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53D306F7" w14:textId="77777777" w:rsidR="0066775A" w:rsidRDefault="0066775A" w:rsidP="0066775A">
      <w:pPr>
        <w:pBdr>
          <w:top w:val="single" w:sz="4" w:space="0" w:color="000000"/>
          <w:left w:val="single" w:sz="4" w:space="0" w:color="000000"/>
          <w:bottom w:val="single" w:sz="4" w:space="31" w:color="000000"/>
          <w:right w:val="single" w:sz="4" w:space="0" w:color="000000"/>
        </w:pBdr>
        <w:shd w:val="clear" w:color="auto" w:fill="ACB9CA" w:themeFill="text2" w:themeFillTint="66"/>
        <w:spacing w:after="120" w:line="276" w:lineRule="auto"/>
        <w:ind w:left="426" w:hanging="426"/>
        <w:jc w:val="center"/>
        <w:rPr>
          <w:rFonts w:cs="Tahoma"/>
          <w:b/>
          <w:color w:val="auto"/>
          <w:szCs w:val="21"/>
        </w:rPr>
      </w:pPr>
      <w:bookmarkStart w:id="0" w:name="_GoBack"/>
      <w:bookmarkEnd w:id="0"/>
    </w:p>
    <w:p w14:paraId="463CA211" w14:textId="341990C1" w:rsidR="004F6BED" w:rsidRPr="001768B3" w:rsidRDefault="00A07F8B" w:rsidP="0066775A">
      <w:pPr>
        <w:pBdr>
          <w:top w:val="single" w:sz="4" w:space="0" w:color="000000"/>
          <w:left w:val="single" w:sz="4" w:space="0" w:color="000000"/>
          <w:bottom w:val="single" w:sz="4" w:space="31" w:color="000000"/>
          <w:right w:val="single" w:sz="4" w:space="0" w:color="000000"/>
        </w:pBdr>
        <w:shd w:val="clear" w:color="auto" w:fill="ACB9CA" w:themeFill="text2" w:themeFillTint="66"/>
        <w:spacing w:after="120" w:line="276" w:lineRule="auto"/>
        <w:ind w:left="426" w:hanging="426"/>
        <w:jc w:val="center"/>
        <w:rPr>
          <w:rFonts w:cs="Tahoma"/>
          <w:b/>
          <w:color w:val="auto"/>
          <w:szCs w:val="21"/>
        </w:rPr>
      </w:pPr>
      <w:r>
        <w:rPr>
          <w:rFonts w:cs="Tahoma"/>
          <w:b/>
          <w:color w:val="auto"/>
          <w:szCs w:val="21"/>
        </w:rPr>
        <w:t>Miniszterelnökség</w:t>
      </w:r>
    </w:p>
    <w:p w14:paraId="5DA110E1" w14:textId="6D26C31C" w:rsidR="00946B66" w:rsidRDefault="00A07F8B" w:rsidP="0066775A">
      <w:pPr>
        <w:pBdr>
          <w:top w:val="single" w:sz="4" w:space="0" w:color="000000"/>
          <w:left w:val="single" w:sz="4" w:space="0" w:color="000000"/>
          <w:bottom w:val="single" w:sz="4" w:space="31" w:color="000000"/>
          <w:right w:val="single" w:sz="4" w:space="0" w:color="000000"/>
        </w:pBdr>
        <w:shd w:val="clear" w:color="auto" w:fill="ACB9CA" w:themeFill="text2" w:themeFillTint="66"/>
        <w:spacing w:after="120" w:line="276" w:lineRule="auto"/>
        <w:ind w:left="426" w:hanging="426"/>
        <w:jc w:val="center"/>
        <w:rPr>
          <w:rFonts w:cs="Tahoma"/>
          <w:b/>
          <w:color w:val="auto"/>
          <w:szCs w:val="21"/>
        </w:rPr>
      </w:pPr>
      <w:r>
        <w:rPr>
          <w:rFonts w:cs="Tahoma"/>
          <w:b/>
          <w:color w:val="auto"/>
          <w:szCs w:val="21"/>
        </w:rPr>
        <w:t>1055 Budapest, Kossuth Lajos tér 1-3.</w:t>
      </w:r>
    </w:p>
    <w:p w14:paraId="0317F752" w14:textId="77777777" w:rsidR="0066775A" w:rsidRDefault="0066775A" w:rsidP="0066775A">
      <w:pPr>
        <w:pBdr>
          <w:top w:val="single" w:sz="4" w:space="0" w:color="000000"/>
          <w:left w:val="single" w:sz="4" w:space="0" w:color="000000"/>
          <w:bottom w:val="single" w:sz="4" w:space="31" w:color="000000"/>
          <w:right w:val="single" w:sz="4" w:space="0" w:color="000000"/>
        </w:pBdr>
        <w:shd w:val="clear" w:color="auto" w:fill="ACB9CA" w:themeFill="text2" w:themeFillTint="66"/>
        <w:spacing w:after="120" w:line="276" w:lineRule="auto"/>
        <w:ind w:left="426" w:hanging="426"/>
        <w:jc w:val="center"/>
        <w:rPr>
          <w:rFonts w:cs="Tahoma"/>
          <w:color w:val="auto"/>
          <w:szCs w:val="21"/>
        </w:rPr>
      </w:pPr>
    </w:p>
    <w:p w14:paraId="07116F71" w14:textId="571CB2A3" w:rsidR="00946B66" w:rsidRDefault="00CD2E07" w:rsidP="0066775A">
      <w:pPr>
        <w:pBdr>
          <w:top w:val="single" w:sz="4" w:space="0" w:color="000000"/>
          <w:left w:val="single" w:sz="4" w:space="0" w:color="000000"/>
          <w:bottom w:val="single" w:sz="4" w:space="31" w:color="000000"/>
          <w:right w:val="single" w:sz="4" w:space="0" w:color="000000"/>
        </w:pBdr>
        <w:shd w:val="clear" w:color="auto" w:fill="ACB9CA" w:themeFill="text2" w:themeFillTint="66"/>
        <w:spacing w:after="120" w:line="276" w:lineRule="auto"/>
        <w:ind w:left="426" w:hanging="426"/>
        <w:jc w:val="center"/>
        <w:rPr>
          <w:rFonts w:cs="Tahoma"/>
          <w:color w:val="auto"/>
          <w:szCs w:val="21"/>
        </w:rPr>
      </w:pPr>
      <w:ins w:id="1" w:author="Berényi Nóra" w:date="2016-10-12T09:23:00Z">
        <w:r w:rsidRPr="00CD2E07">
          <w:rPr>
            <w:rFonts w:cs="Tahoma"/>
            <w:color w:val="auto"/>
            <w:szCs w:val="21"/>
            <w:highlight w:val="yellow"/>
          </w:rPr>
          <w:t>MÓDOSÍTOTT</w:t>
        </w:r>
        <w:r>
          <w:rPr>
            <w:rStyle w:val="Lbjegyzet-hivatkozs"/>
            <w:rFonts w:cs="Tahoma"/>
            <w:color w:val="auto"/>
            <w:szCs w:val="21"/>
            <w:highlight w:val="yellow"/>
          </w:rPr>
          <w:footnoteReference w:id="1"/>
        </w:r>
      </w:ins>
    </w:p>
    <w:p w14:paraId="42ED0483" w14:textId="77777777" w:rsidR="00946B66" w:rsidRPr="001768B3" w:rsidRDefault="00946B66" w:rsidP="0066775A">
      <w:pPr>
        <w:pBdr>
          <w:top w:val="single" w:sz="4" w:space="0" w:color="000000"/>
          <w:left w:val="single" w:sz="4" w:space="0" w:color="000000"/>
          <w:bottom w:val="single" w:sz="4" w:space="31" w:color="000000"/>
          <w:right w:val="single" w:sz="4" w:space="0" w:color="000000"/>
        </w:pBdr>
        <w:shd w:val="clear" w:color="auto" w:fill="ACB9CA" w:themeFill="text2" w:themeFillTint="66"/>
        <w:spacing w:after="120" w:line="276" w:lineRule="auto"/>
        <w:ind w:left="426" w:hanging="426"/>
        <w:jc w:val="center"/>
        <w:rPr>
          <w:rFonts w:cs="Tahoma"/>
          <w:color w:val="auto"/>
          <w:szCs w:val="21"/>
        </w:rPr>
      </w:pPr>
    </w:p>
    <w:p w14:paraId="463CA218" w14:textId="77777777" w:rsidR="002058B4" w:rsidRPr="001768B3" w:rsidRDefault="00B409E9" w:rsidP="0066775A">
      <w:pPr>
        <w:pBdr>
          <w:top w:val="single" w:sz="4" w:space="0" w:color="000000"/>
          <w:left w:val="single" w:sz="4" w:space="0" w:color="000000"/>
          <w:bottom w:val="single" w:sz="4" w:space="31" w:color="000000"/>
          <w:right w:val="single" w:sz="4" w:space="0" w:color="000000"/>
        </w:pBdr>
        <w:shd w:val="clear" w:color="auto" w:fill="ACB9CA" w:themeFill="text2" w:themeFillTint="66"/>
        <w:spacing w:after="120" w:line="276" w:lineRule="auto"/>
        <w:ind w:left="426" w:hanging="426"/>
        <w:jc w:val="center"/>
        <w:rPr>
          <w:rFonts w:cs="Tahoma"/>
          <w:color w:val="auto"/>
          <w:szCs w:val="21"/>
        </w:rPr>
      </w:pPr>
      <w:r w:rsidRPr="001768B3">
        <w:rPr>
          <w:rFonts w:cs="Tahoma"/>
          <w:b/>
          <w:color w:val="auto"/>
          <w:szCs w:val="21"/>
        </w:rPr>
        <w:t xml:space="preserve">KÖZBESZERZÉSI DOKUMENTUMOK </w:t>
      </w:r>
    </w:p>
    <w:p w14:paraId="463CA219" w14:textId="77777777" w:rsidR="002058B4" w:rsidRDefault="002058B4" w:rsidP="0066775A">
      <w:pPr>
        <w:pBdr>
          <w:top w:val="single" w:sz="4" w:space="0" w:color="000000"/>
          <w:left w:val="single" w:sz="4" w:space="0" w:color="000000"/>
          <w:bottom w:val="single" w:sz="4" w:space="31" w:color="000000"/>
          <w:right w:val="single" w:sz="4" w:space="0" w:color="000000"/>
        </w:pBdr>
        <w:shd w:val="clear" w:color="auto" w:fill="ACB9CA" w:themeFill="text2" w:themeFillTint="66"/>
        <w:spacing w:after="120" w:line="276" w:lineRule="auto"/>
        <w:ind w:left="426" w:hanging="426"/>
        <w:jc w:val="center"/>
        <w:rPr>
          <w:rFonts w:cs="Tahoma"/>
          <w:color w:val="auto"/>
          <w:szCs w:val="21"/>
        </w:rPr>
      </w:pPr>
    </w:p>
    <w:p w14:paraId="2FCAE19F" w14:textId="77777777" w:rsidR="00011E1B" w:rsidRPr="001768B3" w:rsidRDefault="00011E1B" w:rsidP="0066775A">
      <w:pPr>
        <w:pBdr>
          <w:top w:val="single" w:sz="4" w:space="0" w:color="000000"/>
          <w:left w:val="single" w:sz="4" w:space="0" w:color="000000"/>
          <w:bottom w:val="single" w:sz="4" w:space="31" w:color="000000"/>
          <w:right w:val="single" w:sz="4" w:space="0" w:color="000000"/>
        </w:pBdr>
        <w:shd w:val="clear" w:color="auto" w:fill="ACB9CA" w:themeFill="text2" w:themeFillTint="66"/>
        <w:spacing w:after="120" w:line="276" w:lineRule="auto"/>
        <w:ind w:left="426" w:hanging="426"/>
        <w:jc w:val="center"/>
        <w:rPr>
          <w:rFonts w:cs="Tahoma"/>
          <w:color w:val="auto"/>
          <w:szCs w:val="21"/>
        </w:rPr>
      </w:pPr>
    </w:p>
    <w:p w14:paraId="463CA21A" w14:textId="77777777" w:rsidR="004547AC" w:rsidRPr="001768B3" w:rsidRDefault="004547AC" w:rsidP="0066775A">
      <w:pPr>
        <w:pBdr>
          <w:top w:val="single" w:sz="4" w:space="0" w:color="000000"/>
          <w:left w:val="single" w:sz="4" w:space="0" w:color="000000"/>
          <w:bottom w:val="single" w:sz="4" w:space="31" w:color="000000"/>
          <w:right w:val="single" w:sz="4" w:space="0" w:color="000000"/>
        </w:pBdr>
        <w:shd w:val="clear" w:color="auto" w:fill="ACB9CA" w:themeFill="text2" w:themeFillTint="66"/>
        <w:spacing w:after="120" w:line="276" w:lineRule="auto"/>
        <w:ind w:left="426" w:hanging="426"/>
        <w:jc w:val="center"/>
        <w:rPr>
          <w:rFonts w:cs="Tahoma"/>
          <w:b/>
          <w:color w:val="auto"/>
          <w:szCs w:val="21"/>
        </w:rPr>
      </w:pPr>
      <w:r w:rsidRPr="001768B3">
        <w:rPr>
          <w:rFonts w:cs="Tahoma"/>
          <w:b/>
          <w:color w:val="auto"/>
          <w:szCs w:val="21"/>
        </w:rPr>
        <w:t>a</w:t>
      </w:r>
    </w:p>
    <w:p w14:paraId="463CA21C" w14:textId="3587BB19" w:rsidR="002058B4" w:rsidRDefault="002058B4" w:rsidP="0066775A">
      <w:pPr>
        <w:pBdr>
          <w:top w:val="single" w:sz="4" w:space="0" w:color="000000"/>
          <w:left w:val="single" w:sz="4" w:space="0" w:color="000000"/>
          <w:bottom w:val="single" w:sz="4" w:space="31" w:color="000000"/>
          <w:right w:val="single" w:sz="4" w:space="0" w:color="000000"/>
        </w:pBdr>
        <w:shd w:val="clear" w:color="auto" w:fill="ACB9CA" w:themeFill="text2" w:themeFillTint="66"/>
        <w:spacing w:after="120" w:line="276" w:lineRule="auto"/>
        <w:ind w:left="426" w:hanging="426"/>
        <w:jc w:val="center"/>
        <w:rPr>
          <w:rFonts w:cs="Tahoma"/>
          <w:color w:val="auto"/>
          <w:szCs w:val="21"/>
        </w:rPr>
      </w:pPr>
    </w:p>
    <w:p w14:paraId="463CA21D" w14:textId="78725115" w:rsidR="00D54B93" w:rsidRPr="001768B3" w:rsidRDefault="00B409E9" w:rsidP="0066775A">
      <w:pPr>
        <w:pBdr>
          <w:top w:val="single" w:sz="4" w:space="0" w:color="000000"/>
          <w:left w:val="single" w:sz="4" w:space="0" w:color="000000"/>
          <w:bottom w:val="single" w:sz="4" w:space="31" w:color="000000"/>
          <w:right w:val="single" w:sz="4" w:space="0" w:color="000000"/>
        </w:pBdr>
        <w:shd w:val="clear" w:color="auto" w:fill="ACB9CA" w:themeFill="text2" w:themeFillTint="66"/>
        <w:spacing w:after="120" w:line="276" w:lineRule="auto"/>
        <w:ind w:left="426" w:hanging="426"/>
        <w:jc w:val="center"/>
        <w:rPr>
          <w:rFonts w:cs="Tahoma"/>
          <w:b/>
          <w:bCs/>
          <w:szCs w:val="21"/>
        </w:rPr>
      </w:pPr>
      <w:r w:rsidRPr="001768B3">
        <w:rPr>
          <w:rFonts w:cs="Tahoma"/>
          <w:b/>
          <w:color w:val="auto"/>
          <w:szCs w:val="21"/>
        </w:rPr>
        <w:t>„</w:t>
      </w:r>
      <w:r w:rsidR="00A07F8B" w:rsidRPr="00355E22">
        <w:rPr>
          <w:rFonts w:cs="Tahoma"/>
          <w:b/>
          <w:i/>
          <w:color w:val="auto"/>
          <w:szCs w:val="21"/>
        </w:rPr>
        <w:t>Cégnyilvántartási adatok átadása az Országos Cégnyilvántartó és Céginformációs Rendszerből az EMIR és a FAIR rendszerekbe</w:t>
      </w:r>
      <w:r w:rsidR="005C5981" w:rsidRPr="001768B3">
        <w:rPr>
          <w:rFonts w:cs="Tahoma"/>
          <w:b/>
          <w:bCs/>
          <w:szCs w:val="21"/>
        </w:rPr>
        <w:t>”</w:t>
      </w:r>
    </w:p>
    <w:p w14:paraId="57B8E924" w14:textId="77777777" w:rsidR="00011E1B" w:rsidRDefault="00011E1B" w:rsidP="0066775A">
      <w:pPr>
        <w:pBdr>
          <w:top w:val="single" w:sz="4" w:space="0" w:color="000000"/>
          <w:left w:val="single" w:sz="4" w:space="0" w:color="000000"/>
          <w:bottom w:val="single" w:sz="4" w:space="31" w:color="000000"/>
          <w:right w:val="single" w:sz="4" w:space="0" w:color="000000"/>
        </w:pBdr>
        <w:shd w:val="clear" w:color="auto" w:fill="ACB9CA" w:themeFill="text2" w:themeFillTint="66"/>
        <w:spacing w:after="120" w:line="276" w:lineRule="auto"/>
        <w:ind w:left="426" w:hanging="426"/>
        <w:jc w:val="center"/>
        <w:rPr>
          <w:rFonts w:cs="Tahoma"/>
          <w:b/>
          <w:bCs/>
          <w:color w:val="000000" w:themeColor="text1"/>
          <w:szCs w:val="21"/>
        </w:rPr>
      </w:pPr>
    </w:p>
    <w:p w14:paraId="463CA222" w14:textId="77777777" w:rsidR="00196215" w:rsidRDefault="00196215" w:rsidP="0066775A">
      <w:pPr>
        <w:pBdr>
          <w:top w:val="single" w:sz="4" w:space="0" w:color="000000"/>
          <w:left w:val="single" w:sz="4" w:space="0" w:color="000000"/>
          <w:bottom w:val="single" w:sz="4" w:space="31" w:color="000000"/>
          <w:right w:val="single" w:sz="4" w:space="0" w:color="000000"/>
        </w:pBdr>
        <w:shd w:val="clear" w:color="auto" w:fill="ACB9CA" w:themeFill="text2" w:themeFillTint="66"/>
        <w:spacing w:after="120" w:line="276" w:lineRule="auto"/>
        <w:ind w:left="426" w:hanging="426"/>
        <w:jc w:val="center"/>
        <w:rPr>
          <w:rFonts w:cs="Tahoma"/>
          <w:b/>
          <w:bCs/>
          <w:color w:val="000000" w:themeColor="text1"/>
          <w:szCs w:val="21"/>
        </w:rPr>
      </w:pPr>
    </w:p>
    <w:p w14:paraId="0A8327CB" w14:textId="77777777" w:rsidR="00946B66" w:rsidRPr="001768B3" w:rsidRDefault="00946B66" w:rsidP="0066775A">
      <w:pPr>
        <w:pBdr>
          <w:top w:val="single" w:sz="4" w:space="0" w:color="000000"/>
          <w:left w:val="single" w:sz="4" w:space="0" w:color="000000"/>
          <w:bottom w:val="single" w:sz="4" w:space="31" w:color="000000"/>
          <w:right w:val="single" w:sz="4" w:space="0" w:color="000000"/>
        </w:pBdr>
        <w:shd w:val="clear" w:color="auto" w:fill="ACB9CA" w:themeFill="text2" w:themeFillTint="66"/>
        <w:spacing w:after="120" w:line="276" w:lineRule="auto"/>
        <w:ind w:left="426" w:hanging="426"/>
        <w:jc w:val="center"/>
        <w:rPr>
          <w:rFonts w:cs="Tahoma"/>
          <w:b/>
          <w:bCs/>
          <w:color w:val="000000" w:themeColor="text1"/>
          <w:szCs w:val="21"/>
        </w:rPr>
      </w:pPr>
    </w:p>
    <w:p w14:paraId="463CA223" w14:textId="77777777" w:rsidR="002058B4" w:rsidRPr="001768B3" w:rsidRDefault="002058B4" w:rsidP="0066775A">
      <w:pPr>
        <w:pBdr>
          <w:top w:val="single" w:sz="4" w:space="0" w:color="000000"/>
          <w:left w:val="single" w:sz="4" w:space="0" w:color="000000"/>
          <w:bottom w:val="single" w:sz="4" w:space="31" w:color="000000"/>
          <w:right w:val="single" w:sz="4" w:space="0" w:color="000000"/>
        </w:pBdr>
        <w:shd w:val="clear" w:color="auto" w:fill="ACB9CA" w:themeFill="text2" w:themeFillTint="66"/>
        <w:spacing w:after="120" w:line="276" w:lineRule="auto"/>
        <w:ind w:left="425" w:hanging="425"/>
        <w:jc w:val="center"/>
        <w:rPr>
          <w:rFonts w:cs="Tahoma"/>
          <w:color w:val="auto"/>
          <w:szCs w:val="21"/>
        </w:rPr>
      </w:pPr>
      <w:r w:rsidRPr="001768B3">
        <w:rPr>
          <w:rFonts w:cs="Tahoma"/>
          <w:b/>
          <w:color w:val="auto"/>
          <w:szCs w:val="21"/>
        </w:rPr>
        <w:t xml:space="preserve">TÁRGYÚ </w:t>
      </w:r>
    </w:p>
    <w:p w14:paraId="463CA224" w14:textId="77777777" w:rsidR="002058B4" w:rsidRDefault="002058B4" w:rsidP="0066775A">
      <w:pPr>
        <w:pBdr>
          <w:top w:val="single" w:sz="4" w:space="0" w:color="000000"/>
          <w:left w:val="single" w:sz="4" w:space="0" w:color="000000"/>
          <w:bottom w:val="single" w:sz="4" w:space="31" w:color="000000"/>
          <w:right w:val="single" w:sz="4" w:space="0" w:color="000000"/>
        </w:pBdr>
        <w:shd w:val="clear" w:color="auto" w:fill="ACB9CA" w:themeFill="text2" w:themeFillTint="66"/>
        <w:spacing w:after="120" w:line="276" w:lineRule="auto"/>
        <w:ind w:left="425" w:hanging="425"/>
        <w:jc w:val="center"/>
        <w:rPr>
          <w:rFonts w:cs="Tahoma"/>
          <w:color w:val="auto"/>
          <w:szCs w:val="21"/>
        </w:rPr>
      </w:pPr>
    </w:p>
    <w:p w14:paraId="649A54B6" w14:textId="77777777" w:rsidR="00946B66" w:rsidRPr="001768B3" w:rsidRDefault="00946B66" w:rsidP="0066775A">
      <w:pPr>
        <w:pBdr>
          <w:top w:val="single" w:sz="4" w:space="0" w:color="000000"/>
          <w:left w:val="single" w:sz="4" w:space="0" w:color="000000"/>
          <w:bottom w:val="single" w:sz="4" w:space="31" w:color="000000"/>
          <w:right w:val="single" w:sz="4" w:space="0" w:color="000000"/>
        </w:pBdr>
        <w:shd w:val="clear" w:color="auto" w:fill="ACB9CA" w:themeFill="text2" w:themeFillTint="66"/>
        <w:spacing w:after="120" w:line="276" w:lineRule="auto"/>
        <w:ind w:left="425" w:hanging="425"/>
        <w:jc w:val="center"/>
        <w:rPr>
          <w:rFonts w:cs="Tahoma"/>
          <w:color w:val="auto"/>
          <w:szCs w:val="21"/>
        </w:rPr>
      </w:pPr>
    </w:p>
    <w:p w14:paraId="463CA225" w14:textId="77777777" w:rsidR="00D54B93" w:rsidRPr="001768B3" w:rsidRDefault="000C7CD5" w:rsidP="0066775A">
      <w:pPr>
        <w:pBdr>
          <w:top w:val="single" w:sz="4" w:space="0" w:color="000000"/>
          <w:left w:val="single" w:sz="4" w:space="0" w:color="000000"/>
          <w:bottom w:val="single" w:sz="4" w:space="31" w:color="000000"/>
          <w:right w:val="single" w:sz="4" w:space="0" w:color="000000"/>
        </w:pBdr>
        <w:shd w:val="clear" w:color="auto" w:fill="ACB9CA" w:themeFill="text2" w:themeFillTint="66"/>
        <w:spacing w:after="120" w:line="276" w:lineRule="auto"/>
        <w:ind w:left="425" w:hanging="425"/>
        <w:jc w:val="center"/>
        <w:rPr>
          <w:rFonts w:cs="Tahoma"/>
          <w:b/>
          <w:caps/>
          <w:color w:val="auto"/>
          <w:szCs w:val="21"/>
        </w:rPr>
      </w:pPr>
      <w:r w:rsidRPr="001768B3">
        <w:rPr>
          <w:rFonts w:cs="Tahoma"/>
          <w:b/>
          <w:caps/>
          <w:color w:val="auto"/>
          <w:szCs w:val="21"/>
        </w:rPr>
        <w:t xml:space="preserve">A </w:t>
      </w:r>
      <w:r w:rsidR="00B409E9" w:rsidRPr="001768B3">
        <w:rPr>
          <w:rFonts w:cs="Tahoma"/>
          <w:b/>
          <w:caps/>
          <w:color w:val="auto"/>
          <w:szCs w:val="21"/>
        </w:rPr>
        <w:t>2015</w:t>
      </w:r>
      <w:r w:rsidR="00D54B93" w:rsidRPr="001768B3">
        <w:rPr>
          <w:rFonts w:cs="Tahoma"/>
          <w:b/>
          <w:caps/>
          <w:color w:val="auto"/>
          <w:szCs w:val="21"/>
        </w:rPr>
        <w:t xml:space="preserve">. évi </w:t>
      </w:r>
      <w:r w:rsidR="00B409E9" w:rsidRPr="001768B3">
        <w:rPr>
          <w:rFonts w:cs="Tahoma"/>
          <w:b/>
          <w:caps/>
          <w:color w:val="auto"/>
          <w:szCs w:val="21"/>
        </w:rPr>
        <w:t>CXLIII</w:t>
      </w:r>
      <w:r w:rsidR="00D54B93" w:rsidRPr="001768B3">
        <w:rPr>
          <w:rFonts w:cs="Tahoma"/>
          <w:b/>
          <w:caps/>
          <w:color w:val="auto"/>
          <w:szCs w:val="21"/>
        </w:rPr>
        <w:t>. törvény Második</w:t>
      </w:r>
      <w:r w:rsidRPr="001768B3">
        <w:rPr>
          <w:rFonts w:cs="Tahoma"/>
          <w:b/>
          <w:caps/>
          <w:color w:val="auto"/>
          <w:szCs w:val="21"/>
        </w:rPr>
        <w:t xml:space="preserve"> RÉSZE</w:t>
      </w:r>
      <w:r w:rsidR="00196215" w:rsidRPr="001768B3">
        <w:rPr>
          <w:rFonts w:cs="Tahoma"/>
          <w:b/>
          <w:caps/>
          <w:color w:val="auto"/>
          <w:szCs w:val="21"/>
        </w:rPr>
        <w:t xml:space="preserve"> szerinti</w:t>
      </w:r>
      <w:r w:rsidR="00D54B93" w:rsidRPr="001768B3">
        <w:rPr>
          <w:rFonts w:cs="Tahoma"/>
          <w:b/>
          <w:caps/>
          <w:color w:val="auto"/>
          <w:szCs w:val="21"/>
        </w:rPr>
        <w:t xml:space="preserve">, </w:t>
      </w:r>
    </w:p>
    <w:p w14:paraId="463CA226" w14:textId="6E0AF7D0" w:rsidR="00D54B93" w:rsidRPr="001768B3" w:rsidRDefault="00D54B93" w:rsidP="0066775A">
      <w:pPr>
        <w:pBdr>
          <w:top w:val="single" w:sz="4" w:space="0" w:color="000000"/>
          <w:left w:val="single" w:sz="4" w:space="0" w:color="000000"/>
          <w:bottom w:val="single" w:sz="4" w:space="31" w:color="000000"/>
          <w:right w:val="single" w:sz="4" w:space="0" w:color="000000"/>
        </w:pBdr>
        <w:shd w:val="clear" w:color="auto" w:fill="ACB9CA" w:themeFill="text2" w:themeFillTint="66"/>
        <w:spacing w:after="120" w:line="276" w:lineRule="auto"/>
        <w:ind w:left="425" w:hanging="425"/>
        <w:jc w:val="center"/>
        <w:rPr>
          <w:rFonts w:cs="Tahoma"/>
          <w:b/>
          <w:caps/>
          <w:color w:val="auto"/>
          <w:szCs w:val="21"/>
        </w:rPr>
      </w:pPr>
      <w:r w:rsidRPr="001768B3">
        <w:rPr>
          <w:rFonts w:cs="Tahoma"/>
          <w:b/>
          <w:caps/>
          <w:color w:val="auto"/>
          <w:szCs w:val="21"/>
        </w:rPr>
        <w:t xml:space="preserve">uniós </w:t>
      </w:r>
      <w:r w:rsidR="00B409E9" w:rsidRPr="001768B3">
        <w:rPr>
          <w:rFonts w:cs="Tahoma"/>
          <w:b/>
          <w:caps/>
          <w:color w:val="auto"/>
          <w:szCs w:val="21"/>
        </w:rPr>
        <w:t xml:space="preserve">ÉRTÉKHATÁRT </w:t>
      </w:r>
      <w:r w:rsidR="00A07F8B">
        <w:rPr>
          <w:rFonts w:cs="Tahoma"/>
          <w:b/>
          <w:caps/>
          <w:color w:val="auto"/>
          <w:szCs w:val="21"/>
        </w:rPr>
        <w:t>meghaladó</w:t>
      </w:r>
      <w:r w:rsidR="00B409E9" w:rsidRPr="001768B3">
        <w:rPr>
          <w:rFonts w:cs="Tahoma"/>
          <w:b/>
          <w:caps/>
          <w:color w:val="auto"/>
          <w:szCs w:val="21"/>
        </w:rPr>
        <w:t xml:space="preserve"> ÉRTÉKŰ</w:t>
      </w:r>
    </w:p>
    <w:p w14:paraId="6A8535CA" w14:textId="77777777" w:rsidR="00946B66" w:rsidRDefault="000C7CD5" w:rsidP="0066775A">
      <w:pPr>
        <w:pBdr>
          <w:top w:val="single" w:sz="4" w:space="0" w:color="000000"/>
          <w:left w:val="single" w:sz="4" w:space="0" w:color="000000"/>
          <w:bottom w:val="single" w:sz="4" w:space="31" w:color="000000"/>
          <w:right w:val="single" w:sz="4" w:space="0" w:color="000000"/>
        </w:pBdr>
        <w:shd w:val="clear" w:color="auto" w:fill="ACB9CA" w:themeFill="text2" w:themeFillTint="66"/>
        <w:spacing w:after="120" w:line="276" w:lineRule="auto"/>
        <w:ind w:left="425" w:hanging="425"/>
        <w:jc w:val="center"/>
        <w:rPr>
          <w:rFonts w:cs="Tahoma"/>
          <w:b/>
          <w:caps/>
          <w:color w:val="auto"/>
          <w:szCs w:val="21"/>
        </w:rPr>
      </w:pPr>
      <w:r w:rsidRPr="001768B3">
        <w:rPr>
          <w:rFonts w:cs="Tahoma"/>
          <w:b/>
          <w:caps/>
          <w:color w:val="auto"/>
          <w:szCs w:val="21"/>
        </w:rPr>
        <w:t xml:space="preserve">NYÍLT </w:t>
      </w:r>
      <w:r w:rsidR="00946B66">
        <w:rPr>
          <w:rFonts w:cs="Tahoma"/>
          <w:b/>
          <w:caps/>
          <w:color w:val="auto"/>
          <w:szCs w:val="21"/>
        </w:rPr>
        <w:t>(Kbt. 81. § (1) bekezdése szerinti)</w:t>
      </w:r>
    </w:p>
    <w:p w14:paraId="463CA227" w14:textId="136D7009" w:rsidR="000C7CD5" w:rsidRPr="001768B3" w:rsidRDefault="000C7CD5" w:rsidP="0066775A">
      <w:pPr>
        <w:pBdr>
          <w:top w:val="single" w:sz="4" w:space="0" w:color="000000"/>
          <w:left w:val="single" w:sz="4" w:space="0" w:color="000000"/>
          <w:bottom w:val="single" w:sz="4" w:space="31" w:color="000000"/>
          <w:right w:val="single" w:sz="4" w:space="0" w:color="000000"/>
        </w:pBdr>
        <w:shd w:val="clear" w:color="auto" w:fill="ACB9CA" w:themeFill="text2" w:themeFillTint="66"/>
        <w:spacing w:after="120" w:line="276" w:lineRule="auto"/>
        <w:ind w:left="425" w:hanging="425"/>
        <w:jc w:val="center"/>
        <w:rPr>
          <w:rFonts w:cs="Tahoma"/>
          <w:b/>
          <w:caps/>
          <w:color w:val="auto"/>
          <w:szCs w:val="21"/>
        </w:rPr>
      </w:pPr>
      <w:r w:rsidRPr="001768B3">
        <w:rPr>
          <w:rFonts w:cs="Tahoma"/>
          <w:b/>
          <w:caps/>
          <w:color w:val="auto"/>
          <w:szCs w:val="21"/>
        </w:rPr>
        <w:t>KÖZBESZERZÉSI ELJÁRÁSHOZ</w:t>
      </w:r>
      <w:r w:rsidR="00946B66">
        <w:rPr>
          <w:rFonts w:cs="Tahoma"/>
          <w:b/>
          <w:caps/>
          <w:color w:val="auto"/>
          <w:szCs w:val="21"/>
        </w:rPr>
        <w:t xml:space="preserve"> </w:t>
      </w:r>
    </w:p>
    <w:p w14:paraId="463CA228" w14:textId="709677C0" w:rsidR="005F4611" w:rsidRDefault="005F4611" w:rsidP="0066775A">
      <w:pPr>
        <w:pBdr>
          <w:top w:val="single" w:sz="4" w:space="0" w:color="000000"/>
          <w:left w:val="single" w:sz="4" w:space="0" w:color="000000"/>
          <w:bottom w:val="single" w:sz="4" w:space="31" w:color="000000"/>
          <w:right w:val="single" w:sz="4" w:space="0" w:color="000000"/>
        </w:pBdr>
        <w:shd w:val="clear" w:color="auto" w:fill="ACB9CA" w:themeFill="text2" w:themeFillTint="66"/>
        <w:spacing w:after="120" w:line="276" w:lineRule="auto"/>
        <w:ind w:left="425" w:hanging="425"/>
        <w:jc w:val="center"/>
        <w:rPr>
          <w:rFonts w:cs="Tahoma"/>
          <w:color w:val="auto"/>
          <w:szCs w:val="21"/>
        </w:rPr>
      </w:pPr>
    </w:p>
    <w:p w14:paraId="577CFA48" w14:textId="62D3E529" w:rsidR="004B5773" w:rsidRPr="004B5773" w:rsidRDefault="004B5773" w:rsidP="0066775A">
      <w:pPr>
        <w:pBdr>
          <w:top w:val="single" w:sz="4" w:space="0" w:color="000000"/>
          <w:left w:val="single" w:sz="4" w:space="0" w:color="000000"/>
          <w:bottom w:val="single" w:sz="4" w:space="31" w:color="000000"/>
          <w:right w:val="single" w:sz="4" w:space="0" w:color="000000"/>
        </w:pBdr>
        <w:shd w:val="clear" w:color="auto" w:fill="ACB9CA" w:themeFill="text2" w:themeFillTint="66"/>
        <w:spacing w:after="120" w:line="276" w:lineRule="auto"/>
        <w:ind w:left="425" w:hanging="425"/>
        <w:jc w:val="center"/>
        <w:rPr>
          <w:rFonts w:cs="Tahoma"/>
          <w:b/>
          <w:caps/>
          <w:color w:val="auto"/>
          <w:szCs w:val="21"/>
        </w:rPr>
      </w:pPr>
      <w:r w:rsidRPr="004B5773">
        <w:rPr>
          <w:rFonts w:cs="Tahoma"/>
          <w:b/>
          <w:caps/>
          <w:color w:val="auto"/>
          <w:szCs w:val="21"/>
        </w:rPr>
        <w:t>2016/S 182-326663</w:t>
      </w:r>
    </w:p>
    <w:p w14:paraId="3B4D87B6" w14:textId="77777777" w:rsidR="004B5773" w:rsidRDefault="004B5773" w:rsidP="0066775A">
      <w:pPr>
        <w:pBdr>
          <w:top w:val="single" w:sz="4" w:space="0" w:color="000000"/>
          <w:left w:val="single" w:sz="4" w:space="0" w:color="000000"/>
          <w:bottom w:val="single" w:sz="4" w:space="31" w:color="000000"/>
          <w:right w:val="single" w:sz="4" w:space="0" w:color="000000"/>
        </w:pBdr>
        <w:shd w:val="clear" w:color="auto" w:fill="ACB9CA" w:themeFill="text2" w:themeFillTint="66"/>
        <w:spacing w:after="120" w:line="276" w:lineRule="auto"/>
        <w:ind w:left="425" w:hanging="425"/>
        <w:jc w:val="center"/>
        <w:rPr>
          <w:rFonts w:cs="Tahoma"/>
          <w:b/>
          <w:color w:val="auto"/>
          <w:szCs w:val="21"/>
        </w:rPr>
      </w:pPr>
    </w:p>
    <w:p w14:paraId="463CA22B" w14:textId="128960A6" w:rsidR="002058B4" w:rsidRDefault="00D54B93" w:rsidP="0066775A">
      <w:pPr>
        <w:pBdr>
          <w:top w:val="single" w:sz="4" w:space="0" w:color="000000"/>
          <w:left w:val="single" w:sz="4" w:space="0" w:color="000000"/>
          <w:bottom w:val="single" w:sz="4" w:space="31" w:color="000000"/>
          <w:right w:val="single" w:sz="4" w:space="0" w:color="000000"/>
        </w:pBdr>
        <w:shd w:val="clear" w:color="auto" w:fill="ACB9CA" w:themeFill="text2" w:themeFillTint="66"/>
        <w:spacing w:after="120" w:line="276" w:lineRule="auto"/>
        <w:ind w:left="425" w:hanging="425"/>
        <w:jc w:val="center"/>
        <w:rPr>
          <w:rFonts w:cs="Tahoma"/>
          <w:b/>
          <w:color w:val="auto"/>
          <w:szCs w:val="21"/>
        </w:rPr>
      </w:pPr>
      <w:r w:rsidRPr="001768B3">
        <w:rPr>
          <w:rFonts w:cs="Tahoma"/>
          <w:b/>
          <w:color w:val="auto"/>
          <w:szCs w:val="21"/>
        </w:rPr>
        <w:t>201</w:t>
      </w:r>
      <w:r w:rsidR="00806EC6" w:rsidRPr="001768B3">
        <w:rPr>
          <w:rFonts w:cs="Tahoma"/>
          <w:b/>
          <w:color w:val="auto"/>
          <w:szCs w:val="21"/>
        </w:rPr>
        <w:t>6</w:t>
      </w:r>
      <w:r w:rsidR="002058B4" w:rsidRPr="001768B3">
        <w:rPr>
          <w:rFonts w:cs="Tahoma"/>
          <w:b/>
          <w:color w:val="auto"/>
          <w:szCs w:val="21"/>
        </w:rPr>
        <w:t>.</w:t>
      </w:r>
    </w:p>
    <w:p w14:paraId="063C8AE2" w14:textId="686A5333" w:rsidR="0066775A" w:rsidRDefault="0066775A" w:rsidP="0066775A">
      <w:pPr>
        <w:suppressAutoHyphens w:val="0"/>
        <w:spacing w:after="120" w:line="276" w:lineRule="auto"/>
        <w:jc w:val="left"/>
        <w:textAlignment w:val="auto"/>
        <w:rPr>
          <w:shd w:val="clear" w:color="auto" w:fill="9CC2E5" w:themeFill="accent1" w:themeFillTint="99"/>
        </w:rPr>
      </w:pPr>
    </w:p>
    <w:p w14:paraId="3AFBC967" w14:textId="5FDD7107" w:rsidR="004B5773" w:rsidRDefault="004B5773" w:rsidP="0066775A">
      <w:pPr>
        <w:suppressAutoHyphens w:val="0"/>
        <w:spacing w:after="120" w:line="276" w:lineRule="auto"/>
        <w:jc w:val="left"/>
        <w:textAlignment w:val="auto"/>
        <w:rPr>
          <w:shd w:val="clear" w:color="auto" w:fill="9CC2E5" w:themeFill="accent1" w:themeFillTint="99"/>
        </w:rPr>
      </w:pPr>
    </w:p>
    <w:p w14:paraId="4D45F0FC" w14:textId="77777777" w:rsidR="006A7612" w:rsidRDefault="006A7612" w:rsidP="0066775A">
      <w:pPr>
        <w:suppressAutoHyphens w:val="0"/>
        <w:spacing w:after="120" w:line="276" w:lineRule="auto"/>
        <w:jc w:val="left"/>
        <w:textAlignment w:val="auto"/>
        <w:rPr>
          <w:rFonts w:eastAsia="Times New Roman" w:cs="Cambria"/>
          <w:b/>
          <w:bCs/>
          <w:kern w:val="22"/>
          <w:sz w:val="22"/>
          <w:szCs w:val="32"/>
          <w:shd w:val="clear" w:color="auto" w:fill="9CC2E5" w:themeFill="accent1" w:themeFillTint="99"/>
        </w:rPr>
      </w:pPr>
    </w:p>
    <w:p w14:paraId="463CA22F" w14:textId="39E44BCB" w:rsidR="006F0595" w:rsidRPr="004B5773" w:rsidRDefault="006F0595" w:rsidP="0066775A">
      <w:pPr>
        <w:pBdr>
          <w:top w:val="single" w:sz="4" w:space="0" w:color="000000"/>
          <w:left w:val="single" w:sz="4" w:space="0" w:color="000000"/>
          <w:bottom w:val="single" w:sz="4" w:space="4" w:color="000000"/>
          <w:right w:val="single" w:sz="4" w:space="0" w:color="000000"/>
        </w:pBdr>
        <w:shd w:val="clear" w:color="auto" w:fill="ACB9CA" w:themeFill="text2" w:themeFillTint="66"/>
        <w:spacing w:after="120" w:line="276" w:lineRule="auto"/>
        <w:ind w:left="425" w:hanging="425"/>
        <w:jc w:val="center"/>
        <w:rPr>
          <w:rFonts w:cs="Tahoma"/>
          <w:b/>
          <w:caps/>
          <w:color w:val="auto"/>
          <w:szCs w:val="21"/>
        </w:rPr>
      </w:pPr>
      <w:r w:rsidRPr="004B5773">
        <w:rPr>
          <w:rFonts w:cs="Tahoma"/>
          <w:b/>
          <w:caps/>
          <w:color w:val="auto"/>
          <w:szCs w:val="21"/>
        </w:rPr>
        <w:t>ALAPINFORMÁCIÓK A KÖZBESZERZÉSI ELJÁRÁSRÓL</w:t>
      </w:r>
    </w:p>
    <w:p w14:paraId="2A0AB17E" w14:textId="20E1222D" w:rsidR="000C4921" w:rsidRPr="001768B3" w:rsidRDefault="004F6BED" w:rsidP="0066775A">
      <w:pPr>
        <w:spacing w:after="120" w:line="276" w:lineRule="auto"/>
      </w:pPr>
      <w:r w:rsidRPr="001768B3">
        <w:lastRenderedPageBreak/>
        <w:t xml:space="preserve">Az Ajánlatkérő, a </w:t>
      </w:r>
      <w:r w:rsidR="00A07F8B" w:rsidRPr="002A7C8D">
        <w:rPr>
          <w:rFonts w:cs="Tahoma"/>
          <w:b/>
          <w:szCs w:val="21"/>
        </w:rPr>
        <w:t>Miniszterelnökség</w:t>
      </w:r>
      <w:r w:rsidR="00A07F8B" w:rsidRPr="002A7C8D">
        <w:rPr>
          <w:rFonts w:cs="Tahoma"/>
          <w:szCs w:val="21"/>
        </w:rPr>
        <w:t xml:space="preserve"> (</w:t>
      </w:r>
      <w:r w:rsidR="00A07F8B" w:rsidRPr="002A7C8D">
        <w:rPr>
          <w:rFonts w:cs="Tahoma"/>
          <w:bCs/>
          <w:szCs w:val="21"/>
        </w:rPr>
        <w:t>1055 Budapest, Kossuth Lajos tér 1-3.</w:t>
      </w:r>
      <w:r w:rsidR="00A07F8B" w:rsidRPr="002A7C8D">
        <w:rPr>
          <w:rFonts w:cs="Tahoma"/>
          <w:szCs w:val="21"/>
        </w:rPr>
        <w:t>)</w:t>
      </w:r>
      <w:r w:rsidRPr="001768B3">
        <w:rPr>
          <w:kern w:val="0"/>
          <w:lang w:eastAsia="ar-SA"/>
        </w:rPr>
        <w:t xml:space="preserve"> </w:t>
      </w:r>
      <w:r w:rsidRPr="001768B3">
        <w:t xml:space="preserve">nevében ezennel felkérem, hogy az Európai Unió Hivatalos Lapjában (TED) </w:t>
      </w:r>
      <w:r w:rsidR="004B5773" w:rsidRPr="004B5773">
        <w:rPr>
          <w:rFonts w:cs="Tahoma"/>
          <w:b/>
          <w:szCs w:val="21"/>
        </w:rPr>
        <w:t>2016/S 182-326663</w:t>
      </w:r>
      <w:r w:rsidR="004B5773">
        <w:rPr>
          <w:rFonts w:ascii="Arial" w:hAnsi="Arial"/>
          <w:b/>
          <w:bCs/>
          <w:sz w:val="19"/>
          <w:szCs w:val="19"/>
          <w:shd w:val="clear" w:color="auto" w:fill="FFFFFF"/>
        </w:rPr>
        <w:t xml:space="preserve"> </w:t>
      </w:r>
      <w:r w:rsidR="000C4921" w:rsidRPr="001768B3">
        <w:t>azonos</w:t>
      </w:r>
      <w:r w:rsidR="0020568F">
        <w:t>í</w:t>
      </w:r>
      <w:r w:rsidR="000C4921" w:rsidRPr="001768B3">
        <w:t xml:space="preserve">tószámon </w:t>
      </w:r>
      <w:r w:rsidR="0020568F" w:rsidRPr="00A07F8B">
        <w:rPr>
          <w:highlight w:val="yellow"/>
        </w:rPr>
        <w:t xml:space="preserve">2016. </w:t>
      </w:r>
      <w:r w:rsidR="00151FC4">
        <w:rPr>
          <w:highlight w:val="yellow"/>
        </w:rPr>
        <w:t>szeptember</w:t>
      </w:r>
      <w:r w:rsidR="00151FC4" w:rsidRPr="00A07F8B">
        <w:rPr>
          <w:highlight w:val="yellow"/>
        </w:rPr>
        <w:t xml:space="preserve"> </w:t>
      </w:r>
      <w:r w:rsidR="004B5773">
        <w:rPr>
          <w:highlight w:val="yellow"/>
        </w:rPr>
        <w:t>21.</w:t>
      </w:r>
      <w:r w:rsidR="000C4921" w:rsidRPr="00A07F8B">
        <w:rPr>
          <w:highlight w:val="yellow"/>
        </w:rPr>
        <w:t xml:space="preserve"> napján</w:t>
      </w:r>
      <w:r w:rsidR="000C4921" w:rsidRPr="001768B3">
        <w:t xml:space="preserve"> </w:t>
      </w:r>
      <w:r w:rsidRPr="001768B3">
        <w:t xml:space="preserve">közzétett ajánlati felhívás, valamint a közbeszerzési dokumentumokban leírtak szerint tegye meg ajánlatát a jelen közbeszerzés tárgyát képező feladatok megvalósítására. </w:t>
      </w:r>
    </w:p>
    <w:p w14:paraId="1C777AA6" w14:textId="6E861EE5" w:rsidR="000C4921" w:rsidRPr="00430805" w:rsidRDefault="0066775A" w:rsidP="0066775A">
      <w:pPr>
        <w:spacing w:after="120" w:line="276" w:lineRule="auto"/>
        <w:rPr>
          <w:rFonts w:cs="Tahoma"/>
          <w:szCs w:val="21"/>
        </w:rPr>
      </w:pPr>
      <w:r>
        <w:rPr>
          <w:rFonts w:cs="Tahoma"/>
          <w:szCs w:val="21"/>
        </w:rPr>
        <w:t xml:space="preserve">Az ajánlati felhívás feladásának (egyben a közbeszerzési eljárás megindításának) </w:t>
      </w:r>
      <w:r w:rsidRPr="001768B3">
        <w:rPr>
          <w:rFonts w:cs="Tahoma"/>
          <w:szCs w:val="21"/>
        </w:rPr>
        <w:t>napja</w:t>
      </w:r>
      <w:r>
        <w:rPr>
          <w:rFonts w:cs="Tahoma"/>
          <w:szCs w:val="21"/>
        </w:rPr>
        <w:t xml:space="preserve">: </w:t>
      </w:r>
      <w:r w:rsidR="00A07F8B" w:rsidRPr="00430805">
        <w:rPr>
          <w:rFonts w:cs="Tahoma"/>
          <w:b/>
          <w:szCs w:val="21"/>
        </w:rPr>
        <w:t xml:space="preserve">2016. </w:t>
      </w:r>
      <w:r w:rsidR="00151FC4" w:rsidRPr="00430805">
        <w:rPr>
          <w:rFonts w:cs="Tahoma"/>
          <w:b/>
          <w:szCs w:val="21"/>
        </w:rPr>
        <w:t xml:space="preserve">szeptember </w:t>
      </w:r>
      <w:r w:rsidR="00663F12" w:rsidRPr="00430805">
        <w:rPr>
          <w:rFonts w:cs="Tahoma"/>
          <w:b/>
          <w:szCs w:val="21"/>
        </w:rPr>
        <w:t>19.</w:t>
      </w:r>
    </w:p>
    <w:p w14:paraId="463CA230" w14:textId="49BE030C" w:rsidR="004F6BED" w:rsidRPr="001768B3" w:rsidRDefault="004F6BED" w:rsidP="0066775A">
      <w:pPr>
        <w:spacing w:after="120" w:line="276" w:lineRule="auto"/>
        <w:rPr>
          <w:rFonts w:cs="Tahoma"/>
          <w:szCs w:val="21"/>
        </w:rPr>
      </w:pPr>
      <w:r w:rsidRPr="00430805">
        <w:rPr>
          <w:rFonts w:cs="Tahoma"/>
          <w:b/>
          <w:szCs w:val="21"/>
        </w:rPr>
        <w:t xml:space="preserve">Ajánlattételi határidő: </w:t>
      </w:r>
      <w:r w:rsidR="00523081" w:rsidRPr="00430805">
        <w:rPr>
          <w:rFonts w:cs="Tahoma"/>
          <w:b/>
          <w:szCs w:val="21"/>
        </w:rPr>
        <w:t>2016</w:t>
      </w:r>
      <w:r w:rsidR="004547AC" w:rsidRPr="00430805">
        <w:rPr>
          <w:rFonts w:cs="Tahoma"/>
          <w:b/>
          <w:szCs w:val="21"/>
        </w:rPr>
        <w:t xml:space="preserve">. </w:t>
      </w:r>
      <w:r w:rsidR="00663F12" w:rsidRPr="00430805">
        <w:rPr>
          <w:rFonts w:cs="Tahoma"/>
          <w:b/>
          <w:szCs w:val="21"/>
        </w:rPr>
        <w:t>október 27.</w:t>
      </w:r>
      <w:r w:rsidR="0020568F" w:rsidRPr="00430805">
        <w:rPr>
          <w:rFonts w:cs="Tahoma"/>
          <w:b/>
          <w:szCs w:val="21"/>
        </w:rPr>
        <w:t xml:space="preserve"> napján 10:00</w:t>
      </w:r>
      <w:r w:rsidRPr="00430805">
        <w:rPr>
          <w:rFonts w:cs="Tahoma"/>
          <w:b/>
          <w:szCs w:val="21"/>
        </w:rPr>
        <w:t xml:space="preserve"> óra.</w:t>
      </w:r>
      <w:r w:rsidRPr="001768B3">
        <w:rPr>
          <w:rFonts w:cs="Tahoma"/>
          <w:b/>
          <w:szCs w:val="21"/>
        </w:rPr>
        <w:t xml:space="preserve"> </w:t>
      </w:r>
    </w:p>
    <w:p w14:paraId="463CA231" w14:textId="77777777" w:rsidR="006F0595" w:rsidRPr="001768B3" w:rsidRDefault="006F0595" w:rsidP="0066775A">
      <w:pPr>
        <w:spacing w:after="120" w:line="276" w:lineRule="auto"/>
        <w:rPr>
          <w:rFonts w:cs="Tahoma"/>
          <w:szCs w:val="21"/>
        </w:rPr>
      </w:pPr>
      <w:r w:rsidRPr="001768B3">
        <w:rPr>
          <w:rFonts w:cs="Tahoma"/>
          <w:szCs w:val="21"/>
          <w:u w:val="single"/>
        </w:rPr>
        <w:t>Ajánlatkérőre vonatkozó információk:</w:t>
      </w:r>
    </w:p>
    <w:p w14:paraId="463CA232" w14:textId="33346C25" w:rsidR="004F6BED" w:rsidRPr="009D08C0" w:rsidRDefault="00A07F8B" w:rsidP="0066775A">
      <w:pPr>
        <w:spacing w:after="120" w:line="276" w:lineRule="auto"/>
        <w:rPr>
          <w:rFonts w:cs="Tahoma"/>
          <w:kern w:val="0"/>
          <w:szCs w:val="21"/>
          <w:lang w:eastAsia="ar-SA"/>
        </w:rPr>
      </w:pPr>
      <w:r>
        <w:rPr>
          <w:rFonts w:cs="Tahoma"/>
          <w:kern w:val="0"/>
          <w:szCs w:val="21"/>
          <w:lang w:eastAsia="ar-SA"/>
        </w:rPr>
        <w:t>Miniszterelnökség</w:t>
      </w:r>
    </w:p>
    <w:p w14:paraId="463CA233" w14:textId="0EA21AF3" w:rsidR="004F6BED" w:rsidRPr="001768B3" w:rsidRDefault="00A07F8B" w:rsidP="0066775A">
      <w:pPr>
        <w:spacing w:after="120" w:line="276" w:lineRule="auto"/>
        <w:rPr>
          <w:rFonts w:cs="Tahoma"/>
          <w:kern w:val="0"/>
          <w:szCs w:val="21"/>
          <w:lang w:eastAsia="ar-SA"/>
        </w:rPr>
      </w:pPr>
      <w:r w:rsidRPr="002A7C8D">
        <w:rPr>
          <w:rFonts w:cs="Tahoma"/>
          <w:szCs w:val="21"/>
        </w:rPr>
        <w:t>1055 Budapest, Kossuth Lajos tér 1-3.</w:t>
      </w:r>
    </w:p>
    <w:p w14:paraId="463CA234" w14:textId="13E65582" w:rsidR="004F6BED" w:rsidRPr="00A07F8B" w:rsidRDefault="004F6BED" w:rsidP="0066775A">
      <w:pPr>
        <w:spacing w:after="120" w:line="276" w:lineRule="auto"/>
        <w:rPr>
          <w:rFonts w:cs="Tahoma"/>
          <w:kern w:val="0"/>
          <w:szCs w:val="21"/>
          <w:lang w:eastAsia="ar-SA"/>
        </w:rPr>
      </w:pPr>
      <w:r w:rsidRPr="00A07F8B">
        <w:rPr>
          <w:rFonts w:cs="Tahoma"/>
          <w:bCs/>
          <w:kern w:val="0"/>
          <w:szCs w:val="21"/>
          <w:lang w:eastAsia="ar-SA"/>
        </w:rPr>
        <w:t xml:space="preserve">Címzett: </w:t>
      </w:r>
      <w:r w:rsidR="00A07F8B">
        <w:rPr>
          <w:rFonts w:cs="Tahoma"/>
          <w:bCs/>
          <w:kern w:val="0"/>
          <w:szCs w:val="21"/>
          <w:lang w:eastAsia="ar-SA"/>
        </w:rPr>
        <w:t>Szerződéses Kapcsolatok Főosztálya</w:t>
      </w:r>
    </w:p>
    <w:p w14:paraId="463CA235" w14:textId="6E503B0E" w:rsidR="004F6BED" w:rsidRPr="00A07F8B" w:rsidRDefault="004F6BED" w:rsidP="0066775A">
      <w:pPr>
        <w:spacing w:after="120" w:line="276" w:lineRule="auto"/>
        <w:rPr>
          <w:rFonts w:cs="Tahoma"/>
          <w:kern w:val="0"/>
          <w:szCs w:val="21"/>
          <w:lang w:eastAsia="ar-SA"/>
        </w:rPr>
      </w:pPr>
      <w:r w:rsidRPr="00A07F8B">
        <w:rPr>
          <w:rFonts w:cs="Tahoma"/>
          <w:kern w:val="0"/>
          <w:szCs w:val="21"/>
          <w:lang w:eastAsia="ar-SA"/>
        </w:rPr>
        <w:t xml:space="preserve">Tel: </w:t>
      </w:r>
      <w:r w:rsidR="00A07F8B" w:rsidRPr="00A07F8B">
        <w:rPr>
          <w:rFonts w:cs="Tahoma"/>
          <w:kern w:val="0"/>
          <w:szCs w:val="21"/>
          <w:lang w:eastAsia="ar-SA"/>
        </w:rPr>
        <w:t>+36 17954664</w:t>
      </w:r>
    </w:p>
    <w:p w14:paraId="463CA236" w14:textId="505D2C2D" w:rsidR="004F6BED" w:rsidRPr="00A07F8B" w:rsidRDefault="004F6BED" w:rsidP="0066775A">
      <w:pPr>
        <w:spacing w:after="120" w:line="276" w:lineRule="auto"/>
        <w:rPr>
          <w:rFonts w:cs="Tahoma"/>
          <w:kern w:val="0"/>
          <w:szCs w:val="21"/>
          <w:lang w:eastAsia="ar-SA"/>
        </w:rPr>
      </w:pPr>
      <w:r w:rsidRPr="00A07F8B">
        <w:rPr>
          <w:rFonts w:cs="Tahoma"/>
          <w:kern w:val="0"/>
          <w:szCs w:val="21"/>
          <w:lang w:eastAsia="ar-SA"/>
        </w:rPr>
        <w:t xml:space="preserve">Fax: </w:t>
      </w:r>
      <w:r w:rsidR="00A07F8B" w:rsidRPr="001768B3">
        <w:rPr>
          <w:rFonts w:cs="Tahoma"/>
          <w:kern w:val="0"/>
          <w:szCs w:val="21"/>
          <w:lang w:eastAsia="ar-SA"/>
        </w:rPr>
        <w:t>+36 17896943</w:t>
      </w:r>
    </w:p>
    <w:p w14:paraId="463CA237" w14:textId="05C1C097" w:rsidR="004F6BED" w:rsidRPr="001768B3" w:rsidRDefault="004F6BED" w:rsidP="0066775A">
      <w:pPr>
        <w:spacing w:after="120" w:line="276" w:lineRule="auto"/>
        <w:rPr>
          <w:rFonts w:cs="Tahoma"/>
          <w:kern w:val="0"/>
          <w:szCs w:val="21"/>
          <w:lang w:eastAsia="ar-SA"/>
        </w:rPr>
      </w:pPr>
      <w:r w:rsidRPr="00A07F8B">
        <w:rPr>
          <w:rFonts w:cs="Tahoma"/>
          <w:kern w:val="0"/>
          <w:szCs w:val="21"/>
          <w:lang w:eastAsia="ar-SA"/>
        </w:rPr>
        <w:t xml:space="preserve">E-mail: </w:t>
      </w:r>
      <w:hyperlink r:id="rId12" w:history="1">
        <w:r w:rsidR="00A07F8B" w:rsidRPr="00AA4720">
          <w:rPr>
            <w:rStyle w:val="Hiperhivatkozs"/>
            <w:rFonts w:cs="Tahoma"/>
            <w:kern w:val="0"/>
            <w:szCs w:val="21"/>
            <w:lang w:eastAsia="ar-SA" w:bidi="ar-SA"/>
          </w:rPr>
          <w:t>kozbeszerzes@me.gov.hu</w:t>
        </w:r>
      </w:hyperlink>
    </w:p>
    <w:p w14:paraId="463CA238" w14:textId="77777777" w:rsidR="00D54B93" w:rsidRPr="001768B3" w:rsidRDefault="00D54B93" w:rsidP="0066775A">
      <w:pPr>
        <w:spacing w:after="120" w:line="276" w:lineRule="auto"/>
        <w:rPr>
          <w:rFonts w:cs="Tahoma"/>
          <w:color w:val="auto"/>
          <w:szCs w:val="21"/>
        </w:rPr>
      </w:pPr>
      <w:r w:rsidRPr="001768B3">
        <w:rPr>
          <w:rFonts w:cs="Tahoma"/>
          <w:color w:val="auto"/>
          <w:szCs w:val="21"/>
          <w:u w:val="single"/>
        </w:rPr>
        <w:t>Lebonyolító szervezet:</w:t>
      </w:r>
    </w:p>
    <w:p w14:paraId="463CA239" w14:textId="77777777" w:rsidR="00D54B93" w:rsidRPr="001768B3" w:rsidRDefault="00D54B93" w:rsidP="0066775A">
      <w:pPr>
        <w:spacing w:after="120" w:line="276" w:lineRule="auto"/>
        <w:rPr>
          <w:rFonts w:cs="Tahoma"/>
          <w:color w:val="auto"/>
          <w:szCs w:val="21"/>
        </w:rPr>
      </w:pPr>
      <w:r w:rsidRPr="001768B3">
        <w:rPr>
          <w:rFonts w:cs="Tahoma"/>
          <w:color w:val="auto"/>
          <w:szCs w:val="21"/>
        </w:rPr>
        <w:t>ÉSZ-KER Kft.</w:t>
      </w:r>
    </w:p>
    <w:p w14:paraId="463CA23A" w14:textId="77777777" w:rsidR="00D54B93" w:rsidRPr="001768B3" w:rsidRDefault="00D54B93" w:rsidP="0066775A">
      <w:pPr>
        <w:spacing w:after="120" w:line="276" w:lineRule="auto"/>
        <w:rPr>
          <w:rFonts w:cs="Tahoma"/>
          <w:color w:val="auto"/>
          <w:szCs w:val="21"/>
        </w:rPr>
      </w:pPr>
      <w:r w:rsidRPr="001768B3">
        <w:rPr>
          <w:rFonts w:cs="Tahoma"/>
          <w:color w:val="auto"/>
          <w:szCs w:val="21"/>
        </w:rPr>
        <w:t>1026 Budapest, Pasaréti út 83. – BBT Irodaház</w:t>
      </w:r>
    </w:p>
    <w:p w14:paraId="463CA23B" w14:textId="77777777" w:rsidR="00D54B93" w:rsidRPr="001768B3" w:rsidRDefault="00D54B93" w:rsidP="0066775A">
      <w:pPr>
        <w:spacing w:after="120" w:line="276" w:lineRule="auto"/>
        <w:rPr>
          <w:rFonts w:cs="Tahoma"/>
          <w:color w:val="auto"/>
          <w:szCs w:val="21"/>
        </w:rPr>
      </w:pPr>
      <w:r w:rsidRPr="001768B3">
        <w:rPr>
          <w:rFonts w:cs="Tahoma"/>
          <w:color w:val="auto"/>
          <w:szCs w:val="21"/>
        </w:rPr>
        <w:t>Telefon: +361/788-8931</w:t>
      </w:r>
    </w:p>
    <w:p w14:paraId="463CA23C" w14:textId="77777777" w:rsidR="00D54B93" w:rsidRPr="001768B3" w:rsidRDefault="00D54B93" w:rsidP="0066775A">
      <w:pPr>
        <w:spacing w:after="120" w:line="276" w:lineRule="auto"/>
        <w:rPr>
          <w:rFonts w:cs="Tahoma"/>
          <w:color w:val="auto"/>
          <w:szCs w:val="21"/>
        </w:rPr>
      </w:pPr>
      <w:r w:rsidRPr="001768B3">
        <w:rPr>
          <w:rFonts w:cs="Tahoma"/>
          <w:color w:val="auto"/>
          <w:szCs w:val="21"/>
        </w:rPr>
        <w:t>Fax: +361/789-6943</w:t>
      </w:r>
    </w:p>
    <w:p w14:paraId="463CA23D" w14:textId="60E188CA" w:rsidR="00D54B93" w:rsidRPr="001768B3" w:rsidRDefault="00D54B93" w:rsidP="0066775A">
      <w:pPr>
        <w:spacing w:after="120" w:line="276" w:lineRule="auto"/>
        <w:rPr>
          <w:rFonts w:cs="Tahoma"/>
          <w:color w:val="auto"/>
          <w:szCs w:val="21"/>
        </w:rPr>
      </w:pPr>
      <w:r w:rsidRPr="001768B3">
        <w:rPr>
          <w:rFonts w:cs="Tahoma"/>
          <w:color w:val="auto"/>
          <w:szCs w:val="21"/>
        </w:rPr>
        <w:t xml:space="preserve">E-mail: </w:t>
      </w:r>
      <w:hyperlink r:id="rId13" w:history="1">
        <w:r w:rsidR="00A07F8B" w:rsidRPr="00AA4720">
          <w:rPr>
            <w:rStyle w:val="Hiperhivatkozs"/>
            <w:rFonts w:cs="Tahoma"/>
            <w:szCs w:val="21"/>
            <w:lang w:bidi="ar-SA"/>
          </w:rPr>
          <w:t>titkarsag@eszker.eu</w:t>
        </w:r>
      </w:hyperlink>
      <w:r w:rsidR="00A07F8B">
        <w:rPr>
          <w:rFonts w:cs="Tahoma"/>
          <w:color w:val="auto"/>
          <w:szCs w:val="21"/>
        </w:rPr>
        <w:t xml:space="preserve">  </w:t>
      </w:r>
    </w:p>
    <w:p w14:paraId="463CA23E" w14:textId="77777777" w:rsidR="006F0595" w:rsidRPr="001768B3" w:rsidRDefault="006F0595" w:rsidP="0066775A">
      <w:pPr>
        <w:spacing w:after="120" w:line="276" w:lineRule="auto"/>
        <w:rPr>
          <w:rFonts w:cs="Tahoma"/>
          <w:szCs w:val="21"/>
          <w:u w:val="single"/>
        </w:rPr>
      </w:pPr>
      <w:r w:rsidRPr="001768B3">
        <w:rPr>
          <w:rFonts w:cs="Tahoma"/>
          <w:szCs w:val="21"/>
          <w:u w:val="single"/>
        </w:rPr>
        <w:t>Az eljárás típusa:</w:t>
      </w:r>
    </w:p>
    <w:p w14:paraId="463CA23F" w14:textId="77777777" w:rsidR="006F0595" w:rsidRPr="001768B3" w:rsidRDefault="000C7CD5" w:rsidP="0066775A">
      <w:pPr>
        <w:spacing w:after="120" w:line="276" w:lineRule="auto"/>
        <w:rPr>
          <w:rFonts w:cs="Tahoma"/>
          <w:szCs w:val="21"/>
        </w:rPr>
      </w:pPr>
      <w:r w:rsidRPr="001768B3">
        <w:rPr>
          <w:rFonts w:cs="Tahoma"/>
          <w:szCs w:val="21"/>
        </w:rPr>
        <w:t xml:space="preserve">Kbt. </w:t>
      </w:r>
      <w:r w:rsidR="00D54B93" w:rsidRPr="001768B3">
        <w:rPr>
          <w:rFonts w:cs="Tahoma"/>
          <w:szCs w:val="21"/>
        </w:rPr>
        <w:t xml:space="preserve">Második Rész, uniós </w:t>
      </w:r>
      <w:r w:rsidR="00B409E9" w:rsidRPr="001768B3">
        <w:rPr>
          <w:rFonts w:cs="Tahoma"/>
          <w:szCs w:val="21"/>
        </w:rPr>
        <w:t>értékhatárt elérő értékű</w:t>
      </w:r>
      <w:r w:rsidR="00D54B93" w:rsidRPr="001768B3">
        <w:rPr>
          <w:rFonts w:cs="Tahoma"/>
          <w:szCs w:val="21"/>
        </w:rPr>
        <w:t xml:space="preserve"> </w:t>
      </w:r>
      <w:r w:rsidRPr="001768B3">
        <w:rPr>
          <w:rFonts w:cs="Tahoma"/>
          <w:szCs w:val="21"/>
        </w:rPr>
        <w:t xml:space="preserve">nyílt közbeszerzési eljárás (Kbt. </w:t>
      </w:r>
      <w:r w:rsidR="00B409E9" w:rsidRPr="001768B3">
        <w:rPr>
          <w:rFonts w:cs="Tahoma"/>
          <w:szCs w:val="21"/>
        </w:rPr>
        <w:t>81</w:t>
      </w:r>
      <w:r w:rsidRPr="001768B3">
        <w:rPr>
          <w:rFonts w:cs="Tahoma"/>
          <w:szCs w:val="21"/>
        </w:rPr>
        <w:t>. § (1) bekezdés szerinti eljárás).</w:t>
      </w:r>
    </w:p>
    <w:p w14:paraId="463CA240" w14:textId="77777777" w:rsidR="006F0595" w:rsidRPr="001768B3" w:rsidRDefault="006F0595" w:rsidP="0066775A">
      <w:pPr>
        <w:spacing w:after="120" w:line="276" w:lineRule="auto"/>
        <w:rPr>
          <w:rFonts w:cs="Tahoma"/>
          <w:szCs w:val="21"/>
          <w:u w:val="single"/>
        </w:rPr>
      </w:pPr>
      <w:r w:rsidRPr="001768B3">
        <w:rPr>
          <w:rFonts w:cs="Tahoma"/>
          <w:szCs w:val="21"/>
          <w:u w:val="single"/>
        </w:rPr>
        <w:t>Eljárás nyelve:</w:t>
      </w:r>
    </w:p>
    <w:p w14:paraId="463CA241" w14:textId="77777777" w:rsidR="006F0595" w:rsidRPr="001768B3" w:rsidRDefault="006F0595" w:rsidP="0066775A">
      <w:pPr>
        <w:spacing w:after="120" w:line="276" w:lineRule="auto"/>
        <w:rPr>
          <w:rFonts w:cs="Tahoma"/>
          <w:szCs w:val="21"/>
          <w:u w:val="single"/>
        </w:rPr>
      </w:pPr>
      <w:r w:rsidRPr="001768B3">
        <w:rPr>
          <w:rFonts w:cs="Tahoma"/>
          <w:szCs w:val="21"/>
        </w:rPr>
        <w:t>Jelen közbeszerzési eljárás kizárólagos hivatalos nyelve a magyar. Az ajánlatkérő a nem magyar nyelven benyújtott dokumentumok ajánlattevő általi felelős fordítását is elfogadja.</w:t>
      </w:r>
    </w:p>
    <w:p w14:paraId="463CA242" w14:textId="77777777" w:rsidR="006F0595" w:rsidRPr="001768B3" w:rsidRDefault="006F0595" w:rsidP="0066775A">
      <w:pPr>
        <w:spacing w:after="120" w:line="276" w:lineRule="auto"/>
        <w:rPr>
          <w:rFonts w:cs="Tahoma"/>
          <w:szCs w:val="21"/>
          <w:u w:val="single"/>
        </w:rPr>
      </w:pPr>
      <w:r w:rsidRPr="001768B3">
        <w:rPr>
          <w:rFonts w:cs="Tahoma"/>
          <w:szCs w:val="21"/>
          <w:u w:val="single"/>
        </w:rPr>
        <w:t>Az eljárás tárgya:</w:t>
      </w:r>
    </w:p>
    <w:p w14:paraId="463CA243" w14:textId="0EA5F640" w:rsidR="00DC78FD" w:rsidRPr="00A07F8B" w:rsidRDefault="00A07F8B" w:rsidP="0066775A">
      <w:pPr>
        <w:spacing w:after="120" w:line="276" w:lineRule="auto"/>
        <w:rPr>
          <w:rFonts w:cs="Tahoma"/>
          <w:color w:val="000000" w:themeColor="text1"/>
          <w:szCs w:val="21"/>
          <w:u w:val="single"/>
        </w:rPr>
      </w:pPr>
      <w:r>
        <w:rPr>
          <w:rFonts w:cs="Tahoma"/>
          <w:bCs/>
          <w:color w:val="000000" w:themeColor="text1"/>
          <w:szCs w:val="21"/>
        </w:rPr>
        <w:t>„</w:t>
      </w:r>
      <w:r w:rsidRPr="00A07F8B">
        <w:rPr>
          <w:rFonts w:cs="Tahoma"/>
          <w:bCs/>
          <w:color w:val="000000" w:themeColor="text1"/>
          <w:szCs w:val="21"/>
        </w:rPr>
        <w:t>Cégnyilvántartási adatok átadása az Országos Cégnyilvántartó és Céginformációs Rendszerből az EMIR és a FAIR rendszerekbe</w:t>
      </w:r>
      <w:r>
        <w:rPr>
          <w:rFonts w:cs="Tahoma"/>
          <w:bCs/>
          <w:color w:val="000000" w:themeColor="text1"/>
          <w:szCs w:val="21"/>
        </w:rPr>
        <w:t>”</w:t>
      </w:r>
    </w:p>
    <w:p w14:paraId="463CA244" w14:textId="163A35E9" w:rsidR="006F0595" w:rsidRPr="001768B3" w:rsidRDefault="00D54B93" w:rsidP="0066775A">
      <w:pPr>
        <w:spacing w:after="120" w:line="276" w:lineRule="auto"/>
        <w:rPr>
          <w:rFonts w:cs="Tahoma"/>
          <w:szCs w:val="21"/>
          <w:u w:val="single"/>
        </w:rPr>
      </w:pPr>
      <w:r w:rsidRPr="001768B3">
        <w:rPr>
          <w:rFonts w:cs="Tahoma"/>
          <w:szCs w:val="21"/>
          <w:u w:val="single"/>
        </w:rPr>
        <w:t>A szerződés időtartama vagy</w:t>
      </w:r>
      <w:r w:rsidR="006F0595" w:rsidRPr="001768B3">
        <w:rPr>
          <w:rFonts w:cs="Tahoma"/>
          <w:szCs w:val="21"/>
          <w:u w:val="single"/>
        </w:rPr>
        <w:t xml:space="preserve"> a teljesítés határideje</w:t>
      </w:r>
      <w:r w:rsidR="00442332">
        <w:rPr>
          <w:rFonts w:cs="Tahoma"/>
          <w:szCs w:val="21"/>
          <w:u w:val="single"/>
        </w:rPr>
        <w:t>:</w:t>
      </w:r>
    </w:p>
    <w:p w14:paraId="463CA245" w14:textId="5A1217C0" w:rsidR="004F6BED" w:rsidRPr="001768B3" w:rsidRDefault="007D7288" w:rsidP="0066775A">
      <w:pPr>
        <w:spacing w:after="120" w:line="276" w:lineRule="auto"/>
        <w:rPr>
          <w:rFonts w:cs="Tahoma"/>
          <w:szCs w:val="21"/>
        </w:rPr>
      </w:pPr>
      <w:r w:rsidRPr="000B6749">
        <w:rPr>
          <w:rFonts w:cs="Tahoma"/>
          <w:szCs w:val="21"/>
        </w:rPr>
        <w:t>A szerződés hatálybalépésétől</w:t>
      </w:r>
      <w:r w:rsidR="00A07F8B" w:rsidRPr="000B6749">
        <w:rPr>
          <w:rFonts w:cs="Tahoma"/>
          <w:szCs w:val="21"/>
        </w:rPr>
        <w:t xml:space="preserve"> 2022</w:t>
      </w:r>
      <w:r w:rsidR="00A21DD3" w:rsidRPr="000B6749">
        <w:rPr>
          <w:rFonts w:cs="Tahoma"/>
          <w:szCs w:val="21"/>
        </w:rPr>
        <w:t xml:space="preserve">. </w:t>
      </w:r>
      <w:r w:rsidR="00A07F8B" w:rsidRPr="000B6749">
        <w:rPr>
          <w:rFonts w:cs="Tahoma"/>
          <w:szCs w:val="21"/>
        </w:rPr>
        <w:t>június 30</w:t>
      </w:r>
      <w:r w:rsidRPr="000B6749">
        <w:rPr>
          <w:rFonts w:cs="Tahoma"/>
          <w:szCs w:val="21"/>
        </w:rPr>
        <w:t>-ig</w:t>
      </w:r>
    </w:p>
    <w:p w14:paraId="1E898A9F" w14:textId="77777777" w:rsidR="00A31E4C" w:rsidRDefault="00A31E4C" w:rsidP="0066775A">
      <w:pPr>
        <w:spacing w:after="120" w:line="276" w:lineRule="auto"/>
        <w:rPr>
          <w:rFonts w:cs="Tahoma"/>
          <w:szCs w:val="21"/>
        </w:rPr>
      </w:pPr>
    </w:p>
    <w:p w14:paraId="35CB4A25" w14:textId="03EAC5E4" w:rsidR="000C4921" w:rsidRPr="001768B3" w:rsidRDefault="000C4921" w:rsidP="0066775A">
      <w:pPr>
        <w:spacing w:after="120" w:line="276" w:lineRule="auto"/>
        <w:rPr>
          <w:rFonts w:cs="Tahoma"/>
          <w:szCs w:val="21"/>
        </w:rPr>
      </w:pPr>
      <w:r w:rsidRPr="001768B3">
        <w:rPr>
          <w:rFonts w:cs="Tahoma"/>
          <w:szCs w:val="21"/>
        </w:rPr>
        <w:t xml:space="preserve">A megjelölt kezdési </w:t>
      </w:r>
      <w:r w:rsidR="00BC2734" w:rsidRPr="001768B3">
        <w:rPr>
          <w:rFonts w:cs="Tahoma"/>
          <w:szCs w:val="21"/>
        </w:rPr>
        <w:t>dátummal</w:t>
      </w:r>
      <w:r w:rsidRPr="001768B3">
        <w:rPr>
          <w:rFonts w:cs="Tahoma"/>
          <w:szCs w:val="21"/>
        </w:rPr>
        <w:t xml:space="preserve"> kapcsolatban ajánlatkérő felhívja ajánlattevők figyelmét, hogy a kezdő időpont az eljárás befejezésének és a szerződés hatálybalépésének változó időpontjára tekintettel módosulhat</w:t>
      </w:r>
      <w:r w:rsidR="00BC2734" w:rsidRPr="001768B3">
        <w:rPr>
          <w:rFonts w:cs="Tahoma"/>
          <w:szCs w:val="21"/>
        </w:rPr>
        <w:t>.</w:t>
      </w:r>
      <w:r w:rsidR="00BC2734" w:rsidRPr="001768B3">
        <w:rPr>
          <w:rFonts w:cs="Tahoma"/>
          <w:color w:val="FF0000"/>
          <w:sz w:val="20"/>
          <w:szCs w:val="20"/>
        </w:rPr>
        <w:t xml:space="preserve"> </w:t>
      </w:r>
      <w:r w:rsidR="00BC2734" w:rsidRPr="000B6749">
        <w:rPr>
          <w:rFonts w:cs="Tahoma"/>
          <w:szCs w:val="21"/>
        </w:rPr>
        <w:t xml:space="preserve">A szerződés időtartama </w:t>
      </w:r>
      <w:r w:rsidR="00A07F8B" w:rsidRPr="000B6749">
        <w:rPr>
          <w:rFonts w:cs="Tahoma"/>
          <w:szCs w:val="21"/>
        </w:rPr>
        <w:t>2022</w:t>
      </w:r>
      <w:r w:rsidR="00A21DD3" w:rsidRPr="000B6749">
        <w:rPr>
          <w:rFonts w:cs="Tahoma"/>
          <w:szCs w:val="21"/>
        </w:rPr>
        <w:t xml:space="preserve">. </w:t>
      </w:r>
      <w:r w:rsidR="00A07F8B" w:rsidRPr="000B6749">
        <w:rPr>
          <w:rFonts w:cs="Tahoma"/>
          <w:szCs w:val="21"/>
        </w:rPr>
        <w:t>június 30</w:t>
      </w:r>
      <w:r w:rsidR="00A21DD3" w:rsidRPr="000B6749">
        <w:rPr>
          <w:rFonts w:cs="Tahoma"/>
          <w:szCs w:val="21"/>
        </w:rPr>
        <w:t>.</w:t>
      </w:r>
      <w:r w:rsidR="00BC2734" w:rsidRPr="000B6749">
        <w:rPr>
          <w:rFonts w:cs="Tahoma"/>
          <w:szCs w:val="21"/>
        </w:rPr>
        <w:t xml:space="preserve"> napjáig tartó határozott időtartam.</w:t>
      </w:r>
    </w:p>
    <w:p w14:paraId="463CA246" w14:textId="77777777" w:rsidR="006F0595" w:rsidRPr="001768B3" w:rsidRDefault="006F0595" w:rsidP="0066775A">
      <w:pPr>
        <w:spacing w:after="120" w:line="276" w:lineRule="auto"/>
        <w:rPr>
          <w:rFonts w:cs="Tahoma"/>
          <w:szCs w:val="21"/>
          <w:u w:val="single"/>
        </w:rPr>
      </w:pPr>
      <w:r w:rsidRPr="001768B3">
        <w:rPr>
          <w:rFonts w:cs="Tahoma"/>
          <w:szCs w:val="21"/>
          <w:u w:val="single"/>
        </w:rPr>
        <w:lastRenderedPageBreak/>
        <w:t>A közbeszerzésben résztvevők köre:</w:t>
      </w:r>
    </w:p>
    <w:p w14:paraId="463CA247" w14:textId="77777777" w:rsidR="006F0595" w:rsidRPr="001768B3" w:rsidRDefault="00B409E9" w:rsidP="0066775A">
      <w:pPr>
        <w:spacing w:after="120" w:line="276" w:lineRule="auto"/>
        <w:rPr>
          <w:rFonts w:cs="Tahoma"/>
          <w:szCs w:val="21"/>
        </w:rPr>
      </w:pPr>
      <w:r w:rsidRPr="001768B3">
        <w:rPr>
          <w:rFonts w:cs="Tahoma"/>
          <w:szCs w:val="21"/>
        </w:rPr>
        <w:t>A nyílt eljárás olyan, egy szakaszból álló közbeszerzési eljárás, amelyben minden érdekelt gazdasági szereplő ajánlatot tehet</w:t>
      </w:r>
      <w:r w:rsidR="006F0595" w:rsidRPr="001768B3">
        <w:rPr>
          <w:rFonts w:cs="Tahoma"/>
          <w:szCs w:val="21"/>
        </w:rPr>
        <w:t>.</w:t>
      </w:r>
    </w:p>
    <w:p w14:paraId="463CA248" w14:textId="77777777" w:rsidR="006F0595" w:rsidRPr="001768B3" w:rsidRDefault="006F0595" w:rsidP="0066775A">
      <w:pPr>
        <w:spacing w:after="120" w:line="276" w:lineRule="auto"/>
        <w:rPr>
          <w:rFonts w:cs="Tahoma"/>
          <w:szCs w:val="21"/>
          <w:u w:val="single"/>
        </w:rPr>
      </w:pPr>
      <w:r w:rsidRPr="001768B3">
        <w:rPr>
          <w:rFonts w:cs="Tahoma"/>
          <w:szCs w:val="21"/>
          <w:u w:val="single"/>
        </w:rPr>
        <w:t>Egyéb rendelkezések:</w:t>
      </w:r>
    </w:p>
    <w:p w14:paraId="463CA24A" w14:textId="77777777" w:rsidR="002058B4" w:rsidRDefault="00B409E9" w:rsidP="0066775A">
      <w:pPr>
        <w:spacing w:after="120" w:line="276" w:lineRule="auto"/>
      </w:pPr>
      <w:r w:rsidRPr="001768B3">
        <w:t xml:space="preserve">A közbeszerzési eljárás </w:t>
      </w:r>
      <w:r w:rsidR="006F0595" w:rsidRPr="001768B3">
        <w:t xml:space="preserve">során felmerülő, az </w:t>
      </w:r>
      <w:r w:rsidR="00250D65" w:rsidRPr="001768B3">
        <w:t>ajánlati</w:t>
      </w:r>
      <w:r w:rsidR="006F0595" w:rsidRPr="001768B3">
        <w:t xml:space="preserve"> felhívásban és </w:t>
      </w:r>
      <w:r w:rsidRPr="001768B3">
        <w:t>a közbeszerzési dokumentumokban</w:t>
      </w:r>
      <w:r w:rsidR="006F0595" w:rsidRPr="001768B3">
        <w:t xml:space="preserve"> nem szabályozott kérdések tekintetében a közbeszerzésekről szóló </w:t>
      </w:r>
      <w:r w:rsidRPr="001768B3">
        <w:t>2015. évi CXLIII. törvény</w:t>
      </w:r>
      <w:r w:rsidR="006F0595" w:rsidRPr="001768B3">
        <w:t xml:space="preserve"> </w:t>
      </w:r>
      <w:r w:rsidR="004547AC" w:rsidRPr="001768B3">
        <w:t xml:space="preserve">(a továbbiakban: Kbt.) </w:t>
      </w:r>
      <w:r w:rsidR="006F0595" w:rsidRPr="001768B3">
        <w:t>és végrehajtási rendeletei az irányadóak.</w:t>
      </w:r>
    </w:p>
    <w:p w14:paraId="3E38B541" w14:textId="024ECE2A" w:rsidR="0020568F" w:rsidRPr="001768B3" w:rsidRDefault="0020568F" w:rsidP="0066775A">
      <w:pPr>
        <w:spacing w:after="120" w:line="276" w:lineRule="auto"/>
      </w:pPr>
      <w:r w:rsidRPr="0020568F">
        <w:t xml:space="preserve">A felhívásban </w:t>
      </w:r>
      <w:r>
        <w:t xml:space="preserve">és a közbeszerzési dokumentumokban </w:t>
      </w:r>
      <w:r w:rsidRPr="0020568F">
        <w:t>megadott időpontok a Közép-európai időzóna (CET) szerint értendők</w:t>
      </w:r>
      <w:r>
        <w:t>.</w:t>
      </w:r>
    </w:p>
    <w:p w14:paraId="463CA24B" w14:textId="77777777" w:rsidR="004547AC" w:rsidRPr="001768B3" w:rsidRDefault="004547AC" w:rsidP="0066775A">
      <w:pPr>
        <w:spacing w:after="120" w:line="276" w:lineRule="auto"/>
      </w:pPr>
    </w:p>
    <w:p w14:paraId="463CA24C" w14:textId="77777777" w:rsidR="004547AC" w:rsidRPr="001768B3" w:rsidRDefault="004547AC" w:rsidP="0066775A">
      <w:pPr>
        <w:spacing w:after="120" w:line="276" w:lineRule="auto"/>
        <w:ind w:left="426" w:hanging="426"/>
        <w:jc w:val="center"/>
        <w:rPr>
          <w:rFonts w:cs="Tahoma"/>
          <w:color w:val="auto"/>
          <w:szCs w:val="21"/>
        </w:rPr>
      </w:pPr>
      <w:r w:rsidRPr="001768B3">
        <w:rPr>
          <w:rFonts w:cs="Tahoma"/>
          <w:szCs w:val="21"/>
        </w:rPr>
        <w:sym w:font="Wingdings" w:char="F075"/>
      </w:r>
      <w:r w:rsidRPr="001768B3">
        <w:rPr>
          <w:rFonts w:cs="Tahoma"/>
          <w:szCs w:val="21"/>
        </w:rPr>
        <w:sym w:font="Wingdings" w:char="F075"/>
      </w:r>
      <w:r w:rsidRPr="001768B3">
        <w:rPr>
          <w:rFonts w:cs="Tahoma"/>
          <w:szCs w:val="21"/>
        </w:rPr>
        <w:sym w:font="Wingdings" w:char="F075"/>
      </w:r>
    </w:p>
    <w:p w14:paraId="463CA24D" w14:textId="4F51FF04" w:rsidR="00B31EFE" w:rsidRPr="001768B3" w:rsidRDefault="00B31EFE" w:rsidP="00364341">
      <w:pPr>
        <w:pStyle w:val="Cmsor1"/>
        <w:pageBreakBefore/>
        <w:pBdr>
          <w:top w:val="single" w:sz="4" w:space="1" w:color="auto"/>
          <w:left w:val="single" w:sz="4" w:space="4" w:color="auto"/>
          <w:bottom w:val="single" w:sz="4" w:space="1" w:color="auto"/>
          <w:right w:val="single" w:sz="4" w:space="4" w:color="auto"/>
        </w:pBdr>
        <w:shd w:val="clear" w:color="auto" w:fill="8496B0" w:themeFill="text2" w:themeFillTint="99"/>
        <w:spacing w:after="120" w:line="276" w:lineRule="auto"/>
        <w:jc w:val="center"/>
      </w:pPr>
      <w:r w:rsidRPr="001768B3">
        <w:t xml:space="preserve">1. </w:t>
      </w:r>
      <w:r w:rsidR="00833B6A">
        <w:t>KÖTET</w:t>
      </w:r>
    </w:p>
    <w:p w14:paraId="463CA24E" w14:textId="0934376F" w:rsidR="00B31EFE" w:rsidRPr="00833B6A" w:rsidRDefault="00833B6A" w:rsidP="00364341">
      <w:pPr>
        <w:pBdr>
          <w:top w:val="single" w:sz="4" w:space="1" w:color="auto"/>
          <w:left w:val="single" w:sz="4" w:space="4" w:color="auto"/>
          <w:bottom w:val="single" w:sz="4" w:space="1" w:color="auto"/>
          <w:right w:val="single" w:sz="4" w:space="4" w:color="auto"/>
        </w:pBdr>
        <w:shd w:val="clear" w:color="auto" w:fill="8496B0" w:themeFill="text2" w:themeFillTint="99"/>
        <w:spacing w:after="120" w:line="276" w:lineRule="auto"/>
        <w:jc w:val="center"/>
        <w:rPr>
          <w:b/>
          <w:sz w:val="22"/>
        </w:rPr>
      </w:pPr>
      <w:r w:rsidRPr="00833B6A">
        <w:rPr>
          <w:b/>
          <w:sz w:val="22"/>
        </w:rPr>
        <w:t>AJÁNLATI FELHIVÁS</w:t>
      </w:r>
    </w:p>
    <w:p w14:paraId="0AE1D448" w14:textId="09DD91EC" w:rsidR="00833B6A" w:rsidRDefault="00833B6A" w:rsidP="0066775A">
      <w:pPr>
        <w:spacing w:after="120" w:line="276" w:lineRule="auto"/>
      </w:pPr>
    </w:p>
    <w:p w14:paraId="1433B79F" w14:textId="260FB025" w:rsidR="00430805" w:rsidRDefault="00430805" w:rsidP="0066775A">
      <w:pPr>
        <w:spacing w:after="120" w:line="276" w:lineRule="auto"/>
      </w:pPr>
      <w:r w:rsidRPr="00364341">
        <w:t>Az ajánlati felhívás elérhetősége:</w:t>
      </w:r>
    </w:p>
    <w:p w14:paraId="42E535A9" w14:textId="42DF9912" w:rsidR="00364341" w:rsidRDefault="007D0A02" w:rsidP="0066775A">
      <w:pPr>
        <w:spacing w:after="120" w:line="276" w:lineRule="auto"/>
      </w:pPr>
      <w:hyperlink r:id="rId14" w:history="1">
        <w:r w:rsidR="00364341" w:rsidRPr="002B0F86">
          <w:rPr>
            <w:rStyle w:val="Hiperhivatkozs"/>
            <w:rFonts w:cs="Arial"/>
            <w:lang w:bidi="ar-SA"/>
          </w:rPr>
          <w:t>http://ted.europa.eu/udl?uri=TED:NOTICE:326663-2016:TEXT:HU:HTML&amp;src=0</w:t>
        </w:r>
      </w:hyperlink>
    </w:p>
    <w:p w14:paraId="2ED6D5AA" w14:textId="77777777" w:rsidR="00364341" w:rsidRDefault="00364341" w:rsidP="0066775A">
      <w:pPr>
        <w:spacing w:after="120" w:line="276" w:lineRule="auto"/>
      </w:pPr>
    </w:p>
    <w:p w14:paraId="463CA253" w14:textId="4399A0B9" w:rsidR="002058B4" w:rsidRPr="001768B3" w:rsidRDefault="00502A28" w:rsidP="00364341">
      <w:pPr>
        <w:pStyle w:val="Cmsor1"/>
        <w:pageBreakBefore/>
        <w:pBdr>
          <w:top w:val="single" w:sz="4" w:space="1" w:color="auto"/>
          <w:left w:val="single" w:sz="4" w:space="4" w:color="auto"/>
          <w:bottom w:val="single" w:sz="4" w:space="1" w:color="auto"/>
          <w:right w:val="single" w:sz="4" w:space="4" w:color="auto"/>
        </w:pBdr>
        <w:shd w:val="clear" w:color="auto" w:fill="8496B0" w:themeFill="text2" w:themeFillTint="99"/>
        <w:spacing w:after="120" w:line="276" w:lineRule="auto"/>
        <w:jc w:val="center"/>
      </w:pPr>
      <w:bookmarkStart w:id="4" w:name="pr3041"/>
      <w:bookmarkStart w:id="5" w:name="pr3071"/>
      <w:r>
        <w:t>2. KÖTET</w:t>
      </w:r>
    </w:p>
    <w:p w14:paraId="463CA254" w14:textId="77777777" w:rsidR="002058B4" w:rsidRPr="00502A28" w:rsidRDefault="002058B4" w:rsidP="00364341">
      <w:pPr>
        <w:pBdr>
          <w:top w:val="single" w:sz="4" w:space="1" w:color="auto"/>
          <w:left w:val="single" w:sz="4" w:space="4" w:color="auto"/>
          <w:bottom w:val="single" w:sz="4" w:space="1" w:color="auto"/>
          <w:right w:val="single" w:sz="4" w:space="4" w:color="auto"/>
        </w:pBdr>
        <w:shd w:val="clear" w:color="auto" w:fill="8496B0" w:themeFill="text2" w:themeFillTint="99"/>
        <w:spacing w:after="120" w:line="276" w:lineRule="auto"/>
        <w:ind w:left="426" w:hanging="426"/>
        <w:jc w:val="center"/>
        <w:rPr>
          <w:rFonts w:cs="Tahoma"/>
          <w:color w:val="auto"/>
          <w:sz w:val="22"/>
          <w:szCs w:val="21"/>
        </w:rPr>
      </w:pPr>
      <w:r w:rsidRPr="00502A28">
        <w:rPr>
          <w:rFonts w:cs="Tahoma"/>
          <w:b/>
          <w:caps/>
          <w:color w:val="auto"/>
          <w:sz w:val="22"/>
          <w:szCs w:val="21"/>
        </w:rPr>
        <w:t>ÚTMUTATÓ Az érdekelt gazdasági szereplők részére</w:t>
      </w:r>
    </w:p>
    <w:p w14:paraId="463CA255" w14:textId="5904D46E" w:rsidR="002058B4" w:rsidRDefault="00DD1F05" w:rsidP="0066775A">
      <w:pPr>
        <w:pStyle w:val="Cmsor2"/>
        <w:numPr>
          <w:ilvl w:val="1"/>
          <w:numId w:val="22"/>
        </w:numPr>
        <w:spacing w:after="120" w:line="276" w:lineRule="auto"/>
        <w:ind w:left="567" w:hanging="567"/>
        <w:rPr>
          <w:rFonts w:cs="Tahoma"/>
          <w:szCs w:val="21"/>
        </w:rPr>
      </w:pPr>
      <w:r w:rsidRPr="00796D46">
        <w:rPr>
          <w:rFonts w:cs="Tahoma"/>
          <w:szCs w:val="21"/>
        </w:rPr>
        <w:t>A KÖZBESZERZÉSI DOKUMENTUMOK TARTALMA</w:t>
      </w:r>
    </w:p>
    <w:p w14:paraId="463CA256" w14:textId="77777777" w:rsidR="002058B4" w:rsidRPr="00796D46" w:rsidRDefault="002058B4" w:rsidP="0066775A">
      <w:pPr>
        <w:pStyle w:val="Listaszerbekezds"/>
        <w:numPr>
          <w:ilvl w:val="1"/>
          <w:numId w:val="3"/>
        </w:numPr>
        <w:tabs>
          <w:tab w:val="clear" w:pos="0"/>
        </w:tabs>
        <w:spacing w:before="0" w:line="276" w:lineRule="auto"/>
        <w:ind w:left="567" w:hanging="567"/>
        <w:contextualSpacing w:val="0"/>
        <w:rPr>
          <w:rFonts w:ascii="Tahoma" w:hAnsi="Tahoma" w:cs="Tahoma"/>
          <w:sz w:val="21"/>
          <w:szCs w:val="21"/>
        </w:rPr>
      </w:pPr>
      <w:r w:rsidRPr="00796D46">
        <w:rPr>
          <w:rFonts w:ascii="Tahoma" w:hAnsi="Tahoma" w:cs="Tahoma"/>
          <w:sz w:val="21"/>
          <w:szCs w:val="21"/>
        </w:rPr>
        <w:t xml:space="preserve">A </w:t>
      </w:r>
      <w:r w:rsidR="00DD1F05" w:rsidRPr="00796D46">
        <w:rPr>
          <w:rFonts w:ascii="Tahoma" w:hAnsi="Tahoma" w:cs="Tahoma"/>
          <w:sz w:val="21"/>
          <w:szCs w:val="21"/>
        </w:rPr>
        <w:t>közbeszerzési dokumentumok</w:t>
      </w:r>
      <w:r w:rsidRPr="00796D46">
        <w:rPr>
          <w:rFonts w:ascii="Tahoma" w:hAnsi="Tahoma" w:cs="Tahoma"/>
          <w:sz w:val="21"/>
          <w:szCs w:val="21"/>
        </w:rPr>
        <w:t xml:space="preserve"> a következő részekből áll</w:t>
      </w:r>
      <w:r w:rsidR="00DD1F05" w:rsidRPr="00796D46">
        <w:rPr>
          <w:rFonts w:ascii="Tahoma" w:hAnsi="Tahoma" w:cs="Tahoma"/>
          <w:sz w:val="21"/>
          <w:szCs w:val="21"/>
        </w:rPr>
        <w:t>nak</w:t>
      </w:r>
      <w:r w:rsidRPr="00796D46">
        <w:rPr>
          <w:rFonts w:ascii="Tahoma" w:hAnsi="Tahoma" w:cs="Tahoma"/>
          <w:sz w:val="21"/>
          <w:szCs w:val="21"/>
        </w:rPr>
        <w:t>:</w:t>
      </w:r>
    </w:p>
    <w:p w14:paraId="463CA257" w14:textId="77777777" w:rsidR="002058B4" w:rsidRPr="00796D46" w:rsidRDefault="002058B4" w:rsidP="0066775A">
      <w:pPr>
        <w:pStyle w:val="Listaszerbekezds1"/>
        <w:numPr>
          <w:ilvl w:val="0"/>
          <w:numId w:val="4"/>
        </w:numPr>
        <w:tabs>
          <w:tab w:val="clear" w:pos="0"/>
        </w:tabs>
        <w:spacing w:before="0" w:line="276" w:lineRule="auto"/>
        <w:ind w:left="567" w:hanging="567"/>
        <w:rPr>
          <w:rFonts w:ascii="Tahoma" w:hAnsi="Tahoma" w:cs="Tahoma"/>
          <w:b/>
          <w:color w:val="auto"/>
          <w:szCs w:val="21"/>
        </w:rPr>
      </w:pPr>
      <w:r w:rsidRPr="00796D46">
        <w:rPr>
          <w:rFonts w:ascii="Tahoma" w:hAnsi="Tahoma" w:cs="Tahoma"/>
          <w:b/>
          <w:color w:val="auto"/>
          <w:szCs w:val="21"/>
        </w:rPr>
        <w:t xml:space="preserve">KÖTET: </w:t>
      </w:r>
      <w:r w:rsidR="00D54B93" w:rsidRPr="00796D46">
        <w:rPr>
          <w:rFonts w:ascii="Tahoma" w:hAnsi="Tahoma" w:cs="Tahoma"/>
          <w:b/>
          <w:caps/>
          <w:color w:val="auto"/>
          <w:szCs w:val="21"/>
        </w:rPr>
        <w:t>ajánlati</w:t>
      </w:r>
      <w:r w:rsidRPr="00796D46">
        <w:rPr>
          <w:rFonts w:ascii="Tahoma" w:hAnsi="Tahoma" w:cs="Tahoma"/>
          <w:b/>
          <w:caps/>
          <w:color w:val="auto"/>
          <w:szCs w:val="21"/>
        </w:rPr>
        <w:t xml:space="preserve"> felhívás</w:t>
      </w:r>
    </w:p>
    <w:p w14:paraId="463CA258" w14:textId="77777777" w:rsidR="002058B4" w:rsidRPr="00796D46" w:rsidRDefault="002058B4" w:rsidP="0066775A">
      <w:pPr>
        <w:pStyle w:val="Listaszerbekezds1"/>
        <w:numPr>
          <w:ilvl w:val="0"/>
          <w:numId w:val="4"/>
        </w:numPr>
        <w:tabs>
          <w:tab w:val="clear" w:pos="0"/>
        </w:tabs>
        <w:spacing w:before="0" w:line="276" w:lineRule="auto"/>
        <w:ind w:left="567" w:hanging="567"/>
        <w:rPr>
          <w:rFonts w:ascii="Tahoma" w:hAnsi="Tahoma" w:cs="Tahoma"/>
          <w:b/>
          <w:color w:val="auto"/>
          <w:szCs w:val="21"/>
        </w:rPr>
      </w:pPr>
      <w:r w:rsidRPr="00796D46">
        <w:rPr>
          <w:rFonts w:ascii="Tahoma" w:hAnsi="Tahoma" w:cs="Tahoma"/>
          <w:b/>
          <w:color w:val="auto"/>
          <w:szCs w:val="21"/>
        </w:rPr>
        <w:t>KÖTET: Ú</w:t>
      </w:r>
      <w:r w:rsidRPr="00796D46">
        <w:rPr>
          <w:rFonts w:ascii="Tahoma" w:hAnsi="Tahoma" w:cs="Tahoma"/>
          <w:b/>
          <w:caps/>
          <w:color w:val="auto"/>
          <w:szCs w:val="21"/>
        </w:rPr>
        <w:t>TMUTATÓ Az érdekelt gazdasági szereplők részére</w:t>
      </w:r>
    </w:p>
    <w:p w14:paraId="463CA259" w14:textId="77777777" w:rsidR="002058B4" w:rsidRPr="00796D46" w:rsidRDefault="00B6191C" w:rsidP="0066775A">
      <w:pPr>
        <w:pStyle w:val="Listaszerbekezds1"/>
        <w:numPr>
          <w:ilvl w:val="0"/>
          <w:numId w:val="4"/>
        </w:numPr>
        <w:tabs>
          <w:tab w:val="clear" w:pos="0"/>
        </w:tabs>
        <w:spacing w:before="0" w:line="276" w:lineRule="auto"/>
        <w:ind w:left="567" w:hanging="567"/>
        <w:rPr>
          <w:rFonts w:ascii="Tahoma" w:hAnsi="Tahoma" w:cs="Tahoma"/>
          <w:b/>
          <w:color w:val="auto"/>
          <w:szCs w:val="21"/>
        </w:rPr>
      </w:pPr>
      <w:r w:rsidRPr="00796D46">
        <w:rPr>
          <w:rFonts w:ascii="Tahoma" w:hAnsi="Tahoma" w:cs="Tahoma"/>
          <w:b/>
          <w:color w:val="auto"/>
          <w:szCs w:val="21"/>
        </w:rPr>
        <w:t>KÖTET: SZERZŐDÉSTERVEZET</w:t>
      </w:r>
    </w:p>
    <w:p w14:paraId="463CA25A" w14:textId="77777777" w:rsidR="002058B4" w:rsidRPr="00796D46" w:rsidRDefault="002058B4" w:rsidP="0066775A">
      <w:pPr>
        <w:pStyle w:val="Listaszerbekezds1"/>
        <w:numPr>
          <w:ilvl w:val="0"/>
          <w:numId w:val="4"/>
        </w:numPr>
        <w:tabs>
          <w:tab w:val="clear" w:pos="0"/>
        </w:tabs>
        <w:spacing w:before="0" w:line="276" w:lineRule="auto"/>
        <w:ind w:left="567" w:hanging="567"/>
        <w:rPr>
          <w:rFonts w:ascii="Tahoma" w:hAnsi="Tahoma" w:cs="Tahoma"/>
          <w:b/>
          <w:color w:val="auto"/>
          <w:szCs w:val="21"/>
        </w:rPr>
      </w:pPr>
      <w:r w:rsidRPr="00796D46">
        <w:rPr>
          <w:rFonts w:ascii="Tahoma" w:hAnsi="Tahoma" w:cs="Tahoma"/>
          <w:b/>
          <w:color w:val="auto"/>
          <w:szCs w:val="21"/>
        </w:rPr>
        <w:t>KÖTET: AJÁNLOTT IGAZOLÁS- ÉS NYILATKOZATMINTÁK</w:t>
      </w:r>
    </w:p>
    <w:p w14:paraId="463CA25B" w14:textId="014FBAD3" w:rsidR="002058B4" w:rsidRPr="00796D46" w:rsidRDefault="002058B4" w:rsidP="0066775A">
      <w:pPr>
        <w:pStyle w:val="Listaszerbekezds1"/>
        <w:numPr>
          <w:ilvl w:val="0"/>
          <w:numId w:val="4"/>
        </w:numPr>
        <w:tabs>
          <w:tab w:val="clear" w:pos="0"/>
        </w:tabs>
        <w:spacing w:before="0" w:line="276" w:lineRule="auto"/>
        <w:ind w:left="567" w:hanging="567"/>
        <w:rPr>
          <w:rFonts w:ascii="Tahoma" w:hAnsi="Tahoma" w:cs="Tahoma"/>
          <w:b/>
          <w:color w:val="auto"/>
          <w:szCs w:val="21"/>
        </w:rPr>
      </w:pPr>
      <w:r w:rsidRPr="00796D46">
        <w:rPr>
          <w:rFonts w:ascii="Tahoma" w:hAnsi="Tahoma" w:cs="Tahoma"/>
          <w:b/>
          <w:color w:val="auto"/>
          <w:szCs w:val="21"/>
        </w:rPr>
        <w:t xml:space="preserve">KÖTET: </w:t>
      </w:r>
      <w:r w:rsidR="00A24983" w:rsidRPr="00796D46">
        <w:rPr>
          <w:rFonts w:ascii="Tahoma" w:hAnsi="Tahoma" w:cs="Tahoma"/>
          <w:b/>
          <w:color w:val="auto"/>
          <w:szCs w:val="21"/>
        </w:rPr>
        <w:t>MŰSZAKI LEIRÁS ÉS ÁRTÁBLÁZAT</w:t>
      </w:r>
    </w:p>
    <w:p w14:paraId="463CA265" w14:textId="6DD153E1" w:rsidR="002058B4" w:rsidRPr="00796D46" w:rsidRDefault="00B31EFE" w:rsidP="0066775A">
      <w:pPr>
        <w:pStyle w:val="Listaszerbekezds"/>
        <w:numPr>
          <w:ilvl w:val="1"/>
          <w:numId w:val="3"/>
        </w:numPr>
        <w:tabs>
          <w:tab w:val="clear" w:pos="0"/>
        </w:tabs>
        <w:spacing w:before="0" w:line="276" w:lineRule="auto"/>
        <w:ind w:left="567" w:hanging="567"/>
        <w:contextualSpacing w:val="0"/>
        <w:rPr>
          <w:rFonts w:ascii="Tahoma" w:hAnsi="Tahoma" w:cs="Tahoma"/>
          <w:sz w:val="21"/>
          <w:szCs w:val="21"/>
        </w:rPr>
      </w:pPr>
      <w:r w:rsidRPr="00796D46">
        <w:rPr>
          <w:rFonts w:ascii="Tahoma" w:hAnsi="Tahoma" w:cs="Tahoma"/>
          <w:sz w:val="21"/>
          <w:szCs w:val="21"/>
        </w:rPr>
        <w:t>Jelen útmutató</w:t>
      </w:r>
      <w:r w:rsidR="00D54B93" w:rsidRPr="00796D46">
        <w:rPr>
          <w:rFonts w:ascii="Tahoma" w:hAnsi="Tahoma" w:cs="Tahoma"/>
          <w:sz w:val="21"/>
          <w:szCs w:val="21"/>
        </w:rPr>
        <w:t xml:space="preserve"> nem mindenben ismétli meg a felhívásban foglaltakat, a </w:t>
      </w:r>
      <w:r w:rsidR="00DD1F05" w:rsidRPr="00796D46">
        <w:rPr>
          <w:rFonts w:ascii="Tahoma" w:hAnsi="Tahoma" w:cs="Tahoma"/>
          <w:sz w:val="21"/>
          <w:szCs w:val="21"/>
        </w:rPr>
        <w:t>közbeszerzési dokumentumok</w:t>
      </w:r>
      <w:r w:rsidR="00D54B93" w:rsidRPr="00796D46">
        <w:rPr>
          <w:rFonts w:ascii="Tahoma" w:hAnsi="Tahoma" w:cs="Tahoma"/>
          <w:sz w:val="21"/>
          <w:szCs w:val="21"/>
        </w:rPr>
        <w:t xml:space="preserve"> a felhívással együtt kezelendő</w:t>
      </w:r>
      <w:r w:rsidR="00DD1F05" w:rsidRPr="00796D46">
        <w:rPr>
          <w:rFonts w:ascii="Tahoma" w:hAnsi="Tahoma" w:cs="Tahoma"/>
          <w:sz w:val="21"/>
          <w:szCs w:val="21"/>
        </w:rPr>
        <w:t>k</w:t>
      </w:r>
      <w:r w:rsidR="00D54B93" w:rsidRPr="00796D46">
        <w:rPr>
          <w:rFonts w:ascii="Tahoma" w:hAnsi="Tahoma" w:cs="Tahoma"/>
          <w:sz w:val="21"/>
          <w:szCs w:val="21"/>
        </w:rPr>
        <w:t xml:space="preserve">. Az ajánlattevők kizárólagos kockázata, hogy gondosan megvizsgálják a </w:t>
      </w:r>
      <w:r w:rsidR="00DD1F05" w:rsidRPr="00796D46">
        <w:rPr>
          <w:rFonts w:ascii="Tahoma" w:hAnsi="Tahoma" w:cs="Tahoma"/>
          <w:sz w:val="21"/>
          <w:szCs w:val="21"/>
        </w:rPr>
        <w:t>közbeszerzési dokumentumokat</w:t>
      </w:r>
      <w:r w:rsidR="00D54B93" w:rsidRPr="00796D46">
        <w:rPr>
          <w:rFonts w:ascii="Tahoma" w:hAnsi="Tahoma" w:cs="Tahoma"/>
          <w:sz w:val="21"/>
          <w:szCs w:val="21"/>
        </w:rPr>
        <w:t xml:space="preserve"> és </w:t>
      </w:r>
      <w:r w:rsidR="00DD1F05" w:rsidRPr="00796D46">
        <w:rPr>
          <w:rFonts w:ascii="Tahoma" w:hAnsi="Tahoma" w:cs="Tahoma"/>
          <w:sz w:val="21"/>
          <w:szCs w:val="21"/>
        </w:rPr>
        <w:t>minden kiegészítést</w:t>
      </w:r>
      <w:r w:rsidR="00D54B93" w:rsidRPr="00796D46">
        <w:rPr>
          <w:rFonts w:ascii="Tahoma" w:hAnsi="Tahoma" w:cs="Tahoma"/>
          <w:sz w:val="21"/>
          <w:szCs w:val="21"/>
        </w:rPr>
        <w:t xml:space="preserve">, amely esetleg az </w:t>
      </w:r>
      <w:r w:rsidR="00DD1F05" w:rsidRPr="00796D46">
        <w:rPr>
          <w:rFonts w:ascii="Tahoma" w:hAnsi="Tahoma" w:cs="Tahoma"/>
          <w:sz w:val="21"/>
          <w:szCs w:val="21"/>
        </w:rPr>
        <w:t>ajánlattételi</w:t>
      </w:r>
      <w:r w:rsidR="00D54B93" w:rsidRPr="00796D46">
        <w:rPr>
          <w:rFonts w:ascii="Tahoma" w:hAnsi="Tahoma" w:cs="Tahoma"/>
          <w:sz w:val="21"/>
          <w:szCs w:val="21"/>
        </w:rPr>
        <w:t xml:space="preserve"> időszak alatt kerül kibocsátásra, valamint, hogy megbízható információkat szerezzenek be minden olyan körülmény és kötelezettség vonatkozásában, amely bármilyen módon is befolyásolhatja az ajánlat természetét vagy jellemzőit</w:t>
      </w:r>
      <w:r w:rsidR="002058B4" w:rsidRPr="00796D46">
        <w:rPr>
          <w:rFonts w:ascii="Tahoma" w:hAnsi="Tahoma" w:cs="Tahoma"/>
          <w:sz w:val="21"/>
          <w:szCs w:val="21"/>
        </w:rPr>
        <w:t>.</w:t>
      </w:r>
    </w:p>
    <w:p w14:paraId="463CA266" w14:textId="4D12104C" w:rsidR="00D54B93" w:rsidRPr="00796D46" w:rsidRDefault="00D54B93" w:rsidP="0066775A">
      <w:pPr>
        <w:pStyle w:val="Listaszerbekezds"/>
        <w:numPr>
          <w:ilvl w:val="1"/>
          <w:numId w:val="3"/>
        </w:numPr>
        <w:tabs>
          <w:tab w:val="clear" w:pos="0"/>
        </w:tabs>
        <w:spacing w:before="0" w:line="276" w:lineRule="auto"/>
        <w:ind w:left="567" w:hanging="567"/>
        <w:contextualSpacing w:val="0"/>
        <w:rPr>
          <w:rFonts w:ascii="Tahoma" w:hAnsi="Tahoma" w:cs="Tahoma"/>
          <w:sz w:val="21"/>
          <w:szCs w:val="21"/>
        </w:rPr>
      </w:pPr>
      <w:r w:rsidRPr="00796D46">
        <w:rPr>
          <w:rFonts w:ascii="Tahoma" w:hAnsi="Tahoma" w:cs="Tahoma"/>
          <w:sz w:val="21"/>
          <w:szCs w:val="21"/>
        </w:rPr>
        <w:t xml:space="preserve">Az ajánlattevőknek a </w:t>
      </w:r>
      <w:r w:rsidR="00DD1F05" w:rsidRPr="00796D46">
        <w:rPr>
          <w:rFonts w:ascii="Tahoma" w:hAnsi="Tahoma" w:cs="Tahoma"/>
          <w:sz w:val="21"/>
          <w:szCs w:val="21"/>
        </w:rPr>
        <w:t>közbeszerzési dokumentumokban</w:t>
      </w:r>
      <w:r w:rsidRPr="00796D46">
        <w:rPr>
          <w:rFonts w:ascii="Tahoma" w:hAnsi="Tahoma" w:cs="Tahoma"/>
          <w:sz w:val="21"/>
          <w:szCs w:val="21"/>
        </w:rPr>
        <w:t xml:space="preserve"> közölt információkat biz</w:t>
      </w:r>
      <w:r w:rsidR="00DD1F05" w:rsidRPr="00796D46">
        <w:rPr>
          <w:rFonts w:ascii="Tahoma" w:hAnsi="Tahoma" w:cs="Tahoma"/>
          <w:sz w:val="21"/>
          <w:szCs w:val="21"/>
        </w:rPr>
        <w:t xml:space="preserve">almas anyagként kell kezelniük. </w:t>
      </w:r>
      <w:r w:rsidRPr="00796D46">
        <w:rPr>
          <w:rFonts w:ascii="Tahoma" w:hAnsi="Tahoma" w:cs="Tahoma"/>
          <w:sz w:val="21"/>
          <w:szCs w:val="21"/>
        </w:rPr>
        <w:t xml:space="preserve">Sem a </w:t>
      </w:r>
      <w:r w:rsidR="000D3FB7" w:rsidRPr="00796D46">
        <w:rPr>
          <w:rFonts w:ascii="Tahoma" w:hAnsi="Tahoma" w:cs="Tahoma"/>
          <w:sz w:val="21"/>
          <w:szCs w:val="21"/>
        </w:rPr>
        <w:t>közbeszerzési dokumentumokat</w:t>
      </w:r>
      <w:r w:rsidRPr="00796D46">
        <w:rPr>
          <w:rFonts w:ascii="Tahoma" w:hAnsi="Tahoma" w:cs="Tahoma"/>
          <w:sz w:val="21"/>
          <w:szCs w:val="21"/>
        </w:rPr>
        <w:t xml:space="preserve">, sem </w:t>
      </w:r>
      <w:r w:rsidR="000D3FB7" w:rsidRPr="00796D46">
        <w:rPr>
          <w:rFonts w:ascii="Tahoma" w:hAnsi="Tahoma" w:cs="Tahoma"/>
          <w:sz w:val="21"/>
          <w:szCs w:val="21"/>
        </w:rPr>
        <w:t>azok</w:t>
      </w:r>
      <w:r w:rsidRPr="00796D46">
        <w:rPr>
          <w:rFonts w:ascii="Tahoma" w:hAnsi="Tahoma" w:cs="Tahoma"/>
          <w:sz w:val="21"/>
          <w:szCs w:val="21"/>
        </w:rPr>
        <w:t xml:space="preserve"> részeit, vagy másolatait nem lehet másra felhasználni, mint ajánlattételre</w:t>
      </w:r>
      <w:r w:rsidR="00A24983" w:rsidRPr="00796D46">
        <w:rPr>
          <w:rFonts w:ascii="Tahoma" w:hAnsi="Tahoma" w:cs="Tahoma"/>
          <w:sz w:val="21"/>
          <w:szCs w:val="21"/>
        </w:rPr>
        <w:t>.</w:t>
      </w:r>
    </w:p>
    <w:p w14:paraId="463CA267" w14:textId="77777777" w:rsidR="002058B4" w:rsidRPr="00796D46" w:rsidRDefault="002058B4" w:rsidP="0066775A">
      <w:pPr>
        <w:pStyle w:val="Cmsor2"/>
        <w:numPr>
          <w:ilvl w:val="1"/>
          <w:numId w:val="22"/>
        </w:numPr>
        <w:spacing w:after="120" w:line="276" w:lineRule="auto"/>
        <w:ind w:left="567" w:hanging="567"/>
        <w:rPr>
          <w:rFonts w:eastAsia="Calibri" w:cs="Tahoma"/>
          <w:szCs w:val="21"/>
        </w:rPr>
      </w:pPr>
      <w:r w:rsidRPr="00796D46">
        <w:rPr>
          <w:rFonts w:eastAsia="Calibri" w:cs="Tahoma"/>
          <w:szCs w:val="21"/>
        </w:rPr>
        <w:t>KIEGÉSZÍTŐ TÁJÉKOZTATÁS</w:t>
      </w:r>
    </w:p>
    <w:p w14:paraId="52F0B6FA" w14:textId="77777777" w:rsidR="00303466" w:rsidRPr="00796D46" w:rsidRDefault="00303466" w:rsidP="0066775A">
      <w:pPr>
        <w:pStyle w:val="Listaszerbekezds"/>
        <w:numPr>
          <w:ilvl w:val="0"/>
          <w:numId w:val="36"/>
        </w:numPr>
        <w:spacing w:before="0" w:line="276" w:lineRule="auto"/>
        <w:rPr>
          <w:rFonts w:ascii="Tahoma" w:hAnsi="Tahoma" w:cs="Tahoma"/>
          <w:vanish/>
          <w:sz w:val="21"/>
          <w:szCs w:val="21"/>
        </w:rPr>
      </w:pPr>
      <w:bookmarkStart w:id="6" w:name="pr339"/>
      <w:bookmarkEnd w:id="6"/>
    </w:p>
    <w:p w14:paraId="1425B582" w14:textId="77777777" w:rsidR="00303466" w:rsidRPr="00796D46" w:rsidRDefault="00303466" w:rsidP="0066775A">
      <w:pPr>
        <w:pStyle w:val="Listaszerbekezds"/>
        <w:numPr>
          <w:ilvl w:val="0"/>
          <w:numId w:val="36"/>
        </w:numPr>
        <w:spacing w:before="0" w:line="276" w:lineRule="auto"/>
        <w:rPr>
          <w:rFonts w:ascii="Tahoma" w:hAnsi="Tahoma" w:cs="Tahoma"/>
          <w:vanish/>
          <w:sz w:val="21"/>
          <w:szCs w:val="21"/>
        </w:rPr>
      </w:pPr>
    </w:p>
    <w:p w14:paraId="463CA268" w14:textId="77A871E1" w:rsidR="00DD1F05" w:rsidRPr="00796D46" w:rsidRDefault="00DD1F05" w:rsidP="0066775A">
      <w:pPr>
        <w:pStyle w:val="Listaszerbekezds"/>
        <w:numPr>
          <w:ilvl w:val="1"/>
          <w:numId w:val="36"/>
        </w:numPr>
        <w:spacing w:before="0" w:line="276" w:lineRule="auto"/>
        <w:ind w:left="567" w:hanging="567"/>
        <w:rPr>
          <w:rFonts w:ascii="Tahoma" w:hAnsi="Tahoma" w:cs="Tahoma"/>
          <w:sz w:val="21"/>
          <w:szCs w:val="21"/>
        </w:rPr>
      </w:pPr>
      <w:r w:rsidRPr="00796D46">
        <w:rPr>
          <w:rFonts w:ascii="Tahoma" w:hAnsi="Tahoma" w:cs="Tahoma"/>
          <w:sz w:val="21"/>
          <w:szCs w:val="21"/>
        </w:rPr>
        <w:t>Bármely gazdasági szereplő, aki az adott közbeszerzési eljárásban ajánlattevő lehet – a megfelelő ajánlattétel érdekében – a közbeszerzési dokumentumokban foglaltakkal kapcsolatban írásban kiegészítő tájékoztatást kérhet az ajánlatkérőtől vagy az általa meghatározott szervezettől.</w:t>
      </w:r>
    </w:p>
    <w:p w14:paraId="463CA269" w14:textId="77777777" w:rsidR="002058B4" w:rsidRPr="00796D46" w:rsidRDefault="00830F64" w:rsidP="0066775A">
      <w:pPr>
        <w:pStyle w:val="Listaszerbekezds12"/>
        <w:numPr>
          <w:ilvl w:val="1"/>
          <w:numId w:val="36"/>
        </w:numPr>
        <w:spacing w:after="120" w:line="276" w:lineRule="auto"/>
        <w:ind w:left="567" w:hanging="567"/>
        <w:rPr>
          <w:rFonts w:ascii="Tahoma" w:eastAsia="Calibri" w:hAnsi="Tahoma" w:cs="Tahoma"/>
          <w:color w:val="auto"/>
          <w:szCs w:val="21"/>
          <w:lang w:val="hu-HU"/>
        </w:rPr>
      </w:pPr>
      <w:r w:rsidRPr="00796D46">
        <w:rPr>
          <w:rFonts w:ascii="Tahoma" w:eastAsia="Calibri" w:hAnsi="Tahoma" w:cs="Tahoma"/>
          <w:color w:val="auto"/>
          <w:szCs w:val="21"/>
          <w:lang w:val="hu-HU"/>
        </w:rPr>
        <w:t>Ajánlatkérő a kiegészítő tájékoztatás vonatkozásában a</w:t>
      </w:r>
      <w:r w:rsidR="00DD1F05" w:rsidRPr="00796D46">
        <w:rPr>
          <w:rFonts w:ascii="Tahoma" w:eastAsia="Calibri" w:hAnsi="Tahoma" w:cs="Tahoma"/>
          <w:color w:val="auto"/>
          <w:szCs w:val="21"/>
          <w:lang w:val="hu-HU"/>
        </w:rPr>
        <w:t xml:space="preserve"> Kbt.</w:t>
      </w:r>
      <w:r w:rsidRPr="00796D46">
        <w:rPr>
          <w:rFonts w:ascii="Tahoma" w:eastAsia="Calibri" w:hAnsi="Tahoma" w:cs="Tahoma"/>
          <w:color w:val="auto"/>
          <w:szCs w:val="21"/>
          <w:lang w:val="hu-HU"/>
        </w:rPr>
        <w:t xml:space="preserve"> </w:t>
      </w:r>
      <w:r w:rsidR="00DD1F05" w:rsidRPr="00796D46">
        <w:rPr>
          <w:rFonts w:ascii="Tahoma" w:eastAsia="Calibri" w:hAnsi="Tahoma" w:cs="Tahoma"/>
          <w:color w:val="auto"/>
          <w:szCs w:val="21"/>
          <w:lang w:val="hu-HU"/>
        </w:rPr>
        <w:t>56</w:t>
      </w:r>
      <w:r w:rsidRPr="00796D46">
        <w:rPr>
          <w:rFonts w:ascii="Tahoma" w:eastAsia="Calibri" w:hAnsi="Tahoma" w:cs="Tahoma"/>
          <w:color w:val="auto"/>
          <w:szCs w:val="21"/>
          <w:lang w:val="hu-HU"/>
        </w:rPr>
        <w:t xml:space="preserve">. § alapján jár el. </w:t>
      </w:r>
    </w:p>
    <w:p w14:paraId="463CA26A" w14:textId="77777777" w:rsidR="002058B4" w:rsidRPr="00796D46" w:rsidRDefault="002058B4" w:rsidP="0066775A">
      <w:pPr>
        <w:pStyle w:val="Listaszerbekezds1"/>
        <w:numPr>
          <w:ilvl w:val="1"/>
          <w:numId w:val="36"/>
        </w:numPr>
        <w:spacing w:before="0" w:line="276" w:lineRule="auto"/>
        <w:ind w:left="567" w:hanging="567"/>
        <w:rPr>
          <w:rFonts w:ascii="Tahoma" w:hAnsi="Tahoma" w:cs="Tahoma"/>
          <w:color w:val="auto"/>
          <w:szCs w:val="21"/>
        </w:rPr>
      </w:pPr>
      <w:r w:rsidRPr="00796D46">
        <w:rPr>
          <w:rFonts w:ascii="Tahoma" w:hAnsi="Tahoma" w:cs="Tahoma"/>
          <w:color w:val="auto"/>
          <w:szCs w:val="21"/>
        </w:rPr>
        <w:t>Bármely gazdasági szereplő kiegészítő tájékoztatást a következő kapcsolattartási pontokon szerezhet:</w:t>
      </w:r>
    </w:p>
    <w:p w14:paraId="463CA26B" w14:textId="77777777" w:rsidR="00934AC1" w:rsidRPr="00796D46" w:rsidRDefault="00934AC1" w:rsidP="0066775A">
      <w:pPr>
        <w:pStyle w:val="standard"/>
        <w:spacing w:before="0" w:after="120" w:line="276" w:lineRule="auto"/>
        <w:ind w:left="425" w:hanging="425"/>
        <w:jc w:val="center"/>
        <w:rPr>
          <w:rFonts w:ascii="Tahoma" w:hAnsi="Tahoma" w:cs="Tahoma"/>
          <w:b/>
          <w:color w:val="auto"/>
          <w:szCs w:val="21"/>
        </w:rPr>
      </w:pPr>
      <w:r w:rsidRPr="00796D46">
        <w:rPr>
          <w:rFonts w:ascii="Tahoma" w:hAnsi="Tahoma" w:cs="Tahoma"/>
          <w:b/>
          <w:color w:val="auto"/>
          <w:szCs w:val="21"/>
        </w:rPr>
        <w:t>ÉSZ-KER Kft</w:t>
      </w:r>
    </w:p>
    <w:p w14:paraId="463CA26C" w14:textId="77777777" w:rsidR="00934AC1" w:rsidRPr="00796D46" w:rsidRDefault="00934AC1" w:rsidP="0066775A">
      <w:pPr>
        <w:pStyle w:val="standard"/>
        <w:spacing w:before="0" w:after="120" w:line="276" w:lineRule="auto"/>
        <w:ind w:left="425" w:hanging="425"/>
        <w:jc w:val="center"/>
        <w:rPr>
          <w:rFonts w:ascii="Tahoma" w:hAnsi="Tahoma" w:cs="Tahoma"/>
          <w:b/>
          <w:color w:val="auto"/>
          <w:szCs w:val="21"/>
        </w:rPr>
      </w:pPr>
      <w:r w:rsidRPr="00796D46">
        <w:rPr>
          <w:rFonts w:ascii="Tahoma" w:hAnsi="Tahoma" w:cs="Tahoma"/>
          <w:b/>
          <w:color w:val="auto"/>
          <w:szCs w:val="21"/>
        </w:rPr>
        <w:t xml:space="preserve">1026 Budapest, Pasaréti út 83. </w:t>
      </w:r>
    </w:p>
    <w:p w14:paraId="463CA26D" w14:textId="77777777" w:rsidR="00934AC1" w:rsidRPr="00796D46" w:rsidRDefault="00934AC1" w:rsidP="0066775A">
      <w:pPr>
        <w:pStyle w:val="Szvegtrzs32"/>
        <w:spacing w:line="276" w:lineRule="auto"/>
        <w:ind w:left="425" w:hanging="425"/>
        <w:jc w:val="center"/>
        <w:rPr>
          <w:rFonts w:cs="Tahoma"/>
          <w:b/>
          <w:color w:val="auto"/>
          <w:sz w:val="21"/>
          <w:szCs w:val="21"/>
        </w:rPr>
      </w:pPr>
      <w:r w:rsidRPr="00796D46">
        <w:rPr>
          <w:rFonts w:cs="Tahoma"/>
          <w:b/>
          <w:color w:val="auto"/>
          <w:sz w:val="21"/>
          <w:szCs w:val="21"/>
        </w:rPr>
        <w:t>Telefon: +361/788-8931</w:t>
      </w:r>
    </w:p>
    <w:p w14:paraId="463CA26E" w14:textId="77777777" w:rsidR="00934AC1" w:rsidRPr="00796D46" w:rsidRDefault="00934AC1" w:rsidP="0066775A">
      <w:pPr>
        <w:pStyle w:val="Szvegtrzs32"/>
        <w:spacing w:line="276" w:lineRule="auto"/>
        <w:ind w:left="425" w:hanging="425"/>
        <w:jc w:val="center"/>
        <w:rPr>
          <w:rFonts w:cs="Tahoma"/>
          <w:b/>
          <w:color w:val="auto"/>
          <w:sz w:val="21"/>
          <w:szCs w:val="21"/>
        </w:rPr>
      </w:pPr>
      <w:r w:rsidRPr="00796D46">
        <w:rPr>
          <w:rFonts w:cs="Tahoma"/>
          <w:b/>
          <w:color w:val="auto"/>
          <w:sz w:val="21"/>
          <w:szCs w:val="21"/>
        </w:rPr>
        <w:t>Fax: +361/789-6943</w:t>
      </w:r>
    </w:p>
    <w:p w14:paraId="463CA26F" w14:textId="77777777" w:rsidR="002058B4" w:rsidRPr="00796D46" w:rsidRDefault="00934AC1" w:rsidP="0066775A">
      <w:pPr>
        <w:pStyle w:val="Szvegtrzs32"/>
        <w:spacing w:line="276" w:lineRule="auto"/>
        <w:ind w:left="425" w:hanging="425"/>
        <w:jc w:val="center"/>
        <w:rPr>
          <w:rFonts w:cs="Tahoma"/>
          <w:color w:val="auto"/>
          <w:sz w:val="21"/>
          <w:szCs w:val="21"/>
        </w:rPr>
      </w:pPr>
      <w:r w:rsidRPr="00796D46">
        <w:rPr>
          <w:rFonts w:cs="Tahoma"/>
          <w:b/>
          <w:color w:val="auto"/>
          <w:sz w:val="21"/>
          <w:szCs w:val="21"/>
        </w:rPr>
        <w:t>E-mail: titkarsag@eszker.eu</w:t>
      </w:r>
    </w:p>
    <w:p w14:paraId="3AE03979" w14:textId="77777777" w:rsidR="00796D46" w:rsidRPr="00796D46" w:rsidRDefault="00796D46" w:rsidP="0066775A">
      <w:pPr>
        <w:pStyle w:val="Listaszerbekezds"/>
        <w:numPr>
          <w:ilvl w:val="0"/>
          <w:numId w:val="38"/>
        </w:numPr>
        <w:spacing w:before="0" w:line="276" w:lineRule="auto"/>
        <w:rPr>
          <w:rFonts w:cs="Tahoma"/>
          <w:vanish/>
          <w:szCs w:val="21"/>
        </w:rPr>
      </w:pPr>
      <w:bookmarkStart w:id="7" w:name="pr343"/>
      <w:bookmarkStart w:id="8" w:name="pr3431"/>
      <w:bookmarkEnd w:id="7"/>
      <w:bookmarkEnd w:id="8"/>
    </w:p>
    <w:p w14:paraId="59437A1E" w14:textId="77777777" w:rsidR="00796D46" w:rsidRPr="00796D46" w:rsidRDefault="00796D46" w:rsidP="0066775A">
      <w:pPr>
        <w:pStyle w:val="Listaszerbekezds"/>
        <w:numPr>
          <w:ilvl w:val="0"/>
          <w:numId w:val="38"/>
        </w:numPr>
        <w:spacing w:before="0" w:line="276" w:lineRule="auto"/>
        <w:rPr>
          <w:rFonts w:cs="Tahoma"/>
          <w:vanish/>
          <w:szCs w:val="21"/>
        </w:rPr>
      </w:pPr>
    </w:p>
    <w:p w14:paraId="7205B5A5" w14:textId="77777777" w:rsidR="00796D46" w:rsidRPr="00796D46" w:rsidRDefault="00796D46" w:rsidP="0066775A">
      <w:pPr>
        <w:pStyle w:val="Listaszerbekezds"/>
        <w:numPr>
          <w:ilvl w:val="1"/>
          <w:numId w:val="38"/>
        </w:numPr>
        <w:spacing w:before="0" w:line="276" w:lineRule="auto"/>
        <w:rPr>
          <w:rFonts w:cs="Tahoma"/>
          <w:vanish/>
          <w:szCs w:val="21"/>
        </w:rPr>
      </w:pPr>
    </w:p>
    <w:p w14:paraId="5A3FA399" w14:textId="77777777" w:rsidR="00796D46" w:rsidRPr="00796D46" w:rsidRDefault="00796D46" w:rsidP="0066775A">
      <w:pPr>
        <w:pStyle w:val="Listaszerbekezds"/>
        <w:numPr>
          <w:ilvl w:val="1"/>
          <w:numId w:val="38"/>
        </w:numPr>
        <w:spacing w:before="0" w:line="276" w:lineRule="auto"/>
        <w:rPr>
          <w:rFonts w:cs="Tahoma"/>
          <w:vanish/>
          <w:szCs w:val="21"/>
        </w:rPr>
      </w:pPr>
    </w:p>
    <w:p w14:paraId="3BD75CB1" w14:textId="77777777" w:rsidR="00796D46" w:rsidRPr="00796D46" w:rsidRDefault="00796D46" w:rsidP="0066775A">
      <w:pPr>
        <w:pStyle w:val="Listaszerbekezds"/>
        <w:numPr>
          <w:ilvl w:val="1"/>
          <w:numId w:val="38"/>
        </w:numPr>
        <w:spacing w:before="0" w:line="276" w:lineRule="auto"/>
        <w:rPr>
          <w:rFonts w:cs="Tahoma"/>
          <w:vanish/>
          <w:szCs w:val="21"/>
        </w:rPr>
      </w:pPr>
    </w:p>
    <w:p w14:paraId="3617DCFD" w14:textId="77777777" w:rsidR="00796D46" w:rsidRDefault="002058B4" w:rsidP="0066775A">
      <w:pPr>
        <w:pStyle w:val="Listaszerbekezds"/>
        <w:numPr>
          <w:ilvl w:val="1"/>
          <w:numId w:val="38"/>
        </w:numPr>
        <w:spacing w:before="0" w:line="276" w:lineRule="auto"/>
        <w:ind w:left="567" w:hanging="567"/>
        <w:contextualSpacing w:val="0"/>
        <w:rPr>
          <w:rFonts w:ascii="Tahoma" w:hAnsi="Tahoma" w:cs="Tahoma"/>
          <w:sz w:val="21"/>
          <w:szCs w:val="21"/>
        </w:rPr>
      </w:pPr>
      <w:r w:rsidRPr="00796D46">
        <w:rPr>
          <w:rFonts w:ascii="Tahoma" w:hAnsi="Tahoma" w:cs="Tahoma"/>
          <w:sz w:val="21"/>
          <w:szCs w:val="21"/>
        </w:rPr>
        <w:t xml:space="preserve">A kiegészítő tájékoztatások kézhezvételét </w:t>
      </w:r>
      <w:r w:rsidR="00DD1F05" w:rsidRPr="00796D46">
        <w:rPr>
          <w:rFonts w:ascii="Tahoma" w:hAnsi="Tahoma" w:cs="Tahoma"/>
          <w:sz w:val="21"/>
          <w:szCs w:val="21"/>
        </w:rPr>
        <w:t>a gazdasági szereplőnek</w:t>
      </w:r>
      <w:r w:rsidRPr="00796D46">
        <w:rPr>
          <w:rFonts w:ascii="Tahoma" w:hAnsi="Tahoma" w:cs="Tahoma"/>
          <w:sz w:val="21"/>
          <w:szCs w:val="21"/>
        </w:rPr>
        <w:t xml:space="preserve"> halad</w:t>
      </w:r>
      <w:r w:rsidR="00DD1F05" w:rsidRPr="00796D46">
        <w:rPr>
          <w:rFonts w:ascii="Tahoma" w:hAnsi="Tahoma" w:cs="Tahoma"/>
          <w:sz w:val="21"/>
          <w:szCs w:val="21"/>
        </w:rPr>
        <w:t>éktalanul vissza kell igazolni</w:t>
      </w:r>
      <w:r w:rsidR="000C7CD5" w:rsidRPr="00796D46">
        <w:rPr>
          <w:rFonts w:ascii="Tahoma" w:hAnsi="Tahoma" w:cs="Tahoma"/>
          <w:sz w:val="21"/>
          <w:szCs w:val="21"/>
        </w:rPr>
        <w:t xml:space="preserve"> a </w:t>
      </w:r>
      <w:r w:rsidR="00DD1F05" w:rsidRPr="00796D46">
        <w:rPr>
          <w:rFonts w:ascii="Tahoma" w:hAnsi="Tahoma" w:cs="Tahoma"/>
          <w:sz w:val="21"/>
          <w:szCs w:val="21"/>
        </w:rPr>
        <w:t>+361/789-6943</w:t>
      </w:r>
      <w:r w:rsidR="0071626B" w:rsidRPr="00796D46">
        <w:rPr>
          <w:rFonts w:ascii="Tahoma" w:hAnsi="Tahoma" w:cs="Tahoma"/>
          <w:sz w:val="21"/>
          <w:szCs w:val="21"/>
        </w:rPr>
        <w:t xml:space="preserve"> faxszámra vagy a</w:t>
      </w:r>
      <w:r w:rsidR="005D5289" w:rsidRPr="00796D46">
        <w:rPr>
          <w:rFonts w:ascii="Tahoma" w:hAnsi="Tahoma" w:cs="Tahoma"/>
          <w:sz w:val="21"/>
          <w:szCs w:val="21"/>
        </w:rPr>
        <w:t xml:space="preserve"> </w:t>
      </w:r>
      <w:hyperlink r:id="rId15" w:history="1">
        <w:r w:rsidR="00DD1F05" w:rsidRPr="00796D46">
          <w:rPr>
            <w:rFonts w:ascii="Tahoma" w:hAnsi="Tahoma" w:cs="Tahoma"/>
            <w:sz w:val="21"/>
            <w:szCs w:val="21"/>
          </w:rPr>
          <w:t>titkarsag@eszker.eu</w:t>
        </w:r>
      </w:hyperlink>
      <w:r w:rsidR="00DD1F05" w:rsidRPr="00796D46">
        <w:rPr>
          <w:rFonts w:ascii="Tahoma" w:hAnsi="Tahoma" w:cs="Tahoma"/>
          <w:sz w:val="21"/>
          <w:szCs w:val="21"/>
        </w:rPr>
        <w:t xml:space="preserve"> e-mail címre</w:t>
      </w:r>
      <w:r w:rsidR="00796D46">
        <w:rPr>
          <w:rFonts w:ascii="Tahoma" w:hAnsi="Tahoma" w:cs="Tahoma"/>
          <w:sz w:val="21"/>
          <w:szCs w:val="21"/>
        </w:rPr>
        <w:t>.</w:t>
      </w:r>
    </w:p>
    <w:p w14:paraId="7A150179" w14:textId="77777777" w:rsidR="00796D46" w:rsidRDefault="002058B4" w:rsidP="0066775A">
      <w:pPr>
        <w:pStyle w:val="Listaszerbekezds"/>
        <w:numPr>
          <w:ilvl w:val="1"/>
          <w:numId w:val="38"/>
        </w:numPr>
        <w:spacing w:before="0" w:line="276" w:lineRule="auto"/>
        <w:ind w:left="567" w:hanging="567"/>
        <w:contextualSpacing w:val="0"/>
        <w:rPr>
          <w:rFonts w:ascii="Tahoma" w:hAnsi="Tahoma" w:cs="Tahoma"/>
          <w:sz w:val="21"/>
          <w:szCs w:val="21"/>
        </w:rPr>
      </w:pPr>
      <w:r w:rsidRPr="00796D46">
        <w:rPr>
          <w:rFonts w:ascii="Tahoma" w:hAnsi="Tahoma" w:cs="Tahoma"/>
          <w:sz w:val="21"/>
          <w:szCs w:val="21"/>
        </w:rPr>
        <w:t>A gazdasági szereplő kizárólagos felelőssége, hogy olyan telefax-elérhetőséget vagy e-mail címet adjon meg, amely a megküldendő dokumentumok fogadására 24 órában alkalmas. Ugyancsak a gazdasági szereplő felelőssége, hogy a szervezeti egységén belül a kiegészítő tájékoztatás időben az arra jogosulthoz kerüljön.</w:t>
      </w:r>
    </w:p>
    <w:p w14:paraId="463CA272" w14:textId="267F3B5C" w:rsidR="00DD1F05" w:rsidRPr="00796D46" w:rsidRDefault="00DD1F05" w:rsidP="0066775A">
      <w:pPr>
        <w:pStyle w:val="Listaszerbekezds"/>
        <w:numPr>
          <w:ilvl w:val="1"/>
          <w:numId w:val="38"/>
        </w:numPr>
        <w:spacing w:before="0" w:line="276" w:lineRule="auto"/>
        <w:ind w:left="567" w:hanging="567"/>
        <w:contextualSpacing w:val="0"/>
        <w:rPr>
          <w:rFonts w:ascii="Tahoma" w:hAnsi="Tahoma" w:cs="Tahoma"/>
          <w:sz w:val="21"/>
          <w:szCs w:val="21"/>
        </w:rPr>
      </w:pPr>
      <w:r w:rsidRPr="00796D46">
        <w:rPr>
          <w:rFonts w:ascii="Tahoma" w:hAnsi="Tahoma" w:cs="Tahoma"/>
          <w:sz w:val="21"/>
          <w:szCs w:val="21"/>
        </w:rPr>
        <w:t xml:space="preserve">Ajánlatkérő jelen közbeszerzési eljárás során konzultációt [Kbt. 56. § (6) bekezdés] nem tart. </w:t>
      </w:r>
    </w:p>
    <w:p w14:paraId="463CA273" w14:textId="2580B28E" w:rsidR="002058B4" w:rsidRPr="00796D46" w:rsidRDefault="00830F64" w:rsidP="0066775A">
      <w:pPr>
        <w:pStyle w:val="Cmsor2"/>
        <w:numPr>
          <w:ilvl w:val="1"/>
          <w:numId w:val="23"/>
        </w:numPr>
        <w:spacing w:after="120" w:line="276" w:lineRule="auto"/>
        <w:rPr>
          <w:rFonts w:eastAsia="Calibri" w:cs="Tahoma"/>
          <w:szCs w:val="21"/>
        </w:rPr>
      </w:pPr>
      <w:r w:rsidRPr="00796D46">
        <w:rPr>
          <w:rFonts w:eastAsia="Calibri" w:cs="Tahoma"/>
          <w:szCs w:val="21"/>
        </w:rPr>
        <w:t>AZ AJÁNLATOK BENYÚJTÁSA</w:t>
      </w:r>
      <w:r w:rsidR="0020568F" w:rsidRPr="00796D46">
        <w:rPr>
          <w:rFonts w:eastAsia="Calibri" w:cs="Tahoma"/>
          <w:szCs w:val="21"/>
        </w:rPr>
        <w:t>, FORMAI ÉS TARTALMI ELŐÍRÁSOK</w:t>
      </w:r>
    </w:p>
    <w:p w14:paraId="7FA76FE3" w14:textId="77777777" w:rsidR="00004CF1" w:rsidRPr="00796D46" w:rsidRDefault="00004CF1" w:rsidP="0066775A">
      <w:pPr>
        <w:pStyle w:val="Listaszerbekezds"/>
        <w:numPr>
          <w:ilvl w:val="0"/>
          <w:numId w:val="3"/>
        </w:numPr>
        <w:suppressAutoHyphens/>
        <w:spacing w:before="0" w:line="276" w:lineRule="auto"/>
        <w:contextualSpacing w:val="0"/>
        <w:textAlignment w:val="baseline"/>
        <w:rPr>
          <w:rFonts w:ascii="Tahoma" w:hAnsi="Tahoma" w:cs="Tahoma"/>
          <w:vanish/>
          <w:sz w:val="21"/>
          <w:szCs w:val="21"/>
        </w:rPr>
      </w:pPr>
    </w:p>
    <w:p w14:paraId="1F727EE7" w14:textId="77777777" w:rsidR="00004CF1" w:rsidRPr="00796D46" w:rsidRDefault="00004CF1" w:rsidP="0066775A">
      <w:pPr>
        <w:pStyle w:val="Listaszerbekezds"/>
        <w:numPr>
          <w:ilvl w:val="0"/>
          <w:numId w:val="3"/>
        </w:numPr>
        <w:suppressAutoHyphens/>
        <w:spacing w:before="0" w:line="276" w:lineRule="auto"/>
        <w:contextualSpacing w:val="0"/>
        <w:textAlignment w:val="baseline"/>
        <w:rPr>
          <w:rFonts w:ascii="Tahoma" w:hAnsi="Tahoma" w:cs="Tahoma"/>
          <w:vanish/>
          <w:sz w:val="21"/>
          <w:szCs w:val="21"/>
        </w:rPr>
      </w:pPr>
    </w:p>
    <w:p w14:paraId="463CA274" w14:textId="557C5FC2" w:rsidR="002058B4" w:rsidRPr="00796D46" w:rsidRDefault="002058B4" w:rsidP="0066775A">
      <w:pPr>
        <w:pStyle w:val="Listaszerbekezds12"/>
        <w:numPr>
          <w:ilvl w:val="1"/>
          <w:numId w:val="3"/>
        </w:numPr>
        <w:tabs>
          <w:tab w:val="clear" w:pos="0"/>
          <w:tab w:val="num" w:pos="-360"/>
        </w:tabs>
        <w:spacing w:after="120" w:line="276" w:lineRule="auto"/>
        <w:ind w:left="567" w:hanging="567"/>
        <w:contextualSpacing w:val="0"/>
        <w:rPr>
          <w:rFonts w:ascii="Tahoma" w:eastAsia="Calibri" w:hAnsi="Tahoma" w:cs="Tahoma"/>
          <w:color w:val="auto"/>
          <w:szCs w:val="21"/>
          <w:lang w:val="hu-HU"/>
        </w:rPr>
      </w:pPr>
      <w:r w:rsidRPr="00796D46">
        <w:rPr>
          <w:rFonts w:ascii="Tahoma" w:eastAsia="Calibri" w:hAnsi="Tahoma" w:cs="Tahoma"/>
          <w:color w:val="auto"/>
          <w:szCs w:val="21"/>
          <w:lang w:val="hu-HU"/>
        </w:rPr>
        <w:t>Az ajánlattev</w:t>
      </w:r>
      <w:r w:rsidR="007714A7" w:rsidRPr="00796D46">
        <w:rPr>
          <w:rFonts w:ascii="Tahoma" w:eastAsia="Calibri" w:hAnsi="Tahoma" w:cs="Tahoma"/>
          <w:color w:val="auto"/>
          <w:szCs w:val="21"/>
          <w:lang w:val="hu-HU"/>
        </w:rPr>
        <w:t xml:space="preserve">őnek a Kbt.-ben, az </w:t>
      </w:r>
      <w:r w:rsidR="000F7C78" w:rsidRPr="00796D46">
        <w:rPr>
          <w:rFonts w:ascii="Tahoma" w:eastAsia="Calibri" w:hAnsi="Tahoma" w:cs="Tahoma"/>
          <w:color w:val="auto"/>
          <w:szCs w:val="21"/>
          <w:lang w:val="hu-HU"/>
        </w:rPr>
        <w:t>ajánlati</w:t>
      </w:r>
      <w:r w:rsidRPr="00796D46">
        <w:rPr>
          <w:rFonts w:ascii="Tahoma" w:eastAsia="Calibri" w:hAnsi="Tahoma" w:cs="Tahoma"/>
          <w:color w:val="auto"/>
          <w:szCs w:val="21"/>
          <w:lang w:val="hu-HU"/>
        </w:rPr>
        <w:t xml:space="preserve"> felhívásban, illetve </w:t>
      </w:r>
      <w:r w:rsidR="00591BF4" w:rsidRPr="00796D46">
        <w:rPr>
          <w:rFonts w:ascii="Tahoma" w:eastAsia="Calibri" w:hAnsi="Tahoma" w:cs="Tahoma"/>
          <w:color w:val="auto"/>
          <w:szCs w:val="21"/>
          <w:lang w:val="hu-HU"/>
        </w:rPr>
        <w:t>a közbeszerzési dokumentumokban</w:t>
      </w:r>
      <w:r w:rsidRPr="00796D46">
        <w:rPr>
          <w:rFonts w:ascii="Tahoma" w:eastAsia="Calibri" w:hAnsi="Tahoma" w:cs="Tahoma"/>
          <w:color w:val="auto"/>
          <w:szCs w:val="21"/>
          <w:lang w:val="hu-HU"/>
        </w:rPr>
        <w:t xml:space="preserve"> meghatározott tartalmi és formai követelmények maradéktalan figyelembevételével és az előírt kötelező okiratok, dokumentumok, nyilatkozatok (a továbbiakban együttesen: mellékletek) becsatolásával kell ajánlatát benyújtania.</w:t>
      </w:r>
    </w:p>
    <w:p w14:paraId="463CA275" w14:textId="77777777" w:rsidR="00591BF4" w:rsidRPr="00796D46" w:rsidRDefault="00830F64" w:rsidP="0066775A">
      <w:pPr>
        <w:pStyle w:val="Listaszerbekezds12"/>
        <w:numPr>
          <w:ilvl w:val="1"/>
          <w:numId w:val="3"/>
        </w:numPr>
        <w:spacing w:after="120" w:line="276" w:lineRule="auto"/>
        <w:ind w:left="567" w:hanging="567"/>
        <w:contextualSpacing w:val="0"/>
        <w:rPr>
          <w:rFonts w:ascii="Tahoma" w:hAnsi="Tahoma" w:cs="Tahoma"/>
          <w:color w:val="auto"/>
          <w:szCs w:val="21"/>
          <w:lang w:val="hu-HU"/>
        </w:rPr>
      </w:pPr>
      <w:r w:rsidRPr="00796D46">
        <w:rPr>
          <w:rFonts w:ascii="Tahoma" w:hAnsi="Tahoma" w:cs="Tahoma"/>
          <w:color w:val="auto"/>
          <w:szCs w:val="21"/>
          <w:lang w:val="hu-HU"/>
        </w:rPr>
        <w:t xml:space="preserve">Jelen </w:t>
      </w:r>
      <w:r w:rsidR="00591BF4" w:rsidRPr="00796D46">
        <w:rPr>
          <w:rFonts w:ascii="Tahoma" w:hAnsi="Tahoma" w:cs="Tahoma"/>
          <w:color w:val="auto"/>
          <w:szCs w:val="21"/>
          <w:lang w:val="hu-HU"/>
        </w:rPr>
        <w:t>közbeszerzési dokumentumok</w:t>
      </w:r>
      <w:r w:rsidRPr="00796D46">
        <w:rPr>
          <w:rFonts w:ascii="Tahoma" w:hAnsi="Tahoma" w:cs="Tahoma"/>
          <w:color w:val="auto"/>
          <w:szCs w:val="21"/>
          <w:lang w:val="hu-HU"/>
        </w:rPr>
        <w:t xml:space="preserve"> nem mindenben ismétli</w:t>
      </w:r>
      <w:r w:rsidR="00591BF4" w:rsidRPr="00796D46">
        <w:rPr>
          <w:rFonts w:ascii="Tahoma" w:hAnsi="Tahoma" w:cs="Tahoma"/>
          <w:color w:val="auto"/>
          <w:szCs w:val="21"/>
          <w:lang w:val="hu-HU"/>
        </w:rPr>
        <w:t>k</w:t>
      </w:r>
      <w:r w:rsidRPr="00796D46">
        <w:rPr>
          <w:rFonts w:ascii="Tahoma" w:hAnsi="Tahoma" w:cs="Tahoma"/>
          <w:color w:val="auto"/>
          <w:szCs w:val="21"/>
          <w:lang w:val="hu-HU"/>
        </w:rPr>
        <w:t xml:space="preserve"> meg a felhívásban foglaltakat, ezért hangsúlyozzuk, hogy a </w:t>
      </w:r>
      <w:r w:rsidR="00591BF4" w:rsidRPr="00796D46">
        <w:rPr>
          <w:rFonts w:ascii="Tahoma" w:hAnsi="Tahoma" w:cs="Tahoma"/>
          <w:color w:val="auto"/>
          <w:szCs w:val="21"/>
          <w:lang w:val="hu-HU"/>
        </w:rPr>
        <w:t>közbeszerzési dokumentumok</w:t>
      </w:r>
      <w:r w:rsidRPr="00796D46">
        <w:rPr>
          <w:rFonts w:ascii="Tahoma" w:hAnsi="Tahoma" w:cs="Tahoma"/>
          <w:color w:val="auto"/>
          <w:szCs w:val="21"/>
          <w:lang w:val="hu-HU"/>
        </w:rPr>
        <w:t xml:space="preserve"> a felhívással együtt kezelendő</w:t>
      </w:r>
      <w:r w:rsidR="00591BF4" w:rsidRPr="00796D46">
        <w:rPr>
          <w:rFonts w:ascii="Tahoma" w:hAnsi="Tahoma" w:cs="Tahoma"/>
          <w:color w:val="auto"/>
          <w:szCs w:val="21"/>
          <w:lang w:val="hu-HU"/>
        </w:rPr>
        <w:t>k</w:t>
      </w:r>
      <w:r w:rsidRPr="00796D46">
        <w:rPr>
          <w:rFonts w:ascii="Tahoma" w:hAnsi="Tahoma" w:cs="Tahoma"/>
          <w:color w:val="auto"/>
          <w:szCs w:val="21"/>
          <w:lang w:val="hu-HU"/>
        </w:rPr>
        <w:t xml:space="preserve">. </w:t>
      </w:r>
    </w:p>
    <w:p w14:paraId="463CA277" w14:textId="77777777" w:rsidR="00830F64" w:rsidRPr="00796D46" w:rsidRDefault="00830F64" w:rsidP="0066775A">
      <w:pPr>
        <w:pStyle w:val="Listaszerbekezds12"/>
        <w:numPr>
          <w:ilvl w:val="1"/>
          <w:numId w:val="3"/>
        </w:numPr>
        <w:spacing w:after="120" w:line="276" w:lineRule="auto"/>
        <w:ind w:left="567" w:hanging="567"/>
        <w:contextualSpacing w:val="0"/>
        <w:rPr>
          <w:rFonts w:ascii="Tahoma" w:hAnsi="Tahoma" w:cs="Tahoma"/>
          <w:color w:val="auto"/>
          <w:szCs w:val="21"/>
          <w:lang w:val="hu-HU"/>
        </w:rPr>
      </w:pPr>
      <w:r w:rsidRPr="00796D46">
        <w:rPr>
          <w:rFonts w:ascii="Tahoma" w:hAnsi="Tahoma" w:cs="Tahoma"/>
          <w:color w:val="auto"/>
          <w:szCs w:val="21"/>
          <w:lang w:val="hu-HU"/>
        </w:rPr>
        <w:t xml:space="preserve">Ajánlattevő kötelezettségét képezi – a felhívás és a </w:t>
      </w:r>
      <w:r w:rsidR="00591BF4" w:rsidRPr="00796D46">
        <w:rPr>
          <w:rFonts w:ascii="Tahoma" w:hAnsi="Tahoma" w:cs="Tahoma"/>
          <w:color w:val="auto"/>
          <w:szCs w:val="21"/>
          <w:lang w:val="hu-HU"/>
        </w:rPr>
        <w:t>közbeszerzési dokumentumok</w:t>
      </w:r>
      <w:r w:rsidRPr="00796D46">
        <w:rPr>
          <w:rFonts w:ascii="Tahoma" w:hAnsi="Tahoma" w:cs="Tahoma"/>
          <w:color w:val="auto"/>
          <w:szCs w:val="21"/>
          <w:lang w:val="hu-HU"/>
        </w:rPr>
        <w:t xml:space="preserve"> gondos áttanulmányozását követően – az ezekben foglalt valamennyi előírás, formai követelmény, kikötés, a beszerzés tárgyára vonatkozó specifikáció betartása, valamint a kiegészítő (értelmező) tájékoztatás–kérésre adott ajánlatkérői válaszok figyelembevétele. </w:t>
      </w:r>
    </w:p>
    <w:p w14:paraId="463CA278" w14:textId="77777777" w:rsidR="00830F64" w:rsidRPr="00796D46" w:rsidRDefault="00830F64" w:rsidP="0066775A">
      <w:pPr>
        <w:pStyle w:val="standard"/>
        <w:numPr>
          <w:ilvl w:val="1"/>
          <w:numId w:val="3"/>
        </w:numPr>
        <w:spacing w:before="0" w:after="120" w:line="276" w:lineRule="auto"/>
        <w:ind w:left="567" w:hanging="567"/>
        <w:rPr>
          <w:rFonts w:ascii="Tahoma" w:hAnsi="Tahoma" w:cs="Tahoma"/>
          <w:color w:val="auto"/>
          <w:szCs w:val="21"/>
        </w:rPr>
      </w:pPr>
      <w:r w:rsidRPr="00796D46">
        <w:rPr>
          <w:rFonts w:ascii="Tahoma" w:hAnsi="Tahoma" w:cs="Tahoma"/>
          <w:iCs/>
          <w:color w:val="auto"/>
          <w:szCs w:val="21"/>
        </w:rPr>
        <w:t>Az ajánlat nem tartalmazhat betoldásokat, törléseket és átírásokat, az ajánlattevő által elkövetett hibák szükséges korrekcióinak kivételével, amely esetben ezen korrekciókat az ajánlatot aláíró személynek, vagy személyeknek kézjegyükkel kell ellátni.</w:t>
      </w:r>
    </w:p>
    <w:p w14:paraId="463CA279" w14:textId="77777777" w:rsidR="002058B4" w:rsidRPr="00796D46" w:rsidRDefault="00830F64" w:rsidP="0066775A">
      <w:pPr>
        <w:pStyle w:val="Listaszerbekezds12"/>
        <w:numPr>
          <w:ilvl w:val="1"/>
          <w:numId w:val="3"/>
        </w:numPr>
        <w:spacing w:after="120" w:line="276" w:lineRule="auto"/>
        <w:ind w:left="567" w:hanging="567"/>
        <w:contextualSpacing w:val="0"/>
        <w:rPr>
          <w:rFonts w:ascii="Tahoma" w:eastAsia="Calibri" w:hAnsi="Tahoma" w:cs="Tahoma"/>
          <w:color w:val="auto"/>
          <w:szCs w:val="21"/>
          <w:lang w:val="hu-HU"/>
        </w:rPr>
      </w:pPr>
      <w:r w:rsidRPr="00796D46">
        <w:rPr>
          <w:rFonts w:ascii="Tahoma" w:hAnsi="Tahoma" w:cs="Tahoma"/>
          <w:color w:val="auto"/>
          <w:szCs w:val="21"/>
          <w:lang w:val="hu-HU"/>
        </w:rPr>
        <w:t>Az ajánlatok benyújtásának helye és határideje:</w:t>
      </w:r>
    </w:p>
    <w:p w14:paraId="3E2611FC" w14:textId="5C01E991" w:rsidR="00796D46" w:rsidRPr="00796D46" w:rsidRDefault="00C57FE9" w:rsidP="0066775A">
      <w:pPr>
        <w:spacing w:after="120" w:line="276" w:lineRule="auto"/>
        <w:jc w:val="center"/>
        <w:rPr>
          <w:rFonts w:cs="Tahoma"/>
          <w:b/>
          <w:kern w:val="0"/>
          <w:szCs w:val="21"/>
          <w:lang w:eastAsia="hu-HU"/>
        </w:rPr>
      </w:pPr>
      <w:r>
        <w:rPr>
          <w:rFonts w:cs="Tahoma"/>
          <w:b/>
          <w:kern w:val="0"/>
          <w:szCs w:val="21"/>
          <w:lang w:eastAsia="hu-HU"/>
        </w:rPr>
        <w:t>Miniszterelnökség</w:t>
      </w:r>
    </w:p>
    <w:p w14:paraId="463CA27C" w14:textId="7A22686E" w:rsidR="00787429" w:rsidRPr="00796D46" w:rsidRDefault="00C57FE9" w:rsidP="0066775A">
      <w:pPr>
        <w:pStyle w:val="standard"/>
        <w:spacing w:before="0" w:after="120" w:line="276" w:lineRule="auto"/>
        <w:ind w:left="425" w:hanging="425"/>
        <w:jc w:val="center"/>
        <w:rPr>
          <w:rFonts w:ascii="Tahoma" w:hAnsi="Tahoma" w:cs="Tahoma"/>
          <w:b/>
          <w:szCs w:val="21"/>
          <w:highlight w:val="yellow"/>
        </w:rPr>
      </w:pPr>
      <w:r>
        <w:rPr>
          <w:rFonts w:ascii="Tahoma" w:hAnsi="Tahoma" w:cs="Tahoma"/>
          <w:b/>
          <w:color w:val="auto"/>
          <w:kern w:val="0"/>
          <w:szCs w:val="21"/>
          <w:lang w:eastAsia="hu-HU"/>
        </w:rPr>
        <w:t xml:space="preserve">1077 Budapest, Wesselényi u. 20-22. VII. emelet </w:t>
      </w:r>
    </w:p>
    <w:p w14:paraId="463CA27D" w14:textId="7D6C43BA" w:rsidR="002058B4" w:rsidRPr="00796D46" w:rsidRDefault="00BC1FEF" w:rsidP="0066775A">
      <w:pPr>
        <w:pStyle w:val="standard"/>
        <w:spacing w:before="0" w:after="120" w:line="276" w:lineRule="auto"/>
        <w:ind w:left="425" w:hanging="425"/>
        <w:jc w:val="center"/>
        <w:rPr>
          <w:rFonts w:ascii="Tahoma" w:hAnsi="Tahoma" w:cs="Tahoma"/>
          <w:b/>
          <w:color w:val="auto"/>
          <w:szCs w:val="21"/>
          <w:shd w:val="clear" w:color="auto" w:fill="FFFFFF"/>
        </w:rPr>
      </w:pPr>
      <w:r w:rsidRPr="00430805">
        <w:rPr>
          <w:rFonts w:ascii="Tahoma" w:hAnsi="Tahoma" w:cs="Tahoma"/>
          <w:b/>
          <w:color w:val="auto"/>
          <w:szCs w:val="21"/>
          <w:shd w:val="clear" w:color="auto" w:fill="FFFFFF"/>
        </w:rPr>
        <w:t>ha</w:t>
      </w:r>
      <w:r w:rsidR="000B6AB0" w:rsidRPr="00430805">
        <w:rPr>
          <w:rFonts w:ascii="Tahoma" w:hAnsi="Tahoma" w:cs="Tahoma"/>
          <w:b/>
          <w:color w:val="auto"/>
          <w:szCs w:val="21"/>
          <w:shd w:val="clear" w:color="auto" w:fill="FFFFFF"/>
        </w:rPr>
        <w:t xml:space="preserve">tárideje: </w:t>
      </w:r>
      <w:r w:rsidR="00523081" w:rsidRPr="00430805">
        <w:rPr>
          <w:rFonts w:ascii="Tahoma" w:hAnsi="Tahoma" w:cs="Tahoma"/>
          <w:b/>
          <w:color w:val="auto"/>
          <w:szCs w:val="21"/>
          <w:shd w:val="clear" w:color="auto" w:fill="FFFFFF"/>
        </w:rPr>
        <w:t>2016</w:t>
      </w:r>
      <w:r w:rsidR="00B31EFE" w:rsidRPr="00430805">
        <w:rPr>
          <w:rFonts w:ascii="Tahoma" w:hAnsi="Tahoma" w:cs="Tahoma"/>
          <w:b/>
          <w:color w:val="auto"/>
          <w:szCs w:val="21"/>
          <w:shd w:val="clear" w:color="auto" w:fill="FFFFFF"/>
        </w:rPr>
        <w:t xml:space="preserve">. </w:t>
      </w:r>
      <w:r w:rsidR="00663F12" w:rsidRPr="00430805">
        <w:rPr>
          <w:rFonts w:ascii="Tahoma" w:hAnsi="Tahoma" w:cs="Tahoma"/>
          <w:b/>
          <w:color w:val="auto"/>
          <w:szCs w:val="21"/>
          <w:shd w:val="clear" w:color="auto" w:fill="FFFFFF"/>
        </w:rPr>
        <w:t>október</w:t>
      </w:r>
      <w:r w:rsidR="0020568F" w:rsidRPr="00430805">
        <w:rPr>
          <w:rFonts w:ascii="Tahoma" w:hAnsi="Tahoma" w:cs="Tahoma"/>
          <w:b/>
          <w:color w:val="auto"/>
          <w:szCs w:val="21"/>
          <w:shd w:val="clear" w:color="auto" w:fill="FFFFFF"/>
        </w:rPr>
        <w:t xml:space="preserve"> </w:t>
      </w:r>
      <w:r w:rsidR="00663F12" w:rsidRPr="00430805">
        <w:rPr>
          <w:rFonts w:ascii="Tahoma" w:hAnsi="Tahoma" w:cs="Tahoma"/>
          <w:b/>
          <w:color w:val="auto"/>
          <w:szCs w:val="21"/>
          <w:shd w:val="clear" w:color="auto" w:fill="FFFFFF"/>
        </w:rPr>
        <w:t>27</w:t>
      </w:r>
      <w:r w:rsidR="0020568F" w:rsidRPr="00430805">
        <w:rPr>
          <w:rFonts w:ascii="Tahoma" w:hAnsi="Tahoma" w:cs="Tahoma"/>
          <w:b/>
          <w:color w:val="auto"/>
          <w:szCs w:val="21"/>
          <w:shd w:val="clear" w:color="auto" w:fill="FFFFFF"/>
        </w:rPr>
        <w:t>. napján 10:00</w:t>
      </w:r>
      <w:r w:rsidR="003F3A97" w:rsidRPr="00430805">
        <w:rPr>
          <w:rFonts w:ascii="Tahoma" w:hAnsi="Tahoma" w:cs="Tahoma"/>
          <w:b/>
          <w:color w:val="auto"/>
          <w:szCs w:val="21"/>
          <w:shd w:val="clear" w:color="auto" w:fill="FFFFFF"/>
        </w:rPr>
        <w:t xml:space="preserve"> óra</w:t>
      </w:r>
    </w:p>
    <w:p w14:paraId="463CA27E" w14:textId="77777777" w:rsidR="00591BF4" w:rsidRPr="00796D46" w:rsidRDefault="00830F64" w:rsidP="0066775A">
      <w:pPr>
        <w:pStyle w:val="standard"/>
        <w:numPr>
          <w:ilvl w:val="1"/>
          <w:numId w:val="3"/>
        </w:numPr>
        <w:spacing w:before="0" w:after="120" w:line="276" w:lineRule="auto"/>
        <w:ind w:left="567" w:hanging="567"/>
        <w:rPr>
          <w:rFonts w:ascii="Tahoma" w:hAnsi="Tahoma" w:cs="Tahoma"/>
          <w:color w:val="auto"/>
          <w:szCs w:val="21"/>
        </w:rPr>
      </w:pPr>
      <w:r w:rsidRPr="00796D46">
        <w:rPr>
          <w:rFonts w:ascii="Tahoma" w:hAnsi="Tahoma" w:cs="Tahoma"/>
          <w:color w:val="auto"/>
          <w:szCs w:val="21"/>
        </w:rPr>
        <w:t xml:space="preserve">Ha jelen </w:t>
      </w:r>
      <w:r w:rsidR="00591BF4" w:rsidRPr="00796D46">
        <w:rPr>
          <w:rFonts w:ascii="Tahoma" w:hAnsi="Tahoma" w:cs="Tahoma"/>
          <w:color w:val="auto"/>
          <w:szCs w:val="21"/>
        </w:rPr>
        <w:t>közbeszerzési dokumentumok</w:t>
      </w:r>
      <w:r w:rsidRPr="00796D46">
        <w:rPr>
          <w:rFonts w:ascii="Tahoma" w:hAnsi="Tahoma" w:cs="Tahoma"/>
          <w:color w:val="auto"/>
          <w:szCs w:val="21"/>
        </w:rPr>
        <w:t xml:space="preserve"> ajánlott igazolás- és ny</w:t>
      </w:r>
      <w:r w:rsidR="00591BF4" w:rsidRPr="00796D46">
        <w:rPr>
          <w:rFonts w:ascii="Tahoma" w:hAnsi="Tahoma" w:cs="Tahoma"/>
          <w:color w:val="auto"/>
          <w:szCs w:val="21"/>
        </w:rPr>
        <w:t>ilatkozatminta alkalmazását írják</w:t>
      </w:r>
      <w:r w:rsidRPr="00796D46">
        <w:rPr>
          <w:rFonts w:ascii="Tahoma" w:hAnsi="Tahoma" w:cs="Tahoma"/>
          <w:color w:val="auto"/>
          <w:szCs w:val="21"/>
        </w:rPr>
        <w:t xml:space="preserve"> elő, ez esetben a 4. kötetben található vonatkozó iratmintát kérjük lehetőség szerint felhasználni és megfelelően kitöltve az ajánlathoz mellékelni. Az ajánlott igazolás- és nyilatkozatminta helyett annak tartalmilag mindenben megfelelő más okirat </w:t>
      </w:r>
      <w:r w:rsidR="00591BF4" w:rsidRPr="00796D46">
        <w:rPr>
          <w:rFonts w:ascii="Tahoma" w:hAnsi="Tahoma" w:cs="Tahoma"/>
          <w:color w:val="auto"/>
          <w:szCs w:val="21"/>
        </w:rPr>
        <w:t>is mellékelhető (pl. referencia</w:t>
      </w:r>
      <w:r w:rsidRPr="00796D46">
        <w:rPr>
          <w:rFonts w:ascii="Tahoma" w:hAnsi="Tahoma" w:cs="Tahoma"/>
          <w:color w:val="auto"/>
          <w:szCs w:val="21"/>
        </w:rPr>
        <w:t xml:space="preserve">nyilatkozat esetén). </w:t>
      </w:r>
    </w:p>
    <w:p w14:paraId="463CA27F" w14:textId="77777777" w:rsidR="002058B4" w:rsidRPr="00796D46" w:rsidRDefault="00830F64" w:rsidP="0066775A">
      <w:pPr>
        <w:pStyle w:val="standard"/>
        <w:numPr>
          <w:ilvl w:val="1"/>
          <w:numId w:val="3"/>
        </w:numPr>
        <w:spacing w:before="0" w:after="120" w:line="276" w:lineRule="auto"/>
        <w:ind w:left="567" w:hanging="567"/>
        <w:rPr>
          <w:rFonts w:ascii="Tahoma" w:hAnsi="Tahoma" w:cs="Tahoma"/>
          <w:color w:val="auto"/>
          <w:szCs w:val="21"/>
        </w:rPr>
      </w:pPr>
      <w:r w:rsidRPr="00796D46">
        <w:rPr>
          <w:rFonts w:ascii="Tahoma" w:hAnsi="Tahoma" w:cs="Tahoma"/>
          <w:color w:val="auto"/>
          <w:szCs w:val="21"/>
        </w:rPr>
        <w:t>Az ajánlattevő felelősséggel tartozik az ajánlatban közölt adatok és nyilatkozatok, valamint a becsatolt igazolások, okiratok tartalmának valódiságáért.</w:t>
      </w:r>
    </w:p>
    <w:p w14:paraId="021A8658" w14:textId="77777777" w:rsidR="004F3438" w:rsidRPr="00796D46" w:rsidRDefault="004F3438" w:rsidP="0066775A">
      <w:pPr>
        <w:pStyle w:val="standard"/>
        <w:numPr>
          <w:ilvl w:val="1"/>
          <w:numId w:val="3"/>
        </w:numPr>
        <w:spacing w:before="0" w:after="120" w:line="276" w:lineRule="auto"/>
        <w:ind w:left="567" w:hanging="567"/>
        <w:rPr>
          <w:rFonts w:ascii="Tahoma" w:hAnsi="Tahoma" w:cs="Tahoma"/>
          <w:color w:val="auto"/>
          <w:szCs w:val="21"/>
        </w:rPr>
      </w:pPr>
      <w:r w:rsidRPr="00796D46">
        <w:rPr>
          <w:rFonts w:ascii="Tahoma" w:hAnsi="Tahoma" w:cs="Tahoma"/>
          <w:color w:val="auto"/>
          <w:szCs w:val="21"/>
        </w:rPr>
        <w:t>Formai előírások: az ajánlatot ajánlattevőknek nem elektronikus úton kell a jelen felhívásban és a közbeszerzési dokumentumokban meghatározott tartalmi, és a formai követelményeknek megfelelően elkészítenie és benyújtania:</w:t>
      </w:r>
    </w:p>
    <w:p w14:paraId="4EA07EA3" w14:textId="77777777" w:rsidR="004F3438" w:rsidRPr="00796D46" w:rsidRDefault="004F3438" w:rsidP="0066775A">
      <w:pPr>
        <w:numPr>
          <w:ilvl w:val="1"/>
          <w:numId w:val="19"/>
        </w:numPr>
        <w:suppressAutoHyphens w:val="0"/>
        <w:spacing w:after="120" w:line="276" w:lineRule="auto"/>
        <w:ind w:left="1276" w:hanging="425"/>
        <w:contextualSpacing/>
        <w:textAlignment w:val="auto"/>
        <w:rPr>
          <w:rFonts w:cs="Tahoma"/>
          <w:color w:val="000000" w:themeColor="text1"/>
          <w:szCs w:val="21"/>
        </w:rPr>
      </w:pPr>
      <w:r w:rsidRPr="00796D46">
        <w:rPr>
          <w:rFonts w:cs="Tahoma"/>
          <w:color w:val="000000" w:themeColor="text1"/>
          <w:szCs w:val="21"/>
        </w:rPr>
        <w:t>az ajánlat papír alapú példányát zsinórral, lapozhatóan össze kell fűzni, a csomót matricával az ajánlat első vagy hátsó lapjához rögzíteni, a matricát le kell bélyegezni, vagy az ajánlattevő részéről erre jogosultnak alá kell írni, úgy hogy a bélyegző, illetőleg az aláírás legalább egy része a matricán legyen;</w:t>
      </w:r>
    </w:p>
    <w:p w14:paraId="7E27148C" w14:textId="404E252D" w:rsidR="004F3438" w:rsidRPr="00796D46" w:rsidRDefault="004F3438" w:rsidP="0066775A">
      <w:pPr>
        <w:numPr>
          <w:ilvl w:val="1"/>
          <w:numId w:val="19"/>
        </w:numPr>
        <w:suppressAutoHyphens w:val="0"/>
        <w:spacing w:after="120" w:line="276" w:lineRule="auto"/>
        <w:ind w:left="1276" w:hanging="425"/>
        <w:textAlignment w:val="auto"/>
        <w:rPr>
          <w:rFonts w:cs="Tahoma"/>
          <w:color w:val="000000" w:themeColor="text1"/>
          <w:szCs w:val="21"/>
        </w:rPr>
      </w:pPr>
      <w:r w:rsidRPr="00796D46">
        <w:rPr>
          <w:rFonts w:cs="Tahoma"/>
          <w:color w:val="000000" w:themeColor="text1"/>
          <w:szCs w:val="21"/>
        </w:rPr>
        <w:t xml:space="preserve">az ajánlat oldalszámozása eggyel kezdődjön és oldalanként növekedjen. Elegendő a szöveget vagy számokat vagy képet tartalmazó oldalakat számozni, az üres oldalakat nem kell, de lehet. A címlapot és hátlapot (ha vannak) nem kell, de lehet számozni. Az ajánlatkérő az ettől kismértékben eltérő számozást (pl. egyes oldalaknál a /A, /B oldalszám) is elfogad, ha a tartalomjegyzékben az egyes iratok helye egyértelműen azonosítható és az iratok helyére egyértelműen lehet hivatkozni. </w:t>
      </w:r>
    </w:p>
    <w:p w14:paraId="3C4C2DD4" w14:textId="77777777" w:rsidR="004F3438" w:rsidRPr="00796D46" w:rsidRDefault="004F3438" w:rsidP="0066775A">
      <w:pPr>
        <w:numPr>
          <w:ilvl w:val="1"/>
          <w:numId w:val="19"/>
        </w:numPr>
        <w:suppressAutoHyphens w:val="0"/>
        <w:spacing w:after="120" w:line="276" w:lineRule="auto"/>
        <w:ind w:left="1276" w:hanging="425"/>
        <w:textAlignment w:val="auto"/>
        <w:rPr>
          <w:rFonts w:cs="Tahoma"/>
          <w:color w:val="000000" w:themeColor="text1"/>
          <w:szCs w:val="21"/>
        </w:rPr>
      </w:pPr>
      <w:r w:rsidRPr="00796D46">
        <w:rPr>
          <w:rFonts w:cs="Tahoma"/>
          <w:color w:val="000000" w:themeColor="text1"/>
          <w:szCs w:val="21"/>
        </w:rPr>
        <w:t>az ajánlatnak az elején tartalomjegyzéket kell tartalmaznia, mely alapján az ajánlatban szereplő dokumentumok oldalszám alapján megtalálhatóak;</w:t>
      </w:r>
    </w:p>
    <w:p w14:paraId="5186F84E" w14:textId="48BF682E" w:rsidR="004F3438" w:rsidRPr="00796D46" w:rsidRDefault="004F3438" w:rsidP="0066775A">
      <w:pPr>
        <w:numPr>
          <w:ilvl w:val="1"/>
          <w:numId w:val="19"/>
        </w:numPr>
        <w:suppressAutoHyphens w:val="0"/>
        <w:spacing w:after="120" w:line="276" w:lineRule="auto"/>
        <w:ind w:left="1276" w:hanging="425"/>
        <w:textAlignment w:val="auto"/>
        <w:rPr>
          <w:rFonts w:cs="Tahoma"/>
          <w:color w:val="000000" w:themeColor="text1"/>
          <w:szCs w:val="21"/>
        </w:rPr>
      </w:pPr>
      <w:r w:rsidRPr="00796D46">
        <w:rPr>
          <w:rFonts w:cs="Tahoma"/>
          <w:color w:val="000000" w:themeColor="text1"/>
          <w:szCs w:val="21"/>
        </w:rPr>
        <w:t>az ajánlatot zárt csomagolásban, 1 papír alapú példányban, továbbá 3 db</w:t>
      </w:r>
      <w:r w:rsidR="00C43831">
        <w:rPr>
          <w:rFonts w:cs="Tahoma"/>
          <w:color w:val="000000" w:themeColor="text1"/>
          <w:szCs w:val="21"/>
        </w:rPr>
        <w:t>,</w:t>
      </w:r>
      <w:r w:rsidRPr="00796D46">
        <w:rPr>
          <w:rFonts w:cs="Tahoma"/>
          <w:color w:val="000000" w:themeColor="text1"/>
          <w:szCs w:val="21"/>
        </w:rPr>
        <w:t xml:space="preserve"> a papír alapú példánnyal mindenben megegyező elektronikus másolati példányban kell </w:t>
      </w:r>
      <w:ins w:id="9" w:author="Berényi Nóra" w:date="2016-10-12T09:13:00Z">
        <w:r w:rsidR="00027BD3" w:rsidRPr="00027BD3">
          <w:rPr>
            <w:rFonts w:cs="Tahoma"/>
            <w:color w:val="000000" w:themeColor="text1"/>
            <w:szCs w:val="21"/>
            <w:highlight w:val="yellow"/>
          </w:rPr>
          <w:t xml:space="preserve">benyújtani, </w:t>
        </w:r>
        <w:r w:rsidR="00027BD3" w:rsidRPr="00027BD3">
          <w:rPr>
            <w:rFonts w:cs="Tahoma"/>
            <w:szCs w:val="21"/>
            <w:highlight w:val="yellow"/>
            <w:lang w:eastAsia="ar-SA"/>
          </w:rPr>
          <w:t xml:space="preserve">valamint az </w:t>
        </w:r>
      </w:ins>
      <w:ins w:id="10" w:author="Berényi Nóra" w:date="2016-10-12T13:20:00Z">
        <w:r w:rsidR="006A7612">
          <w:rPr>
            <w:rFonts w:cs="Tahoma"/>
            <w:szCs w:val="21"/>
            <w:highlight w:val="yellow"/>
            <w:lang w:eastAsia="ar-SA"/>
          </w:rPr>
          <w:t>ártáblázatot</w:t>
        </w:r>
      </w:ins>
      <w:ins w:id="11" w:author="Berényi Nóra" w:date="2016-10-12T09:13:00Z">
        <w:r w:rsidR="00027BD3" w:rsidRPr="00027BD3">
          <w:rPr>
            <w:rFonts w:cs="Tahoma"/>
            <w:szCs w:val="21"/>
            <w:highlight w:val="yellow"/>
            <w:lang w:eastAsia="ar-SA"/>
          </w:rPr>
          <w:t xml:space="preserve"> xls. formátumban is be kell nyújtani</w:t>
        </w:r>
        <w:r w:rsidR="00027BD3" w:rsidRPr="00027BD3">
          <w:rPr>
            <w:rFonts w:cs="Tahoma"/>
            <w:color w:val="000000" w:themeColor="text1"/>
            <w:szCs w:val="21"/>
            <w:highlight w:val="yellow"/>
          </w:rPr>
          <w:t xml:space="preserve"> </w:t>
        </w:r>
      </w:ins>
      <w:r w:rsidRPr="00027BD3">
        <w:rPr>
          <w:rFonts w:cs="Tahoma"/>
          <w:color w:val="000000" w:themeColor="text1"/>
          <w:szCs w:val="21"/>
          <w:highlight w:val="yellow"/>
        </w:rPr>
        <w:t>(DVD vagy CD adathordozón)</w:t>
      </w:r>
      <w:del w:id="12" w:author="Berényi Nóra" w:date="2016-10-12T09:13:00Z">
        <w:r w:rsidRPr="00027BD3" w:rsidDel="00027BD3">
          <w:rPr>
            <w:rFonts w:cs="Tahoma"/>
            <w:color w:val="000000" w:themeColor="text1"/>
            <w:szCs w:val="21"/>
            <w:highlight w:val="yellow"/>
          </w:rPr>
          <w:delText xml:space="preserve"> benyújtani</w:delText>
        </w:r>
      </w:del>
      <w:r w:rsidRPr="00796D46">
        <w:rPr>
          <w:rFonts w:cs="Tahoma"/>
          <w:color w:val="000000" w:themeColor="text1"/>
          <w:szCs w:val="21"/>
        </w:rPr>
        <w:t>; amennyiben az elektronikus és az eredeti papír alapú ajánlat között eltérés van, ajánlattevő az eredeti papír alapú példány tekinti irányadónak</w:t>
      </w:r>
    </w:p>
    <w:p w14:paraId="41F09D74" w14:textId="77777777" w:rsidR="004F3438" w:rsidRPr="00796D46" w:rsidRDefault="004F3438" w:rsidP="0066775A">
      <w:pPr>
        <w:numPr>
          <w:ilvl w:val="1"/>
          <w:numId w:val="19"/>
        </w:numPr>
        <w:suppressAutoHyphens w:val="0"/>
        <w:spacing w:after="120" w:line="276" w:lineRule="auto"/>
        <w:ind w:left="1276" w:hanging="425"/>
        <w:textAlignment w:val="auto"/>
        <w:rPr>
          <w:rFonts w:cs="Tahoma"/>
          <w:color w:val="000000" w:themeColor="text1"/>
          <w:szCs w:val="21"/>
        </w:rPr>
      </w:pPr>
      <w:r w:rsidRPr="00796D46">
        <w:rPr>
          <w:rFonts w:cs="Tahoma"/>
          <w:color w:val="000000" w:themeColor="text1"/>
          <w:szCs w:val="21"/>
        </w:rPr>
        <w:t>az ajánlatban lévő, minden dokumentumot (nyilatkozatot) a végén alá kell írnia az adott gazdálkodó szervezetnél erre jogosult(ak)nak vagy olyan személynek, vagy személyeknek, aki(k) erre a jogosult személy(ek)től írásos felhatalmazást kaptak;</w:t>
      </w:r>
    </w:p>
    <w:p w14:paraId="46D5522B" w14:textId="77777777" w:rsidR="004F3438" w:rsidRPr="00796D46" w:rsidRDefault="004F3438" w:rsidP="0066775A">
      <w:pPr>
        <w:numPr>
          <w:ilvl w:val="1"/>
          <w:numId w:val="19"/>
        </w:numPr>
        <w:suppressAutoHyphens w:val="0"/>
        <w:spacing w:after="120" w:line="276" w:lineRule="auto"/>
        <w:ind w:left="1276" w:hanging="425"/>
        <w:textAlignment w:val="auto"/>
        <w:rPr>
          <w:rFonts w:cs="Tahoma"/>
          <w:color w:val="000000" w:themeColor="text1"/>
          <w:szCs w:val="21"/>
        </w:rPr>
      </w:pPr>
      <w:r w:rsidRPr="00796D46">
        <w:rPr>
          <w:rFonts w:cs="Tahoma"/>
          <w:color w:val="000000" w:themeColor="text1"/>
          <w:szCs w:val="21"/>
        </w:rPr>
        <w:t>az ajánlat minden olyan oldalát, amelyen - az ajánlat beadása előtt - módosítást hajtottak végre, az adott dokumentumot aláíró személynek vagy személyeknek a módosításnál is kézjeggyel kell ellátni;</w:t>
      </w:r>
    </w:p>
    <w:p w14:paraId="00BE0C19" w14:textId="503B98DD" w:rsidR="004F3438" w:rsidRPr="00796D46" w:rsidRDefault="004F3438" w:rsidP="0066775A">
      <w:pPr>
        <w:numPr>
          <w:ilvl w:val="1"/>
          <w:numId w:val="19"/>
        </w:numPr>
        <w:suppressAutoHyphens w:val="0"/>
        <w:spacing w:after="120" w:line="276" w:lineRule="auto"/>
        <w:ind w:left="1276" w:hanging="425"/>
        <w:textAlignment w:val="auto"/>
        <w:rPr>
          <w:rFonts w:cs="Tahoma"/>
          <w:color w:val="000000" w:themeColor="text1"/>
          <w:szCs w:val="21"/>
        </w:rPr>
      </w:pPr>
      <w:r w:rsidRPr="00796D46">
        <w:rPr>
          <w:rFonts w:cs="Tahoma"/>
          <w:color w:val="000000" w:themeColor="text1"/>
          <w:szCs w:val="21"/>
        </w:rPr>
        <w:t>a zárt csomagon „</w:t>
      </w:r>
      <w:r w:rsidRPr="00796D46">
        <w:rPr>
          <w:rFonts w:cs="Tahoma"/>
          <w:i/>
          <w:color w:val="000000" w:themeColor="text1"/>
          <w:szCs w:val="21"/>
        </w:rPr>
        <w:t xml:space="preserve">Ajánlat </w:t>
      </w:r>
      <w:r w:rsidR="00030AED">
        <w:rPr>
          <w:rFonts w:cs="Tahoma"/>
          <w:i/>
          <w:color w:val="000000" w:themeColor="text1"/>
          <w:szCs w:val="21"/>
        </w:rPr>
        <w:t>–</w:t>
      </w:r>
      <w:r w:rsidRPr="00796D46">
        <w:rPr>
          <w:rFonts w:cs="Tahoma"/>
          <w:i/>
          <w:color w:val="000000" w:themeColor="text1"/>
          <w:szCs w:val="21"/>
        </w:rPr>
        <w:t xml:space="preserve"> </w:t>
      </w:r>
      <w:r w:rsidR="00030AED" w:rsidRPr="00030AED">
        <w:rPr>
          <w:rFonts w:cs="Tahoma"/>
          <w:i/>
          <w:color w:val="000000" w:themeColor="text1"/>
          <w:szCs w:val="21"/>
        </w:rPr>
        <w:t>„</w:t>
      </w:r>
      <w:r w:rsidR="00C57FE9" w:rsidRPr="00C57FE9">
        <w:rPr>
          <w:rFonts w:cs="Tahoma"/>
          <w:bCs/>
          <w:i/>
          <w:color w:val="000000" w:themeColor="text1"/>
          <w:szCs w:val="21"/>
        </w:rPr>
        <w:t>Cégnyilvántartási adatok átadása az Országos Cégnyilvántartó és Céginformációs Rendszerből az EMIR és a FAIR rendszerekbe</w:t>
      </w:r>
      <w:r w:rsidR="00030AED" w:rsidRPr="00030AED">
        <w:rPr>
          <w:rFonts w:cs="Tahoma"/>
          <w:bCs/>
          <w:i/>
          <w:color w:val="000000" w:themeColor="text1"/>
          <w:szCs w:val="21"/>
        </w:rPr>
        <w:t>”</w:t>
      </w:r>
      <w:r w:rsidR="00053A49" w:rsidRPr="00030AED">
        <w:rPr>
          <w:rFonts w:cs="Tahoma"/>
          <w:bCs/>
          <w:i/>
          <w:color w:val="000000" w:themeColor="text1"/>
          <w:szCs w:val="21"/>
        </w:rPr>
        <w:t xml:space="preserve"> </w:t>
      </w:r>
      <w:r w:rsidRPr="00030AED">
        <w:rPr>
          <w:rFonts w:cs="Tahoma"/>
          <w:i/>
          <w:color w:val="000000" w:themeColor="text1"/>
          <w:szCs w:val="21"/>
        </w:rPr>
        <w:t xml:space="preserve">- </w:t>
      </w:r>
      <w:r w:rsidRPr="00030AED">
        <w:rPr>
          <w:rFonts w:cs="Tahoma"/>
          <w:color w:val="000000" w:themeColor="text1"/>
          <w:szCs w:val="21"/>
        </w:rPr>
        <w:t>valamint:</w:t>
      </w:r>
      <w:r w:rsidRPr="00796D46">
        <w:rPr>
          <w:rFonts w:cs="Tahoma"/>
          <w:color w:val="000000" w:themeColor="text1"/>
          <w:szCs w:val="21"/>
        </w:rPr>
        <w:t xml:space="preserve"> „</w:t>
      </w:r>
      <w:r w:rsidRPr="00796D46">
        <w:rPr>
          <w:rFonts w:cs="Tahoma"/>
          <w:i/>
          <w:color w:val="000000" w:themeColor="text1"/>
          <w:szCs w:val="21"/>
        </w:rPr>
        <w:t>Csak a közbeszerzési eljárás során, az ajánlattételi határidő lejártakor bontható fel!</w:t>
      </w:r>
      <w:r w:rsidRPr="00796D46">
        <w:rPr>
          <w:rFonts w:cs="Tahoma"/>
          <w:color w:val="000000" w:themeColor="text1"/>
          <w:szCs w:val="21"/>
        </w:rPr>
        <w:t>” megjelölést kell feltüntetni.</w:t>
      </w:r>
    </w:p>
    <w:p w14:paraId="433491A1" w14:textId="15E2D1B5" w:rsidR="004F3438" w:rsidRPr="00796D46" w:rsidRDefault="004F3438" w:rsidP="0066775A">
      <w:pPr>
        <w:pStyle w:val="standard"/>
        <w:numPr>
          <w:ilvl w:val="1"/>
          <w:numId w:val="3"/>
        </w:numPr>
        <w:spacing w:before="0" w:after="120" w:line="276" w:lineRule="auto"/>
        <w:ind w:left="567" w:hanging="567"/>
        <w:rPr>
          <w:rFonts w:ascii="Tahoma" w:hAnsi="Tahoma" w:cs="Tahoma"/>
          <w:color w:val="auto"/>
          <w:szCs w:val="21"/>
        </w:rPr>
      </w:pPr>
      <w:r w:rsidRPr="00796D46">
        <w:rPr>
          <w:rFonts w:ascii="Tahoma" w:hAnsi="Tahoma" w:cs="Tahoma"/>
          <w:color w:val="auto"/>
          <w:szCs w:val="21"/>
        </w:rPr>
        <w:t>Az ajánlatokat írásban és zártan, a felhívás által megjelölt kapcsolattartási pontban megadott címre közvetlenül vagy postai úton kell benyújtani az ajánlattételi határidő lejártáig. A postán feladott ajánlatokat az ajánlatkérő csak akkor tekinti határidőn belül benyújtottnak, ha annak kézhezvételére az ajánlattételi határidő lejártát megelőzően sor kerül. Az ajánlat, illetve az azzal kapcsolatos postai küldemények elvesztéséből eredő kockázat az ajánlattevőt terheli.</w:t>
      </w:r>
    </w:p>
    <w:p w14:paraId="431DF82F" w14:textId="77777777" w:rsidR="0020568F" w:rsidRPr="00796D46" w:rsidRDefault="0020568F" w:rsidP="0066775A">
      <w:pPr>
        <w:pStyle w:val="standard"/>
        <w:numPr>
          <w:ilvl w:val="1"/>
          <w:numId w:val="3"/>
        </w:numPr>
        <w:spacing w:before="0" w:after="120" w:line="276" w:lineRule="auto"/>
        <w:ind w:left="567" w:hanging="567"/>
        <w:rPr>
          <w:rFonts w:ascii="Tahoma" w:hAnsi="Tahoma" w:cs="Tahoma"/>
          <w:color w:val="auto"/>
          <w:szCs w:val="21"/>
        </w:rPr>
      </w:pPr>
      <w:r w:rsidRPr="00796D46">
        <w:rPr>
          <w:rFonts w:ascii="Tahoma" w:hAnsi="Tahoma" w:cs="Tahoma"/>
          <w:color w:val="auto"/>
          <w:szCs w:val="21"/>
        </w:rPr>
        <w:t>Az ajánlathoz felolvasólapot kell csatolni a Kbt. 66. § (5) bekezdés szerint.</w:t>
      </w:r>
    </w:p>
    <w:p w14:paraId="6FC6EDDA" w14:textId="367C9816" w:rsidR="0020568F" w:rsidRPr="00796D46" w:rsidRDefault="0020568F" w:rsidP="0066775A">
      <w:pPr>
        <w:pStyle w:val="standard"/>
        <w:numPr>
          <w:ilvl w:val="1"/>
          <w:numId w:val="3"/>
        </w:numPr>
        <w:spacing w:before="0" w:after="120" w:line="276" w:lineRule="auto"/>
        <w:ind w:left="567" w:hanging="567"/>
        <w:rPr>
          <w:rFonts w:ascii="Tahoma" w:hAnsi="Tahoma" w:cs="Tahoma"/>
          <w:color w:val="auto"/>
          <w:szCs w:val="21"/>
        </w:rPr>
      </w:pPr>
      <w:r w:rsidRPr="00796D46">
        <w:rPr>
          <w:rFonts w:ascii="Tahoma" w:hAnsi="Tahoma" w:cs="Tahoma"/>
          <w:color w:val="auto"/>
          <w:szCs w:val="21"/>
        </w:rPr>
        <w:t xml:space="preserve">Az ajánlatnak tartalmaznia kell az ajánlattevő nyilatkozatát a Kbt. 66. § (2) és (4) bekezdésére. Az ajánlatnak a Kbt. 66. § (2) bekezdése szerinti nyilatkozat eredeti aláírt példányát kell tartalmaznia. </w:t>
      </w:r>
    </w:p>
    <w:p w14:paraId="3D9FA8AD" w14:textId="35939ABE" w:rsidR="0020568F" w:rsidRPr="00796D46" w:rsidRDefault="0020568F" w:rsidP="0066775A">
      <w:pPr>
        <w:pStyle w:val="standard"/>
        <w:numPr>
          <w:ilvl w:val="1"/>
          <w:numId w:val="3"/>
        </w:numPr>
        <w:spacing w:before="0" w:after="120" w:line="276" w:lineRule="auto"/>
        <w:ind w:left="567" w:hanging="567"/>
        <w:rPr>
          <w:rFonts w:ascii="Tahoma" w:hAnsi="Tahoma" w:cs="Tahoma"/>
          <w:color w:val="auto"/>
          <w:szCs w:val="21"/>
        </w:rPr>
      </w:pPr>
      <w:r w:rsidRPr="00796D46">
        <w:rPr>
          <w:rFonts w:ascii="Tahoma" w:hAnsi="Tahoma" w:cs="Tahoma"/>
          <w:color w:val="auto"/>
          <w:szCs w:val="21"/>
        </w:rPr>
        <w:t>Ajánlatkérő jelen eljárásban előírja a Kbt. 66. § (6) bekezdés</w:t>
      </w:r>
      <w:r w:rsidR="00C96066">
        <w:rPr>
          <w:rFonts w:ascii="Tahoma" w:hAnsi="Tahoma" w:cs="Tahoma"/>
          <w:color w:val="auto"/>
          <w:szCs w:val="21"/>
        </w:rPr>
        <w:t xml:space="preserve"> és a Kbt. 65. § (7) bekezdés</w:t>
      </w:r>
      <w:r w:rsidRPr="00796D46">
        <w:rPr>
          <w:rFonts w:ascii="Tahoma" w:hAnsi="Tahoma" w:cs="Tahoma"/>
          <w:color w:val="auto"/>
          <w:szCs w:val="21"/>
        </w:rPr>
        <w:t xml:space="preserve"> szerinti információk ajánlatban történő feltüntetését. A nyilatkozat</w:t>
      </w:r>
      <w:r w:rsidR="00C96066">
        <w:rPr>
          <w:rFonts w:ascii="Tahoma" w:hAnsi="Tahoma" w:cs="Tahoma"/>
          <w:color w:val="auto"/>
          <w:szCs w:val="21"/>
        </w:rPr>
        <w:t>ok</w:t>
      </w:r>
      <w:r w:rsidRPr="00796D46">
        <w:rPr>
          <w:rFonts w:ascii="Tahoma" w:hAnsi="Tahoma" w:cs="Tahoma"/>
          <w:color w:val="auto"/>
          <w:szCs w:val="21"/>
        </w:rPr>
        <w:t xml:space="preserve"> nemleges tartalommal is csatolandó</w:t>
      </w:r>
      <w:r w:rsidR="00C96066">
        <w:rPr>
          <w:rFonts w:ascii="Tahoma" w:hAnsi="Tahoma" w:cs="Tahoma"/>
          <w:color w:val="auto"/>
          <w:szCs w:val="21"/>
        </w:rPr>
        <w:t>k</w:t>
      </w:r>
      <w:r w:rsidRPr="00796D46">
        <w:rPr>
          <w:rFonts w:ascii="Tahoma" w:hAnsi="Tahoma" w:cs="Tahoma"/>
          <w:color w:val="auto"/>
          <w:szCs w:val="21"/>
        </w:rPr>
        <w:t>.</w:t>
      </w:r>
    </w:p>
    <w:p w14:paraId="3116BEA7" w14:textId="77777777" w:rsidR="0020568F" w:rsidRPr="00796D46" w:rsidRDefault="0020568F" w:rsidP="0066775A">
      <w:pPr>
        <w:pStyle w:val="standard"/>
        <w:numPr>
          <w:ilvl w:val="1"/>
          <w:numId w:val="3"/>
        </w:numPr>
        <w:spacing w:before="0" w:after="120" w:line="276" w:lineRule="auto"/>
        <w:ind w:left="567" w:hanging="567"/>
        <w:rPr>
          <w:rFonts w:ascii="Tahoma" w:hAnsi="Tahoma" w:cs="Tahoma"/>
          <w:color w:val="auto"/>
          <w:szCs w:val="21"/>
        </w:rPr>
      </w:pPr>
      <w:r w:rsidRPr="00796D46">
        <w:rPr>
          <w:rFonts w:ascii="Tahoma" w:hAnsi="Tahoma" w:cs="Tahoma"/>
          <w:color w:val="auto"/>
          <w:szCs w:val="21"/>
        </w:rPr>
        <w:t>A Kbt. 67. § (1) bekezdés alapján a gazdasági szereplő ajánlatában köteles a kizáró okok fenn nem állása, az alkalmassági követelményeknek való megfelelés tekintetében az egységes európai közbeszerzési dokumentumba (EEKD) foglalt nyilatkozatát ajánlata részeként benyújtani.</w:t>
      </w:r>
    </w:p>
    <w:p w14:paraId="3566A00A" w14:textId="4C564FC3" w:rsidR="0020568F" w:rsidRPr="00796D46" w:rsidRDefault="0020568F" w:rsidP="0066775A">
      <w:pPr>
        <w:pStyle w:val="standard"/>
        <w:numPr>
          <w:ilvl w:val="1"/>
          <w:numId w:val="3"/>
        </w:numPr>
        <w:spacing w:before="0" w:after="120" w:line="276" w:lineRule="auto"/>
        <w:ind w:left="567" w:hanging="567"/>
        <w:rPr>
          <w:rFonts w:ascii="Tahoma" w:hAnsi="Tahoma" w:cs="Tahoma"/>
          <w:color w:val="auto"/>
          <w:szCs w:val="21"/>
        </w:rPr>
      </w:pPr>
      <w:r w:rsidRPr="00796D46">
        <w:rPr>
          <w:rFonts w:ascii="Tahoma" w:hAnsi="Tahoma" w:cs="Tahoma"/>
          <w:color w:val="auto"/>
          <w:szCs w:val="21"/>
        </w:rPr>
        <w:t xml:space="preserve">Aláírás igazolása: Az ajánlathoz csatolni kell az ajánlattevő, az alvállalkozó, az alkalmasság igazolásába bevont (kapacitást nyújtó) gazdasági szereplő cégjegyzésre jogosult, nyilatkozatot, dokumentumot aláíró képviselő aláírási címpéldányát vagy a 2006. évi V. törvény 9. § (1) bekezdése szerinti aláírás mintáját. Amennyiben az ajánlat cégjegyzésre jogosultak által meghatalmazott(ak) aláírásával kerül benyújtásra, a meghatalmazásnak tartalmaznia kell a meghatalmazott aláírás mintáját is. Egyéni vállalkozó ajánlattevő csatolja a képviseletre jogosult személy által aláírt nyilatkozatot, amelyben egyéni vállalkozó megjelöli a nyilvántartási számát, vagy az adószámát. Egyéni vállalkozó esetében Ajánlatkérő elfogadja bármely olyan dokumentum egyszerű másolatának csatolását, amely alkalmas a képviseletre való jogosultság igazolására. </w:t>
      </w:r>
    </w:p>
    <w:p w14:paraId="463CA280" w14:textId="77777777" w:rsidR="002058B4" w:rsidRPr="00796D46" w:rsidRDefault="002058B4" w:rsidP="0066775A">
      <w:pPr>
        <w:pStyle w:val="Cmsor2"/>
        <w:numPr>
          <w:ilvl w:val="1"/>
          <w:numId w:val="24"/>
        </w:numPr>
        <w:spacing w:after="120" w:line="276" w:lineRule="auto"/>
        <w:ind w:left="578" w:hanging="578"/>
        <w:rPr>
          <w:rFonts w:eastAsia="Calibri" w:cs="Tahoma"/>
          <w:szCs w:val="21"/>
        </w:rPr>
      </w:pPr>
      <w:r w:rsidRPr="00796D46">
        <w:rPr>
          <w:rFonts w:eastAsia="Calibri" w:cs="Tahoma"/>
          <w:szCs w:val="21"/>
        </w:rPr>
        <w:t>KÖZÖS AJÁNLATTÉTEL</w:t>
      </w:r>
      <w:r w:rsidR="00591BF4" w:rsidRPr="00796D46">
        <w:rPr>
          <w:rFonts w:eastAsia="Calibri" w:cs="Tahoma"/>
          <w:szCs w:val="21"/>
        </w:rPr>
        <w:t xml:space="preserve"> </w:t>
      </w:r>
    </w:p>
    <w:p w14:paraId="46F71F60" w14:textId="77777777" w:rsidR="00004CF1" w:rsidRPr="00796D46" w:rsidRDefault="00004CF1" w:rsidP="0066775A">
      <w:pPr>
        <w:pStyle w:val="Listaszerbekezds"/>
        <w:numPr>
          <w:ilvl w:val="0"/>
          <w:numId w:val="3"/>
        </w:numPr>
        <w:suppressAutoHyphens/>
        <w:spacing w:before="0" w:line="276" w:lineRule="auto"/>
        <w:ind w:left="578" w:hanging="578"/>
        <w:contextualSpacing w:val="0"/>
        <w:textAlignment w:val="baseline"/>
        <w:rPr>
          <w:rFonts w:ascii="Tahoma" w:eastAsia="Times New Roman" w:hAnsi="Tahoma" w:cs="Tahoma"/>
          <w:vanish/>
          <w:sz w:val="21"/>
          <w:szCs w:val="21"/>
        </w:rPr>
      </w:pPr>
      <w:bookmarkStart w:id="13" w:name="pr192"/>
      <w:bookmarkEnd w:id="13"/>
    </w:p>
    <w:p w14:paraId="463CA281" w14:textId="45256742" w:rsidR="00591BF4" w:rsidRPr="00796D46" w:rsidRDefault="00591BF4" w:rsidP="0066775A">
      <w:pPr>
        <w:pStyle w:val="standard"/>
        <w:numPr>
          <w:ilvl w:val="1"/>
          <w:numId w:val="3"/>
        </w:numPr>
        <w:tabs>
          <w:tab w:val="clear" w:pos="0"/>
          <w:tab w:val="num" w:pos="-360"/>
        </w:tabs>
        <w:spacing w:before="0" w:after="120" w:line="276" w:lineRule="auto"/>
        <w:ind w:left="578" w:hanging="578"/>
        <w:rPr>
          <w:rFonts w:ascii="Tahoma" w:hAnsi="Tahoma" w:cs="Tahoma"/>
          <w:color w:val="auto"/>
          <w:szCs w:val="21"/>
        </w:rPr>
      </w:pPr>
      <w:r w:rsidRPr="00796D46">
        <w:rPr>
          <w:rFonts w:ascii="Tahoma" w:hAnsi="Tahoma" w:cs="Tahoma"/>
          <w:color w:val="auto"/>
          <w:szCs w:val="21"/>
        </w:rPr>
        <w:t xml:space="preserve">Több gazdasági szereplő közösen is tehet ajánlatot. </w:t>
      </w:r>
    </w:p>
    <w:p w14:paraId="463CA282" w14:textId="77777777" w:rsidR="00591BF4" w:rsidRPr="00796D46" w:rsidRDefault="00591BF4" w:rsidP="0066775A">
      <w:pPr>
        <w:pStyle w:val="standard"/>
        <w:numPr>
          <w:ilvl w:val="1"/>
          <w:numId w:val="3"/>
        </w:numPr>
        <w:spacing w:before="0" w:after="120" w:line="276" w:lineRule="auto"/>
        <w:ind w:left="578" w:hanging="578"/>
        <w:rPr>
          <w:rFonts w:ascii="Tahoma" w:hAnsi="Tahoma" w:cs="Tahoma"/>
          <w:color w:val="auto"/>
          <w:szCs w:val="21"/>
        </w:rPr>
      </w:pPr>
      <w:r w:rsidRPr="00796D46">
        <w:rPr>
          <w:rFonts w:ascii="Tahoma" w:hAnsi="Tahoma" w:cs="Tahoma"/>
          <w:color w:val="auto"/>
          <w:szCs w:val="21"/>
        </w:rPr>
        <w:t>Közös ajánlattétel esetén a Kbt. 35. § alapján kell eljárni.</w:t>
      </w:r>
    </w:p>
    <w:p w14:paraId="463CA283" w14:textId="77777777" w:rsidR="00591BF4" w:rsidRPr="00796D46" w:rsidRDefault="00591BF4" w:rsidP="0066775A">
      <w:pPr>
        <w:pStyle w:val="standard"/>
        <w:numPr>
          <w:ilvl w:val="1"/>
          <w:numId w:val="3"/>
        </w:numPr>
        <w:spacing w:before="0" w:after="120" w:line="276" w:lineRule="auto"/>
        <w:ind w:left="578" w:hanging="578"/>
        <w:rPr>
          <w:rFonts w:ascii="Tahoma" w:hAnsi="Tahoma" w:cs="Tahoma"/>
          <w:color w:val="auto"/>
          <w:szCs w:val="21"/>
        </w:rPr>
      </w:pPr>
      <w:r w:rsidRPr="00796D46">
        <w:rPr>
          <w:rFonts w:ascii="Tahoma" w:hAnsi="Tahoma" w:cs="Tahoma"/>
          <w:color w:val="auto"/>
          <w:szCs w:val="21"/>
        </w:rPr>
        <w:t xml:space="preserve">Ajánlatkérő </w:t>
      </w:r>
      <w:r w:rsidR="002A56B0" w:rsidRPr="00796D46">
        <w:rPr>
          <w:rFonts w:ascii="Tahoma" w:hAnsi="Tahoma" w:cs="Tahoma"/>
          <w:color w:val="auto"/>
          <w:szCs w:val="21"/>
        </w:rPr>
        <w:t>kizárja</w:t>
      </w:r>
      <w:r w:rsidRPr="00796D46">
        <w:rPr>
          <w:rFonts w:ascii="Tahoma" w:hAnsi="Tahoma" w:cs="Tahoma"/>
          <w:color w:val="auto"/>
          <w:szCs w:val="21"/>
        </w:rPr>
        <w:t xml:space="preserve"> gazdálkodó szervezet létrehozását (projekttársasá</w:t>
      </w:r>
      <w:r w:rsidR="002A56B0" w:rsidRPr="00796D46">
        <w:rPr>
          <w:rFonts w:ascii="Tahoma" w:hAnsi="Tahoma" w:cs="Tahoma"/>
          <w:color w:val="auto"/>
          <w:szCs w:val="21"/>
        </w:rPr>
        <w:t>g) mind Ajánlattevő, mind közös Ajánlattevők vonatkozásában.</w:t>
      </w:r>
    </w:p>
    <w:p w14:paraId="463CA284" w14:textId="77777777" w:rsidR="00830F64" w:rsidRPr="00796D46" w:rsidRDefault="00830F64" w:rsidP="0066775A">
      <w:pPr>
        <w:numPr>
          <w:ilvl w:val="1"/>
          <w:numId w:val="3"/>
        </w:numPr>
        <w:spacing w:after="120" w:line="276" w:lineRule="auto"/>
        <w:ind w:left="578" w:hanging="578"/>
        <w:rPr>
          <w:rFonts w:cs="Tahoma"/>
          <w:color w:val="auto"/>
          <w:szCs w:val="21"/>
        </w:rPr>
      </w:pPr>
      <w:r w:rsidRPr="00796D46">
        <w:rPr>
          <w:rFonts w:cs="Tahoma"/>
          <w:color w:val="auto"/>
          <w:szCs w:val="21"/>
        </w:rPr>
        <w:t>Amennyiben több gazdasági szereplő közösen tesz ajánlatot a közbeszerzési eljárásban, akkor csatolniuk kell az erre vonatkozó megállapodást</w:t>
      </w:r>
      <w:r w:rsidR="002A56B0" w:rsidRPr="00796D46">
        <w:rPr>
          <w:rFonts w:cs="Tahoma"/>
          <w:color w:val="auto"/>
          <w:szCs w:val="21"/>
        </w:rPr>
        <w:t xml:space="preserve">. </w:t>
      </w:r>
      <w:r w:rsidRPr="00796D46">
        <w:rPr>
          <w:rFonts w:cs="Tahoma"/>
          <w:color w:val="auto"/>
          <w:szCs w:val="21"/>
        </w:rPr>
        <w:t>A közös ajánlattevők megállapodásának tartalmaznia kell:</w:t>
      </w:r>
    </w:p>
    <w:p w14:paraId="463CA285" w14:textId="77777777" w:rsidR="00830F64" w:rsidRPr="00796D46" w:rsidRDefault="00830F64" w:rsidP="0066775A">
      <w:pPr>
        <w:numPr>
          <w:ilvl w:val="0"/>
          <w:numId w:val="15"/>
        </w:numPr>
        <w:tabs>
          <w:tab w:val="clear" w:pos="0"/>
          <w:tab w:val="num" w:pos="1134"/>
        </w:tabs>
        <w:spacing w:after="120" w:line="276" w:lineRule="auto"/>
        <w:ind w:left="1134" w:hanging="425"/>
        <w:rPr>
          <w:rFonts w:cs="Tahoma"/>
          <w:color w:val="auto"/>
          <w:szCs w:val="21"/>
        </w:rPr>
      </w:pPr>
      <w:r w:rsidRPr="00796D46">
        <w:rPr>
          <w:rFonts w:cs="Tahoma"/>
          <w:color w:val="auto"/>
          <w:szCs w:val="21"/>
        </w:rPr>
        <w:t>a jelen közbeszerzési eljárásban közös ajánlattevők nevében eljárni (továbbá kapcsolattartásra) jogosult képviselő szervezet megnevezését;</w:t>
      </w:r>
    </w:p>
    <w:p w14:paraId="463CA286" w14:textId="77777777" w:rsidR="00830F64" w:rsidRPr="00796D46" w:rsidRDefault="00830F64" w:rsidP="0066775A">
      <w:pPr>
        <w:numPr>
          <w:ilvl w:val="0"/>
          <w:numId w:val="15"/>
        </w:numPr>
        <w:tabs>
          <w:tab w:val="clear" w:pos="0"/>
          <w:tab w:val="num" w:pos="1134"/>
        </w:tabs>
        <w:spacing w:after="120" w:line="276" w:lineRule="auto"/>
        <w:ind w:left="1134" w:hanging="425"/>
        <w:rPr>
          <w:rFonts w:cs="Tahoma"/>
          <w:color w:val="auto"/>
          <w:szCs w:val="21"/>
        </w:rPr>
      </w:pPr>
      <w:r w:rsidRPr="00796D46">
        <w:rPr>
          <w:rFonts w:cs="Tahoma"/>
          <w:color w:val="auto"/>
          <w:szCs w:val="21"/>
        </w:rPr>
        <w:t>a szerződés teljesítéséért egyetemleges felelősségvállalást minden tag részéről;</w:t>
      </w:r>
    </w:p>
    <w:p w14:paraId="463CA287" w14:textId="77777777" w:rsidR="00830F64" w:rsidRPr="00796D46" w:rsidRDefault="00830F64" w:rsidP="0066775A">
      <w:pPr>
        <w:numPr>
          <w:ilvl w:val="0"/>
          <w:numId w:val="15"/>
        </w:numPr>
        <w:tabs>
          <w:tab w:val="clear" w:pos="0"/>
          <w:tab w:val="num" w:pos="1134"/>
        </w:tabs>
        <w:spacing w:after="120" w:line="276" w:lineRule="auto"/>
        <w:ind w:left="1134" w:hanging="425"/>
        <w:rPr>
          <w:rFonts w:cs="Tahoma"/>
          <w:color w:val="auto"/>
          <w:szCs w:val="21"/>
        </w:rPr>
      </w:pPr>
      <w:r w:rsidRPr="00796D46">
        <w:rPr>
          <w:rFonts w:cs="Tahoma"/>
          <w:color w:val="auto"/>
          <w:szCs w:val="21"/>
        </w:rPr>
        <w:t>ajánlatban vállalt kötelezettségek és a munka megosztásának ismertetését a tagok és a vezető között;</w:t>
      </w:r>
    </w:p>
    <w:p w14:paraId="463CA288" w14:textId="77777777" w:rsidR="002058B4" w:rsidRPr="00796D46" w:rsidRDefault="00830F64" w:rsidP="0066775A">
      <w:pPr>
        <w:numPr>
          <w:ilvl w:val="0"/>
          <w:numId w:val="15"/>
        </w:numPr>
        <w:tabs>
          <w:tab w:val="clear" w:pos="0"/>
          <w:tab w:val="num" w:pos="1134"/>
        </w:tabs>
        <w:spacing w:after="120" w:line="276" w:lineRule="auto"/>
        <w:ind w:left="1134" w:hanging="425"/>
        <w:rPr>
          <w:rFonts w:cs="Tahoma"/>
          <w:color w:val="auto"/>
          <w:szCs w:val="21"/>
        </w:rPr>
      </w:pPr>
      <w:r w:rsidRPr="00796D46">
        <w:rPr>
          <w:rFonts w:cs="Tahoma"/>
          <w:color w:val="auto"/>
          <w:szCs w:val="21"/>
        </w:rPr>
        <w:t>a számlázás rendjét.</w:t>
      </w:r>
    </w:p>
    <w:p w14:paraId="4F75A904" w14:textId="5CC98F0D" w:rsidR="00F45598" w:rsidRPr="00796D46" w:rsidRDefault="00F45598" w:rsidP="0066775A">
      <w:pPr>
        <w:pStyle w:val="standard"/>
        <w:numPr>
          <w:ilvl w:val="1"/>
          <w:numId w:val="3"/>
        </w:numPr>
        <w:spacing w:before="0" w:after="120" w:line="276" w:lineRule="auto"/>
        <w:ind w:left="578" w:hanging="578"/>
        <w:rPr>
          <w:rFonts w:ascii="Tahoma" w:hAnsi="Tahoma" w:cs="Tahoma"/>
          <w:color w:val="auto"/>
          <w:szCs w:val="21"/>
        </w:rPr>
      </w:pPr>
      <w:r w:rsidRPr="00796D46">
        <w:rPr>
          <w:rFonts w:ascii="Tahoma" w:hAnsi="Tahoma" w:cs="Tahoma"/>
          <w:color w:val="auto"/>
          <w:szCs w:val="21"/>
        </w:rPr>
        <w:t>Ajánlatkérő gazdasági társaság, illetve jogi személy létrehozását kizárja mind ajánlattevő, mind közös ajánlattevők vonatkozásában</w:t>
      </w:r>
    </w:p>
    <w:p w14:paraId="463CA289" w14:textId="77777777" w:rsidR="002058B4" w:rsidRPr="00796D46" w:rsidRDefault="002058B4" w:rsidP="0066775A">
      <w:pPr>
        <w:pStyle w:val="Cmsor2"/>
        <w:numPr>
          <w:ilvl w:val="1"/>
          <w:numId w:val="25"/>
        </w:numPr>
        <w:spacing w:after="120" w:line="276" w:lineRule="auto"/>
        <w:rPr>
          <w:rFonts w:eastAsia="Calibri" w:cs="Tahoma"/>
          <w:szCs w:val="21"/>
        </w:rPr>
      </w:pPr>
      <w:bookmarkStart w:id="14" w:name="pr595"/>
      <w:bookmarkEnd w:id="14"/>
      <w:r w:rsidRPr="00796D46">
        <w:rPr>
          <w:rFonts w:eastAsia="Calibri" w:cs="Tahoma"/>
          <w:szCs w:val="21"/>
        </w:rPr>
        <w:t>ÜZLETI TITOK VÉDELME</w:t>
      </w:r>
    </w:p>
    <w:p w14:paraId="0B96CB42" w14:textId="77777777" w:rsidR="00004CF1" w:rsidRPr="00796D46" w:rsidRDefault="00004CF1" w:rsidP="0066775A">
      <w:pPr>
        <w:pStyle w:val="Listaszerbekezds"/>
        <w:numPr>
          <w:ilvl w:val="0"/>
          <w:numId w:val="3"/>
        </w:numPr>
        <w:suppressAutoHyphens/>
        <w:spacing w:before="0" w:line="276" w:lineRule="auto"/>
        <w:ind w:left="576" w:hanging="576"/>
        <w:contextualSpacing w:val="0"/>
        <w:textAlignment w:val="baseline"/>
        <w:rPr>
          <w:rFonts w:ascii="Tahoma" w:hAnsi="Tahoma" w:cs="Tahoma"/>
          <w:vanish/>
          <w:sz w:val="21"/>
          <w:szCs w:val="21"/>
        </w:rPr>
      </w:pPr>
      <w:bookmarkStart w:id="15" w:name="pr5951"/>
      <w:bookmarkEnd w:id="15"/>
    </w:p>
    <w:p w14:paraId="463CA28A" w14:textId="3EB6F30B" w:rsidR="00A15E26" w:rsidRPr="00796D46" w:rsidRDefault="00A15E26" w:rsidP="0066775A">
      <w:pPr>
        <w:numPr>
          <w:ilvl w:val="1"/>
          <w:numId w:val="3"/>
        </w:numPr>
        <w:tabs>
          <w:tab w:val="clear" w:pos="0"/>
          <w:tab w:val="num" w:pos="-360"/>
        </w:tabs>
        <w:spacing w:after="120" w:line="276" w:lineRule="auto"/>
        <w:ind w:left="576" w:hanging="576"/>
        <w:rPr>
          <w:rFonts w:eastAsia="Times New Roman" w:cs="Tahoma"/>
          <w:kern w:val="0"/>
          <w:szCs w:val="21"/>
          <w:lang w:eastAsia="hu-HU"/>
        </w:rPr>
      </w:pPr>
      <w:r w:rsidRPr="00796D46">
        <w:rPr>
          <w:rFonts w:cs="Tahoma"/>
          <w:color w:val="auto"/>
          <w:szCs w:val="21"/>
        </w:rPr>
        <w:t xml:space="preserve">A gazdasági szereplő az ajánlatban, hiánypótlásban, valamint a Kbt. 72. § szerinti indokolásban elkülönített módon elhelyezett, üzleti titkot (ideértve a védett ismeretet is) [Ptk. 2:47. §] tartalmazó iratok nyilvánosságra hozatalát megtilthatja. </w:t>
      </w:r>
    </w:p>
    <w:p w14:paraId="463CA28B" w14:textId="77777777" w:rsidR="00A15E26" w:rsidRPr="00796D46" w:rsidRDefault="00A15E26" w:rsidP="0066775A">
      <w:pPr>
        <w:numPr>
          <w:ilvl w:val="1"/>
          <w:numId w:val="3"/>
        </w:numPr>
        <w:spacing w:after="120" w:line="276" w:lineRule="auto"/>
        <w:ind w:left="576" w:hanging="576"/>
        <w:rPr>
          <w:rFonts w:cs="Tahoma"/>
          <w:color w:val="auto"/>
          <w:szCs w:val="21"/>
        </w:rPr>
      </w:pPr>
      <w:r w:rsidRPr="00796D46">
        <w:rPr>
          <w:rFonts w:cs="Tahoma"/>
          <w:color w:val="auto"/>
          <w:szCs w:val="21"/>
        </w:rPr>
        <w:t>Az üzleti titok védelmének és a fenti iratok üzleti titokká nyilvánításának részletes szabályait a Kbt. 44. § tartalmazza.</w:t>
      </w:r>
      <w:r w:rsidR="00B31EFE" w:rsidRPr="00796D46">
        <w:rPr>
          <w:rFonts w:cs="Tahoma"/>
          <w:color w:val="auto"/>
          <w:szCs w:val="21"/>
        </w:rPr>
        <w:t xml:space="preserve"> Ajánlatkérő felhívja ajánlattevők figyelmét, hogy az üzleti titkot tartalmazó, elkülönített irathoz indoklást köteles csatolni a Kbt. 44. § (1) bekezdése alapján.</w:t>
      </w:r>
    </w:p>
    <w:p w14:paraId="463CA28C" w14:textId="77777777" w:rsidR="002058B4" w:rsidRPr="00796D46" w:rsidRDefault="00830F64" w:rsidP="0066775A">
      <w:pPr>
        <w:numPr>
          <w:ilvl w:val="1"/>
          <w:numId w:val="3"/>
        </w:numPr>
        <w:spacing w:after="120" w:line="276" w:lineRule="auto"/>
        <w:ind w:left="576" w:hanging="576"/>
        <w:rPr>
          <w:rFonts w:cs="Tahoma"/>
          <w:color w:val="auto"/>
          <w:szCs w:val="21"/>
        </w:rPr>
      </w:pPr>
      <w:r w:rsidRPr="00796D46">
        <w:rPr>
          <w:rFonts w:cs="Tahoma"/>
          <w:color w:val="auto"/>
          <w:szCs w:val="21"/>
        </w:rPr>
        <w:t>Ajánlatkérő nem vállal felelősséget az üzleti titoknak tartott információk, iratok harmadik személyek (különösen más ajánlattevők, gazdasági szereplők) általi megismeréséért, amennyiben ajánlattevő az üzleti titkot [Ptk. 2:47.§] tartalmazó iratokat ajánlatában nem elkülönített módon, vagy úgy helyezi el, hogy azok tartalmaznak a fentiekben megjelölt információkat is.</w:t>
      </w:r>
    </w:p>
    <w:p w14:paraId="10F4FCAD" w14:textId="093D2E37" w:rsidR="004F3438" w:rsidRPr="00796D46" w:rsidRDefault="004F3438" w:rsidP="0066775A">
      <w:pPr>
        <w:pStyle w:val="Cmsor2"/>
        <w:numPr>
          <w:ilvl w:val="1"/>
          <w:numId w:val="26"/>
        </w:numPr>
        <w:spacing w:after="120" w:line="276" w:lineRule="auto"/>
        <w:ind w:left="578" w:hanging="578"/>
        <w:rPr>
          <w:rFonts w:eastAsia="Calibri" w:cs="Tahoma"/>
          <w:szCs w:val="21"/>
        </w:rPr>
      </w:pPr>
      <w:r w:rsidRPr="00796D46">
        <w:rPr>
          <w:rFonts w:eastAsia="Calibri" w:cs="Tahoma"/>
          <w:szCs w:val="21"/>
        </w:rPr>
        <w:t>AJÁNLATI BIZTOSÍTÉK</w:t>
      </w:r>
    </w:p>
    <w:p w14:paraId="671F9C2B" w14:textId="77777777" w:rsidR="00004CF1" w:rsidRPr="00796D46" w:rsidRDefault="00004CF1" w:rsidP="0066775A">
      <w:pPr>
        <w:pStyle w:val="Listaszerbekezds"/>
        <w:numPr>
          <w:ilvl w:val="0"/>
          <w:numId w:val="3"/>
        </w:numPr>
        <w:suppressAutoHyphens/>
        <w:spacing w:before="0" w:line="276" w:lineRule="auto"/>
        <w:ind w:left="578" w:hanging="578"/>
        <w:contextualSpacing w:val="0"/>
        <w:textAlignment w:val="baseline"/>
        <w:rPr>
          <w:rFonts w:ascii="Tahoma" w:hAnsi="Tahoma" w:cs="Tahoma"/>
          <w:vanish/>
          <w:sz w:val="21"/>
          <w:szCs w:val="21"/>
        </w:rPr>
      </w:pPr>
    </w:p>
    <w:p w14:paraId="02CFEFFE" w14:textId="544E3BF1" w:rsidR="004F3438" w:rsidRPr="00796D46" w:rsidRDefault="004F3438" w:rsidP="0066775A">
      <w:pPr>
        <w:numPr>
          <w:ilvl w:val="1"/>
          <w:numId w:val="3"/>
        </w:numPr>
        <w:tabs>
          <w:tab w:val="clear" w:pos="0"/>
          <w:tab w:val="num" w:pos="-360"/>
        </w:tabs>
        <w:spacing w:after="120" w:line="276" w:lineRule="auto"/>
        <w:ind w:left="578" w:hanging="578"/>
        <w:rPr>
          <w:rFonts w:cs="Tahoma"/>
          <w:color w:val="auto"/>
          <w:szCs w:val="21"/>
        </w:rPr>
      </w:pPr>
      <w:r w:rsidRPr="00796D46">
        <w:rPr>
          <w:rFonts w:cs="Tahoma"/>
          <w:color w:val="auto"/>
          <w:szCs w:val="21"/>
        </w:rPr>
        <w:t>Az ajánlattétel ajánlati biztosíték nyújtásához</w:t>
      </w:r>
      <w:r w:rsidR="00A84F55" w:rsidRPr="00796D46">
        <w:rPr>
          <w:rFonts w:cs="Tahoma"/>
          <w:color w:val="auto"/>
          <w:szCs w:val="21"/>
        </w:rPr>
        <w:t xml:space="preserve"> </w:t>
      </w:r>
      <w:r w:rsidR="00C57FE9">
        <w:rPr>
          <w:rFonts w:cs="Tahoma"/>
          <w:color w:val="auto"/>
          <w:szCs w:val="21"/>
        </w:rPr>
        <w:t xml:space="preserve">nem </w:t>
      </w:r>
      <w:r w:rsidRPr="00796D46">
        <w:rPr>
          <w:rFonts w:cs="Tahoma"/>
          <w:color w:val="auto"/>
          <w:szCs w:val="21"/>
        </w:rPr>
        <w:t>kötött</w:t>
      </w:r>
      <w:r w:rsidR="00A84F55" w:rsidRPr="00796D46">
        <w:rPr>
          <w:rFonts w:cs="Tahoma"/>
          <w:color w:val="auto"/>
          <w:szCs w:val="21"/>
        </w:rPr>
        <w:t>.</w:t>
      </w:r>
      <w:r w:rsidR="00C57FE9">
        <w:rPr>
          <w:rFonts w:cs="Tahoma"/>
          <w:color w:val="auto"/>
          <w:szCs w:val="21"/>
        </w:rPr>
        <w:t xml:space="preserve"> </w:t>
      </w:r>
    </w:p>
    <w:p w14:paraId="463CA28D" w14:textId="77777777" w:rsidR="002058B4" w:rsidRPr="00796D46" w:rsidRDefault="002058B4" w:rsidP="0066775A">
      <w:pPr>
        <w:pStyle w:val="Cmsor2"/>
        <w:numPr>
          <w:ilvl w:val="1"/>
          <w:numId w:val="27"/>
        </w:numPr>
        <w:spacing w:after="120" w:line="276" w:lineRule="auto"/>
        <w:rPr>
          <w:rFonts w:eastAsia="Calibri" w:cs="Tahoma"/>
          <w:szCs w:val="21"/>
        </w:rPr>
      </w:pPr>
      <w:r w:rsidRPr="00796D46">
        <w:rPr>
          <w:rFonts w:eastAsia="Calibri" w:cs="Tahoma"/>
          <w:szCs w:val="21"/>
        </w:rPr>
        <w:t>AZ AJÁNLATOK FELBONTÁSA</w:t>
      </w:r>
    </w:p>
    <w:p w14:paraId="1A875E4D" w14:textId="77777777" w:rsidR="00004CF1" w:rsidRPr="00796D46" w:rsidRDefault="00004CF1" w:rsidP="0066775A">
      <w:pPr>
        <w:pStyle w:val="Listaszerbekezds"/>
        <w:numPr>
          <w:ilvl w:val="0"/>
          <w:numId w:val="3"/>
        </w:numPr>
        <w:suppressAutoHyphens/>
        <w:spacing w:before="0" w:line="276" w:lineRule="auto"/>
        <w:ind w:left="576" w:hanging="576"/>
        <w:contextualSpacing w:val="0"/>
        <w:textAlignment w:val="baseline"/>
        <w:rPr>
          <w:rFonts w:ascii="Tahoma" w:hAnsi="Tahoma" w:cs="Tahoma"/>
          <w:vanish/>
          <w:sz w:val="21"/>
          <w:szCs w:val="21"/>
        </w:rPr>
      </w:pPr>
    </w:p>
    <w:p w14:paraId="463CA28E" w14:textId="523A1D6A" w:rsidR="002058B4" w:rsidRPr="00796D46" w:rsidRDefault="002058B4" w:rsidP="0066775A">
      <w:pPr>
        <w:numPr>
          <w:ilvl w:val="1"/>
          <w:numId w:val="3"/>
        </w:numPr>
        <w:tabs>
          <w:tab w:val="clear" w:pos="0"/>
          <w:tab w:val="num" w:pos="-360"/>
        </w:tabs>
        <w:spacing w:after="120" w:line="276" w:lineRule="auto"/>
        <w:ind w:left="576" w:hanging="576"/>
        <w:rPr>
          <w:rFonts w:cs="Tahoma"/>
          <w:color w:val="auto"/>
          <w:szCs w:val="21"/>
        </w:rPr>
      </w:pPr>
      <w:r w:rsidRPr="00796D46">
        <w:rPr>
          <w:rFonts w:cs="Tahoma"/>
          <w:color w:val="auto"/>
          <w:szCs w:val="21"/>
        </w:rPr>
        <w:t>Az ajánlatokat tartalmazó iratok felbontásának helye és ideje:</w:t>
      </w:r>
    </w:p>
    <w:p w14:paraId="13D0EE01" w14:textId="77777777" w:rsidR="00C57FE9" w:rsidRPr="00796D46" w:rsidRDefault="00C57FE9" w:rsidP="0066775A">
      <w:pPr>
        <w:spacing w:after="120" w:line="276" w:lineRule="auto"/>
        <w:jc w:val="center"/>
        <w:rPr>
          <w:rFonts w:cs="Tahoma"/>
          <w:b/>
          <w:kern w:val="0"/>
          <w:szCs w:val="21"/>
          <w:lang w:eastAsia="hu-HU"/>
        </w:rPr>
      </w:pPr>
      <w:r>
        <w:rPr>
          <w:rFonts w:cs="Tahoma"/>
          <w:b/>
          <w:kern w:val="0"/>
          <w:szCs w:val="21"/>
          <w:lang w:eastAsia="hu-HU"/>
        </w:rPr>
        <w:t>Miniszterelnökség</w:t>
      </w:r>
    </w:p>
    <w:p w14:paraId="51475C80" w14:textId="77777777" w:rsidR="00C57FE9" w:rsidRPr="00796D46" w:rsidRDefault="00C57FE9" w:rsidP="0066775A">
      <w:pPr>
        <w:pStyle w:val="standard"/>
        <w:spacing w:before="0" w:after="120" w:line="276" w:lineRule="auto"/>
        <w:ind w:left="425" w:hanging="425"/>
        <w:jc w:val="center"/>
        <w:rPr>
          <w:rFonts w:ascii="Tahoma" w:hAnsi="Tahoma" w:cs="Tahoma"/>
          <w:b/>
          <w:szCs w:val="21"/>
          <w:highlight w:val="yellow"/>
        </w:rPr>
      </w:pPr>
      <w:r>
        <w:rPr>
          <w:rFonts w:ascii="Tahoma" w:hAnsi="Tahoma" w:cs="Tahoma"/>
          <w:b/>
          <w:color w:val="auto"/>
          <w:kern w:val="0"/>
          <w:szCs w:val="21"/>
          <w:lang w:eastAsia="hu-HU"/>
        </w:rPr>
        <w:t xml:space="preserve">1077 Budapest, Wesselényi u. 20-22. VII. emelet </w:t>
      </w:r>
    </w:p>
    <w:p w14:paraId="463CA292" w14:textId="3E6F3CF5" w:rsidR="00787429" w:rsidRPr="00796D46" w:rsidRDefault="00C57FE9" w:rsidP="0066775A">
      <w:pPr>
        <w:pStyle w:val="Listaszerbekezds"/>
        <w:spacing w:before="0" w:line="276" w:lineRule="auto"/>
        <w:ind w:left="578" w:hanging="578"/>
        <w:contextualSpacing w:val="0"/>
        <w:jc w:val="center"/>
        <w:rPr>
          <w:rFonts w:ascii="Tahoma" w:hAnsi="Tahoma" w:cs="Tahoma"/>
          <w:b/>
          <w:kern w:val="0"/>
          <w:sz w:val="21"/>
          <w:szCs w:val="21"/>
          <w:lang w:eastAsia="hu-HU"/>
        </w:rPr>
      </w:pPr>
      <w:r w:rsidRPr="00430805">
        <w:rPr>
          <w:rFonts w:ascii="Tahoma" w:hAnsi="Tahoma" w:cs="Tahoma"/>
          <w:b/>
          <w:szCs w:val="21"/>
          <w:shd w:val="clear" w:color="auto" w:fill="FFFFFF"/>
        </w:rPr>
        <w:t xml:space="preserve">határideje: 2016. </w:t>
      </w:r>
      <w:r w:rsidR="00663F12" w:rsidRPr="00430805">
        <w:rPr>
          <w:rFonts w:ascii="Tahoma" w:hAnsi="Tahoma" w:cs="Tahoma"/>
          <w:b/>
          <w:szCs w:val="21"/>
          <w:shd w:val="clear" w:color="auto" w:fill="FFFFFF"/>
        </w:rPr>
        <w:t>október</w:t>
      </w:r>
      <w:r w:rsidRPr="00430805">
        <w:rPr>
          <w:rFonts w:ascii="Tahoma" w:hAnsi="Tahoma" w:cs="Tahoma"/>
          <w:b/>
          <w:szCs w:val="21"/>
          <w:shd w:val="clear" w:color="auto" w:fill="FFFFFF"/>
        </w:rPr>
        <w:t xml:space="preserve"> </w:t>
      </w:r>
      <w:r w:rsidR="00663F12" w:rsidRPr="00430805">
        <w:rPr>
          <w:rFonts w:ascii="Tahoma" w:hAnsi="Tahoma" w:cs="Tahoma"/>
          <w:b/>
          <w:szCs w:val="21"/>
          <w:shd w:val="clear" w:color="auto" w:fill="FFFFFF"/>
        </w:rPr>
        <w:t>27.</w:t>
      </w:r>
      <w:r w:rsidRPr="00430805">
        <w:rPr>
          <w:rFonts w:ascii="Tahoma" w:hAnsi="Tahoma" w:cs="Tahoma"/>
          <w:b/>
          <w:szCs w:val="21"/>
          <w:shd w:val="clear" w:color="auto" w:fill="FFFFFF"/>
        </w:rPr>
        <w:t xml:space="preserve"> napján 10:00 óra</w:t>
      </w:r>
    </w:p>
    <w:p w14:paraId="463CA293" w14:textId="77777777" w:rsidR="00A15E26" w:rsidRPr="00796D46" w:rsidRDefault="00A15E26" w:rsidP="0066775A">
      <w:pPr>
        <w:numPr>
          <w:ilvl w:val="1"/>
          <w:numId w:val="3"/>
        </w:numPr>
        <w:spacing w:after="120" w:line="276" w:lineRule="auto"/>
        <w:ind w:left="576" w:hanging="576"/>
        <w:rPr>
          <w:rFonts w:cs="Tahoma"/>
          <w:color w:val="auto"/>
          <w:szCs w:val="21"/>
        </w:rPr>
      </w:pPr>
      <w:bookmarkStart w:id="16" w:name="pr467"/>
      <w:bookmarkStart w:id="17" w:name="pr468"/>
      <w:bookmarkEnd w:id="16"/>
      <w:bookmarkEnd w:id="17"/>
      <w:r w:rsidRPr="00796D46">
        <w:rPr>
          <w:rFonts w:cs="Tahoma"/>
          <w:color w:val="auto"/>
          <w:szCs w:val="21"/>
        </w:rPr>
        <w:t xml:space="preserve">Ajánlatkérő az ajánlatok bontása vonatkozásában a Kbt. 68. § szerint jár el. </w:t>
      </w:r>
    </w:p>
    <w:p w14:paraId="463CA294" w14:textId="77777777" w:rsidR="002058B4" w:rsidRPr="00796D46" w:rsidRDefault="00830F64" w:rsidP="0066775A">
      <w:pPr>
        <w:numPr>
          <w:ilvl w:val="1"/>
          <w:numId w:val="3"/>
        </w:numPr>
        <w:spacing w:after="120" w:line="276" w:lineRule="auto"/>
        <w:ind w:left="576" w:hanging="576"/>
        <w:rPr>
          <w:rFonts w:cs="Tahoma"/>
          <w:color w:val="auto"/>
          <w:szCs w:val="21"/>
        </w:rPr>
      </w:pPr>
      <w:r w:rsidRPr="00796D46">
        <w:rPr>
          <w:rFonts w:cs="Tahoma"/>
          <w:color w:val="auto"/>
          <w:szCs w:val="21"/>
        </w:rPr>
        <w:t>Az ajánlatok felbontásánál csak a Kbt</w:t>
      </w:r>
      <w:r w:rsidR="00306B6D" w:rsidRPr="00796D46">
        <w:rPr>
          <w:rFonts w:cs="Tahoma"/>
          <w:color w:val="auto"/>
          <w:szCs w:val="21"/>
        </w:rPr>
        <w:t>.</w:t>
      </w:r>
      <w:r w:rsidR="00A15E26" w:rsidRPr="00796D46">
        <w:rPr>
          <w:rFonts w:cs="Tahoma"/>
          <w:color w:val="auto"/>
          <w:szCs w:val="21"/>
        </w:rPr>
        <w:t xml:space="preserve"> 6</w:t>
      </w:r>
      <w:r w:rsidR="00AF23DB" w:rsidRPr="00796D46">
        <w:rPr>
          <w:rFonts w:cs="Tahoma"/>
          <w:color w:val="auto"/>
          <w:szCs w:val="21"/>
        </w:rPr>
        <w:t>8</w:t>
      </w:r>
      <w:r w:rsidR="00A15E26" w:rsidRPr="00796D46">
        <w:rPr>
          <w:rFonts w:cs="Tahoma"/>
          <w:color w:val="auto"/>
          <w:szCs w:val="21"/>
        </w:rPr>
        <w:t>. § (3</w:t>
      </w:r>
      <w:r w:rsidRPr="00796D46">
        <w:rPr>
          <w:rFonts w:cs="Tahoma"/>
          <w:color w:val="auto"/>
          <w:szCs w:val="21"/>
        </w:rPr>
        <w:t>)</w:t>
      </w:r>
      <w:r w:rsidR="00A15E26" w:rsidRPr="00796D46">
        <w:rPr>
          <w:rFonts w:cs="Tahoma"/>
          <w:color w:val="auto"/>
          <w:szCs w:val="21"/>
        </w:rPr>
        <w:t xml:space="preserve"> bekezdés</w:t>
      </w:r>
      <w:r w:rsidRPr="00796D46">
        <w:rPr>
          <w:rFonts w:cs="Tahoma"/>
          <w:color w:val="auto"/>
          <w:szCs w:val="21"/>
        </w:rPr>
        <w:t xml:space="preserve"> szerinti személyek lehetnek jelen</w:t>
      </w:r>
      <w:r w:rsidR="002058B4" w:rsidRPr="00796D46">
        <w:rPr>
          <w:rFonts w:cs="Tahoma"/>
          <w:color w:val="auto"/>
          <w:szCs w:val="21"/>
        </w:rPr>
        <w:t>.</w:t>
      </w:r>
    </w:p>
    <w:p w14:paraId="463CA295" w14:textId="77777777" w:rsidR="002058B4" w:rsidRPr="00796D46" w:rsidRDefault="002058B4" w:rsidP="0066775A">
      <w:pPr>
        <w:pStyle w:val="Cmsor2"/>
        <w:numPr>
          <w:ilvl w:val="1"/>
          <w:numId w:val="28"/>
        </w:numPr>
        <w:spacing w:after="120" w:line="276" w:lineRule="auto"/>
        <w:ind w:left="578" w:hanging="578"/>
        <w:rPr>
          <w:rFonts w:eastAsia="Calibri" w:cs="Tahoma"/>
          <w:szCs w:val="21"/>
        </w:rPr>
      </w:pPr>
      <w:bookmarkStart w:id="18" w:name="pr475"/>
      <w:bookmarkStart w:id="19" w:name="pr4771"/>
      <w:r w:rsidRPr="00796D46">
        <w:rPr>
          <w:rFonts w:eastAsia="Calibri" w:cs="Tahoma"/>
          <w:szCs w:val="21"/>
        </w:rPr>
        <w:t>ELŐZETES VITARENDEZÉS</w:t>
      </w:r>
    </w:p>
    <w:p w14:paraId="6D421488" w14:textId="77777777" w:rsidR="00004CF1" w:rsidRPr="00796D46" w:rsidRDefault="00004CF1" w:rsidP="0066775A">
      <w:pPr>
        <w:pStyle w:val="Listaszerbekezds"/>
        <w:numPr>
          <w:ilvl w:val="0"/>
          <w:numId w:val="3"/>
        </w:numPr>
        <w:suppressAutoHyphens/>
        <w:spacing w:before="0" w:line="276" w:lineRule="auto"/>
        <w:ind w:left="578" w:hanging="578"/>
        <w:contextualSpacing w:val="0"/>
        <w:textAlignment w:val="baseline"/>
        <w:rPr>
          <w:rFonts w:ascii="Tahoma" w:hAnsi="Tahoma" w:cs="Tahoma"/>
          <w:vanish/>
          <w:sz w:val="21"/>
          <w:szCs w:val="21"/>
        </w:rPr>
      </w:pPr>
    </w:p>
    <w:p w14:paraId="463CA296" w14:textId="5D825D4C" w:rsidR="002058B4" w:rsidRPr="00796D46" w:rsidRDefault="00A15E26" w:rsidP="0066775A">
      <w:pPr>
        <w:numPr>
          <w:ilvl w:val="1"/>
          <w:numId w:val="3"/>
        </w:numPr>
        <w:tabs>
          <w:tab w:val="clear" w:pos="0"/>
          <w:tab w:val="num" w:pos="-360"/>
        </w:tabs>
        <w:spacing w:after="120" w:line="276" w:lineRule="auto"/>
        <w:ind w:left="578" w:hanging="578"/>
        <w:rPr>
          <w:rFonts w:cs="Tahoma"/>
          <w:color w:val="auto"/>
          <w:szCs w:val="21"/>
        </w:rPr>
      </w:pPr>
      <w:r w:rsidRPr="00796D46">
        <w:rPr>
          <w:rFonts w:cs="Tahoma"/>
          <w:color w:val="auto"/>
          <w:szCs w:val="21"/>
        </w:rPr>
        <w:t xml:space="preserve">A Kbt. 80. § </w:t>
      </w:r>
      <w:r w:rsidR="002058B4" w:rsidRPr="00796D46">
        <w:rPr>
          <w:rFonts w:cs="Tahoma"/>
          <w:color w:val="auto"/>
          <w:szCs w:val="21"/>
        </w:rPr>
        <w:t>szerinti</w:t>
      </w:r>
      <w:r w:rsidRPr="00796D46">
        <w:rPr>
          <w:rFonts w:cs="Tahoma"/>
          <w:color w:val="auto"/>
          <w:szCs w:val="21"/>
        </w:rPr>
        <w:t xml:space="preserve"> előzetes vitarendezési kérelem</w:t>
      </w:r>
      <w:r w:rsidR="002058B4" w:rsidRPr="00796D46">
        <w:rPr>
          <w:rFonts w:cs="Tahoma"/>
          <w:color w:val="auto"/>
          <w:szCs w:val="21"/>
        </w:rPr>
        <w:t xml:space="preserve"> az alábbi címre </w:t>
      </w:r>
      <w:r w:rsidRPr="00796D46">
        <w:rPr>
          <w:rFonts w:cs="Tahoma"/>
          <w:color w:val="auto"/>
          <w:szCs w:val="21"/>
        </w:rPr>
        <w:t>nyújtható be:</w:t>
      </w:r>
    </w:p>
    <w:p w14:paraId="463CA29B" w14:textId="4D5435E3" w:rsidR="00EA6607" w:rsidRPr="00796D46" w:rsidRDefault="00934AC1" w:rsidP="0066775A">
      <w:pPr>
        <w:pStyle w:val="standard"/>
        <w:spacing w:before="0" w:after="120" w:line="276" w:lineRule="auto"/>
        <w:jc w:val="center"/>
        <w:rPr>
          <w:rFonts w:ascii="Tahoma" w:hAnsi="Tahoma" w:cs="Tahoma"/>
          <w:b/>
          <w:color w:val="auto"/>
          <w:szCs w:val="21"/>
        </w:rPr>
      </w:pPr>
      <w:r w:rsidRPr="00796D46">
        <w:rPr>
          <w:rFonts w:ascii="Tahoma" w:hAnsi="Tahoma" w:cs="Tahoma"/>
          <w:b/>
          <w:color w:val="auto"/>
          <w:szCs w:val="21"/>
        </w:rPr>
        <w:t>ÉSZ</w:t>
      </w:r>
      <w:r w:rsidR="00796D46">
        <w:rPr>
          <w:rFonts w:ascii="Tahoma" w:hAnsi="Tahoma" w:cs="Tahoma"/>
          <w:b/>
          <w:color w:val="auto"/>
          <w:szCs w:val="21"/>
        </w:rPr>
        <w:t>-KER Kft.</w:t>
      </w:r>
      <w:r w:rsidR="00796D46">
        <w:rPr>
          <w:rFonts w:ascii="Tahoma" w:hAnsi="Tahoma" w:cs="Tahoma"/>
          <w:b/>
          <w:color w:val="auto"/>
          <w:szCs w:val="21"/>
        </w:rPr>
        <w:br/>
      </w:r>
      <w:r w:rsidRPr="00796D46">
        <w:rPr>
          <w:rFonts w:ascii="Tahoma" w:hAnsi="Tahoma" w:cs="Tahoma"/>
          <w:b/>
          <w:color w:val="auto"/>
          <w:szCs w:val="21"/>
        </w:rPr>
        <w:t xml:space="preserve">1026 Budapest, Pasaréti út 83. </w:t>
      </w:r>
      <w:r w:rsidR="00796D46">
        <w:rPr>
          <w:rFonts w:ascii="Tahoma" w:hAnsi="Tahoma" w:cs="Tahoma"/>
          <w:b/>
          <w:color w:val="auto"/>
          <w:szCs w:val="21"/>
        </w:rPr>
        <w:br/>
      </w:r>
      <w:r w:rsidRPr="00796D46">
        <w:rPr>
          <w:rFonts w:ascii="Tahoma" w:hAnsi="Tahoma" w:cs="Tahoma"/>
          <w:b/>
          <w:color w:val="auto"/>
          <w:szCs w:val="21"/>
        </w:rPr>
        <w:t>Telefon: +361/788-8931</w:t>
      </w:r>
      <w:r w:rsidR="00796D46">
        <w:rPr>
          <w:rFonts w:ascii="Tahoma" w:hAnsi="Tahoma" w:cs="Tahoma"/>
          <w:b/>
          <w:color w:val="auto"/>
          <w:szCs w:val="21"/>
        </w:rPr>
        <w:br/>
      </w:r>
      <w:r w:rsidRPr="00796D46">
        <w:rPr>
          <w:rFonts w:ascii="Tahoma" w:hAnsi="Tahoma" w:cs="Tahoma"/>
          <w:b/>
          <w:color w:val="auto"/>
          <w:szCs w:val="21"/>
        </w:rPr>
        <w:t>Fax: +361/789-6943</w:t>
      </w:r>
      <w:r w:rsidR="00796D46">
        <w:rPr>
          <w:rFonts w:ascii="Tahoma" w:hAnsi="Tahoma" w:cs="Tahoma"/>
          <w:b/>
          <w:color w:val="auto"/>
          <w:szCs w:val="21"/>
        </w:rPr>
        <w:br/>
      </w:r>
      <w:r w:rsidRPr="00796D46">
        <w:rPr>
          <w:rFonts w:ascii="Tahoma" w:hAnsi="Tahoma" w:cs="Tahoma"/>
          <w:b/>
          <w:color w:val="auto"/>
          <w:szCs w:val="21"/>
        </w:rPr>
        <w:t>E-mail: titkarsag@eszker.eu</w:t>
      </w:r>
      <w:bookmarkStart w:id="20" w:name="_Toc351881438"/>
      <w:bookmarkStart w:id="21" w:name="_Toc382898986"/>
      <w:r w:rsidR="00EA6607" w:rsidRPr="00796D46">
        <w:rPr>
          <w:rFonts w:ascii="Tahoma" w:hAnsi="Tahoma" w:cs="Tahoma"/>
          <w:color w:val="auto"/>
          <w:szCs w:val="21"/>
        </w:rPr>
        <w:t xml:space="preserve"> </w:t>
      </w:r>
    </w:p>
    <w:p w14:paraId="463CA29C" w14:textId="77777777" w:rsidR="00983CFF" w:rsidRPr="009B6E4D" w:rsidRDefault="00983CFF" w:rsidP="0066775A">
      <w:pPr>
        <w:pStyle w:val="Cmsor2"/>
        <w:numPr>
          <w:ilvl w:val="1"/>
          <w:numId w:val="29"/>
        </w:numPr>
        <w:spacing w:after="120" w:line="276" w:lineRule="auto"/>
        <w:ind w:left="578"/>
        <w:rPr>
          <w:rFonts w:eastAsia="Calibri" w:cs="Tahoma"/>
          <w:szCs w:val="21"/>
        </w:rPr>
      </w:pPr>
      <w:r w:rsidRPr="009B6E4D">
        <w:rPr>
          <w:rFonts w:eastAsia="Calibri" w:cs="Tahoma"/>
          <w:szCs w:val="21"/>
        </w:rPr>
        <w:t>AZ AJÁNLATOK ÉRTÉKELÉSE</w:t>
      </w:r>
      <w:bookmarkEnd w:id="20"/>
      <w:bookmarkEnd w:id="21"/>
      <w:r w:rsidR="00BA1644" w:rsidRPr="009B6E4D">
        <w:rPr>
          <w:rFonts w:eastAsia="Calibri" w:cs="Tahoma"/>
          <w:szCs w:val="21"/>
        </w:rPr>
        <w:t>, AZ AJ</w:t>
      </w:r>
      <w:r w:rsidR="007E7816" w:rsidRPr="009B6E4D">
        <w:rPr>
          <w:rFonts w:eastAsia="Calibri" w:cs="Tahoma"/>
          <w:szCs w:val="21"/>
        </w:rPr>
        <w:t>Á</w:t>
      </w:r>
      <w:r w:rsidR="00BA1644" w:rsidRPr="009B6E4D">
        <w:rPr>
          <w:rFonts w:eastAsia="Calibri" w:cs="Tahoma"/>
          <w:szCs w:val="21"/>
        </w:rPr>
        <w:t>N</w:t>
      </w:r>
      <w:r w:rsidR="007E7816" w:rsidRPr="009B6E4D">
        <w:rPr>
          <w:rFonts w:eastAsia="Calibri" w:cs="Tahoma"/>
          <w:szCs w:val="21"/>
        </w:rPr>
        <w:t>LATI ÁR MEGADÁSA</w:t>
      </w:r>
    </w:p>
    <w:p w14:paraId="064C192E" w14:textId="77777777" w:rsidR="00004CF1" w:rsidRPr="00796D46" w:rsidRDefault="00004CF1" w:rsidP="0066775A">
      <w:pPr>
        <w:pStyle w:val="Listaszerbekezds"/>
        <w:numPr>
          <w:ilvl w:val="0"/>
          <w:numId w:val="3"/>
        </w:numPr>
        <w:suppressAutoHyphens/>
        <w:spacing w:before="0" w:line="276" w:lineRule="auto"/>
        <w:ind w:left="578" w:hanging="576"/>
        <w:contextualSpacing w:val="0"/>
        <w:textAlignment w:val="baseline"/>
        <w:rPr>
          <w:rFonts w:ascii="Tahoma" w:hAnsi="Tahoma" w:cs="Tahoma"/>
          <w:vanish/>
          <w:sz w:val="21"/>
          <w:szCs w:val="21"/>
        </w:rPr>
      </w:pPr>
    </w:p>
    <w:p w14:paraId="463CA29D" w14:textId="728F80C6" w:rsidR="00762079" w:rsidRPr="00796D46" w:rsidRDefault="00983CFF" w:rsidP="0066775A">
      <w:pPr>
        <w:numPr>
          <w:ilvl w:val="1"/>
          <w:numId w:val="3"/>
        </w:numPr>
        <w:tabs>
          <w:tab w:val="clear" w:pos="0"/>
          <w:tab w:val="num" w:pos="-360"/>
        </w:tabs>
        <w:spacing w:after="120" w:line="276" w:lineRule="auto"/>
        <w:ind w:left="578" w:hanging="576"/>
        <w:rPr>
          <w:rFonts w:cs="Tahoma"/>
          <w:color w:val="auto"/>
          <w:szCs w:val="21"/>
        </w:rPr>
      </w:pPr>
      <w:r w:rsidRPr="00796D46">
        <w:rPr>
          <w:rFonts w:cs="Tahoma"/>
          <w:color w:val="auto"/>
          <w:szCs w:val="21"/>
        </w:rPr>
        <w:t xml:space="preserve">Az ajánlatkérő a beérkező ajánlatokat a Kbt. </w:t>
      </w:r>
      <w:r w:rsidR="00F27F63" w:rsidRPr="00796D46">
        <w:rPr>
          <w:rFonts w:cs="Tahoma"/>
          <w:color w:val="auto"/>
          <w:szCs w:val="21"/>
        </w:rPr>
        <w:t>76. § (1) bekezdés c) pont</w:t>
      </w:r>
      <w:r w:rsidR="007E7816" w:rsidRPr="00796D46">
        <w:rPr>
          <w:rFonts w:cs="Tahoma"/>
          <w:color w:val="auto"/>
          <w:szCs w:val="21"/>
        </w:rPr>
        <w:t xml:space="preserve"> </w:t>
      </w:r>
      <w:r w:rsidRPr="00796D46">
        <w:rPr>
          <w:rFonts w:cs="Tahoma"/>
          <w:color w:val="auto"/>
          <w:szCs w:val="21"/>
        </w:rPr>
        <w:t>alapján</w:t>
      </w:r>
      <w:r w:rsidR="00F27F63" w:rsidRPr="00796D46">
        <w:rPr>
          <w:rFonts w:cs="Tahoma"/>
          <w:color w:val="auto"/>
          <w:szCs w:val="21"/>
        </w:rPr>
        <w:t xml:space="preserve"> a legjobb ár-érték arány alapján értékeli az alábbi szempontok és a hozzájuk rendelt súlyszám alapján: </w:t>
      </w:r>
    </w:p>
    <w:tbl>
      <w:tblPr>
        <w:tblW w:w="4616" w:type="pct"/>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17"/>
        <w:gridCol w:w="6599"/>
        <w:gridCol w:w="1089"/>
      </w:tblGrid>
      <w:tr w:rsidR="00CE373E" w:rsidRPr="00391A55" w14:paraId="17EBC11D" w14:textId="77777777" w:rsidTr="00364341">
        <w:trPr>
          <w:trHeight w:val="214"/>
        </w:trPr>
        <w:tc>
          <w:tcPr>
            <w:tcW w:w="501" w:type="pct"/>
            <w:shd w:val="clear" w:color="auto" w:fill="8496B0" w:themeFill="text2" w:themeFillTint="99"/>
            <w:vAlign w:val="center"/>
          </w:tcPr>
          <w:p w14:paraId="2190100A" w14:textId="77777777" w:rsidR="00CE373E" w:rsidRPr="00391A55" w:rsidRDefault="00CE373E" w:rsidP="0066775A">
            <w:pPr>
              <w:spacing w:after="120" w:line="276" w:lineRule="auto"/>
              <w:jc w:val="center"/>
              <w:rPr>
                <w:rFonts w:eastAsia="Times New Roman" w:cs="Tahoma"/>
                <w:b/>
                <w:sz w:val="20"/>
                <w:szCs w:val="20"/>
                <w:lang w:eastAsia="hu-HU"/>
              </w:rPr>
            </w:pPr>
          </w:p>
        </w:tc>
        <w:tc>
          <w:tcPr>
            <w:tcW w:w="3900" w:type="pct"/>
            <w:shd w:val="clear" w:color="auto" w:fill="8496B0" w:themeFill="text2" w:themeFillTint="99"/>
            <w:vAlign w:val="center"/>
          </w:tcPr>
          <w:p w14:paraId="2EC4091B" w14:textId="1E77777F" w:rsidR="00CE373E" w:rsidRPr="00391A55" w:rsidRDefault="00CE373E" w:rsidP="0066775A">
            <w:pPr>
              <w:spacing w:after="120" w:line="276" w:lineRule="auto"/>
              <w:rPr>
                <w:rFonts w:eastAsia="Times New Roman" w:cs="Tahoma"/>
                <w:b/>
                <w:sz w:val="20"/>
                <w:szCs w:val="20"/>
                <w:lang w:eastAsia="hu-HU"/>
              </w:rPr>
            </w:pPr>
            <w:r w:rsidRPr="00391A55">
              <w:rPr>
                <w:rFonts w:eastAsia="Times New Roman" w:cs="Tahoma"/>
                <w:b/>
                <w:sz w:val="20"/>
                <w:szCs w:val="20"/>
                <w:lang w:eastAsia="hu-HU"/>
              </w:rPr>
              <w:t xml:space="preserve">Értékelési </w:t>
            </w:r>
            <w:r w:rsidR="00C307A5">
              <w:rPr>
                <w:rFonts w:eastAsia="Times New Roman" w:cs="Tahoma"/>
                <w:b/>
                <w:sz w:val="20"/>
                <w:szCs w:val="20"/>
                <w:lang w:eastAsia="hu-HU"/>
              </w:rPr>
              <w:t>szempont</w:t>
            </w:r>
          </w:p>
        </w:tc>
        <w:tc>
          <w:tcPr>
            <w:tcW w:w="599" w:type="pct"/>
            <w:shd w:val="clear" w:color="auto" w:fill="8496B0" w:themeFill="text2" w:themeFillTint="99"/>
            <w:noWrap/>
            <w:vAlign w:val="center"/>
          </w:tcPr>
          <w:p w14:paraId="319E1080" w14:textId="77777777" w:rsidR="00CE373E" w:rsidRPr="00391A55" w:rsidRDefault="00CE373E" w:rsidP="0066775A">
            <w:pPr>
              <w:spacing w:after="120" w:line="276" w:lineRule="auto"/>
              <w:jc w:val="center"/>
              <w:rPr>
                <w:rFonts w:eastAsia="Times New Roman" w:cs="Tahoma"/>
                <w:b/>
                <w:sz w:val="20"/>
                <w:szCs w:val="20"/>
                <w:lang w:eastAsia="hu-HU"/>
              </w:rPr>
            </w:pPr>
            <w:r w:rsidRPr="00391A55">
              <w:rPr>
                <w:rFonts w:eastAsia="Times New Roman" w:cs="Tahoma"/>
                <w:b/>
                <w:sz w:val="20"/>
                <w:szCs w:val="20"/>
                <w:lang w:eastAsia="hu-HU"/>
              </w:rPr>
              <w:t>Súlyszám</w:t>
            </w:r>
          </w:p>
        </w:tc>
      </w:tr>
      <w:tr w:rsidR="00CE373E" w:rsidRPr="00391A55" w14:paraId="63862256" w14:textId="77777777" w:rsidTr="00B766D9">
        <w:trPr>
          <w:trHeight w:val="214"/>
        </w:trPr>
        <w:tc>
          <w:tcPr>
            <w:tcW w:w="501" w:type="pct"/>
            <w:vAlign w:val="center"/>
          </w:tcPr>
          <w:p w14:paraId="4A5C3B5E" w14:textId="77777777" w:rsidR="00CE373E" w:rsidRPr="00391A55" w:rsidRDefault="00CE373E" w:rsidP="0066775A">
            <w:pPr>
              <w:spacing w:after="120" w:line="276" w:lineRule="auto"/>
              <w:jc w:val="center"/>
              <w:rPr>
                <w:rFonts w:eastAsia="Times New Roman" w:cs="Tahoma"/>
                <w:sz w:val="20"/>
                <w:szCs w:val="20"/>
                <w:lang w:eastAsia="hu-HU"/>
              </w:rPr>
            </w:pPr>
            <w:r w:rsidRPr="00391A55">
              <w:rPr>
                <w:rFonts w:eastAsia="Times New Roman" w:cs="Tahoma"/>
                <w:sz w:val="20"/>
                <w:szCs w:val="20"/>
                <w:lang w:eastAsia="hu-HU"/>
              </w:rPr>
              <w:t>1.</w:t>
            </w:r>
          </w:p>
        </w:tc>
        <w:tc>
          <w:tcPr>
            <w:tcW w:w="3900" w:type="pct"/>
            <w:shd w:val="clear" w:color="auto" w:fill="auto"/>
            <w:vAlign w:val="center"/>
          </w:tcPr>
          <w:p w14:paraId="4F5E6A14" w14:textId="400ABCEA" w:rsidR="00CE373E" w:rsidRPr="00391A55" w:rsidRDefault="00575E42" w:rsidP="0066775A">
            <w:pPr>
              <w:spacing w:after="120" w:line="276" w:lineRule="auto"/>
              <w:rPr>
                <w:rFonts w:eastAsia="Times New Roman" w:cs="Tahoma"/>
                <w:sz w:val="20"/>
                <w:szCs w:val="20"/>
                <w:lang w:eastAsia="hu-HU"/>
              </w:rPr>
            </w:pPr>
            <w:r>
              <w:rPr>
                <w:rFonts w:eastAsia="Times New Roman" w:cs="Tahoma"/>
                <w:sz w:val="20"/>
                <w:szCs w:val="20"/>
                <w:lang w:eastAsia="hu-HU"/>
              </w:rPr>
              <w:t>Egyösszegű nettó ajánlati ár</w:t>
            </w:r>
            <w:r w:rsidR="005A1796">
              <w:rPr>
                <w:rFonts w:eastAsia="Times New Roman" w:cs="Tahoma"/>
                <w:sz w:val="20"/>
                <w:szCs w:val="20"/>
                <w:lang w:eastAsia="hu-HU"/>
              </w:rPr>
              <w:t xml:space="preserve"> (HUF)</w:t>
            </w:r>
          </w:p>
        </w:tc>
        <w:tc>
          <w:tcPr>
            <w:tcW w:w="599" w:type="pct"/>
            <w:shd w:val="clear" w:color="auto" w:fill="auto"/>
            <w:noWrap/>
            <w:vAlign w:val="center"/>
          </w:tcPr>
          <w:p w14:paraId="74184E70" w14:textId="7FB7E596" w:rsidR="00CE373E" w:rsidRPr="00391A55" w:rsidRDefault="00575E42" w:rsidP="0066775A">
            <w:pPr>
              <w:spacing w:after="120" w:line="276" w:lineRule="auto"/>
              <w:jc w:val="center"/>
              <w:rPr>
                <w:rFonts w:eastAsia="Times New Roman" w:cs="Tahoma"/>
                <w:sz w:val="20"/>
                <w:szCs w:val="20"/>
                <w:lang w:eastAsia="hu-HU"/>
              </w:rPr>
            </w:pPr>
            <w:r>
              <w:rPr>
                <w:rFonts w:eastAsia="Times New Roman" w:cs="Tahoma"/>
                <w:sz w:val="20"/>
                <w:szCs w:val="20"/>
                <w:lang w:eastAsia="hu-HU"/>
              </w:rPr>
              <w:t>8</w:t>
            </w:r>
            <w:r w:rsidR="00CE373E" w:rsidRPr="00391A55">
              <w:rPr>
                <w:rFonts w:eastAsia="Times New Roman" w:cs="Tahoma"/>
                <w:sz w:val="20"/>
                <w:szCs w:val="20"/>
                <w:lang w:eastAsia="hu-HU"/>
              </w:rPr>
              <w:t>0</w:t>
            </w:r>
          </w:p>
        </w:tc>
      </w:tr>
      <w:tr w:rsidR="005E0408" w:rsidRPr="00391A55" w14:paraId="0951457E" w14:textId="77777777" w:rsidTr="00B766D9">
        <w:trPr>
          <w:trHeight w:val="214"/>
        </w:trPr>
        <w:tc>
          <w:tcPr>
            <w:tcW w:w="501" w:type="pct"/>
            <w:vAlign w:val="center"/>
          </w:tcPr>
          <w:p w14:paraId="46FE5DB0" w14:textId="7E3F7EB3" w:rsidR="005E0408" w:rsidRPr="00391A55" w:rsidRDefault="005E0408" w:rsidP="0066775A">
            <w:pPr>
              <w:spacing w:after="120" w:line="276" w:lineRule="auto"/>
              <w:jc w:val="center"/>
              <w:rPr>
                <w:rFonts w:eastAsia="Times New Roman" w:cs="Tahoma"/>
                <w:sz w:val="20"/>
                <w:szCs w:val="20"/>
                <w:lang w:eastAsia="hu-HU"/>
              </w:rPr>
            </w:pPr>
            <w:r>
              <w:rPr>
                <w:rFonts w:eastAsia="Times New Roman" w:cs="Tahoma"/>
                <w:sz w:val="20"/>
                <w:szCs w:val="20"/>
                <w:lang w:eastAsia="hu-HU"/>
              </w:rPr>
              <w:t>2.</w:t>
            </w:r>
          </w:p>
        </w:tc>
        <w:tc>
          <w:tcPr>
            <w:tcW w:w="3900" w:type="pct"/>
            <w:shd w:val="clear" w:color="auto" w:fill="auto"/>
            <w:vAlign w:val="center"/>
          </w:tcPr>
          <w:p w14:paraId="275D124A" w14:textId="56B8B34E" w:rsidR="005E0408" w:rsidRDefault="005E0408" w:rsidP="0066775A">
            <w:pPr>
              <w:spacing w:after="120" w:line="276" w:lineRule="auto"/>
              <w:rPr>
                <w:rFonts w:eastAsia="Times New Roman" w:cs="Tahoma"/>
                <w:sz w:val="20"/>
                <w:szCs w:val="20"/>
                <w:lang w:eastAsia="hu-HU"/>
              </w:rPr>
            </w:pPr>
            <w:r>
              <w:rPr>
                <w:rFonts w:eastAsia="Times New Roman" w:cs="Tahoma"/>
                <w:sz w:val="20"/>
                <w:szCs w:val="20"/>
                <w:lang w:eastAsia="hu-HU"/>
              </w:rPr>
              <w:t>Az adat</w:t>
            </w:r>
            <w:r w:rsidR="000E0375">
              <w:rPr>
                <w:rFonts w:eastAsia="Times New Roman" w:cs="Tahoma"/>
                <w:sz w:val="20"/>
                <w:szCs w:val="20"/>
                <w:lang w:eastAsia="hu-HU"/>
              </w:rPr>
              <w:t>kérés válaszideje</w:t>
            </w:r>
          </w:p>
        </w:tc>
        <w:tc>
          <w:tcPr>
            <w:tcW w:w="599" w:type="pct"/>
            <w:shd w:val="clear" w:color="auto" w:fill="auto"/>
            <w:noWrap/>
            <w:vAlign w:val="center"/>
          </w:tcPr>
          <w:p w14:paraId="38936332" w14:textId="77777777" w:rsidR="005E0408" w:rsidRDefault="005E0408" w:rsidP="0066775A">
            <w:pPr>
              <w:spacing w:after="120" w:line="276" w:lineRule="auto"/>
              <w:jc w:val="center"/>
              <w:rPr>
                <w:rFonts w:eastAsia="Times New Roman" w:cs="Tahoma"/>
                <w:sz w:val="20"/>
                <w:szCs w:val="20"/>
                <w:lang w:eastAsia="hu-HU"/>
              </w:rPr>
            </w:pPr>
          </w:p>
        </w:tc>
      </w:tr>
      <w:tr w:rsidR="00CE373E" w:rsidRPr="00391A55" w14:paraId="39F44604" w14:textId="77777777" w:rsidTr="00B766D9">
        <w:trPr>
          <w:trHeight w:val="214"/>
        </w:trPr>
        <w:tc>
          <w:tcPr>
            <w:tcW w:w="501" w:type="pct"/>
            <w:vAlign w:val="center"/>
          </w:tcPr>
          <w:p w14:paraId="2BE01CA1" w14:textId="79F90ADE" w:rsidR="00CE373E" w:rsidRPr="00391A55" w:rsidRDefault="00CE373E" w:rsidP="0066775A">
            <w:pPr>
              <w:spacing w:after="120" w:line="276" w:lineRule="auto"/>
              <w:jc w:val="center"/>
              <w:rPr>
                <w:rFonts w:eastAsia="Times New Roman" w:cs="Tahoma"/>
                <w:sz w:val="20"/>
                <w:szCs w:val="20"/>
                <w:lang w:eastAsia="hu-HU"/>
              </w:rPr>
            </w:pPr>
            <w:r w:rsidRPr="00391A55">
              <w:rPr>
                <w:rFonts w:eastAsia="Times New Roman" w:cs="Tahoma"/>
                <w:sz w:val="20"/>
                <w:szCs w:val="20"/>
                <w:lang w:eastAsia="hu-HU"/>
              </w:rPr>
              <w:t>2.</w:t>
            </w:r>
            <w:r w:rsidR="00AD56ED">
              <w:rPr>
                <w:rFonts w:eastAsia="Times New Roman" w:cs="Tahoma"/>
                <w:sz w:val="20"/>
                <w:szCs w:val="20"/>
                <w:lang w:eastAsia="hu-HU"/>
              </w:rPr>
              <w:t>1.</w:t>
            </w:r>
          </w:p>
        </w:tc>
        <w:tc>
          <w:tcPr>
            <w:tcW w:w="3900" w:type="pct"/>
            <w:shd w:val="clear" w:color="auto" w:fill="auto"/>
            <w:vAlign w:val="center"/>
          </w:tcPr>
          <w:p w14:paraId="4FB708BB" w14:textId="0B2E4E2A" w:rsidR="00CE373E" w:rsidRPr="00391A55" w:rsidRDefault="000E0375" w:rsidP="0066775A">
            <w:pPr>
              <w:spacing w:after="120" w:line="276" w:lineRule="auto"/>
              <w:rPr>
                <w:rFonts w:eastAsia="Times New Roman" w:cs="Tahoma"/>
                <w:sz w:val="20"/>
                <w:szCs w:val="20"/>
                <w:lang w:eastAsia="hu-HU"/>
              </w:rPr>
            </w:pPr>
            <w:r>
              <w:rPr>
                <w:rFonts w:eastAsia="Times New Roman" w:cs="Tahoma"/>
                <w:sz w:val="20"/>
                <w:szCs w:val="20"/>
                <w:lang w:eastAsia="hu-HU"/>
              </w:rPr>
              <w:t xml:space="preserve">Válaszidő (msec) Ajánlatkérő a legalacsonyabb válaszidőt értékeli a legkedvezőbben </w:t>
            </w:r>
          </w:p>
        </w:tc>
        <w:tc>
          <w:tcPr>
            <w:tcW w:w="599" w:type="pct"/>
            <w:shd w:val="clear" w:color="auto" w:fill="auto"/>
            <w:noWrap/>
            <w:vAlign w:val="center"/>
          </w:tcPr>
          <w:p w14:paraId="3BD6C946" w14:textId="35EDD22E" w:rsidR="00CE373E" w:rsidRPr="00391A55" w:rsidRDefault="00AD56ED" w:rsidP="0066775A">
            <w:pPr>
              <w:spacing w:after="120" w:line="276" w:lineRule="auto"/>
              <w:jc w:val="center"/>
              <w:rPr>
                <w:rFonts w:eastAsia="Times New Roman" w:cs="Tahoma"/>
                <w:sz w:val="20"/>
                <w:szCs w:val="20"/>
                <w:lang w:eastAsia="hu-HU"/>
              </w:rPr>
            </w:pPr>
            <w:r>
              <w:rPr>
                <w:rFonts w:eastAsia="Times New Roman" w:cs="Tahoma"/>
                <w:sz w:val="20"/>
                <w:szCs w:val="20"/>
                <w:lang w:eastAsia="hu-HU"/>
              </w:rPr>
              <w:t>1</w:t>
            </w:r>
            <w:r w:rsidR="008969B8" w:rsidRPr="008969B8">
              <w:rPr>
                <w:rFonts w:eastAsia="Times New Roman" w:cs="Tahoma"/>
                <w:sz w:val="20"/>
                <w:szCs w:val="20"/>
                <w:lang w:eastAsia="hu-HU"/>
              </w:rPr>
              <w:t>0</w:t>
            </w:r>
          </w:p>
        </w:tc>
      </w:tr>
      <w:tr w:rsidR="00AD56ED" w:rsidRPr="00391A55" w14:paraId="572C10CE" w14:textId="77777777" w:rsidTr="00B766D9">
        <w:trPr>
          <w:trHeight w:val="214"/>
        </w:trPr>
        <w:tc>
          <w:tcPr>
            <w:tcW w:w="501" w:type="pct"/>
            <w:vAlign w:val="center"/>
          </w:tcPr>
          <w:p w14:paraId="5C7B3131" w14:textId="30DB12E1" w:rsidR="00AD56ED" w:rsidRPr="00391A55" w:rsidRDefault="00AD56ED" w:rsidP="0066775A">
            <w:pPr>
              <w:spacing w:after="120" w:line="276" w:lineRule="auto"/>
              <w:jc w:val="center"/>
              <w:rPr>
                <w:rFonts w:eastAsia="Times New Roman" w:cs="Tahoma"/>
                <w:sz w:val="20"/>
                <w:szCs w:val="20"/>
                <w:lang w:eastAsia="hu-HU"/>
              </w:rPr>
            </w:pPr>
            <w:r>
              <w:rPr>
                <w:rFonts w:eastAsia="Times New Roman" w:cs="Tahoma"/>
                <w:sz w:val="20"/>
                <w:szCs w:val="20"/>
                <w:lang w:eastAsia="hu-HU"/>
              </w:rPr>
              <w:t>2.2.</w:t>
            </w:r>
          </w:p>
        </w:tc>
        <w:tc>
          <w:tcPr>
            <w:tcW w:w="3900" w:type="pct"/>
            <w:shd w:val="clear" w:color="auto" w:fill="auto"/>
            <w:vAlign w:val="center"/>
          </w:tcPr>
          <w:p w14:paraId="7D1B1531" w14:textId="7BA1DD58" w:rsidR="00AD56ED" w:rsidRDefault="005E0408" w:rsidP="0066775A">
            <w:pPr>
              <w:spacing w:after="120" w:line="276" w:lineRule="auto"/>
              <w:rPr>
                <w:rFonts w:eastAsia="Times New Roman" w:cs="Tahoma"/>
                <w:sz w:val="20"/>
                <w:szCs w:val="20"/>
                <w:lang w:eastAsia="hu-HU"/>
              </w:rPr>
            </w:pPr>
            <w:r>
              <w:rPr>
                <w:rFonts w:eastAsia="Times New Roman" w:cs="Tahoma"/>
                <w:sz w:val="20"/>
                <w:szCs w:val="20"/>
                <w:lang w:eastAsia="hu-HU"/>
              </w:rPr>
              <w:t>A</w:t>
            </w:r>
            <w:r w:rsidR="000E0375">
              <w:rPr>
                <w:rFonts w:eastAsia="Times New Roman" w:cs="Tahoma"/>
                <w:sz w:val="20"/>
                <w:szCs w:val="20"/>
                <w:lang w:eastAsia="hu-HU"/>
              </w:rPr>
              <w:t xml:space="preserve"> válaszidőre</w:t>
            </w:r>
            <w:r>
              <w:rPr>
                <w:rFonts w:eastAsia="Times New Roman" w:cs="Tahoma"/>
                <w:sz w:val="20"/>
                <w:szCs w:val="20"/>
                <w:lang w:eastAsia="hu-HU"/>
              </w:rPr>
              <w:t xml:space="preserve"> tett megajánlást hány %-os biztonsággal nyújtja (</w:t>
            </w:r>
            <w:r w:rsidRPr="009F337D">
              <w:rPr>
                <w:rFonts w:eastAsia="Times New Roman" w:cs="Tahoma"/>
                <w:sz w:val="20"/>
                <w:szCs w:val="20"/>
                <w:lang w:eastAsia="hu-HU"/>
              </w:rPr>
              <w:t xml:space="preserve">ajánlati elem minimum értéke: </w:t>
            </w:r>
            <w:r w:rsidR="00F765F6">
              <w:rPr>
                <w:rFonts w:eastAsia="Times New Roman" w:cs="Tahoma"/>
                <w:sz w:val="20"/>
                <w:szCs w:val="20"/>
                <w:lang w:eastAsia="hu-HU"/>
              </w:rPr>
              <w:t>1</w:t>
            </w:r>
            <w:r>
              <w:rPr>
                <w:rFonts w:eastAsia="Times New Roman" w:cs="Tahoma"/>
                <w:sz w:val="20"/>
                <w:szCs w:val="20"/>
                <w:lang w:eastAsia="hu-HU"/>
              </w:rPr>
              <w:t>%</w:t>
            </w:r>
            <w:r w:rsidRPr="009F337D">
              <w:rPr>
                <w:rFonts w:eastAsia="Times New Roman" w:cs="Tahoma"/>
                <w:sz w:val="20"/>
                <w:szCs w:val="20"/>
                <w:lang w:eastAsia="hu-HU"/>
              </w:rPr>
              <w:t xml:space="preserve">, legkedvezőbb szintje: </w:t>
            </w:r>
            <w:r>
              <w:rPr>
                <w:rFonts w:eastAsia="Times New Roman" w:cs="Tahoma"/>
                <w:sz w:val="20"/>
                <w:szCs w:val="20"/>
                <w:lang w:eastAsia="hu-HU"/>
              </w:rPr>
              <w:t>100%</w:t>
            </w:r>
            <w:r w:rsidRPr="009F337D">
              <w:rPr>
                <w:rFonts w:eastAsia="Times New Roman" w:cs="Tahoma"/>
                <w:sz w:val="20"/>
                <w:szCs w:val="20"/>
                <w:lang w:eastAsia="hu-HU"/>
              </w:rPr>
              <w:t xml:space="preserve">. Ajánlatkérő a </w:t>
            </w:r>
            <w:r w:rsidR="006C50F9">
              <w:rPr>
                <w:rFonts w:eastAsia="Times New Roman" w:cs="Tahoma"/>
                <w:sz w:val="20"/>
                <w:szCs w:val="20"/>
                <w:lang w:eastAsia="hu-HU"/>
              </w:rPr>
              <w:t>1%</w:t>
            </w:r>
            <w:r w:rsidRPr="009F337D">
              <w:rPr>
                <w:rFonts w:eastAsia="Times New Roman" w:cs="Tahoma"/>
                <w:sz w:val="20"/>
                <w:szCs w:val="20"/>
                <w:lang w:eastAsia="hu-HU"/>
              </w:rPr>
              <w:t xml:space="preserve"> és a </w:t>
            </w:r>
            <w:r w:rsidR="006C50F9">
              <w:rPr>
                <w:rFonts w:eastAsia="Times New Roman" w:cs="Tahoma"/>
                <w:sz w:val="20"/>
                <w:szCs w:val="20"/>
                <w:lang w:eastAsia="hu-HU"/>
              </w:rPr>
              <w:t>100%</w:t>
            </w:r>
            <w:r w:rsidRPr="009F337D">
              <w:rPr>
                <w:rFonts w:eastAsia="Times New Roman" w:cs="Tahoma"/>
                <w:sz w:val="20"/>
                <w:szCs w:val="20"/>
                <w:lang w:eastAsia="hu-HU"/>
              </w:rPr>
              <w:t xml:space="preserve"> közötti megajánlásokat értékeli</w:t>
            </w:r>
            <w:r w:rsidR="006C50F9" w:rsidRPr="006C50F9">
              <w:rPr>
                <w:rFonts w:eastAsia="Times New Roman" w:cs="Tahoma"/>
                <w:sz w:val="20"/>
                <w:szCs w:val="20"/>
                <w:lang w:eastAsia="hu-HU"/>
              </w:rPr>
              <w:t>.</w:t>
            </w:r>
          </w:p>
        </w:tc>
        <w:tc>
          <w:tcPr>
            <w:tcW w:w="599" w:type="pct"/>
            <w:shd w:val="clear" w:color="auto" w:fill="auto"/>
            <w:noWrap/>
            <w:vAlign w:val="center"/>
          </w:tcPr>
          <w:p w14:paraId="1308E453" w14:textId="0C4F3DD0" w:rsidR="00AD56ED" w:rsidRDefault="00AD56ED" w:rsidP="0066775A">
            <w:pPr>
              <w:spacing w:after="120" w:line="276" w:lineRule="auto"/>
              <w:jc w:val="center"/>
              <w:rPr>
                <w:rFonts w:eastAsia="Times New Roman" w:cs="Tahoma"/>
                <w:sz w:val="20"/>
                <w:szCs w:val="20"/>
                <w:lang w:eastAsia="hu-HU"/>
              </w:rPr>
            </w:pPr>
            <w:r>
              <w:rPr>
                <w:rFonts w:eastAsia="Times New Roman" w:cs="Tahoma"/>
                <w:sz w:val="20"/>
                <w:szCs w:val="20"/>
                <w:lang w:eastAsia="hu-HU"/>
              </w:rPr>
              <w:t>10</w:t>
            </w:r>
          </w:p>
        </w:tc>
      </w:tr>
    </w:tbl>
    <w:p w14:paraId="463CA371" w14:textId="7FA50819" w:rsidR="00DF3AE8" w:rsidRPr="001768B3" w:rsidRDefault="00DF3AE8" w:rsidP="0066775A">
      <w:pPr>
        <w:numPr>
          <w:ilvl w:val="1"/>
          <w:numId w:val="3"/>
        </w:numPr>
        <w:tabs>
          <w:tab w:val="clear" w:pos="0"/>
          <w:tab w:val="num" w:pos="709"/>
        </w:tabs>
        <w:spacing w:after="120" w:line="276" w:lineRule="auto"/>
        <w:ind w:left="567" w:hanging="567"/>
        <w:rPr>
          <w:rFonts w:cs="Tahoma"/>
          <w:color w:val="auto"/>
          <w:szCs w:val="21"/>
        </w:rPr>
      </w:pPr>
      <w:r w:rsidRPr="001768B3">
        <w:rPr>
          <w:rFonts w:cs="Tahoma"/>
          <w:color w:val="auto"/>
          <w:szCs w:val="21"/>
        </w:rPr>
        <w:t xml:space="preserve">Az ajánlatok részszempontok szerinti tartalmi elemeinek értékelése során adható pontszám alsó és felső határa: </w:t>
      </w:r>
      <w:r w:rsidR="008F70A4">
        <w:rPr>
          <w:rFonts w:cs="Tahoma"/>
          <w:b/>
          <w:color w:val="auto"/>
          <w:szCs w:val="21"/>
        </w:rPr>
        <w:t>1</w:t>
      </w:r>
      <w:r w:rsidRPr="001768B3">
        <w:rPr>
          <w:rFonts w:cs="Tahoma"/>
          <w:b/>
          <w:color w:val="auto"/>
          <w:szCs w:val="21"/>
        </w:rPr>
        <w:t>-</w:t>
      </w:r>
      <w:r w:rsidR="00FF253C">
        <w:rPr>
          <w:rFonts w:cs="Tahoma"/>
          <w:b/>
          <w:color w:val="auto"/>
          <w:szCs w:val="21"/>
        </w:rPr>
        <w:t>10</w:t>
      </w:r>
      <w:r w:rsidR="009B6E4D">
        <w:rPr>
          <w:rFonts w:cs="Tahoma"/>
          <w:b/>
          <w:color w:val="auto"/>
          <w:szCs w:val="21"/>
        </w:rPr>
        <w:t>0</w:t>
      </w:r>
      <w:r w:rsidRPr="001768B3">
        <w:rPr>
          <w:rFonts w:cs="Tahoma"/>
          <w:b/>
          <w:color w:val="auto"/>
          <w:szCs w:val="21"/>
        </w:rPr>
        <w:t xml:space="preserve"> pont</w:t>
      </w:r>
      <w:r w:rsidRPr="001768B3">
        <w:rPr>
          <w:rFonts w:cs="Tahoma"/>
          <w:color w:val="auto"/>
          <w:szCs w:val="21"/>
        </w:rPr>
        <w:t xml:space="preserve">. A részszempontok esetén ajánlatoknak az elbírálás részszempontjai szerinti tartalmi elemeit a ponthatárok között értékeli úgy, hogy a legjobb tartalmi elemre az értékelési pontszám maximumát adja. A többi ajánlat részszempont szerinti pontszáma a legjobb tartalmi elemhez viszonyított arány szerint kerül megállapításra, kettő tizedes jegyre való kerekítés mellett. </w:t>
      </w:r>
    </w:p>
    <w:p w14:paraId="463CA372" w14:textId="41025720" w:rsidR="00D27F51" w:rsidRPr="00575E42" w:rsidRDefault="00D27F51" w:rsidP="0066775A">
      <w:pPr>
        <w:pStyle w:val="Listaszerbekezds"/>
        <w:numPr>
          <w:ilvl w:val="1"/>
          <w:numId w:val="3"/>
        </w:numPr>
        <w:tabs>
          <w:tab w:val="clear" w:pos="0"/>
          <w:tab w:val="left" w:pos="567"/>
        </w:tabs>
        <w:spacing w:before="0" w:line="276" w:lineRule="auto"/>
        <w:ind w:left="567" w:hanging="567"/>
        <w:rPr>
          <w:rFonts w:ascii="Tahoma" w:hAnsi="Tahoma" w:cs="Tahoma"/>
          <w:iCs/>
          <w:color w:val="000000" w:themeColor="text1"/>
          <w:sz w:val="21"/>
          <w:szCs w:val="21"/>
          <w:lang w:eastAsia="en-US"/>
        </w:rPr>
      </w:pPr>
      <w:r w:rsidRPr="00575E42">
        <w:rPr>
          <w:rFonts w:ascii="Tahoma" w:hAnsi="Tahoma" w:cs="Tahoma"/>
          <w:b/>
          <w:color w:val="000000" w:themeColor="text1"/>
          <w:kern w:val="32"/>
          <w:sz w:val="21"/>
          <w:szCs w:val="21"/>
          <w:lang w:eastAsia="hu-HU"/>
        </w:rPr>
        <w:t>Az 1. részszempont</w:t>
      </w:r>
      <w:r w:rsidRPr="00575E42">
        <w:rPr>
          <w:rFonts w:ascii="Tahoma" w:hAnsi="Tahoma" w:cs="Tahoma"/>
          <w:b/>
          <w:color w:val="000000" w:themeColor="text1"/>
          <w:spacing w:val="-6"/>
          <w:kern w:val="32"/>
          <w:sz w:val="21"/>
          <w:szCs w:val="21"/>
          <w:lang w:eastAsia="hu-HU"/>
        </w:rPr>
        <w:t xml:space="preserve"> </w:t>
      </w:r>
      <w:r w:rsidRPr="00575E42">
        <w:rPr>
          <w:rFonts w:ascii="Tahoma" w:hAnsi="Tahoma" w:cs="Tahoma"/>
          <w:b/>
          <w:color w:val="000000" w:themeColor="text1"/>
          <w:kern w:val="32"/>
          <w:sz w:val="21"/>
          <w:szCs w:val="21"/>
          <w:lang w:eastAsia="hu-HU"/>
        </w:rPr>
        <w:t>értékelése</w:t>
      </w:r>
      <w:r w:rsidR="00287C0F" w:rsidRPr="00575E42">
        <w:rPr>
          <w:rFonts w:ascii="Tahoma" w:hAnsi="Tahoma" w:cs="Tahoma"/>
          <w:b/>
          <w:color w:val="000000" w:themeColor="text1"/>
          <w:kern w:val="32"/>
          <w:sz w:val="21"/>
          <w:szCs w:val="21"/>
          <w:lang w:eastAsia="hu-HU"/>
        </w:rPr>
        <w:t>:</w:t>
      </w:r>
    </w:p>
    <w:p w14:paraId="7380C89A" w14:textId="266F487B" w:rsidR="00434243" w:rsidRDefault="00FF253C" w:rsidP="0066775A">
      <w:pPr>
        <w:spacing w:after="120" w:line="276" w:lineRule="auto"/>
        <w:ind w:left="567"/>
        <w:rPr>
          <w:rFonts w:cs="Tahoma"/>
        </w:rPr>
      </w:pPr>
      <w:r w:rsidRPr="004A51A3">
        <w:rPr>
          <w:rFonts w:cs="Tahoma"/>
        </w:rPr>
        <w:t xml:space="preserve">Ajánlatkérő az 1. részszempont esetében a </w:t>
      </w:r>
      <w:r w:rsidRPr="004A51A3">
        <w:rPr>
          <w:rFonts w:cs="Tahoma"/>
          <w:b/>
        </w:rPr>
        <w:t>fordított arányosítás</w:t>
      </w:r>
      <w:r w:rsidRPr="004A51A3">
        <w:rPr>
          <w:rFonts w:cs="Tahoma"/>
        </w:rPr>
        <w:t xml:space="preserve"> módszerét alkalmazza, ahol a legkedvezőbb tartalmi elemre, azaz a legala</w:t>
      </w:r>
      <w:r>
        <w:rPr>
          <w:rFonts w:cs="Tahoma"/>
        </w:rPr>
        <w:t>csonyabb értékre a maximális (1</w:t>
      </w:r>
      <w:r w:rsidRPr="004A51A3">
        <w:rPr>
          <w:rFonts w:cs="Tahoma"/>
        </w:rPr>
        <w:t>0</w:t>
      </w:r>
      <w:r w:rsidR="009B6E4D">
        <w:rPr>
          <w:rFonts w:cs="Tahoma"/>
        </w:rPr>
        <w:t>0</w:t>
      </w:r>
      <w:r w:rsidRPr="004A51A3">
        <w:rPr>
          <w:rFonts w:cs="Tahoma"/>
        </w:rPr>
        <w:t xml:space="preserve">) pontot, a többi ajánlat tartalmi elemére pedig a legkedvezőbb tartalmi elemhez viszonyítva fordítottan arányosan számolja ki a pontszámokat. </w:t>
      </w:r>
    </w:p>
    <w:p w14:paraId="34A32947" w14:textId="77777777" w:rsidR="00434243" w:rsidRDefault="00FF253C" w:rsidP="0066775A">
      <w:pPr>
        <w:spacing w:after="120" w:line="276" w:lineRule="auto"/>
        <w:ind w:left="567"/>
        <w:rPr>
          <w:rFonts w:cs="Tahoma"/>
        </w:rPr>
      </w:pPr>
      <w:r w:rsidRPr="004A51A3">
        <w:rPr>
          <w:rFonts w:cs="Tahoma"/>
        </w:rPr>
        <w:t>Az értékelés módszere: az alábbi fordíto</w:t>
      </w:r>
      <w:r w:rsidR="00434243">
        <w:rPr>
          <w:rFonts w:cs="Tahoma"/>
        </w:rPr>
        <w:t>tt arányosítási képlet alapján:</w:t>
      </w:r>
    </w:p>
    <w:p w14:paraId="591462C3" w14:textId="09961592" w:rsidR="00434243" w:rsidRDefault="00FF253C" w:rsidP="0066775A">
      <w:pPr>
        <w:spacing w:after="120" w:line="276" w:lineRule="auto"/>
        <w:ind w:left="567"/>
        <w:rPr>
          <w:rFonts w:cs="Tahoma"/>
        </w:rPr>
      </w:pPr>
      <w:r w:rsidRPr="004A51A3">
        <w:rPr>
          <w:rFonts w:cs="Tahoma"/>
        </w:rPr>
        <w:t>P = (A</w:t>
      </w:r>
      <w:r w:rsidRPr="009B6E4D">
        <w:rPr>
          <w:rFonts w:cs="Tahoma"/>
          <w:vertAlign w:val="subscript"/>
        </w:rPr>
        <w:t>legjobb</w:t>
      </w:r>
      <w:r w:rsidRPr="004A51A3">
        <w:rPr>
          <w:rFonts w:cs="Tahoma"/>
        </w:rPr>
        <w:t xml:space="preserve"> / A</w:t>
      </w:r>
      <w:r w:rsidRPr="009B6E4D">
        <w:rPr>
          <w:rFonts w:cs="Tahoma"/>
          <w:vertAlign w:val="subscript"/>
        </w:rPr>
        <w:t>vizsgált</w:t>
      </w:r>
      <w:r w:rsidRPr="004A51A3">
        <w:rPr>
          <w:rFonts w:cs="Tahoma"/>
        </w:rPr>
        <w:t xml:space="preserve">) × </w:t>
      </w:r>
      <w:r w:rsidR="008F70A4">
        <w:rPr>
          <w:rFonts w:cs="Tahoma"/>
        </w:rPr>
        <w:t>(</w:t>
      </w:r>
      <w:r w:rsidRPr="004A51A3">
        <w:rPr>
          <w:rFonts w:cs="Tahoma"/>
        </w:rPr>
        <w:t>P</w:t>
      </w:r>
      <w:r w:rsidRPr="009B6E4D">
        <w:rPr>
          <w:rFonts w:cs="Tahoma"/>
          <w:vertAlign w:val="subscript"/>
        </w:rPr>
        <w:t>max</w:t>
      </w:r>
      <w:r w:rsidRPr="004A51A3">
        <w:rPr>
          <w:rFonts w:cs="Tahoma"/>
        </w:rPr>
        <w:t xml:space="preserve"> </w:t>
      </w:r>
      <w:r w:rsidR="008F70A4">
        <w:rPr>
          <w:rFonts w:cs="Tahoma"/>
        </w:rPr>
        <w:t>– P</w:t>
      </w:r>
      <w:r w:rsidR="008F70A4" w:rsidRPr="00CD387F">
        <w:rPr>
          <w:rFonts w:cs="Tahoma"/>
          <w:vertAlign w:val="subscript"/>
        </w:rPr>
        <w:t>min</w:t>
      </w:r>
      <w:r w:rsidR="008F70A4">
        <w:rPr>
          <w:rFonts w:cs="Tahoma"/>
        </w:rPr>
        <w:t>) + P</w:t>
      </w:r>
      <w:r w:rsidR="008F70A4" w:rsidRPr="00CD387F">
        <w:rPr>
          <w:rFonts w:cs="Tahoma"/>
          <w:vertAlign w:val="subscript"/>
        </w:rPr>
        <w:t>min</w:t>
      </w:r>
    </w:p>
    <w:p w14:paraId="0898F3C9" w14:textId="77777777" w:rsidR="00434243" w:rsidRDefault="00FF253C" w:rsidP="0066775A">
      <w:pPr>
        <w:spacing w:after="120" w:line="276" w:lineRule="auto"/>
        <w:ind w:left="567"/>
        <w:rPr>
          <w:rFonts w:cs="Tahoma"/>
        </w:rPr>
      </w:pPr>
      <w:r w:rsidRPr="004A51A3">
        <w:rPr>
          <w:rFonts w:cs="Tahoma"/>
        </w:rPr>
        <w:t xml:space="preserve">ahol: </w:t>
      </w:r>
    </w:p>
    <w:p w14:paraId="6D2F2893" w14:textId="77777777" w:rsidR="00434243" w:rsidRDefault="00FF253C" w:rsidP="0066775A">
      <w:pPr>
        <w:spacing w:after="120" w:line="276" w:lineRule="auto"/>
        <w:ind w:left="567"/>
        <w:rPr>
          <w:rFonts w:cs="Tahoma"/>
        </w:rPr>
      </w:pPr>
      <w:r w:rsidRPr="004A51A3">
        <w:rPr>
          <w:rFonts w:cs="Tahoma"/>
        </w:rPr>
        <w:t xml:space="preserve">P: </w:t>
      </w:r>
      <w:r w:rsidRPr="004A51A3">
        <w:rPr>
          <w:rFonts w:cs="Tahoma"/>
        </w:rPr>
        <w:tab/>
      </w:r>
      <w:r w:rsidRPr="004A51A3">
        <w:rPr>
          <w:rFonts w:cs="Tahoma"/>
        </w:rPr>
        <w:tab/>
        <w:t xml:space="preserve">a vizsgált ajánlati elem adott szempontra vonatkozó pontszáma </w:t>
      </w:r>
    </w:p>
    <w:p w14:paraId="4262AFC9" w14:textId="2B82B76C" w:rsidR="00434243" w:rsidRDefault="00FF253C" w:rsidP="0066775A">
      <w:pPr>
        <w:spacing w:after="120" w:line="276" w:lineRule="auto"/>
        <w:ind w:left="567"/>
        <w:rPr>
          <w:rFonts w:cs="Tahoma"/>
        </w:rPr>
      </w:pPr>
      <w:r w:rsidRPr="004A51A3">
        <w:rPr>
          <w:rFonts w:cs="Tahoma"/>
        </w:rPr>
        <w:t>A</w:t>
      </w:r>
      <w:r w:rsidRPr="009B6E4D">
        <w:rPr>
          <w:rFonts w:cs="Tahoma"/>
          <w:vertAlign w:val="subscript"/>
        </w:rPr>
        <w:t>legjobb</w:t>
      </w:r>
      <w:r w:rsidRPr="004A51A3">
        <w:rPr>
          <w:rFonts w:cs="Tahoma"/>
        </w:rPr>
        <w:t xml:space="preserve">: </w:t>
      </w:r>
      <w:r w:rsidR="009B6E4D">
        <w:rPr>
          <w:rFonts w:cs="Tahoma"/>
        </w:rPr>
        <w:tab/>
      </w:r>
      <w:r w:rsidRPr="004A51A3">
        <w:rPr>
          <w:rFonts w:cs="Tahoma"/>
        </w:rPr>
        <w:tab/>
        <w:t xml:space="preserve">a legelőnyösebb ajánlat tartalmi eleme </w:t>
      </w:r>
    </w:p>
    <w:p w14:paraId="248D64B2" w14:textId="14BFBAA0" w:rsidR="00434243" w:rsidRDefault="00FF253C" w:rsidP="0066775A">
      <w:pPr>
        <w:spacing w:after="120" w:line="276" w:lineRule="auto"/>
        <w:ind w:left="567"/>
        <w:rPr>
          <w:rFonts w:cs="Tahoma"/>
        </w:rPr>
      </w:pPr>
      <w:r w:rsidRPr="004A51A3">
        <w:rPr>
          <w:rFonts w:cs="Tahoma"/>
        </w:rPr>
        <w:t>A</w:t>
      </w:r>
      <w:r w:rsidRPr="009B6E4D">
        <w:rPr>
          <w:rFonts w:cs="Tahoma"/>
          <w:vertAlign w:val="subscript"/>
        </w:rPr>
        <w:t>vizsgált</w:t>
      </w:r>
      <w:r w:rsidRPr="004A51A3">
        <w:rPr>
          <w:rFonts w:cs="Tahoma"/>
        </w:rPr>
        <w:t xml:space="preserve">: </w:t>
      </w:r>
      <w:r w:rsidR="009B6E4D">
        <w:rPr>
          <w:rFonts w:cs="Tahoma"/>
        </w:rPr>
        <w:tab/>
      </w:r>
      <w:r w:rsidRPr="004A51A3">
        <w:rPr>
          <w:rFonts w:cs="Tahoma"/>
        </w:rPr>
        <w:tab/>
        <w:t xml:space="preserve">a vizsgált ajánlat tartalmi eleme </w:t>
      </w:r>
    </w:p>
    <w:p w14:paraId="7DD807CD" w14:textId="22346273" w:rsidR="00434243" w:rsidRDefault="00FF253C" w:rsidP="0066775A">
      <w:pPr>
        <w:spacing w:after="120" w:line="276" w:lineRule="auto"/>
        <w:ind w:left="567"/>
        <w:rPr>
          <w:rFonts w:cs="Tahoma"/>
        </w:rPr>
      </w:pPr>
      <w:r w:rsidRPr="004A51A3">
        <w:rPr>
          <w:rFonts w:cs="Tahoma"/>
        </w:rPr>
        <w:t>P</w:t>
      </w:r>
      <w:r w:rsidRPr="009B6E4D">
        <w:rPr>
          <w:rFonts w:cs="Tahoma"/>
          <w:vertAlign w:val="subscript"/>
        </w:rPr>
        <w:t>max</w:t>
      </w:r>
      <w:r w:rsidRPr="004A51A3">
        <w:rPr>
          <w:rFonts w:cs="Tahoma"/>
        </w:rPr>
        <w:t xml:space="preserve">: </w:t>
      </w:r>
      <w:r w:rsidRPr="004A51A3">
        <w:rPr>
          <w:rFonts w:cs="Tahoma"/>
        </w:rPr>
        <w:tab/>
      </w:r>
      <w:r w:rsidRPr="004A51A3">
        <w:rPr>
          <w:rFonts w:cs="Tahoma"/>
        </w:rPr>
        <w:tab/>
        <w:t>a pontskála felső határa</w:t>
      </w:r>
    </w:p>
    <w:p w14:paraId="4EB1947E" w14:textId="43B31329" w:rsidR="008F70A4" w:rsidRDefault="008F70A4" w:rsidP="0066775A">
      <w:pPr>
        <w:spacing w:after="120" w:line="276" w:lineRule="auto"/>
        <w:ind w:left="567"/>
        <w:rPr>
          <w:rFonts w:cs="Tahoma"/>
        </w:rPr>
      </w:pPr>
      <w:r w:rsidRPr="00CD387F">
        <w:rPr>
          <w:rFonts w:cs="Tahoma"/>
        </w:rPr>
        <w:t>P</w:t>
      </w:r>
      <w:r w:rsidRPr="00CD387F">
        <w:rPr>
          <w:rFonts w:cs="Tahoma"/>
          <w:vertAlign w:val="subscript"/>
        </w:rPr>
        <w:t>min:</w:t>
      </w:r>
      <w:r>
        <w:rPr>
          <w:rFonts w:cs="Tahoma"/>
        </w:rPr>
        <w:tab/>
      </w:r>
      <w:r>
        <w:rPr>
          <w:rFonts w:cs="Tahoma"/>
        </w:rPr>
        <w:tab/>
        <w:t>a pontskála alsó határa</w:t>
      </w:r>
    </w:p>
    <w:p w14:paraId="475C2BC5" w14:textId="77777777" w:rsidR="00434243" w:rsidRDefault="00D27F51" w:rsidP="0066775A">
      <w:pPr>
        <w:spacing w:after="120" w:line="276" w:lineRule="auto"/>
        <w:ind w:left="567"/>
        <w:rPr>
          <w:rFonts w:cs="Tahoma"/>
        </w:rPr>
      </w:pPr>
      <w:r w:rsidRPr="001768B3">
        <w:rPr>
          <w:rFonts w:cs="Tahoma"/>
          <w:color w:val="000000" w:themeColor="text1"/>
          <w:szCs w:val="21"/>
        </w:rPr>
        <w:t>Ha e módszer alkalmazásával tört pontértékek keletkeznek, akkor azokat az általános szabályoknak megfelelően két tizedes jegyre kell kerekíteni (ehhez Ajánlatkérő Microsoft Excel programot fog használni a pontszámítás során).</w:t>
      </w:r>
    </w:p>
    <w:p w14:paraId="212B4CA0" w14:textId="77777777" w:rsidR="00434243" w:rsidRDefault="00D27F51" w:rsidP="0066775A">
      <w:pPr>
        <w:spacing w:after="120" w:line="276" w:lineRule="auto"/>
        <w:ind w:left="567"/>
        <w:rPr>
          <w:rFonts w:cs="Tahoma"/>
        </w:rPr>
      </w:pPr>
      <w:r w:rsidRPr="001768B3">
        <w:rPr>
          <w:rFonts w:cs="Tahoma"/>
          <w:color w:val="000000" w:themeColor="text1"/>
          <w:szCs w:val="21"/>
        </w:rPr>
        <w:t>Az ajánlati ár kialakítása során a kiadott műszaki leírás ismerete mellett az alábbi pontokat is figyelembe kell venni.</w:t>
      </w:r>
    </w:p>
    <w:p w14:paraId="756C4FD9" w14:textId="77777777" w:rsidR="00434243" w:rsidRDefault="00D27F51" w:rsidP="0066775A">
      <w:pPr>
        <w:spacing w:after="120" w:line="276" w:lineRule="auto"/>
        <w:ind w:left="567"/>
        <w:rPr>
          <w:rFonts w:cs="Tahoma"/>
        </w:rPr>
      </w:pPr>
      <w:r w:rsidRPr="001768B3">
        <w:rPr>
          <w:rFonts w:cs="Tahoma"/>
          <w:color w:val="000000" w:themeColor="text1"/>
          <w:szCs w:val="21"/>
        </w:rPr>
        <w:t>Az ajánlatban szereplő áraknak fix árnak kell lennie, vagyis az Ajánlattevők semmilyen formában és semmilyen hivatkozással nem tehetnek vál</w:t>
      </w:r>
      <w:r w:rsidR="00FF253C">
        <w:rPr>
          <w:rFonts w:cs="Tahoma"/>
          <w:color w:val="000000" w:themeColor="text1"/>
          <w:szCs w:val="21"/>
        </w:rPr>
        <w:t>tozó árat tartalmazó ajánlatot.</w:t>
      </w:r>
    </w:p>
    <w:p w14:paraId="50E9441A" w14:textId="77777777" w:rsidR="00434243" w:rsidRDefault="00D27F51" w:rsidP="0066775A">
      <w:pPr>
        <w:spacing w:after="120" w:line="276" w:lineRule="auto"/>
        <w:ind w:left="567"/>
        <w:rPr>
          <w:rFonts w:cs="Tahoma"/>
        </w:rPr>
      </w:pPr>
      <w:r w:rsidRPr="001768B3">
        <w:rPr>
          <w:rFonts w:cs="Tahoma"/>
          <w:color w:val="000000" w:themeColor="text1"/>
          <w:szCs w:val="21"/>
        </w:rPr>
        <w:t xml:space="preserve">A nettó árakat úgy kell megadni, hogy azok tartalmazzanak minden járulékos költséget, függetlenül azok formájától és forrásától, pl. vám, különböző díjak és illetékek, stb. </w:t>
      </w:r>
    </w:p>
    <w:p w14:paraId="5A44A148" w14:textId="77777777" w:rsidR="00434243" w:rsidRDefault="00D27F51" w:rsidP="0066775A">
      <w:pPr>
        <w:spacing w:after="120" w:line="276" w:lineRule="auto"/>
        <w:ind w:left="567"/>
        <w:rPr>
          <w:rFonts w:cs="Tahoma"/>
        </w:rPr>
      </w:pPr>
      <w:r w:rsidRPr="001768B3">
        <w:rPr>
          <w:rFonts w:cs="Tahoma"/>
          <w:color w:val="000000" w:themeColor="text1"/>
          <w:szCs w:val="21"/>
        </w:rPr>
        <w:t>Amennyiben a szerződés megkötésekor hatályos ÁFA szabályozás a szerződés hatálya alatt változik, a hatályos szabályozás a szerződés ÁFÁ-ra vonatkozó rendelkezéseit a Szerződő Felek minden külön nyilatkozata, szerződ</w:t>
      </w:r>
      <w:r w:rsidR="00FF253C">
        <w:rPr>
          <w:rFonts w:cs="Tahoma"/>
          <w:color w:val="000000" w:themeColor="text1"/>
          <w:szCs w:val="21"/>
        </w:rPr>
        <w:t>és-módosítás nélkül módosítja.</w:t>
      </w:r>
    </w:p>
    <w:p w14:paraId="72854743" w14:textId="77777777" w:rsidR="00434243" w:rsidRDefault="00D27F51" w:rsidP="0066775A">
      <w:pPr>
        <w:spacing w:after="120" w:line="276" w:lineRule="auto"/>
        <w:ind w:left="567"/>
        <w:rPr>
          <w:rFonts w:cs="Tahoma"/>
        </w:rPr>
      </w:pPr>
      <w:r w:rsidRPr="001768B3">
        <w:rPr>
          <w:rFonts w:cs="Tahoma"/>
          <w:color w:val="000000" w:themeColor="text1"/>
          <w:szCs w:val="21"/>
        </w:rPr>
        <w:t>Ha az ajánlati ár számokkal megadott összege és a betűvel leírt összeg között eltérés mutatkozik, akkor a számokkal kiírt összeget te</w:t>
      </w:r>
      <w:r w:rsidR="00FF253C">
        <w:rPr>
          <w:rFonts w:cs="Tahoma"/>
          <w:color w:val="000000" w:themeColor="text1"/>
          <w:szCs w:val="21"/>
        </w:rPr>
        <w:t>kinti Ajánlatkérő érvényesnek.</w:t>
      </w:r>
    </w:p>
    <w:p w14:paraId="41774995" w14:textId="77777777" w:rsidR="00434243" w:rsidRDefault="00D27F51" w:rsidP="0066775A">
      <w:pPr>
        <w:spacing w:after="120" w:line="276" w:lineRule="auto"/>
        <w:ind w:left="567"/>
        <w:rPr>
          <w:rFonts w:cs="Tahoma"/>
        </w:rPr>
      </w:pPr>
      <w:r w:rsidRPr="001768B3">
        <w:rPr>
          <w:rFonts w:cs="Tahoma"/>
          <w:color w:val="000000" w:themeColor="text1"/>
          <w:szCs w:val="21"/>
        </w:rPr>
        <w:t>Az Ajánlattevők csak magyar forintban (HUF) tehetnek ajánlatot és a szerződésköté</w:t>
      </w:r>
      <w:r w:rsidR="00FF253C">
        <w:rPr>
          <w:rFonts w:cs="Tahoma"/>
          <w:color w:val="000000" w:themeColor="text1"/>
          <w:szCs w:val="21"/>
        </w:rPr>
        <w:t xml:space="preserve">s valutaneme is csak ez lehet. </w:t>
      </w:r>
    </w:p>
    <w:p w14:paraId="2A2EEBE8" w14:textId="77777777" w:rsidR="00434243" w:rsidRDefault="00D27F51" w:rsidP="0066775A">
      <w:pPr>
        <w:spacing w:after="120" w:line="276" w:lineRule="auto"/>
        <w:ind w:left="567"/>
        <w:rPr>
          <w:rFonts w:cs="Tahoma"/>
        </w:rPr>
      </w:pPr>
      <w:r w:rsidRPr="001768B3">
        <w:rPr>
          <w:rFonts w:cs="Tahoma"/>
          <w:color w:val="000000" w:themeColor="text1"/>
          <w:szCs w:val="21"/>
        </w:rPr>
        <w:t>Az ajánlati árnak tartalmaznia kell mindazokat a költségeket, amelyek az ajánlat tárgyának eredményfelelős megvalósításához, az ajánlati feltételekben rögzített feltételek betartásához szükségesek, így többek k</w:t>
      </w:r>
      <w:r w:rsidR="00FF253C">
        <w:rPr>
          <w:rFonts w:cs="Tahoma"/>
          <w:color w:val="000000" w:themeColor="text1"/>
          <w:szCs w:val="21"/>
        </w:rPr>
        <w:t>özött minden illetéket, díjat.</w:t>
      </w:r>
    </w:p>
    <w:p w14:paraId="07B9BA55" w14:textId="2CD3708B" w:rsidR="00434243" w:rsidRDefault="00D27F51" w:rsidP="0066775A">
      <w:pPr>
        <w:spacing w:after="120" w:line="276" w:lineRule="auto"/>
        <w:ind w:left="567"/>
        <w:rPr>
          <w:rFonts w:cs="Tahoma"/>
          <w:color w:val="000000" w:themeColor="text1"/>
          <w:szCs w:val="21"/>
        </w:rPr>
      </w:pPr>
      <w:r w:rsidRPr="001768B3">
        <w:rPr>
          <w:rFonts w:cs="Tahoma"/>
          <w:color w:val="000000" w:themeColor="text1"/>
          <w:szCs w:val="21"/>
        </w:rPr>
        <w:t>Az ajánlat csak banki átutalásos fizetési módot tartalmazhat, minden egyéb fizetési mód elfogadh</w:t>
      </w:r>
      <w:r w:rsidR="00421A77">
        <w:rPr>
          <w:rFonts w:cs="Tahoma"/>
          <w:color w:val="000000" w:themeColor="text1"/>
          <w:szCs w:val="21"/>
        </w:rPr>
        <w:t>atatlan az Ajánlatkérő számára.</w:t>
      </w:r>
    </w:p>
    <w:p w14:paraId="0EF91C23" w14:textId="162AB574" w:rsidR="00421A77" w:rsidRPr="00421A77" w:rsidRDefault="00421A77" w:rsidP="0066775A">
      <w:pPr>
        <w:spacing w:after="120" w:line="276" w:lineRule="auto"/>
        <w:ind w:left="567"/>
        <w:rPr>
          <w:rFonts w:cs="Tahoma"/>
        </w:rPr>
      </w:pPr>
      <w:r w:rsidRPr="002D362E">
        <w:rPr>
          <w:rFonts w:cs="Tahoma"/>
        </w:rPr>
        <w:t xml:space="preserve">Az ajánlathoz kitöltött </w:t>
      </w:r>
      <w:r w:rsidRPr="002D362E">
        <w:rPr>
          <w:rFonts w:cs="Tahoma"/>
          <w:b/>
        </w:rPr>
        <w:t>ártáblázatot</w:t>
      </w:r>
      <w:r w:rsidRPr="002D362E">
        <w:rPr>
          <w:rFonts w:cs="Tahoma"/>
        </w:rPr>
        <w:t xml:space="preserve"> szükséges csatolni. Ajánlatkérő az ártáblázat vonatkozásában a Kbt. 71. § (8) bekezdés b) pont szerint jár el. Az ajánlat részeként benyújtandó ártáblázat mintáját a közbeszerzési dokumentumok önálló mellékleteként kiadott excel fájl tartalmazza</w:t>
      </w:r>
      <w:r w:rsidR="002D362E" w:rsidRPr="002D362E">
        <w:rPr>
          <w:rFonts w:cs="Tahoma"/>
        </w:rPr>
        <w:t>.</w:t>
      </w:r>
      <w:r w:rsidRPr="00421A77">
        <w:rPr>
          <w:rFonts w:cs="Tahoma"/>
        </w:rPr>
        <w:t xml:space="preserve"> </w:t>
      </w:r>
    </w:p>
    <w:p w14:paraId="463CA389" w14:textId="7993A9E9" w:rsidR="00E7466F" w:rsidRPr="009B6E4D" w:rsidRDefault="00E7466F" w:rsidP="0066775A">
      <w:pPr>
        <w:pStyle w:val="Listaszerbekezds"/>
        <w:numPr>
          <w:ilvl w:val="1"/>
          <w:numId w:val="3"/>
        </w:numPr>
        <w:tabs>
          <w:tab w:val="clear" w:pos="0"/>
          <w:tab w:val="left" w:pos="567"/>
        </w:tabs>
        <w:spacing w:before="0" w:line="276" w:lineRule="auto"/>
        <w:ind w:left="567" w:hanging="567"/>
        <w:contextualSpacing w:val="0"/>
        <w:rPr>
          <w:rFonts w:ascii="Tahoma" w:hAnsi="Tahoma" w:cs="Tahoma"/>
          <w:b/>
          <w:color w:val="000000" w:themeColor="text1"/>
          <w:kern w:val="32"/>
          <w:sz w:val="21"/>
          <w:szCs w:val="21"/>
          <w:lang w:eastAsia="hu-HU"/>
        </w:rPr>
      </w:pPr>
      <w:r w:rsidRPr="009B6E4D">
        <w:rPr>
          <w:rFonts w:ascii="Tahoma" w:hAnsi="Tahoma" w:cs="Tahoma"/>
          <w:b/>
          <w:color w:val="000000" w:themeColor="text1"/>
          <w:kern w:val="32"/>
          <w:sz w:val="21"/>
          <w:szCs w:val="21"/>
          <w:lang w:eastAsia="hu-HU"/>
        </w:rPr>
        <w:t>A</w:t>
      </w:r>
      <w:r w:rsidR="00A73A9F" w:rsidRPr="009B6E4D">
        <w:rPr>
          <w:rFonts w:ascii="Tahoma" w:hAnsi="Tahoma" w:cs="Tahoma"/>
          <w:b/>
          <w:color w:val="000000" w:themeColor="text1"/>
          <w:kern w:val="32"/>
          <w:sz w:val="21"/>
          <w:szCs w:val="21"/>
          <w:lang w:eastAsia="hu-HU"/>
        </w:rPr>
        <w:t xml:space="preserve"> 2</w:t>
      </w:r>
      <w:r w:rsidR="00A84F55" w:rsidRPr="009B6E4D">
        <w:rPr>
          <w:rFonts w:ascii="Tahoma" w:hAnsi="Tahoma" w:cs="Tahoma"/>
          <w:b/>
          <w:color w:val="000000" w:themeColor="text1"/>
          <w:kern w:val="32"/>
          <w:sz w:val="21"/>
          <w:szCs w:val="21"/>
          <w:lang w:eastAsia="hu-HU"/>
        </w:rPr>
        <w:t>.</w:t>
      </w:r>
      <w:r w:rsidR="002E4E3D" w:rsidRPr="009B6E4D">
        <w:rPr>
          <w:rFonts w:ascii="Tahoma" w:hAnsi="Tahoma" w:cs="Tahoma"/>
          <w:b/>
          <w:color w:val="000000" w:themeColor="text1"/>
          <w:kern w:val="32"/>
          <w:sz w:val="21"/>
          <w:szCs w:val="21"/>
          <w:lang w:eastAsia="hu-HU"/>
        </w:rPr>
        <w:t xml:space="preserve"> </w:t>
      </w:r>
      <w:r w:rsidR="009B6E4D" w:rsidRPr="009B6E4D">
        <w:rPr>
          <w:rFonts w:ascii="Tahoma" w:hAnsi="Tahoma" w:cs="Tahoma"/>
          <w:b/>
          <w:color w:val="000000" w:themeColor="text1"/>
          <w:kern w:val="32"/>
          <w:sz w:val="21"/>
          <w:szCs w:val="21"/>
          <w:lang w:eastAsia="hu-HU"/>
        </w:rPr>
        <w:t xml:space="preserve">részszempont </w:t>
      </w:r>
      <w:r w:rsidR="00A84F55" w:rsidRPr="009B6E4D">
        <w:rPr>
          <w:rFonts w:ascii="Tahoma" w:hAnsi="Tahoma" w:cs="Tahoma"/>
          <w:b/>
          <w:color w:val="000000" w:themeColor="text1"/>
          <w:kern w:val="32"/>
          <w:sz w:val="21"/>
          <w:szCs w:val="21"/>
          <w:lang w:eastAsia="hu-HU"/>
        </w:rPr>
        <w:t>értékelése:</w:t>
      </w:r>
    </w:p>
    <w:p w14:paraId="73C0C819" w14:textId="3E27D0EB" w:rsidR="006C50F9" w:rsidRPr="006C50F9" w:rsidRDefault="006C50F9" w:rsidP="0066775A">
      <w:pPr>
        <w:spacing w:after="120" w:line="276" w:lineRule="auto"/>
        <w:ind w:left="567"/>
        <w:rPr>
          <w:rFonts w:cs="Tahoma"/>
          <w:b/>
        </w:rPr>
      </w:pPr>
      <w:r w:rsidRPr="006C50F9">
        <w:rPr>
          <w:rFonts w:cs="Tahoma"/>
          <w:b/>
        </w:rPr>
        <w:t>2.1. alszempont értékelése:</w:t>
      </w:r>
    </w:p>
    <w:p w14:paraId="42F714BA" w14:textId="749C34D2" w:rsidR="007546EB" w:rsidRDefault="007546EB" w:rsidP="0066775A">
      <w:pPr>
        <w:spacing w:after="120" w:line="276" w:lineRule="auto"/>
        <w:ind w:left="567"/>
        <w:rPr>
          <w:rFonts w:cs="Tahoma"/>
        </w:rPr>
      </w:pPr>
      <w:r w:rsidRPr="004A51A3">
        <w:rPr>
          <w:rFonts w:cs="Tahoma"/>
        </w:rPr>
        <w:t xml:space="preserve">Ajánlatkérő a </w:t>
      </w:r>
      <w:r>
        <w:rPr>
          <w:rFonts w:cs="Tahoma"/>
        </w:rPr>
        <w:t>2.</w:t>
      </w:r>
      <w:r w:rsidRPr="004A51A3">
        <w:rPr>
          <w:rFonts w:cs="Tahoma"/>
        </w:rPr>
        <w:t xml:space="preserve">1. részszempont esetében a </w:t>
      </w:r>
      <w:r w:rsidRPr="004A51A3">
        <w:rPr>
          <w:rFonts w:cs="Tahoma"/>
          <w:b/>
        </w:rPr>
        <w:t>fordított arányosítás</w:t>
      </w:r>
      <w:r w:rsidRPr="004A51A3">
        <w:rPr>
          <w:rFonts w:cs="Tahoma"/>
        </w:rPr>
        <w:t xml:space="preserve"> módszerét alkalmazza, ahol a legkedvezőbb tartalmi elemre, azaz a legala</w:t>
      </w:r>
      <w:r>
        <w:rPr>
          <w:rFonts w:cs="Tahoma"/>
        </w:rPr>
        <w:t>csonyabb értékre a maximális (1</w:t>
      </w:r>
      <w:r w:rsidRPr="004A51A3">
        <w:rPr>
          <w:rFonts w:cs="Tahoma"/>
        </w:rPr>
        <w:t>0</w:t>
      </w:r>
      <w:r>
        <w:rPr>
          <w:rFonts w:cs="Tahoma"/>
        </w:rPr>
        <w:t>0</w:t>
      </w:r>
      <w:r w:rsidRPr="004A51A3">
        <w:rPr>
          <w:rFonts w:cs="Tahoma"/>
        </w:rPr>
        <w:t xml:space="preserve">) pontot, a többi ajánlat tartalmi elemére pedig a legkedvezőbb tartalmi elemhez viszonyítva fordítottan arányosan számolja ki a pontszámokat. </w:t>
      </w:r>
    </w:p>
    <w:p w14:paraId="1BE2FB8A" w14:textId="77777777" w:rsidR="007546EB" w:rsidRDefault="007546EB" w:rsidP="0066775A">
      <w:pPr>
        <w:spacing w:after="120" w:line="276" w:lineRule="auto"/>
        <w:ind w:left="567"/>
        <w:rPr>
          <w:rFonts w:cs="Tahoma"/>
        </w:rPr>
      </w:pPr>
      <w:r w:rsidRPr="004A51A3">
        <w:rPr>
          <w:rFonts w:cs="Tahoma"/>
        </w:rPr>
        <w:t>Az értékelés módszere: az alábbi fordíto</w:t>
      </w:r>
      <w:r>
        <w:rPr>
          <w:rFonts w:cs="Tahoma"/>
        </w:rPr>
        <w:t>tt arányosítási képlet alapján:</w:t>
      </w:r>
    </w:p>
    <w:p w14:paraId="6DD89A0C" w14:textId="77777777" w:rsidR="007546EB" w:rsidRDefault="007546EB" w:rsidP="0066775A">
      <w:pPr>
        <w:spacing w:after="120" w:line="276" w:lineRule="auto"/>
        <w:ind w:left="567"/>
        <w:rPr>
          <w:rFonts w:cs="Tahoma"/>
        </w:rPr>
      </w:pPr>
      <w:r w:rsidRPr="004A51A3">
        <w:rPr>
          <w:rFonts w:cs="Tahoma"/>
        </w:rPr>
        <w:t>P = (A</w:t>
      </w:r>
      <w:r w:rsidRPr="009B6E4D">
        <w:rPr>
          <w:rFonts w:cs="Tahoma"/>
          <w:vertAlign w:val="subscript"/>
        </w:rPr>
        <w:t>legjobb</w:t>
      </w:r>
      <w:r w:rsidRPr="004A51A3">
        <w:rPr>
          <w:rFonts w:cs="Tahoma"/>
        </w:rPr>
        <w:t xml:space="preserve"> / A</w:t>
      </w:r>
      <w:r w:rsidRPr="009B6E4D">
        <w:rPr>
          <w:rFonts w:cs="Tahoma"/>
          <w:vertAlign w:val="subscript"/>
        </w:rPr>
        <w:t>vizsgált</w:t>
      </w:r>
      <w:r w:rsidRPr="004A51A3">
        <w:rPr>
          <w:rFonts w:cs="Tahoma"/>
        </w:rPr>
        <w:t xml:space="preserve">) × </w:t>
      </w:r>
      <w:r>
        <w:rPr>
          <w:rFonts w:cs="Tahoma"/>
        </w:rPr>
        <w:t>(</w:t>
      </w:r>
      <w:r w:rsidRPr="004A51A3">
        <w:rPr>
          <w:rFonts w:cs="Tahoma"/>
        </w:rPr>
        <w:t>P</w:t>
      </w:r>
      <w:r w:rsidRPr="009B6E4D">
        <w:rPr>
          <w:rFonts w:cs="Tahoma"/>
          <w:vertAlign w:val="subscript"/>
        </w:rPr>
        <w:t>max</w:t>
      </w:r>
      <w:r w:rsidRPr="004A51A3">
        <w:rPr>
          <w:rFonts w:cs="Tahoma"/>
        </w:rPr>
        <w:t xml:space="preserve"> </w:t>
      </w:r>
      <w:r>
        <w:rPr>
          <w:rFonts w:cs="Tahoma"/>
        </w:rPr>
        <w:t>– P</w:t>
      </w:r>
      <w:r w:rsidRPr="00CD387F">
        <w:rPr>
          <w:rFonts w:cs="Tahoma"/>
          <w:vertAlign w:val="subscript"/>
        </w:rPr>
        <w:t>min</w:t>
      </w:r>
      <w:r>
        <w:rPr>
          <w:rFonts w:cs="Tahoma"/>
        </w:rPr>
        <w:t>) + P</w:t>
      </w:r>
      <w:r w:rsidRPr="00CD387F">
        <w:rPr>
          <w:rFonts w:cs="Tahoma"/>
          <w:vertAlign w:val="subscript"/>
        </w:rPr>
        <w:t>min</w:t>
      </w:r>
    </w:p>
    <w:p w14:paraId="299AB20D" w14:textId="77777777" w:rsidR="007546EB" w:rsidRDefault="007546EB" w:rsidP="0066775A">
      <w:pPr>
        <w:spacing w:after="120" w:line="276" w:lineRule="auto"/>
        <w:ind w:left="567"/>
        <w:rPr>
          <w:rFonts w:cs="Tahoma"/>
        </w:rPr>
      </w:pPr>
      <w:r w:rsidRPr="004A51A3">
        <w:rPr>
          <w:rFonts w:cs="Tahoma"/>
        </w:rPr>
        <w:t xml:space="preserve">ahol: </w:t>
      </w:r>
    </w:p>
    <w:p w14:paraId="2EAD6195" w14:textId="77777777" w:rsidR="007546EB" w:rsidRDefault="007546EB" w:rsidP="0066775A">
      <w:pPr>
        <w:spacing w:after="120" w:line="276" w:lineRule="auto"/>
        <w:ind w:left="567"/>
        <w:rPr>
          <w:rFonts w:cs="Tahoma"/>
        </w:rPr>
      </w:pPr>
      <w:r w:rsidRPr="004A51A3">
        <w:rPr>
          <w:rFonts w:cs="Tahoma"/>
        </w:rPr>
        <w:t xml:space="preserve">P: </w:t>
      </w:r>
      <w:r w:rsidRPr="004A51A3">
        <w:rPr>
          <w:rFonts w:cs="Tahoma"/>
        </w:rPr>
        <w:tab/>
      </w:r>
      <w:r w:rsidRPr="004A51A3">
        <w:rPr>
          <w:rFonts w:cs="Tahoma"/>
        </w:rPr>
        <w:tab/>
        <w:t xml:space="preserve">a vizsgált ajánlati elem adott szempontra vonatkozó pontszáma </w:t>
      </w:r>
    </w:p>
    <w:p w14:paraId="4C856832" w14:textId="77777777" w:rsidR="007546EB" w:rsidRDefault="007546EB" w:rsidP="0066775A">
      <w:pPr>
        <w:spacing w:after="120" w:line="276" w:lineRule="auto"/>
        <w:ind w:left="567"/>
        <w:rPr>
          <w:rFonts w:cs="Tahoma"/>
        </w:rPr>
      </w:pPr>
      <w:r w:rsidRPr="004A51A3">
        <w:rPr>
          <w:rFonts w:cs="Tahoma"/>
        </w:rPr>
        <w:t>A</w:t>
      </w:r>
      <w:r w:rsidRPr="009B6E4D">
        <w:rPr>
          <w:rFonts w:cs="Tahoma"/>
          <w:vertAlign w:val="subscript"/>
        </w:rPr>
        <w:t>legjobb</w:t>
      </w:r>
      <w:r w:rsidRPr="004A51A3">
        <w:rPr>
          <w:rFonts w:cs="Tahoma"/>
        </w:rPr>
        <w:t xml:space="preserve">: </w:t>
      </w:r>
      <w:r>
        <w:rPr>
          <w:rFonts w:cs="Tahoma"/>
        </w:rPr>
        <w:tab/>
      </w:r>
      <w:r w:rsidRPr="004A51A3">
        <w:rPr>
          <w:rFonts w:cs="Tahoma"/>
        </w:rPr>
        <w:tab/>
        <w:t xml:space="preserve">a legelőnyösebb ajánlat tartalmi eleme </w:t>
      </w:r>
    </w:p>
    <w:p w14:paraId="34FB228D" w14:textId="77777777" w:rsidR="007546EB" w:rsidRDefault="007546EB" w:rsidP="0066775A">
      <w:pPr>
        <w:spacing w:after="120" w:line="276" w:lineRule="auto"/>
        <w:ind w:left="567"/>
        <w:rPr>
          <w:rFonts w:cs="Tahoma"/>
        </w:rPr>
      </w:pPr>
      <w:r w:rsidRPr="004A51A3">
        <w:rPr>
          <w:rFonts w:cs="Tahoma"/>
        </w:rPr>
        <w:t>A</w:t>
      </w:r>
      <w:r w:rsidRPr="009B6E4D">
        <w:rPr>
          <w:rFonts w:cs="Tahoma"/>
          <w:vertAlign w:val="subscript"/>
        </w:rPr>
        <w:t>vizsgált</w:t>
      </w:r>
      <w:r w:rsidRPr="004A51A3">
        <w:rPr>
          <w:rFonts w:cs="Tahoma"/>
        </w:rPr>
        <w:t xml:space="preserve">: </w:t>
      </w:r>
      <w:r>
        <w:rPr>
          <w:rFonts w:cs="Tahoma"/>
        </w:rPr>
        <w:tab/>
      </w:r>
      <w:r w:rsidRPr="004A51A3">
        <w:rPr>
          <w:rFonts w:cs="Tahoma"/>
        </w:rPr>
        <w:tab/>
        <w:t xml:space="preserve">a vizsgált ajánlat tartalmi eleme </w:t>
      </w:r>
    </w:p>
    <w:p w14:paraId="216953A4" w14:textId="77777777" w:rsidR="007546EB" w:rsidRDefault="007546EB" w:rsidP="0066775A">
      <w:pPr>
        <w:spacing w:after="120" w:line="276" w:lineRule="auto"/>
        <w:ind w:left="567"/>
        <w:rPr>
          <w:rFonts w:cs="Tahoma"/>
        </w:rPr>
      </w:pPr>
      <w:r w:rsidRPr="004A51A3">
        <w:rPr>
          <w:rFonts w:cs="Tahoma"/>
        </w:rPr>
        <w:t>P</w:t>
      </w:r>
      <w:r w:rsidRPr="009B6E4D">
        <w:rPr>
          <w:rFonts w:cs="Tahoma"/>
          <w:vertAlign w:val="subscript"/>
        </w:rPr>
        <w:t>max</w:t>
      </w:r>
      <w:r w:rsidRPr="004A51A3">
        <w:rPr>
          <w:rFonts w:cs="Tahoma"/>
        </w:rPr>
        <w:t xml:space="preserve">: </w:t>
      </w:r>
      <w:r w:rsidRPr="004A51A3">
        <w:rPr>
          <w:rFonts w:cs="Tahoma"/>
        </w:rPr>
        <w:tab/>
      </w:r>
      <w:r w:rsidRPr="004A51A3">
        <w:rPr>
          <w:rFonts w:cs="Tahoma"/>
        </w:rPr>
        <w:tab/>
        <w:t>a pontskála felső határa</w:t>
      </w:r>
    </w:p>
    <w:p w14:paraId="60BA7AF1" w14:textId="77777777" w:rsidR="007546EB" w:rsidRDefault="007546EB" w:rsidP="0066775A">
      <w:pPr>
        <w:spacing w:after="120" w:line="276" w:lineRule="auto"/>
        <w:ind w:left="567"/>
        <w:rPr>
          <w:rFonts w:cs="Tahoma"/>
        </w:rPr>
      </w:pPr>
      <w:r w:rsidRPr="00CD387F">
        <w:rPr>
          <w:rFonts w:cs="Tahoma"/>
        </w:rPr>
        <w:t>P</w:t>
      </w:r>
      <w:r w:rsidRPr="00CD387F">
        <w:rPr>
          <w:rFonts w:cs="Tahoma"/>
          <w:vertAlign w:val="subscript"/>
        </w:rPr>
        <w:t>min:</w:t>
      </w:r>
      <w:r>
        <w:rPr>
          <w:rFonts w:cs="Tahoma"/>
        </w:rPr>
        <w:tab/>
      </w:r>
      <w:r>
        <w:rPr>
          <w:rFonts w:cs="Tahoma"/>
        </w:rPr>
        <w:tab/>
        <w:t>a pontskála alsó határa</w:t>
      </w:r>
    </w:p>
    <w:p w14:paraId="6D0B4A83" w14:textId="77777777" w:rsidR="007546EB" w:rsidRDefault="007546EB" w:rsidP="0066775A">
      <w:pPr>
        <w:spacing w:after="120" w:line="276" w:lineRule="auto"/>
        <w:ind w:left="567"/>
        <w:rPr>
          <w:rFonts w:cs="Tahoma"/>
        </w:rPr>
      </w:pPr>
      <w:r w:rsidRPr="001768B3">
        <w:rPr>
          <w:rFonts w:cs="Tahoma"/>
          <w:color w:val="000000" w:themeColor="text1"/>
          <w:szCs w:val="21"/>
        </w:rPr>
        <w:t>Ha e módszer alkalmazásával tört pontértékek keletkeznek, akkor azokat az általános szabályoknak megfelelően két tizedes jegyre kell kerekíteni (ehhez Ajánlatkérő Microsoft Excel programot fog használni a pontszámítás során).</w:t>
      </w:r>
    </w:p>
    <w:p w14:paraId="59F2959D" w14:textId="160AB3AC" w:rsidR="00D305AA" w:rsidRDefault="00D305AA" w:rsidP="0066775A">
      <w:pPr>
        <w:spacing w:after="120" w:line="276" w:lineRule="auto"/>
        <w:ind w:left="567"/>
        <w:rPr>
          <w:rFonts w:cs="Tahoma"/>
        </w:rPr>
      </w:pPr>
      <w:r w:rsidRPr="00D305AA">
        <w:rPr>
          <w:rFonts w:cs="Tahoma"/>
        </w:rPr>
        <w:t>Ajánlatkérő a 2.</w:t>
      </w:r>
      <w:r w:rsidR="007546EB">
        <w:rPr>
          <w:rFonts w:cs="Tahoma"/>
        </w:rPr>
        <w:t>1.</w:t>
      </w:r>
      <w:r w:rsidRPr="00D305AA">
        <w:rPr>
          <w:rFonts w:cs="Tahoma"/>
        </w:rPr>
        <w:t xml:space="preserve"> értékelési szemponttal összefüggő ajánlati elemmel kapcsolatban </w:t>
      </w:r>
      <w:r w:rsidR="007546EB">
        <w:rPr>
          <w:rFonts w:cs="Tahoma"/>
        </w:rPr>
        <w:t>az értékeket miliszekundumban (ms</w:t>
      </w:r>
      <w:r w:rsidR="00432B6F">
        <w:rPr>
          <w:rFonts w:cs="Tahoma"/>
        </w:rPr>
        <w:t>ec) hasonlítja össze.</w:t>
      </w:r>
    </w:p>
    <w:p w14:paraId="3C6A7A6B" w14:textId="5B89070B" w:rsidR="006C50F9" w:rsidRPr="006C50F9" w:rsidRDefault="006C50F9" w:rsidP="0066775A">
      <w:pPr>
        <w:spacing w:after="120" w:line="276" w:lineRule="auto"/>
        <w:ind w:left="567"/>
        <w:rPr>
          <w:rFonts w:cs="Tahoma"/>
          <w:b/>
        </w:rPr>
      </w:pPr>
      <w:r w:rsidRPr="006C50F9">
        <w:rPr>
          <w:rFonts w:cs="Tahoma"/>
          <w:b/>
        </w:rPr>
        <w:t>2.2. alszempont értékelése:</w:t>
      </w:r>
    </w:p>
    <w:p w14:paraId="790A7294" w14:textId="3165E39A" w:rsidR="00264E12" w:rsidRDefault="00264E12" w:rsidP="0066775A">
      <w:pPr>
        <w:spacing w:after="120" w:line="276" w:lineRule="auto"/>
        <w:ind w:left="567"/>
        <w:rPr>
          <w:rFonts w:cs="Tahoma"/>
        </w:rPr>
      </w:pPr>
      <w:r w:rsidRPr="004A51A3">
        <w:rPr>
          <w:rFonts w:cs="Tahoma"/>
        </w:rPr>
        <w:t>Ajánlatkérő a 2.</w:t>
      </w:r>
      <w:r>
        <w:rPr>
          <w:rFonts w:cs="Tahoma"/>
        </w:rPr>
        <w:t>2. al</w:t>
      </w:r>
      <w:r w:rsidRPr="004A51A3">
        <w:rPr>
          <w:rFonts w:cs="Tahoma"/>
        </w:rPr>
        <w:t xml:space="preserve">szempont esetében az </w:t>
      </w:r>
      <w:r w:rsidRPr="00463C5C">
        <w:rPr>
          <w:rFonts w:cs="Tahoma"/>
          <w:b/>
        </w:rPr>
        <w:t>egyenes arányosítás</w:t>
      </w:r>
      <w:r w:rsidRPr="004A51A3">
        <w:rPr>
          <w:rFonts w:cs="Tahoma"/>
        </w:rPr>
        <w:t xml:space="preserve"> módszerét alkalmazza, ahol a legkedvezőbb tartalmi elemre, azaz a legmagasabb értékre a maximális (100) pontot, a többi ajánlat tartalmi elemére pedig a legkedvezőbb elemhez viszonyítva egyenesen arányosan számolja ki a pontszámokat.</w:t>
      </w:r>
      <w:r>
        <w:rPr>
          <w:rFonts w:cs="Tahoma"/>
        </w:rPr>
        <w:t xml:space="preserve"> </w:t>
      </w:r>
    </w:p>
    <w:p w14:paraId="20DA9D71" w14:textId="77777777" w:rsidR="00264E12" w:rsidRDefault="00264E12" w:rsidP="0066775A">
      <w:pPr>
        <w:spacing w:after="120" w:line="276" w:lineRule="auto"/>
        <w:ind w:left="567"/>
        <w:rPr>
          <w:rFonts w:cs="Tahoma"/>
        </w:rPr>
      </w:pPr>
      <w:r w:rsidRPr="004A51A3">
        <w:rPr>
          <w:rFonts w:cs="Tahoma"/>
        </w:rPr>
        <w:t xml:space="preserve">Az értékelés módszere: az alábbi egyenes arányosítási képlet alapján: </w:t>
      </w:r>
    </w:p>
    <w:p w14:paraId="7DD6AD52" w14:textId="77777777" w:rsidR="00264E12" w:rsidRDefault="00264E12" w:rsidP="0066775A">
      <w:pPr>
        <w:spacing w:after="120" w:line="276" w:lineRule="auto"/>
        <w:ind w:left="567"/>
        <w:rPr>
          <w:rFonts w:cs="Tahoma"/>
        </w:rPr>
      </w:pPr>
      <w:r w:rsidRPr="004A51A3">
        <w:rPr>
          <w:rFonts w:cs="Tahoma"/>
        </w:rPr>
        <w:t xml:space="preserve">P </w:t>
      </w:r>
      <w:r>
        <w:rPr>
          <w:rFonts w:cs="Tahoma"/>
        </w:rPr>
        <w:t>= (A</w:t>
      </w:r>
      <w:r w:rsidRPr="009B6E4D">
        <w:rPr>
          <w:rFonts w:cs="Tahoma"/>
          <w:vertAlign w:val="subscript"/>
        </w:rPr>
        <w:t>vizsgált</w:t>
      </w:r>
      <w:r>
        <w:rPr>
          <w:rFonts w:cs="Tahoma"/>
        </w:rPr>
        <w:t xml:space="preserve"> / A</w:t>
      </w:r>
      <w:r w:rsidRPr="009B6E4D">
        <w:rPr>
          <w:rFonts w:cs="Tahoma"/>
          <w:vertAlign w:val="subscript"/>
        </w:rPr>
        <w:t>legjobb</w:t>
      </w:r>
      <w:r>
        <w:rPr>
          <w:rFonts w:cs="Tahoma"/>
        </w:rPr>
        <w:t>) × (</w:t>
      </w:r>
      <w:r w:rsidRPr="004A51A3">
        <w:rPr>
          <w:rFonts w:cs="Tahoma"/>
        </w:rPr>
        <w:t>P</w:t>
      </w:r>
      <w:r w:rsidRPr="009B6E4D">
        <w:rPr>
          <w:rFonts w:cs="Tahoma"/>
          <w:vertAlign w:val="subscript"/>
        </w:rPr>
        <w:t>max</w:t>
      </w:r>
      <w:r w:rsidRPr="004A51A3">
        <w:rPr>
          <w:rFonts w:cs="Tahoma"/>
        </w:rPr>
        <w:t xml:space="preserve"> </w:t>
      </w:r>
      <w:r>
        <w:rPr>
          <w:rFonts w:cs="Tahoma"/>
        </w:rPr>
        <w:t>– P</w:t>
      </w:r>
      <w:r w:rsidRPr="001D72A4">
        <w:rPr>
          <w:rFonts w:cs="Tahoma"/>
          <w:vertAlign w:val="subscript"/>
        </w:rPr>
        <w:t>min</w:t>
      </w:r>
      <w:r>
        <w:rPr>
          <w:rFonts w:cs="Tahoma"/>
        </w:rPr>
        <w:t>) + P</w:t>
      </w:r>
      <w:r w:rsidRPr="001D72A4">
        <w:rPr>
          <w:rFonts w:cs="Tahoma"/>
          <w:vertAlign w:val="subscript"/>
        </w:rPr>
        <w:t>min</w:t>
      </w:r>
      <w:r w:rsidDel="00932C5A">
        <w:rPr>
          <w:rFonts w:cs="Tahoma"/>
        </w:rPr>
        <w:t xml:space="preserve"> </w:t>
      </w:r>
    </w:p>
    <w:p w14:paraId="2FC4289D" w14:textId="77777777" w:rsidR="00264E12" w:rsidRDefault="00264E12" w:rsidP="0066775A">
      <w:pPr>
        <w:spacing w:after="120" w:line="276" w:lineRule="auto"/>
        <w:ind w:left="567"/>
        <w:rPr>
          <w:rFonts w:cs="Tahoma"/>
        </w:rPr>
      </w:pPr>
      <w:r>
        <w:rPr>
          <w:rFonts w:cs="Tahoma"/>
        </w:rPr>
        <w:t>ahol:</w:t>
      </w:r>
    </w:p>
    <w:p w14:paraId="1356D266" w14:textId="77777777" w:rsidR="00264E12" w:rsidRDefault="00264E12" w:rsidP="0066775A">
      <w:pPr>
        <w:spacing w:after="120" w:line="276" w:lineRule="auto"/>
        <w:ind w:left="567"/>
        <w:rPr>
          <w:rFonts w:cs="Tahoma"/>
        </w:rPr>
      </w:pPr>
      <w:r w:rsidRPr="004A51A3">
        <w:rPr>
          <w:rFonts w:cs="Tahoma"/>
        </w:rPr>
        <w:t xml:space="preserve">P: </w:t>
      </w:r>
      <w:r>
        <w:rPr>
          <w:rFonts w:cs="Tahoma"/>
        </w:rPr>
        <w:tab/>
      </w:r>
      <w:r>
        <w:rPr>
          <w:rFonts w:cs="Tahoma"/>
        </w:rPr>
        <w:tab/>
      </w:r>
      <w:r w:rsidRPr="004A51A3">
        <w:rPr>
          <w:rFonts w:cs="Tahoma"/>
        </w:rPr>
        <w:t>a vizsgált ajánlati elem adott szempontra vonatkozó p</w:t>
      </w:r>
      <w:r>
        <w:rPr>
          <w:rFonts w:cs="Tahoma"/>
        </w:rPr>
        <w:t>ontszáma</w:t>
      </w:r>
    </w:p>
    <w:p w14:paraId="04D251D9" w14:textId="77777777" w:rsidR="00264E12" w:rsidRDefault="00264E12" w:rsidP="0066775A">
      <w:pPr>
        <w:spacing w:after="120" w:line="276" w:lineRule="auto"/>
        <w:ind w:left="567"/>
        <w:rPr>
          <w:rFonts w:cs="Tahoma"/>
        </w:rPr>
      </w:pPr>
      <w:r w:rsidRPr="004A51A3">
        <w:rPr>
          <w:rFonts w:cs="Tahoma"/>
        </w:rPr>
        <w:t>A</w:t>
      </w:r>
      <w:r w:rsidRPr="009B6E4D">
        <w:rPr>
          <w:rFonts w:cs="Tahoma"/>
          <w:vertAlign w:val="subscript"/>
        </w:rPr>
        <w:t>vizsgált</w:t>
      </w:r>
      <w:r w:rsidRPr="004A51A3">
        <w:rPr>
          <w:rFonts w:cs="Tahoma"/>
        </w:rPr>
        <w:t xml:space="preserve">: </w:t>
      </w:r>
      <w:r>
        <w:rPr>
          <w:rFonts w:cs="Tahoma"/>
        </w:rPr>
        <w:tab/>
      </w:r>
      <w:r>
        <w:rPr>
          <w:rFonts w:cs="Tahoma"/>
        </w:rPr>
        <w:tab/>
      </w:r>
      <w:r w:rsidRPr="004A51A3">
        <w:rPr>
          <w:rFonts w:cs="Tahoma"/>
        </w:rPr>
        <w:t xml:space="preserve">a </w:t>
      </w:r>
      <w:r>
        <w:rPr>
          <w:rFonts w:cs="Tahoma"/>
        </w:rPr>
        <w:t>vizsgált ajánlat tartalmi eleme</w:t>
      </w:r>
    </w:p>
    <w:p w14:paraId="139AAD8E" w14:textId="77777777" w:rsidR="00264E12" w:rsidRDefault="00264E12" w:rsidP="0066775A">
      <w:pPr>
        <w:spacing w:after="120" w:line="276" w:lineRule="auto"/>
        <w:ind w:left="567"/>
        <w:rPr>
          <w:rFonts w:cs="Tahoma"/>
        </w:rPr>
      </w:pPr>
      <w:r w:rsidRPr="00A84F55">
        <w:rPr>
          <w:rFonts w:cs="Tahoma"/>
          <w:szCs w:val="21"/>
        </w:rPr>
        <w:t>A</w:t>
      </w:r>
      <w:r w:rsidRPr="009B6E4D">
        <w:rPr>
          <w:rFonts w:cs="Tahoma"/>
          <w:szCs w:val="21"/>
          <w:vertAlign w:val="subscript"/>
        </w:rPr>
        <w:t>legjobb</w:t>
      </w:r>
      <w:r w:rsidRPr="00A84F55">
        <w:rPr>
          <w:rFonts w:cs="Tahoma"/>
          <w:szCs w:val="21"/>
        </w:rPr>
        <w:t xml:space="preserve">: </w:t>
      </w:r>
      <w:r>
        <w:rPr>
          <w:rFonts w:cs="Tahoma"/>
          <w:szCs w:val="21"/>
        </w:rPr>
        <w:tab/>
      </w:r>
      <w:r>
        <w:rPr>
          <w:rFonts w:cs="Tahoma"/>
          <w:szCs w:val="21"/>
        </w:rPr>
        <w:tab/>
      </w:r>
      <w:r w:rsidRPr="00A84F55">
        <w:rPr>
          <w:rFonts w:cs="Tahoma"/>
          <w:szCs w:val="21"/>
        </w:rPr>
        <w:t xml:space="preserve">a legelőnyösebb ajánlat tartalmi eleme </w:t>
      </w:r>
    </w:p>
    <w:p w14:paraId="3000CB26" w14:textId="77777777" w:rsidR="00264E12" w:rsidRDefault="00264E12" w:rsidP="0066775A">
      <w:pPr>
        <w:spacing w:after="120" w:line="276" w:lineRule="auto"/>
        <w:ind w:left="567"/>
        <w:rPr>
          <w:rFonts w:cs="Tahoma"/>
          <w:szCs w:val="21"/>
        </w:rPr>
      </w:pPr>
      <w:r w:rsidRPr="00434243">
        <w:rPr>
          <w:rFonts w:cs="Tahoma"/>
          <w:szCs w:val="21"/>
        </w:rPr>
        <w:t>P</w:t>
      </w:r>
      <w:r w:rsidRPr="009B6E4D">
        <w:rPr>
          <w:rFonts w:cs="Tahoma"/>
          <w:szCs w:val="21"/>
          <w:vertAlign w:val="subscript"/>
        </w:rPr>
        <w:t>max</w:t>
      </w:r>
      <w:r w:rsidRPr="00434243">
        <w:rPr>
          <w:rFonts w:cs="Tahoma"/>
          <w:szCs w:val="21"/>
        </w:rPr>
        <w:t xml:space="preserve">: </w:t>
      </w:r>
      <w:r>
        <w:rPr>
          <w:rFonts w:cs="Tahoma"/>
          <w:szCs w:val="21"/>
        </w:rPr>
        <w:tab/>
      </w:r>
      <w:r>
        <w:rPr>
          <w:rFonts w:cs="Tahoma"/>
          <w:szCs w:val="21"/>
        </w:rPr>
        <w:tab/>
      </w:r>
      <w:r w:rsidRPr="00434243">
        <w:rPr>
          <w:rFonts w:cs="Tahoma"/>
          <w:szCs w:val="21"/>
        </w:rPr>
        <w:t>a pontskála felső határa</w:t>
      </w:r>
    </w:p>
    <w:p w14:paraId="297E2AE0" w14:textId="77777777" w:rsidR="00264E12" w:rsidRDefault="00264E12" w:rsidP="0066775A">
      <w:pPr>
        <w:spacing w:after="120" w:line="276" w:lineRule="auto"/>
        <w:ind w:left="567"/>
        <w:rPr>
          <w:rFonts w:cs="Tahoma"/>
          <w:szCs w:val="21"/>
        </w:rPr>
      </w:pPr>
      <w:r w:rsidRPr="001D72A4">
        <w:rPr>
          <w:rFonts w:cs="Tahoma"/>
        </w:rPr>
        <w:t>P</w:t>
      </w:r>
      <w:r w:rsidRPr="001D72A4">
        <w:rPr>
          <w:rFonts w:cs="Tahoma"/>
          <w:vertAlign w:val="subscript"/>
        </w:rPr>
        <w:t>min:</w:t>
      </w:r>
      <w:r>
        <w:rPr>
          <w:rFonts w:cs="Tahoma"/>
        </w:rPr>
        <w:tab/>
      </w:r>
      <w:r>
        <w:rPr>
          <w:rFonts w:cs="Tahoma"/>
        </w:rPr>
        <w:tab/>
        <w:t>a pontskála alsó határa</w:t>
      </w:r>
    </w:p>
    <w:p w14:paraId="683FA472" w14:textId="77777777" w:rsidR="00264E12" w:rsidRDefault="00264E12" w:rsidP="0066775A">
      <w:pPr>
        <w:spacing w:after="120" w:line="276" w:lineRule="auto"/>
        <w:ind w:left="567"/>
        <w:rPr>
          <w:rFonts w:cs="Tahoma"/>
          <w:color w:val="000000" w:themeColor="text1"/>
          <w:szCs w:val="21"/>
        </w:rPr>
      </w:pPr>
      <w:r w:rsidRPr="001768B3">
        <w:rPr>
          <w:rFonts w:cs="Tahoma"/>
          <w:color w:val="000000" w:themeColor="text1"/>
          <w:szCs w:val="21"/>
        </w:rPr>
        <w:t>Ha e módszer alkalmazásával tört pontértékek keletkeznek, akkor azokat az általános szabályoknak megfelelően két tizedes jegyre kell kerekíteni (ehhez Ajánlatkérő Microsoft Excel programot fog használni a pontszámítás során).</w:t>
      </w:r>
    </w:p>
    <w:p w14:paraId="6EA355AE" w14:textId="49CC4FD2" w:rsidR="00E02A58" w:rsidRPr="00D305AA" w:rsidRDefault="00E02A58" w:rsidP="0066775A">
      <w:pPr>
        <w:spacing w:after="120" w:line="276" w:lineRule="auto"/>
        <w:ind w:left="567"/>
        <w:rPr>
          <w:rFonts w:cs="Tahoma"/>
        </w:rPr>
      </w:pPr>
      <w:r w:rsidRPr="00D305AA">
        <w:rPr>
          <w:rFonts w:cs="Tahoma"/>
        </w:rPr>
        <w:t>Ajánlatkérő a 2.</w:t>
      </w:r>
      <w:r>
        <w:rPr>
          <w:rFonts w:cs="Tahoma"/>
        </w:rPr>
        <w:t>2.</w:t>
      </w:r>
      <w:r w:rsidRPr="00D305AA">
        <w:rPr>
          <w:rFonts w:cs="Tahoma"/>
        </w:rPr>
        <w:t xml:space="preserve"> értékelési szemponttal összefüggő ajánlati elemmel kapcsolatban </w:t>
      </w:r>
      <w:r>
        <w:rPr>
          <w:rFonts w:cs="Tahoma"/>
        </w:rPr>
        <w:t>100%-ban</w:t>
      </w:r>
      <w:r w:rsidRPr="00D305AA">
        <w:rPr>
          <w:rFonts w:cs="Tahoma"/>
        </w:rPr>
        <w:t xml:space="preserve"> határozza meg az ajánlati elem legkedvezőbb szintjét, amelyre és az annál még kedvezőbb vállalásokra egyaránt az értékelési ponthatár felső határával azonos számú pontot ad.</w:t>
      </w:r>
    </w:p>
    <w:p w14:paraId="0B1AF910" w14:textId="54C9C132" w:rsidR="00E02A58" w:rsidRPr="00D305AA" w:rsidRDefault="00E02A58" w:rsidP="0066775A">
      <w:pPr>
        <w:spacing w:after="120" w:line="276" w:lineRule="auto"/>
        <w:ind w:left="567"/>
        <w:rPr>
          <w:rFonts w:cs="Tahoma"/>
        </w:rPr>
      </w:pPr>
      <w:r w:rsidRPr="00D305AA">
        <w:rPr>
          <w:rFonts w:cs="Tahoma"/>
        </w:rPr>
        <w:t>Ajánlatkérő a 2.</w:t>
      </w:r>
      <w:r>
        <w:rPr>
          <w:rFonts w:cs="Tahoma"/>
        </w:rPr>
        <w:t>2.</w:t>
      </w:r>
      <w:r w:rsidRPr="00D305AA">
        <w:rPr>
          <w:rFonts w:cs="Tahoma"/>
        </w:rPr>
        <w:t xml:space="preserve"> értékelési szemponttal összefüggő ajánlati elemmel kapcsolatban meghatározza, hogy az ajánlati elem minimum értéke </w:t>
      </w:r>
      <w:r>
        <w:rPr>
          <w:rFonts w:cs="Tahoma"/>
        </w:rPr>
        <w:t>1%</w:t>
      </w:r>
      <w:r w:rsidRPr="00D305AA">
        <w:rPr>
          <w:rFonts w:cs="Tahoma"/>
        </w:rPr>
        <w:t>, ennél kedvezőtlenebb az ajánlati elem nem lehet, a minimum értéket el nem érő ajánlatokat Ajánlatkérő érvénytelenné nyilvánítja.</w:t>
      </w:r>
    </w:p>
    <w:p w14:paraId="48F7E715" w14:textId="3856B33B" w:rsidR="006C50F9" w:rsidRPr="005D620F" w:rsidRDefault="00E02A58" w:rsidP="0066775A">
      <w:pPr>
        <w:spacing w:after="120" w:line="276" w:lineRule="auto"/>
        <w:ind w:left="567"/>
        <w:rPr>
          <w:rFonts w:cs="Tahoma"/>
        </w:rPr>
      </w:pPr>
      <w:r w:rsidRPr="00D305AA">
        <w:rPr>
          <w:rFonts w:cs="Tahoma"/>
        </w:rPr>
        <w:t>Ajánlatkérő a</w:t>
      </w:r>
      <w:r>
        <w:rPr>
          <w:rFonts w:cs="Tahoma"/>
        </w:rPr>
        <w:t>z</w:t>
      </w:r>
      <w:r w:rsidRPr="00D305AA">
        <w:rPr>
          <w:rFonts w:cs="Tahoma"/>
        </w:rPr>
        <w:t xml:space="preserve"> </w:t>
      </w:r>
      <w:r>
        <w:rPr>
          <w:rFonts w:cs="Tahoma"/>
        </w:rPr>
        <w:t>1%</w:t>
      </w:r>
      <w:r w:rsidRPr="00D305AA">
        <w:rPr>
          <w:rFonts w:cs="Tahoma"/>
        </w:rPr>
        <w:t xml:space="preserve"> és a </w:t>
      </w:r>
      <w:r>
        <w:rPr>
          <w:rFonts w:cs="Tahoma"/>
        </w:rPr>
        <w:t>100%</w:t>
      </w:r>
      <w:r w:rsidRPr="00D305AA">
        <w:rPr>
          <w:rFonts w:cs="Tahoma"/>
        </w:rPr>
        <w:t xml:space="preserve"> közötti megajánlásokat értékeli a kötelezően előírt </w:t>
      </w:r>
      <w:r>
        <w:rPr>
          <w:rFonts w:cs="Tahoma"/>
        </w:rPr>
        <w:t>1%</w:t>
      </w:r>
      <w:r w:rsidRPr="00D305AA">
        <w:rPr>
          <w:rFonts w:cs="Tahoma"/>
        </w:rPr>
        <w:t xml:space="preserve"> levonásával.</w:t>
      </w:r>
    </w:p>
    <w:p w14:paraId="463CA44A" w14:textId="75ED12EF" w:rsidR="004F6BED" w:rsidRPr="001768B3" w:rsidRDefault="004F6BED" w:rsidP="0066775A">
      <w:pPr>
        <w:numPr>
          <w:ilvl w:val="1"/>
          <w:numId w:val="3"/>
        </w:numPr>
        <w:spacing w:after="120" w:line="276" w:lineRule="auto"/>
        <w:ind w:left="567" w:hanging="567"/>
        <w:rPr>
          <w:rFonts w:cs="Tahoma"/>
          <w:color w:val="auto"/>
          <w:szCs w:val="21"/>
        </w:rPr>
      </w:pPr>
      <w:r w:rsidRPr="001768B3">
        <w:rPr>
          <w:rFonts w:cs="Tahoma"/>
          <w:color w:val="auto"/>
          <w:szCs w:val="21"/>
        </w:rPr>
        <w:t>A fenti módszerrel értékelt egyes tartalmi elemekre adott értékelési pontszámot az ajánlatkérő megszorozza a felhívásban is meghatározott súlyszámmal, a szorzatokat pedig ajánlatonként összeadja.</w:t>
      </w:r>
    </w:p>
    <w:p w14:paraId="463CA44B" w14:textId="77777777" w:rsidR="004F6BED" w:rsidRPr="001768B3" w:rsidRDefault="004F6BED" w:rsidP="0066775A">
      <w:pPr>
        <w:numPr>
          <w:ilvl w:val="1"/>
          <w:numId w:val="3"/>
        </w:numPr>
        <w:spacing w:after="120" w:line="276" w:lineRule="auto"/>
        <w:ind w:left="567" w:hanging="567"/>
        <w:rPr>
          <w:rFonts w:cs="Tahoma"/>
          <w:color w:val="auto"/>
          <w:szCs w:val="21"/>
        </w:rPr>
      </w:pPr>
      <w:r w:rsidRPr="001768B3">
        <w:rPr>
          <w:rFonts w:cs="Tahoma"/>
          <w:color w:val="auto"/>
          <w:szCs w:val="21"/>
        </w:rPr>
        <w:t>Az az ajánlat a legjobb ár-érték arányú, amelynek az összpontszáma a legnagyobb.</w:t>
      </w:r>
    </w:p>
    <w:p w14:paraId="463CA44C" w14:textId="77777777" w:rsidR="00BA1644" w:rsidRPr="001768B3" w:rsidRDefault="004F6BED" w:rsidP="0066775A">
      <w:pPr>
        <w:numPr>
          <w:ilvl w:val="1"/>
          <w:numId w:val="3"/>
        </w:numPr>
        <w:spacing w:after="120" w:line="276" w:lineRule="auto"/>
        <w:ind w:left="567" w:hanging="567"/>
        <w:rPr>
          <w:rFonts w:cs="Tahoma"/>
          <w:color w:val="auto"/>
          <w:szCs w:val="21"/>
        </w:rPr>
      </w:pPr>
      <w:r w:rsidRPr="001768B3">
        <w:rPr>
          <w:rFonts w:cs="Tahoma"/>
          <w:color w:val="auto"/>
          <w:szCs w:val="21"/>
        </w:rPr>
        <w:t xml:space="preserve">Az eljárás nyertese az az ajánlattevő, aki az ajánlatkérő részére az eljárást megindító felhívásban és a </w:t>
      </w:r>
      <w:r w:rsidR="00244D1D" w:rsidRPr="001768B3">
        <w:rPr>
          <w:rFonts w:cs="Tahoma"/>
          <w:color w:val="auto"/>
          <w:szCs w:val="21"/>
        </w:rPr>
        <w:t>közbeszerzési dokumentumokban</w:t>
      </w:r>
      <w:r w:rsidRPr="001768B3">
        <w:rPr>
          <w:rFonts w:cs="Tahoma"/>
          <w:color w:val="auto"/>
          <w:szCs w:val="21"/>
        </w:rPr>
        <w:t xml:space="preserve"> meghatározott feltételek alapján, valamint az értékelési szempontok szerint a legkedvezőbb érvényes ajánlatot tette.</w:t>
      </w:r>
    </w:p>
    <w:p w14:paraId="463CA461" w14:textId="3EB2CCA8" w:rsidR="0096429E" w:rsidRPr="006E1FBB" w:rsidRDefault="00BA1644" w:rsidP="0066775A">
      <w:pPr>
        <w:numPr>
          <w:ilvl w:val="1"/>
          <w:numId w:val="3"/>
        </w:numPr>
        <w:spacing w:after="120" w:line="276" w:lineRule="auto"/>
        <w:ind w:left="567" w:hanging="567"/>
        <w:rPr>
          <w:rFonts w:cs="Tahoma"/>
          <w:color w:val="auto"/>
          <w:szCs w:val="21"/>
        </w:rPr>
      </w:pPr>
      <w:r w:rsidRPr="001768B3">
        <w:rPr>
          <w:rFonts w:cs="Tahoma"/>
          <w:color w:val="auto"/>
          <w:szCs w:val="21"/>
        </w:rPr>
        <w:t xml:space="preserve">Ajánlatkérő nem fogad el </w:t>
      </w:r>
      <w:r w:rsidR="00B13AB6">
        <w:rPr>
          <w:rFonts w:cs="Tahoma"/>
          <w:color w:val="auto"/>
          <w:szCs w:val="21"/>
        </w:rPr>
        <w:t>aránytalan</w:t>
      </w:r>
      <w:r w:rsidR="00B13AB6" w:rsidRPr="001768B3">
        <w:rPr>
          <w:rFonts w:cs="Tahoma"/>
          <w:color w:val="auto"/>
          <w:szCs w:val="21"/>
        </w:rPr>
        <w:t xml:space="preserve"> </w:t>
      </w:r>
      <w:r w:rsidRPr="001768B3">
        <w:rPr>
          <w:rFonts w:cs="Tahoma"/>
          <w:color w:val="auto"/>
          <w:szCs w:val="21"/>
        </w:rPr>
        <w:t>vagy nem teljesíthető vagy nem érvényesíthető megajánlásokat.</w:t>
      </w:r>
      <w:r w:rsidR="0096429E" w:rsidRPr="006E1FBB">
        <w:rPr>
          <w:rFonts w:cs="Tahoma"/>
          <w:szCs w:val="21"/>
        </w:rPr>
        <w:t xml:space="preserve"> </w:t>
      </w:r>
    </w:p>
    <w:p w14:paraId="463CA463" w14:textId="77777777" w:rsidR="00EA6607" w:rsidRPr="001768B3" w:rsidRDefault="00EA6607" w:rsidP="0066775A">
      <w:pPr>
        <w:pStyle w:val="Cmsor2"/>
        <w:numPr>
          <w:ilvl w:val="1"/>
          <w:numId w:val="30"/>
        </w:numPr>
        <w:spacing w:after="120" w:line="276" w:lineRule="auto"/>
        <w:ind w:left="578" w:hanging="578"/>
        <w:rPr>
          <w:rFonts w:eastAsia="Calibri"/>
        </w:rPr>
      </w:pPr>
      <w:r w:rsidRPr="001768B3">
        <w:rPr>
          <w:rFonts w:eastAsia="Calibri"/>
        </w:rPr>
        <w:t>A SZERZŐDÉS MEGKÖTÉSE ÉS TELJESÍTÉSE</w:t>
      </w:r>
    </w:p>
    <w:p w14:paraId="5D388CEC" w14:textId="77777777" w:rsidR="00B76C0A" w:rsidRPr="00B76C0A" w:rsidRDefault="00B76C0A" w:rsidP="0066775A">
      <w:pPr>
        <w:pStyle w:val="Listaszerbekezds"/>
        <w:numPr>
          <w:ilvl w:val="0"/>
          <w:numId w:val="3"/>
        </w:numPr>
        <w:suppressAutoHyphens/>
        <w:spacing w:before="0" w:line="276" w:lineRule="auto"/>
        <w:ind w:left="578" w:hanging="578"/>
        <w:contextualSpacing w:val="0"/>
        <w:textAlignment w:val="baseline"/>
        <w:rPr>
          <w:rFonts w:ascii="Tahoma" w:hAnsi="Tahoma" w:cs="Tahoma"/>
          <w:vanish/>
          <w:color w:val="000000"/>
          <w:sz w:val="21"/>
          <w:szCs w:val="21"/>
        </w:rPr>
      </w:pPr>
      <w:bookmarkStart w:id="22" w:name="pr950"/>
      <w:bookmarkStart w:id="23" w:name="pr949"/>
      <w:bookmarkEnd w:id="22"/>
      <w:bookmarkEnd w:id="23"/>
    </w:p>
    <w:p w14:paraId="463CA464" w14:textId="284AEB7B" w:rsidR="00EA6607" w:rsidRPr="001768B3" w:rsidRDefault="00EA6607" w:rsidP="0066775A">
      <w:pPr>
        <w:numPr>
          <w:ilvl w:val="1"/>
          <w:numId w:val="3"/>
        </w:numPr>
        <w:tabs>
          <w:tab w:val="clear" w:pos="0"/>
          <w:tab w:val="num" w:pos="-360"/>
        </w:tabs>
        <w:spacing w:after="120" w:line="276" w:lineRule="auto"/>
        <w:ind w:left="578" w:hanging="578"/>
        <w:rPr>
          <w:rFonts w:cs="Tahoma"/>
          <w:szCs w:val="21"/>
        </w:rPr>
      </w:pPr>
      <w:r w:rsidRPr="001768B3">
        <w:rPr>
          <w:rFonts w:cs="Tahoma"/>
          <w:szCs w:val="21"/>
        </w:rPr>
        <w:t>Eredményes közbeszerzési eljárás alapján a szerződést a nyertes szervezettel (személlyel) - közös ajánlattétel esetén a nyertes szervezetekkel (személyekkel) - kell írásban megkötni a közbeszerzési eljárásban közölt végleges feltételek, szerződéstervezet és ajánlat tartalmának megfelelően.</w:t>
      </w:r>
    </w:p>
    <w:p w14:paraId="463CA466" w14:textId="77777777" w:rsidR="00EA6607" w:rsidRPr="001768B3" w:rsidRDefault="00EA6607" w:rsidP="0066775A">
      <w:pPr>
        <w:numPr>
          <w:ilvl w:val="1"/>
          <w:numId w:val="3"/>
        </w:numPr>
        <w:spacing w:after="120" w:line="276" w:lineRule="auto"/>
        <w:ind w:left="578" w:hanging="578"/>
        <w:rPr>
          <w:rFonts w:cs="Tahoma"/>
          <w:szCs w:val="21"/>
        </w:rPr>
      </w:pPr>
      <w:bookmarkStart w:id="24" w:name="pr9501"/>
      <w:bookmarkStart w:id="25" w:name="pr951"/>
      <w:bookmarkEnd w:id="24"/>
      <w:bookmarkEnd w:id="25"/>
      <w:r w:rsidRPr="001768B3">
        <w:rPr>
          <w:rFonts w:cs="Tahoma"/>
          <w:szCs w:val="21"/>
        </w:rPr>
        <w:t>A szerződésnek tartalmaznia kell - az eljárás során alkalmazott értékelési szempontra tekintettel - a nyertes ajánlat azon elemeit, amelyek értékelésre kerültek.</w:t>
      </w:r>
    </w:p>
    <w:p w14:paraId="463CA468" w14:textId="77777777" w:rsidR="00EA6607" w:rsidRPr="001768B3" w:rsidRDefault="00EA6607" w:rsidP="0066775A">
      <w:pPr>
        <w:numPr>
          <w:ilvl w:val="1"/>
          <w:numId w:val="3"/>
        </w:numPr>
        <w:spacing w:after="120" w:line="276" w:lineRule="auto"/>
        <w:ind w:left="578" w:hanging="578"/>
        <w:rPr>
          <w:rFonts w:cs="Tahoma"/>
          <w:szCs w:val="21"/>
        </w:rPr>
      </w:pPr>
      <w:bookmarkStart w:id="26" w:name="pr953"/>
      <w:bookmarkEnd w:id="26"/>
      <w:r w:rsidRPr="001768B3">
        <w:rPr>
          <w:rFonts w:cs="Tahoma"/>
          <w:szCs w:val="21"/>
        </w:rPr>
        <w:t xml:space="preserve">Az ajánlatok elbírálásáról szóló írásbeli összegezésnek az ajánlattevők részére történt megküldése napjától a nyertes ajánlattevő és a második legkedvezőbb ajánlatot (ha ajánlatkérő hirdetett második helyezettet) tett ajánlattevő ajánlati kötöttsége további </w:t>
      </w:r>
      <w:r w:rsidR="00BD24ED" w:rsidRPr="001768B3">
        <w:rPr>
          <w:rFonts w:cs="Tahoma"/>
          <w:szCs w:val="21"/>
        </w:rPr>
        <w:t>harminc</w:t>
      </w:r>
      <w:r w:rsidRPr="001768B3">
        <w:rPr>
          <w:rFonts w:cs="Tahoma"/>
          <w:szCs w:val="21"/>
        </w:rPr>
        <w:t xml:space="preserve"> nappal meghosszabbodik.</w:t>
      </w:r>
    </w:p>
    <w:p w14:paraId="463CA46A" w14:textId="77777777" w:rsidR="00EA6607" w:rsidRPr="001768B3" w:rsidRDefault="00EA6607" w:rsidP="0066775A">
      <w:pPr>
        <w:numPr>
          <w:ilvl w:val="1"/>
          <w:numId w:val="3"/>
        </w:numPr>
        <w:spacing w:after="120" w:line="276" w:lineRule="auto"/>
        <w:ind w:left="578" w:hanging="578"/>
        <w:rPr>
          <w:rFonts w:cs="Tahoma"/>
          <w:szCs w:val="21"/>
        </w:rPr>
      </w:pPr>
      <w:bookmarkStart w:id="27" w:name="pr970"/>
      <w:bookmarkEnd w:id="27"/>
      <w:r w:rsidRPr="001768B3">
        <w:rPr>
          <w:rFonts w:cs="Tahoma"/>
          <w:szCs w:val="21"/>
        </w:rPr>
        <w:t>Az ajánlatkérő köteles szerződéses feltételként előírni, hogy:</w:t>
      </w:r>
    </w:p>
    <w:p w14:paraId="463CA46B" w14:textId="77777777" w:rsidR="00EA6607" w:rsidRPr="001768B3" w:rsidRDefault="00EA6607" w:rsidP="0066775A">
      <w:pPr>
        <w:numPr>
          <w:ilvl w:val="0"/>
          <w:numId w:val="16"/>
        </w:numPr>
        <w:spacing w:after="120" w:line="276" w:lineRule="auto"/>
        <w:ind w:left="1418" w:right="150" w:hanging="567"/>
        <w:rPr>
          <w:rFonts w:eastAsia="Times New Roman" w:cs="Tahoma"/>
          <w:szCs w:val="21"/>
        </w:rPr>
      </w:pPr>
      <w:bookmarkStart w:id="28" w:name="pr971"/>
      <w:bookmarkStart w:id="29" w:name="pr972"/>
      <w:bookmarkStart w:id="30" w:name="pr9711"/>
      <w:bookmarkEnd w:id="28"/>
      <w:bookmarkEnd w:id="29"/>
      <w:bookmarkEnd w:id="30"/>
      <w:r w:rsidRPr="001768B3">
        <w:rPr>
          <w:rFonts w:cs="Tahoma"/>
          <w:szCs w:val="21"/>
        </w:rPr>
        <w:t>nem fizethet, illetve számolhat el a szerződés teljesítésével összefüggésben olyan költségeket, amelyek a 62. § (1) bekezdés</w:t>
      </w:r>
      <w:r w:rsidRPr="001768B3">
        <w:rPr>
          <w:rStyle w:val="apple-converted-space"/>
          <w:rFonts w:cs="Tahoma"/>
          <w:szCs w:val="21"/>
        </w:rPr>
        <w:t> </w:t>
      </w:r>
      <w:r w:rsidRPr="001768B3">
        <w:rPr>
          <w:rFonts w:cs="Tahoma"/>
          <w:i/>
          <w:iCs/>
          <w:szCs w:val="21"/>
        </w:rPr>
        <w:t>k)</w:t>
      </w:r>
      <w:r w:rsidRPr="001768B3">
        <w:rPr>
          <w:rStyle w:val="apple-converted-space"/>
          <w:rFonts w:cs="Tahoma"/>
          <w:szCs w:val="21"/>
        </w:rPr>
        <w:t> </w:t>
      </w:r>
      <w:r w:rsidRPr="001768B3">
        <w:rPr>
          <w:rFonts w:cs="Tahoma"/>
          <w:szCs w:val="21"/>
        </w:rPr>
        <w:t>pont</w:t>
      </w:r>
      <w:r w:rsidRPr="001768B3">
        <w:rPr>
          <w:rStyle w:val="apple-converted-space"/>
          <w:rFonts w:cs="Tahoma"/>
          <w:szCs w:val="21"/>
        </w:rPr>
        <w:t> </w:t>
      </w:r>
      <w:r w:rsidRPr="001768B3">
        <w:rPr>
          <w:rFonts w:cs="Tahoma"/>
          <w:i/>
          <w:iCs/>
          <w:szCs w:val="21"/>
        </w:rPr>
        <w:t>ka)–kb)</w:t>
      </w:r>
      <w:r w:rsidRPr="001768B3">
        <w:rPr>
          <w:rStyle w:val="apple-converted-space"/>
          <w:rFonts w:cs="Tahoma"/>
          <w:szCs w:val="21"/>
        </w:rPr>
        <w:t> </w:t>
      </w:r>
      <w:r w:rsidRPr="001768B3">
        <w:rPr>
          <w:rFonts w:cs="Tahoma"/>
          <w:szCs w:val="21"/>
        </w:rPr>
        <w:t>alpontja szerinti feltételeknek nem megfelelő társaság tekintetében merülnek fel, és amelyek a nyertes ajánlattevő adóköteles jövedelmének csökkentésére alkalmasak;</w:t>
      </w:r>
    </w:p>
    <w:p w14:paraId="463CA46C" w14:textId="77777777" w:rsidR="00EA6607" w:rsidRPr="001768B3" w:rsidRDefault="00EA6607" w:rsidP="0066775A">
      <w:pPr>
        <w:numPr>
          <w:ilvl w:val="0"/>
          <w:numId w:val="16"/>
        </w:numPr>
        <w:spacing w:after="120" w:line="276" w:lineRule="auto"/>
        <w:ind w:left="1418" w:right="150" w:hanging="567"/>
        <w:rPr>
          <w:rFonts w:eastAsia="Times New Roman" w:cs="Tahoma"/>
          <w:szCs w:val="21"/>
        </w:rPr>
      </w:pPr>
      <w:r w:rsidRPr="001768B3">
        <w:rPr>
          <w:rFonts w:eastAsia="Times New Roman" w:cs="Tahoma"/>
          <w:szCs w:val="21"/>
        </w:rPr>
        <w:t xml:space="preserve">a szerződés teljesítésének teljes időtartama alatt tulajdonosi szerkezetét az ajánlatkérő számára megismerhetővé teszi és </w:t>
      </w:r>
      <w:r w:rsidR="00BD1D88" w:rsidRPr="001768B3">
        <w:rPr>
          <w:rFonts w:eastAsia="Times New Roman" w:cs="Tahoma"/>
          <w:szCs w:val="21"/>
        </w:rPr>
        <w:t>a Kbt. 143. § (3) bekezdése szerinti</w:t>
      </w:r>
      <w:r w:rsidRPr="001768B3">
        <w:rPr>
          <w:rFonts w:eastAsia="Times New Roman" w:cs="Tahoma"/>
          <w:szCs w:val="21"/>
        </w:rPr>
        <w:t xml:space="preserve"> ügyletekről az ajánlatkérőt haladéktalanul értesíti.</w:t>
      </w:r>
    </w:p>
    <w:p w14:paraId="463CA46E" w14:textId="77777777" w:rsidR="00EA6607" w:rsidRPr="001768B3" w:rsidRDefault="00EA6607" w:rsidP="0066775A">
      <w:pPr>
        <w:numPr>
          <w:ilvl w:val="1"/>
          <w:numId w:val="3"/>
        </w:numPr>
        <w:spacing w:after="120" w:line="276" w:lineRule="auto"/>
        <w:ind w:left="567" w:hanging="567"/>
        <w:rPr>
          <w:rFonts w:cs="Tahoma"/>
          <w:szCs w:val="21"/>
        </w:rPr>
      </w:pPr>
      <w:bookmarkStart w:id="31" w:name="pr973"/>
      <w:bookmarkStart w:id="32" w:name="pr9721"/>
      <w:bookmarkStart w:id="33" w:name="pr9701"/>
      <w:bookmarkEnd w:id="31"/>
      <w:bookmarkEnd w:id="32"/>
      <w:bookmarkEnd w:id="33"/>
      <w:r w:rsidRPr="001768B3">
        <w:rPr>
          <w:rFonts w:cs="Tahoma"/>
          <w:szCs w:val="21"/>
        </w:rPr>
        <w:t>Az ajánlatkérőként szerződő fél jogosult és egyben köteles a szerződést felmondani - ha szükséges olyan határidővel, amely lehetővé teszi, hogy a szerződéssel érintett feladata ellátásáról gondoskodni tudjon – ha:</w:t>
      </w:r>
    </w:p>
    <w:p w14:paraId="463CA46F" w14:textId="77777777" w:rsidR="00EA6607" w:rsidRPr="001768B3" w:rsidRDefault="00EA6607" w:rsidP="0066775A">
      <w:pPr>
        <w:numPr>
          <w:ilvl w:val="0"/>
          <w:numId w:val="57"/>
        </w:numPr>
        <w:spacing w:after="120" w:line="276" w:lineRule="auto"/>
        <w:ind w:left="1418" w:right="150" w:hanging="567"/>
        <w:rPr>
          <w:rFonts w:cs="Tahoma"/>
          <w:szCs w:val="21"/>
        </w:rPr>
      </w:pPr>
      <w:bookmarkStart w:id="34" w:name="pr974"/>
      <w:bookmarkStart w:id="35" w:name="pr976"/>
      <w:bookmarkStart w:id="36" w:name="pr9751"/>
      <w:bookmarkEnd w:id="34"/>
      <w:bookmarkEnd w:id="35"/>
      <w:bookmarkEnd w:id="36"/>
      <w:r w:rsidRPr="001768B3">
        <w:rPr>
          <w:rFonts w:cs="Tahoma"/>
          <w:szCs w:val="21"/>
        </w:rPr>
        <w:t>a nyertes ajánlattevőben közvetetten vagy közvetlenül 25%-ot meghaladó tulajdoni részesedést szerez valamely olyan jogi személy vagy személyes joga szerint jogképes szervezet, amely tekintetében fennáll a 62. § (1) bekezdés k) pont kb) alpontjában meghatározott feltétel;</w:t>
      </w:r>
    </w:p>
    <w:p w14:paraId="463CA470" w14:textId="77777777" w:rsidR="00EA6607" w:rsidRPr="001768B3" w:rsidRDefault="00EA6607" w:rsidP="0066775A">
      <w:pPr>
        <w:numPr>
          <w:ilvl w:val="0"/>
          <w:numId w:val="57"/>
        </w:numPr>
        <w:spacing w:after="120" w:line="276" w:lineRule="auto"/>
        <w:ind w:left="1418" w:right="150" w:hanging="567"/>
        <w:rPr>
          <w:rFonts w:cs="Tahoma"/>
          <w:szCs w:val="21"/>
        </w:rPr>
      </w:pPr>
      <w:r w:rsidRPr="001768B3">
        <w:rPr>
          <w:rFonts w:cs="Tahoma"/>
          <w:szCs w:val="21"/>
        </w:rPr>
        <w:t>a nyertes ajánlattevő közvetetten vagy közvetlenül 25%-ot meghaladó tulajdoni részesedést szerez valamely olyan jogi személyben vagy személyes joga szerint jogképes szervezetben, amely tekintetében fennáll a 62. § (1) bekezdés k) pont kb) alpontjában meghatározott feltétel.</w:t>
      </w:r>
    </w:p>
    <w:p w14:paraId="463CA471" w14:textId="77777777" w:rsidR="00EA6607" w:rsidRPr="001768B3" w:rsidRDefault="00EA6607" w:rsidP="0066775A">
      <w:pPr>
        <w:spacing w:after="120" w:line="276" w:lineRule="auto"/>
        <w:ind w:left="567" w:right="74"/>
        <w:rPr>
          <w:rFonts w:eastAsia="Times New Roman" w:cs="Tahoma"/>
          <w:szCs w:val="21"/>
        </w:rPr>
      </w:pPr>
      <w:r w:rsidRPr="001768B3">
        <w:rPr>
          <w:rFonts w:eastAsia="Times New Roman" w:cs="Tahoma"/>
          <w:szCs w:val="21"/>
        </w:rPr>
        <w:t>Jelen pontban említett felmondás esetén a nyertes ajánlattevő a szerződés megszűnése előtt már teljesített szolgáltatás szerződésszerű pénzbeli ellenértékére jogosult.</w:t>
      </w:r>
    </w:p>
    <w:p w14:paraId="463CA473" w14:textId="77777777" w:rsidR="00EA6607" w:rsidRPr="001768B3" w:rsidRDefault="00EA6607" w:rsidP="0066775A">
      <w:pPr>
        <w:numPr>
          <w:ilvl w:val="1"/>
          <w:numId w:val="3"/>
        </w:numPr>
        <w:spacing w:after="120" w:line="276" w:lineRule="auto"/>
        <w:ind w:left="567" w:hanging="567"/>
        <w:rPr>
          <w:rFonts w:cs="Tahoma"/>
          <w:szCs w:val="21"/>
        </w:rPr>
      </w:pPr>
      <w:bookmarkStart w:id="37" w:name="pr9761"/>
      <w:bookmarkStart w:id="38" w:name="pr1004"/>
      <w:bookmarkStart w:id="39" w:name="pr977"/>
      <w:bookmarkStart w:id="40" w:name="pr9731"/>
      <w:bookmarkEnd w:id="37"/>
      <w:bookmarkEnd w:id="38"/>
      <w:bookmarkEnd w:id="39"/>
      <w:bookmarkEnd w:id="40"/>
      <w:r w:rsidRPr="001768B3">
        <w:rPr>
          <w:rFonts w:cs="Tahoma"/>
          <w:szCs w:val="21"/>
        </w:rPr>
        <w:t>A külföldi adóilletőségű nyertes ajánlattevő köteles a szerződéshez arra vonatkozó meghatalmazást csatolni, hogy az illetősége szerinti adóhatóságtól a magyar adóhatóság közvetlenül beszerezhet a nyertes ajánlattevőre vonatkozó adatokat az országok közötti jogsegély igénybevétele nélkül.</w:t>
      </w:r>
    </w:p>
    <w:p w14:paraId="463CA475" w14:textId="77777777" w:rsidR="00EA6607" w:rsidRPr="001768B3" w:rsidRDefault="00EA6607" w:rsidP="0066775A">
      <w:pPr>
        <w:numPr>
          <w:ilvl w:val="1"/>
          <w:numId w:val="3"/>
        </w:numPr>
        <w:spacing w:after="120" w:line="276" w:lineRule="auto"/>
        <w:ind w:left="567" w:hanging="567"/>
        <w:rPr>
          <w:rFonts w:cs="Tahoma"/>
          <w:szCs w:val="21"/>
        </w:rPr>
      </w:pPr>
      <w:bookmarkStart w:id="41" w:name="pr10041"/>
      <w:bookmarkStart w:id="42" w:name="pr1005"/>
      <w:bookmarkEnd w:id="41"/>
      <w:bookmarkEnd w:id="42"/>
      <w:r w:rsidRPr="001768B3">
        <w:rPr>
          <w:rFonts w:cs="Tahoma"/>
          <w:szCs w:val="21"/>
        </w:rPr>
        <w:t>A közbeszerzési szerződést a közbeszerzési eljárás alapján nyertes ajánlattevőként szerződő félnek, illetve közösen ajánlatot tevőknek kell teljesítenie.</w:t>
      </w:r>
    </w:p>
    <w:p w14:paraId="463CA477" w14:textId="77777777" w:rsidR="00C43221" w:rsidRPr="001768B3" w:rsidRDefault="00EA6607" w:rsidP="0066775A">
      <w:pPr>
        <w:numPr>
          <w:ilvl w:val="1"/>
          <w:numId w:val="3"/>
        </w:numPr>
        <w:spacing w:after="120" w:line="276" w:lineRule="auto"/>
        <w:ind w:left="567" w:hanging="567"/>
        <w:rPr>
          <w:rFonts w:cs="Tahoma"/>
          <w:b/>
          <w:caps/>
          <w:szCs w:val="21"/>
        </w:rPr>
      </w:pPr>
      <w:bookmarkStart w:id="43" w:name="pr10051"/>
      <w:bookmarkEnd w:id="43"/>
      <w:r w:rsidRPr="001768B3">
        <w:rPr>
          <w:rFonts w:cs="Tahoma"/>
          <w:szCs w:val="21"/>
        </w:rPr>
        <w:t>Az ajánlattevőként szerződő fél teljesítésében köteles közreműködni az olyan alvállalkozó és szakember, amely a közbeszerzési eljárásban részt vett az ajánlattevő alkalmasságának igazolásában. Az ajánlattevő köteles az ajánlatkérőnek a teljesítés során minden olyan - akár a korábban megjelölt alvállalkozó helyett igénybe venni kívánt - alvállalkozó bevonását bejelenteni, amelyet az ajánlatában nem nevezett meg és a bejelentéssel együtt nyilatkoznia kell arról is, hogy az általa igénybe venni kívánt alvállalkozó nem áll a kizáró okok hatálya alatt.</w:t>
      </w:r>
    </w:p>
    <w:p w14:paraId="695CCA1E" w14:textId="77777777" w:rsidR="00775D5E" w:rsidRDefault="00C43221" w:rsidP="0066775A">
      <w:pPr>
        <w:numPr>
          <w:ilvl w:val="1"/>
          <w:numId w:val="3"/>
        </w:numPr>
        <w:spacing w:after="120" w:line="276" w:lineRule="auto"/>
        <w:ind w:left="567" w:hanging="567"/>
        <w:rPr>
          <w:rFonts w:cs="Tahoma"/>
          <w:b/>
          <w:caps/>
          <w:szCs w:val="21"/>
        </w:rPr>
      </w:pPr>
      <w:r w:rsidRPr="001768B3">
        <w:rPr>
          <w:rFonts w:cs="Tahoma"/>
          <w:szCs w:val="21"/>
        </w:rPr>
        <w:t>Az ajánlattevőként szerződő fél a teljesítéshez az alkalmasságának igazolásában részt vett szervezetet a 65. § (9) bekezdésében foglalt esetekben és módon köteles igénybe venni, valamint köteles a teljesítésbe bevonni az alkalmasság igazolásához bemutatott szakembereket. E szervezetek vagy szakemberek bevonása akkor maradhat el, vagy helyettük akkor vonható be más (ideértve az átalakulás, egyesülés, szétválás útján történt jogutódlás eseteit is), ha az ajánlattevő e szervezet vagy szakember nélkül vagy a helyette bevont új szervezettel vagy szakemberrel is megfelel - amennyiben a közbeszerzési eljárásban az adott alkalmassági követelmény tekintetében bemutatott adatok alapján az ajánlatkérő szűkítette az eljárásban részt vevő gazdasági szereplők számát, az eredeti szervezetekkel vagy szakemberrel egyenértékű módon megfelel - azoknak az alkalmassági követelményeknek, amelyeknek az ajánlattevőként szerződő fél a közbeszerzési eljárásban az adott szervezettel vagy szakemberrel együtt felelt meg.</w:t>
      </w:r>
    </w:p>
    <w:p w14:paraId="429943D7" w14:textId="77777777" w:rsidR="00775D5E" w:rsidRDefault="00775D5E" w:rsidP="0066775A">
      <w:pPr>
        <w:numPr>
          <w:ilvl w:val="1"/>
          <w:numId w:val="3"/>
        </w:numPr>
        <w:spacing w:after="120" w:line="276" w:lineRule="auto"/>
        <w:ind w:left="567" w:hanging="567"/>
        <w:rPr>
          <w:rFonts w:cs="Tahoma"/>
          <w:b/>
          <w:caps/>
          <w:szCs w:val="21"/>
        </w:rPr>
      </w:pPr>
      <w:r w:rsidRPr="00B32E81">
        <w:rPr>
          <w:rFonts w:cs="Tahoma"/>
          <w:color w:val="auto"/>
          <w:szCs w:val="21"/>
          <w:bdr w:val="none" w:sz="0" w:space="0" w:color="auto" w:frame="1"/>
        </w:rPr>
        <w:t>A</w:t>
      </w:r>
      <w:r>
        <w:rPr>
          <w:rFonts w:cs="Tahoma"/>
          <w:color w:val="auto"/>
          <w:szCs w:val="21"/>
          <w:bdr w:val="none" w:sz="0" w:space="0" w:color="auto" w:frame="1"/>
        </w:rPr>
        <w:t xml:space="preserve"> fedezet</w:t>
      </w:r>
      <w:r w:rsidRPr="00B32E81">
        <w:rPr>
          <w:rFonts w:cs="Tahoma"/>
          <w:color w:val="auto"/>
          <w:szCs w:val="21"/>
          <w:bdr w:val="none" w:sz="0" w:space="0" w:color="auto" w:frame="1"/>
        </w:rPr>
        <w:t xml:space="preserve"> Magyarország 2016. évi központi költségvetéséről szóló 2015. évi C. törvény 1. számú melléklet XIX. Uniós fejlesztések fejezet címen KÖFOP-3.3.1-16 terhére feltételesen áll rendelkezésre.</w:t>
      </w:r>
    </w:p>
    <w:p w14:paraId="6CAA5B66" w14:textId="77777777" w:rsidR="00775D5E" w:rsidRDefault="00775D5E" w:rsidP="0066775A">
      <w:pPr>
        <w:numPr>
          <w:ilvl w:val="1"/>
          <w:numId w:val="3"/>
        </w:numPr>
        <w:spacing w:after="120" w:line="276" w:lineRule="auto"/>
        <w:ind w:left="567" w:hanging="567"/>
        <w:rPr>
          <w:rFonts w:cs="Tahoma"/>
          <w:b/>
          <w:caps/>
          <w:szCs w:val="21"/>
        </w:rPr>
      </w:pPr>
      <w:r w:rsidRPr="00B32E81">
        <w:rPr>
          <w:rFonts w:cs="Tahoma"/>
          <w:color w:val="auto"/>
          <w:szCs w:val="21"/>
          <w:bdr w:val="none" w:sz="0" w:space="0" w:color="auto" w:frame="1"/>
        </w:rPr>
        <w:t>Nyertes Ajánlattevő vállalkozói díjra jogosult.</w:t>
      </w:r>
    </w:p>
    <w:p w14:paraId="519B6D52" w14:textId="77777777" w:rsidR="00775D5E" w:rsidRDefault="00775D5E" w:rsidP="0066775A">
      <w:pPr>
        <w:numPr>
          <w:ilvl w:val="2"/>
          <w:numId w:val="3"/>
        </w:numPr>
        <w:spacing w:after="120" w:line="276" w:lineRule="auto"/>
        <w:ind w:left="1276" w:hanging="916"/>
        <w:rPr>
          <w:rFonts w:cs="Tahoma"/>
          <w:b/>
          <w:caps/>
          <w:szCs w:val="21"/>
        </w:rPr>
      </w:pPr>
      <w:r w:rsidRPr="00B32E81">
        <w:rPr>
          <w:rFonts w:cs="Tahoma"/>
          <w:color w:val="auto"/>
          <w:szCs w:val="21"/>
          <w:bdr w:val="none" w:sz="0" w:space="0" w:color="auto" w:frame="1"/>
        </w:rPr>
        <w:t>A vállalkozói díj költségátalányként magában foglalja valamennyi feladat és kötelezettség ellenértékét, a szolgáltatások teljes költségét, ezért a jelen szerződésben foglaltak teljesítéséért Nyertes Ajánlattevő a vállalkozói díjon felüli összegre semmilyen jogcímen nem tarthat igényt.</w:t>
      </w:r>
    </w:p>
    <w:p w14:paraId="24228F5F" w14:textId="77777777" w:rsidR="00775D5E" w:rsidRDefault="00775D5E" w:rsidP="0066775A">
      <w:pPr>
        <w:numPr>
          <w:ilvl w:val="2"/>
          <w:numId w:val="3"/>
        </w:numPr>
        <w:spacing w:after="120" w:line="276" w:lineRule="auto"/>
        <w:ind w:left="1276" w:hanging="916"/>
        <w:rPr>
          <w:rFonts w:cs="Tahoma"/>
          <w:b/>
          <w:caps/>
          <w:szCs w:val="21"/>
        </w:rPr>
      </w:pPr>
      <w:r w:rsidRPr="00B32E81">
        <w:rPr>
          <w:rFonts w:cs="Tahoma"/>
          <w:color w:val="auto"/>
          <w:szCs w:val="21"/>
          <w:bdr w:val="none" w:sz="0" w:space="0" w:color="auto" w:frame="1"/>
        </w:rPr>
        <w:t>Nyertes Ajánlattevőt egyösszegű, fix rendszer-hozzáférési díj illeti meg. Nyertes Ajánlattevőt a hibabejelentő ügyelet biztosításáért és a rendelkezésre állásért rendelkezésre állási díj illeti meg, Nyertes Ajánlattevő a teljesítésről havonta írásbeli kimutatást készít az adott elszámolási időszakban (naptári hónapban) teljesített szolgáltatásokról, amely egyben a teljesítés igazolásának is alapjául szolgál.</w:t>
      </w:r>
    </w:p>
    <w:p w14:paraId="036C6DC5" w14:textId="77777777" w:rsidR="00775D5E" w:rsidRDefault="00775D5E" w:rsidP="0066775A">
      <w:pPr>
        <w:numPr>
          <w:ilvl w:val="2"/>
          <w:numId w:val="3"/>
        </w:numPr>
        <w:spacing w:after="120" w:line="276" w:lineRule="auto"/>
        <w:ind w:left="1276" w:hanging="916"/>
        <w:rPr>
          <w:rFonts w:cs="Tahoma"/>
          <w:b/>
          <w:caps/>
          <w:szCs w:val="21"/>
        </w:rPr>
      </w:pPr>
      <w:r w:rsidRPr="00B32E81">
        <w:rPr>
          <w:rFonts w:cs="Tahoma"/>
          <w:color w:val="auto"/>
          <w:szCs w:val="21"/>
          <w:bdr w:val="none" w:sz="0" w:space="0" w:color="auto" w:frame="1"/>
        </w:rPr>
        <w:t>A kimutatás tartalmazza a teljesítés időpontját, a szolgáltatás megnevezését teljesítési helyenként, továbbá a rendelkezésre állási díj nettó és bruttó értékét. Az aláírt kimutatást legkésőbb az elszámolási időszak lejártát követő 5. napig kell átadni Ajánlatkérő szakmai kapcsolattartójának. A kimutatás benyújtását követően Ajánlatkérő írásban nyilatkozik annak elfogadásáról.</w:t>
      </w:r>
    </w:p>
    <w:p w14:paraId="2299898D" w14:textId="77777777" w:rsidR="00775D5E" w:rsidRPr="00F6232F" w:rsidRDefault="00775D5E" w:rsidP="0066775A">
      <w:pPr>
        <w:numPr>
          <w:ilvl w:val="2"/>
          <w:numId w:val="3"/>
        </w:numPr>
        <w:spacing w:after="120" w:line="276" w:lineRule="auto"/>
        <w:ind w:left="1276" w:hanging="916"/>
        <w:rPr>
          <w:rFonts w:cs="Tahoma"/>
          <w:b/>
          <w:caps/>
          <w:szCs w:val="21"/>
        </w:rPr>
      </w:pPr>
      <w:r w:rsidRPr="00F6232F">
        <w:rPr>
          <w:rFonts w:cs="Tahoma"/>
          <w:color w:val="auto"/>
          <w:szCs w:val="21"/>
          <w:bdr w:val="none" w:sz="0" w:space="0" w:color="auto" w:frame="1"/>
        </w:rPr>
        <w:t xml:space="preserve">A számlák kifizetése </w:t>
      </w:r>
      <w:r w:rsidRPr="00F6232F">
        <w:rPr>
          <w:rFonts w:cs="Tahoma"/>
          <w:b/>
          <w:color w:val="auto"/>
          <w:szCs w:val="21"/>
          <w:bdr w:val="none" w:sz="0" w:space="0" w:color="auto" w:frame="1"/>
        </w:rPr>
        <w:t>szállítói finanszírozással</w:t>
      </w:r>
      <w:r w:rsidRPr="00F6232F">
        <w:rPr>
          <w:rFonts w:cs="Tahoma"/>
          <w:color w:val="auto"/>
          <w:szCs w:val="21"/>
          <w:bdr w:val="none" w:sz="0" w:space="0" w:color="auto" w:frame="1"/>
        </w:rPr>
        <w:t xml:space="preserve"> történik; a Kbt. 135. § (4) bekezdésének megfelelően a szállítói kifizetés során </w:t>
      </w:r>
      <w:r w:rsidRPr="00F6232F">
        <w:rPr>
          <w:rFonts w:cs="Tahoma"/>
          <w:b/>
          <w:color w:val="auto"/>
          <w:szCs w:val="21"/>
          <w:bdr w:val="none" w:sz="0" w:space="0" w:color="auto" w:frame="1"/>
        </w:rPr>
        <w:t>a kifizetésre köteles szervezet</w:t>
      </w:r>
      <w:r w:rsidRPr="00F6232F">
        <w:rPr>
          <w:rFonts w:cs="Tahoma"/>
          <w:color w:val="auto"/>
          <w:szCs w:val="21"/>
          <w:bdr w:val="none" w:sz="0" w:space="0" w:color="auto" w:frame="1"/>
        </w:rPr>
        <w:t xml:space="preserve"> is Ajánlatkérőre irányadó – a Ptk. 6:130. § (1)-(3) bekezdésében, a (3) bekezdésben, a 2014-2020 programozási időszakban az egyes európai uniós alapokból származó támogatások felhasználásának rendjéről szóló 272/2014. (XI. 5.) Korm. rendeletben (a továbbiakban: 272/2014. (XI. 5.) Korm. rendelet) és a szerződésben meghatározott – szabályok szerint köteles az ellenszolgáltatást teljesíteni.</w:t>
      </w:r>
    </w:p>
    <w:p w14:paraId="54759A73" w14:textId="4D44B53E" w:rsidR="00775D5E" w:rsidRPr="00F6232F" w:rsidRDefault="00775D5E" w:rsidP="0066775A">
      <w:pPr>
        <w:numPr>
          <w:ilvl w:val="2"/>
          <w:numId w:val="3"/>
        </w:numPr>
        <w:spacing w:after="120" w:line="276" w:lineRule="auto"/>
        <w:ind w:left="1276" w:hanging="916"/>
        <w:rPr>
          <w:rFonts w:cs="Tahoma"/>
          <w:b/>
          <w:caps/>
          <w:szCs w:val="21"/>
        </w:rPr>
      </w:pPr>
      <w:r w:rsidRPr="00F6232F">
        <w:rPr>
          <w:rFonts w:cs="Tahoma"/>
          <w:color w:val="auto"/>
          <w:szCs w:val="21"/>
          <w:bdr w:val="none" w:sz="0" w:space="0" w:color="auto" w:frame="1"/>
        </w:rPr>
        <w:t>Ajánlatkérő (illetve a kifizetésre kötelezett szervezet) a Ptk. 6:130. § (1)-(2) bekezdései szerint fizeti ki a szerződésben foglalt ellenértéket.</w:t>
      </w:r>
    </w:p>
    <w:p w14:paraId="2038D3AE" w14:textId="0B710A8A" w:rsidR="00D76947" w:rsidRPr="00F6232F" w:rsidRDefault="00D76947" w:rsidP="0066775A">
      <w:pPr>
        <w:numPr>
          <w:ilvl w:val="2"/>
          <w:numId w:val="3"/>
        </w:numPr>
        <w:spacing w:after="120" w:line="276" w:lineRule="auto"/>
        <w:ind w:left="1276" w:hanging="916"/>
        <w:rPr>
          <w:rFonts w:cs="Tahoma"/>
          <w:b/>
          <w:caps/>
          <w:szCs w:val="21"/>
        </w:rPr>
      </w:pPr>
      <w:r w:rsidRPr="00F6232F">
        <w:rPr>
          <w:rFonts w:eastAsia="Times New Roman" w:cs="Tahoma"/>
          <w:bCs/>
          <w:szCs w:val="21"/>
          <w:lang w:eastAsia="hu-HU"/>
        </w:rPr>
        <w:t>A kifizetésre kötelezett szervezet a vonatkozó jogszabályok (Kbt. 135. § (8) bekezdése, továbbá a 272/2015. (XI.</w:t>
      </w:r>
      <w:r w:rsidR="00F6232F" w:rsidRPr="00F6232F">
        <w:rPr>
          <w:rFonts w:eastAsia="Times New Roman" w:cs="Tahoma"/>
          <w:bCs/>
          <w:szCs w:val="21"/>
          <w:lang w:eastAsia="hu-HU"/>
        </w:rPr>
        <w:t xml:space="preserve"> </w:t>
      </w:r>
      <w:r w:rsidRPr="00F6232F">
        <w:rPr>
          <w:rFonts w:eastAsia="Times New Roman" w:cs="Tahoma"/>
          <w:bCs/>
          <w:szCs w:val="21"/>
          <w:lang w:eastAsia="hu-HU"/>
        </w:rPr>
        <w:t>5) Korm. rend. 119. § (1) bekezdése) alapján szállítói előleg igénylési lehetőséget biztosít az Eladónak – amennyiben ilyet igényel - a jogszabályok, a támogatást nyújtó, a kifizető szervezet előírásai, rendelkezései szerint, a 272/2014. (XI. 5.) Korm. rendeletben 118/A. § (2) bekezdésében előírt biztosítékadási szabályok alapján.</w:t>
      </w:r>
    </w:p>
    <w:p w14:paraId="3C51BA21" w14:textId="77777777" w:rsidR="00D76947" w:rsidRPr="00F6232F" w:rsidRDefault="00D76947" w:rsidP="0066775A">
      <w:pPr>
        <w:numPr>
          <w:ilvl w:val="2"/>
          <w:numId w:val="3"/>
        </w:numPr>
        <w:spacing w:after="120" w:line="276" w:lineRule="auto"/>
        <w:ind w:left="1276" w:hanging="916"/>
        <w:rPr>
          <w:rFonts w:cs="Tahoma"/>
          <w:b/>
          <w:caps/>
          <w:szCs w:val="21"/>
        </w:rPr>
      </w:pPr>
      <w:r w:rsidRPr="00F6232F">
        <w:rPr>
          <w:rFonts w:cs="Tahoma"/>
          <w:szCs w:val="21"/>
          <w:shd w:val="clear" w:color="auto" w:fill="FFFFFF"/>
        </w:rPr>
        <w:t>Előleg-visszafizetési biztosíték: nyertes ajánlattevő legfeljebb a szerződés elszámolható összege 50%-ának megfelelő mértékű szállítói előleg kifizetését kérheti a 272/2014. (XI. 5.) Korm. rendelet 119. § (1) bekezdése alapján. Nyertes ajánlattevő a szerződés elszámolható összegének 10 %-a erejéig mentesül a szállítói előleg-visszafizetési biztosíték nyújtás kötelezettsége alól.</w:t>
      </w:r>
    </w:p>
    <w:p w14:paraId="3B23ACD3" w14:textId="50BB4BA4" w:rsidR="00D76947" w:rsidRPr="00F6232F" w:rsidRDefault="00D76947" w:rsidP="0066775A">
      <w:pPr>
        <w:numPr>
          <w:ilvl w:val="2"/>
          <w:numId w:val="3"/>
        </w:numPr>
        <w:spacing w:after="120" w:line="276" w:lineRule="auto"/>
        <w:ind w:left="1276" w:hanging="916"/>
        <w:rPr>
          <w:rFonts w:cs="Tahoma"/>
          <w:b/>
          <w:caps/>
          <w:szCs w:val="21"/>
        </w:rPr>
      </w:pPr>
      <w:r w:rsidRPr="00F6232F">
        <w:rPr>
          <w:rFonts w:cs="Tahoma"/>
          <w:szCs w:val="21"/>
          <w:shd w:val="clear" w:color="auto" w:fill="FFFFFF"/>
        </w:rPr>
        <w:t xml:space="preserve">A szerződés elszámolható összegének 10 %-át meghaladó mértékű szállítói előleg igénylés esetén a közbeszerzési eljárás eredményeként kötött szerződés elszámolható összegének 10 %-a és az igényelt szállítói előleg különbözetére jutó támogatás összegének megfelelő mértékű előleg-visszafizetési biztosítékot kell nyújtania a nyertes ajánlattevőnek. </w:t>
      </w:r>
      <w:r w:rsidRPr="00F6232F">
        <w:rPr>
          <w:rFonts w:eastAsia="Times New Roman" w:cs="Tahoma"/>
          <w:bCs/>
          <w:szCs w:val="21"/>
          <w:lang w:eastAsia="hu-HU"/>
        </w:rPr>
        <w:t>A 272/2014. (XI.5.) Korm. rendeletben 118/A. § (2) bekezdésében előírt biztosítékadási szabályok alapján.</w:t>
      </w:r>
    </w:p>
    <w:p w14:paraId="4270B60B" w14:textId="77777777" w:rsidR="00B2104F" w:rsidRPr="00B2104F" w:rsidRDefault="00B2104F" w:rsidP="0066775A">
      <w:pPr>
        <w:pStyle w:val="Listaszerbekezds"/>
        <w:numPr>
          <w:ilvl w:val="0"/>
          <w:numId w:val="56"/>
        </w:numPr>
        <w:suppressAutoHyphens/>
        <w:spacing w:before="0" w:line="276" w:lineRule="auto"/>
        <w:contextualSpacing w:val="0"/>
        <w:textAlignment w:val="baseline"/>
        <w:rPr>
          <w:rFonts w:ascii="Tahoma" w:hAnsi="Tahoma" w:cs="Tahoma"/>
          <w:vanish/>
          <w:sz w:val="21"/>
          <w:szCs w:val="21"/>
          <w:bdr w:val="none" w:sz="0" w:space="0" w:color="auto" w:frame="1"/>
        </w:rPr>
      </w:pPr>
    </w:p>
    <w:p w14:paraId="4058F5BA" w14:textId="77777777" w:rsidR="00B2104F" w:rsidRPr="00B2104F" w:rsidRDefault="00B2104F" w:rsidP="0066775A">
      <w:pPr>
        <w:pStyle w:val="Listaszerbekezds"/>
        <w:numPr>
          <w:ilvl w:val="0"/>
          <w:numId w:val="56"/>
        </w:numPr>
        <w:suppressAutoHyphens/>
        <w:spacing w:before="0" w:line="276" w:lineRule="auto"/>
        <w:contextualSpacing w:val="0"/>
        <w:textAlignment w:val="baseline"/>
        <w:rPr>
          <w:rFonts w:ascii="Tahoma" w:hAnsi="Tahoma" w:cs="Tahoma"/>
          <w:vanish/>
          <w:sz w:val="21"/>
          <w:szCs w:val="21"/>
          <w:bdr w:val="none" w:sz="0" w:space="0" w:color="auto" w:frame="1"/>
        </w:rPr>
      </w:pPr>
    </w:p>
    <w:p w14:paraId="0084B1ED" w14:textId="77777777" w:rsidR="00B2104F" w:rsidRPr="00B2104F" w:rsidRDefault="00B2104F" w:rsidP="0066775A">
      <w:pPr>
        <w:pStyle w:val="Listaszerbekezds"/>
        <w:numPr>
          <w:ilvl w:val="0"/>
          <w:numId w:val="56"/>
        </w:numPr>
        <w:suppressAutoHyphens/>
        <w:spacing w:before="0" w:line="276" w:lineRule="auto"/>
        <w:contextualSpacing w:val="0"/>
        <w:textAlignment w:val="baseline"/>
        <w:rPr>
          <w:rFonts w:ascii="Tahoma" w:hAnsi="Tahoma" w:cs="Tahoma"/>
          <w:vanish/>
          <w:sz w:val="21"/>
          <w:szCs w:val="21"/>
          <w:bdr w:val="none" w:sz="0" w:space="0" w:color="auto" w:frame="1"/>
        </w:rPr>
      </w:pPr>
    </w:p>
    <w:p w14:paraId="11D50B45" w14:textId="77777777" w:rsidR="00B2104F" w:rsidRPr="00B2104F" w:rsidRDefault="00B2104F" w:rsidP="0066775A">
      <w:pPr>
        <w:pStyle w:val="Listaszerbekezds"/>
        <w:numPr>
          <w:ilvl w:val="0"/>
          <w:numId w:val="56"/>
        </w:numPr>
        <w:suppressAutoHyphens/>
        <w:spacing w:before="0" w:line="276" w:lineRule="auto"/>
        <w:contextualSpacing w:val="0"/>
        <w:textAlignment w:val="baseline"/>
        <w:rPr>
          <w:rFonts w:ascii="Tahoma" w:hAnsi="Tahoma" w:cs="Tahoma"/>
          <w:vanish/>
          <w:sz w:val="21"/>
          <w:szCs w:val="21"/>
          <w:bdr w:val="none" w:sz="0" w:space="0" w:color="auto" w:frame="1"/>
        </w:rPr>
      </w:pPr>
    </w:p>
    <w:p w14:paraId="5B24B964" w14:textId="77777777" w:rsidR="00B2104F" w:rsidRPr="00B2104F" w:rsidRDefault="00B2104F" w:rsidP="0066775A">
      <w:pPr>
        <w:pStyle w:val="Listaszerbekezds"/>
        <w:numPr>
          <w:ilvl w:val="0"/>
          <w:numId w:val="56"/>
        </w:numPr>
        <w:suppressAutoHyphens/>
        <w:spacing w:before="0" w:line="276" w:lineRule="auto"/>
        <w:contextualSpacing w:val="0"/>
        <w:textAlignment w:val="baseline"/>
        <w:rPr>
          <w:rFonts w:ascii="Tahoma" w:hAnsi="Tahoma" w:cs="Tahoma"/>
          <w:vanish/>
          <w:sz w:val="21"/>
          <w:szCs w:val="21"/>
          <w:bdr w:val="none" w:sz="0" w:space="0" w:color="auto" w:frame="1"/>
        </w:rPr>
      </w:pPr>
    </w:p>
    <w:p w14:paraId="4DFE8D03" w14:textId="77777777" w:rsidR="00B2104F" w:rsidRPr="00B2104F" w:rsidRDefault="00B2104F" w:rsidP="0066775A">
      <w:pPr>
        <w:pStyle w:val="Listaszerbekezds"/>
        <w:numPr>
          <w:ilvl w:val="0"/>
          <w:numId w:val="56"/>
        </w:numPr>
        <w:suppressAutoHyphens/>
        <w:spacing w:before="0" w:line="276" w:lineRule="auto"/>
        <w:contextualSpacing w:val="0"/>
        <w:textAlignment w:val="baseline"/>
        <w:rPr>
          <w:rFonts w:ascii="Tahoma" w:hAnsi="Tahoma" w:cs="Tahoma"/>
          <w:vanish/>
          <w:sz w:val="21"/>
          <w:szCs w:val="21"/>
          <w:bdr w:val="none" w:sz="0" w:space="0" w:color="auto" w:frame="1"/>
        </w:rPr>
      </w:pPr>
    </w:p>
    <w:p w14:paraId="44B61EFB" w14:textId="77777777" w:rsidR="00B2104F" w:rsidRPr="00B2104F" w:rsidRDefault="00B2104F" w:rsidP="0066775A">
      <w:pPr>
        <w:pStyle w:val="Listaszerbekezds"/>
        <w:numPr>
          <w:ilvl w:val="0"/>
          <w:numId w:val="56"/>
        </w:numPr>
        <w:suppressAutoHyphens/>
        <w:spacing w:before="0" w:line="276" w:lineRule="auto"/>
        <w:contextualSpacing w:val="0"/>
        <w:textAlignment w:val="baseline"/>
        <w:rPr>
          <w:rFonts w:ascii="Tahoma" w:hAnsi="Tahoma" w:cs="Tahoma"/>
          <w:vanish/>
          <w:sz w:val="21"/>
          <w:szCs w:val="21"/>
          <w:bdr w:val="none" w:sz="0" w:space="0" w:color="auto" w:frame="1"/>
        </w:rPr>
      </w:pPr>
    </w:p>
    <w:p w14:paraId="421C8D44" w14:textId="77777777" w:rsidR="00B2104F" w:rsidRPr="00B2104F" w:rsidRDefault="00B2104F" w:rsidP="0066775A">
      <w:pPr>
        <w:pStyle w:val="Listaszerbekezds"/>
        <w:numPr>
          <w:ilvl w:val="0"/>
          <w:numId w:val="56"/>
        </w:numPr>
        <w:suppressAutoHyphens/>
        <w:spacing w:before="0" w:line="276" w:lineRule="auto"/>
        <w:contextualSpacing w:val="0"/>
        <w:textAlignment w:val="baseline"/>
        <w:rPr>
          <w:rFonts w:ascii="Tahoma" w:hAnsi="Tahoma" w:cs="Tahoma"/>
          <w:vanish/>
          <w:sz w:val="21"/>
          <w:szCs w:val="21"/>
          <w:bdr w:val="none" w:sz="0" w:space="0" w:color="auto" w:frame="1"/>
        </w:rPr>
      </w:pPr>
    </w:p>
    <w:p w14:paraId="0F3AA941" w14:textId="77777777" w:rsidR="00B2104F" w:rsidRPr="00B2104F" w:rsidRDefault="00B2104F" w:rsidP="0066775A">
      <w:pPr>
        <w:pStyle w:val="Listaszerbekezds"/>
        <w:numPr>
          <w:ilvl w:val="0"/>
          <w:numId w:val="56"/>
        </w:numPr>
        <w:suppressAutoHyphens/>
        <w:spacing w:before="0" w:line="276" w:lineRule="auto"/>
        <w:contextualSpacing w:val="0"/>
        <w:textAlignment w:val="baseline"/>
        <w:rPr>
          <w:rFonts w:ascii="Tahoma" w:hAnsi="Tahoma" w:cs="Tahoma"/>
          <w:vanish/>
          <w:sz w:val="21"/>
          <w:szCs w:val="21"/>
          <w:bdr w:val="none" w:sz="0" w:space="0" w:color="auto" w:frame="1"/>
        </w:rPr>
      </w:pPr>
    </w:p>
    <w:p w14:paraId="2460648B" w14:textId="77777777" w:rsidR="00B2104F" w:rsidRPr="00B2104F" w:rsidRDefault="00B2104F" w:rsidP="0066775A">
      <w:pPr>
        <w:pStyle w:val="Listaszerbekezds"/>
        <w:numPr>
          <w:ilvl w:val="0"/>
          <w:numId w:val="56"/>
        </w:numPr>
        <w:suppressAutoHyphens/>
        <w:spacing w:before="0" w:line="276" w:lineRule="auto"/>
        <w:contextualSpacing w:val="0"/>
        <w:textAlignment w:val="baseline"/>
        <w:rPr>
          <w:rFonts w:ascii="Tahoma" w:hAnsi="Tahoma" w:cs="Tahoma"/>
          <w:vanish/>
          <w:sz w:val="21"/>
          <w:szCs w:val="21"/>
          <w:bdr w:val="none" w:sz="0" w:space="0" w:color="auto" w:frame="1"/>
        </w:rPr>
      </w:pPr>
    </w:p>
    <w:p w14:paraId="48C6D048" w14:textId="77777777" w:rsidR="00B2104F" w:rsidRPr="00B2104F" w:rsidRDefault="00B2104F" w:rsidP="0066775A">
      <w:pPr>
        <w:pStyle w:val="Listaszerbekezds"/>
        <w:numPr>
          <w:ilvl w:val="1"/>
          <w:numId w:val="56"/>
        </w:numPr>
        <w:suppressAutoHyphens/>
        <w:spacing w:before="0" w:line="276" w:lineRule="auto"/>
        <w:contextualSpacing w:val="0"/>
        <w:textAlignment w:val="baseline"/>
        <w:rPr>
          <w:rFonts w:ascii="Tahoma" w:hAnsi="Tahoma" w:cs="Tahoma"/>
          <w:vanish/>
          <w:sz w:val="21"/>
          <w:szCs w:val="21"/>
          <w:bdr w:val="none" w:sz="0" w:space="0" w:color="auto" w:frame="1"/>
        </w:rPr>
      </w:pPr>
    </w:p>
    <w:p w14:paraId="0EEFA2F8" w14:textId="77777777" w:rsidR="00B2104F" w:rsidRPr="00B2104F" w:rsidRDefault="00B2104F" w:rsidP="0066775A">
      <w:pPr>
        <w:pStyle w:val="Listaszerbekezds"/>
        <w:numPr>
          <w:ilvl w:val="1"/>
          <w:numId w:val="56"/>
        </w:numPr>
        <w:suppressAutoHyphens/>
        <w:spacing w:before="0" w:line="276" w:lineRule="auto"/>
        <w:contextualSpacing w:val="0"/>
        <w:textAlignment w:val="baseline"/>
        <w:rPr>
          <w:rFonts w:ascii="Tahoma" w:hAnsi="Tahoma" w:cs="Tahoma"/>
          <w:vanish/>
          <w:sz w:val="21"/>
          <w:szCs w:val="21"/>
          <w:bdr w:val="none" w:sz="0" w:space="0" w:color="auto" w:frame="1"/>
        </w:rPr>
      </w:pPr>
    </w:p>
    <w:p w14:paraId="679FD8C2" w14:textId="77777777" w:rsidR="00B2104F" w:rsidRPr="00B2104F" w:rsidRDefault="00B2104F" w:rsidP="0066775A">
      <w:pPr>
        <w:pStyle w:val="Listaszerbekezds"/>
        <w:numPr>
          <w:ilvl w:val="1"/>
          <w:numId w:val="56"/>
        </w:numPr>
        <w:suppressAutoHyphens/>
        <w:spacing w:before="0" w:line="276" w:lineRule="auto"/>
        <w:contextualSpacing w:val="0"/>
        <w:textAlignment w:val="baseline"/>
        <w:rPr>
          <w:rFonts w:ascii="Tahoma" w:hAnsi="Tahoma" w:cs="Tahoma"/>
          <w:vanish/>
          <w:sz w:val="21"/>
          <w:szCs w:val="21"/>
          <w:bdr w:val="none" w:sz="0" w:space="0" w:color="auto" w:frame="1"/>
        </w:rPr>
      </w:pPr>
    </w:p>
    <w:p w14:paraId="3CB2A24D" w14:textId="77777777" w:rsidR="00B2104F" w:rsidRPr="00B2104F" w:rsidRDefault="00B2104F" w:rsidP="0066775A">
      <w:pPr>
        <w:pStyle w:val="Listaszerbekezds"/>
        <w:numPr>
          <w:ilvl w:val="1"/>
          <w:numId w:val="56"/>
        </w:numPr>
        <w:suppressAutoHyphens/>
        <w:spacing w:before="0" w:line="276" w:lineRule="auto"/>
        <w:contextualSpacing w:val="0"/>
        <w:textAlignment w:val="baseline"/>
        <w:rPr>
          <w:rFonts w:ascii="Tahoma" w:hAnsi="Tahoma" w:cs="Tahoma"/>
          <w:vanish/>
          <w:sz w:val="21"/>
          <w:szCs w:val="21"/>
          <w:bdr w:val="none" w:sz="0" w:space="0" w:color="auto" w:frame="1"/>
        </w:rPr>
      </w:pPr>
    </w:p>
    <w:p w14:paraId="783C35C0" w14:textId="77777777" w:rsidR="00B2104F" w:rsidRPr="00B2104F" w:rsidRDefault="00B2104F" w:rsidP="0066775A">
      <w:pPr>
        <w:pStyle w:val="Listaszerbekezds"/>
        <w:numPr>
          <w:ilvl w:val="1"/>
          <w:numId w:val="56"/>
        </w:numPr>
        <w:suppressAutoHyphens/>
        <w:spacing w:before="0" w:line="276" w:lineRule="auto"/>
        <w:contextualSpacing w:val="0"/>
        <w:textAlignment w:val="baseline"/>
        <w:rPr>
          <w:rFonts w:ascii="Tahoma" w:hAnsi="Tahoma" w:cs="Tahoma"/>
          <w:vanish/>
          <w:sz w:val="21"/>
          <w:szCs w:val="21"/>
          <w:bdr w:val="none" w:sz="0" w:space="0" w:color="auto" w:frame="1"/>
        </w:rPr>
      </w:pPr>
    </w:p>
    <w:p w14:paraId="11505869" w14:textId="77777777" w:rsidR="00B2104F" w:rsidRPr="00B2104F" w:rsidRDefault="00B2104F" w:rsidP="0066775A">
      <w:pPr>
        <w:pStyle w:val="Listaszerbekezds"/>
        <w:numPr>
          <w:ilvl w:val="1"/>
          <w:numId w:val="56"/>
        </w:numPr>
        <w:suppressAutoHyphens/>
        <w:spacing w:before="0" w:line="276" w:lineRule="auto"/>
        <w:contextualSpacing w:val="0"/>
        <w:textAlignment w:val="baseline"/>
        <w:rPr>
          <w:rFonts w:ascii="Tahoma" w:hAnsi="Tahoma" w:cs="Tahoma"/>
          <w:vanish/>
          <w:sz w:val="21"/>
          <w:szCs w:val="21"/>
          <w:bdr w:val="none" w:sz="0" w:space="0" w:color="auto" w:frame="1"/>
        </w:rPr>
      </w:pPr>
    </w:p>
    <w:p w14:paraId="3D05FBAF" w14:textId="77777777" w:rsidR="00B2104F" w:rsidRPr="00B2104F" w:rsidRDefault="00B2104F" w:rsidP="0066775A">
      <w:pPr>
        <w:pStyle w:val="Listaszerbekezds"/>
        <w:numPr>
          <w:ilvl w:val="1"/>
          <w:numId w:val="56"/>
        </w:numPr>
        <w:suppressAutoHyphens/>
        <w:spacing w:before="0" w:line="276" w:lineRule="auto"/>
        <w:contextualSpacing w:val="0"/>
        <w:textAlignment w:val="baseline"/>
        <w:rPr>
          <w:rFonts w:ascii="Tahoma" w:hAnsi="Tahoma" w:cs="Tahoma"/>
          <w:vanish/>
          <w:sz w:val="21"/>
          <w:szCs w:val="21"/>
          <w:bdr w:val="none" w:sz="0" w:space="0" w:color="auto" w:frame="1"/>
        </w:rPr>
      </w:pPr>
    </w:p>
    <w:p w14:paraId="600D3810" w14:textId="77777777" w:rsidR="00B2104F" w:rsidRPr="00B2104F" w:rsidRDefault="00B2104F" w:rsidP="0066775A">
      <w:pPr>
        <w:pStyle w:val="Listaszerbekezds"/>
        <w:numPr>
          <w:ilvl w:val="1"/>
          <w:numId w:val="56"/>
        </w:numPr>
        <w:suppressAutoHyphens/>
        <w:spacing w:before="0" w:line="276" w:lineRule="auto"/>
        <w:contextualSpacing w:val="0"/>
        <w:textAlignment w:val="baseline"/>
        <w:rPr>
          <w:rFonts w:ascii="Tahoma" w:hAnsi="Tahoma" w:cs="Tahoma"/>
          <w:vanish/>
          <w:sz w:val="21"/>
          <w:szCs w:val="21"/>
          <w:bdr w:val="none" w:sz="0" w:space="0" w:color="auto" w:frame="1"/>
        </w:rPr>
      </w:pPr>
    </w:p>
    <w:p w14:paraId="2B51EA58" w14:textId="77777777" w:rsidR="00B2104F" w:rsidRPr="00B2104F" w:rsidRDefault="00B2104F" w:rsidP="0066775A">
      <w:pPr>
        <w:pStyle w:val="Listaszerbekezds"/>
        <w:numPr>
          <w:ilvl w:val="1"/>
          <w:numId w:val="56"/>
        </w:numPr>
        <w:suppressAutoHyphens/>
        <w:spacing w:before="0" w:line="276" w:lineRule="auto"/>
        <w:contextualSpacing w:val="0"/>
        <w:textAlignment w:val="baseline"/>
        <w:rPr>
          <w:rFonts w:ascii="Tahoma" w:hAnsi="Tahoma" w:cs="Tahoma"/>
          <w:vanish/>
          <w:sz w:val="21"/>
          <w:szCs w:val="21"/>
          <w:bdr w:val="none" w:sz="0" w:space="0" w:color="auto" w:frame="1"/>
        </w:rPr>
      </w:pPr>
    </w:p>
    <w:p w14:paraId="63ADDA02" w14:textId="77777777" w:rsidR="00B2104F" w:rsidRPr="00B2104F" w:rsidRDefault="00B2104F" w:rsidP="0066775A">
      <w:pPr>
        <w:pStyle w:val="Listaszerbekezds"/>
        <w:numPr>
          <w:ilvl w:val="1"/>
          <w:numId w:val="56"/>
        </w:numPr>
        <w:suppressAutoHyphens/>
        <w:spacing w:before="0" w:line="276" w:lineRule="auto"/>
        <w:contextualSpacing w:val="0"/>
        <w:textAlignment w:val="baseline"/>
        <w:rPr>
          <w:rFonts w:ascii="Tahoma" w:hAnsi="Tahoma" w:cs="Tahoma"/>
          <w:vanish/>
          <w:sz w:val="21"/>
          <w:szCs w:val="21"/>
          <w:bdr w:val="none" w:sz="0" w:space="0" w:color="auto" w:frame="1"/>
        </w:rPr>
      </w:pPr>
    </w:p>
    <w:p w14:paraId="2872339F" w14:textId="77777777" w:rsidR="00B2104F" w:rsidRPr="00B2104F" w:rsidRDefault="00B2104F" w:rsidP="0066775A">
      <w:pPr>
        <w:pStyle w:val="Listaszerbekezds"/>
        <w:numPr>
          <w:ilvl w:val="1"/>
          <w:numId w:val="56"/>
        </w:numPr>
        <w:suppressAutoHyphens/>
        <w:spacing w:before="0" w:line="276" w:lineRule="auto"/>
        <w:contextualSpacing w:val="0"/>
        <w:textAlignment w:val="baseline"/>
        <w:rPr>
          <w:rFonts w:ascii="Tahoma" w:hAnsi="Tahoma" w:cs="Tahoma"/>
          <w:vanish/>
          <w:sz w:val="21"/>
          <w:szCs w:val="21"/>
          <w:bdr w:val="none" w:sz="0" w:space="0" w:color="auto" w:frame="1"/>
        </w:rPr>
      </w:pPr>
    </w:p>
    <w:p w14:paraId="03C9D3E9" w14:textId="77777777" w:rsidR="00B2104F" w:rsidRPr="00B2104F" w:rsidRDefault="00B2104F" w:rsidP="0066775A">
      <w:pPr>
        <w:pStyle w:val="Listaszerbekezds"/>
        <w:numPr>
          <w:ilvl w:val="2"/>
          <w:numId w:val="56"/>
        </w:numPr>
        <w:suppressAutoHyphens/>
        <w:spacing w:before="0" w:line="276" w:lineRule="auto"/>
        <w:contextualSpacing w:val="0"/>
        <w:textAlignment w:val="baseline"/>
        <w:rPr>
          <w:rFonts w:ascii="Tahoma" w:hAnsi="Tahoma" w:cs="Tahoma"/>
          <w:vanish/>
          <w:sz w:val="21"/>
          <w:szCs w:val="21"/>
          <w:bdr w:val="none" w:sz="0" w:space="0" w:color="auto" w:frame="1"/>
        </w:rPr>
      </w:pPr>
    </w:p>
    <w:p w14:paraId="74B9204D" w14:textId="77777777" w:rsidR="00B2104F" w:rsidRPr="00B2104F" w:rsidRDefault="00B2104F" w:rsidP="0066775A">
      <w:pPr>
        <w:pStyle w:val="Listaszerbekezds"/>
        <w:numPr>
          <w:ilvl w:val="2"/>
          <w:numId w:val="56"/>
        </w:numPr>
        <w:suppressAutoHyphens/>
        <w:spacing w:before="0" w:line="276" w:lineRule="auto"/>
        <w:contextualSpacing w:val="0"/>
        <w:textAlignment w:val="baseline"/>
        <w:rPr>
          <w:rFonts w:ascii="Tahoma" w:hAnsi="Tahoma" w:cs="Tahoma"/>
          <w:vanish/>
          <w:sz w:val="21"/>
          <w:szCs w:val="21"/>
          <w:bdr w:val="none" w:sz="0" w:space="0" w:color="auto" w:frame="1"/>
        </w:rPr>
      </w:pPr>
    </w:p>
    <w:p w14:paraId="4774291D" w14:textId="77777777" w:rsidR="00B2104F" w:rsidRPr="00B2104F" w:rsidRDefault="00B2104F" w:rsidP="0066775A">
      <w:pPr>
        <w:pStyle w:val="Listaszerbekezds"/>
        <w:numPr>
          <w:ilvl w:val="2"/>
          <w:numId w:val="56"/>
        </w:numPr>
        <w:suppressAutoHyphens/>
        <w:spacing w:before="0" w:line="276" w:lineRule="auto"/>
        <w:contextualSpacing w:val="0"/>
        <w:textAlignment w:val="baseline"/>
        <w:rPr>
          <w:rFonts w:ascii="Tahoma" w:hAnsi="Tahoma" w:cs="Tahoma"/>
          <w:vanish/>
          <w:sz w:val="21"/>
          <w:szCs w:val="21"/>
          <w:bdr w:val="none" w:sz="0" w:space="0" w:color="auto" w:frame="1"/>
        </w:rPr>
      </w:pPr>
    </w:p>
    <w:p w14:paraId="72EEBC25" w14:textId="77777777" w:rsidR="00B2104F" w:rsidRPr="00B2104F" w:rsidRDefault="00B2104F" w:rsidP="0066775A">
      <w:pPr>
        <w:pStyle w:val="Listaszerbekezds"/>
        <w:numPr>
          <w:ilvl w:val="2"/>
          <w:numId w:val="56"/>
        </w:numPr>
        <w:suppressAutoHyphens/>
        <w:spacing w:before="0" w:line="276" w:lineRule="auto"/>
        <w:contextualSpacing w:val="0"/>
        <w:textAlignment w:val="baseline"/>
        <w:rPr>
          <w:rFonts w:ascii="Tahoma" w:hAnsi="Tahoma" w:cs="Tahoma"/>
          <w:vanish/>
          <w:sz w:val="21"/>
          <w:szCs w:val="21"/>
          <w:bdr w:val="none" w:sz="0" w:space="0" w:color="auto" w:frame="1"/>
        </w:rPr>
      </w:pPr>
    </w:p>
    <w:p w14:paraId="7309AEF6" w14:textId="77777777" w:rsidR="00B2104F" w:rsidRPr="00B2104F" w:rsidRDefault="00B2104F" w:rsidP="0066775A">
      <w:pPr>
        <w:pStyle w:val="Listaszerbekezds"/>
        <w:numPr>
          <w:ilvl w:val="2"/>
          <w:numId w:val="56"/>
        </w:numPr>
        <w:suppressAutoHyphens/>
        <w:spacing w:before="0" w:line="276" w:lineRule="auto"/>
        <w:contextualSpacing w:val="0"/>
        <w:textAlignment w:val="baseline"/>
        <w:rPr>
          <w:rFonts w:ascii="Tahoma" w:hAnsi="Tahoma" w:cs="Tahoma"/>
          <w:vanish/>
          <w:sz w:val="21"/>
          <w:szCs w:val="21"/>
          <w:bdr w:val="none" w:sz="0" w:space="0" w:color="auto" w:frame="1"/>
        </w:rPr>
      </w:pPr>
    </w:p>
    <w:p w14:paraId="2D5FB6E3" w14:textId="77777777" w:rsidR="00B2104F" w:rsidRPr="00B2104F" w:rsidRDefault="00B2104F" w:rsidP="0066775A">
      <w:pPr>
        <w:pStyle w:val="Listaszerbekezds"/>
        <w:numPr>
          <w:ilvl w:val="2"/>
          <w:numId w:val="56"/>
        </w:numPr>
        <w:suppressAutoHyphens/>
        <w:spacing w:before="0" w:line="276" w:lineRule="auto"/>
        <w:contextualSpacing w:val="0"/>
        <w:textAlignment w:val="baseline"/>
        <w:rPr>
          <w:rFonts w:ascii="Tahoma" w:hAnsi="Tahoma" w:cs="Tahoma"/>
          <w:vanish/>
          <w:sz w:val="21"/>
          <w:szCs w:val="21"/>
          <w:bdr w:val="none" w:sz="0" w:space="0" w:color="auto" w:frame="1"/>
        </w:rPr>
      </w:pPr>
    </w:p>
    <w:p w14:paraId="02E7B5E7" w14:textId="77777777" w:rsidR="00B2104F" w:rsidRPr="00B2104F" w:rsidRDefault="00B2104F" w:rsidP="0066775A">
      <w:pPr>
        <w:pStyle w:val="Listaszerbekezds"/>
        <w:numPr>
          <w:ilvl w:val="2"/>
          <w:numId w:val="56"/>
        </w:numPr>
        <w:suppressAutoHyphens/>
        <w:spacing w:before="0" w:line="276" w:lineRule="auto"/>
        <w:contextualSpacing w:val="0"/>
        <w:textAlignment w:val="baseline"/>
        <w:rPr>
          <w:rFonts w:ascii="Tahoma" w:hAnsi="Tahoma" w:cs="Tahoma"/>
          <w:vanish/>
          <w:sz w:val="21"/>
          <w:szCs w:val="21"/>
          <w:bdr w:val="none" w:sz="0" w:space="0" w:color="auto" w:frame="1"/>
        </w:rPr>
      </w:pPr>
    </w:p>
    <w:p w14:paraId="623CFCC1" w14:textId="77777777" w:rsidR="00B2104F" w:rsidRPr="00B2104F" w:rsidRDefault="00B2104F" w:rsidP="0066775A">
      <w:pPr>
        <w:pStyle w:val="Listaszerbekezds"/>
        <w:numPr>
          <w:ilvl w:val="2"/>
          <w:numId w:val="56"/>
        </w:numPr>
        <w:suppressAutoHyphens/>
        <w:spacing w:before="0" w:line="276" w:lineRule="auto"/>
        <w:contextualSpacing w:val="0"/>
        <w:textAlignment w:val="baseline"/>
        <w:rPr>
          <w:rFonts w:ascii="Tahoma" w:hAnsi="Tahoma" w:cs="Tahoma"/>
          <w:vanish/>
          <w:sz w:val="21"/>
          <w:szCs w:val="21"/>
          <w:bdr w:val="none" w:sz="0" w:space="0" w:color="auto" w:frame="1"/>
        </w:rPr>
      </w:pPr>
    </w:p>
    <w:p w14:paraId="7D63DA48" w14:textId="0E3A00CA" w:rsidR="00775D5E" w:rsidRPr="00F6232F" w:rsidRDefault="00775D5E" w:rsidP="0066775A">
      <w:pPr>
        <w:numPr>
          <w:ilvl w:val="2"/>
          <w:numId w:val="56"/>
        </w:numPr>
        <w:spacing w:after="120" w:line="276" w:lineRule="auto"/>
        <w:ind w:left="1276" w:hanging="916"/>
        <w:rPr>
          <w:rFonts w:cs="Tahoma"/>
          <w:b/>
          <w:caps/>
          <w:szCs w:val="21"/>
        </w:rPr>
      </w:pPr>
      <w:r w:rsidRPr="00F6232F">
        <w:rPr>
          <w:rFonts w:cs="Tahoma"/>
          <w:color w:val="auto"/>
          <w:szCs w:val="21"/>
          <w:bdr w:val="none" w:sz="0" w:space="0" w:color="auto" w:frame="1"/>
        </w:rPr>
        <w:t>Alvállalkozó igénybe vétele esetén Ajánlatkérő (illetve a kifizetésre kötelezett szervezet) a Kbt. 135. § (3) bekezdésének és a 272/2014. (XI. 5.) Korm. rendelet 1. melléklet 150/C.1.-150/C.6. pontjainak megfelelően – a Ptk. 6:130. § (1)-(2) bekezdésétől eltérően – fizeti ki a szerződésben foglalt ellenértéket.</w:t>
      </w:r>
    </w:p>
    <w:p w14:paraId="335C5964" w14:textId="77777777" w:rsidR="00775D5E" w:rsidRDefault="00775D5E" w:rsidP="0066775A">
      <w:pPr>
        <w:numPr>
          <w:ilvl w:val="2"/>
          <w:numId w:val="56"/>
        </w:numPr>
        <w:spacing w:after="120" w:line="276" w:lineRule="auto"/>
        <w:ind w:left="1276" w:hanging="916"/>
        <w:rPr>
          <w:rFonts w:cs="Tahoma"/>
          <w:b/>
          <w:caps/>
          <w:szCs w:val="21"/>
        </w:rPr>
      </w:pPr>
      <w:r w:rsidRPr="00B32E81">
        <w:rPr>
          <w:rFonts w:cs="Tahoma"/>
          <w:color w:val="auto"/>
          <w:szCs w:val="21"/>
          <w:bdr w:val="none" w:sz="0" w:space="0" w:color="auto" w:frame="1"/>
        </w:rPr>
        <w:t>Ajánlatkérő késedelmes fizetése esetén Nyertes Ajánlattevő a Ptk. 6:155. § (1) bekezdése szerinti késedelmi kamatra és a Ptk. 6:155. § (2) bekezdése szerinti behajtási költségátalányra jogosult.</w:t>
      </w:r>
    </w:p>
    <w:p w14:paraId="225AC45B" w14:textId="6DCED8B4" w:rsidR="00775D5E" w:rsidRPr="00B32E81" w:rsidRDefault="00775D5E" w:rsidP="0066775A">
      <w:pPr>
        <w:numPr>
          <w:ilvl w:val="2"/>
          <w:numId w:val="56"/>
        </w:numPr>
        <w:spacing w:after="120" w:line="276" w:lineRule="auto"/>
        <w:ind w:left="1276" w:hanging="916"/>
        <w:rPr>
          <w:rFonts w:cs="Tahoma"/>
          <w:b/>
          <w:caps/>
          <w:szCs w:val="21"/>
        </w:rPr>
      </w:pPr>
      <w:r w:rsidRPr="00B32E81">
        <w:rPr>
          <w:rFonts w:cs="Tahoma"/>
          <w:color w:val="auto"/>
          <w:szCs w:val="21"/>
          <w:bdr w:val="none" w:sz="0" w:space="0" w:color="auto" w:frame="1"/>
        </w:rPr>
        <w:t xml:space="preserve">Ajánlatkérő a kifizetés során az adózás rendjéről szóló 2003. évi XCII. törvény 36/A. §-ában foglaltakat teljes körben alkalmazza. </w:t>
      </w:r>
    </w:p>
    <w:p w14:paraId="463CA47A" w14:textId="77777777" w:rsidR="00812696" w:rsidRPr="001768B3" w:rsidRDefault="00812696" w:rsidP="0066775A">
      <w:pPr>
        <w:pStyle w:val="Cmsor2"/>
        <w:numPr>
          <w:ilvl w:val="1"/>
          <w:numId w:val="31"/>
        </w:numPr>
        <w:spacing w:after="120" w:line="276" w:lineRule="auto"/>
        <w:ind w:left="578" w:hanging="578"/>
        <w:rPr>
          <w:rFonts w:eastAsia="Calibri"/>
        </w:rPr>
      </w:pPr>
      <w:r w:rsidRPr="001768B3">
        <w:rPr>
          <w:rFonts w:eastAsia="Calibri"/>
        </w:rPr>
        <w:t>TÁJÉKOZTATÁS</w:t>
      </w:r>
    </w:p>
    <w:p w14:paraId="1628EF8F" w14:textId="77777777" w:rsidR="00347739" w:rsidRPr="00347739" w:rsidRDefault="00347739" w:rsidP="0066775A">
      <w:pPr>
        <w:pStyle w:val="Listaszerbekezds"/>
        <w:numPr>
          <w:ilvl w:val="0"/>
          <w:numId w:val="56"/>
        </w:numPr>
        <w:suppressAutoHyphens/>
        <w:spacing w:before="0" w:line="276" w:lineRule="auto"/>
        <w:ind w:left="578" w:hanging="578"/>
        <w:contextualSpacing w:val="0"/>
        <w:textAlignment w:val="baseline"/>
        <w:rPr>
          <w:rFonts w:ascii="Tahoma" w:hAnsi="Tahoma" w:cs="Tahoma"/>
          <w:vanish/>
          <w:color w:val="000000"/>
          <w:sz w:val="21"/>
          <w:szCs w:val="21"/>
        </w:rPr>
      </w:pPr>
    </w:p>
    <w:p w14:paraId="463CA47B" w14:textId="550AB0AE" w:rsidR="00812696" w:rsidRPr="001768B3" w:rsidRDefault="00812696" w:rsidP="0066775A">
      <w:pPr>
        <w:numPr>
          <w:ilvl w:val="1"/>
          <w:numId w:val="56"/>
        </w:numPr>
        <w:spacing w:after="120" w:line="276" w:lineRule="auto"/>
        <w:ind w:left="578" w:hanging="578"/>
        <w:rPr>
          <w:rFonts w:cs="Tahoma"/>
          <w:szCs w:val="21"/>
        </w:rPr>
      </w:pPr>
      <w:r w:rsidRPr="001768B3">
        <w:rPr>
          <w:rFonts w:cs="Tahoma"/>
          <w:szCs w:val="21"/>
        </w:rPr>
        <w:t>A Kbt. 73. § (4) bekezdés szerint a Kbt. 73. § (1) bekezdés e) pontja alapján érvénytelen az ajánlat különösen, ha nem felel meg azoknak a környezetvédelmi, szociális és munkajogi követelményeknek, amelyeket a jogszabályok vagy kötelezően alkalmazandó kollektív szerződés, illetve a 4. mellékletben felsorolt környezetvédelmi, szociális és munkajogi rendelkezések írnak elő. A Közbeszerzési Hatóság – a foglalkoztatáspolitikáért felelős miniszter által minden évben rendelkezésére bocsátott adatszolgáltatás alapján – tájékoztatást tesz közzé honlapján a Magyarországon egyes ágazatokban alkalmazandó kötelező legkisebb munkabérről.</w:t>
      </w:r>
    </w:p>
    <w:p w14:paraId="463CA47C" w14:textId="77777777" w:rsidR="00812696" w:rsidRPr="001768B3" w:rsidRDefault="00812696" w:rsidP="0066775A">
      <w:pPr>
        <w:numPr>
          <w:ilvl w:val="1"/>
          <w:numId w:val="56"/>
        </w:numPr>
        <w:spacing w:after="120" w:line="276" w:lineRule="auto"/>
        <w:ind w:left="578" w:hanging="578"/>
        <w:rPr>
          <w:rFonts w:cs="Tahoma"/>
          <w:szCs w:val="21"/>
        </w:rPr>
      </w:pPr>
      <w:r w:rsidRPr="001768B3">
        <w:rPr>
          <w:rFonts w:cs="Tahoma"/>
          <w:szCs w:val="21"/>
        </w:rPr>
        <w:t>A Kbt. 73. § (5) bekezdés alapján az ajánlatkérő a közbeszerzési dokumentumokban tájékoztatásként közli azoknak a szervezeteknek a nevét, amelyektől az ajánlattevő tájékoztatást kaphat a Kbt. 73. § (4) bekezdés szerinti azon követelményekről, amelyeknek a teljesítés során meg kell felelni. Az ajánlatkérő a Kbt. 73. § (4) bekezdésben foglaltakra tekintettel nem köteles a közbeszerzési eljárásban külön információk feltüntetését előírni az ajánlatban, csak azt ellenőrzi, hogy az ajánlatban feltüntetett információk nem mondanak-e ellent a Kbt. 73. § (4) bekezdés szerinti követelményeknek.</w:t>
      </w:r>
    </w:p>
    <w:p w14:paraId="3F9ABB55" w14:textId="77777777" w:rsidR="009D34D5" w:rsidRPr="00B04D0D" w:rsidRDefault="009D34D5" w:rsidP="0066775A">
      <w:pPr>
        <w:pStyle w:val="ListParagraph1"/>
        <w:spacing w:before="0" w:line="276" w:lineRule="auto"/>
        <w:ind w:left="567"/>
        <w:rPr>
          <w:rFonts w:ascii="Tahoma" w:hAnsi="Tahoma" w:cs="Tahoma"/>
          <w:b/>
          <w:bCs/>
          <w:sz w:val="21"/>
          <w:szCs w:val="21"/>
        </w:rPr>
      </w:pPr>
      <w:r w:rsidRPr="00B04D0D">
        <w:rPr>
          <w:rFonts w:ascii="Tahoma" w:hAnsi="Tahoma" w:cs="Tahoma"/>
          <w:b/>
          <w:bCs/>
          <w:sz w:val="21"/>
          <w:szCs w:val="21"/>
        </w:rPr>
        <w:t>Budapest Fővárosi Kormányhivatal Munkavédelmi és Munkaügyi Szakigazgatási Szervének Munkavédelmi Felügyelősége</w:t>
      </w:r>
    </w:p>
    <w:p w14:paraId="2E117C34" w14:textId="77777777" w:rsidR="009D34D5" w:rsidRPr="00B04D0D" w:rsidRDefault="009D34D5" w:rsidP="0066775A">
      <w:pPr>
        <w:pStyle w:val="ListParagraph1"/>
        <w:spacing w:before="0" w:line="276" w:lineRule="auto"/>
        <w:ind w:left="567"/>
        <w:rPr>
          <w:rFonts w:ascii="Tahoma" w:hAnsi="Tahoma" w:cs="Tahoma"/>
          <w:sz w:val="21"/>
          <w:szCs w:val="21"/>
        </w:rPr>
      </w:pPr>
      <w:r w:rsidRPr="00B04D0D">
        <w:rPr>
          <w:rFonts w:ascii="Tahoma" w:hAnsi="Tahoma" w:cs="Tahoma"/>
          <w:sz w:val="21"/>
          <w:szCs w:val="21"/>
        </w:rPr>
        <w:t>1056 Budapest, Bástya u. 35.</w:t>
      </w:r>
    </w:p>
    <w:p w14:paraId="6FD6A5F0" w14:textId="77777777" w:rsidR="009D34D5" w:rsidRPr="00B04D0D" w:rsidRDefault="009D34D5" w:rsidP="0066775A">
      <w:pPr>
        <w:pStyle w:val="ListParagraph1"/>
        <w:spacing w:before="0" w:line="276" w:lineRule="auto"/>
        <w:ind w:left="567"/>
        <w:rPr>
          <w:rFonts w:ascii="Tahoma" w:hAnsi="Tahoma" w:cs="Tahoma"/>
          <w:sz w:val="21"/>
          <w:szCs w:val="21"/>
        </w:rPr>
      </w:pPr>
      <w:r w:rsidRPr="00B04D0D">
        <w:rPr>
          <w:rFonts w:ascii="Tahoma" w:hAnsi="Tahoma" w:cs="Tahoma"/>
          <w:sz w:val="21"/>
          <w:szCs w:val="21"/>
        </w:rPr>
        <w:t>Postacím: 1438 Budapest Pf. 520.</w:t>
      </w:r>
    </w:p>
    <w:p w14:paraId="18A8DA3B" w14:textId="77777777" w:rsidR="009D34D5" w:rsidRPr="00B04D0D" w:rsidRDefault="009D34D5" w:rsidP="0066775A">
      <w:pPr>
        <w:pStyle w:val="ListParagraph1"/>
        <w:spacing w:before="0" w:line="276" w:lineRule="auto"/>
        <w:ind w:left="567"/>
        <w:rPr>
          <w:rFonts w:ascii="Tahoma" w:hAnsi="Tahoma" w:cs="Tahoma"/>
          <w:sz w:val="21"/>
          <w:szCs w:val="21"/>
        </w:rPr>
      </w:pPr>
      <w:r w:rsidRPr="00B04D0D">
        <w:rPr>
          <w:rFonts w:ascii="Tahoma" w:hAnsi="Tahoma" w:cs="Tahoma"/>
          <w:sz w:val="21"/>
          <w:szCs w:val="21"/>
        </w:rPr>
        <w:t>tel: 06-1-323-3600</w:t>
      </w:r>
    </w:p>
    <w:p w14:paraId="20C8CE98" w14:textId="77777777" w:rsidR="009D34D5" w:rsidRPr="00B04D0D" w:rsidRDefault="009D34D5" w:rsidP="0066775A">
      <w:pPr>
        <w:pStyle w:val="ListParagraph1"/>
        <w:spacing w:before="0" w:line="276" w:lineRule="auto"/>
        <w:ind w:left="567"/>
        <w:rPr>
          <w:rFonts w:ascii="Tahoma" w:hAnsi="Tahoma" w:cs="Tahoma"/>
          <w:sz w:val="21"/>
          <w:szCs w:val="21"/>
        </w:rPr>
      </w:pPr>
      <w:r w:rsidRPr="00B04D0D">
        <w:rPr>
          <w:rFonts w:ascii="Tahoma" w:hAnsi="Tahoma" w:cs="Tahoma"/>
          <w:sz w:val="21"/>
          <w:szCs w:val="21"/>
        </w:rPr>
        <w:t>fax: 06-1-323-3602</w:t>
      </w:r>
    </w:p>
    <w:p w14:paraId="52AA69CB" w14:textId="77777777" w:rsidR="009D34D5" w:rsidRPr="00B04D0D" w:rsidRDefault="009D34D5" w:rsidP="0066775A">
      <w:pPr>
        <w:pStyle w:val="ListParagraph1"/>
        <w:spacing w:before="0" w:line="276" w:lineRule="auto"/>
        <w:ind w:left="567"/>
        <w:rPr>
          <w:rFonts w:ascii="Tahoma" w:hAnsi="Tahoma" w:cs="Tahoma"/>
          <w:sz w:val="21"/>
          <w:szCs w:val="21"/>
        </w:rPr>
      </w:pPr>
      <w:r w:rsidRPr="00B04D0D">
        <w:rPr>
          <w:rFonts w:ascii="Tahoma" w:hAnsi="Tahoma" w:cs="Tahoma"/>
          <w:sz w:val="21"/>
          <w:szCs w:val="21"/>
        </w:rPr>
        <w:t xml:space="preserve">E-mail: </w:t>
      </w:r>
      <w:hyperlink r:id="rId16" w:history="1">
        <w:r w:rsidRPr="00B04D0D">
          <w:rPr>
            <w:rStyle w:val="Hiperhivatkozs"/>
            <w:rFonts w:ascii="Tahoma" w:hAnsi="Tahoma" w:cs="Tahoma"/>
            <w:sz w:val="21"/>
            <w:szCs w:val="21"/>
          </w:rPr>
          <w:t>budapestfv-kh-mmszsz@ommf.gov.hu</w:t>
        </w:r>
      </w:hyperlink>
    </w:p>
    <w:p w14:paraId="6EA98302" w14:textId="77777777" w:rsidR="009D34D5" w:rsidRPr="00B04D0D" w:rsidRDefault="009D34D5" w:rsidP="0066775A">
      <w:pPr>
        <w:pStyle w:val="ListParagraph1"/>
        <w:spacing w:before="0" w:line="276" w:lineRule="auto"/>
        <w:ind w:left="567"/>
        <w:rPr>
          <w:rFonts w:ascii="Tahoma" w:hAnsi="Tahoma" w:cs="Tahoma"/>
          <w:b/>
          <w:bCs/>
          <w:sz w:val="21"/>
          <w:szCs w:val="21"/>
        </w:rPr>
      </w:pPr>
    </w:p>
    <w:p w14:paraId="7813E400" w14:textId="77777777" w:rsidR="009D34D5" w:rsidRPr="00B04D0D" w:rsidRDefault="009D34D5" w:rsidP="0066775A">
      <w:pPr>
        <w:pStyle w:val="ListParagraph1"/>
        <w:spacing w:before="0" w:line="276" w:lineRule="auto"/>
        <w:ind w:left="567"/>
        <w:rPr>
          <w:rFonts w:ascii="Tahoma" w:hAnsi="Tahoma" w:cs="Tahoma"/>
          <w:b/>
          <w:bCs/>
          <w:sz w:val="21"/>
          <w:szCs w:val="21"/>
        </w:rPr>
      </w:pPr>
      <w:r w:rsidRPr="00B04D0D">
        <w:rPr>
          <w:rFonts w:ascii="Tahoma" w:hAnsi="Tahoma" w:cs="Tahoma"/>
          <w:b/>
          <w:bCs/>
          <w:sz w:val="21"/>
          <w:szCs w:val="21"/>
        </w:rPr>
        <w:t>Budapest Fővárosi Kormányhivatal Munkavédelmi és Munkaügyi Szakigazgatási Szervének Munkaügyi Felügyelősége</w:t>
      </w:r>
    </w:p>
    <w:p w14:paraId="2E1ED301" w14:textId="77777777" w:rsidR="009D34D5" w:rsidRPr="00B04D0D" w:rsidRDefault="009D34D5" w:rsidP="0066775A">
      <w:pPr>
        <w:pStyle w:val="ListParagraph1"/>
        <w:spacing w:before="0" w:line="276" w:lineRule="auto"/>
        <w:ind w:left="567"/>
        <w:rPr>
          <w:rFonts w:ascii="Tahoma" w:hAnsi="Tahoma" w:cs="Tahoma"/>
          <w:sz w:val="21"/>
          <w:szCs w:val="21"/>
        </w:rPr>
      </w:pPr>
      <w:r w:rsidRPr="00B04D0D">
        <w:rPr>
          <w:rFonts w:ascii="Tahoma" w:hAnsi="Tahoma" w:cs="Tahoma"/>
          <w:sz w:val="21"/>
          <w:szCs w:val="21"/>
        </w:rPr>
        <w:t>1132 Budapest, Visegrádi u. 49.</w:t>
      </w:r>
    </w:p>
    <w:p w14:paraId="6F91A2B4" w14:textId="77777777" w:rsidR="009D34D5" w:rsidRPr="00B04D0D" w:rsidRDefault="009D34D5" w:rsidP="0066775A">
      <w:pPr>
        <w:pStyle w:val="ListParagraph1"/>
        <w:spacing w:before="0" w:line="276" w:lineRule="auto"/>
        <w:ind w:left="567"/>
        <w:rPr>
          <w:rFonts w:ascii="Tahoma" w:hAnsi="Tahoma" w:cs="Tahoma"/>
          <w:sz w:val="21"/>
          <w:szCs w:val="21"/>
        </w:rPr>
      </w:pPr>
      <w:r w:rsidRPr="00B04D0D">
        <w:rPr>
          <w:rFonts w:ascii="Tahoma" w:hAnsi="Tahoma" w:cs="Tahoma"/>
          <w:sz w:val="21"/>
          <w:szCs w:val="21"/>
        </w:rPr>
        <w:t>Postacím: 1438 Budapest Pf. 520.</w:t>
      </w:r>
    </w:p>
    <w:p w14:paraId="411BCF53" w14:textId="77777777" w:rsidR="009D34D5" w:rsidRPr="00B04D0D" w:rsidRDefault="009D34D5" w:rsidP="0066775A">
      <w:pPr>
        <w:pStyle w:val="ListParagraph1"/>
        <w:spacing w:before="0" w:line="276" w:lineRule="auto"/>
        <w:ind w:left="567"/>
        <w:rPr>
          <w:rFonts w:ascii="Tahoma" w:hAnsi="Tahoma" w:cs="Tahoma"/>
          <w:sz w:val="21"/>
          <w:szCs w:val="21"/>
        </w:rPr>
      </w:pPr>
      <w:r w:rsidRPr="00B04D0D">
        <w:rPr>
          <w:rFonts w:ascii="Tahoma" w:hAnsi="Tahoma" w:cs="Tahoma"/>
          <w:sz w:val="21"/>
          <w:szCs w:val="21"/>
        </w:rPr>
        <w:t>tel: 06-1-323-3600</w:t>
      </w:r>
    </w:p>
    <w:p w14:paraId="62ED6769" w14:textId="77777777" w:rsidR="009D34D5" w:rsidRPr="00B04D0D" w:rsidRDefault="009D34D5" w:rsidP="0066775A">
      <w:pPr>
        <w:pStyle w:val="ListParagraph1"/>
        <w:spacing w:before="0" w:line="276" w:lineRule="auto"/>
        <w:ind w:left="567"/>
        <w:rPr>
          <w:rFonts w:ascii="Tahoma" w:hAnsi="Tahoma" w:cs="Tahoma"/>
          <w:sz w:val="21"/>
          <w:szCs w:val="21"/>
        </w:rPr>
      </w:pPr>
      <w:r w:rsidRPr="00B04D0D">
        <w:rPr>
          <w:rFonts w:ascii="Tahoma" w:hAnsi="Tahoma" w:cs="Tahoma"/>
          <w:sz w:val="21"/>
          <w:szCs w:val="21"/>
        </w:rPr>
        <w:t>fax: 06-1-323-3602</w:t>
      </w:r>
    </w:p>
    <w:p w14:paraId="78BA1214" w14:textId="48A51331" w:rsidR="00F812EA" w:rsidRPr="001768B3" w:rsidRDefault="009D34D5" w:rsidP="0066775A">
      <w:pPr>
        <w:spacing w:after="120" w:line="276" w:lineRule="auto"/>
        <w:ind w:left="567"/>
        <w:rPr>
          <w:rFonts w:cs="Tahoma"/>
          <w:szCs w:val="21"/>
        </w:rPr>
      </w:pPr>
      <w:r w:rsidRPr="00B04D0D">
        <w:rPr>
          <w:rFonts w:cs="Tahoma"/>
          <w:szCs w:val="21"/>
        </w:rPr>
        <w:t xml:space="preserve">E-mail: </w:t>
      </w:r>
      <w:hyperlink r:id="rId17" w:history="1">
        <w:r w:rsidRPr="00B04D0D">
          <w:rPr>
            <w:rStyle w:val="Hiperhivatkozs"/>
            <w:rFonts w:cs="Tahoma"/>
            <w:szCs w:val="21"/>
          </w:rPr>
          <w:t>budapestfv-kh-mmszsz@ommf.gov.hu</w:t>
        </w:r>
      </w:hyperlink>
    </w:p>
    <w:p w14:paraId="463CA48C" w14:textId="369DA001" w:rsidR="00F22331" w:rsidRPr="001768B3" w:rsidRDefault="00867EA7" w:rsidP="0066775A">
      <w:pPr>
        <w:pStyle w:val="Cmsor2"/>
        <w:numPr>
          <w:ilvl w:val="1"/>
          <w:numId w:val="32"/>
        </w:numPr>
        <w:spacing w:after="120" w:line="276" w:lineRule="auto"/>
        <w:ind w:left="567" w:hanging="578"/>
        <w:rPr>
          <w:rFonts w:eastAsia="Calibri"/>
        </w:rPr>
      </w:pPr>
      <w:r>
        <w:rPr>
          <w:rFonts w:eastAsia="Calibri"/>
        </w:rPr>
        <w:t xml:space="preserve">AZ </w:t>
      </w:r>
      <w:r w:rsidR="00F22331" w:rsidRPr="001768B3">
        <w:rPr>
          <w:rFonts w:eastAsia="Calibri"/>
        </w:rPr>
        <w:t>EGYSÉGES EURÓPAI KÖZBESZERZÉSI DOKUMENTUM</w:t>
      </w:r>
    </w:p>
    <w:p w14:paraId="0311AAA9" w14:textId="77777777" w:rsidR="00347739" w:rsidRPr="00347739" w:rsidRDefault="00347739" w:rsidP="0066775A">
      <w:pPr>
        <w:pStyle w:val="Listaszerbekezds"/>
        <w:numPr>
          <w:ilvl w:val="0"/>
          <w:numId w:val="56"/>
        </w:numPr>
        <w:suppressAutoHyphens/>
        <w:spacing w:before="0" w:line="276" w:lineRule="auto"/>
        <w:ind w:left="578" w:hanging="578"/>
        <w:contextualSpacing w:val="0"/>
        <w:textAlignment w:val="baseline"/>
        <w:rPr>
          <w:rFonts w:ascii="Tahoma" w:hAnsi="Tahoma" w:cs="Tahoma"/>
          <w:vanish/>
          <w:color w:val="000000"/>
          <w:sz w:val="21"/>
          <w:szCs w:val="21"/>
        </w:rPr>
      </w:pPr>
    </w:p>
    <w:p w14:paraId="463CA48E" w14:textId="6FD615DD" w:rsidR="00F22331" w:rsidRPr="001768B3" w:rsidRDefault="00F22331" w:rsidP="0066775A">
      <w:pPr>
        <w:numPr>
          <w:ilvl w:val="1"/>
          <w:numId w:val="56"/>
        </w:numPr>
        <w:spacing w:after="120" w:line="276" w:lineRule="auto"/>
        <w:ind w:left="578" w:hanging="578"/>
        <w:rPr>
          <w:rFonts w:cs="Tahoma"/>
          <w:szCs w:val="21"/>
        </w:rPr>
      </w:pPr>
      <w:r w:rsidRPr="001768B3">
        <w:rPr>
          <w:rFonts w:cs="Tahoma"/>
          <w:szCs w:val="21"/>
        </w:rPr>
        <w:t>A Kbt. 67. § (1) bekezdése alapján a gazdasági szereplő ajánlatában köteles a kizáró okok fenn nem állása, az alkalmassági követelményeknek való megfelelés, valamint – adott esetben – a Kbt. 82. § (5) bekezdése szerinti objektív kritériumok teljesülése tekintetében az egységes európai közbeszerzési dokumentumba foglalt nyilatkozatát benyújtani.</w:t>
      </w:r>
    </w:p>
    <w:p w14:paraId="463CA493" w14:textId="0AE09200" w:rsidR="00196215" w:rsidRPr="00855746" w:rsidRDefault="00F22331" w:rsidP="0066775A">
      <w:pPr>
        <w:numPr>
          <w:ilvl w:val="1"/>
          <w:numId w:val="56"/>
        </w:numPr>
        <w:spacing w:after="120" w:line="276" w:lineRule="auto"/>
        <w:ind w:left="578" w:hanging="578"/>
        <w:rPr>
          <w:rFonts w:cs="Tahoma"/>
          <w:szCs w:val="21"/>
        </w:rPr>
      </w:pPr>
      <w:r w:rsidRPr="001768B3">
        <w:rPr>
          <w:rFonts w:cs="Tahoma"/>
          <w:szCs w:val="21"/>
        </w:rPr>
        <w:t xml:space="preserve">Az egységes európai közbeszerzési dokumentumban a gazdasági szereplő egyrészt nyilatkozik arról, hogy a kizáró okok nem állnak fenn, valamint az előírt alkalmassági követelmények teljesülnek, másrészt megadja az eljárásban kért információkat, köztük az alkalmassági követelmények teljesítésére vonatkozó adatokat. A nyilatkozatnak tartalmaznia kell annak megjelölését, hogy a Kbt. 69. § (4) bekezdése szerint benyújtandó igazolás kiállítására mely szerv jogosult, valamint a Kbt. 69. § (11) bekezdése szerinti adatbázis alkalmazásához szükséges adatokat és – szükség esetén – hozzájáruló nyilatkozatot. Az ajánlatkérő az alábbiak szerint ad iránymutatást arra, hogy az alkalmassági követelményeknek való megfelelésről a gazdasági szereplő az egységes európai közbeszerzési dokumentumban milyen részletességű nyilatkozatot köteles tenni. </w:t>
      </w:r>
    </w:p>
    <w:p w14:paraId="7FA0CB98" w14:textId="77777777" w:rsidR="00B3420A" w:rsidRPr="00855746" w:rsidRDefault="00B3420A" w:rsidP="0066775A">
      <w:pPr>
        <w:numPr>
          <w:ilvl w:val="1"/>
          <w:numId w:val="56"/>
        </w:numPr>
        <w:spacing w:after="120" w:line="276" w:lineRule="auto"/>
        <w:ind w:left="578" w:hanging="578"/>
        <w:rPr>
          <w:rFonts w:cs="Tahoma"/>
          <w:b/>
          <w:szCs w:val="21"/>
        </w:rPr>
      </w:pPr>
      <w:r w:rsidRPr="00855746">
        <w:rPr>
          <w:rFonts w:cs="Tahoma"/>
          <w:b/>
          <w:szCs w:val="21"/>
        </w:rPr>
        <w:t>Kitöltési útmutató az Egységes Európai Közbeszerzési Dokumentumhoz</w:t>
      </w:r>
    </w:p>
    <w:p w14:paraId="56A2AC55" w14:textId="77777777" w:rsidR="00867EA7" w:rsidRPr="00867EA7" w:rsidRDefault="00867EA7" w:rsidP="0066775A">
      <w:pPr>
        <w:pStyle w:val="Listaszerbekezds"/>
        <w:numPr>
          <w:ilvl w:val="0"/>
          <w:numId w:val="51"/>
        </w:numPr>
        <w:spacing w:before="0" w:line="276" w:lineRule="auto"/>
        <w:contextualSpacing w:val="0"/>
        <w:rPr>
          <w:rFonts w:ascii="Tahoma" w:hAnsi="Tahoma" w:cs="Tahoma"/>
          <w:vanish/>
          <w:sz w:val="21"/>
          <w:szCs w:val="21"/>
        </w:rPr>
      </w:pPr>
    </w:p>
    <w:p w14:paraId="31789982" w14:textId="77777777" w:rsidR="00867EA7" w:rsidRPr="00867EA7" w:rsidRDefault="00867EA7" w:rsidP="0066775A">
      <w:pPr>
        <w:pStyle w:val="Listaszerbekezds"/>
        <w:numPr>
          <w:ilvl w:val="0"/>
          <w:numId w:val="51"/>
        </w:numPr>
        <w:spacing w:before="0" w:line="276" w:lineRule="auto"/>
        <w:contextualSpacing w:val="0"/>
        <w:rPr>
          <w:rFonts w:ascii="Tahoma" w:hAnsi="Tahoma" w:cs="Tahoma"/>
          <w:vanish/>
          <w:sz w:val="21"/>
          <w:szCs w:val="21"/>
        </w:rPr>
      </w:pPr>
    </w:p>
    <w:p w14:paraId="4AC0B7F5" w14:textId="77777777" w:rsidR="00867EA7" w:rsidRPr="00867EA7" w:rsidRDefault="00867EA7" w:rsidP="0066775A">
      <w:pPr>
        <w:pStyle w:val="Listaszerbekezds"/>
        <w:numPr>
          <w:ilvl w:val="0"/>
          <w:numId w:val="51"/>
        </w:numPr>
        <w:spacing w:before="0" w:line="276" w:lineRule="auto"/>
        <w:contextualSpacing w:val="0"/>
        <w:rPr>
          <w:rFonts w:ascii="Tahoma" w:hAnsi="Tahoma" w:cs="Tahoma"/>
          <w:vanish/>
          <w:sz w:val="21"/>
          <w:szCs w:val="21"/>
        </w:rPr>
      </w:pPr>
    </w:p>
    <w:p w14:paraId="5B7D122C" w14:textId="77777777" w:rsidR="00867EA7" w:rsidRPr="00867EA7" w:rsidRDefault="00867EA7" w:rsidP="0066775A">
      <w:pPr>
        <w:pStyle w:val="Listaszerbekezds"/>
        <w:numPr>
          <w:ilvl w:val="0"/>
          <w:numId w:val="51"/>
        </w:numPr>
        <w:spacing w:before="0" w:line="276" w:lineRule="auto"/>
        <w:contextualSpacing w:val="0"/>
        <w:rPr>
          <w:rFonts w:ascii="Tahoma" w:hAnsi="Tahoma" w:cs="Tahoma"/>
          <w:vanish/>
          <w:sz w:val="21"/>
          <w:szCs w:val="21"/>
        </w:rPr>
      </w:pPr>
    </w:p>
    <w:p w14:paraId="6D12643C" w14:textId="77777777" w:rsidR="00867EA7" w:rsidRPr="00867EA7" w:rsidRDefault="00867EA7" w:rsidP="0066775A">
      <w:pPr>
        <w:pStyle w:val="Listaszerbekezds"/>
        <w:numPr>
          <w:ilvl w:val="0"/>
          <w:numId w:val="51"/>
        </w:numPr>
        <w:spacing w:before="0" w:line="276" w:lineRule="auto"/>
        <w:contextualSpacing w:val="0"/>
        <w:rPr>
          <w:rFonts w:ascii="Tahoma" w:hAnsi="Tahoma" w:cs="Tahoma"/>
          <w:vanish/>
          <w:sz w:val="21"/>
          <w:szCs w:val="21"/>
        </w:rPr>
      </w:pPr>
    </w:p>
    <w:p w14:paraId="096A1718" w14:textId="77777777" w:rsidR="00867EA7" w:rsidRPr="00867EA7" w:rsidRDefault="00867EA7" w:rsidP="0066775A">
      <w:pPr>
        <w:pStyle w:val="Listaszerbekezds"/>
        <w:numPr>
          <w:ilvl w:val="0"/>
          <w:numId w:val="51"/>
        </w:numPr>
        <w:spacing w:before="0" w:line="276" w:lineRule="auto"/>
        <w:contextualSpacing w:val="0"/>
        <w:rPr>
          <w:rFonts w:ascii="Tahoma" w:hAnsi="Tahoma" w:cs="Tahoma"/>
          <w:vanish/>
          <w:sz w:val="21"/>
          <w:szCs w:val="21"/>
        </w:rPr>
      </w:pPr>
    </w:p>
    <w:p w14:paraId="3D4F66A9" w14:textId="77777777" w:rsidR="00867EA7" w:rsidRPr="00867EA7" w:rsidRDefault="00867EA7" w:rsidP="0066775A">
      <w:pPr>
        <w:pStyle w:val="Listaszerbekezds"/>
        <w:numPr>
          <w:ilvl w:val="0"/>
          <w:numId w:val="51"/>
        </w:numPr>
        <w:spacing w:before="0" w:line="276" w:lineRule="auto"/>
        <w:contextualSpacing w:val="0"/>
        <w:rPr>
          <w:rFonts w:ascii="Tahoma" w:hAnsi="Tahoma" w:cs="Tahoma"/>
          <w:vanish/>
          <w:sz w:val="21"/>
          <w:szCs w:val="21"/>
        </w:rPr>
      </w:pPr>
    </w:p>
    <w:p w14:paraId="7F9A6F34" w14:textId="77777777" w:rsidR="00867EA7" w:rsidRPr="00867EA7" w:rsidRDefault="00867EA7" w:rsidP="0066775A">
      <w:pPr>
        <w:pStyle w:val="Listaszerbekezds"/>
        <w:numPr>
          <w:ilvl w:val="0"/>
          <w:numId w:val="51"/>
        </w:numPr>
        <w:spacing w:before="0" w:line="276" w:lineRule="auto"/>
        <w:contextualSpacing w:val="0"/>
        <w:rPr>
          <w:rFonts w:ascii="Tahoma" w:hAnsi="Tahoma" w:cs="Tahoma"/>
          <w:vanish/>
          <w:sz w:val="21"/>
          <w:szCs w:val="21"/>
        </w:rPr>
      </w:pPr>
    </w:p>
    <w:p w14:paraId="0EC03BC7" w14:textId="77777777" w:rsidR="00867EA7" w:rsidRPr="00867EA7" w:rsidRDefault="00867EA7" w:rsidP="0066775A">
      <w:pPr>
        <w:pStyle w:val="Listaszerbekezds"/>
        <w:numPr>
          <w:ilvl w:val="0"/>
          <w:numId w:val="51"/>
        </w:numPr>
        <w:spacing w:before="0" w:line="276" w:lineRule="auto"/>
        <w:contextualSpacing w:val="0"/>
        <w:rPr>
          <w:rFonts w:ascii="Tahoma" w:hAnsi="Tahoma" w:cs="Tahoma"/>
          <w:vanish/>
          <w:sz w:val="21"/>
          <w:szCs w:val="21"/>
        </w:rPr>
      </w:pPr>
    </w:p>
    <w:p w14:paraId="4EBE1C67" w14:textId="77777777" w:rsidR="00867EA7" w:rsidRPr="00867EA7" w:rsidRDefault="00867EA7" w:rsidP="0066775A">
      <w:pPr>
        <w:pStyle w:val="Listaszerbekezds"/>
        <w:numPr>
          <w:ilvl w:val="0"/>
          <w:numId w:val="51"/>
        </w:numPr>
        <w:spacing w:before="0" w:line="276" w:lineRule="auto"/>
        <w:contextualSpacing w:val="0"/>
        <w:rPr>
          <w:rFonts w:ascii="Tahoma" w:hAnsi="Tahoma" w:cs="Tahoma"/>
          <w:vanish/>
          <w:sz w:val="21"/>
          <w:szCs w:val="21"/>
        </w:rPr>
      </w:pPr>
    </w:p>
    <w:p w14:paraId="38E3F97F" w14:textId="77777777" w:rsidR="00867EA7" w:rsidRPr="00867EA7" w:rsidRDefault="00867EA7" w:rsidP="0066775A">
      <w:pPr>
        <w:pStyle w:val="Listaszerbekezds"/>
        <w:numPr>
          <w:ilvl w:val="0"/>
          <w:numId w:val="51"/>
        </w:numPr>
        <w:spacing w:before="0" w:line="276" w:lineRule="auto"/>
        <w:contextualSpacing w:val="0"/>
        <w:rPr>
          <w:rFonts w:ascii="Tahoma" w:hAnsi="Tahoma" w:cs="Tahoma"/>
          <w:vanish/>
          <w:sz w:val="21"/>
          <w:szCs w:val="21"/>
        </w:rPr>
      </w:pPr>
    </w:p>
    <w:p w14:paraId="6E46316D" w14:textId="77777777" w:rsidR="00867EA7" w:rsidRPr="00867EA7" w:rsidRDefault="00867EA7" w:rsidP="0066775A">
      <w:pPr>
        <w:pStyle w:val="Listaszerbekezds"/>
        <w:numPr>
          <w:ilvl w:val="0"/>
          <w:numId w:val="51"/>
        </w:numPr>
        <w:spacing w:before="0" w:line="276" w:lineRule="auto"/>
        <w:contextualSpacing w:val="0"/>
        <w:rPr>
          <w:rFonts w:ascii="Tahoma" w:hAnsi="Tahoma" w:cs="Tahoma"/>
          <w:vanish/>
          <w:sz w:val="21"/>
          <w:szCs w:val="21"/>
        </w:rPr>
      </w:pPr>
    </w:p>
    <w:p w14:paraId="43BB3B3D" w14:textId="77777777" w:rsidR="00867EA7" w:rsidRPr="00867EA7" w:rsidRDefault="00867EA7" w:rsidP="0066775A">
      <w:pPr>
        <w:pStyle w:val="Listaszerbekezds"/>
        <w:numPr>
          <w:ilvl w:val="1"/>
          <w:numId w:val="51"/>
        </w:numPr>
        <w:spacing w:before="0" w:line="276" w:lineRule="auto"/>
        <w:contextualSpacing w:val="0"/>
        <w:rPr>
          <w:rFonts w:ascii="Tahoma" w:hAnsi="Tahoma" w:cs="Tahoma"/>
          <w:vanish/>
          <w:sz w:val="21"/>
          <w:szCs w:val="21"/>
        </w:rPr>
      </w:pPr>
    </w:p>
    <w:p w14:paraId="24FAB767" w14:textId="77777777" w:rsidR="00867EA7" w:rsidRPr="00867EA7" w:rsidRDefault="00867EA7" w:rsidP="0066775A">
      <w:pPr>
        <w:pStyle w:val="Listaszerbekezds"/>
        <w:numPr>
          <w:ilvl w:val="1"/>
          <w:numId w:val="51"/>
        </w:numPr>
        <w:spacing w:before="0" w:line="276" w:lineRule="auto"/>
        <w:contextualSpacing w:val="0"/>
        <w:rPr>
          <w:rFonts w:ascii="Tahoma" w:hAnsi="Tahoma" w:cs="Tahoma"/>
          <w:vanish/>
          <w:sz w:val="21"/>
          <w:szCs w:val="21"/>
        </w:rPr>
      </w:pPr>
    </w:p>
    <w:p w14:paraId="520E1650" w14:textId="77777777" w:rsidR="00867EA7" w:rsidRPr="00867EA7" w:rsidRDefault="00867EA7" w:rsidP="0066775A">
      <w:pPr>
        <w:pStyle w:val="Listaszerbekezds"/>
        <w:numPr>
          <w:ilvl w:val="1"/>
          <w:numId w:val="51"/>
        </w:numPr>
        <w:spacing w:before="0" w:line="276" w:lineRule="auto"/>
        <w:contextualSpacing w:val="0"/>
        <w:rPr>
          <w:rFonts w:ascii="Tahoma" w:hAnsi="Tahoma" w:cs="Tahoma"/>
          <w:vanish/>
          <w:sz w:val="21"/>
          <w:szCs w:val="21"/>
        </w:rPr>
      </w:pPr>
    </w:p>
    <w:p w14:paraId="245A4A86" w14:textId="415AC396" w:rsidR="00912EDF" w:rsidRPr="00855746" w:rsidRDefault="00912EDF" w:rsidP="0066775A">
      <w:pPr>
        <w:pStyle w:val="Listaszerbekezds"/>
        <w:numPr>
          <w:ilvl w:val="2"/>
          <w:numId w:val="51"/>
        </w:numPr>
        <w:spacing w:before="0" w:line="276" w:lineRule="auto"/>
        <w:ind w:left="1418" w:hanging="698"/>
        <w:contextualSpacing w:val="0"/>
        <w:rPr>
          <w:rFonts w:cs="Tahoma"/>
          <w:szCs w:val="21"/>
        </w:rPr>
      </w:pPr>
      <w:r>
        <w:rPr>
          <w:rFonts w:ascii="Tahoma" w:hAnsi="Tahoma" w:cs="Tahoma"/>
          <w:sz w:val="21"/>
          <w:szCs w:val="21"/>
        </w:rPr>
        <w:t xml:space="preserve">Az egységes európai közbeszerzési dokumentum kitöltési útmutatóját az Európai Unió Bizottságának az egységes európai közbeszerzési dokuemntum formanyomtatványának meghatározásáról szóló 2016/7 végrehajtási rendeletének 1. Melléklete tartalmazza, mely elérhető itt: </w:t>
      </w:r>
      <w:hyperlink r:id="rId18" w:history="1">
        <w:r w:rsidRPr="009B56F6">
          <w:rPr>
            <w:rStyle w:val="Hiperhivatkozs"/>
            <w:rFonts w:ascii="Tahoma" w:hAnsi="Tahoma" w:cs="Tahoma"/>
            <w:sz w:val="21"/>
            <w:szCs w:val="21"/>
            <w:lang w:bidi="ar-SA"/>
          </w:rPr>
          <w:t>http://eur-lex.europa.eu/legal-content/HU/ALL/?uri=CELEX%3A32016R0007</w:t>
        </w:r>
      </w:hyperlink>
      <w:r>
        <w:rPr>
          <w:rFonts w:ascii="Tahoma" w:hAnsi="Tahoma" w:cs="Tahoma"/>
          <w:sz w:val="21"/>
          <w:szCs w:val="21"/>
        </w:rPr>
        <w:t xml:space="preserve"> </w:t>
      </w:r>
    </w:p>
    <w:p w14:paraId="1C9CDB09" w14:textId="405FC849" w:rsidR="00B3420A" w:rsidRPr="00855746" w:rsidRDefault="00867EA7" w:rsidP="0066775A">
      <w:pPr>
        <w:pStyle w:val="Listaszerbekezds"/>
        <w:numPr>
          <w:ilvl w:val="2"/>
          <w:numId w:val="51"/>
        </w:numPr>
        <w:spacing w:before="0" w:line="276" w:lineRule="auto"/>
        <w:ind w:left="1418" w:hanging="698"/>
        <w:contextualSpacing w:val="0"/>
        <w:rPr>
          <w:rFonts w:cs="Tahoma"/>
          <w:szCs w:val="21"/>
        </w:rPr>
      </w:pPr>
      <w:r w:rsidRPr="00867EA7">
        <w:rPr>
          <w:rFonts w:ascii="Tahoma" w:hAnsi="Tahoma" w:cs="Tahoma"/>
          <w:sz w:val="21"/>
          <w:szCs w:val="21"/>
        </w:rPr>
        <w:t xml:space="preserve">Az egységes európai közbeszerzési dokumentumban foglalt nyilatkozat kitöltése az </w:t>
      </w:r>
      <w:r w:rsidRPr="00867EA7">
        <w:rPr>
          <w:rFonts w:ascii="Tahoma" w:hAnsi="Tahoma" w:cs="Tahoma"/>
          <w:sz w:val="21"/>
          <w:szCs w:val="21"/>
          <w:u w:val="single"/>
        </w:rPr>
        <w:t>alkalmassági követelmények kapcsán:</w:t>
      </w:r>
      <w:r w:rsidRPr="00867EA7">
        <w:rPr>
          <w:rFonts w:ascii="Tahoma" w:hAnsi="Tahoma" w:cs="Tahoma"/>
          <w:sz w:val="21"/>
          <w:szCs w:val="21"/>
        </w:rPr>
        <w:t xml:space="preserve"> Ajánlatkérő elfogadja az ajánlattevő egyszerű nyilatkozatát, azaz a IV. Rész „alfa” szakasz (az összes kiválasztási szempont általános jelzése) kitöltését. Felhívjuk a figyelmet, hogy amennyiben ajánlattevő igénybe vesz alkalmasságot igazoló szervezetet vagy közös ajánlattevőként kíván részt venni az eljárásban, és így önállóan nem felel meg valamennyi alkalmassági követelménynek, a fent hivatkozott rész kitöltése nem értelmezhető, így azt kérjük üresen hagyni. A fenti esetekben, amennyiben a gazdasági szereplő nem felel meg önállóan valamennyi alkalmassági követelménynek, az alábbi adatok feltüntetése szükséges az alkalmassági követelményeknek való megfelelés előzetes igazolásához:</w:t>
      </w:r>
    </w:p>
    <w:p w14:paraId="35937C1A" w14:textId="635F4640" w:rsidR="00867EA7" w:rsidRDefault="00867EA7" w:rsidP="0066775A">
      <w:pPr>
        <w:pStyle w:val="Listaszerbekezds"/>
        <w:numPr>
          <w:ilvl w:val="0"/>
          <w:numId w:val="52"/>
        </w:numPr>
        <w:spacing w:before="0" w:line="276" w:lineRule="auto"/>
        <w:ind w:left="2137" w:hanging="357"/>
        <w:contextualSpacing w:val="0"/>
        <w:rPr>
          <w:rFonts w:ascii="Tahoma" w:hAnsi="Tahoma" w:cs="Tahoma"/>
          <w:sz w:val="21"/>
          <w:szCs w:val="21"/>
        </w:rPr>
      </w:pPr>
      <w:r w:rsidRPr="00855746">
        <w:rPr>
          <w:rFonts w:ascii="Tahoma" w:hAnsi="Tahoma" w:cs="Tahoma"/>
          <w:sz w:val="21"/>
          <w:szCs w:val="21"/>
        </w:rPr>
        <w:t xml:space="preserve">M/1. alkalmassági feltétel vonatkozásában: a teljesítés ideje (a kezdési és befejezési határidő – legalább év, hónap és nap – megjelölésével), a szerződést kötő másik fél megnevezése és címe, a </w:t>
      </w:r>
      <w:r>
        <w:rPr>
          <w:rFonts w:ascii="Tahoma" w:hAnsi="Tahoma" w:cs="Tahoma"/>
          <w:sz w:val="21"/>
          <w:szCs w:val="21"/>
        </w:rPr>
        <w:t>szolgáltatás</w:t>
      </w:r>
      <w:r w:rsidRPr="00855746">
        <w:rPr>
          <w:rFonts w:ascii="Tahoma" w:hAnsi="Tahoma" w:cs="Tahoma"/>
          <w:sz w:val="21"/>
          <w:szCs w:val="21"/>
        </w:rPr>
        <w:t xml:space="preserve"> tárgya, </w:t>
      </w:r>
      <w:r>
        <w:rPr>
          <w:rFonts w:ascii="Tahoma" w:hAnsi="Tahoma" w:cs="Tahoma"/>
          <w:sz w:val="21"/>
          <w:szCs w:val="21"/>
        </w:rPr>
        <w:t>megnevezése</w:t>
      </w:r>
      <w:r w:rsidR="00F2085E">
        <w:rPr>
          <w:rFonts w:ascii="Tahoma" w:hAnsi="Tahoma" w:cs="Tahoma"/>
          <w:sz w:val="21"/>
          <w:szCs w:val="21"/>
        </w:rPr>
        <w:t xml:space="preserve"> </w:t>
      </w:r>
      <w:r w:rsidR="00F2085E" w:rsidRPr="00F2085E">
        <w:rPr>
          <w:rFonts w:ascii="Tahoma" w:hAnsi="Tahoma" w:cs="Tahoma"/>
          <w:sz w:val="21"/>
          <w:szCs w:val="21"/>
        </w:rPr>
        <w:t>olyan részletességgel, hogy abból megállapítható legyen az M1. alkalmassági feltételnek való megfelelés</w:t>
      </w:r>
      <w:r w:rsidRPr="00855746">
        <w:rPr>
          <w:rFonts w:ascii="Tahoma" w:hAnsi="Tahoma" w:cs="Tahoma"/>
          <w:sz w:val="21"/>
          <w:szCs w:val="21"/>
        </w:rPr>
        <w:t xml:space="preserve"> és az ellenszolgáltatás összege (nettó forintban), továbbá nyilatkozni kell arról, hogy a teljesítés az előírásoknak és a szerződésnek megfelelően történt-e. Kitöltés helye az EEKD-ban: IV. Rész C: Technikai és Szakmai alkalmasság 1a) pont</w:t>
      </w:r>
      <w:r w:rsidR="00F2085E">
        <w:rPr>
          <w:rFonts w:ascii="Tahoma" w:hAnsi="Tahoma" w:cs="Tahoma"/>
          <w:sz w:val="21"/>
          <w:szCs w:val="21"/>
        </w:rPr>
        <w:t>.</w:t>
      </w:r>
    </w:p>
    <w:p w14:paraId="3FF9C954" w14:textId="77777777" w:rsidR="005442C5" w:rsidRPr="005442C5" w:rsidRDefault="005442C5" w:rsidP="0066775A">
      <w:pPr>
        <w:pStyle w:val="Listaszerbekezds"/>
        <w:numPr>
          <w:ilvl w:val="0"/>
          <w:numId w:val="53"/>
        </w:numPr>
        <w:spacing w:before="0" w:line="276" w:lineRule="auto"/>
        <w:rPr>
          <w:rFonts w:ascii="Tahoma" w:hAnsi="Tahoma" w:cs="Tahoma"/>
          <w:vanish/>
          <w:sz w:val="21"/>
          <w:szCs w:val="21"/>
        </w:rPr>
      </w:pPr>
    </w:p>
    <w:p w14:paraId="56E6256F" w14:textId="77777777" w:rsidR="005442C5" w:rsidRPr="005442C5" w:rsidRDefault="005442C5" w:rsidP="0066775A">
      <w:pPr>
        <w:pStyle w:val="Listaszerbekezds"/>
        <w:numPr>
          <w:ilvl w:val="0"/>
          <w:numId w:val="53"/>
        </w:numPr>
        <w:spacing w:before="0" w:line="276" w:lineRule="auto"/>
        <w:rPr>
          <w:rFonts w:ascii="Tahoma" w:hAnsi="Tahoma" w:cs="Tahoma"/>
          <w:vanish/>
          <w:sz w:val="21"/>
          <w:szCs w:val="21"/>
        </w:rPr>
      </w:pPr>
    </w:p>
    <w:p w14:paraId="16D017EE" w14:textId="77777777" w:rsidR="005442C5" w:rsidRPr="005442C5" w:rsidRDefault="005442C5" w:rsidP="0066775A">
      <w:pPr>
        <w:pStyle w:val="Listaszerbekezds"/>
        <w:numPr>
          <w:ilvl w:val="0"/>
          <w:numId w:val="53"/>
        </w:numPr>
        <w:spacing w:before="0" w:line="276" w:lineRule="auto"/>
        <w:rPr>
          <w:rFonts w:ascii="Tahoma" w:hAnsi="Tahoma" w:cs="Tahoma"/>
          <w:vanish/>
          <w:sz w:val="21"/>
          <w:szCs w:val="21"/>
        </w:rPr>
      </w:pPr>
    </w:p>
    <w:p w14:paraId="5D4F5C76" w14:textId="77777777" w:rsidR="005442C5" w:rsidRPr="005442C5" w:rsidRDefault="005442C5" w:rsidP="0066775A">
      <w:pPr>
        <w:pStyle w:val="Listaszerbekezds"/>
        <w:numPr>
          <w:ilvl w:val="0"/>
          <w:numId w:val="53"/>
        </w:numPr>
        <w:spacing w:before="0" w:line="276" w:lineRule="auto"/>
        <w:rPr>
          <w:rFonts w:ascii="Tahoma" w:hAnsi="Tahoma" w:cs="Tahoma"/>
          <w:vanish/>
          <w:sz w:val="21"/>
          <w:szCs w:val="21"/>
        </w:rPr>
      </w:pPr>
    </w:p>
    <w:p w14:paraId="7D98FF2E" w14:textId="77777777" w:rsidR="005442C5" w:rsidRPr="005442C5" w:rsidRDefault="005442C5" w:rsidP="0066775A">
      <w:pPr>
        <w:pStyle w:val="Listaszerbekezds"/>
        <w:numPr>
          <w:ilvl w:val="0"/>
          <w:numId w:val="53"/>
        </w:numPr>
        <w:spacing w:before="0" w:line="276" w:lineRule="auto"/>
        <w:rPr>
          <w:rFonts w:ascii="Tahoma" w:hAnsi="Tahoma" w:cs="Tahoma"/>
          <w:vanish/>
          <w:sz w:val="21"/>
          <w:szCs w:val="21"/>
        </w:rPr>
      </w:pPr>
    </w:p>
    <w:p w14:paraId="34D64E16" w14:textId="77777777" w:rsidR="005442C5" w:rsidRPr="005442C5" w:rsidRDefault="005442C5" w:rsidP="0066775A">
      <w:pPr>
        <w:pStyle w:val="Listaszerbekezds"/>
        <w:numPr>
          <w:ilvl w:val="0"/>
          <w:numId w:val="53"/>
        </w:numPr>
        <w:spacing w:before="0" w:line="276" w:lineRule="auto"/>
        <w:rPr>
          <w:rFonts w:ascii="Tahoma" w:hAnsi="Tahoma" w:cs="Tahoma"/>
          <w:vanish/>
          <w:sz w:val="21"/>
          <w:szCs w:val="21"/>
        </w:rPr>
      </w:pPr>
    </w:p>
    <w:p w14:paraId="3B89AA3E" w14:textId="77777777" w:rsidR="005442C5" w:rsidRPr="005442C5" w:rsidRDefault="005442C5" w:rsidP="0066775A">
      <w:pPr>
        <w:pStyle w:val="Listaszerbekezds"/>
        <w:numPr>
          <w:ilvl w:val="0"/>
          <w:numId w:val="53"/>
        </w:numPr>
        <w:spacing w:before="0" w:line="276" w:lineRule="auto"/>
        <w:rPr>
          <w:rFonts w:ascii="Tahoma" w:hAnsi="Tahoma" w:cs="Tahoma"/>
          <w:vanish/>
          <w:sz w:val="21"/>
          <w:szCs w:val="21"/>
        </w:rPr>
      </w:pPr>
    </w:p>
    <w:p w14:paraId="701F7199" w14:textId="77777777" w:rsidR="005442C5" w:rsidRPr="005442C5" w:rsidRDefault="005442C5" w:rsidP="0066775A">
      <w:pPr>
        <w:pStyle w:val="Listaszerbekezds"/>
        <w:numPr>
          <w:ilvl w:val="0"/>
          <w:numId w:val="53"/>
        </w:numPr>
        <w:spacing w:before="0" w:line="276" w:lineRule="auto"/>
        <w:rPr>
          <w:rFonts w:ascii="Tahoma" w:hAnsi="Tahoma" w:cs="Tahoma"/>
          <w:vanish/>
          <w:sz w:val="21"/>
          <w:szCs w:val="21"/>
        </w:rPr>
      </w:pPr>
    </w:p>
    <w:p w14:paraId="56C2ADF6" w14:textId="77777777" w:rsidR="005442C5" w:rsidRPr="005442C5" w:rsidRDefault="005442C5" w:rsidP="0066775A">
      <w:pPr>
        <w:pStyle w:val="Listaszerbekezds"/>
        <w:numPr>
          <w:ilvl w:val="0"/>
          <w:numId w:val="53"/>
        </w:numPr>
        <w:spacing w:before="0" w:line="276" w:lineRule="auto"/>
        <w:rPr>
          <w:rFonts w:ascii="Tahoma" w:hAnsi="Tahoma" w:cs="Tahoma"/>
          <w:vanish/>
          <w:sz w:val="21"/>
          <w:szCs w:val="21"/>
        </w:rPr>
      </w:pPr>
    </w:p>
    <w:p w14:paraId="4928FB28" w14:textId="77777777" w:rsidR="005442C5" w:rsidRPr="005442C5" w:rsidRDefault="005442C5" w:rsidP="0066775A">
      <w:pPr>
        <w:pStyle w:val="Listaszerbekezds"/>
        <w:numPr>
          <w:ilvl w:val="0"/>
          <w:numId w:val="53"/>
        </w:numPr>
        <w:spacing w:before="0" w:line="276" w:lineRule="auto"/>
        <w:rPr>
          <w:rFonts w:ascii="Tahoma" w:hAnsi="Tahoma" w:cs="Tahoma"/>
          <w:vanish/>
          <w:sz w:val="21"/>
          <w:szCs w:val="21"/>
        </w:rPr>
      </w:pPr>
    </w:p>
    <w:p w14:paraId="350992FA" w14:textId="77777777" w:rsidR="005442C5" w:rsidRPr="005442C5" w:rsidRDefault="005442C5" w:rsidP="0066775A">
      <w:pPr>
        <w:pStyle w:val="Listaszerbekezds"/>
        <w:numPr>
          <w:ilvl w:val="0"/>
          <w:numId w:val="53"/>
        </w:numPr>
        <w:spacing w:before="0" w:line="276" w:lineRule="auto"/>
        <w:rPr>
          <w:rFonts w:ascii="Tahoma" w:hAnsi="Tahoma" w:cs="Tahoma"/>
          <w:vanish/>
          <w:sz w:val="21"/>
          <w:szCs w:val="21"/>
        </w:rPr>
      </w:pPr>
    </w:p>
    <w:p w14:paraId="16A3A231" w14:textId="77777777" w:rsidR="005442C5" w:rsidRPr="005442C5" w:rsidRDefault="005442C5" w:rsidP="0066775A">
      <w:pPr>
        <w:pStyle w:val="Listaszerbekezds"/>
        <w:numPr>
          <w:ilvl w:val="0"/>
          <w:numId w:val="53"/>
        </w:numPr>
        <w:spacing w:before="0" w:line="276" w:lineRule="auto"/>
        <w:rPr>
          <w:rFonts w:ascii="Tahoma" w:hAnsi="Tahoma" w:cs="Tahoma"/>
          <w:vanish/>
          <w:sz w:val="21"/>
          <w:szCs w:val="21"/>
        </w:rPr>
      </w:pPr>
    </w:p>
    <w:p w14:paraId="5F631776" w14:textId="77777777" w:rsidR="005442C5" w:rsidRPr="005442C5" w:rsidRDefault="005442C5" w:rsidP="0066775A">
      <w:pPr>
        <w:pStyle w:val="Listaszerbekezds"/>
        <w:numPr>
          <w:ilvl w:val="1"/>
          <w:numId w:val="53"/>
        </w:numPr>
        <w:spacing w:before="0" w:line="276" w:lineRule="auto"/>
        <w:rPr>
          <w:rFonts w:ascii="Tahoma" w:hAnsi="Tahoma" w:cs="Tahoma"/>
          <w:vanish/>
          <w:sz w:val="21"/>
          <w:szCs w:val="21"/>
        </w:rPr>
      </w:pPr>
    </w:p>
    <w:p w14:paraId="363F8582" w14:textId="77777777" w:rsidR="005442C5" w:rsidRPr="005442C5" w:rsidRDefault="005442C5" w:rsidP="0066775A">
      <w:pPr>
        <w:pStyle w:val="Listaszerbekezds"/>
        <w:numPr>
          <w:ilvl w:val="1"/>
          <w:numId w:val="53"/>
        </w:numPr>
        <w:spacing w:before="0" w:line="276" w:lineRule="auto"/>
        <w:rPr>
          <w:rFonts w:ascii="Tahoma" w:hAnsi="Tahoma" w:cs="Tahoma"/>
          <w:vanish/>
          <w:sz w:val="21"/>
          <w:szCs w:val="21"/>
        </w:rPr>
      </w:pPr>
    </w:p>
    <w:p w14:paraId="7A65ACE1" w14:textId="77777777" w:rsidR="005442C5" w:rsidRPr="005442C5" w:rsidRDefault="005442C5" w:rsidP="0066775A">
      <w:pPr>
        <w:pStyle w:val="Listaszerbekezds"/>
        <w:numPr>
          <w:ilvl w:val="1"/>
          <w:numId w:val="53"/>
        </w:numPr>
        <w:spacing w:before="0" w:line="276" w:lineRule="auto"/>
        <w:rPr>
          <w:rFonts w:ascii="Tahoma" w:hAnsi="Tahoma" w:cs="Tahoma"/>
          <w:vanish/>
          <w:sz w:val="21"/>
          <w:szCs w:val="21"/>
        </w:rPr>
      </w:pPr>
    </w:p>
    <w:p w14:paraId="67434062" w14:textId="77777777" w:rsidR="005442C5" w:rsidRPr="005442C5" w:rsidRDefault="005442C5" w:rsidP="0066775A">
      <w:pPr>
        <w:pStyle w:val="Listaszerbekezds"/>
        <w:numPr>
          <w:ilvl w:val="2"/>
          <w:numId w:val="53"/>
        </w:numPr>
        <w:spacing w:before="0" w:line="276" w:lineRule="auto"/>
        <w:rPr>
          <w:rFonts w:ascii="Tahoma" w:hAnsi="Tahoma" w:cs="Tahoma"/>
          <w:vanish/>
          <w:sz w:val="21"/>
          <w:szCs w:val="21"/>
        </w:rPr>
      </w:pPr>
    </w:p>
    <w:p w14:paraId="07A98163" w14:textId="77777777" w:rsidR="005442C5" w:rsidRPr="005442C5" w:rsidRDefault="005442C5" w:rsidP="0066775A">
      <w:pPr>
        <w:pStyle w:val="Listaszerbekezds"/>
        <w:numPr>
          <w:ilvl w:val="2"/>
          <w:numId w:val="53"/>
        </w:numPr>
        <w:spacing w:before="0" w:line="276" w:lineRule="auto"/>
        <w:rPr>
          <w:rFonts w:ascii="Tahoma" w:hAnsi="Tahoma" w:cs="Tahoma"/>
          <w:vanish/>
          <w:sz w:val="21"/>
          <w:szCs w:val="21"/>
        </w:rPr>
      </w:pPr>
    </w:p>
    <w:p w14:paraId="59170321" w14:textId="05C96DDD" w:rsidR="00F2085E" w:rsidRDefault="005442C5" w:rsidP="0066775A">
      <w:pPr>
        <w:pStyle w:val="Listaszerbekezds"/>
        <w:numPr>
          <w:ilvl w:val="2"/>
          <w:numId w:val="53"/>
        </w:numPr>
        <w:spacing w:before="0" w:line="276" w:lineRule="auto"/>
        <w:ind w:left="1417" w:hanging="697"/>
        <w:contextualSpacing w:val="0"/>
        <w:rPr>
          <w:rFonts w:ascii="Tahoma" w:hAnsi="Tahoma" w:cs="Tahoma"/>
          <w:sz w:val="21"/>
          <w:szCs w:val="21"/>
        </w:rPr>
      </w:pPr>
      <w:r w:rsidRPr="005442C5">
        <w:rPr>
          <w:rFonts w:ascii="Tahoma" w:hAnsi="Tahoma" w:cs="Tahoma"/>
          <w:sz w:val="21"/>
          <w:szCs w:val="21"/>
        </w:rPr>
        <w:t xml:space="preserve">Az egységes európai közbeszerzési dokumentumban foglalt nyilatkozat kitöltése </w:t>
      </w:r>
      <w:r w:rsidRPr="005442C5">
        <w:rPr>
          <w:rFonts w:ascii="Tahoma" w:hAnsi="Tahoma" w:cs="Tahoma"/>
          <w:sz w:val="21"/>
          <w:szCs w:val="21"/>
          <w:u w:val="single"/>
        </w:rPr>
        <w:t>a kizáró okok kapcsán</w:t>
      </w:r>
      <w:r w:rsidRPr="005442C5">
        <w:rPr>
          <w:rFonts w:ascii="Tahoma" w:hAnsi="Tahoma" w:cs="Tahoma"/>
          <w:sz w:val="21"/>
          <w:szCs w:val="21"/>
        </w:rPr>
        <w:t>:</w:t>
      </w:r>
    </w:p>
    <w:p w14:paraId="194A1F47" w14:textId="77777777" w:rsidR="005442C5" w:rsidRPr="00855746" w:rsidRDefault="005442C5" w:rsidP="0066775A">
      <w:pPr>
        <w:pStyle w:val="Listaszerbekezds"/>
        <w:numPr>
          <w:ilvl w:val="0"/>
          <w:numId w:val="54"/>
        </w:numPr>
        <w:spacing w:before="0" w:line="276" w:lineRule="auto"/>
        <w:ind w:left="2127" w:hanging="284"/>
        <w:rPr>
          <w:rFonts w:ascii="Tahoma" w:eastAsia="Times New Roman" w:hAnsi="Tahoma" w:cs="Tahoma"/>
          <w:kern w:val="0"/>
          <w:sz w:val="21"/>
          <w:szCs w:val="21"/>
          <w:lang w:eastAsia="hu-HU"/>
        </w:rPr>
      </w:pPr>
      <w:r w:rsidRPr="00855746">
        <w:rPr>
          <w:rFonts w:ascii="Tahoma" w:hAnsi="Tahoma" w:cs="Tahoma"/>
          <w:sz w:val="21"/>
          <w:szCs w:val="21"/>
          <w:lang w:eastAsia="hu-HU"/>
        </w:rPr>
        <w:t xml:space="preserve">a Kbt. 62. § (1) bekezdés </w:t>
      </w:r>
      <w:r w:rsidRPr="00855746">
        <w:rPr>
          <w:rFonts w:ascii="Tahoma" w:hAnsi="Tahoma" w:cs="Tahoma"/>
          <w:i/>
          <w:iCs/>
          <w:sz w:val="21"/>
          <w:szCs w:val="21"/>
          <w:lang w:eastAsia="hu-HU"/>
        </w:rPr>
        <w:t xml:space="preserve">a) </w:t>
      </w:r>
      <w:r w:rsidRPr="00855746">
        <w:rPr>
          <w:rFonts w:ascii="Tahoma" w:hAnsi="Tahoma" w:cs="Tahoma"/>
          <w:sz w:val="21"/>
          <w:szCs w:val="21"/>
          <w:lang w:eastAsia="hu-HU"/>
        </w:rPr>
        <w:t xml:space="preserve">pont </w:t>
      </w:r>
      <w:r w:rsidRPr="00855746">
        <w:rPr>
          <w:rFonts w:ascii="Tahoma" w:hAnsi="Tahoma" w:cs="Tahoma"/>
          <w:i/>
          <w:iCs/>
          <w:sz w:val="21"/>
          <w:szCs w:val="21"/>
          <w:lang w:eastAsia="hu-HU"/>
        </w:rPr>
        <w:t xml:space="preserve">aa)-af) </w:t>
      </w:r>
      <w:r w:rsidRPr="00855746">
        <w:rPr>
          <w:rFonts w:ascii="Tahoma" w:hAnsi="Tahoma" w:cs="Tahoma"/>
          <w:sz w:val="21"/>
          <w:szCs w:val="21"/>
          <w:lang w:eastAsia="hu-HU"/>
        </w:rPr>
        <w:t>alpontokra vonatkozó nyilatkozat tekintetében a gazdasági szereplő a formanyomtatvány III. részének „A” szakaszát tölti ki,</w:t>
      </w:r>
    </w:p>
    <w:p w14:paraId="4B9EAC07" w14:textId="77777777" w:rsidR="005442C5" w:rsidRPr="00855746" w:rsidRDefault="005442C5" w:rsidP="0066775A">
      <w:pPr>
        <w:pStyle w:val="Listaszerbekezds"/>
        <w:numPr>
          <w:ilvl w:val="0"/>
          <w:numId w:val="54"/>
        </w:numPr>
        <w:spacing w:before="0" w:line="276" w:lineRule="auto"/>
        <w:ind w:left="2127" w:hanging="284"/>
        <w:contextualSpacing w:val="0"/>
        <w:rPr>
          <w:rFonts w:ascii="Tahoma" w:hAnsi="Tahoma" w:cs="Tahoma"/>
          <w:sz w:val="21"/>
          <w:szCs w:val="21"/>
          <w:lang w:eastAsia="hu-HU"/>
        </w:rPr>
      </w:pPr>
      <w:r w:rsidRPr="00855746">
        <w:rPr>
          <w:rFonts w:ascii="Tahoma" w:hAnsi="Tahoma" w:cs="Tahoma"/>
          <w:sz w:val="21"/>
          <w:szCs w:val="21"/>
          <w:lang w:eastAsia="hu-HU"/>
        </w:rPr>
        <w:t xml:space="preserve">a Kbt. 62. § (1) bekezdés </w:t>
      </w:r>
      <w:r w:rsidRPr="00855746">
        <w:rPr>
          <w:rFonts w:ascii="Tahoma" w:hAnsi="Tahoma" w:cs="Tahoma"/>
          <w:i/>
          <w:iCs/>
          <w:sz w:val="21"/>
          <w:szCs w:val="21"/>
          <w:lang w:eastAsia="hu-HU"/>
        </w:rPr>
        <w:t xml:space="preserve">a) </w:t>
      </w:r>
      <w:r w:rsidRPr="00855746">
        <w:rPr>
          <w:rFonts w:ascii="Tahoma" w:hAnsi="Tahoma" w:cs="Tahoma"/>
          <w:sz w:val="21"/>
          <w:szCs w:val="21"/>
          <w:lang w:eastAsia="hu-HU"/>
        </w:rPr>
        <w:t xml:space="preserve">pont </w:t>
      </w:r>
      <w:r w:rsidRPr="00855746">
        <w:rPr>
          <w:rFonts w:ascii="Tahoma" w:hAnsi="Tahoma" w:cs="Tahoma"/>
          <w:i/>
          <w:iCs/>
          <w:sz w:val="21"/>
          <w:szCs w:val="21"/>
          <w:lang w:eastAsia="hu-HU"/>
        </w:rPr>
        <w:t xml:space="preserve">ag) </w:t>
      </w:r>
      <w:r w:rsidRPr="00855746">
        <w:rPr>
          <w:rFonts w:ascii="Tahoma" w:hAnsi="Tahoma" w:cs="Tahoma"/>
          <w:sz w:val="21"/>
          <w:szCs w:val="21"/>
          <w:lang w:eastAsia="hu-HU"/>
        </w:rPr>
        <w:t>alpontra vonatkozó nyilatkozatot a gazdasági szereplő a formanyomtatvány III. részének „D” szakaszában teszi meg,</w:t>
      </w:r>
    </w:p>
    <w:p w14:paraId="213A5C17" w14:textId="77777777" w:rsidR="005442C5" w:rsidRPr="00855746" w:rsidRDefault="005442C5" w:rsidP="0066775A">
      <w:pPr>
        <w:pStyle w:val="Listaszerbekezds"/>
        <w:numPr>
          <w:ilvl w:val="0"/>
          <w:numId w:val="54"/>
        </w:numPr>
        <w:spacing w:before="0" w:line="276" w:lineRule="auto"/>
        <w:ind w:left="2127" w:hanging="284"/>
        <w:contextualSpacing w:val="0"/>
        <w:rPr>
          <w:rFonts w:ascii="Tahoma" w:hAnsi="Tahoma" w:cs="Tahoma"/>
          <w:sz w:val="21"/>
          <w:szCs w:val="21"/>
          <w:lang w:eastAsia="hu-HU"/>
        </w:rPr>
      </w:pPr>
      <w:r w:rsidRPr="00855746">
        <w:rPr>
          <w:rFonts w:ascii="Tahoma" w:hAnsi="Tahoma" w:cs="Tahoma"/>
          <w:sz w:val="21"/>
          <w:szCs w:val="21"/>
          <w:lang w:eastAsia="hu-HU"/>
        </w:rPr>
        <w:t xml:space="preserve">a Kbt. 62. § (1) bekezdés </w:t>
      </w:r>
      <w:r w:rsidRPr="00855746">
        <w:rPr>
          <w:rFonts w:ascii="Tahoma" w:hAnsi="Tahoma" w:cs="Tahoma"/>
          <w:i/>
          <w:iCs/>
          <w:sz w:val="21"/>
          <w:szCs w:val="21"/>
          <w:lang w:eastAsia="hu-HU"/>
        </w:rPr>
        <w:t xml:space="preserve">a) </w:t>
      </w:r>
      <w:r w:rsidRPr="00855746">
        <w:rPr>
          <w:rFonts w:ascii="Tahoma" w:hAnsi="Tahoma" w:cs="Tahoma"/>
          <w:sz w:val="21"/>
          <w:szCs w:val="21"/>
          <w:lang w:eastAsia="hu-HU"/>
        </w:rPr>
        <w:t xml:space="preserve">pont </w:t>
      </w:r>
      <w:r w:rsidRPr="00855746">
        <w:rPr>
          <w:rFonts w:ascii="Tahoma" w:hAnsi="Tahoma" w:cs="Tahoma"/>
          <w:i/>
          <w:iCs/>
          <w:sz w:val="21"/>
          <w:szCs w:val="21"/>
          <w:lang w:eastAsia="hu-HU"/>
        </w:rPr>
        <w:t xml:space="preserve">ah) </w:t>
      </w:r>
      <w:r w:rsidRPr="00855746">
        <w:rPr>
          <w:rFonts w:ascii="Tahoma" w:hAnsi="Tahoma" w:cs="Tahoma"/>
          <w:sz w:val="21"/>
          <w:szCs w:val="21"/>
          <w:lang w:eastAsia="hu-HU"/>
        </w:rPr>
        <w:t xml:space="preserve">alpontjára vonatkozóan a nem Magyarországon letelepedett gazdasági szereplő a formanyomtatvány </w:t>
      </w:r>
      <w:r w:rsidRPr="00855746">
        <w:rPr>
          <w:rFonts w:ascii="Tahoma" w:hAnsi="Tahoma" w:cs="Tahoma"/>
          <w:i/>
          <w:iCs/>
          <w:sz w:val="21"/>
          <w:szCs w:val="21"/>
          <w:lang w:eastAsia="hu-HU"/>
        </w:rPr>
        <w:t xml:space="preserve">a) </w:t>
      </w:r>
      <w:r w:rsidRPr="00855746">
        <w:rPr>
          <w:rFonts w:ascii="Tahoma" w:hAnsi="Tahoma" w:cs="Tahoma"/>
          <w:sz w:val="21"/>
          <w:szCs w:val="21"/>
          <w:lang w:eastAsia="hu-HU"/>
        </w:rPr>
        <w:t xml:space="preserve">és </w:t>
      </w:r>
      <w:r w:rsidRPr="00855746">
        <w:rPr>
          <w:rFonts w:ascii="Tahoma" w:hAnsi="Tahoma" w:cs="Tahoma"/>
          <w:i/>
          <w:iCs/>
          <w:sz w:val="21"/>
          <w:szCs w:val="21"/>
          <w:lang w:eastAsia="hu-HU"/>
        </w:rPr>
        <w:t xml:space="preserve">b) </w:t>
      </w:r>
      <w:r w:rsidRPr="00855746">
        <w:rPr>
          <w:rFonts w:ascii="Tahoma" w:hAnsi="Tahoma" w:cs="Tahoma"/>
          <w:sz w:val="21"/>
          <w:szCs w:val="21"/>
          <w:lang w:eastAsia="hu-HU"/>
        </w:rPr>
        <w:t xml:space="preserve">pontnak megfelelő kitöltésével egyben az </w:t>
      </w:r>
      <w:r w:rsidRPr="00855746">
        <w:rPr>
          <w:rFonts w:ascii="Tahoma" w:hAnsi="Tahoma" w:cs="Tahoma"/>
          <w:i/>
          <w:iCs/>
          <w:sz w:val="21"/>
          <w:szCs w:val="21"/>
          <w:lang w:eastAsia="hu-HU"/>
        </w:rPr>
        <w:t xml:space="preserve">ah) </w:t>
      </w:r>
      <w:r w:rsidRPr="00855746">
        <w:rPr>
          <w:rFonts w:ascii="Tahoma" w:hAnsi="Tahoma" w:cs="Tahoma"/>
          <w:sz w:val="21"/>
          <w:szCs w:val="21"/>
          <w:lang w:eastAsia="hu-HU"/>
        </w:rPr>
        <w:t>alpontban említett személyes joga szerinti hasonló bűncselekményekről is nyilatkozik,</w:t>
      </w:r>
    </w:p>
    <w:p w14:paraId="56EBA623" w14:textId="77777777" w:rsidR="005442C5" w:rsidRPr="00855746" w:rsidRDefault="005442C5" w:rsidP="0066775A">
      <w:pPr>
        <w:pStyle w:val="Listaszerbekezds"/>
        <w:numPr>
          <w:ilvl w:val="0"/>
          <w:numId w:val="54"/>
        </w:numPr>
        <w:spacing w:before="0" w:line="276" w:lineRule="auto"/>
        <w:ind w:left="2127" w:hanging="284"/>
        <w:contextualSpacing w:val="0"/>
        <w:rPr>
          <w:rFonts w:ascii="Tahoma" w:hAnsi="Tahoma" w:cs="Tahoma"/>
          <w:sz w:val="21"/>
          <w:szCs w:val="21"/>
          <w:lang w:eastAsia="hu-HU"/>
        </w:rPr>
      </w:pPr>
      <w:r w:rsidRPr="00855746">
        <w:rPr>
          <w:rFonts w:ascii="Tahoma" w:hAnsi="Tahoma" w:cs="Tahoma"/>
          <w:sz w:val="21"/>
          <w:szCs w:val="21"/>
          <w:lang w:eastAsia="hu-HU"/>
        </w:rPr>
        <w:t xml:space="preserve">a Kbt. 62. § (1) bekezdés </w:t>
      </w:r>
      <w:r w:rsidRPr="00855746">
        <w:rPr>
          <w:rFonts w:ascii="Tahoma" w:hAnsi="Tahoma" w:cs="Tahoma"/>
          <w:i/>
          <w:iCs/>
          <w:sz w:val="21"/>
          <w:szCs w:val="21"/>
          <w:lang w:eastAsia="hu-HU"/>
        </w:rPr>
        <w:t xml:space="preserve">b) </w:t>
      </w:r>
      <w:r w:rsidRPr="00855746">
        <w:rPr>
          <w:rFonts w:ascii="Tahoma" w:hAnsi="Tahoma" w:cs="Tahoma"/>
          <w:sz w:val="21"/>
          <w:szCs w:val="21"/>
          <w:lang w:eastAsia="hu-HU"/>
        </w:rPr>
        <w:t>pontjára vonatkozóan a formanyomtatvány III. részének „B” szakasza kitöltésével nyilatkozik azzal, hogy csak az egy évnél régebben lejárt adó-, vámfizetési vagy társadalombiztosítási járulék tartozást és a tartozás lejártának időpontját kötelező feltüntetni,</w:t>
      </w:r>
    </w:p>
    <w:p w14:paraId="29516701" w14:textId="77777777" w:rsidR="005442C5" w:rsidRPr="00855746" w:rsidRDefault="005442C5" w:rsidP="0066775A">
      <w:pPr>
        <w:pStyle w:val="Listaszerbekezds"/>
        <w:numPr>
          <w:ilvl w:val="0"/>
          <w:numId w:val="54"/>
        </w:numPr>
        <w:spacing w:before="0" w:line="276" w:lineRule="auto"/>
        <w:ind w:left="2127" w:hanging="284"/>
        <w:contextualSpacing w:val="0"/>
        <w:rPr>
          <w:rFonts w:ascii="Tahoma" w:hAnsi="Tahoma" w:cs="Tahoma"/>
          <w:sz w:val="21"/>
          <w:szCs w:val="21"/>
          <w:lang w:eastAsia="hu-HU"/>
        </w:rPr>
      </w:pPr>
      <w:r w:rsidRPr="00855746">
        <w:rPr>
          <w:rFonts w:ascii="Tahoma" w:hAnsi="Tahoma" w:cs="Tahoma"/>
          <w:sz w:val="21"/>
          <w:szCs w:val="21"/>
          <w:lang w:eastAsia="hu-HU"/>
        </w:rPr>
        <w:t xml:space="preserve">a Kbt. 62. § (1) bekezdés </w:t>
      </w:r>
      <w:r w:rsidRPr="00855746">
        <w:rPr>
          <w:rFonts w:ascii="Tahoma" w:hAnsi="Tahoma" w:cs="Tahoma"/>
          <w:i/>
          <w:iCs/>
          <w:sz w:val="21"/>
          <w:szCs w:val="21"/>
          <w:lang w:eastAsia="hu-HU"/>
        </w:rPr>
        <w:t>c)</w:t>
      </w:r>
      <w:r w:rsidRPr="00855746">
        <w:rPr>
          <w:rFonts w:ascii="Tahoma" w:hAnsi="Tahoma" w:cs="Tahoma"/>
          <w:sz w:val="21"/>
          <w:szCs w:val="21"/>
          <w:lang w:eastAsia="hu-HU"/>
        </w:rPr>
        <w:t xml:space="preserve">, </w:t>
      </w:r>
      <w:r w:rsidRPr="00855746">
        <w:rPr>
          <w:rFonts w:ascii="Tahoma" w:hAnsi="Tahoma" w:cs="Tahoma"/>
          <w:i/>
          <w:iCs/>
          <w:sz w:val="21"/>
          <w:szCs w:val="21"/>
          <w:lang w:eastAsia="hu-HU"/>
        </w:rPr>
        <w:t>d)</w:t>
      </w:r>
      <w:r w:rsidRPr="00855746">
        <w:rPr>
          <w:rFonts w:ascii="Tahoma" w:hAnsi="Tahoma" w:cs="Tahoma"/>
          <w:sz w:val="21"/>
          <w:szCs w:val="21"/>
          <w:lang w:eastAsia="hu-HU"/>
        </w:rPr>
        <w:t xml:space="preserve">, </w:t>
      </w:r>
      <w:r w:rsidRPr="00855746">
        <w:rPr>
          <w:rFonts w:ascii="Tahoma" w:hAnsi="Tahoma" w:cs="Tahoma"/>
          <w:i/>
          <w:iCs/>
          <w:sz w:val="21"/>
          <w:szCs w:val="21"/>
          <w:lang w:eastAsia="hu-HU"/>
        </w:rPr>
        <w:t xml:space="preserve">h)-j) </w:t>
      </w:r>
      <w:r w:rsidRPr="00855746">
        <w:rPr>
          <w:rFonts w:ascii="Tahoma" w:hAnsi="Tahoma" w:cs="Tahoma"/>
          <w:sz w:val="21"/>
          <w:szCs w:val="21"/>
          <w:lang w:eastAsia="hu-HU"/>
        </w:rPr>
        <w:t xml:space="preserve">és </w:t>
      </w:r>
      <w:r w:rsidRPr="00855746">
        <w:rPr>
          <w:rFonts w:ascii="Tahoma" w:hAnsi="Tahoma" w:cs="Tahoma"/>
          <w:i/>
          <w:iCs/>
          <w:sz w:val="21"/>
          <w:szCs w:val="21"/>
          <w:lang w:eastAsia="hu-HU"/>
        </w:rPr>
        <w:t xml:space="preserve">m) </w:t>
      </w:r>
      <w:r w:rsidRPr="00855746">
        <w:rPr>
          <w:rFonts w:ascii="Tahoma" w:hAnsi="Tahoma" w:cs="Tahoma"/>
          <w:sz w:val="21"/>
          <w:szCs w:val="21"/>
          <w:lang w:eastAsia="hu-HU"/>
        </w:rPr>
        <w:t>pontjára vonatkozóan a formanyomtatvány III. része „C” szakaszának vonatkozó pontjai kitöltésével nyilatkozik,</w:t>
      </w:r>
    </w:p>
    <w:p w14:paraId="32E9667C" w14:textId="77777777" w:rsidR="005442C5" w:rsidRPr="00855746" w:rsidRDefault="005442C5" w:rsidP="0066775A">
      <w:pPr>
        <w:pStyle w:val="Listaszerbekezds"/>
        <w:numPr>
          <w:ilvl w:val="0"/>
          <w:numId w:val="54"/>
        </w:numPr>
        <w:spacing w:before="0" w:line="276" w:lineRule="auto"/>
        <w:ind w:left="2127" w:hanging="284"/>
        <w:contextualSpacing w:val="0"/>
        <w:rPr>
          <w:rFonts w:ascii="Tahoma" w:hAnsi="Tahoma" w:cs="Tahoma"/>
          <w:sz w:val="21"/>
          <w:szCs w:val="21"/>
          <w:lang w:eastAsia="hu-HU"/>
        </w:rPr>
      </w:pPr>
      <w:r w:rsidRPr="00855746">
        <w:rPr>
          <w:rFonts w:ascii="Tahoma" w:hAnsi="Tahoma" w:cs="Tahoma"/>
          <w:sz w:val="21"/>
          <w:szCs w:val="21"/>
          <w:lang w:eastAsia="hu-HU"/>
        </w:rPr>
        <w:t xml:space="preserve">a Kbt. 62. § (1) bekezdés </w:t>
      </w:r>
      <w:r w:rsidRPr="00855746">
        <w:rPr>
          <w:rFonts w:ascii="Tahoma" w:hAnsi="Tahoma" w:cs="Tahoma"/>
          <w:i/>
          <w:iCs/>
          <w:sz w:val="21"/>
          <w:szCs w:val="21"/>
          <w:lang w:eastAsia="hu-HU"/>
        </w:rPr>
        <w:t>e)-g)</w:t>
      </w:r>
      <w:r w:rsidRPr="00855746">
        <w:rPr>
          <w:rFonts w:ascii="Tahoma" w:hAnsi="Tahoma" w:cs="Tahoma"/>
          <w:sz w:val="21"/>
          <w:szCs w:val="21"/>
          <w:lang w:eastAsia="hu-HU"/>
        </w:rPr>
        <w:t xml:space="preserve">, </w:t>
      </w:r>
      <w:r w:rsidRPr="00855746">
        <w:rPr>
          <w:rFonts w:ascii="Tahoma" w:hAnsi="Tahoma" w:cs="Tahoma"/>
          <w:i/>
          <w:iCs/>
          <w:sz w:val="21"/>
          <w:szCs w:val="21"/>
          <w:lang w:eastAsia="hu-HU"/>
        </w:rPr>
        <w:t>k)</w:t>
      </w:r>
      <w:r w:rsidRPr="00855746">
        <w:rPr>
          <w:rFonts w:ascii="Tahoma" w:hAnsi="Tahoma" w:cs="Tahoma"/>
          <w:sz w:val="21"/>
          <w:szCs w:val="21"/>
          <w:lang w:eastAsia="hu-HU"/>
        </w:rPr>
        <w:t xml:space="preserve">, </w:t>
      </w:r>
      <w:r w:rsidRPr="00855746">
        <w:rPr>
          <w:rFonts w:ascii="Tahoma" w:hAnsi="Tahoma" w:cs="Tahoma"/>
          <w:i/>
          <w:iCs/>
          <w:sz w:val="21"/>
          <w:szCs w:val="21"/>
          <w:lang w:eastAsia="hu-HU"/>
        </w:rPr>
        <w:t xml:space="preserve">l) </w:t>
      </w:r>
      <w:r w:rsidRPr="00855746">
        <w:rPr>
          <w:rFonts w:ascii="Tahoma" w:hAnsi="Tahoma" w:cs="Tahoma"/>
          <w:sz w:val="21"/>
          <w:szCs w:val="21"/>
          <w:lang w:eastAsia="hu-HU"/>
        </w:rPr>
        <w:t xml:space="preserve">és </w:t>
      </w:r>
      <w:r w:rsidRPr="00855746">
        <w:rPr>
          <w:rFonts w:ascii="Tahoma" w:hAnsi="Tahoma" w:cs="Tahoma"/>
          <w:i/>
          <w:iCs/>
          <w:sz w:val="21"/>
          <w:szCs w:val="21"/>
          <w:lang w:eastAsia="hu-HU"/>
        </w:rPr>
        <w:t xml:space="preserve">p) </w:t>
      </w:r>
      <w:r w:rsidRPr="00855746">
        <w:rPr>
          <w:rFonts w:ascii="Tahoma" w:hAnsi="Tahoma" w:cs="Tahoma"/>
          <w:sz w:val="21"/>
          <w:szCs w:val="21"/>
          <w:lang w:eastAsia="hu-HU"/>
        </w:rPr>
        <w:t>pontjára vonatkozóan a formanyomtatvány III. részének „D” szakaszában a vonatkozó pontok kitöltésével nyilatkozik,</w:t>
      </w:r>
    </w:p>
    <w:p w14:paraId="1B886AEA" w14:textId="7BC0167A" w:rsidR="005442C5" w:rsidRDefault="005442C5" w:rsidP="0066775A">
      <w:pPr>
        <w:pStyle w:val="Listaszerbekezds"/>
        <w:numPr>
          <w:ilvl w:val="0"/>
          <w:numId w:val="54"/>
        </w:numPr>
        <w:spacing w:before="0" w:line="276" w:lineRule="auto"/>
        <w:ind w:left="2127" w:hanging="284"/>
        <w:contextualSpacing w:val="0"/>
        <w:rPr>
          <w:rFonts w:ascii="Tahoma" w:hAnsi="Tahoma" w:cs="Tahoma"/>
          <w:sz w:val="21"/>
          <w:szCs w:val="21"/>
        </w:rPr>
      </w:pPr>
      <w:r w:rsidRPr="00855746">
        <w:rPr>
          <w:rFonts w:ascii="Tahoma" w:hAnsi="Tahoma" w:cs="Tahoma"/>
          <w:sz w:val="21"/>
          <w:szCs w:val="21"/>
          <w:lang w:eastAsia="hu-HU"/>
        </w:rPr>
        <w:t xml:space="preserve">a Kbt. 62. § (1) bekezdés </w:t>
      </w:r>
      <w:r w:rsidRPr="00855746">
        <w:rPr>
          <w:rFonts w:ascii="Tahoma" w:hAnsi="Tahoma" w:cs="Tahoma"/>
          <w:i/>
          <w:iCs/>
          <w:sz w:val="21"/>
          <w:szCs w:val="21"/>
          <w:lang w:eastAsia="hu-HU"/>
        </w:rPr>
        <w:t xml:space="preserve">n)-o) </w:t>
      </w:r>
      <w:r w:rsidRPr="00855746">
        <w:rPr>
          <w:rFonts w:ascii="Tahoma" w:hAnsi="Tahoma" w:cs="Tahoma"/>
          <w:sz w:val="21"/>
          <w:szCs w:val="21"/>
          <w:lang w:eastAsia="hu-HU"/>
        </w:rPr>
        <w:t>pontjára vonatkozóan a formanyomtatvány III. része „C” szakaszának vonatkozó pontja kitöltésével, azzal, hogy ha a gazdasági szereplő bírságelengedésben részesült, vagy az ajánlat benyújtását megelőzően a jogsértést a Gazdasági Versenyhivatalnak bejelentette, ezt a tényt a formanyomtatványban feltünteti.</w:t>
      </w:r>
    </w:p>
    <w:p w14:paraId="5C027451" w14:textId="77777777" w:rsidR="005442C5" w:rsidRPr="005442C5" w:rsidRDefault="005442C5" w:rsidP="0066775A">
      <w:pPr>
        <w:pStyle w:val="Listaszerbekezds"/>
        <w:numPr>
          <w:ilvl w:val="0"/>
          <w:numId w:val="55"/>
        </w:numPr>
        <w:spacing w:before="0" w:line="276" w:lineRule="auto"/>
        <w:rPr>
          <w:vanish/>
        </w:rPr>
      </w:pPr>
    </w:p>
    <w:p w14:paraId="448EA540" w14:textId="77777777" w:rsidR="005442C5" w:rsidRPr="005442C5" w:rsidRDefault="005442C5" w:rsidP="0066775A">
      <w:pPr>
        <w:pStyle w:val="Listaszerbekezds"/>
        <w:numPr>
          <w:ilvl w:val="0"/>
          <w:numId w:val="55"/>
        </w:numPr>
        <w:spacing w:before="0" w:line="276" w:lineRule="auto"/>
        <w:rPr>
          <w:vanish/>
        </w:rPr>
      </w:pPr>
    </w:p>
    <w:p w14:paraId="07774AE4" w14:textId="77777777" w:rsidR="005442C5" w:rsidRPr="005442C5" w:rsidRDefault="005442C5" w:rsidP="0066775A">
      <w:pPr>
        <w:pStyle w:val="Listaszerbekezds"/>
        <w:numPr>
          <w:ilvl w:val="0"/>
          <w:numId w:val="55"/>
        </w:numPr>
        <w:spacing w:before="0" w:line="276" w:lineRule="auto"/>
        <w:rPr>
          <w:vanish/>
        </w:rPr>
      </w:pPr>
    </w:p>
    <w:p w14:paraId="14E27C10" w14:textId="77777777" w:rsidR="005442C5" w:rsidRPr="005442C5" w:rsidRDefault="005442C5" w:rsidP="0066775A">
      <w:pPr>
        <w:pStyle w:val="Listaszerbekezds"/>
        <w:numPr>
          <w:ilvl w:val="0"/>
          <w:numId w:val="55"/>
        </w:numPr>
        <w:spacing w:before="0" w:line="276" w:lineRule="auto"/>
        <w:rPr>
          <w:vanish/>
        </w:rPr>
      </w:pPr>
    </w:p>
    <w:p w14:paraId="4CEE5673" w14:textId="77777777" w:rsidR="005442C5" w:rsidRPr="005442C5" w:rsidRDefault="005442C5" w:rsidP="0066775A">
      <w:pPr>
        <w:pStyle w:val="Listaszerbekezds"/>
        <w:numPr>
          <w:ilvl w:val="0"/>
          <w:numId w:val="55"/>
        </w:numPr>
        <w:spacing w:before="0" w:line="276" w:lineRule="auto"/>
        <w:rPr>
          <w:vanish/>
        </w:rPr>
      </w:pPr>
    </w:p>
    <w:p w14:paraId="752B4AE9" w14:textId="77777777" w:rsidR="005442C5" w:rsidRPr="005442C5" w:rsidRDefault="005442C5" w:rsidP="0066775A">
      <w:pPr>
        <w:pStyle w:val="Listaszerbekezds"/>
        <w:numPr>
          <w:ilvl w:val="0"/>
          <w:numId w:val="55"/>
        </w:numPr>
        <w:spacing w:before="0" w:line="276" w:lineRule="auto"/>
        <w:rPr>
          <w:vanish/>
        </w:rPr>
      </w:pPr>
    </w:p>
    <w:p w14:paraId="3FA91858" w14:textId="77777777" w:rsidR="005442C5" w:rsidRPr="005442C5" w:rsidRDefault="005442C5" w:rsidP="0066775A">
      <w:pPr>
        <w:pStyle w:val="Listaszerbekezds"/>
        <w:numPr>
          <w:ilvl w:val="0"/>
          <w:numId w:val="55"/>
        </w:numPr>
        <w:spacing w:before="0" w:line="276" w:lineRule="auto"/>
        <w:rPr>
          <w:vanish/>
        </w:rPr>
      </w:pPr>
    </w:p>
    <w:p w14:paraId="08C9B286" w14:textId="77777777" w:rsidR="005442C5" w:rsidRPr="005442C5" w:rsidRDefault="005442C5" w:rsidP="0066775A">
      <w:pPr>
        <w:pStyle w:val="Listaszerbekezds"/>
        <w:numPr>
          <w:ilvl w:val="0"/>
          <w:numId w:val="55"/>
        </w:numPr>
        <w:spacing w:before="0" w:line="276" w:lineRule="auto"/>
        <w:rPr>
          <w:vanish/>
        </w:rPr>
      </w:pPr>
    </w:p>
    <w:p w14:paraId="73047C96" w14:textId="77777777" w:rsidR="005442C5" w:rsidRPr="005442C5" w:rsidRDefault="005442C5" w:rsidP="0066775A">
      <w:pPr>
        <w:pStyle w:val="Listaszerbekezds"/>
        <w:numPr>
          <w:ilvl w:val="0"/>
          <w:numId w:val="55"/>
        </w:numPr>
        <w:spacing w:before="0" w:line="276" w:lineRule="auto"/>
        <w:rPr>
          <w:vanish/>
        </w:rPr>
      </w:pPr>
    </w:p>
    <w:p w14:paraId="59B474F7" w14:textId="77777777" w:rsidR="005442C5" w:rsidRPr="005442C5" w:rsidRDefault="005442C5" w:rsidP="0066775A">
      <w:pPr>
        <w:pStyle w:val="Listaszerbekezds"/>
        <w:numPr>
          <w:ilvl w:val="0"/>
          <w:numId w:val="55"/>
        </w:numPr>
        <w:spacing w:before="0" w:line="276" w:lineRule="auto"/>
        <w:rPr>
          <w:vanish/>
        </w:rPr>
      </w:pPr>
    </w:p>
    <w:p w14:paraId="173BB165" w14:textId="77777777" w:rsidR="005442C5" w:rsidRPr="005442C5" w:rsidRDefault="005442C5" w:rsidP="0066775A">
      <w:pPr>
        <w:pStyle w:val="Listaszerbekezds"/>
        <w:numPr>
          <w:ilvl w:val="0"/>
          <w:numId w:val="55"/>
        </w:numPr>
        <w:spacing w:before="0" w:line="276" w:lineRule="auto"/>
        <w:rPr>
          <w:vanish/>
        </w:rPr>
      </w:pPr>
    </w:p>
    <w:p w14:paraId="76B820AF" w14:textId="77777777" w:rsidR="005442C5" w:rsidRPr="005442C5" w:rsidRDefault="005442C5" w:rsidP="0066775A">
      <w:pPr>
        <w:pStyle w:val="Listaszerbekezds"/>
        <w:numPr>
          <w:ilvl w:val="0"/>
          <w:numId w:val="55"/>
        </w:numPr>
        <w:spacing w:before="0" w:line="276" w:lineRule="auto"/>
        <w:rPr>
          <w:vanish/>
        </w:rPr>
      </w:pPr>
    </w:p>
    <w:p w14:paraId="4F738BA9" w14:textId="77777777" w:rsidR="005442C5" w:rsidRPr="005442C5" w:rsidRDefault="005442C5" w:rsidP="0066775A">
      <w:pPr>
        <w:pStyle w:val="Listaszerbekezds"/>
        <w:numPr>
          <w:ilvl w:val="1"/>
          <w:numId w:val="55"/>
        </w:numPr>
        <w:spacing w:before="0" w:line="276" w:lineRule="auto"/>
        <w:rPr>
          <w:vanish/>
        </w:rPr>
      </w:pPr>
    </w:p>
    <w:p w14:paraId="0AA5412F" w14:textId="77777777" w:rsidR="005442C5" w:rsidRPr="005442C5" w:rsidRDefault="005442C5" w:rsidP="0066775A">
      <w:pPr>
        <w:pStyle w:val="Listaszerbekezds"/>
        <w:numPr>
          <w:ilvl w:val="1"/>
          <w:numId w:val="55"/>
        </w:numPr>
        <w:spacing w:before="0" w:line="276" w:lineRule="auto"/>
        <w:rPr>
          <w:vanish/>
        </w:rPr>
      </w:pPr>
    </w:p>
    <w:p w14:paraId="3A72EB14" w14:textId="77777777" w:rsidR="005442C5" w:rsidRPr="005442C5" w:rsidRDefault="005442C5" w:rsidP="0066775A">
      <w:pPr>
        <w:pStyle w:val="Listaszerbekezds"/>
        <w:numPr>
          <w:ilvl w:val="1"/>
          <w:numId w:val="55"/>
        </w:numPr>
        <w:spacing w:before="0" w:line="276" w:lineRule="auto"/>
        <w:rPr>
          <w:vanish/>
        </w:rPr>
      </w:pPr>
    </w:p>
    <w:p w14:paraId="588BFA6C" w14:textId="77777777" w:rsidR="005442C5" w:rsidRPr="005442C5" w:rsidRDefault="005442C5" w:rsidP="0066775A">
      <w:pPr>
        <w:pStyle w:val="Listaszerbekezds"/>
        <w:numPr>
          <w:ilvl w:val="2"/>
          <w:numId w:val="55"/>
        </w:numPr>
        <w:spacing w:before="0" w:line="276" w:lineRule="auto"/>
        <w:rPr>
          <w:vanish/>
        </w:rPr>
      </w:pPr>
    </w:p>
    <w:p w14:paraId="2714FD75" w14:textId="77777777" w:rsidR="005442C5" w:rsidRPr="005442C5" w:rsidRDefault="005442C5" w:rsidP="0066775A">
      <w:pPr>
        <w:pStyle w:val="Listaszerbekezds"/>
        <w:numPr>
          <w:ilvl w:val="2"/>
          <w:numId w:val="55"/>
        </w:numPr>
        <w:spacing w:before="0" w:line="276" w:lineRule="auto"/>
        <w:rPr>
          <w:vanish/>
        </w:rPr>
      </w:pPr>
    </w:p>
    <w:p w14:paraId="6469F4E3" w14:textId="77777777" w:rsidR="005442C5" w:rsidRPr="005442C5" w:rsidRDefault="005442C5" w:rsidP="0066775A">
      <w:pPr>
        <w:pStyle w:val="Listaszerbekezds"/>
        <w:numPr>
          <w:ilvl w:val="2"/>
          <w:numId w:val="55"/>
        </w:numPr>
        <w:spacing w:before="0" w:line="276" w:lineRule="auto"/>
        <w:rPr>
          <w:vanish/>
        </w:rPr>
      </w:pPr>
    </w:p>
    <w:p w14:paraId="132B36CA" w14:textId="4BE1399D" w:rsidR="005442C5" w:rsidRDefault="00855746" w:rsidP="0066775A">
      <w:pPr>
        <w:pStyle w:val="Listaszerbekezds"/>
        <w:numPr>
          <w:ilvl w:val="2"/>
          <w:numId w:val="55"/>
        </w:numPr>
        <w:spacing w:before="0" w:line="276" w:lineRule="auto"/>
        <w:ind w:left="1417" w:hanging="697"/>
        <w:contextualSpacing w:val="0"/>
        <w:rPr>
          <w:rFonts w:ascii="Tahoma" w:hAnsi="Tahoma" w:cs="Tahoma"/>
          <w:sz w:val="21"/>
          <w:szCs w:val="21"/>
        </w:rPr>
      </w:pPr>
      <w:r w:rsidRPr="00855746">
        <w:rPr>
          <w:rFonts w:ascii="Tahoma" w:hAnsi="Tahoma" w:cs="Tahoma"/>
          <w:sz w:val="21"/>
          <w:szCs w:val="21"/>
        </w:rPr>
        <w:t>Ha az ajánlatkérő a Kbt. 69. § (11) bekezdésében foglaltaknak megfelelően közvetlenül hozzáfér a kizáró okok hiányát igazoló adatbázisokhoz, a gazdasági szereplőknek ezen adatbázisok elérhetőségét is fel kell tüntetniük a formanyomtatvány megfelelő részeiben.</w:t>
      </w:r>
    </w:p>
    <w:p w14:paraId="1A6C1AE6" w14:textId="1FF50CB3" w:rsidR="00855746" w:rsidRPr="00855746" w:rsidRDefault="00855746" w:rsidP="0066775A">
      <w:pPr>
        <w:pStyle w:val="Listaszerbekezds"/>
        <w:numPr>
          <w:ilvl w:val="2"/>
          <w:numId w:val="55"/>
        </w:numPr>
        <w:spacing w:before="0" w:line="276" w:lineRule="auto"/>
        <w:ind w:left="1417" w:hanging="697"/>
        <w:contextualSpacing w:val="0"/>
        <w:rPr>
          <w:rFonts w:ascii="Tahoma" w:hAnsi="Tahoma" w:cs="Tahoma"/>
          <w:sz w:val="21"/>
          <w:szCs w:val="21"/>
        </w:rPr>
      </w:pPr>
      <w:r w:rsidRPr="00855746">
        <w:rPr>
          <w:rFonts w:ascii="Tahoma" w:hAnsi="Tahoma" w:cs="Tahoma"/>
          <w:sz w:val="21"/>
          <w:szCs w:val="21"/>
        </w:rPr>
        <w:t>A gazdasági szereplőknek a formanyomtatványban fel kell tüntetniük azt is, hogy a III. és IV. Fejezet szerinti igazolások kiállítására mely szerv jogosult.</w:t>
      </w:r>
    </w:p>
    <w:p w14:paraId="5F98CCC4" w14:textId="1F251C7A" w:rsidR="004F3438" w:rsidRPr="001768B3" w:rsidRDefault="004F3438" w:rsidP="0066775A">
      <w:pPr>
        <w:pStyle w:val="Cmsor2"/>
        <w:numPr>
          <w:ilvl w:val="1"/>
          <w:numId w:val="33"/>
        </w:numPr>
        <w:spacing w:after="120" w:line="276" w:lineRule="auto"/>
        <w:rPr>
          <w:rFonts w:eastAsia="Calibri"/>
        </w:rPr>
      </w:pPr>
      <w:r w:rsidRPr="001768B3">
        <w:rPr>
          <w:rFonts w:eastAsia="Calibri"/>
        </w:rPr>
        <w:t>SZERZŐDÉST BIZTOSÍTÓ MELLÉKKÖTELEZETTSÉGEK</w:t>
      </w:r>
    </w:p>
    <w:p w14:paraId="22D60E98" w14:textId="77777777" w:rsidR="00347739" w:rsidRPr="00347739" w:rsidRDefault="00347739" w:rsidP="0066775A">
      <w:pPr>
        <w:pStyle w:val="Listaszerbekezds"/>
        <w:numPr>
          <w:ilvl w:val="0"/>
          <w:numId w:val="56"/>
        </w:numPr>
        <w:suppressAutoHyphens/>
        <w:spacing w:before="0" w:line="276" w:lineRule="auto"/>
        <w:ind w:left="576" w:hanging="576"/>
        <w:contextualSpacing w:val="0"/>
        <w:textAlignment w:val="baseline"/>
        <w:rPr>
          <w:rFonts w:ascii="Tahoma" w:hAnsi="Tahoma" w:cs="Tahoma"/>
          <w:vanish/>
          <w:color w:val="000000"/>
          <w:sz w:val="21"/>
          <w:szCs w:val="21"/>
        </w:rPr>
      </w:pPr>
    </w:p>
    <w:p w14:paraId="356C1D01" w14:textId="76855758" w:rsidR="005F5E43" w:rsidRPr="002815C9" w:rsidRDefault="00FF1DF6" w:rsidP="0066775A">
      <w:pPr>
        <w:numPr>
          <w:ilvl w:val="1"/>
          <w:numId w:val="56"/>
        </w:numPr>
        <w:spacing w:after="120" w:line="276" w:lineRule="auto"/>
        <w:ind w:left="578" w:hanging="578"/>
        <w:rPr>
          <w:rFonts w:cs="Tahoma"/>
          <w:szCs w:val="21"/>
        </w:rPr>
      </w:pPr>
      <w:r w:rsidRPr="002815C9">
        <w:rPr>
          <w:rFonts w:cs="Tahoma"/>
          <w:b/>
          <w:i/>
          <w:szCs w:val="21"/>
          <w:u w:val="single"/>
        </w:rPr>
        <w:t>Hibás teljesítési kötbér:</w:t>
      </w:r>
      <w:r w:rsidRPr="002815C9">
        <w:rPr>
          <w:rFonts w:cs="Tahoma"/>
          <w:szCs w:val="21"/>
        </w:rPr>
        <w:t xml:space="preserve"> </w:t>
      </w:r>
      <w:r w:rsidR="002815C9" w:rsidRPr="002815C9">
        <w:rPr>
          <w:rFonts w:cs="Tahoma"/>
          <w:szCs w:val="20"/>
        </w:rPr>
        <w:t xml:space="preserve">Amennyiben </w:t>
      </w:r>
      <w:r w:rsidR="002815C9">
        <w:rPr>
          <w:rFonts w:cs="Tahoma"/>
          <w:szCs w:val="20"/>
        </w:rPr>
        <w:t>Nyertes Ajánlattevő</w:t>
      </w:r>
      <w:r w:rsidR="002815C9" w:rsidRPr="002815C9">
        <w:rPr>
          <w:rFonts w:cs="Tahoma"/>
          <w:szCs w:val="20"/>
        </w:rPr>
        <w:t xml:space="preserve"> olyan okból, amely tekintetében felelősségét kimenteni nem tudja, hibásan teljesít, hibás teljesítési kötbér fizetésére köteles. A hibás teljesítés esetére kikötött kötbér megfizetése nem mentesít a szerződés teljesítése alól. A kötbér esedékessé válik attól az időponttól kezdődően, amikor </w:t>
      </w:r>
      <w:r w:rsidR="002815C9">
        <w:rPr>
          <w:rFonts w:cs="Tahoma"/>
          <w:szCs w:val="20"/>
        </w:rPr>
        <w:t>Ajánlatkérő</w:t>
      </w:r>
      <w:r w:rsidR="002815C9" w:rsidRPr="002815C9">
        <w:rPr>
          <w:rFonts w:cs="Tahoma"/>
          <w:szCs w:val="20"/>
        </w:rPr>
        <w:t xml:space="preserve"> a hibáról tudomást szerez. </w:t>
      </w:r>
      <w:r w:rsidR="002815C9" w:rsidRPr="002815C9">
        <w:rPr>
          <w:rFonts w:cs="Tahoma"/>
          <w:bCs/>
          <w:szCs w:val="20"/>
        </w:rPr>
        <w:t xml:space="preserve">A </w:t>
      </w:r>
      <w:r w:rsidR="002815C9">
        <w:rPr>
          <w:rFonts w:cs="Tahoma"/>
          <w:bCs/>
          <w:szCs w:val="20"/>
        </w:rPr>
        <w:t>Nyertes Ajánlattevőnek</w:t>
      </w:r>
      <w:r w:rsidR="002815C9" w:rsidRPr="002815C9">
        <w:rPr>
          <w:rFonts w:cs="Tahoma"/>
          <w:bCs/>
          <w:szCs w:val="20"/>
        </w:rPr>
        <w:t xml:space="preserve"> felróható hibás teljesítés esetén, amennyiben a </w:t>
      </w:r>
      <w:r w:rsidR="002815C9">
        <w:rPr>
          <w:rFonts w:cs="Tahoma"/>
          <w:bCs/>
          <w:szCs w:val="20"/>
        </w:rPr>
        <w:t>Nyertes Ajánlattevő</w:t>
      </w:r>
      <w:r w:rsidR="002815C9" w:rsidRPr="002815C9">
        <w:rPr>
          <w:rFonts w:cs="Tahoma"/>
          <w:bCs/>
          <w:szCs w:val="20"/>
        </w:rPr>
        <w:t xml:space="preserve"> a </w:t>
      </w:r>
      <w:r w:rsidR="002815C9" w:rsidRPr="002815C9">
        <w:rPr>
          <w:rFonts w:cs="Tahoma"/>
          <w:szCs w:val="20"/>
        </w:rPr>
        <w:t>munkanapokon 8-18 óra között bejelentett hib</w:t>
      </w:r>
      <w:r w:rsidR="00263FC8">
        <w:rPr>
          <w:rFonts w:cs="Tahoma"/>
          <w:szCs w:val="20"/>
        </w:rPr>
        <w:t>a kijavítását nem kezdte meg</w:t>
      </w:r>
      <w:r w:rsidR="002815C9" w:rsidRPr="002815C9">
        <w:rPr>
          <w:rFonts w:cs="Tahoma"/>
          <w:szCs w:val="20"/>
        </w:rPr>
        <w:t xml:space="preserve"> a bejelentést követő 1 órán belül, illetve amennyiben a munkaidőn kívül bejelentett hib</w:t>
      </w:r>
      <w:r w:rsidR="00263FC8">
        <w:rPr>
          <w:rFonts w:cs="Tahoma"/>
          <w:szCs w:val="20"/>
        </w:rPr>
        <w:t>a</w:t>
      </w:r>
      <w:r w:rsidR="002815C9" w:rsidRPr="002815C9">
        <w:rPr>
          <w:rFonts w:cs="Tahoma"/>
          <w:szCs w:val="20"/>
        </w:rPr>
        <w:t xml:space="preserve"> </w:t>
      </w:r>
      <w:r w:rsidR="00263FC8">
        <w:rPr>
          <w:rFonts w:cs="Tahoma"/>
          <w:szCs w:val="20"/>
        </w:rPr>
        <w:t>kijavítását nem kezdte meg</w:t>
      </w:r>
      <w:r w:rsidR="002815C9" w:rsidRPr="002815C9">
        <w:rPr>
          <w:rFonts w:cs="Tahoma"/>
          <w:szCs w:val="20"/>
        </w:rPr>
        <w:t xml:space="preserve"> a bejelentést követő 2 órán belül,</w:t>
      </w:r>
      <w:r w:rsidR="002815C9" w:rsidRPr="002815C9">
        <w:rPr>
          <w:rFonts w:cs="Tahoma"/>
          <w:bCs/>
          <w:szCs w:val="20"/>
        </w:rPr>
        <w:t xml:space="preserve"> a kötbér mértéke minden kiesett nap után a nettó éves rendelkezésre állási díj négyszeresének (a továbbiakban kötbéralap) 1 napra eső része.</w:t>
      </w:r>
    </w:p>
    <w:p w14:paraId="0A051824" w14:textId="403D10D7" w:rsidR="005F5E43" w:rsidRPr="002815C9" w:rsidRDefault="001426D2" w:rsidP="0066775A">
      <w:pPr>
        <w:numPr>
          <w:ilvl w:val="1"/>
          <w:numId w:val="56"/>
        </w:numPr>
        <w:spacing w:after="120" w:line="276" w:lineRule="auto"/>
        <w:ind w:left="578" w:hanging="578"/>
        <w:rPr>
          <w:rFonts w:cs="Tahoma"/>
          <w:szCs w:val="21"/>
        </w:rPr>
      </w:pPr>
      <w:r w:rsidRPr="002815C9">
        <w:rPr>
          <w:rFonts w:cs="Tahoma"/>
          <w:b/>
          <w:i/>
          <w:szCs w:val="21"/>
          <w:u w:val="single"/>
        </w:rPr>
        <w:t>Késedelmi</w:t>
      </w:r>
      <w:r w:rsidR="00347739" w:rsidRPr="002815C9">
        <w:rPr>
          <w:rFonts w:cs="Tahoma"/>
          <w:b/>
          <w:i/>
          <w:szCs w:val="21"/>
          <w:u w:val="single"/>
        </w:rPr>
        <w:t xml:space="preserve"> kötbér:</w:t>
      </w:r>
      <w:r w:rsidR="00347739" w:rsidRPr="002815C9">
        <w:rPr>
          <w:rFonts w:cs="Tahoma"/>
          <w:szCs w:val="21"/>
        </w:rPr>
        <w:t xml:space="preserve"> </w:t>
      </w:r>
      <w:r w:rsidR="002815C9">
        <w:rPr>
          <w:rFonts w:cs="Tahoma"/>
          <w:bCs/>
          <w:szCs w:val="20"/>
        </w:rPr>
        <w:t>Nyertes Ajánlattevő</w:t>
      </w:r>
      <w:r w:rsidR="002815C9" w:rsidRPr="00836C9F">
        <w:rPr>
          <w:rFonts w:cs="Tahoma"/>
          <w:bCs/>
          <w:szCs w:val="20"/>
        </w:rPr>
        <w:t xml:space="preserve"> köteles a teljesítés tekintetében a jelen szerződésben, meghatározott rendelkezésre állás betartására. A szolgáltatás 5 munkanapot meghaladó szünetelése esetén </w:t>
      </w:r>
      <w:r w:rsidR="002815C9">
        <w:rPr>
          <w:rFonts w:cs="Tahoma"/>
          <w:bCs/>
          <w:szCs w:val="20"/>
        </w:rPr>
        <w:t>Ajánlatkérő</w:t>
      </w:r>
      <w:r w:rsidR="002815C9" w:rsidRPr="00836C9F">
        <w:rPr>
          <w:rFonts w:cs="Tahoma"/>
          <w:bCs/>
          <w:szCs w:val="20"/>
        </w:rPr>
        <w:t xml:space="preserve"> késedelmi kötbérre jogosult. </w:t>
      </w:r>
      <w:r w:rsidR="002815C9" w:rsidRPr="005C59E8">
        <w:rPr>
          <w:rFonts w:cs="Tahoma"/>
          <w:bCs/>
          <w:szCs w:val="20"/>
        </w:rPr>
        <w:t>A késedelmi kötbér</w:t>
      </w:r>
      <w:r w:rsidR="002815C9" w:rsidRPr="00836C9F">
        <w:rPr>
          <w:rFonts w:cs="Tahoma"/>
          <w:bCs/>
          <w:szCs w:val="20"/>
        </w:rPr>
        <w:t xml:space="preserve"> összege naptári naponként a kötbéralap 1 %-a, legfeljebb azonban a kötbéralap 15 %-a.</w:t>
      </w:r>
    </w:p>
    <w:p w14:paraId="2FFE0162" w14:textId="1C3727FF" w:rsidR="00347739" w:rsidRPr="002815C9" w:rsidRDefault="00347739" w:rsidP="0066775A">
      <w:pPr>
        <w:numPr>
          <w:ilvl w:val="1"/>
          <w:numId w:val="56"/>
        </w:numPr>
        <w:spacing w:after="120" w:line="276" w:lineRule="auto"/>
        <w:ind w:left="578" w:hanging="578"/>
        <w:rPr>
          <w:rFonts w:cs="Tahoma"/>
          <w:szCs w:val="21"/>
        </w:rPr>
      </w:pPr>
      <w:r w:rsidRPr="002815C9">
        <w:rPr>
          <w:rFonts w:cs="Tahoma"/>
          <w:szCs w:val="21"/>
        </w:rPr>
        <w:t>A szerződést biztosító mellékkötelezettségekre vonatkozó részletes feltétele</w:t>
      </w:r>
      <w:r w:rsidR="00895081">
        <w:rPr>
          <w:rFonts w:cs="Tahoma"/>
          <w:szCs w:val="21"/>
        </w:rPr>
        <w:t>ke</w:t>
      </w:r>
      <w:r w:rsidRPr="002815C9">
        <w:rPr>
          <w:rFonts w:cs="Tahoma"/>
          <w:szCs w:val="21"/>
        </w:rPr>
        <w:t>t a szerződéstervezet tartalmazza.</w:t>
      </w:r>
    </w:p>
    <w:p w14:paraId="51F4BEC8" w14:textId="77777777" w:rsidR="00252D71" w:rsidRPr="00252D71" w:rsidRDefault="00252D71" w:rsidP="0066775A">
      <w:pPr>
        <w:pStyle w:val="Listaszerbekezds"/>
        <w:spacing w:before="0" w:line="276" w:lineRule="auto"/>
        <w:ind w:left="993"/>
        <w:rPr>
          <w:rFonts w:ascii="Tahoma" w:hAnsi="Tahoma" w:cs="Tahoma"/>
          <w:sz w:val="21"/>
          <w:szCs w:val="21"/>
        </w:rPr>
      </w:pPr>
    </w:p>
    <w:p w14:paraId="6F40A410" w14:textId="6291B333" w:rsidR="004F3438" w:rsidRPr="001F7A61" w:rsidRDefault="004F3438" w:rsidP="0066775A">
      <w:pPr>
        <w:pStyle w:val="Cmsor2"/>
        <w:numPr>
          <w:ilvl w:val="1"/>
          <w:numId w:val="34"/>
        </w:numPr>
        <w:spacing w:after="120" w:line="276" w:lineRule="auto"/>
        <w:ind w:left="578" w:hanging="578"/>
        <w:rPr>
          <w:rFonts w:eastAsia="Calibri"/>
          <w:color w:val="auto"/>
        </w:rPr>
      </w:pPr>
      <w:r w:rsidRPr="001F7A61">
        <w:rPr>
          <w:rFonts w:eastAsia="Calibri"/>
          <w:color w:val="auto"/>
        </w:rPr>
        <w:t>FIZETÉSI FELTÉTELEK</w:t>
      </w:r>
      <w:r w:rsidRPr="001F7A61">
        <w:t xml:space="preserve">: </w:t>
      </w:r>
    </w:p>
    <w:p w14:paraId="471534EA" w14:textId="77777777" w:rsidR="00347739" w:rsidRPr="00347739" w:rsidRDefault="00347739" w:rsidP="0066775A">
      <w:pPr>
        <w:pStyle w:val="Listaszerbekezds"/>
        <w:numPr>
          <w:ilvl w:val="0"/>
          <w:numId w:val="37"/>
        </w:numPr>
        <w:shd w:val="clear" w:color="auto" w:fill="FFFFFF"/>
        <w:spacing w:before="0" w:line="276" w:lineRule="auto"/>
        <w:ind w:left="576" w:hanging="576"/>
        <w:rPr>
          <w:rFonts w:cs="Tahoma"/>
          <w:vanish/>
          <w:szCs w:val="21"/>
          <w:bdr w:val="none" w:sz="0" w:space="0" w:color="auto" w:frame="1"/>
        </w:rPr>
      </w:pPr>
    </w:p>
    <w:p w14:paraId="5927C5DA" w14:textId="77777777" w:rsidR="00347739" w:rsidRPr="00347739" w:rsidRDefault="00347739" w:rsidP="0066775A">
      <w:pPr>
        <w:pStyle w:val="Listaszerbekezds"/>
        <w:numPr>
          <w:ilvl w:val="0"/>
          <w:numId w:val="37"/>
        </w:numPr>
        <w:shd w:val="clear" w:color="auto" w:fill="FFFFFF"/>
        <w:spacing w:before="0" w:line="276" w:lineRule="auto"/>
        <w:ind w:left="576" w:hanging="576"/>
        <w:rPr>
          <w:rFonts w:cs="Tahoma"/>
          <w:vanish/>
          <w:szCs w:val="21"/>
          <w:bdr w:val="none" w:sz="0" w:space="0" w:color="auto" w:frame="1"/>
        </w:rPr>
      </w:pPr>
    </w:p>
    <w:p w14:paraId="143F6619" w14:textId="77777777" w:rsidR="00347739" w:rsidRPr="00347739" w:rsidRDefault="00347739" w:rsidP="0066775A">
      <w:pPr>
        <w:pStyle w:val="Listaszerbekezds"/>
        <w:numPr>
          <w:ilvl w:val="0"/>
          <w:numId w:val="37"/>
        </w:numPr>
        <w:shd w:val="clear" w:color="auto" w:fill="FFFFFF"/>
        <w:spacing w:before="0" w:line="276" w:lineRule="auto"/>
        <w:ind w:left="576" w:hanging="576"/>
        <w:rPr>
          <w:rFonts w:cs="Tahoma"/>
          <w:vanish/>
          <w:szCs w:val="21"/>
          <w:bdr w:val="none" w:sz="0" w:space="0" w:color="auto" w:frame="1"/>
        </w:rPr>
      </w:pPr>
    </w:p>
    <w:p w14:paraId="32B4963D" w14:textId="77777777" w:rsidR="00347739" w:rsidRPr="00347739" w:rsidRDefault="00347739" w:rsidP="0066775A">
      <w:pPr>
        <w:pStyle w:val="Listaszerbekezds"/>
        <w:numPr>
          <w:ilvl w:val="0"/>
          <w:numId w:val="37"/>
        </w:numPr>
        <w:shd w:val="clear" w:color="auto" w:fill="FFFFFF"/>
        <w:spacing w:before="0" w:line="276" w:lineRule="auto"/>
        <w:ind w:left="576" w:hanging="576"/>
        <w:rPr>
          <w:rFonts w:cs="Tahoma"/>
          <w:vanish/>
          <w:szCs w:val="21"/>
          <w:bdr w:val="none" w:sz="0" w:space="0" w:color="auto" w:frame="1"/>
        </w:rPr>
      </w:pPr>
    </w:p>
    <w:p w14:paraId="400CB747" w14:textId="77777777" w:rsidR="00347739" w:rsidRPr="00347739" w:rsidRDefault="00347739" w:rsidP="0066775A">
      <w:pPr>
        <w:pStyle w:val="Listaszerbekezds"/>
        <w:numPr>
          <w:ilvl w:val="0"/>
          <w:numId w:val="37"/>
        </w:numPr>
        <w:shd w:val="clear" w:color="auto" w:fill="FFFFFF"/>
        <w:spacing w:before="0" w:line="276" w:lineRule="auto"/>
        <w:ind w:left="576" w:hanging="576"/>
        <w:rPr>
          <w:rFonts w:cs="Tahoma"/>
          <w:vanish/>
          <w:szCs w:val="21"/>
          <w:bdr w:val="none" w:sz="0" w:space="0" w:color="auto" w:frame="1"/>
        </w:rPr>
      </w:pPr>
    </w:p>
    <w:p w14:paraId="26CD9F74" w14:textId="77777777" w:rsidR="00347739" w:rsidRPr="00347739" w:rsidRDefault="00347739" w:rsidP="0066775A">
      <w:pPr>
        <w:pStyle w:val="Listaszerbekezds"/>
        <w:numPr>
          <w:ilvl w:val="0"/>
          <w:numId w:val="37"/>
        </w:numPr>
        <w:shd w:val="clear" w:color="auto" w:fill="FFFFFF"/>
        <w:spacing w:before="0" w:line="276" w:lineRule="auto"/>
        <w:ind w:left="576" w:hanging="576"/>
        <w:rPr>
          <w:rFonts w:cs="Tahoma"/>
          <w:vanish/>
          <w:szCs w:val="21"/>
          <w:bdr w:val="none" w:sz="0" w:space="0" w:color="auto" w:frame="1"/>
        </w:rPr>
      </w:pPr>
    </w:p>
    <w:p w14:paraId="57AB0187" w14:textId="77777777" w:rsidR="00347739" w:rsidRPr="00347739" w:rsidRDefault="00347739" w:rsidP="0066775A">
      <w:pPr>
        <w:pStyle w:val="Listaszerbekezds"/>
        <w:numPr>
          <w:ilvl w:val="0"/>
          <w:numId w:val="37"/>
        </w:numPr>
        <w:shd w:val="clear" w:color="auto" w:fill="FFFFFF"/>
        <w:spacing w:before="0" w:line="276" w:lineRule="auto"/>
        <w:ind w:left="576" w:hanging="576"/>
        <w:rPr>
          <w:rFonts w:cs="Tahoma"/>
          <w:vanish/>
          <w:szCs w:val="21"/>
          <w:bdr w:val="none" w:sz="0" w:space="0" w:color="auto" w:frame="1"/>
        </w:rPr>
      </w:pPr>
    </w:p>
    <w:p w14:paraId="36229AA2" w14:textId="77777777" w:rsidR="00347739" w:rsidRPr="00347739" w:rsidRDefault="00347739" w:rsidP="0066775A">
      <w:pPr>
        <w:pStyle w:val="Listaszerbekezds"/>
        <w:numPr>
          <w:ilvl w:val="0"/>
          <w:numId w:val="37"/>
        </w:numPr>
        <w:shd w:val="clear" w:color="auto" w:fill="FFFFFF"/>
        <w:spacing w:before="0" w:line="276" w:lineRule="auto"/>
        <w:ind w:left="576" w:hanging="576"/>
        <w:rPr>
          <w:rFonts w:cs="Tahoma"/>
          <w:vanish/>
          <w:szCs w:val="21"/>
          <w:bdr w:val="none" w:sz="0" w:space="0" w:color="auto" w:frame="1"/>
        </w:rPr>
      </w:pPr>
    </w:p>
    <w:p w14:paraId="6B1EBA8B" w14:textId="77777777" w:rsidR="00347739" w:rsidRPr="00347739" w:rsidRDefault="00347739" w:rsidP="0066775A">
      <w:pPr>
        <w:pStyle w:val="Listaszerbekezds"/>
        <w:numPr>
          <w:ilvl w:val="0"/>
          <w:numId w:val="37"/>
        </w:numPr>
        <w:shd w:val="clear" w:color="auto" w:fill="FFFFFF"/>
        <w:spacing w:before="0" w:line="276" w:lineRule="auto"/>
        <w:ind w:left="576" w:hanging="576"/>
        <w:rPr>
          <w:rFonts w:cs="Tahoma"/>
          <w:vanish/>
          <w:szCs w:val="21"/>
          <w:bdr w:val="none" w:sz="0" w:space="0" w:color="auto" w:frame="1"/>
        </w:rPr>
      </w:pPr>
    </w:p>
    <w:p w14:paraId="08E65A9C" w14:textId="77777777" w:rsidR="00347739" w:rsidRPr="00347739" w:rsidRDefault="00347739" w:rsidP="0066775A">
      <w:pPr>
        <w:pStyle w:val="Listaszerbekezds"/>
        <w:numPr>
          <w:ilvl w:val="0"/>
          <w:numId w:val="37"/>
        </w:numPr>
        <w:shd w:val="clear" w:color="auto" w:fill="FFFFFF"/>
        <w:spacing w:before="0" w:line="276" w:lineRule="auto"/>
        <w:ind w:left="576" w:hanging="576"/>
        <w:rPr>
          <w:rFonts w:cs="Tahoma"/>
          <w:vanish/>
          <w:szCs w:val="21"/>
          <w:bdr w:val="none" w:sz="0" w:space="0" w:color="auto" w:frame="1"/>
        </w:rPr>
      </w:pPr>
    </w:p>
    <w:p w14:paraId="06ED008A" w14:textId="77777777" w:rsidR="00347739" w:rsidRPr="00347739" w:rsidRDefault="00347739" w:rsidP="0066775A">
      <w:pPr>
        <w:pStyle w:val="Listaszerbekezds"/>
        <w:numPr>
          <w:ilvl w:val="0"/>
          <w:numId w:val="37"/>
        </w:numPr>
        <w:shd w:val="clear" w:color="auto" w:fill="FFFFFF"/>
        <w:spacing w:before="0" w:line="276" w:lineRule="auto"/>
        <w:ind w:left="576" w:hanging="576"/>
        <w:rPr>
          <w:rFonts w:cs="Tahoma"/>
          <w:vanish/>
          <w:szCs w:val="21"/>
          <w:bdr w:val="none" w:sz="0" w:space="0" w:color="auto" w:frame="1"/>
        </w:rPr>
      </w:pPr>
    </w:p>
    <w:p w14:paraId="5343D4E7" w14:textId="77777777" w:rsidR="00347739" w:rsidRPr="00347739" w:rsidRDefault="00347739" w:rsidP="0066775A">
      <w:pPr>
        <w:pStyle w:val="Listaszerbekezds"/>
        <w:numPr>
          <w:ilvl w:val="0"/>
          <w:numId w:val="37"/>
        </w:numPr>
        <w:shd w:val="clear" w:color="auto" w:fill="FFFFFF"/>
        <w:spacing w:before="0" w:line="276" w:lineRule="auto"/>
        <w:ind w:left="576" w:hanging="576"/>
        <w:rPr>
          <w:rFonts w:cs="Tahoma"/>
          <w:vanish/>
          <w:szCs w:val="21"/>
          <w:bdr w:val="none" w:sz="0" w:space="0" w:color="auto" w:frame="1"/>
        </w:rPr>
      </w:pPr>
    </w:p>
    <w:p w14:paraId="2A558AEE" w14:textId="77777777" w:rsidR="00347739" w:rsidRPr="00347739" w:rsidRDefault="00347739" w:rsidP="0066775A">
      <w:pPr>
        <w:pStyle w:val="Listaszerbekezds"/>
        <w:numPr>
          <w:ilvl w:val="0"/>
          <w:numId w:val="37"/>
        </w:numPr>
        <w:shd w:val="clear" w:color="auto" w:fill="FFFFFF"/>
        <w:spacing w:before="0" w:line="276" w:lineRule="auto"/>
        <w:ind w:left="576" w:hanging="576"/>
        <w:rPr>
          <w:rFonts w:cs="Tahoma"/>
          <w:vanish/>
          <w:szCs w:val="21"/>
          <w:bdr w:val="none" w:sz="0" w:space="0" w:color="auto" w:frame="1"/>
        </w:rPr>
      </w:pPr>
    </w:p>
    <w:p w14:paraId="06F48553" w14:textId="77777777" w:rsidR="00347739" w:rsidRPr="00347739" w:rsidRDefault="00347739" w:rsidP="0066775A">
      <w:pPr>
        <w:pStyle w:val="Listaszerbekezds"/>
        <w:numPr>
          <w:ilvl w:val="0"/>
          <w:numId w:val="37"/>
        </w:numPr>
        <w:shd w:val="clear" w:color="auto" w:fill="FFFFFF"/>
        <w:spacing w:before="0" w:line="276" w:lineRule="auto"/>
        <w:ind w:left="576" w:hanging="576"/>
        <w:rPr>
          <w:rFonts w:cs="Tahoma"/>
          <w:vanish/>
          <w:szCs w:val="21"/>
          <w:bdr w:val="none" w:sz="0" w:space="0" w:color="auto" w:frame="1"/>
        </w:rPr>
      </w:pPr>
    </w:p>
    <w:p w14:paraId="76A4301E" w14:textId="418BFC7A" w:rsidR="00252D71" w:rsidRPr="00347739" w:rsidRDefault="002815C9" w:rsidP="0066775A">
      <w:pPr>
        <w:pStyle w:val="Listaszerbekezds"/>
        <w:numPr>
          <w:ilvl w:val="1"/>
          <w:numId w:val="37"/>
        </w:numPr>
        <w:shd w:val="clear" w:color="auto" w:fill="FFFFFF"/>
        <w:spacing w:before="0" w:line="276" w:lineRule="auto"/>
        <w:ind w:left="578" w:hanging="578"/>
        <w:contextualSpacing w:val="0"/>
        <w:rPr>
          <w:rFonts w:ascii="Tahoma" w:hAnsi="Tahoma" w:cs="Tahoma"/>
          <w:sz w:val="21"/>
          <w:szCs w:val="21"/>
          <w:bdr w:val="none" w:sz="0" w:space="0" w:color="auto" w:frame="1"/>
        </w:rPr>
      </w:pPr>
      <w:r w:rsidRPr="002815C9">
        <w:rPr>
          <w:rFonts w:ascii="Tahoma" w:hAnsi="Tahoma" w:cs="Tahoma"/>
          <w:sz w:val="21"/>
          <w:szCs w:val="21"/>
          <w:bdr w:val="none" w:sz="0" w:space="0" w:color="auto" w:frame="1"/>
        </w:rPr>
        <w:t>Nyertes Ajánlattevőt egyösszegű, fix rendszer-hozzáférési díj illeti meg. Nyertes Ajánlattevőt a hibabejelentő ügyelet biztosításáért és a rendelkezésre állásért rendelkezésre állási díj illeti meg, Nyertes Ajánlattevő a teljesítésről havonta írásbeli kimutatást készít az adott elszámolási időszakban (naptári hónapban) teljesített szolgáltatásokról, amely egyben a teljesítés igazolásának is alapjául szolgál.</w:t>
      </w:r>
    </w:p>
    <w:p w14:paraId="13D6F207" w14:textId="5D5E9676" w:rsidR="00252D71" w:rsidRDefault="002815C9" w:rsidP="0066775A">
      <w:pPr>
        <w:pStyle w:val="Listaszerbekezds"/>
        <w:numPr>
          <w:ilvl w:val="1"/>
          <w:numId w:val="37"/>
        </w:numPr>
        <w:shd w:val="clear" w:color="auto" w:fill="FFFFFF"/>
        <w:spacing w:before="0" w:line="276" w:lineRule="auto"/>
        <w:ind w:left="578" w:hanging="578"/>
        <w:contextualSpacing w:val="0"/>
        <w:rPr>
          <w:rFonts w:ascii="Tahoma" w:hAnsi="Tahoma" w:cs="Tahoma"/>
          <w:sz w:val="21"/>
          <w:szCs w:val="21"/>
          <w:bdr w:val="none" w:sz="0" w:space="0" w:color="auto" w:frame="1"/>
        </w:rPr>
      </w:pPr>
      <w:r w:rsidRPr="002815C9">
        <w:rPr>
          <w:rFonts w:ascii="Tahoma" w:hAnsi="Tahoma" w:cs="Tahoma"/>
          <w:sz w:val="21"/>
          <w:szCs w:val="21"/>
          <w:bdr w:val="none" w:sz="0" w:space="0" w:color="auto" w:frame="1"/>
        </w:rPr>
        <w:t>A számlák kifizetése szállítói finanszírozással történik; a Kbt. 135. § (4) bekezdésének megfelelően a szállítói kifizetés során a kifizetésre köteles szervezet is Ajánlatkérőre irányadó – a Ptk. 6:130. § (1)-(3) bekezdésében, a (3) bekezdésben, a 2014-2020 programozási időszakban az egyes európai uniós alapokból származó támogatások felhasználásának rendjéről szóló 272/2014. (XI. 5.) Korm. rendeletben (a továbbiakban: 272/2014. (XI. 5.) Korm. rendelet) és a szerződésben meghatározott – szabályok szerint köteles az ellenszolgáltatást teljesíteni.</w:t>
      </w:r>
    </w:p>
    <w:p w14:paraId="10BF1E16" w14:textId="521F412A" w:rsidR="002815C9" w:rsidRDefault="002815C9" w:rsidP="0066775A">
      <w:pPr>
        <w:pStyle w:val="Listaszerbekezds"/>
        <w:numPr>
          <w:ilvl w:val="1"/>
          <w:numId w:val="37"/>
        </w:numPr>
        <w:shd w:val="clear" w:color="auto" w:fill="FFFFFF"/>
        <w:spacing w:before="0" w:line="276" w:lineRule="auto"/>
        <w:ind w:left="578" w:hanging="578"/>
        <w:contextualSpacing w:val="0"/>
        <w:rPr>
          <w:rFonts w:ascii="Tahoma" w:hAnsi="Tahoma" w:cs="Tahoma"/>
          <w:sz w:val="21"/>
          <w:szCs w:val="21"/>
          <w:bdr w:val="none" w:sz="0" w:space="0" w:color="auto" w:frame="1"/>
        </w:rPr>
      </w:pPr>
      <w:r w:rsidRPr="002815C9">
        <w:rPr>
          <w:rFonts w:ascii="Tahoma" w:hAnsi="Tahoma" w:cs="Tahoma"/>
          <w:sz w:val="21"/>
          <w:szCs w:val="21"/>
          <w:bdr w:val="none" w:sz="0" w:space="0" w:color="auto" w:frame="1"/>
        </w:rPr>
        <w:t>Ajánlatkérő (illetve a kifizetésre kötelezett szervezet) a Ptk. 6:130. § (1)-(2) bekezdései szerint fizeti ki a szerződésben foglalt ellenértéket.</w:t>
      </w:r>
    </w:p>
    <w:p w14:paraId="1413CC84" w14:textId="70DA8519" w:rsidR="002815C9" w:rsidRPr="00347739" w:rsidRDefault="002815C9" w:rsidP="0066775A">
      <w:pPr>
        <w:pStyle w:val="Listaszerbekezds"/>
        <w:numPr>
          <w:ilvl w:val="1"/>
          <w:numId w:val="37"/>
        </w:numPr>
        <w:shd w:val="clear" w:color="auto" w:fill="FFFFFF"/>
        <w:spacing w:before="0" w:line="276" w:lineRule="auto"/>
        <w:ind w:left="578" w:hanging="578"/>
        <w:contextualSpacing w:val="0"/>
        <w:rPr>
          <w:rFonts w:ascii="Tahoma" w:hAnsi="Tahoma" w:cs="Tahoma"/>
          <w:sz w:val="21"/>
          <w:szCs w:val="21"/>
          <w:bdr w:val="none" w:sz="0" w:space="0" w:color="auto" w:frame="1"/>
        </w:rPr>
      </w:pPr>
      <w:r w:rsidRPr="002815C9">
        <w:rPr>
          <w:rFonts w:ascii="Tahoma" w:hAnsi="Tahoma" w:cs="Tahoma"/>
          <w:sz w:val="21"/>
          <w:szCs w:val="21"/>
          <w:bdr w:val="none" w:sz="0" w:space="0" w:color="auto" w:frame="1"/>
        </w:rPr>
        <w:t>Alvállalkozó igénybe vétele esetén Ajánlatkérő (illetve a kifizetésre kötelezett szervezet) a Kbt. 135. § (3) bekezdésének és a 272/2014. (XI. 5.) Korm. rendelet 1. melléklet 150/C.1.-150/C.6. pontjainak megfelelően – a Ptk. 6:130. § (1)-(2) bekezdésétől eltérően – fizeti ki a szerződésben foglalt ellenértéket.</w:t>
      </w:r>
    </w:p>
    <w:p w14:paraId="380FA539" w14:textId="77777777" w:rsidR="00252D71" w:rsidRPr="00347739" w:rsidRDefault="00252D71" w:rsidP="0066775A">
      <w:pPr>
        <w:pStyle w:val="Listaszerbekezds"/>
        <w:numPr>
          <w:ilvl w:val="1"/>
          <w:numId w:val="37"/>
        </w:numPr>
        <w:shd w:val="clear" w:color="auto" w:fill="FFFFFF"/>
        <w:spacing w:before="0" w:line="276" w:lineRule="auto"/>
        <w:ind w:left="578" w:hanging="578"/>
        <w:contextualSpacing w:val="0"/>
        <w:rPr>
          <w:rFonts w:ascii="Tahoma" w:hAnsi="Tahoma" w:cs="Tahoma"/>
          <w:sz w:val="21"/>
          <w:szCs w:val="21"/>
          <w:bdr w:val="none" w:sz="0" w:space="0" w:color="auto" w:frame="1"/>
        </w:rPr>
      </w:pPr>
      <w:r w:rsidRPr="00347739">
        <w:rPr>
          <w:rFonts w:ascii="Tahoma" w:hAnsi="Tahoma" w:cs="Tahoma"/>
          <w:sz w:val="21"/>
          <w:szCs w:val="21"/>
          <w:bdr w:val="none" w:sz="0" w:space="0" w:color="auto" w:frame="1"/>
        </w:rPr>
        <w:t>Ajánlatkérő a kifizetés során az adózás rendjéről szóló 2003. évi XCII. törvény (a továbbiakban: Art.) 36/A. §-ában foglaltakat teljes körben alkalmazza.</w:t>
      </w:r>
    </w:p>
    <w:p w14:paraId="60CAB809" w14:textId="2A8E6108" w:rsidR="002815C9" w:rsidRPr="002815C9" w:rsidRDefault="00252D71" w:rsidP="0066775A">
      <w:pPr>
        <w:pStyle w:val="Listaszerbekezds"/>
        <w:numPr>
          <w:ilvl w:val="1"/>
          <w:numId w:val="37"/>
        </w:numPr>
        <w:spacing w:before="0" w:line="276" w:lineRule="auto"/>
        <w:ind w:left="578" w:hanging="578"/>
        <w:contextualSpacing w:val="0"/>
        <w:rPr>
          <w:rFonts w:ascii="Tahoma" w:hAnsi="Tahoma" w:cs="Tahoma"/>
          <w:sz w:val="21"/>
          <w:szCs w:val="21"/>
        </w:rPr>
      </w:pPr>
      <w:r w:rsidRPr="00347739">
        <w:rPr>
          <w:rFonts w:ascii="Tahoma" w:hAnsi="Tahoma" w:cs="Tahoma"/>
          <w:sz w:val="21"/>
          <w:szCs w:val="21"/>
          <w:bdr w:val="none" w:sz="0" w:space="0" w:color="auto" w:frame="1"/>
        </w:rPr>
        <w:t xml:space="preserve">Késedelmes fizetés esetén az Ajánlatkérő, mint a Ptk. 8:1. § (1) bekezdés 7. pontja szerinti szerződő hatóság </w:t>
      </w:r>
      <w:r w:rsidR="002815C9" w:rsidRPr="002815C9">
        <w:rPr>
          <w:rFonts w:ascii="Tahoma" w:hAnsi="Tahoma" w:cs="Tahoma"/>
          <w:sz w:val="21"/>
          <w:szCs w:val="21"/>
          <w:bdr w:val="none" w:sz="0" w:space="0" w:color="auto" w:frame="1"/>
        </w:rPr>
        <w:t>a Ptk. 6:155. § (1) bekezdése szerinti késedelmi kamat</w:t>
      </w:r>
      <w:r w:rsidR="002815C9">
        <w:rPr>
          <w:rFonts w:ascii="Tahoma" w:hAnsi="Tahoma" w:cs="Tahoma"/>
          <w:sz w:val="21"/>
          <w:szCs w:val="21"/>
          <w:bdr w:val="none" w:sz="0" w:space="0" w:color="auto" w:frame="1"/>
        </w:rPr>
        <w:t xml:space="preserve"> </w:t>
      </w:r>
      <w:r w:rsidR="002815C9" w:rsidRPr="002815C9">
        <w:rPr>
          <w:rFonts w:ascii="Tahoma" w:hAnsi="Tahoma" w:cs="Tahoma"/>
          <w:sz w:val="21"/>
          <w:szCs w:val="21"/>
          <w:bdr w:val="none" w:sz="0" w:space="0" w:color="auto" w:frame="1"/>
        </w:rPr>
        <w:t>és a Ptk. 6:155. § (2) bekezdése szerinti behajtási költségátalány</w:t>
      </w:r>
      <w:r w:rsidRPr="00347739">
        <w:rPr>
          <w:rFonts w:ascii="Tahoma" w:hAnsi="Tahoma" w:cs="Tahoma"/>
          <w:sz w:val="21"/>
          <w:szCs w:val="21"/>
          <w:bdr w:val="none" w:sz="0" w:space="0" w:color="auto" w:frame="1"/>
        </w:rPr>
        <w:t xml:space="preserve"> megfizetésére köteles.</w:t>
      </w:r>
    </w:p>
    <w:p w14:paraId="58DEA19B" w14:textId="726C39C1" w:rsidR="00CB3B7B" w:rsidRPr="00CB3B7B" w:rsidRDefault="00CB3B7B" w:rsidP="0066775A">
      <w:pPr>
        <w:pStyle w:val="Cmsor2"/>
        <w:numPr>
          <w:ilvl w:val="1"/>
          <w:numId w:val="35"/>
        </w:numPr>
        <w:spacing w:after="120" w:line="276" w:lineRule="auto"/>
        <w:rPr>
          <w:rFonts w:eastAsia="Calibri"/>
        </w:rPr>
      </w:pPr>
      <w:r w:rsidRPr="00CB3B7B">
        <w:rPr>
          <w:rFonts w:eastAsia="Calibri"/>
        </w:rPr>
        <w:t>EGYÉB</w:t>
      </w:r>
      <w:r>
        <w:rPr>
          <w:rFonts w:eastAsia="Calibri"/>
        </w:rPr>
        <w:t xml:space="preserve"> RENDELKEZÉSEK</w:t>
      </w:r>
    </w:p>
    <w:p w14:paraId="75CAF7AE" w14:textId="77777777" w:rsidR="00CC2797" w:rsidRPr="00CC2797" w:rsidRDefault="00CC2797" w:rsidP="0066775A">
      <w:pPr>
        <w:pStyle w:val="Listaszerbekezds"/>
        <w:numPr>
          <w:ilvl w:val="0"/>
          <w:numId w:val="56"/>
        </w:numPr>
        <w:suppressAutoHyphens/>
        <w:spacing w:before="0" w:line="276" w:lineRule="auto"/>
        <w:contextualSpacing w:val="0"/>
        <w:textAlignment w:val="baseline"/>
        <w:rPr>
          <w:rFonts w:ascii="Tahoma" w:hAnsi="Tahoma" w:cs="Tahoma"/>
          <w:vanish/>
          <w:color w:val="000000"/>
          <w:sz w:val="21"/>
          <w:szCs w:val="21"/>
        </w:rPr>
      </w:pPr>
    </w:p>
    <w:p w14:paraId="6261AFA1" w14:textId="77777777" w:rsidR="00CC2797" w:rsidRPr="00CC2797" w:rsidRDefault="00CC2797" w:rsidP="0066775A">
      <w:pPr>
        <w:pStyle w:val="Listaszerbekezds"/>
        <w:numPr>
          <w:ilvl w:val="0"/>
          <w:numId w:val="56"/>
        </w:numPr>
        <w:suppressAutoHyphens/>
        <w:spacing w:before="0" w:line="276" w:lineRule="auto"/>
        <w:contextualSpacing w:val="0"/>
        <w:textAlignment w:val="baseline"/>
        <w:rPr>
          <w:rFonts w:ascii="Tahoma" w:hAnsi="Tahoma" w:cs="Tahoma"/>
          <w:vanish/>
          <w:color w:val="000000"/>
          <w:sz w:val="21"/>
          <w:szCs w:val="21"/>
        </w:rPr>
      </w:pPr>
    </w:p>
    <w:p w14:paraId="463CA494" w14:textId="068CCB58" w:rsidR="00F35F93" w:rsidRPr="00CB3B7B" w:rsidRDefault="00CB3B7B" w:rsidP="0066775A">
      <w:pPr>
        <w:numPr>
          <w:ilvl w:val="1"/>
          <w:numId w:val="56"/>
        </w:numPr>
        <w:spacing w:after="120" w:line="276" w:lineRule="auto"/>
        <w:ind w:left="567" w:hanging="567"/>
        <w:rPr>
          <w:rFonts w:cs="Tahoma"/>
          <w:szCs w:val="21"/>
        </w:rPr>
      </w:pPr>
      <w:r w:rsidRPr="00CB3B7B">
        <w:rPr>
          <w:rFonts w:cs="Tahoma"/>
          <w:szCs w:val="21"/>
        </w:rPr>
        <w:t>Ajánlatkérő az ajánlattevők alkalmasságának feltételeit a minősített ajánlattevők jegyzékéhez képest</w:t>
      </w:r>
      <w:r w:rsidR="00252D71">
        <w:rPr>
          <w:rFonts w:cs="Tahoma"/>
          <w:szCs w:val="21"/>
        </w:rPr>
        <w:t xml:space="preserve"> szigorúbban határozta meg (</w:t>
      </w:r>
      <w:r w:rsidR="00680EB8">
        <w:rPr>
          <w:rFonts w:cs="Tahoma"/>
          <w:szCs w:val="21"/>
        </w:rPr>
        <w:t>M1</w:t>
      </w:r>
      <w:r w:rsidRPr="00CB3B7B">
        <w:rPr>
          <w:rFonts w:cs="Tahoma"/>
          <w:szCs w:val="21"/>
        </w:rPr>
        <w:t>)</w:t>
      </w:r>
      <w:r>
        <w:rPr>
          <w:rFonts w:cs="Tahoma"/>
          <w:szCs w:val="21"/>
        </w:rPr>
        <w:t>.</w:t>
      </w:r>
    </w:p>
    <w:p w14:paraId="2951C316" w14:textId="2A8F9891" w:rsidR="00CB3B7B" w:rsidRPr="00CB3B7B" w:rsidRDefault="00CB3B7B" w:rsidP="0066775A">
      <w:pPr>
        <w:numPr>
          <w:ilvl w:val="1"/>
          <w:numId w:val="56"/>
        </w:numPr>
        <w:spacing w:after="120" w:line="276" w:lineRule="auto"/>
        <w:ind w:left="576" w:hanging="576"/>
        <w:rPr>
          <w:rFonts w:cs="Tahoma"/>
          <w:szCs w:val="21"/>
        </w:rPr>
      </w:pPr>
      <w:r w:rsidRPr="00CB3B7B">
        <w:rPr>
          <w:rFonts w:cs="Tahoma"/>
          <w:szCs w:val="21"/>
        </w:rPr>
        <w:t>Ajánlatkérő gazdasági társaság, illetve jogi személy létrehozását kizárja mind ajánlattevő, mind közös ajánlattevők vonatkozásában</w:t>
      </w:r>
      <w:r>
        <w:rPr>
          <w:rFonts w:cs="Tahoma"/>
          <w:szCs w:val="21"/>
        </w:rPr>
        <w:t>.</w:t>
      </w:r>
    </w:p>
    <w:p w14:paraId="1E7542CA" w14:textId="77777777" w:rsidR="00CB3B7B" w:rsidRPr="00CB3B7B" w:rsidRDefault="00CB3B7B" w:rsidP="0066775A">
      <w:pPr>
        <w:numPr>
          <w:ilvl w:val="1"/>
          <w:numId w:val="56"/>
        </w:numPr>
        <w:spacing w:after="120" w:line="276" w:lineRule="auto"/>
        <w:ind w:left="576" w:hanging="576"/>
        <w:rPr>
          <w:rFonts w:cs="Tahoma"/>
          <w:szCs w:val="21"/>
        </w:rPr>
      </w:pPr>
      <w:r w:rsidRPr="00CB3B7B">
        <w:rPr>
          <w:rFonts w:cs="Tahoma"/>
          <w:szCs w:val="21"/>
        </w:rPr>
        <w:t>Ajánlatkérő a hiánypótlás, valamint a felvilágosítás lehetőségét a Kbt. 71.§-ban foglaltaknak megfelelően biztosítja. A Kbt. 71. § (6) bekezdés alapján ajánlatkérő nem rendel el újabb hiánypótlást, ha a hiánypótlással az ajánlattevő az ajánlatban korábban nem szereplő gazdasági szereplőt von be az eljárásba, és e gazdasági szereplőre tekintettel lenne szükséges az újabb hiánypótlás.</w:t>
      </w:r>
    </w:p>
    <w:p w14:paraId="6EA8DC9C" w14:textId="77777777" w:rsidR="00CB3B7B" w:rsidRPr="00CB3B7B" w:rsidRDefault="00CB3B7B" w:rsidP="0066775A">
      <w:pPr>
        <w:numPr>
          <w:ilvl w:val="1"/>
          <w:numId w:val="56"/>
        </w:numPr>
        <w:spacing w:after="120" w:line="276" w:lineRule="auto"/>
        <w:ind w:left="576" w:hanging="576"/>
        <w:rPr>
          <w:rFonts w:cs="Tahoma"/>
          <w:szCs w:val="21"/>
        </w:rPr>
      </w:pPr>
      <w:r w:rsidRPr="00CB3B7B">
        <w:rPr>
          <w:rFonts w:cs="Tahoma"/>
          <w:szCs w:val="21"/>
        </w:rPr>
        <w:t>A nem a kért valutanemben rendelkezésre álló adatok vonatkozásában a Magyar Nemzeti Bank által, az ajánlati felhívás feladásának napján közzétett devizaárfolyamok képezik az átszámítás alapját. Amennyiben valamely devizát a Magyar Nemzeti Bank nem jegyez, az adott devizára az ajánlattevő székhelye szerinti ország központi bankja által az ajánlati felhívás feladásának napján érvényes devizaárfolyamon számított euró ellenérték képezi az átszámítás alapját a fentiek szerint. Referenciák esetében az azok teljesítésekor hatályos árfolyamot kell az ajánlattevőnek figyelembe venni. A releváns devizaárfolyamra vonatkozó információt az ajánlathoz csatolni kell. Ajánlatkérő felhívja a figyelmet, hogy az átváltást az ajánlattevőnek kell megtenni az ajánlatában, ezen feladat nem képezi ajánlatkérő feladatát.</w:t>
      </w:r>
    </w:p>
    <w:p w14:paraId="5F244E13" w14:textId="597907D0" w:rsidR="00CB3B7B" w:rsidRDefault="00CB3B7B" w:rsidP="0066775A">
      <w:pPr>
        <w:numPr>
          <w:ilvl w:val="1"/>
          <w:numId w:val="56"/>
        </w:numPr>
        <w:spacing w:after="120" w:line="276" w:lineRule="auto"/>
        <w:ind w:left="576" w:hanging="576"/>
        <w:rPr>
          <w:rFonts w:cs="Tahoma"/>
          <w:szCs w:val="21"/>
        </w:rPr>
      </w:pPr>
      <w:r w:rsidRPr="00CB3B7B">
        <w:rPr>
          <w:rFonts w:cs="Tahoma"/>
          <w:szCs w:val="21"/>
        </w:rPr>
        <w:t>Ajánlatkérő a kiegészítő tájékoztatás vonatkozásában a Kbt. 56. § alapján jár el. Ajánlatkérő konzultációt és helyszíni bejárást nem tart.</w:t>
      </w:r>
    </w:p>
    <w:p w14:paraId="132D8CA8" w14:textId="45F4122E" w:rsidR="00E76FC4" w:rsidRPr="00CB3B7B" w:rsidRDefault="00E76FC4" w:rsidP="0066775A">
      <w:pPr>
        <w:numPr>
          <w:ilvl w:val="1"/>
          <w:numId w:val="56"/>
        </w:numPr>
        <w:spacing w:after="120" w:line="276" w:lineRule="auto"/>
        <w:ind w:left="576" w:hanging="576"/>
        <w:rPr>
          <w:rFonts w:cs="Tahoma"/>
          <w:szCs w:val="21"/>
        </w:rPr>
      </w:pPr>
      <w:r>
        <w:rPr>
          <w:rFonts w:cs="Tahoma"/>
          <w:szCs w:val="21"/>
        </w:rPr>
        <w:t>Az eljárásba bevont felelős akkreditált közbeszerzési szaktanácsadó neve: Nemes Krisztina; lajstromszáma: 00124; levelezési címe: 1026 Budapest, Pasaréti út 83.; email címe: nemes@eszker.eu.</w:t>
      </w:r>
    </w:p>
    <w:p w14:paraId="2D20A34E" w14:textId="6BB5D299" w:rsidR="00FF1DF6" w:rsidRDefault="00FF1DF6" w:rsidP="0066775A">
      <w:pPr>
        <w:spacing w:after="120" w:line="276" w:lineRule="auto"/>
        <w:ind w:left="426"/>
        <w:rPr>
          <w:rFonts w:cs="Tahoma"/>
          <w:szCs w:val="21"/>
        </w:rPr>
      </w:pPr>
    </w:p>
    <w:p w14:paraId="463CA496" w14:textId="77777777" w:rsidR="00F35F93" w:rsidRPr="00CB3B7B" w:rsidRDefault="00F35F93" w:rsidP="0066775A">
      <w:pPr>
        <w:spacing w:after="120" w:line="276" w:lineRule="auto"/>
        <w:jc w:val="center"/>
        <w:rPr>
          <w:rFonts w:cs="Tahoma"/>
          <w:szCs w:val="21"/>
        </w:rPr>
      </w:pPr>
      <w:r w:rsidRPr="00CB3B7B">
        <w:rPr>
          <w:rFonts w:cs="Tahoma"/>
          <w:szCs w:val="21"/>
        </w:rPr>
        <w:sym w:font="Wingdings" w:char="F075"/>
      </w:r>
      <w:r w:rsidRPr="00CB3B7B">
        <w:rPr>
          <w:rFonts w:cs="Tahoma"/>
          <w:szCs w:val="21"/>
        </w:rPr>
        <w:sym w:font="Wingdings" w:char="F075"/>
      </w:r>
      <w:r w:rsidRPr="00CB3B7B">
        <w:rPr>
          <w:rFonts w:cs="Tahoma"/>
          <w:szCs w:val="21"/>
        </w:rPr>
        <w:sym w:font="Wingdings" w:char="F075"/>
      </w:r>
    </w:p>
    <w:p w14:paraId="463CA497" w14:textId="77777777" w:rsidR="00F35F93" w:rsidRPr="00CB3B7B" w:rsidRDefault="00F35F93" w:rsidP="0066775A">
      <w:pPr>
        <w:numPr>
          <w:ilvl w:val="1"/>
          <w:numId w:val="56"/>
        </w:numPr>
        <w:spacing w:after="120" w:line="276" w:lineRule="auto"/>
        <w:ind w:left="426" w:hanging="426"/>
        <w:rPr>
          <w:rFonts w:cs="Tahoma"/>
          <w:szCs w:val="21"/>
        </w:rPr>
      </w:pPr>
      <w:r w:rsidRPr="00CB3B7B">
        <w:rPr>
          <w:rFonts w:cs="Tahoma"/>
          <w:szCs w:val="21"/>
        </w:rPr>
        <w:br w:type="page"/>
      </w:r>
    </w:p>
    <w:p w14:paraId="463CA498" w14:textId="77777777" w:rsidR="000C7CAD" w:rsidRPr="00117F3C" w:rsidRDefault="000C7CAD" w:rsidP="00364341">
      <w:pPr>
        <w:pStyle w:val="Cmsor1"/>
        <w:pBdr>
          <w:top w:val="single" w:sz="4" w:space="1" w:color="auto"/>
          <w:left w:val="single" w:sz="4" w:space="1" w:color="auto"/>
          <w:bottom w:val="single" w:sz="4" w:space="1" w:color="auto"/>
          <w:right w:val="single" w:sz="4" w:space="1" w:color="auto"/>
        </w:pBdr>
        <w:shd w:val="clear" w:color="auto" w:fill="8496B0" w:themeFill="text2" w:themeFillTint="99"/>
        <w:spacing w:after="120" w:line="276" w:lineRule="auto"/>
        <w:jc w:val="center"/>
        <w:rPr>
          <w:szCs w:val="22"/>
        </w:rPr>
      </w:pPr>
      <w:r w:rsidRPr="00117F3C">
        <w:rPr>
          <w:szCs w:val="22"/>
        </w:rPr>
        <w:t>3. KÖTET</w:t>
      </w:r>
    </w:p>
    <w:p w14:paraId="463CA499" w14:textId="10326DDB" w:rsidR="000C7CAD" w:rsidRPr="00117F3C" w:rsidRDefault="000C7CAD" w:rsidP="00364341">
      <w:pPr>
        <w:pBdr>
          <w:top w:val="single" w:sz="4" w:space="1" w:color="auto"/>
          <w:left w:val="single" w:sz="4" w:space="1" w:color="auto"/>
          <w:bottom w:val="single" w:sz="4" w:space="1" w:color="auto"/>
          <w:right w:val="single" w:sz="4" w:space="1" w:color="auto"/>
        </w:pBdr>
        <w:shd w:val="clear" w:color="auto" w:fill="8496B0" w:themeFill="text2" w:themeFillTint="99"/>
        <w:spacing w:after="120" w:line="276" w:lineRule="auto"/>
        <w:ind w:left="426" w:hanging="426"/>
        <w:jc w:val="center"/>
        <w:rPr>
          <w:rFonts w:cs="Tahoma"/>
          <w:b/>
          <w:color w:val="auto"/>
          <w:sz w:val="22"/>
          <w:szCs w:val="22"/>
        </w:rPr>
      </w:pPr>
      <w:r w:rsidRPr="00117F3C">
        <w:rPr>
          <w:rFonts w:cs="Tahoma"/>
          <w:b/>
          <w:color w:val="auto"/>
          <w:sz w:val="22"/>
          <w:szCs w:val="22"/>
        </w:rPr>
        <w:t>SZERZŐDÉSTERVEZET</w:t>
      </w:r>
    </w:p>
    <w:p w14:paraId="423557B6" w14:textId="77777777" w:rsidR="00601E9D" w:rsidRPr="00601E9D" w:rsidRDefault="00601E9D" w:rsidP="0066775A">
      <w:pPr>
        <w:spacing w:after="120" w:line="276" w:lineRule="auto"/>
        <w:jc w:val="center"/>
        <w:rPr>
          <w:b/>
          <w:lang w:eastAsia="hu-HU"/>
        </w:rPr>
      </w:pPr>
      <w:bookmarkStart w:id="44" w:name="pr1644"/>
      <w:r w:rsidRPr="00601E9D">
        <w:rPr>
          <w:b/>
          <w:lang w:eastAsia="hu-HU"/>
        </w:rPr>
        <w:t>VÁLLALKOZÁSI KERETSZERZŐDÉS</w:t>
      </w:r>
    </w:p>
    <w:p w14:paraId="1372CA9F" w14:textId="77777777" w:rsidR="00601E9D" w:rsidRPr="00836C9F" w:rsidRDefault="00601E9D" w:rsidP="0066775A">
      <w:pPr>
        <w:spacing w:after="120" w:line="276" w:lineRule="auto"/>
        <w:jc w:val="center"/>
        <w:rPr>
          <w:lang w:eastAsia="hu-HU"/>
        </w:rPr>
      </w:pPr>
      <w:r w:rsidRPr="00836C9F">
        <w:rPr>
          <w:lang w:eastAsia="hu-HU"/>
        </w:rPr>
        <w:t>(</w:t>
      </w:r>
      <w:r w:rsidRPr="00601E9D">
        <w:rPr>
          <w:b/>
          <w:lang w:eastAsia="hu-HU"/>
        </w:rPr>
        <w:t>tervezet</w:t>
      </w:r>
      <w:r w:rsidRPr="00836C9F">
        <w:rPr>
          <w:lang w:eastAsia="hu-HU"/>
        </w:rPr>
        <w:t>)</w:t>
      </w:r>
    </w:p>
    <w:p w14:paraId="1EB6C4C4" w14:textId="77777777" w:rsidR="00601E9D" w:rsidRPr="00836C9F" w:rsidRDefault="00601E9D" w:rsidP="0066775A">
      <w:pPr>
        <w:spacing w:after="120" w:line="276" w:lineRule="auto"/>
        <w:rPr>
          <w:rFonts w:eastAsia="Times New Roman" w:cs="Tahoma"/>
          <w:szCs w:val="20"/>
          <w:lang w:eastAsia="hu-HU"/>
        </w:rPr>
      </w:pPr>
      <w:r w:rsidRPr="00836C9F">
        <w:rPr>
          <w:rFonts w:eastAsia="Times New Roman" w:cs="Tahoma"/>
          <w:szCs w:val="20"/>
          <w:lang w:eastAsia="hu-HU"/>
        </w:rPr>
        <w:t xml:space="preserve">amely létrejött egyrészről a </w:t>
      </w:r>
      <w:r w:rsidRPr="00836C9F">
        <w:rPr>
          <w:rFonts w:eastAsia="Times New Roman" w:cs="Tahoma"/>
          <w:b/>
          <w:szCs w:val="20"/>
          <w:lang w:eastAsia="hu-HU"/>
        </w:rPr>
        <w:t xml:space="preserve">Miniszterelnökség </w:t>
      </w:r>
      <w:r w:rsidRPr="00836C9F">
        <w:rPr>
          <w:rFonts w:eastAsia="Times New Roman" w:cs="Tahoma"/>
          <w:szCs w:val="20"/>
          <w:lang w:eastAsia="hu-HU"/>
        </w:rPr>
        <w:t xml:space="preserve"> (székhely: 1055 Budapest, Kossuth Lajos tér 1-3., adószáma: 15775292-2-41, képviseli: Lázár János Miniszterelnökséget vezető miniszter) mint megrendelő</w:t>
      </w:r>
      <w:r>
        <w:rPr>
          <w:rFonts w:eastAsia="Times New Roman" w:cs="Tahoma"/>
          <w:szCs w:val="20"/>
          <w:lang w:eastAsia="hu-HU"/>
        </w:rPr>
        <w:t xml:space="preserve"> </w:t>
      </w:r>
      <w:r w:rsidRPr="00836C9F">
        <w:rPr>
          <w:rFonts w:eastAsia="Times New Roman" w:cs="Tahoma"/>
          <w:szCs w:val="20"/>
          <w:lang w:eastAsia="hu-HU"/>
        </w:rPr>
        <w:t xml:space="preserve">(a továbbiakban: </w:t>
      </w:r>
      <w:r w:rsidRPr="00836C9F">
        <w:rPr>
          <w:rFonts w:eastAsia="Times New Roman" w:cs="Tahoma"/>
          <w:b/>
          <w:szCs w:val="20"/>
          <w:lang w:eastAsia="hu-HU"/>
        </w:rPr>
        <w:t>Megrendelő</w:t>
      </w:r>
      <w:r w:rsidRPr="00836C9F">
        <w:rPr>
          <w:rFonts w:eastAsia="Times New Roman" w:cs="Tahoma"/>
          <w:szCs w:val="20"/>
          <w:lang w:eastAsia="hu-HU"/>
        </w:rPr>
        <w:t>),</w:t>
      </w:r>
    </w:p>
    <w:p w14:paraId="02E19545" w14:textId="77777777" w:rsidR="00601E9D" w:rsidRPr="00836C9F" w:rsidRDefault="00601E9D" w:rsidP="0066775A">
      <w:pPr>
        <w:spacing w:after="120" w:line="276" w:lineRule="auto"/>
        <w:rPr>
          <w:rFonts w:eastAsia="Times New Roman" w:cs="Tahoma"/>
          <w:szCs w:val="20"/>
          <w:lang w:eastAsia="hu-HU"/>
        </w:rPr>
      </w:pPr>
      <w:r w:rsidRPr="00836C9F">
        <w:rPr>
          <w:rFonts w:eastAsia="Times New Roman" w:cs="Tahoma"/>
          <w:szCs w:val="20"/>
          <w:lang w:eastAsia="hu-HU"/>
        </w:rPr>
        <w:t xml:space="preserve">másrészről </w:t>
      </w:r>
      <w:r w:rsidRPr="00836C9F">
        <w:rPr>
          <w:rFonts w:eastAsia="Times New Roman" w:cs="Tahoma"/>
          <w:b/>
          <w:szCs w:val="20"/>
          <w:lang w:eastAsia="hu-HU"/>
        </w:rPr>
        <w:t>……………………………………. (cégnév)</w:t>
      </w:r>
      <w:r w:rsidRPr="00836C9F">
        <w:rPr>
          <w:rFonts w:eastAsia="Times New Roman" w:cs="Tahoma"/>
          <w:szCs w:val="20"/>
          <w:lang w:eastAsia="hu-HU"/>
        </w:rPr>
        <w:t xml:space="preserve"> székhely: …………………………………………, cégjegyzékszám: …………………..., adószám: ……………………………., számlavezető pénzintézet: ……………………………., bankszámlaszám: ……………………………., képviseli: ……………………………., mint vállalkozó (a továbbiakban: </w:t>
      </w:r>
      <w:r w:rsidRPr="00836C9F">
        <w:rPr>
          <w:rFonts w:eastAsia="Times New Roman" w:cs="Tahoma"/>
          <w:b/>
          <w:szCs w:val="20"/>
          <w:lang w:eastAsia="hu-HU"/>
        </w:rPr>
        <w:t>Vállalkozó</w:t>
      </w:r>
      <w:r w:rsidRPr="00836C9F">
        <w:rPr>
          <w:rFonts w:eastAsia="Times New Roman" w:cs="Tahoma"/>
          <w:szCs w:val="20"/>
          <w:lang w:eastAsia="hu-HU"/>
        </w:rPr>
        <w:t>)</w:t>
      </w:r>
    </w:p>
    <w:p w14:paraId="23283A74" w14:textId="77777777" w:rsidR="00601E9D" w:rsidRPr="00836C9F" w:rsidRDefault="00601E9D" w:rsidP="0066775A">
      <w:pPr>
        <w:spacing w:after="120" w:line="276" w:lineRule="auto"/>
        <w:rPr>
          <w:rFonts w:eastAsia="Times New Roman" w:cs="Tahoma"/>
          <w:szCs w:val="20"/>
          <w:lang w:eastAsia="hu-HU"/>
        </w:rPr>
      </w:pPr>
      <w:r w:rsidRPr="00836C9F">
        <w:rPr>
          <w:rFonts w:eastAsia="Times New Roman" w:cs="Tahoma"/>
          <w:szCs w:val="20"/>
          <w:lang w:eastAsia="hu-HU"/>
        </w:rPr>
        <w:t xml:space="preserve">(Megrendelő és Vállalkozó együttes említése esetén a továbbiakban: </w:t>
      </w:r>
      <w:r w:rsidRPr="005C59E8">
        <w:rPr>
          <w:rFonts w:eastAsia="Times New Roman" w:cs="Tahoma"/>
          <w:b/>
          <w:szCs w:val="20"/>
          <w:lang w:eastAsia="hu-HU"/>
        </w:rPr>
        <w:t xml:space="preserve">Szerződő </w:t>
      </w:r>
      <w:r w:rsidRPr="00836C9F">
        <w:rPr>
          <w:rFonts w:eastAsia="Times New Roman" w:cs="Tahoma"/>
          <w:b/>
          <w:szCs w:val="20"/>
          <w:lang w:eastAsia="hu-HU"/>
        </w:rPr>
        <w:t>Felek</w:t>
      </w:r>
      <w:r w:rsidRPr="00836C9F">
        <w:rPr>
          <w:rFonts w:eastAsia="Times New Roman" w:cs="Tahoma"/>
          <w:szCs w:val="20"/>
          <w:lang w:eastAsia="hu-HU"/>
        </w:rPr>
        <w:t>) között az alulírt napon és helyen, alábbi tartalommal és feltételek szerint:</w:t>
      </w:r>
    </w:p>
    <w:p w14:paraId="04F5C342" w14:textId="77777777" w:rsidR="00601E9D" w:rsidRPr="00601E9D" w:rsidRDefault="00601E9D" w:rsidP="0066775A">
      <w:pPr>
        <w:spacing w:after="120" w:line="276" w:lineRule="auto"/>
        <w:jc w:val="center"/>
        <w:rPr>
          <w:b/>
          <w:lang w:eastAsia="hu-HU"/>
        </w:rPr>
      </w:pPr>
      <w:r w:rsidRPr="00601E9D">
        <w:rPr>
          <w:b/>
          <w:lang w:eastAsia="hu-HU"/>
        </w:rPr>
        <w:t>I.</w:t>
      </w:r>
    </w:p>
    <w:p w14:paraId="63507DF6" w14:textId="77777777" w:rsidR="00601E9D" w:rsidRPr="00836C9F" w:rsidRDefault="00601E9D" w:rsidP="0066775A">
      <w:pPr>
        <w:pStyle w:val="Cmsor2"/>
        <w:spacing w:after="120" w:line="276" w:lineRule="auto"/>
        <w:jc w:val="center"/>
        <w:rPr>
          <w:lang w:eastAsia="hu-HU"/>
        </w:rPr>
      </w:pPr>
      <w:r w:rsidRPr="00836C9F">
        <w:rPr>
          <w:lang w:eastAsia="hu-HU"/>
        </w:rPr>
        <w:t>Előzmények</w:t>
      </w:r>
    </w:p>
    <w:p w14:paraId="21FD2F0B" w14:textId="77777777" w:rsidR="00601E9D" w:rsidRPr="00836C9F" w:rsidRDefault="00601E9D" w:rsidP="0066775A">
      <w:pPr>
        <w:spacing w:after="120" w:line="276" w:lineRule="auto"/>
        <w:jc w:val="center"/>
        <w:rPr>
          <w:rFonts w:eastAsia="Times New Roman" w:cs="Tahoma"/>
          <w:szCs w:val="20"/>
          <w:lang w:eastAsia="hu-HU"/>
        </w:rPr>
      </w:pPr>
    </w:p>
    <w:p w14:paraId="09028953" w14:textId="77777777" w:rsidR="00601E9D" w:rsidRPr="00836C9F" w:rsidRDefault="00601E9D" w:rsidP="0066775A">
      <w:pPr>
        <w:spacing w:after="120" w:line="276" w:lineRule="auto"/>
        <w:rPr>
          <w:rFonts w:eastAsia="Times New Roman" w:cs="Tahoma"/>
          <w:szCs w:val="20"/>
          <w:lang w:eastAsia="hu-HU"/>
        </w:rPr>
      </w:pPr>
      <w:r>
        <w:rPr>
          <w:rFonts w:eastAsia="Times New Roman" w:cs="Tahoma"/>
          <w:szCs w:val="20"/>
          <w:lang w:eastAsia="hu-HU"/>
        </w:rPr>
        <w:t xml:space="preserve">1. </w:t>
      </w:r>
      <w:r w:rsidRPr="00836C9F">
        <w:rPr>
          <w:rFonts w:eastAsia="Times New Roman" w:cs="Tahoma"/>
          <w:szCs w:val="20"/>
          <w:lang w:eastAsia="hu-HU"/>
        </w:rPr>
        <w:t xml:space="preserve">Szerződő Felek rögzítik, hogy a közbeszerzésekről szóló 2015. évi CXLIII. törvény (a továbbiakban: Kbt.) </w:t>
      </w:r>
      <w:r>
        <w:rPr>
          <w:rFonts w:eastAsia="Times New Roman" w:cs="Tahoma"/>
          <w:szCs w:val="20"/>
          <w:lang w:eastAsia="hu-HU"/>
        </w:rPr>
        <w:t>81</w:t>
      </w:r>
      <w:r w:rsidRPr="00836C9F">
        <w:rPr>
          <w:rFonts w:eastAsia="Times New Roman" w:cs="Tahoma"/>
          <w:szCs w:val="20"/>
          <w:lang w:eastAsia="hu-HU"/>
        </w:rPr>
        <w:t>. § (</w:t>
      </w:r>
      <w:r>
        <w:rPr>
          <w:rFonts w:eastAsia="Times New Roman" w:cs="Tahoma"/>
          <w:szCs w:val="20"/>
          <w:lang w:eastAsia="hu-HU"/>
        </w:rPr>
        <w:t>1</w:t>
      </w:r>
      <w:r w:rsidRPr="00836C9F">
        <w:rPr>
          <w:rFonts w:eastAsia="Times New Roman" w:cs="Tahoma"/>
          <w:szCs w:val="20"/>
          <w:lang w:eastAsia="hu-HU"/>
        </w:rPr>
        <w:t>) bekezdés</w:t>
      </w:r>
      <w:r>
        <w:rPr>
          <w:rFonts w:eastAsia="Times New Roman" w:cs="Tahoma"/>
          <w:szCs w:val="20"/>
          <w:lang w:eastAsia="hu-HU"/>
        </w:rPr>
        <w:t>e</w:t>
      </w:r>
      <w:r w:rsidRPr="00836C9F">
        <w:rPr>
          <w:rFonts w:eastAsia="Times New Roman" w:cs="Tahoma"/>
          <w:szCs w:val="20"/>
          <w:lang w:eastAsia="hu-HU"/>
        </w:rPr>
        <w:t xml:space="preserve"> alapján a Miniszterelnökség uniós értékhatárt elérő, eredményes, </w:t>
      </w:r>
      <w:r>
        <w:rPr>
          <w:rFonts w:eastAsia="Times New Roman" w:cs="Tahoma"/>
          <w:szCs w:val="20"/>
          <w:lang w:eastAsia="hu-HU"/>
        </w:rPr>
        <w:t>nyílt</w:t>
      </w:r>
      <w:r w:rsidRPr="00836C9F">
        <w:rPr>
          <w:rFonts w:eastAsia="Times New Roman" w:cs="Tahoma"/>
          <w:szCs w:val="20"/>
          <w:lang w:eastAsia="hu-HU"/>
        </w:rPr>
        <w:t xml:space="preserve"> eljárást folytatott le a </w:t>
      </w:r>
      <w:r w:rsidRPr="00836C9F">
        <w:rPr>
          <w:rFonts w:cs="Tahoma"/>
          <w:b/>
          <w:szCs w:val="20"/>
        </w:rPr>
        <w:t>„Cégnyilvántartási adatok átadása az Országos Cégnyilvántartó és Céginformációs Rendszerből az EMIR és a FAIR rendszerekbe”</w:t>
      </w:r>
      <w:r w:rsidRPr="00836C9F">
        <w:rPr>
          <w:rFonts w:eastAsia="Times New Roman" w:cs="Tahoma"/>
          <w:szCs w:val="20"/>
          <w:lang w:eastAsia="hu-HU"/>
        </w:rPr>
        <w:t xml:space="preserve"> tárgyában. </w:t>
      </w:r>
    </w:p>
    <w:p w14:paraId="55FD4CC8" w14:textId="77777777" w:rsidR="00601E9D" w:rsidRPr="00836C9F" w:rsidRDefault="00601E9D" w:rsidP="0066775A">
      <w:pPr>
        <w:spacing w:after="120" w:line="276" w:lineRule="auto"/>
        <w:rPr>
          <w:rFonts w:eastAsia="Times New Roman" w:cs="Tahoma"/>
          <w:szCs w:val="20"/>
          <w:lang w:eastAsia="hu-HU"/>
        </w:rPr>
      </w:pPr>
      <w:r>
        <w:rPr>
          <w:rFonts w:eastAsia="Times New Roman" w:cs="Tahoma"/>
          <w:szCs w:val="20"/>
          <w:lang w:eastAsia="hu-HU"/>
        </w:rPr>
        <w:t xml:space="preserve">2. </w:t>
      </w:r>
      <w:r w:rsidRPr="00836C9F">
        <w:rPr>
          <w:rFonts w:eastAsia="Times New Roman" w:cs="Tahoma"/>
          <w:szCs w:val="20"/>
          <w:lang w:eastAsia="hu-HU"/>
        </w:rPr>
        <w:t xml:space="preserve">Az eljárás nyertes ajánlattevője Vállalkozó lett, így Megrendelő és Vállalkozó az alábbi tartalmú szerződést kötik. </w:t>
      </w:r>
    </w:p>
    <w:p w14:paraId="1077718D" w14:textId="77777777" w:rsidR="00601E9D" w:rsidRPr="00836C9F" w:rsidRDefault="00601E9D" w:rsidP="0066775A">
      <w:pPr>
        <w:spacing w:after="120" w:line="276" w:lineRule="auto"/>
        <w:rPr>
          <w:rFonts w:eastAsia="Times New Roman" w:cs="Tahoma"/>
          <w:szCs w:val="20"/>
          <w:lang w:eastAsia="hu-HU"/>
        </w:rPr>
      </w:pPr>
      <w:r>
        <w:rPr>
          <w:rFonts w:eastAsia="Times New Roman" w:cs="Tahoma"/>
          <w:szCs w:val="20"/>
          <w:lang w:eastAsia="hu-HU"/>
        </w:rPr>
        <w:t xml:space="preserve">3. </w:t>
      </w:r>
      <w:r w:rsidRPr="00836C9F">
        <w:rPr>
          <w:rFonts w:eastAsia="Times New Roman" w:cs="Tahoma"/>
          <w:szCs w:val="20"/>
          <w:lang w:eastAsia="hu-HU"/>
        </w:rPr>
        <w:t>Az eljárásban nem lehetett részajánlatot tenni, így jelen szerződés – Vállalkozó nyertes ajánlata szerint – a közbeszerzési eljárás teljes mennyiségére vonatkozik.</w:t>
      </w:r>
    </w:p>
    <w:p w14:paraId="6643EB87" w14:textId="77777777" w:rsidR="00601E9D" w:rsidRPr="00836C9F" w:rsidRDefault="00601E9D" w:rsidP="0066775A">
      <w:pPr>
        <w:spacing w:after="120" w:line="276" w:lineRule="auto"/>
        <w:rPr>
          <w:rFonts w:eastAsia="Times New Roman" w:cs="Tahoma"/>
          <w:szCs w:val="20"/>
          <w:lang w:eastAsia="hu-HU"/>
        </w:rPr>
      </w:pPr>
      <w:r>
        <w:rPr>
          <w:rFonts w:eastAsia="Times New Roman" w:cs="Tahoma"/>
          <w:szCs w:val="20"/>
          <w:lang w:eastAsia="hu-HU"/>
        </w:rPr>
        <w:t xml:space="preserve">4. </w:t>
      </w:r>
      <w:r w:rsidRPr="00836C9F">
        <w:rPr>
          <w:rFonts w:eastAsia="Times New Roman" w:cs="Tahoma"/>
          <w:szCs w:val="20"/>
          <w:lang w:eastAsia="hu-HU"/>
        </w:rPr>
        <w:t>Megrendelő rögzíti, hogy a Polgári Törvénykönyvről szóló 2013. évi V. törvény (a továbbiakban: Ptk.) 8:1. § (1) bekezdés 7. pontja alapján szerződő hatóságnak minősül.</w:t>
      </w:r>
    </w:p>
    <w:p w14:paraId="24DDACB0" w14:textId="77777777" w:rsidR="00601E9D" w:rsidRPr="00836C9F" w:rsidRDefault="00601E9D" w:rsidP="0066775A">
      <w:pPr>
        <w:spacing w:after="120" w:line="276" w:lineRule="auto"/>
        <w:rPr>
          <w:rFonts w:eastAsia="Times New Roman" w:cs="Tahoma"/>
          <w:szCs w:val="20"/>
          <w:lang w:eastAsia="hu-HU"/>
        </w:rPr>
      </w:pPr>
      <w:r>
        <w:rPr>
          <w:rFonts w:eastAsia="Times New Roman" w:cs="Tahoma"/>
          <w:szCs w:val="20"/>
          <w:lang w:eastAsia="hu-HU"/>
        </w:rPr>
        <w:t xml:space="preserve">5. </w:t>
      </w:r>
      <w:r w:rsidRPr="00836C9F">
        <w:rPr>
          <w:rFonts w:eastAsia="Times New Roman" w:cs="Tahoma"/>
          <w:szCs w:val="20"/>
          <w:lang w:eastAsia="hu-HU"/>
        </w:rPr>
        <w:t>Jelen szerződés elválaszthatatlan mellékletét képezi – fizikai csatolás nélkül is – a közbeszerzési eljárás teljes iratanyaga, így különösen az ajánlati felhívás és közbeszerzési dokumentumok, valamint Vállalkozó nyertes ajánlata.</w:t>
      </w:r>
    </w:p>
    <w:p w14:paraId="36A97ED5" w14:textId="77777777" w:rsidR="00601E9D" w:rsidRPr="00601E9D" w:rsidRDefault="00601E9D" w:rsidP="0066775A">
      <w:pPr>
        <w:spacing w:after="120" w:line="276" w:lineRule="auto"/>
        <w:rPr>
          <w:b/>
        </w:rPr>
      </w:pPr>
      <w:r w:rsidRPr="00601E9D">
        <w:rPr>
          <w:b/>
        </w:rPr>
        <w:t>6. A szerződésben használt fogalmak, nevek és azok rövidítései</w:t>
      </w:r>
    </w:p>
    <w:p w14:paraId="2BA897EF" w14:textId="77777777" w:rsidR="00601E9D" w:rsidRPr="00836C9F" w:rsidRDefault="00601E9D" w:rsidP="0066775A">
      <w:pPr>
        <w:tabs>
          <w:tab w:val="left" w:pos="2268"/>
        </w:tabs>
        <w:spacing w:after="120" w:line="276" w:lineRule="auto"/>
        <w:ind w:left="2268" w:hanging="2268"/>
        <w:rPr>
          <w:rFonts w:cs="Tahoma"/>
          <w:szCs w:val="20"/>
        </w:rPr>
      </w:pPr>
      <w:r>
        <w:rPr>
          <w:rFonts w:cs="Tahoma"/>
          <w:b/>
          <w:szCs w:val="20"/>
        </w:rPr>
        <w:t xml:space="preserve">a) </w:t>
      </w:r>
      <w:r w:rsidRPr="00836C9F">
        <w:rPr>
          <w:rFonts w:cs="Tahoma"/>
          <w:b/>
          <w:szCs w:val="20"/>
        </w:rPr>
        <w:t>IM Cégszolgálat:</w:t>
      </w:r>
      <w:r w:rsidRPr="00836C9F">
        <w:rPr>
          <w:rFonts w:cs="Tahoma"/>
          <w:szCs w:val="20"/>
        </w:rPr>
        <w:tab/>
        <w:t>Igazságügyi Minisztérium Céginformációs és az Elektronikus Cégeljárásban Közreműködő Szolgálat</w:t>
      </w:r>
      <w:r>
        <w:rPr>
          <w:rFonts w:cs="Tahoma"/>
          <w:szCs w:val="20"/>
        </w:rPr>
        <w:t>;</w:t>
      </w:r>
    </w:p>
    <w:p w14:paraId="7DD9855C" w14:textId="77777777" w:rsidR="00601E9D" w:rsidRPr="00836C9F" w:rsidRDefault="00601E9D" w:rsidP="0066775A">
      <w:pPr>
        <w:tabs>
          <w:tab w:val="left" w:pos="2268"/>
        </w:tabs>
        <w:spacing w:after="120" w:line="276" w:lineRule="auto"/>
        <w:ind w:left="2268" w:hanging="2268"/>
        <w:rPr>
          <w:rFonts w:cs="Tahoma"/>
          <w:szCs w:val="20"/>
        </w:rPr>
      </w:pPr>
      <w:r>
        <w:rPr>
          <w:rFonts w:cs="Tahoma"/>
          <w:b/>
          <w:szCs w:val="20"/>
        </w:rPr>
        <w:t xml:space="preserve">b) </w:t>
      </w:r>
      <w:r w:rsidRPr="00836C9F">
        <w:rPr>
          <w:rFonts w:cs="Tahoma"/>
          <w:b/>
          <w:szCs w:val="20"/>
        </w:rPr>
        <w:t>OCCR:</w:t>
      </w:r>
      <w:r w:rsidRPr="00836C9F">
        <w:rPr>
          <w:rFonts w:cs="Tahoma"/>
          <w:szCs w:val="20"/>
        </w:rPr>
        <w:tab/>
        <w:t>Országos Cégnyilvántartó és Céginformációs Rendszer</w:t>
      </w:r>
      <w:r>
        <w:rPr>
          <w:rFonts w:cs="Tahoma"/>
          <w:szCs w:val="20"/>
        </w:rPr>
        <w:t>;</w:t>
      </w:r>
    </w:p>
    <w:p w14:paraId="1CDE1CF3" w14:textId="77777777" w:rsidR="00601E9D" w:rsidRPr="00836C9F" w:rsidRDefault="00601E9D" w:rsidP="0066775A">
      <w:pPr>
        <w:tabs>
          <w:tab w:val="left" w:pos="2268"/>
        </w:tabs>
        <w:spacing w:after="120" w:line="276" w:lineRule="auto"/>
        <w:ind w:left="2268" w:hanging="2268"/>
        <w:rPr>
          <w:rFonts w:cs="Tahoma"/>
          <w:szCs w:val="20"/>
        </w:rPr>
      </w:pPr>
      <w:r>
        <w:rPr>
          <w:rFonts w:cs="Tahoma"/>
          <w:b/>
          <w:szCs w:val="20"/>
        </w:rPr>
        <w:t xml:space="preserve">c) </w:t>
      </w:r>
      <w:r w:rsidRPr="00836C9F">
        <w:rPr>
          <w:rFonts w:cs="Tahoma"/>
          <w:b/>
          <w:szCs w:val="20"/>
        </w:rPr>
        <w:t>Ügyfelek:</w:t>
      </w:r>
      <w:r w:rsidRPr="00836C9F">
        <w:rPr>
          <w:rFonts w:cs="Tahoma"/>
          <w:szCs w:val="20"/>
        </w:rPr>
        <w:tab/>
        <w:t xml:space="preserve">a </w:t>
      </w:r>
      <w:r>
        <w:rPr>
          <w:rFonts w:cs="Tahoma"/>
          <w:szCs w:val="20"/>
        </w:rPr>
        <w:t>Megrendelő</w:t>
      </w:r>
      <w:r w:rsidRPr="00836C9F">
        <w:rPr>
          <w:rFonts w:cs="Tahoma"/>
          <w:szCs w:val="20"/>
        </w:rPr>
        <w:t xml:space="preserve"> regisztrált munkatársai</w:t>
      </w:r>
      <w:r>
        <w:rPr>
          <w:rFonts w:cs="Tahoma"/>
          <w:szCs w:val="20"/>
        </w:rPr>
        <w:t>;</w:t>
      </w:r>
    </w:p>
    <w:p w14:paraId="100959F1" w14:textId="77777777" w:rsidR="00601E9D" w:rsidRPr="00836C9F" w:rsidRDefault="00601E9D" w:rsidP="0066775A">
      <w:pPr>
        <w:tabs>
          <w:tab w:val="left" w:pos="2268"/>
        </w:tabs>
        <w:spacing w:after="120" w:line="276" w:lineRule="auto"/>
        <w:ind w:left="2268" w:hanging="2268"/>
        <w:rPr>
          <w:rFonts w:cs="Tahoma"/>
          <w:szCs w:val="20"/>
        </w:rPr>
      </w:pPr>
      <w:r>
        <w:rPr>
          <w:rFonts w:cs="Tahoma"/>
          <w:b/>
          <w:szCs w:val="20"/>
        </w:rPr>
        <w:t xml:space="preserve">d) </w:t>
      </w:r>
      <w:r w:rsidRPr="00836C9F">
        <w:rPr>
          <w:rFonts w:cs="Tahoma"/>
          <w:b/>
          <w:szCs w:val="20"/>
        </w:rPr>
        <w:t>Felhasználók:</w:t>
      </w:r>
      <w:r w:rsidRPr="00836C9F">
        <w:rPr>
          <w:rFonts w:cs="Tahoma"/>
          <w:szCs w:val="20"/>
        </w:rPr>
        <w:tab/>
        <w:t>a Megrendelő és az általa regisztrált Ügyfelek együttesen</w:t>
      </w:r>
      <w:r>
        <w:rPr>
          <w:rFonts w:cs="Tahoma"/>
          <w:szCs w:val="20"/>
        </w:rPr>
        <w:t>;</w:t>
      </w:r>
    </w:p>
    <w:p w14:paraId="51CC26DA" w14:textId="77777777" w:rsidR="00601E9D" w:rsidRPr="00836C9F" w:rsidRDefault="00601E9D" w:rsidP="0066775A">
      <w:pPr>
        <w:tabs>
          <w:tab w:val="left" w:pos="2268"/>
        </w:tabs>
        <w:spacing w:after="120" w:line="276" w:lineRule="auto"/>
        <w:ind w:left="2268" w:hanging="2268"/>
        <w:rPr>
          <w:rFonts w:cs="Tahoma"/>
          <w:szCs w:val="20"/>
        </w:rPr>
      </w:pPr>
      <w:r>
        <w:rPr>
          <w:rFonts w:cs="Tahoma"/>
          <w:b/>
          <w:szCs w:val="20"/>
        </w:rPr>
        <w:t xml:space="preserve">e) </w:t>
      </w:r>
      <w:r w:rsidRPr="00836C9F">
        <w:rPr>
          <w:rFonts w:cs="Tahoma"/>
          <w:b/>
          <w:szCs w:val="20"/>
        </w:rPr>
        <w:t>WAN:</w:t>
      </w:r>
      <w:r w:rsidRPr="00836C9F">
        <w:rPr>
          <w:rFonts w:cs="Tahoma"/>
          <w:szCs w:val="20"/>
        </w:rPr>
        <w:tab/>
        <w:t>országos kiterjedésű számítógépes hálózat</w:t>
      </w:r>
      <w:r>
        <w:rPr>
          <w:rFonts w:cs="Tahoma"/>
          <w:szCs w:val="20"/>
        </w:rPr>
        <w:t>;</w:t>
      </w:r>
    </w:p>
    <w:p w14:paraId="1FFB4ACB" w14:textId="77777777" w:rsidR="00601E9D" w:rsidRPr="00836C9F" w:rsidRDefault="00601E9D" w:rsidP="0066775A">
      <w:pPr>
        <w:tabs>
          <w:tab w:val="left" w:pos="2268"/>
        </w:tabs>
        <w:spacing w:after="120" w:line="276" w:lineRule="auto"/>
        <w:ind w:left="2268" w:hanging="2268"/>
        <w:rPr>
          <w:rFonts w:cs="Tahoma"/>
          <w:szCs w:val="20"/>
        </w:rPr>
      </w:pPr>
      <w:r>
        <w:rPr>
          <w:rFonts w:cs="Tahoma"/>
          <w:b/>
          <w:szCs w:val="20"/>
        </w:rPr>
        <w:t>f) b</w:t>
      </w:r>
      <w:r w:rsidRPr="00836C9F">
        <w:rPr>
          <w:rFonts w:cs="Tahoma"/>
          <w:b/>
          <w:szCs w:val="20"/>
        </w:rPr>
        <w:t>iztonsági kapu:</w:t>
      </w:r>
      <w:r w:rsidRPr="00836C9F">
        <w:rPr>
          <w:rFonts w:cs="Tahoma"/>
          <w:szCs w:val="20"/>
        </w:rPr>
        <w:tab/>
        <w:t>az OCCR, illetve az attól adatokat kérő Felhasználók számítógépes rendszereinek ellenőrzött "online" kapcsolódási pontja, amely hozzáférést nyújt a Felhasználók részére egy WAN szolgáltatás igénybevételéhez.</w:t>
      </w:r>
    </w:p>
    <w:p w14:paraId="40956C79" w14:textId="77777777" w:rsidR="00601E9D" w:rsidRPr="00836C9F" w:rsidRDefault="00601E9D" w:rsidP="0066775A">
      <w:pPr>
        <w:spacing w:after="120" w:line="276" w:lineRule="auto"/>
        <w:jc w:val="center"/>
        <w:rPr>
          <w:lang w:eastAsia="hu-HU"/>
        </w:rPr>
      </w:pPr>
      <w:r w:rsidRPr="00601E9D">
        <w:rPr>
          <w:b/>
          <w:lang w:eastAsia="hu-HU"/>
        </w:rPr>
        <w:t>II</w:t>
      </w:r>
      <w:r w:rsidRPr="00836C9F">
        <w:rPr>
          <w:lang w:eastAsia="hu-HU"/>
        </w:rPr>
        <w:t>.</w:t>
      </w:r>
    </w:p>
    <w:p w14:paraId="3F6F2D75" w14:textId="77777777" w:rsidR="00601E9D" w:rsidRPr="00836C9F" w:rsidRDefault="00601E9D" w:rsidP="0066775A">
      <w:pPr>
        <w:pStyle w:val="Cmsor2"/>
        <w:spacing w:after="120" w:line="276" w:lineRule="auto"/>
        <w:jc w:val="center"/>
        <w:rPr>
          <w:lang w:eastAsia="hu-HU"/>
        </w:rPr>
      </w:pPr>
      <w:r w:rsidRPr="00836C9F">
        <w:rPr>
          <w:lang w:eastAsia="hu-HU"/>
        </w:rPr>
        <w:t>A szerződés tárgya és időtartama</w:t>
      </w:r>
    </w:p>
    <w:p w14:paraId="6B97E322" w14:textId="77777777" w:rsidR="00601E9D" w:rsidRPr="00836C9F" w:rsidRDefault="00601E9D" w:rsidP="0066775A">
      <w:pPr>
        <w:pStyle w:val="Listaszerbekezds"/>
        <w:numPr>
          <w:ilvl w:val="0"/>
          <w:numId w:val="46"/>
        </w:numPr>
        <w:spacing w:before="0" w:line="276" w:lineRule="auto"/>
        <w:ind w:hanging="720"/>
        <w:rPr>
          <w:rFonts w:ascii="Tahoma" w:eastAsia="Times New Roman" w:hAnsi="Tahoma" w:cs="Tahoma"/>
          <w:sz w:val="21"/>
          <w:szCs w:val="20"/>
          <w:lang w:eastAsia="hu-HU"/>
        </w:rPr>
      </w:pPr>
      <w:r>
        <w:rPr>
          <w:rFonts w:ascii="Tahoma" w:eastAsia="Times New Roman" w:hAnsi="Tahoma" w:cs="Tahoma"/>
          <w:sz w:val="21"/>
          <w:szCs w:val="20"/>
          <w:lang w:eastAsia="hu-HU"/>
        </w:rPr>
        <w:t xml:space="preserve">Megrendelő megrendeli, </w:t>
      </w:r>
      <w:r w:rsidRPr="00836C9F">
        <w:rPr>
          <w:rFonts w:ascii="Tahoma" w:eastAsia="Times New Roman" w:hAnsi="Tahoma" w:cs="Tahoma"/>
          <w:sz w:val="21"/>
          <w:szCs w:val="20"/>
          <w:lang w:eastAsia="hu-HU"/>
        </w:rPr>
        <w:t xml:space="preserve">Vállalkozó </w:t>
      </w:r>
      <w:r>
        <w:rPr>
          <w:rFonts w:ascii="Tahoma" w:eastAsia="Times New Roman" w:hAnsi="Tahoma" w:cs="Tahoma"/>
          <w:sz w:val="21"/>
          <w:szCs w:val="20"/>
          <w:lang w:eastAsia="hu-HU"/>
        </w:rPr>
        <w:t xml:space="preserve">elvállalja </w:t>
      </w:r>
      <w:r>
        <w:rPr>
          <w:rFonts w:ascii="Tahoma" w:hAnsi="Tahoma" w:cs="Tahoma"/>
          <w:b/>
          <w:sz w:val="21"/>
          <w:szCs w:val="20"/>
        </w:rPr>
        <w:t>c</w:t>
      </w:r>
      <w:r w:rsidRPr="00836C9F">
        <w:rPr>
          <w:rFonts w:ascii="Tahoma" w:hAnsi="Tahoma" w:cs="Tahoma"/>
          <w:b/>
          <w:sz w:val="21"/>
          <w:szCs w:val="20"/>
        </w:rPr>
        <w:t>égnyilvántartási adatok átadás</w:t>
      </w:r>
      <w:r>
        <w:rPr>
          <w:rFonts w:ascii="Tahoma" w:hAnsi="Tahoma" w:cs="Tahoma"/>
          <w:b/>
          <w:sz w:val="21"/>
          <w:szCs w:val="20"/>
        </w:rPr>
        <w:t>át</w:t>
      </w:r>
      <w:r w:rsidRPr="00836C9F">
        <w:rPr>
          <w:rFonts w:ascii="Tahoma" w:hAnsi="Tahoma" w:cs="Tahoma"/>
          <w:b/>
          <w:sz w:val="21"/>
          <w:szCs w:val="20"/>
        </w:rPr>
        <w:t xml:space="preserve"> az Országos Cégnyilvántartó és Céginformációs Rendszerből az EMIR és a FAIR rendszerekbe</w:t>
      </w:r>
      <w:r w:rsidRPr="00836C9F">
        <w:rPr>
          <w:rFonts w:ascii="Tahoma" w:eastAsia="Times New Roman" w:hAnsi="Tahoma" w:cs="Tahoma"/>
          <w:sz w:val="21"/>
          <w:szCs w:val="20"/>
          <w:lang w:eastAsia="hu-HU"/>
        </w:rPr>
        <w:t xml:space="preserve"> a jelen szerződés</w:t>
      </w:r>
      <w:r>
        <w:rPr>
          <w:rFonts w:ascii="Tahoma" w:eastAsia="Times New Roman" w:hAnsi="Tahoma" w:cs="Tahoma"/>
          <w:sz w:val="21"/>
          <w:szCs w:val="20"/>
          <w:lang w:eastAsia="hu-HU"/>
        </w:rPr>
        <w:t>ben, különösen annak</w:t>
      </w:r>
      <w:r w:rsidRPr="00836C9F">
        <w:rPr>
          <w:rFonts w:ascii="Tahoma" w:eastAsia="Times New Roman" w:hAnsi="Tahoma" w:cs="Tahoma"/>
          <w:sz w:val="21"/>
          <w:szCs w:val="20"/>
          <w:lang w:eastAsia="hu-HU"/>
        </w:rPr>
        <w:t xml:space="preserve"> 1. számú mellékletét képező</w:t>
      </w:r>
      <w:r>
        <w:rPr>
          <w:rFonts w:ascii="Tahoma" w:eastAsia="Times New Roman" w:hAnsi="Tahoma" w:cs="Tahoma"/>
          <w:sz w:val="21"/>
          <w:szCs w:val="20"/>
          <w:lang w:eastAsia="hu-HU"/>
        </w:rPr>
        <w:t xml:space="preserve"> </w:t>
      </w:r>
      <w:r w:rsidRPr="00836C9F">
        <w:rPr>
          <w:rFonts w:ascii="Tahoma" w:eastAsia="Times New Roman" w:hAnsi="Tahoma" w:cs="Tahoma"/>
          <w:sz w:val="21"/>
          <w:szCs w:val="20"/>
          <w:lang w:eastAsia="hu-HU"/>
        </w:rPr>
        <w:t>Műszaki leírásban részletezettek szerint.</w:t>
      </w:r>
      <w:bookmarkStart w:id="45" w:name="_Ref414533978"/>
    </w:p>
    <w:p w14:paraId="165FD77A" w14:textId="75E6E522" w:rsidR="00601E9D" w:rsidRPr="005C59E8" w:rsidRDefault="00601E9D" w:rsidP="0066775A">
      <w:pPr>
        <w:pStyle w:val="Listaszerbekezds"/>
        <w:numPr>
          <w:ilvl w:val="0"/>
          <w:numId w:val="46"/>
        </w:numPr>
        <w:spacing w:before="0" w:line="276" w:lineRule="auto"/>
        <w:ind w:hanging="720"/>
        <w:rPr>
          <w:rFonts w:ascii="Tahoma" w:eastAsia="Times New Roman" w:hAnsi="Tahoma" w:cs="Tahoma"/>
          <w:sz w:val="21"/>
          <w:szCs w:val="20"/>
          <w:lang w:eastAsia="hu-HU"/>
        </w:rPr>
      </w:pPr>
      <w:r w:rsidRPr="005C59E8">
        <w:rPr>
          <w:rFonts w:ascii="Tahoma" w:hAnsi="Tahoma" w:cs="Tahoma"/>
          <w:b/>
          <w:sz w:val="21"/>
          <w:szCs w:val="20"/>
        </w:rPr>
        <w:t>Vállalkozó hozzáférést biztosít a</w:t>
      </w:r>
      <w:r w:rsidRPr="005C59E8">
        <w:rPr>
          <w:rFonts w:ascii="Tahoma" w:hAnsi="Tahoma" w:cs="Tahoma"/>
          <w:sz w:val="21"/>
          <w:szCs w:val="20"/>
        </w:rPr>
        <w:t xml:space="preserve"> tulajdonát képező, általa üzemeltetett és számítógép hálózati szolgáltatásainak részét képező </w:t>
      </w:r>
      <w:r w:rsidRPr="005C59E8">
        <w:rPr>
          <w:rFonts w:ascii="Tahoma" w:hAnsi="Tahoma" w:cs="Tahoma"/>
          <w:b/>
          <w:sz w:val="21"/>
          <w:szCs w:val="20"/>
        </w:rPr>
        <w:t xml:space="preserve">biztonsági kapu WAN szolgáltatásaihoz Megrendelő számára. A hozzáférési jogosultság </w:t>
      </w:r>
      <w:r w:rsidRPr="003718C6">
        <w:rPr>
          <w:rFonts w:ascii="Tahoma" w:hAnsi="Tahoma" w:cs="Tahoma"/>
          <w:b/>
          <w:sz w:val="21"/>
          <w:szCs w:val="20"/>
        </w:rPr>
        <w:t>a jelen szerződés hatályba lépésének napjától 2022. június 30. napjáig</w:t>
      </w:r>
      <w:r w:rsidRPr="005C59E8">
        <w:rPr>
          <w:rFonts w:ascii="Tahoma" w:hAnsi="Tahoma" w:cs="Tahoma"/>
          <w:b/>
          <w:sz w:val="21"/>
          <w:szCs w:val="20"/>
        </w:rPr>
        <w:t xml:space="preserve"> </w:t>
      </w:r>
      <w:r w:rsidR="00953D63">
        <w:rPr>
          <w:rFonts w:ascii="Tahoma" w:hAnsi="Tahoma" w:cs="Tahoma"/>
          <w:b/>
          <w:sz w:val="21"/>
          <w:szCs w:val="20"/>
        </w:rPr>
        <w:t xml:space="preserve">előreláthatóan </w:t>
      </w:r>
      <w:r w:rsidRPr="005C59E8">
        <w:rPr>
          <w:rFonts w:ascii="Tahoma" w:hAnsi="Tahoma" w:cs="Tahoma"/>
          <w:b/>
          <w:sz w:val="21"/>
          <w:szCs w:val="20"/>
        </w:rPr>
        <w:t>1.770.000, azaz egymillió-hétszázhetvenezer kérelem</w:t>
      </w:r>
      <w:r w:rsidRPr="005C59E8">
        <w:rPr>
          <w:rFonts w:ascii="Tahoma" w:hAnsi="Tahoma" w:cs="Tahoma"/>
          <w:sz w:val="21"/>
          <w:szCs w:val="20"/>
        </w:rPr>
        <w:t xml:space="preserve"> </w:t>
      </w:r>
      <w:r w:rsidRPr="005C59E8">
        <w:rPr>
          <w:rFonts w:ascii="Tahoma" w:hAnsi="Tahoma" w:cs="Tahoma"/>
          <w:b/>
          <w:sz w:val="21"/>
          <w:szCs w:val="20"/>
        </w:rPr>
        <w:t xml:space="preserve">OCCR rendszerbe történő továbbítását biztosítja Megrendelő számára. </w:t>
      </w:r>
      <w:r w:rsidRPr="005C59E8">
        <w:rPr>
          <w:rFonts w:ascii="Tahoma" w:hAnsi="Tahoma" w:cs="Tahoma"/>
          <w:sz w:val="21"/>
          <w:szCs w:val="20"/>
        </w:rPr>
        <w:t>A darabszám ki nem merítése Megrendelő kockázatát képezi, ezért Megrendelő nem jogosult díj-visszatérítésre, ha a darabszámot olyan okból nem meríti ki, amelyért felelős.</w:t>
      </w:r>
    </w:p>
    <w:bookmarkEnd w:id="45"/>
    <w:p w14:paraId="4B5E79A2" w14:textId="6D9CA9BC" w:rsidR="00601E9D" w:rsidRPr="00836C9F" w:rsidRDefault="00601E9D" w:rsidP="0066775A">
      <w:pPr>
        <w:pStyle w:val="Listaszerbekezds"/>
        <w:numPr>
          <w:ilvl w:val="0"/>
          <w:numId w:val="46"/>
        </w:numPr>
        <w:spacing w:before="0" w:line="276" w:lineRule="auto"/>
        <w:ind w:hanging="720"/>
        <w:rPr>
          <w:rFonts w:ascii="Tahoma" w:eastAsia="Times New Roman" w:hAnsi="Tahoma" w:cs="Tahoma"/>
          <w:sz w:val="21"/>
          <w:szCs w:val="20"/>
          <w:lang w:eastAsia="hu-HU"/>
        </w:rPr>
      </w:pPr>
      <w:r w:rsidRPr="005C59E8">
        <w:rPr>
          <w:rFonts w:ascii="Tahoma" w:hAnsi="Tahoma" w:cs="Tahoma"/>
          <w:b/>
          <w:sz w:val="21"/>
          <w:szCs w:val="20"/>
        </w:rPr>
        <w:t>Vállalkozó Megrendelő részére</w:t>
      </w:r>
      <w:r w:rsidRPr="00836C9F">
        <w:rPr>
          <w:rFonts w:ascii="Tahoma" w:hAnsi="Tahoma" w:cs="Tahoma"/>
          <w:sz w:val="21"/>
          <w:szCs w:val="20"/>
        </w:rPr>
        <w:t xml:space="preserve"> </w:t>
      </w:r>
      <w:r w:rsidRPr="005C59E8">
        <w:rPr>
          <w:rFonts w:ascii="Tahoma" w:hAnsi="Tahoma" w:cs="Tahoma"/>
          <w:b/>
          <w:sz w:val="21"/>
          <w:szCs w:val="20"/>
        </w:rPr>
        <w:t>munkaidőn kívül fenntartott</w:t>
      </w:r>
      <w:r w:rsidRPr="00836C9F">
        <w:rPr>
          <w:rFonts w:ascii="Tahoma" w:hAnsi="Tahoma" w:cs="Tahoma"/>
          <w:sz w:val="21"/>
          <w:szCs w:val="20"/>
        </w:rPr>
        <w:t xml:space="preserve"> </w:t>
      </w:r>
      <w:r w:rsidRPr="00836C9F">
        <w:rPr>
          <w:rFonts w:ascii="Tahoma" w:hAnsi="Tahoma" w:cs="Tahoma"/>
          <w:b/>
          <w:sz w:val="21"/>
          <w:szCs w:val="20"/>
        </w:rPr>
        <w:t>hibabejelentő ügyeletet</w:t>
      </w:r>
      <w:r w:rsidRPr="00554ACB">
        <w:rPr>
          <w:rFonts w:ascii="Tahoma" w:hAnsi="Tahoma" w:cs="Tahoma"/>
          <w:b/>
          <w:sz w:val="21"/>
          <w:szCs w:val="20"/>
        </w:rPr>
        <w:t xml:space="preserve"> </w:t>
      </w:r>
      <w:r w:rsidRPr="005C59E8">
        <w:rPr>
          <w:rFonts w:ascii="Tahoma" w:hAnsi="Tahoma" w:cs="Tahoma"/>
          <w:b/>
          <w:sz w:val="21"/>
          <w:szCs w:val="20"/>
        </w:rPr>
        <w:t>biztosít</w:t>
      </w:r>
      <w:r w:rsidRPr="00836C9F">
        <w:rPr>
          <w:rFonts w:ascii="Tahoma" w:hAnsi="Tahoma" w:cs="Tahoma"/>
          <w:b/>
          <w:sz w:val="21"/>
          <w:szCs w:val="20"/>
        </w:rPr>
        <w:t xml:space="preserve"> és rendelkezésre áll</w:t>
      </w:r>
      <w:ins w:id="46" w:author="Berényi Nóra" w:date="2016-10-12T08:58:00Z">
        <w:r w:rsidR="00A7488F" w:rsidRPr="00A7488F">
          <w:rPr>
            <w:rFonts w:ascii="Tahoma" w:hAnsi="Tahoma" w:cs="Tahoma"/>
            <w:b/>
            <w:sz w:val="21"/>
            <w:szCs w:val="20"/>
            <w:highlight w:val="yellow"/>
          </w:rPr>
          <w:t>,</w:t>
        </w:r>
      </w:ins>
      <w:del w:id="47" w:author="Berényi Nóra" w:date="2016-10-12T08:58:00Z">
        <w:r w:rsidRPr="00A7488F" w:rsidDel="00A7488F">
          <w:rPr>
            <w:rFonts w:ascii="Tahoma" w:hAnsi="Tahoma" w:cs="Tahoma"/>
            <w:sz w:val="21"/>
            <w:szCs w:val="20"/>
            <w:highlight w:val="yellow"/>
          </w:rPr>
          <w:delText xml:space="preserve"> az V.3. pontban leírtaknak megfelelően,</w:delText>
        </w:r>
      </w:del>
      <w:r w:rsidRPr="00836C9F">
        <w:rPr>
          <w:rFonts w:ascii="Tahoma" w:hAnsi="Tahoma" w:cs="Tahoma"/>
          <w:sz w:val="21"/>
          <w:szCs w:val="20"/>
        </w:rPr>
        <w:t xml:space="preserve"> valamint naplózza a Megrendelő feltett kérdéseit az OCCR számítógépes rendszerében,</w:t>
      </w:r>
      <w:r w:rsidR="00872AF2">
        <w:rPr>
          <w:rFonts w:ascii="Tahoma" w:hAnsi="Tahoma" w:cs="Tahoma"/>
          <w:sz w:val="21"/>
          <w:szCs w:val="20"/>
        </w:rPr>
        <w:t xml:space="preserve"> </w:t>
      </w:r>
      <w:r w:rsidR="00872AF2" w:rsidRPr="00872AF2">
        <w:rPr>
          <w:rFonts w:ascii="Tahoma" w:hAnsi="Tahoma" w:cs="Tahoma"/>
          <w:sz w:val="21"/>
          <w:szCs w:val="20"/>
        </w:rPr>
        <w:t>továbbá vezeti Ajánlatkérő folyószámláját Nyertes Ajánlattevő „online” számlavezető rendszerében</w:t>
      </w:r>
      <w:r w:rsidR="00872AF2">
        <w:rPr>
          <w:rFonts w:ascii="Tahoma" w:hAnsi="Tahoma" w:cs="Tahoma"/>
          <w:sz w:val="21"/>
          <w:szCs w:val="20"/>
        </w:rPr>
        <w:t>,</w:t>
      </w:r>
      <w:r w:rsidRPr="00836C9F">
        <w:rPr>
          <w:rFonts w:ascii="Tahoma" w:hAnsi="Tahoma" w:cs="Tahoma"/>
          <w:sz w:val="21"/>
          <w:szCs w:val="20"/>
        </w:rPr>
        <w:t xml:space="preserve"> a jelen </w:t>
      </w:r>
      <w:r w:rsidRPr="00AE7FB8">
        <w:rPr>
          <w:rFonts w:ascii="Tahoma" w:hAnsi="Tahoma" w:cs="Tahoma"/>
          <w:sz w:val="21"/>
          <w:szCs w:val="20"/>
        </w:rPr>
        <w:t xml:space="preserve">szerződés hatályba lépésének napjától </w:t>
      </w:r>
      <w:r w:rsidRPr="005C59E8">
        <w:rPr>
          <w:rFonts w:ascii="Tahoma" w:hAnsi="Tahoma" w:cs="Tahoma"/>
          <w:sz w:val="21"/>
          <w:szCs w:val="20"/>
        </w:rPr>
        <w:t>2022. június 30.</w:t>
      </w:r>
      <w:r w:rsidRPr="00AE7FB8">
        <w:rPr>
          <w:rFonts w:ascii="Tahoma" w:hAnsi="Tahoma" w:cs="Tahoma"/>
          <w:sz w:val="21"/>
          <w:szCs w:val="20"/>
        </w:rPr>
        <w:t xml:space="preserve"> napjáig.</w:t>
      </w:r>
    </w:p>
    <w:p w14:paraId="2F2DAA3B" w14:textId="1D7EB063" w:rsidR="00601E9D" w:rsidRPr="00836C9F" w:rsidRDefault="00601E9D" w:rsidP="0066775A">
      <w:pPr>
        <w:pStyle w:val="Listaszerbekezds"/>
        <w:numPr>
          <w:ilvl w:val="0"/>
          <w:numId w:val="46"/>
        </w:numPr>
        <w:spacing w:before="0" w:line="276" w:lineRule="auto"/>
        <w:ind w:hanging="720"/>
        <w:rPr>
          <w:rFonts w:ascii="Tahoma" w:eastAsia="Times New Roman" w:hAnsi="Tahoma" w:cs="Tahoma"/>
          <w:sz w:val="21"/>
          <w:szCs w:val="20"/>
          <w:lang w:eastAsia="hu-HU"/>
        </w:rPr>
      </w:pPr>
      <w:r w:rsidRPr="00836C9F">
        <w:rPr>
          <w:rFonts w:ascii="Tahoma" w:eastAsia="Times New Roman" w:hAnsi="Tahoma" w:cs="Tahoma"/>
          <w:sz w:val="21"/>
          <w:szCs w:val="20"/>
          <w:lang w:eastAsia="hu-HU"/>
        </w:rPr>
        <w:t xml:space="preserve">Jelen szerződés az utolsóként aláíró fél aláírásának napján lép hatályba és </w:t>
      </w:r>
      <w:r w:rsidRPr="00836C9F">
        <w:rPr>
          <w:rFonts w:ascii="Tahoma" w:eastAsia="Times New Roman" w:hAnsi="Tahoma" w:cs="Tahoma"/>
          <w:b/>
          <w:sz w:val="21"/>
          <w:szCs w:val="20"/>
          <w:lang w:eastAsia="hu-HU"/>
        </w:rPr>
        <w:t>2022. június 30. napjáig</w:t>
      </w:r>
      <w:r w:rsidR="007D7288">
        <w:rPr>
          <w:rFonts w:ascii="Tahoma" w:eastAsia="Times New Roman" w:hAnsi="Tahoma" w:cs="Tahoma"/>
          <w:b/>
          <w:sz w:val="21"/>
          <w:szCs w:val="20"/>
          <w:lang w:eastAsia="hu-HU"/>
        </w:rPr>
        <w:t xml:space="preserve"> -</w:t>
      </w:r>
      <w:r w:rsidRPr="00836C9F">
        <w:rPr>
          <w:rFonts w:ascii="Tahoma" w:eastAsia="Times New Roman" w:hAnsi="Tahoma" w:cs="Tahoma"/>
          <w:b/>
          <w:sz w:val="21"/>
          <w:szCs w:val="20"/>
          <w:lang w:eastAsia="hu-HU"/>
        </w:rPr>
        <w:t xml:space="preserve"> </w:t>
      </w:r>
      <w:r w:rsidR="007D7288" w:rsidRPr="007D7288">
        <w:rPr>
          <w:rFonts w:ascii="Tahoma" w:eastAsia="Times New Roman" w:hAnsi="Tahoma" w:cs="Tahoma"/>
          <w:b/>
          <w:sz w:val="21"/>
          <w:szCs w:val="20"/>
          <w:lang w:eastAsia="hu-HU"/>
        </w:rPr>
        <w:t>amennyiben ez az időpont korábbi</w:t>
      </w:r>
      <w:r w:rsidR="0083022E">
        <w:rPr>
          <w:rFonts w:ascii="Tahoma" w:eastAsia="Times New Roman" w:hAnsi="Tahoma" w:cs="Tahoma"/>
          <w:b/>
          <w:sz w:val="21"/>
          <w:szCs w:val="20"/>
          <w:lang w:eastAsia="hu-HU"/>
        </w:rPr>
        <w:t>,</w:t>
      </w:r>
      <w:r w:rsidR="007D7288" w:rsidRPr="007D7288">
        <w:rPr>
          <w:rFonts w:ascii="Tahoma" w:eastAsia="Times New Roman" w:hAnsi="Tahoma" w:cs="Tahoma"/>
          <w:b/>
          <w:sz w:val="21"/>
          <w:szCs w:val="20"/>
          <w:lang w:eastAsia="hu-HU"/>
        </w:rPr>
        <w:t xml:space="preserve"> a szerződéses keretösszeg kimerüléséig </w:t>
      </w:r>
      <w:r w:rsidR="0083022E">
        <w:rPr>
          <w:rFonts w:ascii="Tahoma" w:eastAsia="Times New Roman" w:hAnsi="Tahoma" w:cs="Tahoma"/>
          <w:b/>
          <w:sz w:val="21"/>
          <w:szCs w:val="20"/>
          <w:lang w:eastAsia="hu-HU"/>
        </w:rPr>
        <w:t xml:space="preserve">- </w:t>
      </w:r>
      <w:r w:rsidRPr="00836C9F">
        <w:rPr>
          <w:rFonts w:ascii="Tahoma" w:eastAsia="Times New Roman" w:hAnsi="Tahoma" w:cs="Tahoma"/>
          <w:sz w:val="21"/>
          <w:szCs w:val="20"/>
          <w:lang w:eastAsia="hu-HU"/>
        </w:rPr>
        <w:t>terjedő határozott időre szól</w:t>
      </w:r>
      <w:r w:rsidR="007D7288">
        <w:rPr>
          <w:rFonts w:ascii="Tahoma" w:eastAsia="Times New Roman" w:hAnsi="Tahoma" w:cs="Tahoma"/>
          <w:sz w:val="21"/>
          <w:szCs w:val="20"/>
          <w:lang w:eastAsia="hu-HU"/>
        </w:rPr>
        <w:t>.</w:t>
      </w:r>
    </w:p>
    <w:p w14:paraId="401FBE2D" w14:textId="77777777" w:rsidR="00601E9D" w:rsidRPr="00836C9F" w:rsidRDefault="00601E9D" w:rsidP="0066775A">
      <w:pPr>
        <w:spacing w:after="120" w:line="276" w:lineRule="auto"/>
        <w:rPr>
          <w:lang w:eastAsia="hu-HU"/>
        </w:rPr>
      </w:pPr>
    </w:p>
    <w:p w14:paraId="1CCF9B91" w14:textId="77777777" w:rsidR="00601E9D" w:rsidRPr="00601E9D" w:rsidRDefault="00601E9D" w:rsidP="0066775A">
      <w:pPr>
        <w:spacing w:after="120" w:line="276" w:lineRule="auto"/>
        <w:jc w:val="center"/>
        <w:rPr>
          <w:b/>
          <w:lang w:eastAsia="hu-HU"/>
        </w:rPr>
      </w:pPr>
      <w:r w:rsidRPr="00601E9D">
        <w:rPr>
          <w:b/>
          <w:lang w:eastAsia="hu-HU"/>
        </w:rPr>
        <w:t>III.</w:t>
      </w:r>
    </w:p>
    <w:p w14:paraId="638FCDA2" w14:textId="77777777" w:rsidR="00601E9D" w:rsidRPr="00836C9F" w:rsidRDefault="00601E9D" w:rsidP="0066775A">
      <w:pPr>
        <w:pStyle w:val="Cmsor2"/>
        <w:spacing w:after="120" w:line="276" w:lineRule="auto"/>
        <w:jc w:val="center"/>
        <w:rPr>
          <w:lang w:eastAsia="hu-HU"/>
        </w:rPr>
      </w:pPr>
      <w:r w:rsidRPr="00836C9F">
        <w:rPr>
          <w:lang w:eastAsia="hu-HU"/>
        </w:rPr>
        <w:t>Díjazás, teljesítésigazolás, fizetési feltételek</w:t>
      </w:r>
    </w:p>
    <w:p w14:paraId="247C51F9" w14:textId="029B4202" w:rsidR="00601E9D" w:rsidRPr="00364341" w:rsidRDefault="00601E9D" w:rsidP="00364341">
      <w:pPr>
        <w:numPr>
          <w:ilvl w:val="0"/>
          <w:numId w:val="58"/>
        </w:numPr>
        <w:suppressAutoHyphens w:val="0"/>
        <w:spacing w:after="120" w:line="276" w:lineRule="auto"/>
        <w:ind w:hanging="720"/>
        <w:textAlignment w:val="auto"/>
        <w:rPr>
          <w:rFonts w:eastAsia="Times New Roman" w:cs="Tahoma"/>
          <w:szCs w:val="20"/>
          <w:lang w:eastAsia="hu-HU"/>
        </w:rPr>
      </w:pPr>
      <w:r w:rsidRPr="00836C9F">
        <w:rPr>
          <w:rFonts w:eastAsia="Times New Roman" w:cs="Tahoma"/>
          <w:szCs w:val="20"/>
          <w:lang w:eastAsia="hu-HU"/>
        </w:rPr>
        <w:t>Vállalkozót a jelen szerződés II. pontjában</w:t>
      </w:r>
      <w:r>
        <w:rPr>
          <w:rFonts w:eastAsia="Times New Roman" w:cs="Tahoma"/>
          <w:szCs w:val="20"/>
          <w:lang w:eastAsia="hu-HU"/>
        </w:rPr>
        <w:t xml:space="preserve"> meghatározott</w:t>
      </w:r>
      <w:r w:rsidRPr="00836C9F">
        <w:rPr>
          <w:rFonts w:eastAsia="Times New Roman" w:cs="Tahoma"/>
          <w:szCs w:val="20"/>
          <w:lang w:eastAsia="hu-HU"/>
        </w:rPr>
        <w:t xml:space="preserve">, </w:t>
      </w:r>
      <w:r>
        <w:rPr>
          <w:rFonts w:eastAsia="Times New Roman" w:cs="Tahoma"/>
          <w:szCs w:val="20"/>
          <w:lang w:eastAsia="hu-HU"/>
        </w:rPr>
        <w:t>valamint</w:t>
      </w:r>
      <w:r w:rsidRPr="00836C9F">
        <w:rPr>
          <w:rFonts w:eastAsia="Times New Roman" w:cs="Tahoma"/>
          <w:szCs w:val="20"/>
          <w:lang w:eastAsia="hu-HU"/>
        </w:rPr>
        <w:t xml:space="preserve"> a műszaki leírásban </w:t>
      </w:r>
      <w:r>
        <w:rPr>
          <w:rFonts w:eastAsia="Times New Roman" w:cs="Tahoma"/>
          <w:szCs w:val="20"/>
          <w:lang w:eastAsia="hu-HU"/>
        </w:rPr>
        <w:t>részletezett</w:t>
      </w:r>
      <w:r w:rsidRPr="00836C9F">
        <w:rPr>
          <w:rFonts w:eastAsia="Times New Roman" w:cs="Tahoma"/>
          <w:szCs w:val="20"/>
          <w:lang w:eastAsia="hu-HU"/>
        </w:rPr>
        <w:t xml:space="preserve"> feladatok </w:t>
      </w:r>
      <w:r>
        <w:rPr>
          <w:rFonts w:eastAsia="Times New Roman" w:cs="Tahoma"/>
          <w:szCs w:val="20"/>
          <w:lang w:eastAsia="hu-HU"/>
        </w:rPr>
        <w:t>szerződésszerű</w:t>
      </w:r>
      <w:r w:rsidRPr="00836C9F">
        <w:rPr>
          <w:rFonts w:eastAsia="Times New Roman" w:cs="Tahoma"/>
          <w:szCs w:val="20"/>
          <w:lang w:eastAsia="hu-HU"/>
        </w:rPr>
        <w:t xml:space="preserve"> teljesítése esetén</w:t>
      </w:r>
      <w:r>
        <w:rPr>
          <w:rFonts w:eastAsia="Times New Roman" w:cs="Tahoma"/>
          <w:szCs w:val="20"/>
          <w:lang w:eastAsia="hu-HU"/>
        </w:rPr>
        <w:t xml:space="preserve"> és </w:t>
      </w:r>
      <w:r w:rsidRPr="00836C9F">
        <w:rPr>
          <w:rFonts w:eastAsia="Times New Roman" w:cs="Tahoma"/>
          <w:szCs w:val="20"/>
          <w:lang w:eastAsia="hu-HU"/>
        </w:rPr>
        <w:t xml:space="preserve">a Megrendelő által kiállított teljesítésigazolás alapján Vállalkozó nyertes ajánlatában foglaltak szerint </w:t>
      </w:r>
      <w:r>
        <w:rPr>
          <w:rFonts w:eastAsia="Times New Roman" w:cs="Tahoma"/>
          <w:szCs w:val="20"/>
          <w:lang w:eastAsia="hu-HU"/>
        </w:rPr>
        <w:t xml:space="preserve">meghatározott </w:t>
      </w:r>
      <w:r w:rsidRPr="00836C9F">
        <w:rPr>
          <w:rFonts w:eastAsia="Times New Roman" w:cs="Tahoma"/>
          <w:szCs w:val="20"/>
          <w:lang w:eastAsia="hu-HU"/>
        </w:rPr>
        <w:t>vállalkozói díj illet meg.</w:t>
      </w:r>
    </w:p>
    <w:p w14:paraId="47BA3587" w14:textId="79CF9790" w:rsidR="00601E9D" w:rsidRPr="00364341" w:rsidRDefault="00601E9D" w:rsidP="00364341">
      <w:pPr>
        <w:numPr>
          <w:ilvl w:val="0"/>
          <w:numId w:val="58"/>
        </w:numPr>
        <w:suppressAutoHyphens w:val="0"/>
        <w:spacing w:after="120" w:line="276" w:lineRule="auto"/>
        <w:ind w:left="709" w:hanging="709"/>
        <w:textAlignment w:val="auto"/>
        <w:rPr>
          <w:rFonts w:eastAsia="Times New Roman" w:cs="Tahoma"/>
          <w:szCs w:val="20"/>
          <w:lang w:eastAsia="hu-HU"/>
        </w:rPr>
      </w:pPr>
      <w:r w:rsidRPr="005A728C">
        <w:rPr>
          <w:rFonts w:cs="Tahoma"/>
          <w:szCs w:val="20"/>
        </w:rPr>
        <w:t xml:space="preserve">Vállalkozót a jelen szerződés a II.2. pont szerinti hozzáférés biztosításáért </w:t>
      </w:r>
      <w:r w:rsidRPr="005A728C">
        <w:rPr>
          <w:rFonts w:cs="Tahoma"/>
          <w:b/>
          <w:szCs w:val="20"/>
        </w:rPr>
        <w:t>……………….Ft + Áfa, azaz ……………….forint plusz általános forgalmi adó</w:t>
      </w:r>
      <w:r w:rsidRPr="005A728C">
        <w:rPr>
          <w:rFonts w:cs="Tahoma"/>
          <w:szCs w:val="20"/>
        </w:rPr>
        <w:t xml:space="preserve"> </w:t>
      </w:r>
      <w:r w:rsidRPr="005A728C">
        <w:rPr>
          <w:rFonts w:cs="Tahoma"/>
          <w:b/>
          <w:szCs w:val="20"/>
        </w:rPr>
        <w:t>egyösszegű fix rendszer-hozzáférési díj</w:t>
      </w:r>
      <w:r w:rsidRPr="005A728C">
        <w:rPr>
          <w:rFonts w:cs="Tahoma"/>
          <w:szCs w:val="20"/>
        </w:rPr>
        <w:t xml:space="preserve"> illeti meg.</w:t>
      </w:r>
      <w:r>
        <w:rPr>
          <w:rFonts w:cs="Tahoma"/>
          <w:szCs w:val="20"/>
        </w:rPr>
        <w:t xml:space="preserve"> </w:t>
      </w:r>
    </w:p>
    <w:p w14:paraId="341255B0" w14:textId="5B47E230" w:rsidR="00601E9D" w:rsidRPr="00364341" w:rsidRDefault="00601E9D" w:rsidP="0066775A">
      <w:pPr>
        <w:numPr>
          <w:ilvl w:val="0"/>
          <w:numId w:val="58"/>
        </w:numPr>
        <w:suppressAutoHyphens w:val="0"/>
        <w:spacing w:after="120" w:line="276" w:lineRule="auto"/>
        <w:ind w:left="709" w:hanging="709"/>
        <w:textAlignment w:val="auto"/>
        <w:rPr>
          <w:rFonts w:eastAsia="Times New Roman" w:cs="Tahoma"/>
          <w:szCs w:val="20"/>
          <w:lang w:eastAsia="hu-HU"/>
        </w:rPr>
      </w:pPr>
      <w:r w:rsidRPr="00836C9F">
        <w:rPr>
          <w:rFonts w:cs="Tahoma"/>
          <w:szCs w:val="20"/>
        </w:rPr>
        <w:t xml:space="preserve">Vállalkozót a </w:t>
      </w:r>
      <w:r>
        <w:rPr>
          <w:rFonts w:cs="Tahoma"/>
          <w:szCs w:val="20"/>
        </w:rPr>
        <w:t>II.3.</w:t>
      </w:r>
      <w:r w:rsidRPr="00836C9F">
        <w:rPr>
          <w:rFonts w:cs="Tahoma"/>
          <w:szCs w:val="20"/>
        </w:rPr>
        <w:t xml:space="preserve"> pontban rögzített szolgáltatások</w:t>
      </w:r>
      <w:r>
        <w:rPr>
          <w:rFonts w:cs="Tahoma"/>
          <w:szCs w:val="20"/>
        </w:rPr>
        <w:t xml:space="preserve"> szerződésszerű teljesítésé</w:t>
      </w:r>
      <w:r w:rsidRPr="00836C9F">
        <w:rPr>
          <w:rFonts w:cs="Tahoma"/>
          <w:szCs w:val="20"/>
        </w:rPr>
        <w:t xml:space="preserve">ért </w:t>
      </w:r>
      <w:r w:rsidRPr="00836C9F">
        <w:rPr>
          <w:rFonts w:cs="Tahoma"/>
          <w:b/>
          <w:szCs w:val="20"/>
        </w:rPr>
        <w:t>havonta ………………. Ft + Áfa</w:t>
      </w:r>
      <w:r w:rsidRPr="005A728C">
        <w:rPr>
          <w:rFonts w:cs="Tahoma"/>
          <w:b/>
          <w:szCs w:val="20"/>
        </w:rPr>
        <w:t>, azaz ………………. forint plusz általános forgalmi adó, a szerződés teljes időtartama alatt mindösszesen ………………. Ft + Áfa, azaz …. forint plusz általános forgalmi adó összegű rendelkezésre állási díj</w:t>
      </w:r>
      <w:r w:rsidRPr="00836C9F">
        <w:rPr>
          <w:rFonts w:cs="Tahoma"/>
          <w:szCs w:val="20"/>
        </w:rPr>
        <w:t xml:space="preserve"> illeti meg. </w:t>
      </w:r>
    </w:p>
    <w:p w14:paraId="216D9150" w14:textId="10E2F62D" w:rsidR="00601E9D" w:rsidRPr="00364341" w:rsidRDefault="00601E9D" w:rsidP="0066775A">
      <w:pPr>
        <w:numPr>
          <w:ilvl w:val="0"/>
          <w:numId w:val="58"/>
        </w:numPr>
        <w:suppressAutoHyphens w:val="0"/>
        <w:spacing w:after="120" w:line="276" w:lineRule="auto"/>
        <w:ind w:left="709" w:hanging="709"/>
        <w:textAlignment w:val="auto"/>
        <w:rPr>
          <w:rFonts w:eastAsia="Times New Roman" w:cs="Tahoma"/>
          <w:szCs w:val="20"/>
          <w:lang w:eastAsia="hu-HU"/>
        </w:rPr>
      </w:pPr>
      <w:r w:rsidRPr="00836C9F">
        <w:rPr>
          <w:rFonts w:cs="Tahoma"/>
          <w:szCs w:val="20"/>
        </w:rPr>
        <w:t xml:space="preserve">Felek rögzítik, hogy jelen szerződés ellenértéke, </w:t>
      </w:r>
      <w:r w:rsidRPr="005C59E8">
        <w:rPr>
          <w:rFonts w:cs="Tahoma"/>
          <w:b/>
          <w:szCs w:val="20"/>
        </w:rPr>
        <w:t xml:space="preserve">a rendelkezésre álló keretösszeg mindösszesen </w:t>
      </w:r>
      <w:r w:rsidRPr="004944D8">
        <w:rPr>
          <w:rFonts w:cs="Tahoma"/>
          <w:b/>
          <w:szCs w:val="20"/>
        </w:rPr>
        <w:t>47.400.000,- Ft + Áfa</w:t>
      </w:r>
      <w:r w:rsidRPr="005C59E8">
        <w:rPr>
          <w:rFonts w:cs="Tahoma"/>
          <w:b/>
          <w:szCs w:val="20"/>
        </w:rPr>
        <w:t xml:space="preserve">, azaz </w:t>
      </w:r>
      <w:r w:rsidRPr="00AB1CD9">
        <w:rPr>
          <w:rFonts w:cs="Tahoma"/>
          <w:b/>
          <w:szCs w:val="20"/>
        </w:rPr>
        <w:t>negyvenhétmillió-négyszázezer forint plusz általános forgalmi adó</w:t>
      </w:r>
      <w:r>
        <w:rPr>
          <w:rFonts w:cs="Tahoma"/>
          <w:szCs w:val="20"/>
        </w:rPr>
        <w:t>.</w:t>
      </w:r>
      <w:r w:rsidRPr="00836C9F">
        <w:rPr>
          <w:rFonts w:cs="Tahoma"/>
          <w:szCs w:val="20"/>
        </w:rPr>
        <w:t xml:space="preserve"> </w:t>
      </w:r>
      <w:r>
        <w:rPr>
          <w:rFonts w:cs="Tahoma"/>
          <w:szCs w:val="20"/>
        </w:rPr>
        <w:t xml:space="preserve">Megrendelő a jelen szerződés alapján legfeljebb ilyen összegű kifizetést teljesíthet, és </w:t>
      </w:r>
      <w:r w:rsidRPr="00836C9F">
        <w:rPr>
          <w:rFonts w:cs="Tahoma"/>
          <w:szCs w:val="20"/>
        </w:rPr>
        <w:t xml:space="preserve">Vállalkozó legfeljebb ezen összegig számolhat el </w:t>
      </w:r>
      <w:r>
        <w:rPr>
          <w:rFonts w:cs="Tahoma"/>
          <w:szCs w:val="20"/>
        </w:rPr>
        <w:t xml:space="preserve">rendszer-hozzáférési és </w:t>
      </w:r>
      <w:r w:rsidRPr="00836C9F">
        <w:rPr>
          <w:rFonts w:cs="Tahoma"/>
          <w:szCs w:val="20"/>
        </w:rPr>
        <w:t>rendelkezésre állási díjat.</w:t>
      </w:r>
      <w:bookmarkStart w:id="48" w:name="_Ref414533887"/>
      <w:r>
        <w:rPr>
          <w:rFonts w:cs="Tahoma"/>
          <w:szCs w:val="20"/>
        </w:rPr>
        <w:t xml:space="preserve"> </w:t>
      </w:r>
    </w:p>
    <w:p w14:paraId="483C5461" w14:textId="253EF7A8" w:rsidR="00D10814" w:rsidRPr="00364341" w:rsidRDefault="00D10814" w:rsidP="00364341">
      <w:pPr>
        <w:numPr>
          <w:ilvl w:val="0"/>
          <w:numId w:val="58"/>
        </w:numPr>
        <w:suppressAutoHyphens w:val="0"/>
        <w:spacing w:after="120" w:line="276" w:lineRule="auto"/>
        <w:ind w:hanging="720"/>
        <w:textAlignment w:val="auto"/>
        <w:rPr>
          <w:rFonts w:eastAsia="Times New Roman" w:cs="Tahoma"/>
          <w:szCs w:val="20"/>
          <w:lang w:eastAsia="hu-HU"/>
        </w:rPr>
      </w:pPr>
      <w:r w:rsidRPr="00D10814">
        <w:rPr>
          <w:rFonts w:eastAsia="Times New Roman" w:cs="Tahoma"/>
          <w:szCs w:val="20"/>
          <w:lang w:eastAsia="hu-HU"/>
        </w:rPr>
        <w:t xml:space="preserve">Felek rögzítik, hogy a Vállalkozót megillető díj Magyarország 2016. évi központi költségvetéséről szóló 2015. évi C. törvény 1. melléklet, </w:t>
      </w:r>
      <w:r w:rsidR="00924C08">
        <w:rPr>
          <w:rFonts w:eastAsia="Times New Roman" w:cs="Tahoma"/>
          <w:szCs w:val="20"/>
          <w:lang w:eastAsia="hu-HU"/>
        </w:rPr>
        <w:t>XIX. Uniós fejlesztések fejezet</w:t>
      </w:r>
      <w:r w:rsidR="00CB1F9B">
        <w:rPr>
          <w:rFonts w:eastAsia="Times New Roman" w:cs="Tahoma"/>
          <w:szCs w:val="20"/>
          <w:lang w:eastAsia="hu-HU"/>
        </w:rPr>
        <w:t xml:space="preserve"> </w:t>
      </w:r>
      <w:r w:rsidRPr="00D10814">
        <w:rPr>
          <w:rFonts w:eastAsia="Times New Roman" w:cs="Tahoma"/>
          <w:szCs w:val="20"/>
          <w:lang w:eastAsia="hu-HU"/>
        </w:rPr>
        <w:t>címen KÖFOP-3.3.1-16 terhére áll rendelkezésre</w:t>
      </w:r>
      <w:r w:rsidR="00EF3145">
        <w:rPr>
          <w:rFonts w:eastAsia="Times New Roman" w:cs="Tahoma"/>
          <w:szCs w:val="20"/>
          <w:lang w:eastAsia="hu-HU"/>
        </w:rPr>
        <w:t xml:space="preserve"> a szerződés mellékletét képező ajánlati felhívásban foglaltaknak megfelelően</w:t>
      </w:r>
      <w:r w:rsidRPr="00D10814">
        <w:rPr>
          <w:rFonts w:eastAsia="Times New Roman" w:cs="Tahoma"/>
          <w:szCs w:val="20"/>
          <w:lang w:eastAsia="hu-HU"/>
        </w:rPr>
        <w:t>.</w:t>
      </w:r>
    </w:p>
    <w:p w14:paraId="465EB3E6" w14:textId="59CBE155" w:rsidR="00D10814" w:rsidRPr="00364341" w:rsidRDefault="00601E9D" w:rsidP="00364341">
      <w:pPr>
        <w:numPr>
          <w:ilvl w:val="0"/>
          <w:numId w:val="58"/>
        </w:numPr>
        <w:suppressAutoHyphens w:val="0"/>
        <w:spacing w:after="120" w:line="276" w:lineRule="auto"/>
        <w:ind w:left="709" w:hanging="709"/>
        <w:textAlignment w:val="auto"/>
        <w:rPr>
          <w:rFonts w:eastAsia="Times New Roman" w:cs="Tahoma"/>
          <w:szCs w:val="20"/>
          <w:lang w:eastAsia="hu-HU"/>
        </w:rPr>
      </w:pPr>
      <w:r>
        <w:rPr>
          <w:rFonts w:cs="Tahoma"/>
          <w:szCs w:val="20"/>
        </w:rPr>
        <w:t>Az</w:t>
      </w:r>
      <w:r w:rsidRPr="00836C9F">
        <w:rPr>
          <w:rFonts w:cs="Tahoma"/>
          <w:szCs w:val="20"/>
        </w:rPr>
        <w:t xml:space="preserve"> </w:t>
      </w:r>
      <w:r>
        <w:rPr>
          <w:rFonts w:cs="Tahoma"/>
          <w:szCs w:val="20"/>
        </w:rPr>
        <w:t>általános forgalmi adó</w:t>
      </w:r>
      <w:r w:rsidRPr="00836C9F">
        <w:rPr>
          <w:rFonts w:cs="Tahoma"/>
          <w:szCs w:val="20"/>
        </w:rPr>
        <w:t xml:space="preserve"> mértékére a mindenkor hatályos jogszabályi rendelkezések az irányadóak.</w:t>
      </w:r>
    </w:p>
    <w:p w14:paraId="0E1DC202" w14:textId="4712D886" w:rsidR="009955A9" w:rsidRPr="00364341" w:rsidRDefault="00601E9D" w:rsidP="00364341">
      <w:pPr>
        <w:numPr>
          <w:ilvl w:val="0"/>
          <w:numId w:val="58"/>
        </w:numPr>
        <w:suppressAutoHyphens w:val="0"/>
        <w:spacing w:after="120" w:line="276" w:lineRule="auto"/>
        <w:ind w:left="709" w:hanging="709"/>
        <w:textAlignment w:val="auto"/>
        <w:rPr>
          <w:rFonts w:eastAsia="Times New Roman" w:cs="Tahoma"/>
          <w:szCs w:val="20"/>
          <w:lang w:eastAsia="hu-HU"/>
        </w:rPr>
      </w:pPr>
      <w:r w:rsidRPr="00836C9F">
        <w:rPr>
          <w:rFonts w:cs="Tahoma"/>
          <w:szCs w:val="20"/>
        </w:rPr>
        <w:t>A díjazás a jelen szerződésben meghatározott feladatok teljesítésével kapcsolatosan felmerülő költségekre és egyéb díjakra tekintettel került megállapításra</w:t>
      </w:r>
      <w:r>
        <w:rPr>
          <w:rFonts w:eastAsia="Times New Roman" w:cs="Tahoma"/>
          <w:szCs w:val="20"/>
          <w:lang w:eastAsia="hu-HU"/>
        </w:rPr>
        <w:t>, ezért Vállalkozó a III.</w:t>
      </w:r>
      <w:del w:id="49" w:author="Berényi Nóra" w:date="2016-10-12T09:00:00Z">
        <w:r w:rsidRPr="00A7488F" w:rsidDel="00A7488F">
          <w:rPr>
            <w:rFonts w:eastAsia="Times New Roman" w:cs="Tahoma"/>
            <w:szCs w:val="20"/>
            <w:highlight w:val="yellow"/>
            <w:lang w:eastAsia="hu-HU"/>
          </w:rPr>
          <w:delText>6.</w:delText>
        </w:r>
      </w:del>
      <w:ins w:id="50" w:author="Berényi Nóra" w:date="2016-10-12T09:00:00Z">
        <w:r w:rsidR="00A7488F" w:rsidRPr="00A7488F">
          <w:rPr>
            <w:rFonts w:eastAsia="Times New Roman" w:cs="Tahoma"/>
            <w:szCs w:val="20"/>
            <w:highlight w:val="yellow"/>
            <w:lang w:eastAsia="hu-HU"/>
          </w:rPr>
          <w:t>2.</w:t>
        </w:r>
      </w:ins>
      <w:r>
        <w:rPr>
          <w:rFonts w:eastAsia="Times New Roman" w:cs="Tahoma"/>
          <w:szCs w:val="20"/>
          <w:lang w:eastAsia="hu-HU"/>
        </w:rPr>
        <w:t xml:space="preserve"> pontban meghatározott rendszer-hozzáférési díjon valamint a III.</w:t>
      </w:r>
      <w:del w:id="51" w:author="Berényi Nóra" w:date="2016-10-12T09:00:00Z">
        <w:r w:rsidRPr="00A7488F" w:rsidDel="00A7488F">
          <w:rPr>
            <w:rFonts w:eastAsia="Times New Roman" w:cs="Tahoma"/>
            <w:szCs w:val="20"/>
            <w:highlight w:val="yellow"/>
            <w:lang w:eastAsia="hu-HU"/>
          </w:rPr>
          <w:delText>7.</w:delText>
        </w:r>
      </w:del>
      <w:ins w:id="52" w:author="Berényi Nóra" w:date="2016-10-12T09:00:00Z">
        <w:r w:rsidR="00A7488F" w:rsidRPr="00A7488F">
          <w:rPr>
            <w:rFonts w:eastAsia="Times New Roman" w:cs="Tahoma"/>
            <w:szCs w:val="20"/>
            <w:highlight w:val="yellow"/>
            <w:lang w:eastAsia="hu-HU"/>
          </w:rPr>
          <w:t>3.</w:t>
        </w:r>
      </w:ins>
      <w:r>
        <w:rPr>
          <w:rFonts w:eastAsia="Times New Roman" w:cs="Tahoma"/>
          <w:szCs w:val="20"/>
          <w:lang w:eastAsia="hu-HU"/>
        </w:rPr>
        <w:t xml:space="preserve"> pontban meghatározott rendelkezésre állási díj-keretösszegen felül további költség-, díj- vagy más hasonló igénnyel nem léphet fel, és ilyen vagy más hasonló jogcímen Megrendelő egyéb kifizetésre a jelen szerződés alapján Vállalkozó felé nem köteles.</w:t>
      </w:r>
    </w:p>
    <w:p w14:paraId="22854878" w14:textId="7A7DC638" w:rsidR="00D10814" w:rsidRPr="00364341" w:rsidRDefault="00601E9D" w:rsidP="00364341">
      <w:pPr>
        <w:numPr>
          <w:ilvl w:val="0"/>
          <w:numId w:val="58"/>
        </w:numPr>
        <w:suppressAutoHyphens w:val="0"/>
        <w:spacing w:after="120" w:line="276" w:lineRule="auto"/>
        <w:ind w:left="709" w:hanging="709"/>
        <w:textAlignment w:val="auto"/>
        <w:rPr>
          <w:rFonts w:eastAsia="Times New Roman" w:cs="Tahoma"/>
          <w:szCs w:val="20"/>
          <w:lang w:eastAsia="hu-HU"/>
        </w:rPr>
      </w:pPr>
      <w:r w:rsidRPr="00836C9F">
        <w:rPr>
          <w:rFonts w:cs="Tahoma"/>
          <w:szCs w:val="20"/>
        </w:rPr>
        <w:t>A Vállalkozót megillető díj megfizetéséért Megrendelő a felelős, függetlenül a szolgáltatás tényleges igénybe vevőjétől.</w:t>
      </w:r>
      <w:r w:rsidRPr="00836C9F">
        <w:rPr>
          <w:rFonts w:eastAsia="Times New Roman" w:cs="Tahoma"/>
          <w:szCs w:val="20"/>
          <w:lang w:eastAsia="hu-HU"/>
        </w:rPr>
        <w:t xml:space="preserve"> </w:t>
      </w:r>
    </w:p>
    <w:bookmarkEnd w:id="48"/>
    <w:p w14:paraId="02AAFC1D" w14:textId="2794868E" w:rsidR="00601E9D" w:rsidRPr="00364341" w:rsidRDefault="00601E9D" w:rsidP="00364341">
      <w:pPr>
        <w:numPr>
          <w:ilvl w:val="0"/>
          <w:numId w:val="58"/>
        </w:numPr>
        <w:suppressAutoHyphens w:val="0"/>
        <w:spacing w:after="120" w:line="276" w:lineRule="auto"/>
        <w:ind w:left="709" w:hanging="709"/>
        <w:textAlignment w:val="auto"/>
        <w:rPr>
          <w:rFonts w:eastAsia="Times New Roman" w:cs="Tahoma"/>
          <w:szCs w:val="20"/>
          <w:lang w:eastAsia="hu-HU"/>
        </w:rPr>
      </w:pPr>
      <w:r w:rsidRPr="00836C9F">
        <w:rPr>
          <w:rFonts w:cs="Tahoma"/>
          <w:szCs w:val="20"/>
        </w:rPr>
        <w:t>Megrendelő a III.</w:t>
      </w:r>
      <w:del w:id="53" w:author="Berényi Nóra" w:date="2016-10-12T09:01:00Z">
        <w:r w:rsidRPr="00E701C8" w:rsidDel="00E701C8">
          <w:rPr>
            <w:rFonts w:cs="Tahoma"/>
            <w:szCs w:val="20"/>
            <w:highlight w:val="yellow"/>
          </w:rPr>
          <w:delText>6.</w:delText>
        </w:r>
      </w:del>
      <w:ins w:id="54" w:author="Berényi Nóra" w:date="2016-10-12T09:01:00Z">
        <w:r w:rsidR="00E701C8" w:rsidRPr="00E701C8">
          <w:rPr>
            <w:rFonts w:cs="Tahoma"/>
            <w:szCs w:val="20"/>
            <w:highlight w:val="yellow"/>
          </w:rPr>
          <w:t>2.</w:t>
        </w:r>
      </w:ins>
      <w:r w:rsidRPr="00836C9F">
        <w:rPr>
          <w:rFonts w:cs="Tahoma"/>
          <w:szCs w:val="20"/>
        </w:rPr>
        <w:t xml:space="preserve"> és III.</w:t>
      </w:r>
      <w:del w:id="55" w:author="Berényi Nóra" w:date="2016-10-12T09:01:00Z">
        <w:r w:rsidRPr="00E701C8" w:rsidDel="00E701C8">
          <w:rPr>
            <w:rFonts w:cs="Tahoma"/>
            <w:szCs w:val="20"/>
            <w:highlight w:val="yellow"/>
          </w:rPr>
          <w:delText>7.</w:delText>
        </w:r>
      </w:del>
      <w:ins w:id="56" w:author="Berényi Nóra" w:date="2016-10-12T09:01:00Z">
        <w:r w:rsidR="00E701C8" w:rsidRPr="00E701C8">
          <w:rPr>
            <w:rFonts w:cs="Tahoma"/>
            <w:szCs w:val="20"/>
            <w:highlight w:val="yellow"/>
          </w:rPr>
          <w:t>3.</w:t>
        </w:r>
      </w:ins>
      <w:r w:rsidRPr="00836C9F">
        <w:rPr>
          <w:rFonts w:cs="Tahoma"/>
          <w:szCs w:val="20"/>
        </w:rPr>
        <w:t xml:space="preserve"> pont szerinti díjat az alábbiak szerint fizeti meg Vállalkozó részére: </w:t>
      </w:r>
    </w:p>
    <w:p w14:paraId="4F94C54D" w14:textId="5948E602" w:rsidR="00601E9D" w:rsidRPr="00836C9F" w:rsidRDefault="00601E9D" w:rsidP="00364341">
      <w:pPr>
        <w:spacing w:after="120" w:line="276" w:lineRule="auto"/>
        <w:ind w:left="709"/>
        <w:rPr>
          <w:rFonts w:cs="Tahoma"/>
          <w:szCs w:val="20"/>
        </w:rPr>
      </w:pPr>
      <w:r w:rsidRPr="00836C9F">
        <w:rPr>
          <w:rFonts w:cs="Tahoma"/>
          <w:szCs w:val="20"/>
        </w:rPr>
        <w:t>a) Megrendelő a III.</w:t>
      </w:r>
      <w:del w:id="57" w:author="Berényi Nóra" w:date="2016-10-12T09:01:00Z">
        <w:r w:rsidRPr="00E701C8" w:rsidDel="00E701C8">
          <w:rPr>
            <w:rFonts w:cs="Tahoma"/>
            <w:szCs w:val="20"/>
            <w:highlight w:val="yellow"/>
          </w:rPr>
          <w:delText>6.</w:delText>
        </w:r>
      </w:del>
      <w:ins w:id="58" w:author="Berényi Nóra" w:date="2016-10-12T09:01:00Z">
        <w:r w:rsidR="00E701C8" w:rsidRPr="00E701C8">
          <w:rPr>
            <w:rFonts w:cs="Tahoma"/>
            <w:szCs w:val="20"/>
            <w:highlight w:val="yellow"/>
          </w:rPr>
          <w:t>2.</w:t>
        </w:r>
      </w:ins>
      <w:r w:rsidRPr="00836C9F">
        <w:rPr>
          <w:rFonts w:cs="Tahoma"/>
          <w:szCs w:val="20"/>
        </w:rPr>
        <w:t xml:space="preserve"> pontban rögzített </w:t>
      </w:r>
      <w:r w:rsidRPr="005C59E8">
        <w:rPr>
          <w:rFonts w:cs="Tahoma"/>
          <w:szCs w:val="20"/>
        </w:rPr>
        <w:t>rendszer-hozzáférési díjat</w:t>
      </w:r>
      <w:r w:rsidRPr="00836C9F">
        <w:rPr>
          <w:rFonts w:cs="Tahoma"/>
          <w:szCs w:val="20"/>
        </w:rPr>
        <w:t xml:space="preserve"> </w:t>
      </w:r>
      <w:r w:rsidRPr="003718C6">
        <w:rPr>
          <w:rFonts w:cs="Tahoma"/>
          <w:szCs w:val="20"/>
        </w:rPr>
        <w:t>egy összegben fizeti meg a hozzáférési jogosultság(ok) rendelkezésre bocsátását követőe</w:t>
      </w:r>
      <w:r w:rsidRPr="00836C9F">
        <w:rPr>
          <w:rFonts w:cs="Tahoma"/>
          <w:szCs w:val="20"/>
        </w:rPr>
        <w:t>n, míg a III.</w:t>
      </w:r>
      <w:del w:id="59" w:author="Berényi Nóra" w:date="2016-10-12T09:01:00Z">
        <w:r w:rsidRPr="00E701C8" w:rsidDel="00E701C8">
          <w:rPr>
            <w:rFonts w:cs="Tahoma"/>
            <w:szCs w:val="20"/>
            <w:highlight w:val="yellow"/>
          </w:rPr>
          <w:delText>7.</w:delText>
        </w:r>
      </w:del>
      <w:ins w:id="60" w:author="Berényi Nóra" w:date="2016-10-12T09:01:00Z">
        <w:r w:rsidR="00E701C8" w:rsidRPr="00E701C8">
          <w:rPr>
            <w:rFonts w:cs="Tahoma"/>
            <w:szCs w:val="20"/>
            <w:highlight w:val="yellow"/>
          </w:rPr>
          <w:t>3.</w:t>
        </w:r>
      </w:ins>
      <w:r w:rsidRPr="00836C9F">
        <w:rPr>
          <w:rFonts w:cs="Tahoma"/>
          <w:szCs w:val="20"/>
        </w:rPr>
        <w:t xml:space="preserve"> pont szerinti </w:t>
      </w:r>
      <w:r w:rsidRPr="005C59E8">
        <w:rPr>
          <w:rFonts w:cs="Tahoma"/>
          <w:szCs w:val="20"/>
        </w:rPr>
        <w:t>rendelkezésre állási díjat</w:t>
      </w:r>
      <w:r w:rsidRPr="00836C9F">
        <w:rPr>
          <w:rFonts w:cs="Tahoma"/>
          <w:szCs w:val="20"/>
        </w:rPr>
        <w:t xml:space="preserve"> havonta utólag fizeti meg Vállalkozó részére.</w:t>
      </w:r>
    </w:p>
    <w:p w14:paraId="5C223671" w14:textId="31F8DF73" w:rsidR="00601E9D" w:rsidRPr="00364341" w:rsidRDefault="00601E9D" w:rsidP="00364341">
      <w:pPr>
        <w:pStyle w:val="Listaszerbekezds"/>
        <w:spacing w:before="0" w:line="276" w:lineRule="auto"/>
        <w:rPr>
          <w:rFonts w:ascii="Tahoma" w:hAnsi="Tahoma" w:cs="Tahoma"/>
          <w:sz w:val="21"/>
          <w:szCs w:val="20"/>
        </w:rPr>
      </w:pPr>
      <w:r w:rsidRPr="00836C9F">
        <w:rPr>
          <w:rFonts w:ascii="Tahoma" w:hAnsi="Tahoma" w:cs="Tahoma"/>
          <w:sz w:val="21"/>
          <w:szCs w:val="20"/>
        </w:rPr>
        <w:t xml:space="preserve">b) Vállalkozó köteles Megrendelő részére </w:t>
      </w:r>
      <w:r w:rsidRPr="00B464D8">
        <w:rPr>
          <w:rFonts w:ascii="Tahoma" w:hAnsi="Tahoma" w:cs="Tahoma"/>
          <w:b/>
          <w:sz w:val="21"/>
          <w:szCs w:val="20"/>
        </w:rPr>
        <w:t>ún. szolgáltatásigazolást</w:t>
      </w:r>
      <w:r w:rsidRPr="00836C9F">
        <w:rPr>
          <w:rFonts w:ascii="Tahoma" w:hAnsi="Tahoma" w:cs="Tahoma"/>
          <w:sz w:val="21"/>
          <w:szCs w:val="20"/>
        </w:rPr>
        <w:t xml:space="preserve"> kiállítani, mely a teljesítésigazolás alapját képezi, és igazolja</w:t>
      </w:r>
      <w:r>
        <w:rPr>
          <w:rFonts w:ascii="Tahoma" w:hAnsi="Tahoma" w:cs="Tahoma"/>
          <w:sz w:val="21"/>
          <w:szCs w:val="20"/>
        </w:rPr>
        <w:t xml:space="preserve">, hogy </w:t>
      </w:r>
      <w:r w:rsidRPr="00836C9F">
        <w:rPr>
          <w:rFonts w:ascii="Tahoma" w:hAnsi="Tahoma" w:cs="Tahoma"/>
          <w:sz w:val="21"/>
          <w:szCs w:val="20"/>
        </w:rPr>
        <w:t xml:space="preserve">a </w:t>
      </w:r>
      <w:r>
        <w:rPr>
          <w:rFonts w:ascii="Tahoma" w:hAnsi="Tahoma" w:cs="Tahoma"/>
          <w:sz w:val="21"/>
          <w:szCs w:val="20"/>
        </w:rPr>
        <w:t>II. 2. pont szerinti rendszer-</w:t>
      </w:r>
      <w:r w:rsidRPr="00836C9F">
        <w:rPr>
          <w:rFonts w:ascii="Tahoma" w:hAnsi="Tahoma" w:cs="Tahoma"/>
          <w:sz w:val="21"/>
          <w:szCs w:val="20"/>
        </w:rPr>
        <w:t>hozzáférés</w:t>
      </w:r>
      <w:r>
        <w:rPr>
          <w:rFonts w:ascii="Tahoma" w:hAnsi="Tahoma" w:cs="Tahoma"/>
          <w:sz w:val="21"/>
          <w:szCs w:val="20"/>
        </w:rPr>
        <w:t xml:space="preserve">i jogosultságokat Vállalkozó a Megrendelő számára rendelkezésre bocsátotta. </w:t>
      </w:r>
    </w:p>
    <w:p w14:paraId="46E62269" w14:textId="237ABA88" w:rsidR="00601E9D" w:rsidRPr="00364341" w:rsidRDefault="00601E9D" w:rsidP="00364341">
      <w:pPr>
        <w:pStyle w:val="Listaszerbekezds"/>
        <w:spacing w:before="0" w:line="276" w:lineRule="auto"/>
        <w:rPr>
          <w:rFonts w:ascii="Tahoma" w:hAnsi="Tahoma" w:cs="Tahoma"/>
          <w:sz w:val="21"/>
          <w:szCs w:val="20"/>
        </w:rPr>
      </w:pPr>
      <w:r>
        <w:rPr>
          <w:rFonts w:ascii="Tahoma" w:hAnsi="Tahoma" w:cs="Tahoma"/>
          <w:sz w:val="21"/>
          <w:szCs w:val="20"/>
        </w:rPr>
        <w:t>c)</w:t>
      </w:r>
      <w:r w:rsidRPr="00836C9F">
        <w:rPr>
          <w:rFonts w:ascii="Tahoma" w:hAnsi="Tahoma" w:cs="Tahoma"/>
          <w:sz w:val="21"/>
          <w:szCs w:val="20"/>
        </w:rPr>
        <w:t xml:space="preserve"> </w:t>
      </w:r>
      <w:r>
        <w:rPr>
          <w:rFonts w:ascii="Tahoma" w:hAnsi="Tahoma" w:cs="Tahoma"/>
          <w:sz w:val="21"/>
          <w:szCs w:val="20"/>
        </w:rPr>
        <w:t>A</w:t>
      </w:r>
      <w:r w:rsidRPr="00836C9F">
        <w:rPr>
          <w:rFonts w:ascii="Tahoma" w:hAnsi="Tahoma" w:cs="Tahoma"/>
          <w:sz w:val="21"/>
          <w:szCs w:val="20"/>
        </w:rPr>
        <w:t xml:space="preserve"> II.</w:t>
      </w:r>
      <w:r>
        <w:rPr>
          <w:rFonts w:ascii="Tahoma" w:hAnsi="Tahoma" w:cs="Tahoma"/>
          <w:sz w:val="21"/>
          <w:szCs w:val="20"/>
        </w:rPr>
        <w:t>3</w:t>
      </w:r>
      <w:r w:rsidRPr="00836C9F">
        <w:rPr>
          <w:rFonts w:ascii="Tahoma" w:hAnsi="Tahoma" w:cs="Tahoma"/>
          <w:sz w:val="21"/>
          <w:szCs w:val="20"/>
        </w:rPr>
        <w:t xml:space="preserve">. pont szerinti szolgáltatások esetében </w:t>
      </w:r>
      <w:r w:rsidRPr="005C59E8">
        <w:rPr>
          <w:rFonts w:ascii="Tahoma" w:hAnsi="Tahoma" w:cs="Tahoma"/>
          <w:sz w:val="21"/>
          <w:szCs w:val="20"/>
        </w:rPr>
        <w:t xml:space="preserve">Vállalkozó a teljesítésről havonta írásbeli </w:t>
      </w:r>
      <w:r w:rsidRPr="005C59E8">
        <w:rPr>
          <w:rFonts w:ascii="Tahoma" w:hAnsi="Tahoma" w:cs="Tahoma"/>
          <w:b/>
          <w:sz w:val="21"/>
          <w:szCs w:val="20"/>
        </w:rPr>
        <w:t>kimutatást</w:t>
      </w:r>
      <w:r w:rsidRPr="005C59E8">
        <w:rPr>
          <w:rFonts w:ascii="Tahoma" w:hAnsi="Tahoma" w:cs="Tahoma"/>
          <w:sz w:val="21"/>
          <w:szCs w:val="20"/>
        </w:rPr>
        <w:t xml:space="preserve"> készít az adott elszámolási időszakban (naptári hónapban) teljesített szolgáltatásokról, amely egyben a teljesítés igazolásának is alapjául szolgál. A kimutatás tartalmazza a teljesítés időpontját, a szolgáltatás megnevezését teljesítési helyenként, továbbá a</w:t>
      </w:r>
      <w:r w:rsidR="00AF434F">
        <w:rPr>
          <w:rFonts w:ascii="Tahoma" w:hAnsi="Tahoma" w:cs="Tahoma"/>
          <w:sz w:val="21"/>
          <w:szCs w:val="20"/>
        </w:rPr>
        <w:t xml:space="preserve"> rendelkezésre állási díj </w:t>
      </w:r>
      <w:r w:rsidRPr="005C59E8">
        <w:rPr>
          <w:rFonts w:ascii="Tahoma" w:hAnsi="Tahoma" w:cs="Tahoma"/>
          <w:sz w:val="21"/>
          <w:szCs w:val="20"/>
        </w:rPr>
        <w:t>nettó és bruttó értékét. Az aláírt kimutatást legkésőbb az elszámolási időszak lejártát követő 5. napig kell átadni Ajánlatkérő szakmai kapcsolattartójának. A kimutatás benyújtását követően Ajánlatkérő írásban nyilatkozik annak elfogadásáról.</w:t>
      </w:r>
    </w:p>
    <w:p w14:paraId="05C2E400" w14:textId="1D9BE67B" w:rsidR="00601E9D" w:rsidRPr="005C59E8" w:rsidRDefault="00601E9D" w:rsidP="0066775A">
      <w:pPr>
        <w:numPr>
          <w:ilvl w:val="0"/>
          <w:numId w:val="58"/>
        </w:numPr>
        <w:suppressAutoHyphens w:val="0"/>
        <w:spacing w:after="120" w:line="276" w:lineRule="auto"/>
        <w:ind w:left="709" w:hanging="709"/>
        <w:textAlignment w:val="auto"/>
        <w:rPr>
          <w:rFonts w:eastAsia="Times New Roman" w:cs="Tahoma"/>
          <w:szCs w:val="20"/>
          <w:lang w:eastAsia="hu-HU"/>
        </w:rPr>
      </w:pPr>
      <w:r>
        <w:rPr>
          <w:rFonts w:cs="Tahoma"/>
          <w:szCs w:val="20"/>
        </w:rPr>
        <w:t xml:space="preserve">A Kbt. 135. § (1) bekezdésének megfelelően </w:t>
      </w:r>
      <w:r w:rsidRPr="00836C9F">
        <w:rPr>
          <w:rFonts w:cs="Tahoma"/>
          <w:szCs w:val="20"/>
        </w:rPr>
        <w:t>Megrendelő a teljesítés</w:t>
      </w:r>
      <w:r>
        <w:rPr>
          <w:rFonts w:cs="Tahoma"/>
          <w:szCs w:val="20"/>
        </w:rPr>
        <w:t xml:space="preserve"> elismerésé</w:t>
      </w:r>
      <w:r w:rsidRPr="00836C9F">
        <w:rPr>
          <w:rFonts w:cs="Tahoma"/>
          <w:szCs w:val="20"/>
        </w:rPr>
        <w:t>ről</w:t>
      </w:r>
      <w:r>
        <w:rPr>
          <w:rFonts w:cs="Tahoma"/>
          <w:szCs w:val="20"/>
        </w:rPr>
        <w:t xml:space="preserve"> (teljesítésigazolás) vagy az elismerés megtagadásáról</w:t>
      </w:r>
      <w:r w:rsidRPr="00836C9F">
        <w:rPr>
          <w:rFonts w:cs="Tahoma"/>
          <w:szCs w:val="20"/>
        </w:rPr>
        <w:t xml:space="preserve"> </w:t>
      </w:r>
      <w:r w:rsidRPr="005C59E8">
        <w:rPr>
          <w:rFonts w:cs="Tahoma"/>
          <w:b/>
          <w:szCs w:val="20"/>
        </w:rPr>
        <w:t xml:space="preserve">– az elektronikus aláírással ellátott – </w:t>
      </w:r>
      <w:r w:rsidRPr="00BD6802">
        <w:rPr>
          <w:rFonts w:cs="Tahoma"/>
          <w:b/>
          <w:szCs w:val="20"/>
        </w:rPr>
        <w:t>szolgáltatásigazolás</w:t>
      </w:r>
      <w:r>
        <w:rPr>
          <w:rFonts w:cs="Tahoma"/>
          <w:b/>
          <w:szCs w:val="20"/>
        </w:rPr>
        <w:t>,</w:t>
      </w:r>
      <w:r w:rsidRPr="005C59E8">
        <w:rPr>
          <w:rFonts w:cs="Tahoma"/>
          <w:b/>
          <w:szCs w:val="20"/>
        </w:rPr>
        <w:t xml:space="preserve"> </w:t>
      </w:r>
      <w:r>
        <w:rPr>
          <w:rFonts w:cs="Tahoma"/>
          <w:b/>
          <w:szCs w:val="20"/>
        </w:rPr>
        <w:t xml:space="preserve">illetve a – papír alapon benyújtott, aláírt – kimutatás </w:t>
      </w:r>
      <w:r w:rsidRPr="005C59E8">
        <w:rPr>
          <w:rFonts w:cs="Tahoma"/>
          <w:b/>
          <w:szCs w:val="20"/>
        </w:rPr>
        <w:t>kézhezvételét követő 15 napon belül írásban nyilatkozik.</w:t>
      </w:r>
      <w:r w:rsidRPr="00836C9F">
        <w:rPr>
          <w:rFonts w:cs="Tahoma"/>
          <w:szCs w:val="20"/>
        </w:rPr>
        <w:t xml:space="preserve"> </w:t>
      </w:r>
      <w:r w:rsidRPr="005C59E8">
        <w:rPr>
          <w:rFonts w:cs="Tahoma"/>
          <w:b/>
          <w:szCs w:val="20"/>
        </w:rPr>
        <w:t>Amennyiben Megrendelő a teljesítést el</w:t>
      </w:r>
      <w:r>
        <w:rPr>
          <w:rFonts w:cs="Tahoma"/>
          <w:b/>
          <w:szCs w:val="20"/>
        </w:rPr>
        <w:t>ismeri</w:t>
      </w:r>
      <w:r w:rsidRPr="005C59E8">
        <w:rPr>
          <w:rFonts w:cs="Tahoma"/>
          <w:b/>
          <w:szCs w:val="20"/>
        </w:rPr>
        <w:t xml:space="preserve">, </w:t>
      </w:r>
      <w:r w:rsidRPr="00BD6802">
        <w:rPr>
          <w:rFonts w:cs="Tahoma"/>
          <w:b/>
          <w:szCs w:val="20"/>
        </w:rPr>
        <w:t>teljesítésigazolást állít ki</w:t>
      </w:r>
      <w:r w:rsidRPr="00836C9F">
        <w:rPr>
          <w:rFonts w:cs="Tahoma"/>
          <w:szCs w:val="20"/>
        </w:rPr>
        <w:t>, amely a feladatok szerződésszerű teljesítését</w:t>
      </w:r>
      <w:r>
        <w:rPr>
          <w:rFonts w:cs="Tahoma"/>
          <w:szCs w:val="20"/>
        </w:rPr>
        <w:t xml:space="preserve"> is</w:t>
      </w:r>
      <w:r w:rsidRPr="00836C9F">
        <w:rPr>
          <w:rFonts w:cs="Tahoma"/>
          <w:szCs w:val="20"/>
        </w:rPr>
        <w:t xml:space="preserve"> igazolja. </w:t>
      </w:r>
      <w:r w:rsidRPr="00836C9F">
        <w:rPr>
          <w:rFonts w:eastAsia="Times New Roman" w:cs="Tahoma"/>
          <w:szCs w:val="20"/>
          <w:lang w:eastAsia="hu-HU"/>
        </w:rPr>
        <w:t xml:space="preserve">A Vállalkozó által benyújtott számla kiegyenlítésének elengedhetetlen feltétele a Megrendelő részéről </w:t>
      </w:r>
      <w:r>
        <w:rPr>
          <w:rFonts w:eastAsia="Times New Roman" w:cs="Tahoma"/>
          <w:szCs w:val="20"/>
          <w:lang w:eastAsia="hu-HU"/>
        </w:rPr>
        <w:t>aláírt</w:t>
      </w:r>
      <w:r w:rsidRPr="00836C9F">
        <w:rPr>
          <w:rFonts w:eastAsia="Times New Roman" w:cs="Tahoma"/>
          <w:szCs w:val="20"/>
          <w:lang w:eastAsia="hu-HU"/>
        </w:rPr>
        <w:t xml:space="preserve"> teljesítésigazolás.</w:t>
      </w:r>
      <w:r>
        <w:rPr>
          <w:rFonts w:eastAsia="Times New Roman" w:cs="Tahoma"/>
          <w:szCs w:val="20"/>
          <w:lang w:eastAsia="hu-HU"/>
        </w:rPr>
        <w:t xml:space="preserve"> A teljesítésigazolás </w:t>
      </w:r>
      <w:r>
        <w:rPr>
          <w:rFonts w:cs="Tahoma"/>
          <w:szCs w:val="20"/>
        </w:rPr>
        <w:t>a</w:t>
      </w:r>
      <w:r w:rsidRPr="00836C9F">
        <w:rPr>
          <w:rFonts w:cs="Tahoma"/>
          <w:szCs w:val="20"/>
        </w:rPr>
        <w:t>z államháztartásról szóló törvény végrehajtásáról szóló 368/2011. (XII. 31.) Korm. rendelet</w:t>
      </w:r>
      <w:r>
        <w:rPr>
          <w:rFonts w:cs="Tahoma"/>
          <w:szCs w:val="20"/>
        </w:rPr>
        <w:t xml:space="preserve"> (a továbbiakban: Ávr.)</w:t>
      </w:r>
      <w:r w:rsidRPr="00836C9F">
        <w:rPr>
          <w:rFonts w:cs="Tahoma"/>
          <w:szCs w:val="20"/>
        </w:rPr>
        <w:t xml:space="preserve"> 57. §</w:t>
      </w:r>
      <w:r>
        <w:rPr>
          <w:rFonts w:cs="Tahoma"/>
          <w:szCs w:val="20"/>
        </w:rPr>
        <w:t>-a szerinti teljesítésigazolás.</w:t>
      </w:r>
      <w:r w:rsidRPr="00836C9F">
        <w:rPr>
          <w:rFonts w:cs="Tahoma"/>
          <w:szCs w:val="20"/>
        </w:rPr>
        <w:t xml:space="preserve"> </w:t>
      </w:r>
      <w:r>
        <w:rPr>
          <w:rFonts w:cs="Tahoma"/>
          <w:szCs w:val="20"/>
        </w:rPr>
        <w:t>A</w:t>
      </w:r>
      <w:r w:rsidRPr="00836C9F">
        <w:rPr>
          <w:rFonts w:cs="Tahoma"/>
          <w:szCs w:val="20"/>
        </w:rPr>
        <w:t xml:space="preserve"> teljesítés igazolására a </w:t>
      </w:r>
      <w:r w:rsidR="00F80D27">
        <w:rPr>
          <w:rFonts w:cs="Tahoma"/>
          <w:szCs w:val="20"/>
        </w:rPr>
        <w:t xml:space="preserve">Miniszterelnökséget vezető miniszter </w:t>
      </w:r>
      <w:r w:rsidRPr="00836C9F">
        <w:rPr>
          <w:rFonts w:cs="Tahoma"/>
          <w:szCs w:val="20"/>
        </w:rPr>
        <w:t xml:space="preserve">vagy az általa írásban kijelölt személy jogosult. A szolgáltatásigazolást </w:t>
      </w:r>
      <w:r>
        <w:rPr>
          <w:rFonts w:cs="Tahoma"/>
          <w:szCs w:val="20"/>
        </w:rPr>
        <w:t xml:space="preserve">és a kimutatást </w:t>
      </w:r>
      <w:r w:rsidRPr="00836C9F">
        <w:rPr>
          <w:rFonts w:cs="Tahoma"/>
          <w:szCs w:val="20"/>
        </w:rPr>
        <w:t>Megrendelő a számviteli bizonylatok megőrzésére irányadó szabályok szerint köteles megőrizni.</w:t>
      </w:r>
    </w:p>
    <w:p w14:paraId="20B17CEA" w14:textId="77777777" w:rsidR="00601E9D" w:rsidRPr="005C59E8" w:rsidRDefault="00601E9D" w:rsidP="0066775A">
      <w:pPr>
        <w:spacing w:after="120" w:line="276" w:lineRule="auto"/>
        <w:ind w:left="709"/>
        <w:rPr>
          <w:rFonts w:eastAsia="Times New Roman" w:cs="Tahoma"/>
          <w:szCs w:val="20"/>
          <w:lang w:eastAsia="hu-HU"/>
        </w:rPr>
      </w:pPr>
    </w:p>
    <w:p w14:paraId="4B7AAB14" w14:textId="43FD85CF" w:rsidR="00601E9D" w:rsidRPr="00364341" w:rsidRDefault="00601E9D" w:rsidP="0066775A">
      <w:pPr>
        <w:numPr>
          <w:ilvl w:val="0"/>
          <w:numId w:val="58"/>
        </w:numPr>
        <w:suppressAutoHyphens w:val="0"/>
        <w:autoSpaceDE w:val="0"/>
        <w:autoSpaceDN w:val="0"/>
        <w:adjustRightInd w:val="0"/>
        <w:spacing w:after="120" w:line="276" w:lineRule="auto"/>
        <w:ind w:hanging="720"/>
        <w:textAlignment w:val="auto"/>
        <w:rPr>
          <w:rFonts w:eastAsia="Times New Roman" w:cs="Tahoma"/>
          <w:szCs w:val="20"/>
          <w:lang w:eastAsia="hu-HU"/>
        </w:rPr>
      </w:pPr>
      <w:r w:rsidRPr="005A728C">
        <w:rPr>
          <w:rFonts w:eastAsia="Times New Roman" w:cs="Tahoma"/>
          <w:szCs w:val="20"/>
          <w:lang w:eastAsia="hu-HU"/>
        </w:rPr>
        <w:t xml:space="preserve">A számlák kifizetése </w:t>
      </w:r>
      <w:r w:rsidR="00AF5D9A" w:rsidRPr="005C59E8">
        <w:rPr>
          <w:rFonts w:eastAsia="Times New Roman" w:cs="Tahoma"/>
          <w:b/>
          <w:szCs w:val="20"/>
          <w:lang w:eastAsia="hu-HU"/>
        </w:rPr>
        <w:t>szállítói finanszírozással</w:t>
      </w:r>
      <w:r w:rsidR="00AF5D9A" w:rsidRPr="005A728C">
        <w:rPr>
          <w:rFonts w:eastAsia="Times New Roman" w:cs="Tahoma"/>
          <w:szCs w:val="20"/>
          <w:lang w:eastAsia="hu-HU"/>
        </w:rPr>
        <w:t xml:space="preserve"> történik</w:t>
      </w:r>
      <w:r>
        <w:rPr>
          <w:rFonts w:eastAsia="Times New Roman" w:cs="Tahoma"/>
          <w:szCs w:val="20"/>
          <w:lang w:eastAsia="hu-HU"/>
        </w:rPr>
        <w:t xml:space="preserve">; a Kbt. 135. § (4) bekezdésének megfelelően a </w:t>
      </w:r>
      <w:r w:rsidRPr="005A728C">
        <w:rPr>
          <w:rFonts w:eastAsia="Times New Roman" w:cs="Tahoma"/>
          <w:szCs w:val="20"/>
          <w:lang w:eastAsia="hu-HU"/>
        </w:rPr>
        <w:t xml:space="preserve">szállítói kifizetés során </w:t>
      </w:r>
      <w:r w:rsidRPr="005C59E8">
        <w:rPr>
          <w:rFonts w:eastAsia="Times New Roman" w:cs="Tahoma"/>
          <w:b/>
          <w:szCs w:val="20"/>
          <w:lang w:eastAsia="hu-HU"/>
        </w:rPr>
        <w:t>a kifizetésre köteles szervezet</w:t>
      </w:r>
      <w:r w:rsidRPr="005A728C">
        <w:rPr>
          <w:rFonts w:eastAsia="Times New Roman" w:cs="Tahoma"/>
          <w:szCs w:val="20"/>
          <w:lang w:eastAsia="hu-HU"/>
        </w:rPr>
        <w:t xml:space="preserve"> is Megrendelőre irányadó – a Ptk. 6:130. § (1)-(3) bekezdésében, a (3) bekezdésben, a 2014-2020 programozási időszakban az egyes európai uniós alapokból származó támogatások felhasználásának rendjéről szóló 272/2014. (XI. 5.) Korm. rendelet</w:t>
      </w:r>
      <w:r>
        <w:rPr>
          <w:rFonts w:eastAsia="Times New Roman" w:cs="Tahoma"/>
          <w:szCs w:val="20"/>
          <w:lang w:eastAsia="hu-HU"/>
        </w:rPr>
        <w:t>ben</w:t>
      </w:r>
      <w:r w:rsidRPr="005A728C">
        <w:rPr>
          <w:rFonts w:eastAsia="Times New Roman" w:cs="Tahoma"/>
          <w:szCs w:val="20"/>
          <w:lang w:eastAsia="hu-HU"/>
        </w:rPr>
        <w:t xml:space="preserve"> </w:t>
      </w:r>
      <w:r>
        <w:rPr>
          <w:rFonts w:eastAsia="Times New Roman" w:cs="Tahoma"/>
          <w:szCs w:val="20"/>
          <w:lang w:eastAsia="hu-HU"/>
        </w:rPr>
        <w:t xml:space="preserve">(a továbbiakban: </w:t>
      </w:r>
      <w:r w:rsidRPr="005A728C">
        <w:rPr>
          <w:rFonts w:eastAsia="Times New Roman" w:cs="Tahoma"/>
          <w:szCs w:val="20"/>
          <w:lang w:eastAsia="hu-HU"/>
        </w:rPr>
        <w:t>272/2014. (XI. 5.) Korm. rendelet</w:t>
      </w:r>
      <w:r>
        <w:rPr>
          <w:rFonts w:eastAsia="Times New Roman" w:cs="Tahoma"/>
          <w:szCs w:val="20"/>
          <w:lang w:eastAsia="hu-HU"/>
        </w:rPr>
        <w:t>) és jelen szerződésben meghatározott</w:t>
      </w:r>
      <w:r w:rsidRPr="005A728C">
        <w:rPr>
          <w:rFonts w:eastAsia="Times New Roman" w:cs="Tahoma"/>
          <w:szCs w:val="20"/>
          <w:lang w:eastAsia="hu-HU"/>
        </w:rPr>
        <w:t xml:space="preserve"> – szabályok szerint köteles az ellenszolgáltatást teljesíteni</w:t>
      </w:r>
      <w:r w:rsidR="00364341">
        <w:rPr>
          <w:rFonts w:eastAsia="Times New Roman" w:cs="Tahoma"/>
          <w:szCs w:val="20"/>
          <w:lang w:eastAsia="hu-HU"/>
        </w:rPr>
        <w:t>.</w:t>
      </w:r>
    </w:p>
    <w:p w14:paraId="3C020465" w14:textId="77777777" w:rsidR="00601E9D" w:rsidRPr="00D45E9E" w:rsidRDefault="00601E9D" w:rsidP="0066775A">
      <w:pPr>
        <w:numPr>
          <w:ilvl w:val="0"/>
          <w:numId w:val="58"/>
        </w:numPr>
        <w:suppressAutoHyphens w:val="0"/>
        <w:autoSpaceDE w:val="0"/>
        <w:autoSpaceDN w:val="0"/>
        <w:adjustRightInd w:val="0"/>
        <w:spacing w:after="120" w:line="276" w:lineRule="auto"/>
        <w:ind w:hanging="720"/>
        <w:textAlignment w:val="auto"/>
        <w:rPr>
          <w:rFonts w:eastAsia="Times New Roman" w:cs="Tahoma"/>
          <w:szCs w:val="20"/>
          <w:lang w:eastAsia="hu-HU"/>
        </w:rPr>
      </w:pPr>
      <w:r w:rsidRPr="00D76947">
        <w:rPr>
          <w:rFonts w:eastAsia="Times New Roman" w:cs="Tahoma"/>
          <w:szCs w:val="20"/>
          <w:lang w:eastAsia="hu-HU"/>
        </w:rPr>
        <w:t>A 272/2014. (XI. 5.) Korm. rendelet vonatkozó rendelkezései alapján</w:t>
      </w:r>
      <w:r w:rsidRPr="00D45E9E">
        <w:rPr>
          <w:rFonts w:eastAsia="Times New Roman" w:cs="Tahoma"/>
          <w:szCs w:val="20"/>
          <w:lang w:eastAsia="hu-HU"/>
        </w:rPr>
        <w:t xml:space="preserve">: </w:t>
      </w:r>
    </w:p>
    <w:p w14:paraId="346F6046" w14:textId="77777777" w:rsidR="00601E9D" w:rsidRPr="008133CB" w:rsidRDefault="00601E9D" w:rsidP="0066775A">
      <w:pPr>
        <w:spacing w:after="120" w:line="276" w:lineRule="auto"/>
        <w:ind w:left="720"/>
        <w:rPr>
          <w:rFonts w:eastAsia="Times New Roman" w:cs="Tahoma"/>
          <w:szCs w:val="20"/>
          <w:lang w:eastAsia="hu-HU"/>
        </w:rPr>
      </w:pPr>
      <w:r w:rsidRPr="00D45E9E">
        <w:rPr>
          <w:rFonts w:eastAsia="Times New Roman" w:cs="Tahoma"/>
          <w:i/>
          <w:szCs w:val="20"/>
          <w:lang w:eastAsia="hu-HU"/>
        </w:rPr>
        <w:t>szállítói előleg:</w:t>
      </w:r>
      <w:r w:rsidRPr="00D45E9E">
        <w:rPr>
          <w:rFonts w:eastAsia="Times New Roman" w:cs="Tahoma"/>
          <w:szCs w:val="20"/>
          <w:lang w:eastAsia="hu-HU"/>
        </w:rPr>
        <w:t xml:space="preserve"> a szerződés elszámolható összege 50%-ának megfelelő mértékű szállítói előleg igénylésének lehetősége biztosított a 272/2014. </w:t>
      </w:r>
      <w:r w:rsidRPr="00CD469C">
        <w:rPr>
          <w:rFonts w:eastAsia="Times New Roman" w:cs="Tahoma"/>
          <w:szCs w:val="20"/>
          <w:lang w:eastAsia="hu-HU"/>
        </w:rPr>
        <w:t>(XI. 5.) Korm. rendelet 119. § (1) bekezdése alapján</w:t>
      </w:r>
      <w:r w:rsidRPr="008133CB">
        <w:rPr>
          <w:rFonts w:eastAsia="Times New Roman" w:cs="Tahoma"/>
          <w:szCs w:val="20"/>
          <w:lang w:eastAsia="hu-HU"/>
        </w:rPr>
        <w:t xml:space="preserve">. </w:t>
      </w:r>
    </w:p>
    <w:p w14:paraId="2FCD1F25" w14:textId="35F13CBE" w:rsidR="00601E9D" w:rsidRPr="00D45E9E" w:rsidRDefault="00601E9D" w:rsidP="0066775A">
      <w:pPr>
        <w:pStyle w:val="Listaszerbekezds"/>
        <w:spacing w:before="0" w:line="276" w:lineRule="auto"/>
        <w:rPr>
          <w:rFonts w:ascii="Tahoma" w:hAnsi="Tahoma" w:cs="Tahoma"/>
          <w:sz w:val="21"/>
          <w:szCs w:val="20"/>
        </w:rPr>
      </w:pPr>
      <w:r w:rsidRPr="00D45E9E">
        <w:rPr>
          <w:rFonts w:ascii="Tahoma" w:hAnsi="Tahoma" w:cs="Tahoma"/>
          <w:i/>
          <w:sz w:val="21"/>
          <w:szCs w:val="20"/>
        </w:rPr>
        <w:t>szállítói előleg-visszafizetési biztosíték:</w:t>
      </w:r>
      <w:r w:rsidRPr="00D45E9E">
        <w:rPr>
          <w:rFonts w:ascii="Tahoma" w:hAnsi="Tahoma" w:cs="Tahoma"/>
          <w:sz w:val="21"/>
          <w:szCs w:val="20"/>
        </w:rPr>
        <w:t xml:space="preserve"> a 272/2014. (XI. 5.) Korm. rendelet 11</w:t>
      </w:r>
      <w:r w:rsidR="00D45E9E" w:rsidRPr="00D45E9E">
        <w:rPr>
          <w:rFonts w:ascii="Tahoma" w:hAnsi="Tahoma" w:cs="Tahoma"/>
          <w:sz w:val="21"/>
          <w:szCs w:val="20"/>
        </w:rPr>
        <w:t>8/A</w:t>
      </w:r>
      <w:r w:rsidRPr="00D45E9E">
        <w:rPr>
          <w:rFonts w:ascii="Tahoma" w:hAnsi="Tahoma" w:cs="Tahoma"/>
          <w:sz w:val="21"/>
          <w:szCs w:val="20"/>
        </w:rPr>
        <w:t>. § (2</w:t>
      </w:r>
      <w:r w:rsidR="00D45E9E" w:rsidRPr="00D45E9E">
        <w:rPr>
          <w:rFonts w:ascii="Tahoma" w:hAnsi="Tahoma" w:cs="Tahoma"/>
          <w:sz w:val="21"/>
          <w:szCs w:val="20"/>
        </w:rPr>
        <w:t>a</w:t>
      </w:r>
      <w:r w:rsidRPr="00D45E9E">
        <w:rPr>
          <w:rFonts w:ascii="Tahoma" w:hAnsi="Tahoma" w:cs="Tahoma"/>
          <w:sz w:val="21"/>
          <w:szCs w:val="20"/>
        </w:rPr>
        <w:t>) bekezdése alapján, a szállító választása szerint</w:t>
      </w:r>
    </w:p>
    <w:p w14:paraId="055CAB42" w14:textId="77777777" w:rsidR="00D45E9E" w:rsidRPr="00D45E9E" w:rsidRDefault="00D45E9E" w:rsidP="0066775A">
      <w:pPr>
        <w:spacing w:after="120" w:line="276" w:lineRule="auto"/>
        <w:ind w:left="709"/>
        <w:rPr>
          <w:rFonts w:cs="Tahoma"/>
          <w:szCs w:val="20"/>
        </w:rPr>
      </w:pPr>
      <w:r w:rsidRPr="00D45E9E">
        <w:rPr>
          <w:rFonts w:cs="Tahoma"/>
          <w:i/>
          <w:iCs/>
          <w:szCs w:val="20"/>
        </w:rPr>
        <w:t>a)</w:t>
      </w:r>
      <w:r w:rsidRPr="00D45E9E">
        <w:rPr>
          <w:rFonts w:cs="Tahoma"/>
          <w:szCs w:val="20"/>
        </w:rPr>
        <w:t> biztosítékot nyújt a (2) bekezdés szerinti szerződés elszámolható összegének 10%-a és az igényelt szállítói előleg különbözetére jutó támogatás összegének megfelelő mértékben az irányító hatóság javára a Kbt. 134. § (6) bekezdése vagy a 83. § (1) bekezdése szerint, vagy</w:t>
      </w:r>
    </w:p>
    <w:p w14:paraId="40ACB242" w14:textId="5668E13F" w:rsidR="00601E9D" w:rsidRPr="00364341" w:rsidRDefault="00D45E9E" w:rsidP="00364341">
      <w:pPr>
        <w:spacing w:after="120" w:line="276" w:lineRule="auto"/>
        <w:ind w:left="709"/>
        <w:rPr>
          <w:rFonts w:cs="Tahoma"/>
          <w:szCs w:val="20"/>
        </w:rPr>
      </w:pPr>
      <w:r w:rsidRPr="00D45E9E">
        <w:rPr>
          <w:rFonts w:cs="Tahoma"/>
          <w:i/>
          <w:iCs/>
          <w:szCs w:val="20"/>
        </w:rPr>
        <w:t>b)</w:t>
      </w:r>
      <w:r w:rsidRPr="00D45E9E">
        <w:rPr>
          <w:rFonts w:cs="Tahoma"/>
          <w:szCs w:val="20"/>
        </w:rPr>
        <w:t> nem nyújt biztosítékot, ebben az esetben az 1. mellék</w:t>
      </w:r>
      <w:r w:rsidR="00364341">
        <w:rPr>
          <w:rFonts w:cs="Tahoma"/>
          <w:szCs w:val="20"/>
        </w:rPr>
        <w:t>let 134.4. pontja alkalmazandó.</w:t>
      </w:r>
    </w:p>
    <w:p w14:paraId="3C3F56BC" w14:textId="78CE93D4" w:rsidR="00601E9D" w:rsidRPr="00CD469C" w:rsidRDefault="00601E9D" w:rsidP="0066775A">
      <w:pPr>
        <w:spacing w:after="120" w:line="276" w:lineRule="auto"/>
        <w:ind w:left="709"/>
        <w:rPr>
          <w:rFonts w:eastAsia="Times New Roman" w:cs="Tahoma"/>
          <w:szCs w:val="20"/>
          <w:lang w:eastAsia="hu-HU"/>
        </w:rPr>
      </w:pPr>
      <w:r w:rsidRPr="00CD469C">
        <w:rPr>
          <w:rFonts w:eastAsia="Times New Roman" w:cs="Tahoma"/>
          <w:szCs w:val="20"/>
          <w:lang w:eastAsia="hu-HU"/>
        </w:rPr>
        <w:t>Az a) pont szerinti biztosítéknak a szerződés – tartalékkeret és általános forgalmi adó nélkül számított – elszámolható összegének 10%-a és az igényelt szállítói előleg különbözetének megfelelő mértékűnek kell lennie, a 2014-2020 programozási időszakban az irányító hatóság</w:t>
      </w:r>
      <w:r w:rsidRPr="008133CB">
        <w:rPr>
          <w:rFonts w:eastAsia="Times New Roman" w:cs="Tahoma"/>
          <w:szCs w:val="20"/>
          <w:lang w:eastAsia="hu-HU"/>
        </w:rPr>
        <w:t xml:space="preserve"> javára kell szólnia, és nyújtható a Kbt. 134.</w:t>
      </w:r>
      <w:r w:rsidR="008E385D" w:rsidRPr="00CD469C">
        <w:rPr>
          <w:rFonts w:eastAsia="Times New Roman" w:cs="Tahoma"/>
          <w:szCs w:val="20"/>
          <w:lang w:eastAsia="hu-HU"/>
        </w:rPr>
        <w:t xml:space="preserve"> </w:t>
      </w:r>
      <w:r w:rsidRPr="00CD469C">
        <w:rPr>
          <w:rFonts w:eastAsia="Times New Roman" w:cs="Tahoma"/>
          <w:szCs w:val="20"/>
          <w:lang w:eastAsia="hu-HU"/>
        </w:rPr>
        <w:t xml:space="preserve">§ (6) bekezdés a) pontjában foglalt bármely biztosítéki formában, illetve a Kbt. 134. § (6) bekezdés b) pontjának felhatalmazása és a 272/2014. (XI. 5.) Korm. rendelet </w:t>
      </w:r>
      <w:ins w:id="61" w:author="Berényi Nóra" w:date="2016-10-13T11:24:00Z">
        <w:r w:rsidR="009470F9" w:rsidRPr="009470F9">
          <w:rPr>
            <w:rFonts w:eastAsia="Times New Roman" w:cs="Tahoma"/>
            <w:szCs w:val="20"/>
            <w:highlight w:val="yellow"/>
            <w:lang w:eastAsia="hu-HU"/>
          </w:rPr>
          <w:t xml:space="preserve">118/A. (2a) </w:t>
        </w:r>
      </w:ins>
      <w:del w:id="62" w:author="Berényi Nóra" w:date="2016-10-13T11:24:00Z">
        <w:r w:rsidRPr="009470F9" w:rsidDel="009470F9">
          <w:rPr>
            <w:rFonts w:eastAsia="Times New Roman" w:cs="Tahoma"/>
            <w:szCs w:val="20"/>
            <w:highlight w:val="yellow"/>
            <w:lang w:eastAsia="hu-HU"/>
          </w:rPr>
          <w:delText>119. § (2)</w:delText>
        </w:r>
      </w:del>
      <w:r w:rsidRPr="00CD469C">
        <w:rPr>
          <w:rFonts w:eastAsia="Times New Roman" w:cs="Tahoma"/>
          <w:szCs w:val="20"/>
          <w:lang w:eastAsia="hu-HU"/>
        </w:rPr>
        <w:t xml:space="preserve"> bekezdése alapján az alábbi biztosítéki formák bármelyikében:</w:t>
      </w:r>
    </w:p>
    <w:p w14:paraId="64EF2C15" w14:textId="77777777" w:rsidR="00601E9D" w:rsidRPr="008133CB" w:rsidRDefault="00601E9D" w:rsidP="0066775A">
      <w:pPr>
        <w:spacing w:after="120" w:line="276" w:lineRule="auto"/>
        <w:ind w:left="709"/>
        <w:rPr>
          <w:rFonts w:cs="Tahoma"/>
          <w:szCs w:val="20"/>
        </w:rPr>
      </w:pPr>
      <w:r w:rsidRPr="00CD469C">
        <w:rPr>
          <w:rFonts w:cs="Tahoma"/>
          <w:szCs w:val="20"/>
        </w:rPr>
        <w:t>(i) gazdasági társaság vagy nonprofit szervezet szállító cégjegyzésre jogosult vezető tisztségviselőjének vagy legalább 50%-os közvetlen tulajdonrésszel rendelkező tulajdonosának, vagy együttesen legalább 50%-os közvetlen tul</w:t>
      </w:r>
      <w:r w:rsidRPr="008133CB">
        <w:rPr>
          <w:rFonts w:cs="Tahoma"/>
          <w:szCs w:val="20"/>
        </w:rPr>
        <w:t xml:space="preserve">ajdonrésszel rendelkező természetes személy tulajdonosainak kezességvállalásával, vagy </w:t>
      </w:r>
    </w:p>
    <w:p w14:paraId="467B0DE6" w14:textId="77777777" w:rsidR="00601E9D" w:rsidRPr="008133CB" w:rsidRDefault="00601E9D" w:rsidP="0066775A">
      <w:pPr>
        <w:spacing w:after="120" w:line="276" w:lineRule="auto"/>
        <w:ind w:left="709"/>
        <w:rPr>
          <w:rFonts w:cs="Tahoma"/>
          <w:szCs w:val="20"/>
        </w:rPr>
      </w:pPr>
      <w:r w:rsidRPr="008133CB">
        <w:rPr>
          <w:rFonts w:cs="Tahoma"/>
          <w:szCs w:val="20"/>
        </w:rPr>
        <w:t xml:space="preserve">(ii) garanciaszervezet által vállalt kezességgel, vagy </w:t>
      </w:r>
    </w:p>
    <w:p w14:paraId="79D11C73" w14:textId="0AD37E5A" w:rsidR="00601E9D" w:rsidRPr="00CD469C" w:rsidRDefault="00601E9D" w:rsidP="0066775A">
      <w:pPr>
        <w:spacing w:after="120" w:line="276" w:lineRule="auto"/>
        <w:ind w:left="709"/>
        <w:rPr>
          <w:rFonts w:cs="Tahoma"/>
          <w:szCs w:val="20"/>
        </w:rPr>
      </w:pPr>
      <w:r w:rsidRPr="00CD469C">
        <w:rPr>
          <w:rFonts w:cs="Tahoma"/>
          <w:szCs w:val="20"/>
        </w:rPr>
        <w:t>(iii) az államháztartásról szóló 2011. évi CXCV. törvény (a továbbiakban: Áht.) 92.</w:t>
      </w:r>
      <w:r w:rsidR="00CD469C" w:rsidRPr="00CD469C">
        <w:rPr>
          <w:rFonts w:cs="Tahoma"/>
          <w:szCs w:val="20"/>
        </w:rPr>
        <w:t xml:space="preserve"> </w:t>
      </w:r>
      <w:r w:rsidRPr="00CD469C">
        <w:rPr>
          <w:rFonts w:cs="Tahoma"/>
          <w:szCs w:val="20"/>
        </w:rPr>
        <w:t xml:space="preserve">§ (1) bekezdése szerinti állami kezességgel. </w:t>
      </w:r>
    </w:p>
    <w:p w14:paraId="5A46F6E6" w14:textId="59D72641" w:rsidR="00601E9D" w:rsidRPr="005C59E8" w:rsidRDefault="00601E9D" w:rsidP="00364341">
      <w:pPr>
        <w:spacing w:after="120" w:line="276" w:lineRule="auto"/>
        <w:ind w:left="709"/>
        <w:rPr>
          <w:rFonts w:eastAsia="Times New Roman" w:cs="Tahoma"/>
          <w:szCs w:val="20"/>
          <w:lang w:eastAsia="hu-HU"/>
        </w:rPr>
      </w:pPr>
      <w:r w:rsidRPr="00CD469C">
        <w:rPr>
          <w:rFonts w:cs="Tahoma"/>
          <w:szCs w:val="20"/>
        </w:rPr>
        <w:t>Az előleg-visszafizetési biztosítéknak az előlegbekérő dokumentum benyújtásától az előleggel történő elszámolásig szükséges rendelkezésre állnia.</w:t>
      </w:r>
    </w:p>
    <w:p w14:paraId="51FD97F9" w14:textId="5F2A63FC" w:rsidR="00601E9D" w:rsidRPr="00364341" w:rsidRDefault="00601E9D" w:rsidP="0066775A">
      <w:pPr>
        <w:numPr>
          <w:ilvl w:val="0"/>
          <w:numId w:val="58"/>
        </w:numPr>
        <w:suppressAutoHyphens w:val="0"/>
        <w:spacing w:after="120" w:line="276" w:lineRule="auto"/>
        <w:ind w:left="709" w:hanging="709"/>
        <w:textAlignment w:val="auto"/>
        <w:rPr>
          <w:rFonts w:eastAsia="Times New Roman" w:cs="Tahoma"/>
          <w:szCs w:val="20"/>
          <w:lang w:eastAsia="hu-HU"/>
        </w:rPr>
      </w:pPr>
      <w:r w:rsidRPr="0039557E">
        <w:rPr>
          <w:rFonts w:eastAsia="Times New Roman" w:cs="Tahoma"/>
          <w:szCs w:val="20"/>
          <w:lang w:eastAsia="hu-HU"/>
        </w:rPr>
        <w:t xml:space="preserve">Amennyiben a teljesítéshez </w:t>
      </w:r>
      <w:r>
        <w:rPr>
          <w:rFonts w:eastAsia="Times New Roman" w:cs="Tahoma"/>
          <w:szCs w:val="20"/>
          <w:lang w:eastAsia="hu-HU"/>
        </w:rPr>
        <w:t>Vállalkozó</w:t>
      </w:r>
      <w:r w:rsidRPr="0039557E">
        <w:rPr>
          <w:rFonts w:eastAsia="Times New Roman" w:cs="Tahoma"/>
          <w:szCs w:val="20"/>
          <w:lang w:eastAsia="hu-HU"/>
        </w:rPr>
        <w:t xml:space="preserve"> alvállalkozót nem vesz igénybe, Megrendelő </w:t>
      </w:r>
      <w:r>
        <w:rPr>
          <w:rFonts w:eastAsia="Times New Roman" w:cs="Tahoma"/>
          <w:szCs w:val="20"/>
          <w:lang w:eastAsia="hu-HU"/>
        </w:rPr>
        <w:t xml:space="preserve">(illetve a kifizetésre kötelezett szervezet) </w:t>
      </w:r>
      <w:r w:rsidRPr="0039557E">
        <w:rPr>
          <w:rFonts w:eastAsia="Times New Roman" w:cs="Tahoma"/>
          <w:szCs w:val="20"/>
          <w:lang w:eastAsia="hu-HU"/>
        </w:rPr>
        <w:t>a Ptk. 6:130. § (1)-(2) bekezdései szerint fizeti ki a szerződésben foglalt ellenértéket</w:t>
      </w:r>
      <w:r w:rsidR="00364341">
        <w:rPr>
          <w:rFonts w:eastAsia="Times New Roman" w:cs="Tahoma"/>
          <w:szCs w:val="20"/>
          <w:lang w:eastAsia="hu-HU"/>
        </w:rPr>
        <w:t>.</w:t>
      </w:r>
    </w:p>
    <w:p w14:paraId="08BC0D3E" w14:textId="77777777" w:rsidR="00601E9D" w:rsidRPr="008133CB" w:rsidRDefault="00601E9D" w:rsidP="0066775A">
      <w:pPr>
        <w:pStyle w:val="Listaszerbekezds"/>
        <w:numPr>
          <w:ilvl w:val="0"/>
          <w:numId w:val="58"/>
        </w:numPr>
        <w:spacing w:before="0" w:line="276" w:lineRule="auto"/>
        <w:ind w:hanging="720"/>
        <w:rPr>
          <w:rFonts w:ascii="Tahoma" w:eastAsia="Times New Roman" w:hAnsi="Tahoma" w:cs="Tahoma"/>
          <w:sz w:val="21"/>
          <w:szCs w:val="20"/>
          <w:lang w:eastAsia="hu-HU"/>
        </w:rPr>
      </w:pPr>
      <w:r w:rsidRPr="00CD469C">
        <w:rPr>
          <w:rFonts w:ascii="Tahoma" w:eastAsia="Times New Roman" w:hAnsi="Tahoma" w:cs="Tahoma"/>
          <w:sz w:val="21"/>
          <w:szCs w:val="20"/>
          <w:lang w:eastAsia="hu-HU"/>
        </w:rPr>
        <w:t xml:space="preserve">Amennyiben a teljesítéshez Vállalkozó alvállalkozót vesz igénybe, a Kbt. 135. § (3) bekezdésének és a 272/2014. (XI. 5.) Korm. rendelet </w:t>
      </w:r>
      <w:r w:rsidRPr="008133CB">
        <w:rPr>
          <w:rFonts w:ascii="Tahoma" w:eastAsia="Times New Roman" w:hAnsi="Tahoma" w:cs="Tahoma"/>
          <w:sz w:val="21"/>
          <w:szCs w:val="20"/>
          <w:lang w:eastAsia="hu-HU"/>
        </w:rPr>
        <w:t>1. melléklet 150/C.1.-150/C.6. pontjainak megfelelően Megrendelő (illetve a kifizetésre kötelezett szervezet) – a Ptk. 6:130. § (1)-(2) bekezdésétől eltérően – a következő szabályok szerint fizeti ki a szerződésben foglalt ellenértéket:</w:t>
      </w:r>
    </w:p>
    <w:p w14:paraId="3154B893" w14:textId="77777777" w:rsidR="00601E9D" w:rsidRPr="005C59E8" w:rsidRDefault="00601E9D" w:rsidP="0066775A">
      <w:pPr>
        <w:pStyle w:val="Listaszerbekezds"/>
        <w:autoSpaceDE w:val="0"/>
        <w:autoSpaceDN w:val="0"/>
        <w:adjustRightInd w:val="0"/>
        <w:spacing w:before="0" w:line="276" w:lineRule="auto"/>
        <w:rPr>
          <w:rFonts w:ascii="Tahoma" w:eastAsia="Times New Roman" w:hAnsi="Tahoma" w:cs="Tahoma"/>
          <w:sz w:val="21"/>
          <w:szCs w:val="20"/>
          <w:lang w:eastAsia="hu-HU"/>
        </w:rPr>
      </w:pPr>
      <w:r w:rsidRPr="005C59E8">
        <w:rPr>
          <w:rFonts w:ascii="Tahoma" w:eastAsia="Times New Roman" w:hAnsi="Tahoma" w:cs="Tahoma"/>
          <w:sz w:val="21"/>
          <w:szCs w:val="20"/>
          <w:lang w:eastAsia="hu-HU"/>
        </w:rPr>
        <w:t xml:space="preserve">a) </w:t>
      </w:r>
      <w:r>
        <w:rPr>
          <w:rFonts w:ascii="Tahoma" w:eastAsia="Times New Roman" w:hAnsi="Tahoma" w:cs="Tahoma"/>
          <w:sz w:val="21"/>
          <w:szCs w:val="20"/>
          <w:lang w:eastAsia="hu-HU"/>
        </w:rPr>
        <w:t>Vállalkozó</w:t>
      </w:r>
      <w:r w:rsidRPr="005C59E8">
        <w:rPr>
          <w:rFonts w:ascii="Tahoma" w:eastAsia="Times New Roman" w:hAnsi="Tahoma" w:cs="Tahoma"/>
          <w:sz w:val="21"/>
          <w:szCs w:val="20"/>
          <w:lang w:eastAsia="hu-HU"/>
        </w:rPr>
        <w:t xml:space="preserve"> </w:t>
      </w:r>
      <w:r>
        <w:rPr>
          <w:rFonts w:ascii="Tahoma" w:eastAsia="Times New Roman" w:hAnsi="Tahoma" w:cs="Tahoma"/>
          <w:sz w:val="21"/>
          <w:szCs w:val="20"/>
          <w:lang w:eastAsia="hu-HU"/>
        </w:rPr>
        <w:t xml:space="preserve">– konzorcium esetén valamennyi tag külön-külön – </w:t>
      </w:r>
      <w:r w:rsidRPr="005C59E8">
        <w:rPr>
          <w:rFonts w:ascii="Tahoma" w:eastAsia="Times New Roman" w:hAnsi="Tahoma" w:cs="Tahoma"/>
          <w:sz w:val="21"/>
          <w:szCs w:val="20"/>
          <w:lang w:eastAsia="hu-HU"/>
        </w:rPr>
        <w:t>legkésőbb a teljesítés elismerésének időpontjáig nyilatkoz</w:t>
      </w:r>
      <w:r>
        <w:rPr>
          <w:rFonts w:ascii="Tahoma" w:eastAsia="Times New Roman" w:hAnsi="Tahoma" w:cs="Tahoma"/>
          <w:sz w:val="21"/>
          <w:szCs w:val="20"/>
          <w:lang w:eastAsia="hu-HU"/>
        </w:rPr>
        <w:t>i</w:t>
      </w:r>
      <w:r w:rsidRPr="005C59E8">
        <w:rPr>
          <w:rFonts w:ascii="Tahoma" w:eastAsia="Times New Roman" w:hAnsi="Tahoma" w:cs="Tahoma"/>
          <w:sz w:val="21"/>
          <w:szCs w:val="20"/>
          <w:lang w:eastAsia="hu-HU"/>
        </w:rPr>
        <w:t>k, hogy mekkora összegre jogosult az ellenértékből;</w:t>
      </w:r>
    </w:p>
    <w:p w14:paraId="1A39A9F5" w14:textId="77777777" w:rsidR="00601E9D" w:rsidRPr="005C59E8" w:rsidRDefault="00601E9D" w:rsidP="0066775A">
      <w:pPr>
        <w:pStyle w:val="Listaszerbekezds"/>
        <w:autoSpaceDE w:val="0"/>
        <w:autoSpaceDN w:val="0"/>
        <w:adjustRightInd w:val="0"/>
        <w:spacing w:before="0" w:line="276" w:lineRule="auto"/>
        <w:rPr>
          <w:rFonts w:ascii="Tahoma" w:eastAsia="Times New Roman" w:hAnsi="Tahoma" w:cs="Tahoma"/>
          <w:sz w:val="21"/>
          <w:szCs w:val="20"/>
          <w:lang w:eastAsia="hu-HU"/>
        </w:rPr>
      </w:pPr>
      <w:r w:rsidRPr="005C59E8">
        <w:rPr>
          <w:rFonts w:ascii="Tahoma" w:eastAsia="Times New Roman" w:hAnsi="Tahoma" w:cs="Tahoma"/>
          <w:sz w:val="21"/>
          <w:szCs w:val="20"/>
          <w:lang w:eastAsia="hu-HU"/>
        </w:rPr>
        <w:t xml:space="preserve">b) </w:t>
      </w:r>
      <w:r>
        <w:rPr>
          <w:rFonts w:ascii="Tahoma" w:eastAsia="Times New Roman" w:hAnsi="Tahoma" w:cs="Tahoma"/>
          <w:sz w:val="21"/>
          <w:szCs w:val="20"/>
          <w:lang w:eastAsia="hu-HU"/>
        </w:rPr>
        <w:t>Vállalkozó</w:t>
      </w:r>
      <w:r w:rsidRPr="005C59E8">
        <w:rPr>
          <w:rFonts w:ascii="Tahoma" w:eastAsia="Times New Roman" w:hAnsi="Tahoma" w:cs="Tahoma"/>
          <w:sz w:val="21"/>
          <w:szCs w:val="20"/>
          <w:lang w:eastAsia="hu-HU"/>
        </w:rPr>
        <w:t xml:space="preserve"> </w:t>
      </w:r>
      <w:r>
        <w:rPr>
          <w:rFonts w:ascii="Tahoma" w:eastAsia="Times New Roman" w:hAnsi="Tahoma" w:cs="Tahoma"/>
          <w:sz w:val="21"/>
          <w:szCs w:val="20"/>
          <w:lang w:eastAsia="hu-HU"/>
        </w:rPr>
        <w:t>– konzorcium esetén valamennyi tag</w:t>
      </w:r>
      <w:r w:rsidRPr="004B0FCB">
        <w:rPr>
          <w:rFonts w:ascii="Tahoma" w:eastAsia="Times New Roman" w:hAnsi="Tahoma" w:cs="Tahoma"/>
          <w:sz w:val="21"/>
          <w:szCs w:val="20"/>
          <w:lang w:eastAsia="hu-HU"/>
        </w:rPr>
        <w:t xml:space="preserve"> </w:t>
      </w:r>
      <w:r>
        <w:rPr>
          <w:rFonts w:ascii="Tahoma" w:eastAsia="Times New Roman" w:hAnsi="Tahoma" w:cs="Tahoma"/>
          <w:sz w:val="21"/>
          <w:szCs w:val="20"/>
          <w:lang w:eastAsia="hu-HU"/>
        </w:rPr>
        <w:t xml:space="preserve">– </w:t>
      </w:r>
      <w:r w:rsidRPr="005C59E8">
        <w:rPr>
          <w:rFonts w:ascii="Tahoma" w:eastAsia="Times New Roman" w:hAnsi="Tahoma" w:cs="Tahoma"/>
          <w:sz w:val="21"/>
          <w:szCs w:val="20"/>
          <w:lang w:eastAsia="hu-HU"/>
        </w:rPr>
        <w:t>legkésőbb a teljesítés elismerésének időpontjáig nyilatkozik, hogy az általa a teljesítésbe a 138. § szerint bevont alvállalkozók egyenként mekkora összegre jogosultak az ellenértékből;</w:t>
      </w:r>
    </w:p>
    <w:p w14:paraId="3139EB94" w14:textId="77777777" w:rsidR="00601E9D" w:rsidRPr="005C59E8" w:rsidRDefault="00601E9D" w:rsidP="0066775A">
      <w:pPr>
        <w:pStyle w:val="Listaszerbekezds"/>
        <w:autoSpaceDE w:val="0"/>
        <w:autoSpaceDN w:val="0"/>
        <w:adjustRightInd w:val="0"/>
        <w:spacing w:before="0" w:line="276" w:lineRule="auto"/>
        <w:rPr>
          <w:rFonts w:ascii="Tahoma" w:eastAsia="Times New Roman" w:hAnsi="Tahoma" w:cs="Tahoma"/>
          <w:sz w:val="21"/>
          <w:szCs w:val="20"/>
          <w:lang w:eastAsia="hu-HU"/>
        </w:rPr>
      </w:pPr>
      <w:r w:rsidRPr="005C59E8">
        <w:rPr>
          <w:rFonts w:ascii="Tahoma" w:eastAsia="Times New Roman" w:hAnsi="Tahoma" w:cs="Tahoma"/>
          <w:sz w:val="21"/>
          <w:szCs w:val="20"/>
          <w:lang w:eastAsia="hu-HU"/>
        </w:rPr>
        <w:t xml:space="preserve">c) </w:t>
      </w:r>
      <w:r>
        <w:rPr>
          <w:rFonts w:ascii="Tahoma" w:eastAsia="Times New Roman" w:hAnsi="Tahoma" w:cs="Tahoma"/>
          <w:sz w:val="21"/>
          <w:szCs w:val="20"/>
          <w:lang w:eastAsia="hu-HU"/>
        </w:rPr>
        <w:t>Megrendelő</w:t>
      </w:r>
      <w:r w:rsidRPr="005C59E8">
        <w:rPr>
          <w:rFonts w:ascii="Tahoma" w:eastAsia="Times New Roman" w:hAnsi="Tahoma" w:cs="Tahoma"/>
          <w:sz w:val="21"/>
          <w:szCs w:val="20"/>
          <w:lang w:eastAsia="hu-HU"/>
        </w:rPr>
        <w:t xml:space="preserve"> felhívja </w:t>
      </w:r>
      <w:r>
        <w:rPr>
          <w:rFonts w:ascii="Tahoma" w:eastAsia="Times New Roman" w:hAnsi="Tahoma" w:cs="Tahoma"/>
          <w:sz w:val="21"/>
          <w:szCs w:val="20"/>
          <w:lang w:eastAsia="hu-HU"/>
        </w:rPr>
        <w:t>a Vállalkozót (konzorcium esetén valamennyi tagot)</w:t>
      </w:r>
      <w:r w:rsidRPr="005C59E8">
        <w:rPr>
          <w:rFonts w:ascii="Tahoma" w:eastAsia="Times New Roman" w:hAnsi="Tahoma" w:cs="Tahoma"/>
          <w:sz w:val="21"/>
          <w:szCs w:val="20"/>
          <w:lang w:eastAsia="hu-HU"/>
        </w:rPr>
        <w:t>, valamint a b) pont szerinti alvállalkozókat, hogy a teljesítés elismerését követően állítsák ki számláikat, egyidejűleg felhívja őket, hogy amennyiben nem szerepelnek az adózás rendjéről szóló 2003. évi XCII. törvény (a továbbiakban: Art.) 36/A. §-a szerinti köztartozásmentes adózói adatbázisban, nyújtsák be a tényleges kifizetés időpontjától számított harminc napnál nem régebbi együttes adóigazolást;</w:t>
      </w:r>
    </w:p>
    <w:p w14:paraId="160F62DC" w14:textId="77777777" w:rsidR="00601E9D" w:rsidRPr="005C59E8" w:rsidRDefault="00601E9D" w:rsidP="0066775A">
      <w:pPr>
        <w:pStyle w:val="Listaszerbekezds"/>
        <w:autoSpaceDE w:val="0"/>
        <w:autoSpaceDN w:val="0"/>
        <w:adjustRightInd w:val="0"/>
        <w:spacing w:before="0" w:line="276" w:lineRule="auto"/>
        <w:rPr>
          <w:rFonts w:ascii="Tahoma" w:eastAsia="Times New Roman" w:hAnsi="Tahoma" w:cs="Tahoma"/>
          <w:sz w:val="21"/>
          <w:szCs w:val="20"/>
          <w:lang w:eastAsia="hu-HU"/>
        </w:rPr>
      </w:pPr>
      <w:r w:rsidRPr="005C59E8">
        <w:rPr>
          <w:rFonts w:ascii="Tahoma" w:eastAsia="Times New Roman" w:hAnsi="Tahoma" w:cs="Tahoma"/>
          <w:sz w:val="21"/>
          <w:szCs w:val="20"/>
          <w:lang w:eastAsia="hu-HU"/>
        </w:rPr>
        <w:t xml:space="preserve">d) </w:t>
      </w:r>
      <w:r>
        <w:rPr>
          <w:rFonts w:ascii="Tahoma" w:eastAsia="Times New Roman" w:hAnsi="Tahoma" w:cs="Tahoma"/>
          <w:sz w:val="21"/>
          <w:szCs w:val="20"/>
          <w:lang w:eastAsia="hu-HU"/>
        </w:rPr>
        <w:t>Megrendelő</w:t>
      </w:r>
      <w:r w:rsidRPr="005C59E8">
        <w:rPr>
          <w:rFonts w:ascii="Tahoma" w:eastAsia="Times New Roman" w:hAnsi="Tahoma" w:cs="Tahoma"/>
          <w:sz w:val="21"/>
          <w:szCs w:val="20"/>
          <w:lang w:eastAsia="hu-HU"/>
        </w:rPr>
        <w:t xml:space="preserve"> a</w:t>
      </w:r>
      <w:r>
        <w:rPr>
          <w:rFonts w:ascii="Tahoma" w:eastAsia="Times New Roman" w:hAnsi="Tahoma" w:cs="Tahoma"/>
          <w:sz w:val="21"/>
          <w:szCs w:val="20"/>
          <w:lang w:eastAsia="hu-HU"/>
        </w:rPr>
        <w:t xml:space="preserve"> vállalkozói </w:t>
      </w:r>
      <w:r w:rsidRPr="005C59E8">
        <w:rPr>
          <w:rFonts w:ascii="Tahoma" w:eastAsia="Times New Roman" w:hAnsi="Tahoma" w:cs="Tahoma"/>
          <w:sz w:val="21"/>
          <w:szCs w:val="20"/>
          <w:lang w:eastAsia="hu-HU"/>
        </w:rPr>
        <w:t xml:space="preserve">és az alvállalkozói teljesítés ellenértékét a számla kézhezvételét követő harminc </w:t>
      </w:r>
      <w:r>
        <w:rPr>
          <w:rFonts w:ascii="Tahoma" w:eastAsia="Times New Roman" w:hAnsi="Tahoma" w:cs="Tahoma"/>
          <w:sz w:val="21"/>
          <w:szCs w:val="20"/>
          <w:lang w:eastAsia="hu-HU"/>
        </w:rPr>
        <w:t>–</w:t>
      </w:r>
      <w:r w:rsidRPr="005C59E8">
        <w:rPr>
          <w:rFonts w:ascii="Tahoma" w:eastAsia="Times New Roman" w:hAnsi="Tahoma" w:cs="Tahoma"/>
          <w:sz w:val="21"/>
          <w:szCs w:val="20"/>
          <w:lang w:eastAsia="hu-HU"/>
        </w:rPr>
        <w:t xml:space="preserve"> vagy a Ptk. 6:130. § (3) bekezdése szerinti esetben legfeljebb hatvan </w:t>
      </w:r>
      <w:r>
        <w:rPr>
          <w:rFonts w:ascii="Tahoma" w:eastAsia="Times New Roman" w:hAnsi="Tahoma" w:cs="Tahoma"/>
          <w:sz w:val="21"/>
          <w:szCs w:val="20"/>
          <w:lang w:eastAsia="hu-HU"/>
        </w:rPr>
        <w:t>–</w:t>
      </w:r>
      <w:r w:rsidRPr="005C59E8">
        <w:rPr>
          <w:rFonts w:ascii="Tahoma" w:eastAsia="Times New Roman" w:hAnsi="Tahoma" w:cs="Tahoma"/>
          <w:sz w:val="21"/>
          <w:szCs w:val="20"/>
          <w:lang w:eastAsia="hu-HU"/>
        </w:rPr>
        <w:t xml:space="preserve"> napon belül közvetlenül utalja át </w:t>
      </w:r>
      <w:r>
        <w:rPr>
          <w:rFonts w:ascii="Tahoma" w:eastAsia="Times New Roman" w:hAnsi="Tahoma" w:cs="Tahoma"/>
          <w:sz w:val="21"/>
          <w:szCs w:val="20"/>
          <w:lang w:eastAsia="hu-HU"/>
        </w:rPr>
        <w:t>Vállalkozónak</w:t>
      </w:r>
      <w:r w:rsidRPr="005C59E8">
        <w:rPr>
          <w:rFonts w:ascii="Tahoma" w:eastAsia="Times New Roman" w:hAnsi="Tahoma" w:cs="Tahoma"/>
          <w:sz w:val="21"/>
          <w:szCs w:val="20"/>
          <w:lang w:eastAsia="hu-HU"/>
        </w:rPr>
        <w:t xml:space="preserve"> </w:t>
      </w:r>
      <w:r>
        <w:rPr>
          <w:rFonts w:ascii="Tahoma" w:eastAsia="Times New Roman" w:hAnsi="Tahoma" w:cs="Tahoma"/>
          <w:sz w:val="21"/>
          <w:szCs w:val="20"/>
          <w:lang w:eastAsia="hu-HU"/>
        </w:rPr>
        <w:t xml:space="preserve">(konzorcium esetén minden egyes tagnak) </w:t>
      </w:r>
      <w:r w:rsidRPr="005C59E8">
        <w:rPr>
          <w:rFonts w:ascii="Tahoma" w:eastAsia="Times New Roman" w:hAnsi="Tahoma" w:cs="Tahoma"/>
          <w:sz w:val="21"/>
          <w:szCs w:val="20"/>
          <w:lang w:eastAsia="hu-HU"/>
        </w:rPr>
        <w:t>és alvállalkozónak;</w:t>
      </w:r>
    </w:p>
    <w:p w14:paraId="1190DD0B" w14:textId="59424347" w:rsidR="00601E9D" w:rsidRPr="00364341" w:rsidRDefault="00601E9D" w:rsidP="00364341">
      <w:pPr>
        <w:pStyle w:val="Listaszerbekezds"/>
        <w:autoSpaceDE w:val="0"/>
        <w:autoSpaceDN w:val="0"/>
        <w:adjustRightInd w:val="0"/>
        <w:spacing w:before="0" w:line="276" w:lineRule="auto"/>
        <w:rPr>
          <w:rFonts w:ascii="Tahoma" w:eastAsia="Times New Roman" w:hAnsi="Tahoma" w:cs="Tahoma"/>
          <w:sz w:val="21"/>
          <w:szCs w:val="20"/>
          <w:lang w:eastAsia="hu-HU"/>
        </w:rPr>
      </w:pPr>
      <w:r w:rsidRPr="005C59E8">
        <w:rPr>
          <w:rFonts w:ascii="Tahoma" w:eastAsia="Times New Roman" w:hAnsi="Tahoma" w:cs="Tahoma"/>
          <w:sz w:val="21"/>
          <w:szCs w:val="20"/>
          <w:lang w:eastAsia="hu-HU"/>
        </w:rPr>
        <w:t xml:space="preserve">e) a d) pontban foglaltaktól eltérően, ha </w:t>
      </w:r>
      <w:r>
        <w:rPr>
          <w:rFonts w:ascii="Tahoma" w:eastAsia="Times New Roman" w:hAnsi="Tahoma" w:cs="Tahoma"/>
          <w:sz w:val="21"/>
          <w:szCs w:val="20"/>
          <w:lang w:eastAsia="hu-HU"/>
        </w:rPr>
        <w:t>Vállalkozónak</w:t>
      </w:r>
      <w:r w:rsidRPr="005C59E8">
        <w:rPr>
          <w:rFonts w:ascii="Tahoma" w:eastAsia="Times New Roman" w:hAnsi="Tahoma" w:cs="Tahoma"/>
          <w:sz w:val="21"/>
          <w:szCs w:val="20"/>
          <w:lang w:eastAsia="hu-HU"/>
        </w:rPr>
        <w:t xml:space="preserve"> </w:t>
      </w:r>
      <w:r>
        <w:rPr>
          <w:rFonts w:ascii="Tahoma" w:eastAsia="Times New Roman" w:hAnsi="Tahoma" w:cs="Tahoma"/>
          <w:sz w:val="21"/>
          <w:szCs w:val="20"/>
          <w:lang w:eastAsia="hu-HU"/>
        </w:rPr>
        <w:t xml:space="preserve">(konzorcium esetén valamely tagnak) </w:t>
      </w:r>
      <w:r w:rsidRPr="005C59E8">
        <w:rPr>
          <w:rFonts w:ascii="Tahoma" w:eastAsia="Times New Roman" w:hAnsi="Tahoma" w:cs="Tahoma"/>
          <w:sz w:val="21"/>
          <w:szCs w:val="20"/>
          <w:lang w:eastAsia="hu-HU"/>
        </w:rPr>
        <w:t xml:space="preserve">vagy </w:t>
      </w:r>
      <w:r>
        <w:rPr>
          <w:rFonts w:ascii="Tahoma" w:eastAsia="Times New Roman" w:hAnsi="Tahoma" w:cs="Tahoma"/>
          <w:sz w:val="21"/>
          <w:szCs w:val="20"/>
          <w:lang w:eastAsia="hu-HU"/>
        </w:rPr>
        <w:t xml:space="preserve">valamely </w:t>
      </w:r>
      <w:r w:rsidRPr="005C59E8">
        <w:rPr>
          <w:rFonts w:ascii="Tahoma" w:eastAsia="Times New Roman" w:hAnsi="Tahoma" w:cs="Tahoma"/>
          <w:sz w:val="21"/>
          <w:szCs w:val="20"/>
          <w:lang w:eastAsia="hu-HU"/>
        </w:rPr>
        <w:t>alvállalkozónak a kifizetés időpontjában az együttes adóigazolás alapján közta</w:t>
      </w:r>
      <w:r>
        <w:rPr>
          <w:rFonts w:ascii="Tahoma" w:eastAsia="Times New Roman" w:hAnsi="Tahoma" w:cs="Tahoma"/>
          <w:sz w:val="21"/>
          <w:szCs w:val="20"/>
          <w:lang w:eastAsia="hu-HU"/>
        </w:rPr>
        <w:t>r</w:t>
      </w:r>
      <w:r w:rsidRPr="005C59E8">
        <w:rPr>
          <w:rFonts w:ascii="Tahoma" w:eastAsia="Times New Roman" w:hAnsi="Tahoma" w:cs="Tahoma"/>
          <w:sz w:val="21"/>
          <w:szCs w:val="20"/>
          <w:lang w:eastAsia="hu-HU"/>
        </w:rPr>
        <w:t xml:space="preserve">tozása van, </w:t>
      </w:r>
      <w:r>
        <w:rPr>
          <w:rFonts w:ascii="Tahoma" w:eastAsia="Times New Roman" w:hAnsi="Tahoma" w:cs="Tahoma"/>
          <w:sz w:val="21"/>
          <w:szCs w:val="20"/>
          <w:lang w:eastAsia="hu-HU"/>
        </w:rPr>
        <w:t xml:space="preserve">Megrendelő </w:t>
      </w:r>
      <w:r w:rsidRPr="005C59E8">
        <w:rPr>
          <w:rFonts w:ascii="Tahoma" w:eastAsia="Times New Roman" w:hAnsi="Tahoma" w:cs="Tahoma"/>
          <w:sz w:val="21"/>
          <w:szCs w:val="20"/>
          <w:lang w:eastAsia="hu-HU"/>
        </w:rPr>
        <w:t>a</w:t>
      </w:r>
      <w:r>
        <w:rPr>
          <w:rFonts w:ascii="Tahoma" w:eastAsia="Times New Roman" w:hAnsi="Tahoma" w:cs="Tahoma"/>
          <w:sz w:val="21"/>
          <w:szCs w:val="20"/>
          <w:lang w:eastAsia="hu-HU"/>
        </w:rPr>
        <w:t xml:space="preserve"> vállalkozói</w:t>
      </w:r>
      <w:r w:rsidRPr="005C59E8">
        <w:rPr>
          <w:rFonts w:ascii="Tahoma" w:eastAsia="Times New Roman" w:hAnsi="Tahoma" w:cs="Tahoma"/>
          <w:sz w:val="21"/>
          <w:szCs w:val="20"/>
          <w:lang w:eastAsia="hu-HU"/>
        </w:rPr>
        <w:t>, illetve az alvállalkozói teljesítés ellenértékét a köztartozás erejéig az Art. 36/A. § (3) bekezdése szerint visszatartja.</w:t>
      </w:r>
    </w:p>
    <w:p w14:paraId="32A55FCB" w14:textId="2329C067" w:rsidR="00601E9D" w:rsidRPr="00364341" w:rsidRDefault="00601E9D" w:rsidP="0066775A">
      <w:pPr>
        <w:numPr>
          <w:ilvl w:val="0"/>
          <w:numId w:val="58"/>
        </w:numPr>
        <w:suppressAutoHyphens w:val="0"/>
        <w:spacing w:after="120" w:line="276" w:lineRule="auto"/>
        <w:ind w:left="709" w:hanging="709"/>
        <w:textAlignment w:val="auto"/>
        <w:rPr>
          <w:rFonts w:eastAsia="Times New Roman" w:cs="Tahoma"/>
          <w:szCs w:val="20"/>
          <w:lang w:eastAsia="hu-HU"/>
        </w:rPr>
      </w:pPr>
      <w:r w:rsidRPr="00836C9F">
        <w:rPr>
          <w:rFonts w:cs="Tahoma"/>
          <w:szCs w:val="20"/>
        </w:rPr>
        <w:t xml:space="preserve">A </w:t>
      </w:r>
      <w:r w:rsidRPr="005A728C">
        <w:rPr>
          <w:rFonts w:cs="Tahoma"/>
          <w:szCs w:val="20"/>
        </w:rPr>
        <w:t>számla átvételére</w:t>
      </w:r>
      <w:r w:rsidRPr="00836C9F">
        <w:rPr>
          <w:rFonts w:cs="Tahoma"/>
          <w:szCs w:val="20"/>
        </w:rPr>
        <w:t xml:space="preserve"> a teljesítésigazoláson feltüntetett gazdasági terület titkársága (cím: 1077 Budapest Wesselényi utca 20-22.) jogosult.</w:t>
      </w:r>
    </w:p>
    <w:p w14:paraId="1F2E5588" w14:textId="6885705B" w:rsidR="00601E9D" w:rsidRPr="00364341" w:rsidRDefault="00601E9D" w:rsidP="0066775A">
      <w:pPr>
        <w:numPr>
          <w:ilvl w:val="0"/>
          <w:numId w:val="58"/>
        </w:numPr>
        <w:suppressAutoHyphens w:val="0"/>
        <w:spacing w:after="120" w:line="276" w:lineRule="auto"/>
        <w:ind w:left="709" w:hanging="709"/>
        <w:textAlignment w:val="auto"/>
        <w:rPr>
          <w:rFonts w:eastAsia="Times New Roman" w:cs="Tahoma"/>
          <w:szCs w:val="20"/>
          <w:lang w:eastAsia="hu-HU"/>
        </w:rPr>
      </w:pPr>
      <w:r w:rsidRPr="00836C9F">
        <w:rPr>
          <w:rFonts w:cs="Tahoma"/>
          <w:szCs w:val="20"/>
        </w:rPr>
        <w:t xml:space="preserve">Vállalkozó tudomásul veszi, hogy Megrendelő csak a teljesítésigazolást követően kiállított és a számvitelről szóló 2000. évi C. törvény 167. § (3) bekezdésének valamint rendszer-hozzáférési díj esetében az általános forgalmi adóról szóló 2007. évi CXXVII. törvény 55. §-ában, a rendelkezésre állási díj esetében 58. §-ában foglalt rendelkezéseknek megfelelő számla ellenében teljesít kifizetést. </w:t>
      </w:r>
    </w:p>
    <w:p w14:paraId="7E578236" w14:textId="587CF4B6" w:rsidR="00601E9D" w:rsidRPr="00364341" w:rsidRDefault="00601E9D" w:rsidP="00364341">
      <w:pPr>
        <w:numPr>
          <w:ilvl w:val="0"/>
          <w:numId w:val="58"/>
        </w:numPr>
        <w:suppressAutoHyphens w:val="0"/>
        <w:spacing w:after="120" w:line="276" w:lineRule="auto"/>
        <w:ind w:left="709" w:hanging="709"/>
        <w:textAlignment w:val="auto"/>
        <w:rPr>
          <w:rFonts w:eastAsia="Times New Roman" w:cs="Tahoma"/>
          <w:szCs w:val="20"/>
          <w:lang w:eastAsia="hu-HU"/>
        </w:rPr>
      </w:pPr>
      <w:r w:rsidRPr="00836C9F">
        <w:rPr>
          <w:rFonts w:cs="Tahoma"/>
          <w:szCs w:val="20"/>
        </w:rPr>
        <w:t>Megrendelő a számlát nem köteles befogadni, és a Vállalkozó egyidejű értesítése mellett a számlát a fizetési határidő szempontjából be nem nyújtottnak tekintheti, ha a számla nem felel meg a vonatkozó jogszabályi előírásoknak, illetőleg a teljesítésigazolás hiányában. A teljesítésigazolási okirat egy eredeti példánya a számla kötelező mellékletét képezi.</w:t>
      </w:r>
    </w:p>
    <w:p w14:paraId="60C06215" w14:textId="5D875B92" w:rsidR="00601E9D" w:rsidRPr="00364341" w:rsidRDefault="00601E9D" w:rsidP="0066775A">
      <w:pPr>
        <w:numPr>
          <w:ilvl w:val="0"/>
          <w:numId w:val="58"/>
        </w:numPr>
        <w:suppressAutoHyphens w:val="0"/>
        <w:spacing w:after="120" w:line="276" w:lineRule="auto"/>
        <w:ind w:left="709" w:hanging="709"/>
        <w:textAlignment w:val="auto"/>
        <w:rPr>
          <w:rFonts w:eastAsia="Times New Roman" w:cs="Tahoma"/>
          <w:szCs w:val="20"/>
          <w:lang w:eastAsia="hu-HU"/>
        </w:rPr>
      </w:pPr>
      <w:r w:rsidRPr="00836C9F">
        <w:rPr>
          <w:rFonts w:cs="Tahoma"/>
          <w:szCs w:val="20"/>
        </w:rPr>
        <w:t xml:space="preserve">Ha Megrendelő </w:t>
      </w:r>
      <w:r w:rsidRPr="005C59E8">
        <w:rPr>
          <w:rFonts w:cs="Tahoma"/>
          <w:szCs w:val="20"/>
        </w:rPr>
        <w:t>a számla kiállításának helyességét, a számla összegét vitatja</w:t>
      </w:r>
      <w:r>
        <w:rPr>
          <w:rFonts w:cs="Tahoma"/>
          <w:szCs w:val="20"/>
        </w:rPr>
        <w:t>,</w:t>
      </w:r>
      <w:r w:rsidRPr="004E049E">
        <w:rPr>
          <w:rFonts w:ascii="Verdana" w:hAnsi="Verdana"/>
        </w:rPr>
        <w:t xml:space="preserve"> </w:t>
      </w:r>
      <w:r w:rsidRPr="005C59E8">
        <w:rPr>
          <w:rFonts w:cs="Tahoma"/>
          <w:szCs w:val="20"/>
        </w:rPr>
        <w:t>vagy ha a számlához csatolt igazoló okmány hiányos</w:t>
      </w:r>
      <w:r w:rsidRPr="004E049E">
        <w:rPr>
          <w:rFonts w:cs="Tahoma"/>
          <w:szCs w:val="20"/>
        </w:rPr>
        <w:t>,</w:t>
      </w:r>
      <w:r w:rsidRPr="00836C9F">
        <w:rPr>
          <w:rFonts w:cs="Tahoma"/>
          <w:szCs w:val="20"/>
        </w:rPr>
        <w:t xml:space="preserve"> az ebből eredő viták rendezésére a Feleknek 15 (tizenöt) munkanap áll rendelkezésükre. Ilyen esetben a fizetési határidőt attól a naptól kell számítani</w:t>
      </w:r>
      <w:r>
        <w:rPr>
          <w:rFonts w:cs="Tahoma"/>
          <w:szCs w:val="20"/>
        </w:rPr>
        <w:t>,</w:t>
      </w:r>
      <w:r w:rsidRPr="00836C9F">
        <w:rPr>
          <w:rFonts w:cs="Tahoma"/>
          <w:szCs w:val="20"/>
        </w:rPr>
        <w:t xml:space="preserve"> mikor a Felek rendezték a vitás kérdéseket és pótolták a mulasztásokat. Amennyiben a kifogás megalapozott, Vállalkozó a helyes összegről új számlát állít ki. A felülvizsgálat eredményéről szóló írásbeli értesítésnek megfelelően Megrendelő az új számlát annak kézhezvételét követő 30 napos fizetési határidőn belül egyenlíti ki, az alább részletezettek szerint. </w:t>
      </w:r>
    </w:p>
    <w:p w14:paraId="719BEF4F" w14:textId="74A0B770" w:rsidR="00601E9D" w:rsidRPr="00364341" w:rsidRDefault="00601E9D" w:rsidP="00364341">
      <w:pPr>
        <w:numPr>
          <w:ilvl w:val="0"/>
          <w:numId w:val="58"/>
        </w:numPr>
        <w:suppressAutoHyphens w:val="0"/>
        <w:spacing w:after="120" w:line="276" w:lineRule="auto"/>
        <w:ind w:left="709" w:hanging="709"/>
        <w:textAlignment w:val="auto"/>
        <w:rPr>
          <w:rFonts w:eastAsia="Times New Roman" w:cs="Tahoma"/>
          <w:szCs w:val="20"/>
          <w:lang w:eastAsia="hu-HU"/>
        </w:rPr>
      </w:pPr>
      <w:r w:rsidRPr="00836C9F">
        <w:rPr>
          <w:rFonts w:eastAsia="Times New Roman" w:cs="Tahoma"/>
          <w:szCs w:val="20"/>
          <w:lang w:eastAsia="hu-HU"/>
        </w:rPr>
        <w:t>A formai kritériumoknak nem megfelelő számla visszaküldésre kerül kijavításra. Az ebből eredő fizetési késedelem esetén a Megrendelőt késedelmi kamat nem terheli. A Megrendelő a számla kifogásolására az annak beérkezését követő 1</w:t>
      </w:r>
      <w:r>
        <w:rPr>
          <w:rFonts w:eastAsia="Times New Roman" w:cs="Tahoma"/>
          <w:szCs w:val="20"/>
          <w:lang w:eastAsia="hu-HU"/>
        </w:rPr>
        <w:t>5</w:t>
      </w:r>
      <w:r w:rsidRPr="00836C9F">
        <w:rPr>
          <w:rFonts w:eastAsia="Times New Roman" w:cs="Tahoma"/>
          <w:szCs w:val="20"/>
          <w:lang w:eastAsia="hu-HU"/>
        </w:rPr>
        <w:t xml:space="preserve"> munkanapon belül jogosult. A Megrendelő nem felel a fizetés elmaradásáért a számla bármely formai hiányossága miatt. Jelen pontban nem szabályozott okból történt fizetési késedelem esetén a Megrendelő a Ptk. 6:155. §-a által meghatározott késedelmi kamat fizetésére köteles. </w:t>
      </w:r>
      <w:r>
        <w:rPr>
          <w:rFonts w:eastAsia="Times New Roman" w:cs="Tahoma"/>
          <w:szCs w:val="20"/>
          <w:lang w:eastAsia="hu-HU"/>
        </w:rPr>
        <w:t>Amennyiben Megrendelő késedelmét kimenteni nem tudja, a behajtási költségátalányról szóló 2016. évi IX. törvény szerint, az ott meghatározott behajtási költségátalány megfizetésére is köteles.</w:t>
      </w:r>
    </w:p>
    <w:p w14:paraId="44EC6AE9" w14:textId="0CF48F32" w:rsidR="00601E9D" w:rsidRPr="00364341" w:rsidRDefault="00601E9D" w:rsidP="00364341">
      <w:pPr>
        <w:numPr>
          <w:ilvl w:val="0"/>
          <w:numId w:val="58"/>
        </w:numPr>
        <w:suppressAutoHyphens w:val="0"/>
        <w:spacing w:after="120" w:line="276" w:lineRule="auto"/>
        <w:ind w:left="709" w:hanging="709"/>
        <w:textAlignment w:val="auto"/>
        <w:rPr>
          <w:rFonts w:eastAsia="Times New Roman" w:cs="Tahoma"/>
          <w:szCs w:val="20"/>
          <w:lang w:eastAsia="hu-HU"/>
        </w:rPr>
      </w:pPr>
      <w:r w:rsidRPr="00836C9F">
        <w:rPr>
          <w:rFonts w:cs="Tahoma"/>
          <w:szCs w:val="20"/>
        </w:rPr>
        <w:t xml:space="preserve">Megrendelő a Vállalkozót megillető rendszer-hozzáférési díjat, valamint a rendelkezésre állási díjat </w:t>
      </w:r>
      <w:r w:rsidRPr="00836C9F">
        <w:rPr>
          <w:rFonts w:eastAsia="Times New Roman" w:cs="Tahoma"/>
          <w:szCs w:val="20"/>
          <w:lang w:eastAsia="hu-HU"/>
        </w:rPr>
        <w:t>banki átutalással – a Magyar Államkincstáron keresztül – Vállalkozó a jelen szerződésben megjelölt fizetési számlájára történő átutalással</w:t>
      </w:r>
      <w:r>
        <w:rPr>
          <w:rFonts w:eastAsia="Times New Roman" w:cs="Tahoma"/>
          <w:szCs w:val="20"/>
          <w:lang w:eastAsia="hu-HU"/>
        </w:rPr>
        <w:t xml:space="preserve"> egyenlíti ki</w:t>
      </w:r>
      <w:r w:rsidRPr="00836C9F">
        <w:rPr>
          <w:rFonts w:eastAsia="Times New Roman" w:cs="Tahoma"/>
          <w:szCs w:val="20"/>
          <w:lang w:eastAsia="hu-HU"/>
        </w:rPr>
        <w:t>. A számlaszám helyességéért Vállalkozó szavatol, és a fizetés az átutalás napján teljesítettnek minősül.</w:t>
      </w:r>
    </w:p>
    <w:p w14:paraId="4E6A8C20" w14:textId="6F2BCCDE" w:rsidR="00601E9D" w:rsidRPr="00364341" w:rsidRDefault="00601E9D" w:rsidP="0066775A">
      <w:pPr>
        <w:numPr>
          <w:ilvl w:val="0"/>
          <w:numId w:val="58"/>
        </w:numPr>
        <w:suppressAutoHyphens w:val="0"/>
        <w:spacing w:after="120" w:line="276" w:lineRule="auto"/>
        <w:ind w:left="709" w:hanging="709"/>
        <w:textAlignment w:val="auto"/>
        <w:rPr>
          <w:rFonts w:eastAsia="Times New Roman" w:cs="Tahoma"/>
          <w:szCs w:val="20"/>
          <w:lang w:eastAsia="hu-HU"/>
        </w:rPr>
      </w:pPr>
      <w:r w:rsidRPr="00836C9F">
        <w:rPr>
          <w:rFonts w:eastAsia="Times New Roman" w:cs="Tahoma"/>
          <w:szCs w:val="20"/>
          <w:lang w:eastAsia="hu-HU"/>
        </w:rPr>
        <w:t xml:space="preserve">A Kbt. 136. § (1) bekezdésének megfelelően a Megrendelő előírja, hogy a Vállalkozó nem fizethet, illetve számolhat el a szerződés teljesítésével összefüggésben olyan költségeket, melyek a Kbt. 62. § (1) bekezdés </w:t>
      </w:r>
      <w:r w:rsidRPr="00836C9F">
        <w:rPr>
          <w:rFonts w:eastAsia="Times New Roman" w:cs="Tahoma"/>
          <w:i/>
          <w:iCs/>
          <w:szCs w:val="20"/>
          <w:lang w:eastAsia="hu-HU"/>
        </w:rPr>
        <w:t>k)</w:t>
      </w:r>
      <w:r w:rsidRPr="00836C9F">
        <w:rPr>
          <w:rFonts w:eastAsia="Times New Roman" w:cs="Tahoma"/>
          <w:szCs w:val="20"/>
          <w:lang w:eastAsia="hu-HU"/>
        </w:rPr>
        <w:t xml:space="preserve"> pont </w:t>
      </w:r>
      <w:r w:rsidRPr="00836C9F">
        <w:rPr>
          <w:rFonts w:eastAsia="Times New Roman" w:cs="Tahoma"/>
          <w:i/>
          <w:iCs/>
          <w:szCs w:val="20"/>
          <w:lang w:eastAsia="hu-HU"/>
        </w:rPr>
        <w:t>ka)–kb)</w:t>
      </w:r>
      <w:r w:rsidRPr="00836C9F">
        <w:rPr>
          <w:rFonts w:eastAsia="Times New Roman" w:cs="Tahoma"/>
          <w:szCs w:val="20"/>
          <w:lang w:eastAsia="hu-HU"/>
        </w:rPr>
        <w:t xml:space="preserve"> alpontja szerinti feltételeknek nem megfelelő társaság tekintetében merülnek fel, és melyek a Vállalkozó adóköteles jövedelmének csökkentésére alkalmasak. Vállalkozó továbbá kötelezettséget vállal arra, hogy a szerződés teljesítésének időtartama alatt a tulajdonosi szerkezetét a Megrendelő számára megismerhetővé teszi, továbbá a Kbt. 143. § (3) bekezdése szerinti ügyletekről a Megrendelőt haladéktalanul értesíti.</w:t>
      </w:r>
    </w:p>
    <w:p w14:paraId="688E9205" w14:textId="77777777" w:rsidR="00601E9D" w:rsidRPr="00836C9F" w:rsidRDefault="00601E9D" w:rsidP="0066775A">
      <w:pPr>
        <w:tabs>
          <w:tab w:val="num" w:pos="0"/>
          <w:tab w:val="left" w:pos="360"/>
        </w:tabs>
        <w:spacing w:after="120" w:line="276" w:lineRule="auto"/>
        <w:rPr>
          <w:rFonts w:eastAsia="Times New Roman" w:cs="Tahoma"/>
          <w:szCs w:val="20"/>
          <w:lang w:val="x-none" w:eastAsia="x-none"/>
        </w:rPr>
      </w:pPr>
    </w:p>
    <w:p w14:paraId="4084C752" w14:textId="77777777" w:rsidR="00601E9D" w:rsidRPr="00601E9D" w:rsidRDefault="00601E9D" w:rsidP="0066775A">
      <w:pPr>
        <w:spacing w:after="120" w:line="276" w:lineRule="auto"/>
        <w:jc w:val="center"/>
        <w:rPr>
          <w:b/>
          <w:lang w:eastAsia="hu-HU"/>
        </w:rPr>
      </w:pPr>
      <w:r w:rsidRPr="00601E9D">
        <w:rPr>
          <w:b/>
          <w:lang w:eastAsia="hu-HU"/>
        </w:rPr>
        <w:t>IV.</w:t>
      </w:r>
    </w:p>
    <w:p w14:paraId="5810F7BC" w14:textId="47BFB102" w:rsidR="00601E9D" w:rsidRPr="00364341" w:rsidRDefault="00601E9D" w:rsidP="00364341">
      <w:pPr>
        <w:pStyle w:val="Cmsor2"/>
        <w:spacing w:after="120" w:line="276" w:lineRule="auto"/>
        <w:jc w:val="center"/>
        <w:rPr>
          <w:lang w:eastAsia="hu-HU"/>
        </w:rPr>
      </w:pPr>
      <w:bookmarkStart w:id="63" w:name="_Toc90969504"/>
      <w:r>
        <w:rPr>
          <w:lang w:eastAsia="hu-HU"/>
        </w:rPr>
        <w:t xml:space="preserve">A </w:t>
      </w:r>
      <w:r w:rsidRPr="00836C9F">
        <w:rPr>
          <w:lang w:eastAsia="hu-HU"/>
        </w:rPr>
        <w:t>Szerződő Felek jogai és kötelezettségei</w:t>
      </w:r>
      <w:bookmarkEnd w:id="63"/>
    </w:p>
    <w:p w14:paraId="0686F680" w14:textId="0A318CD9" w:rsidR="00601E9D" w:rsidRPr="00364341" w:rsidRDefault="00601E9D" w:rsidP="0066775A">
      <w:pPr>
        <w:pStyle w:val="Listaszerbekezds"/>
        <w:numPr>
          <w:ilvl w:val="0"/>
          <w:numId w:val="47"/>
        </w:numPr>
        <w:spacing w:before="0" w:line="276" w:lineRule="auto"/>
        <w:ind w:hanging="720"/>
        <w:rPr>
          <w:rFonts w:ascii="Tahoma" w:eastAsia="Times New Roman" w:hAnsi="Tahoma" w:cs="Tahoma"/>
          <w:sz w:val="21"/>
          <w:szCs w:val="20"/>
          <w:lang w:eastAsia="hu-HU"/>
        </w:rPr>
      </w:pPr>
      <w:r w:rsidRPr="00836C9F">
        <w:rPr>
          <w:rFonts w:ascii="Tahoma" w:eastAsia="Times New Roman" w:hAnsi="Tahoma" w:cs="Tahoma"/>
          <w:sz w:val="21"/>
          <w:szCs w:val="20"/>
          <w:lang w:eastAsia="hu-HU"/>
        </w:rPr>
        <w:t xml:space="preserve">Szerződő Felek kölcsönösen és egybehangzóan kijelentik, hogy a Megrendelő jelen szerződés teljesítéséhez – Vállalkozó számára – szükséges követelményeket a jelen szerződés 1. számú mellékletét képező </w:t>
      </w:r>
      <w:r>
        <w:rPr>
          <w:rFonts w:ascii="Tahoma" w:eastAsia="Times New Roman" w:hAnsi="Tahoma" w:cs="Tahoma"/>
          <w:sz w:val="21"/>
          <w:szCs w:val="20"/>
          <w:lang w:eastAsia="hu-HU"/>
        </w:rPr>
        <w:t>m</w:t>
      </w:r>
      <w:r w:rsidRPr="00836C9F">
        <w:rPr>
          <w:rFonts w:ascii="Tahoma" w:eastAsia="Times New Roman" w:hAnsi="Tahoma" w:cs="Tahoma"/>
          <w:sz w:val="21"/>
          <w:szCs w:val="20"/>
          <w:lang w:eastAsia="hu-HU"/>
        </w:rPr>
        <w:t>űszaki leírásban megadta. Amennyiben Vállalkozónak a jelen szerződés 1. számú mellékleté</w:t>
      </w:r>
      <w:r>
        <w:rPr>
          <w:rFonts w:ascii="Tahoma" w:eastAsia="Times New Roman" w:hAnsi="Tahoma" w:cs="Tahoma"/>
          <w:sz w:val="21"/>
          <w:szCs w:val="20"/>
          <w:lang w:eastAsia="hu-HU"/>
        </w:rPr>
        <w:t>t képező műszaki leírásban</w:t>
      </w:r>
      <w:r w:rsidRPr="00836C9F">
        <w:rPr>
          <w:rFonts w:ascii="Tahoma" w:eastAsia="Times New Roman" w:hAnsi="Tahoma" w:cs="Tahoma"/>
          <w:sz w:val="21"/>
          <w:szCs w:val="20"/>
          <w:lang w:eastAsia="hu-HU"/>
        </w:rPr>
        <w:t xml:space="preserve"> nem szereplő, de a teljesítéshez szükséges egyéb információra van szüksége, köteles az információ igényéről</w:t>
      </w:r>
      <w:r>
        <w:rPr>
          <w:rFonts w:ascii="Tahoma" w:eastAsia="Times New Roman" w:hAnsi="Tahoma" w:cs="Tahoma"/>
          <w:sz w:val="21"/>
          <w:szCs w:val="20"/>
          <w:lang w:eastAsia="hu-HU"/>
        </w:rPr>
        <w:t xml:space="preserve"> – a hiányzó információt pontosan megjelölve –</w:t>
      </w:r>
      <w:r w:rsidRPr="00836C9F">
        <w:rPr>
          <w:rFonts w:ascii="Tahoma" w:eastAsia="Times New Roman" w:hAnsi="Tahoma" w:cs="Tahoma"/>
          <w:sz w:val="21"/>
          <w:szCs w:val="20"/>
          <w:lang w:eastAsia="hu-HU"/>
        </w:rPr>
        <w:t xml:space="preserve"> a Megrendelő </w:t>
      </w:r>
      <w:r>
        <w:rPr>
          <w:rFonts w:ascii="Tahoma" w:eastAsia="Times New Roman" w:hAnsi="Tahoma" w:cs="Tahoma"/>
          <w:sz w:val="21"/>
          <w:szCs w:val="20"/>
          <w:lang w:eastAsia="hu-HU"/>
        </w:rPr>
        <w:t>kapcsolattartóját</w:t>
      </w:r>
      <w:r w:rsidRPr="00836C9F">
        <w:rPr>
          <w:rFonts w:ascii="Tahoma" w:eastAsia="Times New Roman" w:hAnsi="Tahoma" w:cs="Tahoma"/>
          <w:sz w:val="21"/>
          <w:szCs w:val="20"/>
          <w:lang w:eastAsia="hu-HU"/>
        </w:rPr>
        <w:t xml:space="preserve"> haladéktalanul írásban értesíteni.</w:t>
      </w:r>
    </w:p>
    <w:p w14:paraId="7E9CCD2B" w14:textId="3BEA803B" w:rsidR="00601E9D" w:rsidRPr="00364341" w:rsidRDefault="00601E9D" w:rsidP="0066775A">
      <w:pPr>
        <w:pStyle w:val="Listaszerbekezds"/>
        <w:numPr>
          <w:ilvl w:val="0"/>
          <w:numId w:val="47"/>
        </w:numPr>
        <w:spacing w:before="0" w:line="276" w:lineRule="auto"/>
        <w:ind w:hanging="720"/>
        <w:rPr>
          <w:rFonts w:ascii="Tahoma" w:eastAsia="Times New Roman" w:hAnsi="Tahoma" w:cs="Tahoma"/>
          <w:sz w:val="21"/>
          <w:szCs w:val="20"/>
          <w:lang w:eastAsia="hu-HU"/>
        </w:rPr>
      </w:pPr>
      <w:r w:rsidRPr="00836C9F">
        <w:rPr>
          <w:rFonts w:ascii="Tahoma" w:eastAsia="Times New Roman" w:hAnsi="Tahoma" w:cs="Tahoma"/>
          <w:sz w:val="21"/>
          <w:szCs w:val="20"/>
          <w:lang w:val="x-none" w:eastAsia="x-none"/>
        </w:rPr>
        <w:t xml:space="preserve">Vállalkozó kijelenti, hogy a jelen szerződésből fakadó kötelezettségeinek teljesítéséhez szükséges valamennyi feltétellel, illetve a jelen szerződés tárgyát képező szolgáltatások nyújtásához szükséges valamennyi engedéllyel </w:t>
      </w:r>
      <w:r w:rsidRPr="00836C9F">
        <w:rPr>
          <w:rFonts w:ascii="Tahoma" w:eastAsia="Times New Roman" w:hAnsi="Tahoma" w:cs="Tahoma"/>
          <w:sz w:val="21"/>
          <w:szCs w:val="20"/>
          <w:lang w:eastAsia="x-none"/>
        </w:rPr>
        <w:t xml:space="preserve">és jogosultsággal </w:t>
      </w:r>
      <w:r w:rsidRPr="00836C9F">
        <w:rPr>
          <w:rFonts w:ascii="Tahoma" w:eastAsia="Times New Roman" w:hAnsi="Tahoma" w:cs="Tahoma"/>
          <w:sz w:val="21"/>
          <w:szCs w:val="20"/>
          <w:lang w:val="x-none" w:eastAsia="x-none"/>
        </w:rPr>
        <w:t>rendelkezik</w:t>
      </w:r>
      <w:r>
        <w:rPr>
          <w:rFonts w:ascii="Tahoma" w:eastAsia="Times New Roman" w:hAnsi="Tahoma" w:cs="Tahoma"/>
          <w:sz w:val="21"/>
          <w:szCs w:val="20"/>
          <w:lang w:eastAsia="x-none"/>
        </w:rPr>
        <w:t xml:space="preserve"> és a szerződés teljesítése során folyamatosan rendelkezni fog</w:t>
      </w:r>
      <w:r w:rsidRPr="00836C9F">
        <w:rPr>
          <w:rFonts w:ascii="Tahoma" w:eastAsia="Times New Roman" w:hAnsi="Tahoma" w:cs="Tahoma"/>
          <w:sz w:val="21"/>
          <w:szCs w:val="20"/>
          <w:lang w:val="x-none" w:eastAsia="x-none"/>
        </w:rPr>
        <w:t>.</w:t>
      </w:r>
    </w:p>
    <w:p w14:paraId="75AECFEC" w14:textId="422AA56D" w:rsidR="00601E9D" w:rsidRPr="00364341" w:rsidRDefault="00601E9D" w:rsidP="0066775A">
      <w:pPr>
        <w:pStyle w:val="Listaszerbekezds"/>
        <w:numPr>
          <w:ilvl w:val="0"/>
          <w:numId w:val="47"/>
        </w:numPr>
        <w:spacing w:before="0" w:line="276" w:lineRule="auto"/>
        <w:ind w:hanging="720"/>
        <w:rPr>
          <w:rFonts w:ascii="Tahoma" w:eastAsia="Times New Roman" w:hAnsi="Tahoma" w:cs="Tahoma"/>
          <w:sz w:val="21"/>
          <w:szCs w:val="20"/>
          <w:lang w:eastAsia="hu-HU"/>
        </w:rPr>
      </w:pPr>
      <w:r w:rsidRPr="00836C9F">
        <w:rPr>
          <w:rFonts w:ascii="Tahoma" w:eastAsia="Times New Roman" w:hAnsi="Tahoma" w:cs="Tahoma"/>
          <w:sz w:val="21"/>
          <w:szCs w:val="20"/>
          <w:lang w:eastAsia="hu-HU"/>
        </w:rPr>
        <w:t xml:space="preserve">Vállalkozó köteles a jelen szerződés keretében ellátandó feladatait, a munkavégzését úgy megszervezni, hogy biztosítsa a feladat hatékony és szakszerű elvégzését. Vállalkozó tudomásul veszi, és kötelezettséget vállal arra, hogy jelen szerződés teljesítése során a Megrendelő utasításai szerint köteles eljárni. A Vállalkozó köteles felhívni a Megrendelő figyelmét, ha az utasítás célszerűtlen, vagy szakszerűtlen, vagy jogszabályba ütközik; ennek elmaradásából eredő károkért a Vállalkozó tartozik felelősséggel. </w:t>
      </w:r>
    </w:p>
    <w:p w14:paraId="0E53C825" w14:textId="01C11982" w:rsidR="00601E9D" w:rsidRPr="00364341" w:rsidRDefault="00601E9D" w:rsidP="0066775A">
      <w:pPr>
        <w:pStyle w:val="Listaszerbekezds"/>
        <w:numPr>
          <w:ilvl w:val="0"/>
          <w:numId w:val="47"/>
        </w:numPr>
        <w:spacing w:before="0" w:line="276" w:lineRule="auto"/>
        <w:ind w:hanging="720"/>
        <w:rPr>
          <w:rFonts w:ascii="Tahoma" w:eastAsia="Times New Roman" w:hAnsi="Tahoma" w:cs="Tahoma"/>
          <w:sz w:val="21"/>
          <w:szCs w:val="20"/>
          <w:lang w:eastAsia="hu-HU"/>
        </w:rPr>
      </w:pPr>
      <w:r w:rsidRPr="00836C9F">
        <w:rPr>
          <w:rFonts w:ascii="Tahoma" w:eastAsia="Times New Roman" w:hAnsi="Tahoma" w:cs="Tahoma"/>
          <w:sz w:val="21"/>
          <w:szCs w:val="20"/>
          <w:lang w:eastAsia="hu-HU"/>
        </w:rPr>
        <w:t>Vállalkozó a jelen szerződés teljesítése során az Megrendelővel szoros együttműködésre köteles. Ennek keretében a Vállalkozó köteles a Megrendelőt minden olyan körülményről haladéktalanul értesíteni, amely a szerződésszerű teljesítést, így a teljesítés eredményességét, vagy határidőben történő elvégzését veszélyezteti, illetve gátolja. Az értesítés elmulasztásából eredő kárért a Vállalkozó felelősséggel tartozik.</w:t>
      </w:r>
    </w:p>
    <w:p w14:paraId="3F31E3D8" w14:textId="77777777" w:rsidR="00601E9D" w:rsidRPr="00836C9F" w:rsidRDefault="00601E9D" w:rsidP="0066775A">
      <w:pPr>
        <w:pStyle w:val="Listaszerbekezds"/>
        <w:numPr>
          <w:ilvl w:val="0"/>
          <w:numId w:val="47"/>
        </w:numPr>
        <w:spacing w:before="0" w:line="276" w:lineRule="auto"/>
        <w:ind w:hanging="720"/>
        <w:rPr>
          <w:rFonts w:ascii="Tahoma" w:eastAsia="Times New Roman" w:hAnsi="Tahoma" w:cs="Tahoma"/>
          <w:sz w:val="21"/>
          <w:szCs w:val="20"/>
          <w:lang w:eastAsia="hu-HU"/>
        </w:rPr>
      </w:pPr>
      <w:r w:rsidRPr="00836C9F">
        <w:rPr>
          <w:rFonts w:ascii="Tahoma" w:eastAsia="Times New Roman" w:hAnsi="Tahoma" w:cs="Tahoma"/>
          <w:sz w:val="21"/>
          <w:szCs w:val="20"/>
          <w:lang w:eastAsia="hu-HU"/>
        </w:rPr>
        <w:t xml:space="preserve">Vállalkozó kötelezettséget vállal arra, hogy a szerződés időtartama alatt bekövetkezett, a jelen szerződés szerinti feladatai, kötelezettségei teljesítését is érintő, a Vállalkozó ügyvitelét befolyásoló minden változásról, a Megrendelőt haladéktalanul értesíti. </w:t>
      </w:r>
    </w:p>
    <w:p w14:paraId="77FEBC58" w14:textId="77777777" w:rsidR="00601E9D" w:rsidRPr="00836C9F" w:rsidRDefault="00601E9D" w:rsidP="0066775A">
      <w:pPr>
        <w:pStyle w:val="Listaszerbekezds"/>
        <w:spacing w:before="0" w:line="276" w:lineRule="auto"/>
        <w:rPr>
          <w:rFonts w:ascii="Tahoma" w:eastAsia="Times New Roman" w:hAnsi="Tahoma" w:cs="Tahoma"/>
          <w:sz w:val="21"/>
          <w:szCs w:val="20"/>
          <w:lang w:eastAsia="hu-HU"/>
        </w:rPr>
      </w:pPr>
    </w:p>
    <w:p w14:paraId="028C64DF" w14:textId="77777777" w:rsidR="00601E9D" w:rsidRPr="00836C9F" w:rsidRDefault="00601E9D" w:rsidP="0066775A">
      <w:pPr>
        <w:pStyle w:val="Listaszerbekezds"/>
        <w:numPr>
          <w:ilvl w:val="0"/>
          <w:numId w:val="47"/>
        </w:numPr>
        <w:spacing w:before="0" w:line="276" w:lineRule="auto"/>
        <w:ind w:hanging="720"/>
        <w:rPr>
          <w:rFonts w:ascii="Tahoma" w:eastAsia="Times New Roman" w:hAnsi="Tahoma" w:cs="Tahoma"/>
          <w:sz w:val="21"/>
          <w:szCs w:val="20"/>
          <w:lang w:eastAsia="hu-HU"/>
        </w:rPr>
      </w:pPr>
      <w:r w:rsidRPr="00836C9F">
        <w:rPr>
          <w:rFonts w:ascii="Tahoma" w:eastAsia="Times New Roman" w:hAnsi="Tahoma" w:cs="Tahoma"/>
          <w:sz w:val="21"/>
          <w:szCs w:val="20"/>
          <w:lang w:eastAsia="hu-HU"/>
        </w:rPr>
        <w:t>Vállalkozó kifejezetten kijelenti, hogy a szerződés teljesítéséhez szükséges anyagi és szakmai erőforrásokkal rendelkezik és azokkal a szerződés teljesítésének időtartama alatt rendelkezni fog. A Vállalkozó felelős a teljesítéshez szükséges elegendő számú és szaktudású szakember folyamatos és megfelelő időben történő biztosításáért. Vállalkozó felel azért, hogy a tevékenysége során az arra irányadó jogszabályokat, hatósági és egyéb előírásokat, szakmai szabályokat betartja, illetve betartatja.</w:t>
      </w:r>
      <w:r w:rsidRPr="00836C9F">
        <w:rPr>
          <w:rFonts w:ascii="Tahoma" w:eastAsia="Times New Roman" w:hAnsi="Tahoma" w:cs="Tahoma"/>
          <w:b/>
          <w:sz w:val="21"/>
          <w:szCs w:val="20"/>
          <w:lang w:eastAsia="hu-HU"/>
        </w:rPr>
        <w:t xml:space="preserve"> </w:t>
      </w:r>
    </w:p>
    <w:p w14:paraId="5F067DE0" w14:textId="77777777" w:rsidR="00601E9D" w:rsidRPr="00836C9F" w:rsidRDefault="00601E9D" w:rsidP="0066775A">
      <w:pPr>
        <w:pStyle w:val="Listaszerbekezds"/>
        <w:spacing w:before="0" w:line="276" w:lineRule="auto"/>
        <w:rPr>
          <w:rFonts w:ascii="Tahoma" w:eastAsia="Times New Roman" w:hAnsi="Tahoma" w:cs="Tahoma"/>
          <w:bCs/>
          <w:sz w:val="21"/>
          <w:szCs w:val="20"/>
          <w:lang w:eastAsia="hu-HU"/>
        </w:rPr>
      </w:pPr>
    </w:p>
    <w:p w14:paraId="1717E36E" w14:textId="77777777" w:rsidR="00601E9D" w:rsidRPr="00F9150B" w:rsidRDefault="00601E9D" w:rsidP="0066775A">
      <w:pPr>
        <w:pStyle w:val="Listaszerbekezds"/>
        <w:numPr>
          <w:ilvl w:val="0"/>
          <w:numId w:val="47"/>
        </w:numPr>
        <w:spacing w:before="0" w:line="276" w:lineRule="auto"/>
        <w:ind w:hanging="720"/>
        <w:rPr>
          <w:rFonts w:ascii="Tahoma" w:eastAsia="Times New Roman" w:hAnsi="Tahoma" w:cs="Tahoma"/>
          <w:sz w:val="21"/>
          <w:szCs w:val="21"/>
          <w:lang w:eastAsia="hu-HU"/>
        </w:rPr>
      </w:pPr>
      <w:r w:rsidRPr="00836C9F">
        <w:rPr>
          <w:rFonts w:ascii="Tahoma" w:eastAsia="Times New Roman" w:hAnsi="Tahoma" w:cs="Tahoma"/>
          <w:bCs/>
          <w:sz w:val="21"/>
          <w:szCs w:val="20"/>
          <w:lang w:eastAsia="hu-HU"/>
        </w:rPr>
        <w:t>Megrendelő a Kbt. 138. § (1) bekezdésében foglaltakra figyelemmel kiköti, hogy a</w:t>
      </w:r>
      <w:r w:rsidRPr="00836C9F">
        <w:rPr>
          <w:rFonts w:ascii="Tahoma" w:eastAsia="Times New Roman" w:hAnsi="Tahoma" w:cs="Tahoma"/>
          <w:sz w:val="21"/>
          <w:szCs w:val="20"/>
          <w:lang w:eastAsia="hu-HU"/>
        </w:rPr>
        <w:t xml:space="preserve"> szerződést a közbeszerzési eljárás alapján nyertes ajánlattevőként szerződő félnek, azaz Vállalkozónak kell teljesítenie. A Vállalkozó a Műszaki leírásban megjelölt feladatát saját maga és/vagy – nyertes ajánlatában megjelöltek, illetve a Kbt. 138. § (3) bekezdésében foglaltak szerint tett nyilatkozatában foglaltaknak megfelelően – alvállalkozó(k) bevonásával jogosult és egyben köteles teljesíteni. A Vállalkozó alvállalkozó(k) bevonása esetén is teljes körűen és közvetlenül felelős a jelen szerződésben megjelölt kötelezettségek teljesítéséért. Az alvállalkozói teljesítés összesített aránya nem haladhatja meg a nyertes ajánlattevő, azaz Vállalkozó saját teljesítésének arányát. </w:t>
      </w:r>
      <w:r w:rsidRPr="00836C9F">
        <w:rPr>
          <w:rFonts w:ascii="Tahoma" w:eastAsia="Times New Roman" w:hAnsi="Tahoma" w:cs="Tahoma"/>
          <w:bCs/>
          <w:sz w:val="21"/>
          <w:szCs w:val="20"/>
          <w:lang w:eastAsia="hu-HU"/>
        </w:rPr>
        <w:t xml:space="preserve">Megrendelő a Kbt. 138. § (5) bekezdésében foglaltakra figyelemmel kiköti, hogy </w:t>
      </w:r>
      <w:r w:rsidRPr="00836C9F">
        <w:rPr>
          <w:rFonts w:ascii="Tahoma" w:eastAsia="Times New Roman" w:hAnsi="Tahoma" w:cs="Tahoma"/>
          <w:sz w:val="21"/>
          <w:szCs w:val="20"/>
          <w:lang w:eastAsia="hu-HU"/>
        </w:rPr>
        <w:t xml:space="preserve">a teljesítésben részt </w:t>
      </w:r>
      <w:r w:rsidRPr="00F9150B">
        <w:rPr>
          <w:rFonts w:ascii="Tahoma" w:eastAsia="Times New Roman" w:hAnsi="Tahoma" w:cs="Tahoma"/>
          <w:sz w:val="21"/>
          <w:szCs w:val="21"/>
          <w:lang w:eastAsia="hu-HU"/>
        </w:rPr>
        <w:t xml:space="preserve">vevő alvállalkozó nem vehet igénybe saját teljesítésének 50%-át meghaladó mértékben további közreműködőt. </w:t>
      </w:r>
    </w:p>
    <w:p w14:paraId="0A7CB068" w14:textId="77777777" w:rsidR="00601E9D" w:rsidRPr="00F9150B" w:rsidRDefault="00601E9D" w:rsidP="0066775A">
      <w:pPr>
        <w:pStyle w:val="Listaszerbekezds"/>
        <w:spacing w:before="0" w:line="276" w:lineRule="auto"/>
        <w:rPr>
          <w:rFonts w:ascii="Tahoma" w:eastAsia="Times New Roman" w:hAnsi="Tahoma" w:cs="Tahoma"/>
          <w:sz w:val="21"/>
          <w:szCs w:val="21"/>
          <w:lang w:eastAsia="hu-HU"/>
        </w:rPr>
      </w:pPr>
    </w:p>
    <w:p w14:paraId="6C883728" w14:textId="77777777" w:rsidR="00601E9D" w:rsidRPr="00F9150B" w:rsidRDefault="00601E9D" w:rsidP="0066775A">
      <w:pPr>
        <w:pStyle w:val="Listaszerbekezds"/>
        <w:numPr>
          <w:ilvl w:val="0"/>
          <w:numId w:val="47"/>
        </w:numPr>
        <w:spacing w:before="0" w:line="276" w:lineRule="auto"/>
        <w:ind w:hanging="720"/>
        <w:rPr>
          <w:rFonts w:ascii="Tahoma" w:eastAsia="Times New Roman" w:hAnsi="Tahoma" w:cs="Tahoma"/>
          <w:sz w:val="21"/>
          <w:szCs w:val="21"/>
          <w:lang w:eastAsia="hu-HU"/>
        </w:rPr>
      </w:pPr>
      <w:r w:rsidRPr="00F9150B">
        <w:rPr>
          <w:rFonts w:ascii="Tahoma" w:eastAsia="Times New Roman" w:hAnsi="Tahoma" w:cs="Tahoma"/>
          <w:sz w:val="21"/>
          <w:szCs w:val="21"/>
          <w:lang w:eastAsia="hu-HU"/>
        </w:rPr>
        <w:t xml:space="preserve">A Vállalkozó a jogszerűen igénybe vett alvállalkozók tevékenységéért teljes körűen, sajátjaként felel, alvállalkozó jogosulatlan igénybevétele esetén pedig felelős minden olyan kárért is, amely anélkül nem következett volna be. A Vállalkozó köteles a jelen szerződés rendelkezéseit és a szerződés tárgyára vonatkozó előírásokat az alvállalkozókkal kötött szerződésben is megfelelően érvényesíteni, e rendelkezés betartásáért a Vállalkozó Megrendelő felé felelősséggel tartozik. </w:t>
      </w:r>
    </w:p>
    <w:p w14:paraId="40B8EE45" w14:textId="77777777" w:rsidR="00601E9D" w:rsidRPr="00F9150B" w:rsidRDefault="00601E9D" w:rsidP="0066775A">
      <w:pPr>
        <w:pStyle w:val="Listaszerbekezds"/>
        <w:spacing w:before="0" w:line="276" w:lineRule="auto"/>
        <w:rPr>
          <w:rFonts w:ascii="Tahoma" w:eastAsia="Times New Roman" w:hAnsi="Tahoma" w:cs="Tahoma"/>
          <w:sz w:val="21"/>
          <w:szCs w:val="21"/>
          <w:lang w:eastAsia="hu-HU"/>
        </w:rPr>
      </w:pPr>
    </w:p>
    <w:p w14:paraId="1199A6E9" w14:textId="77777777" w:rsidR="00601E9D" w:rsidRPr="00F9150B" w:rsidRDefault="00601E9D" w:rsidP="0066775A">
      <w:pPr>
        <w:pStyle w:val="Listaszerbekezds"/>
        <w:numPr>
          <w:ilvl w:val="0"/>
          <w:numId w:val="47"/>
        </w:numPr>
        <w:spacing w:before="0" w:line="276" w:lineRule="auto"/>
        <w:ind w:hanging="720"/>
        <w:rPr>
          <w:rFonts w:ascii="Tahoma" w:eastAsia="Times New Roman" w:hAnsi="Tahoma" w:cs="Tahoma"/>
          <w:sz w:val="21"/>
          <w:szCs w:val="21"/>
          <w:lang w:eastAsia="hu-HU"/>
        </w:rPr>
      </w:pPr>
      <w:r w:rsidRPr="00F9150B">
        <w:rPr>
          <w:rFonts w:ascii="Tahoma" w:eastAsia="Times New Roman" w:hAnsi="Tahoma" w:cs="Tahoma"/>
          <w:sz w:val="21"/>
          <w:szCs w:val="21"/>
          <w:lang w:eastAsia="hu-HU"/>
        </w:rPr>
        <w:t>A Megrendelő felhívja a Vállalkozó figyelmét, hogy a jelen szerződés megkötését megelőző közbeszerzési eljárás megvalósításához kapcsolódóan megkötött valamennyi vállalkozási szerződés esetében Vállalkozó köteles valamennyi alvállalkozóját tájékoztatni arról, hogy a közöttük létrejött szerződés és ennek teljesítése esetén a kifizetés az Art. hatálya alá tartozik. A Megrendelő felhívja a Vállalkozó figyelmét, hogy a fent hivatkozott tájékoztatási kötelezettség elmulasztása szankcióval jár, nevezetesen az Art. 172. § (17) bekezdése alapján mulasztási bírsággal sújtható.</w:t>
      </w:r>
    </w:p>
    <w:p w14:paraId="58ED4624" w14:textId="77777777" w:rsidR="00F9150B" w:rsidRPr="00F9150B" w:rsidRDefault="00F9150B" w:rsidP="0066775A">
      <w:pPr>
        <w:pStyle w:val="Listaszerbekezds"/>
        <w:spacing w:before="0" w:line="276" w:lineRule="auto"/>
        <w:rPr>
          <w:rFonts w:ascii="Tahoma" w:eastAsia="Times New Roman" w:hAnsi="Tahoma" w:cs="Tahoma"/>
          <w:sz w:val="21"/>
          <w:szCs w:val="21"/>
          <w:lang w:eastAsia="hu-HU"/>
        </w:rPr>
      </w:pPr>
    </w:p>
    <w:p w14:paraId="26C9E108" w14:textId="071A7D1D" w:rsidR="00601E9D" w:rsidRPr="00F9150B" w:rsidRDefault="00601E9D" w:rsidP="0066775A">
      <w:pPr>
        <w:pStyle w:val="Listaszerbekezds"/>
        <w:numPr>
          <w:ilvl w:val="0"/>
          <w:numId w:val="47"/>
        </w:numPr>
        <w:spacing w:before="0" w:line="276" w:lineRule="auto"/>
        <w:ind w:hanging="720"/>
        <w:rPr>
          <w:rFonts w:ascii="Tahoma" w:eastAsia="Times New Roman" w:hAnsi="Tahoma" w:cs="Tahoma"/>
          <w:sz w:val="21"/>
          <w:szCs w:val="21"/>
          <w:lang w:eastAsia="hu-HU"/>
        </w:rPr>
      </w:pPr>
      <w:r w:rsidRPr="00F9150B">
        <w:rPr>
          <w:rFonts w:ascii="Tahoma" w:eastAsia="Times New Roman" w:hAnsi="Tahoma" w:cs="Tahoma"/>
          <w:sz w:val="21"/>
          <w:szCs w:val="21"/>
          <w:lang w:eastAsia="hu-HU"/>
        </w:rPr>
        <w:t xml:space="preserve">Vállalkozó kötelezettséget vállal arra, hogy a jelen szerződésben, továbbá a jelen szerződés 1. számú mellékletét képező műszaki leírásban meghatározott feladatait a jelen szerződésben, és annak külön fizikai csatolás nélkül is részét képező közbeszerzési dokumentumokban, és nyertes ajánlatában foglaltak szerint teljesíti, továbbá kötelezettséget vállal a jelen szerződés szerinti teljesítési határidők betartására. </w:t>
      </w:r>
    </w:p>
    <w:p w14:paraId="3ED3D2F4" w14:textId="77777777" w:rsidR="00F9150B" w:rsidRPr="00F9150B" w:rsidRDefault="00F9150B" w:rsidP="0066775A">
      <w:pPr>
        <w:pStyle w:val="Listaszerbekezds"/>
        <w:spacing w:before="0" w:line="276" w:lineRule="auto"/>
        <w:rPr>
          <w:rFonts w:ascii="Tahoma" w:eastAsia="Times New Roman" w:hAnsi="Tahoma" w:cs="Tahoma"/>
          <w:sz w:val="21"/>
          <w:szCs w:val="21"/>
          <w:lang w:eastAsia="hu-HU"/>
        </w:rPr>
      </w:pPr>
    </w:p>
    <w:p w14:paraId="61ECEA1A" w14:textId="77777777" w:rsidR="00601E9D" w:rsidRPr="00F9150B" w:rsidRDefault="00601E9D" w:rsidP="0066775A">
      <w:pPr>
        <w:pStyle w:val="Listaszerbekezds"/>
        <w:numPr>
          <w:ilvl w:val="0"/>
          <w:numId w:val="47"/>
        </w:numPr>
        <w:spacing w:before="0" w:line="276" w:lineRule="auto"/>
        <w:ind w:hanging="720"/>
        <w:rPr>
          <w:rFonts w:ascii="Tahoma" w:eastAsia="Times New Roman" w:hAnsi="Tahoma" w:cs="Tahoma"/>
          <w:sz w:val="21"/>
          <w:szCs w:val="21"/>
          <w:lang w:eastAsia="hu-HU"/>
        </w:rPr>
      </w:pPr>
      <w:r w:rsidRPr="00F9150B">
        <w:rPr>
          <w:rFonts w:ascii="Tahoma" w:hAnsi="Tahoma" w:cs="Tahoma"/>
          <w:sz w:val="21"/>
          <w:szCs w:val="21"/>
        </w:rPr>
        <w:t>Megrendelő tudomásul veszi, hogy a Vállalkozó a szolgáltatásnyújtás megkezdésének feltételeként a Megrendelő alapvető adatai tekintetében adatszolgáltatást (így különösen regisztrációt) írhat elő, azonban Vállalkozó ezen adatokat kizárólag Megrendelő hozzájárulásával közölheti harmadik személyekkel.</w:t>
      </w:r>
    </w:p>
    <w:p w14:paraId="2D5C056A" w14:textId="77777777" w:rsidR="00F9150B" w:rsidRPr="00F9150B" w:rsidRDefault="00F9150B" w:rsidP="0066775A">
      <w:pPr>
        <w:pStyle w:val="Listaszerbekezds"/>
        <w:spacing w:before="0" w:line="276" w:lineRule="auto"/>
        <w:rPr>
          <w:rFonts w:ascii="Tahoma" w:eastAsia="Times New Roman" w:hAnsi="Tahoma" w:cs="Tahoma"/>
          <w:sz w:val="21"/>
          <w:szCs w:val="21"/>
          <w:lang w:eastAsia="hu-HU"/>
        </w:rPr>
      </w:pPr>
    </w:p>
    <w:p w14:paraId="51F8D4E7" w14:textId="77777777" w:rsidR="00601E9D" w:rsidRPr="00F9150B" w:rsidRDefault="00601E9D" w:rsidP="0066775A">
      <w:pPr>
        <w:pStyle w:val="Listaszerbekezds"/>
        <w:numPr>
          <w:ilvl w:val="0"/>
          <w:numId w:val="47"/>
        </w:numPr>
        <w:spacing w:before="0" w:line="276" w:lineRule="auto"/>
        <w:ind w:hanging="720"/>
        <w:rPr>
          <w:rFonts w:ascii="Tahoma" w:eastAsia="Times New Roman" w:hAnsi="Tahoma" w:cs="Tahoma"/>
          <w:sz w:val="21"/>
          <w:szCs w:val="21"/>
          <w:lang w:eastAsia="hu-HU"/>
        </w:rPr>
      </w:pPr>
      <w:r w:rsidRPr="00F9150B">
        <w:rPr>
          <w:rFonts w:ascii="Tahoma" w:hAnsi="Tahoma" w:cs="Tahoma"/>
          <w:sz w:val="21"/>
          <w:szCs w:val="21"/>
        </w:rPr>
        <w:t>Az OCCR adataihoz való hozzáféréshez szükséges számítógépes konfiguráció rendelkezésre állását Megrendelő biztosítja.</w:t>
      </w:r>
    </w:p>
    <w:p w14:paraId="76191A7A" w14:textId="77777777" w:rsidR="00F9150B" w:rsidRPr="00F9150B" w:rsidRDefault="00F9150B" w:rsidP="0066775A">
      <w:pPr>
        <w:pStyle w:val="Listaszerbekezds"/>
        <w:spacing w:before="0" w:line="276" w:lineRule="auto"/>
        <w:rPr>
          <w:rFonts w:ascii="Tahoma" w:eastAsia="Times New Roman" w:hAnsi="Tahoma" w:cs="Tahoma"/>
          <w:sz w:val="21"/>
          <w:szCs w:val="21"/>
          <w:lang w:eastAsia="hu-HU"/>
        </w:rPr>
      </w:pPr>
    </w:p>
    <w:p w14:paraId="43287C55" w14:textId="77777777" w:rsidR="00601E9D" w:rsidRPr="00F9150B" w:rsidRDefault="00601E9D" w:rsidP="0066775A">
      <w:pPr>
        <w:pStyle w:val="Listaszerbekezds"/>
        <w:numPr>
          <w:ilvl w:val="0"/>
          <w:numId w:val="47"/>
        </w:numPr>
        <w:spacing w:before="0" w:line="276" w:lineRule="auto"/>
        <w:ind w:hanging="720"/>
        <w:rPr>
          <w:rFonts w:ascii="Tahoma" w:eastAsia="Times New Roman" w:hAnsi="Tahoma" w:cs="Tahoma"/>
          <w:sz w:val="21"/>
          <w:szCs w:val="21"/>
          <w:lang w:eastAsia="hu-HU"/>
        </w:rPr>
      </w:pPr>
      <w:r w:rsidRPr="00F9150B">
        <w:rPr>
          <w:rFonts w:ascii="Tahoma" w:hAnsi="Tahoma" w:cs="Tahoma"/>
          <w:sz w:val="21"/>
          <w:szCs w:val="21"/>
        </w:rPr>
        <w:t xml:space="preserve">Az Ügyfelekkel Megrendelő tart kapcsolatot, az ügyfélprogramokat Megrendelő telepíti, használatuk oktatásával kapcsolatos teendőket Megrendelő látja el, és ad ehhez kapcsolódóan szakmai tanácsot. </w:t>
      </w:r>
    </w:p>
    <w:p w14:paraId="2491637D" w14:textId="77777777" w:rsidR="00F9150B" w:rsidRPr="00F9150B" w:rsidRDefault="00F9150B" w:rsidP="0066775A">
      <w:pPr>
        <w:pStyle w:val="Listaszerbekezds"/>
        <w:spacing w:before="0" w:line="276" w:lineRule="auto"/>
        <w:rPr>
          <w:rFonts w:ascii="Tahoma" w:eastAsia="Times New Roman" w:hAnsi="Tahoma" w:cs="Tahoma"/>
          <w:sz w:val="21"/>
          <w:szCs w:val="21"/>
          <w:lang w:eastAsia="hu-HU"/>
        </w:rPr>
      </w:pPr>
    </w:p>
    <w:p w14:paraId="5FD6F7FE" w14:textId="77777777" w:rsidR="00601E9D" w:rsidRPr="00F9150B" w:rsidRDefault="00601E9D" w:rsidP="0066775A">
      <w:pPr>
        <w:pStyle w:val="Listaszerbekezds"/>
        <w:numPr>
          <w:ilvl w:val="0"/>
          <w:numId w:val="47"/>
        </w:numPr>
        <w:spacing w:before="0" w:line="276" w:lineRule="auto"/>
        <w:ind w:hanging="720"/>
        <w:rPr>
          <w:rFonts w:ascii="Tahoma" w:eastAsia="Times New Roman" w:hAnsi="Tahoma" w:cs="Tahoma"/>
          <w:sz w:val="21"/>
          <w:szCs w:val="21"/>
          <w:lang w:eastAsia="hu-HU"/>
        </w:rPr>
      </w:pPr>
      <w:r w:rsidRPr="00F9150B">
        <w:rPr>
          <w:rFonts w:ascii="Tahoma" w:hAnsi="Tahoma" w:cs="Tahoma"/>
          <w:sz w:val="21"/>
          <w:szCs w:val="21"/>
        </w:rPr>
        <w:t>Az ügyfélprogramok használata során Megrendelő azonosítja és jelenti Vállalkozó felé az OCCR elérésében esetlegesen felmerülő hibákat.</w:t>
      </w:r>
    </w:p>
    <w:p w14:paraId="5A551988" w14:textId="77777777" w:rsidR="00F9150B" w:rsidRPr="00F9150B" w:rsidRDefault="00F9150B" w:rsidP="0066775A">
      <w:pPr>
        <w:pStyle w:val="Listaszerbekezds"/>
        <w:spacing w:before="0" w:line="276" w:lineRule="auto"/>
        <w:rPr>
          <w:rFonts w:ascii="Tahoma" w:eastAsia="Times New Roman" w:hAnsi="Tahoma" w:cs="Tahoma"/>
          <w:sz w:val="21"/>
          <w:szCs w:val="21"/>
          <w:lang w:eastAsia="hu-HU"/>
        </w:rPr>
      </w:pPr>
    </w:p>
    <w:p w14:paraId="494C8840" w14:textId="77777777" w:rsidR="00601E9D" w:rsidRPr="00F9150B" w:rsidRDefault="00601E9D" w:rsidP="0066775A">
      <w:pPr>
        <w:pStyle w:val="Listaszerbekezds"/>
        <w:numPr>
          <w:ilvl w:val="0"/>
          <w:numId w:val="47"/>
        </w:numPr>
        <w:spacing w:before="0" w:line="276" w:lineRule="auto"/>
        <w:ind w:hanging="720"/>
        <w:rPr>
          <w:rFonts w:ascii="Tahoma" w:eastAsia="Times New Roman" w:hAnsi="Tahoma" w:cs="Tahoma"/>
          <w:sz w:val="21"/>
          <w:szCs w:val="21"/>
          <w:lang w:eastAsia="hu-HU"/>
        </w:rPr>
      </w:pPr>
      <w:r w:rsidRPr="00F9150B">
        <w:rPr>
          <w:rFonts w:ascii="Tahoma" w:hAnsi="Tahoma" w:cs="Tahoma"/>
          <w:sz w:val="21"/>
          <w:szCs w:val="21"/>
        </w:rPr>
        <w:t>Vállalkozó köteles:</w:t>
      </w:r>
    </w:p>
    <w:p w14:paraId="1813EB86" w14:textId="77777777" w:rsidR="00601E9D" w:rsidRPr="00F9150B" w:rsidRDefault="00601E9D" w:rsidP="0066775A">
      <w:pPr>
        <w:spacing w:after="120" w:line="276" w:lineRule="auto"/>
        <w:ind w:left="709"/>
        <w:rPr>
          <w:rFonts w:cs="Tahoma"/>
          <w:szCs w:val="21"/>
        </w:rPr>
      </w:pPr>
      <w:r w:rsidRPr="00F9150B">
        <w:rPr>
          <w:rFonts w:cs="Tahoma"/>
          <w:szCs w:val="21"/>
        </w:rPr>
        <w:t>a) a biztonsági kaput 0-24 óráig üzemeltetni;</w:t>
      </w:r>
    </w:p>
    <w:p w14:paraId="4F3F3936" w14:textId="77777777" w:rsidR="00601E9D" w:rsidRPr="00F9150B" w:rsidRDefault="00601E9D" w:rsidP="0066775A">
      <w:pPr>
        <w:spacing w:after="120" w:line="276" w:lineRule="auto"/>
        <w:ind w:left="709"/>
        <w:rPr>
          <w:rFonts w:cs="Tahoma"/>
          <w:szCs w:val="21"/>
        </w:rPr>
      </w:pPr>
      <w:r w:rsidRPr="00F9150B">
        <w:rPr>
          <w:rFonts w:cs="Tahoma"/>
          <w:szCs w:val="21"/>
        </w:rPr>
        <w:t>b) munkanapokon 10-16 óráig telefonos szaktanácsadást biztosítani a Megrendelő részére, elsősorban az OCCR adatainak elérésére vonatkozóan</w:t>
      </w:r>
      <w:bookmarkStart w:id="64" w:name="_Ref414547483"/>
      <w:r w:rsidRPr="00F9150B">
        <w:rPr>
          <w:rFonts w:cs="Tahoma"/>
          <w:szCs w:val="21"/>
        </w:rPr>
        <w:t xml:space="preserve">; </w:t>
      </w:r>
    </w:p>
    <w:p w14:paraId="4782BC09" w14:textId="77777777" w:rsidR="00601E9D" w:rsidRPr="00F9150B" w:rsidRDefault="00601E9D" w:rsidP="0066775A">
      <w:pPr>
        <w:spacing w:after="120" w:line="276" w:lineRule="auto"/>
        <w:ind w:left="709"/>
        <w:rPr>
          <w:rFonts w:cs="Tahoma"/>
          <w:szCs w:val="21"/>
        </w:rPr>
      </w:pPr>
      <w:r w:rsidRPr="00F9150B">
        <w:rPr>
          <w:rFonts w:cs="Tahoma"/>
          <w:szCs w:val="21"/>
        </w:rPr>
        <w:t>c) a biztonsági kapu folyamatos rendelkezésre állása és az OCCR adatainak "online" elérése érdekében hibabejelentő ügyeletet fenntartani, a hibabejelentő ügyeletnél bejelentett hibák elhárításáról gondoskodni, illetve a hibák legrövidebb határidővel történő elhárítása érdekében úgy eljárni, ahogy az adott helyzetben általában elvárható;</w:t>
      </w:r>
    </w:p>
    <w:p w14:paraId="7D7482ED" w14:textId="77777777" w:rsidR="00601E9D" w:rsidRPr="00F9150B" w:rsidRDefault="00601E9D" w:rsidP="0066775A">
      <w:pPr>
        <w:spacing w:after="120" w:line="276" w:lineRule="auto"/>
        <w:ind w:left="709"/>
        <w:rPr>
          <w:rFonts w:cs="Tahoma"/>
          <w:szCs w:val="21"/>
        </w:rPr>
      </w:pPr>
      <w:r w:rsidRPr="00F9150B">
        <w:rPr>
          <w:rFonts w:cs="Tahoma"/>
          <w:szCs w:val="21"/>
        </w:rPr>
        <w:t>d) a normál, munkaidőben fenntartott hibaügyeleten túl, munkaidőn kívüli hibaügyeletet is fenntartani, és munkaidőn kívüli is rendelkezésre állni;</w:t>
      </w:r>
    </w:p>
    <w:p w14:paraId="79CFC03F" w14:textId="77777777" w:rsidR="00601E9D" w:rsidRPr="00F9150B" w:rsidRDefault="00601E9D" w:rsidP="0066775A">
      <w:pPr>
        <w:spacing w:after="120" w:line="276" w:lineRule="auto"/>
        <w:ind w:left="709"/>
        <w:rPr>
          <w:rFonts w:eastAsia="Times New Roman" w:cs="Tahoma"/>
          <w:b/>
          <w:bCs/>
          <w:strike/>
          <w:szCs w:val="21"/>
        </w:rPr>
      </w:pPr>
      <w:r w:rsidRPr="00F9150B">
        <w:rPr>
          <w:rFonts w:cs="Tahoma"/>
          <w:szCs w:val="21"/>
        </w:rPr>
        <w:t xml:space="preserve">e) munkanapokon 8-18 óra között bejelentett hibát a bejelentést követő 1 órán belül, illetve a munkaidőn kívül bejelentett hibát a bejelentést követő 2 órán belül kijavítani. </w:t>
      </w:r>
      <w:bookmarkEnd w:id="64"/>
    </w:p>
    <w:p w14:paraId="3D688A23" w14:textId="563FD377" w:rsidR="00601E9D" w:rsidRPr="00601E9D" w:rsidRDefault="00601E9D" w:rsidP="0066775A">
      <w:pPr>
        <w:spacing w:after="120" w:line="276" w:lineRule="auto"/>
        <w:jc w:val="center"/>
        <w:rPr>
          <w:b/>
          <w:lang w:eastAsia="hu-HU"/>
        </w:rPr>
      </w:pPr>
      <w:r>
        <w:rPr>
          <w:b/>
          <w:lang w:eastAsia="hu-HU"/>
        </w:rPr>
        <w:t>V</w:t>
      </w:r>
      <w:r w:rsidRPr="00601E9D">
        <w:rPr>
          <w:b/>
          <w:lang w:eastAsia="hu-HU"/>
        </w:rPr>
        <w:t>.</w:t>
      </w:r>
    </w:p>
    <w:p w14:paraId="6E88403F" w14:textId="77777777" w:rsidR="00601E9D" w:rsidRPr="00836C9F" w:rsidRDefault="00601E9D" w:rsidP="0066775A">
      <w:pPr>
        <w:pStyle w:val="Cmsor2"/>
        <w:spacing w:after="120" w:line="276" w:lineRule="auto"/>
        <w:jc w:val="center"/>
        <w:rPr>
          <w:lang w:eastAsia="hu-HU"/>
        </w:rPr>
      </w:pPr>
      <w:r w:rsidRPr="00836C9F">
        <w:rPr>
          <w:lang w:eastAsia="hu-HU"/>
        </w:rPr>
        <w:t>A Szerződő Felek kapcsolattartása</w:t>
      </w:r>
    </w:p>
    <w:p w14:paraId="7C15A16D" w14:textId="77777777" w:rsidR="00601E9D" w:rsidRPr="00836C9F" w:rsidRDefault="00601E9D" w:rsidP="0066775A">
      <w:pPr>
        <w:spacing w:after="120" w:line="276" w:lineRule="auto"/>
        <w:rPr>
          <w:lang w:eastAsia="hu-HU"/>
        </w:rPr>
      </w:pPr>
    </w:p>
    <w:p w14:paraId="524CDF99" w14:textId="5F051DE8" w:rsidR="00601E9D" w:rsidRPr="00364341" w:rsidRDefault="00601E9D" w:rsidP="00364341">
      <w:pPr>
        <w:pStyle w:val="Default"/>
        <w:numPr>
          <w:ilvl w:val="0"/>
          <w:numId w:val="48"/>
        </w:numPr>
        <w:spacing w:after="120" w:line="276" w:lineRule="auto"/>
        <w:ind w:hanging="720"/>
        <w:jc w:val="both"/>
        <w:rPr>
          <w:rFonts w:ascii="Tahoma" w:hAnsi="Tahoma" w:cs="Tahoma"/>
          <w:color w:val="auto"/>
          <w:sz w:val="21"/>
          <w:szCs w:val="20"/>
        </w:rPr>
      </w:pPr>
      <w:r w:rsidRPr="00836C9F">
        <w:rPr>
          <w:rFonts w:ascii="Tahoma" w:hAnsi="Tahoma" w:cs="Tahoma"/>
          <w:color w:val="auto"/>
          <w:sz w:val="21"/>
          <w:szCs w:val="20"/>
        </w:rPr>
        <w:t xml:space="preserve">Felek a jelen szerződés teljesítése érdekében együttműködési kötelezettséget vállalnak, melynek keretében kötelesek a szerződés teljesítését befolyásoló minden lényeges körülményt egymással haladéktalanul közölni. Szolgáltató tudomásul veszi, hogy köteles az </w:t>
      </w:r>
      <w:r>
        <w:rPr>
          <w:rFonts w:ascii="Tahoma" w:hAnsi="Tahoma" w:cs="Tahoma"/>
          <w:color w:val="auto"/>
          <w:sz w:val="21"/>
          <w:szCs w:val="20"/>
        </w:rPr>
        <w:t>Megrendelő</w:t>
      </w:r>
      <w:r w:rsidRPr="00836C9F">
        <w:rPr>
          <w:rFonts w:ascii="Tahoma" w:hAnsi="Tahoma" w:cs="Tahoma"/>
          <w:color w:val="auto"/>
          <w:sz w:val="21"/>
          <w:szCs w:val="20"/>
        </w:rPr>
        <w:t xml:space="preserve"> alkalmazottaival és munkatársaival, vagy az általa kijelölt más személyekkel a feladat teljesítése során együttműködni.</w:t>
      </w:r>
    </w:p>
    <w:p w14:paraId="0A3959A8" w14:textId="12B7CFD0" w:rsidR="00601E9D" w:rsidRPr="00364341" w:rsidRDefault="00601E9D" w:rsidP="0066775A">
      <w:pPr>
        <w:pStyle w:val="Default"/>
        <w:numPr>
          <w:ilvl w:val="0"/>
          <w:numId w:val="48"/>
        </w:numPr>
        <w:spacing w:after="120" w:line="276" w:lineRule="auto"/>
        <w:ind w:hanging="720"/>
        <w:jc w:val="both"/>
        <w:rPr>
          <w:rFonts w:ascii="Tahoma" w:hAnsi="Tahoma" w:cs="Tahoma"/>
          <w:color w:val="auto"/>
          <w:sz w:val="21"/>
          <w:szCs w:val="20"/>
        </w:rPr>
      </w:pPr>
      <w:r w:rsidRPr="00836C9F">
        <w:rPr>
          <w:rFonts w:ascii="Tahoma" w:hAnsi="Tahoma" w:cs="Tahoma"/>
          <w:color w:val="auto"/>
          <w:sz w:val="21"/>
          <w:szCs w:val="20"/>
        </w:rPr>
        <w:t>Felek rögzítik, hogy mindennemű értesítést írásban is meg kell erősíteni, és azokat megküldeni az érdekelt Felek címére. Felek megállapodnak abban, hogy az értesítéseket elektronikus levél formájában is elfogadják egymástól azzal, hogy az elektronikus levél csak akkor minősül kézbesítettnek, ha annak kézbesítését a címzett vagy a levelezési rendszer az elküldést követően visszaigazolja. Bármely fél által észlelt, a szerződés szerződésszerű teljesítését lehetetlenné tévő akadály felmerülése, illetve szerződésmódosítás kezdeményezése esetén az értesítést aláírt ajánlott vagy tértivevényes levélben is meg kell erősíteni, azzal, hogy Felek a levelet ajánlott küldemény esetében a feladást követő 10. munkanapon kézbesítettnek tekintik.</w:t>
      </w:r>
    </w:p>
    <w:p w14:paraId="55312ACB" w14:textId="77777777" w:rsidR="00601E9D" w:rsidRPr="00836C9F" w:rsidRDefault="00601E9D" w:rsidP="0066775A">
      <w:pPr>
        <w:pStyle w:val="Default"/>
        <w:numPr>
          <w:ilvl w:val="0"/>
          <w:numId w:val="48"/>
        </w:numPr>
        <w:spacing w:after="120" w:line="276" w:lineRule="auto"/>
        <w:ind w:hanging="720"/>
        <w:jc w:val="both"/>
        <w:rPr>
          <w:rFonts w:ascii="Tahoma" w:hAnsi="Tahoma" w:cs="Tahoma"/>
          <w:color w:val="auto"/>
          <w:sz w:val="21"/>
          <w:szCs w:val="20"/>
        </w:rPr>
      </w:pPr>
      <w:r w:rsidRPr="00836C9F">
        <w:rPr>
          <w:rFonts w:ascii="Tahoma" w:hAnsi="Tahoma" w:cs="Tahoma"/>
          <w:color w:val="auto"/>
          <w:sz w:val="21"/>
          <w:szCs w:val="20"/>
        </w:rPr>
        <w:t xml:space="preserve">A jelen szerződéssel kapcsolatos kérdésekben nyilatkozattételre és kapcsolattartásra a következő személyek jogosultak: </w:t>
      </w:r>
    </w:p>
    <w:p w14:paraId="5A438064" w14:textId="77777777" w:rsidR="00601E9D" w:rsidRPr="00836C9F" w:rsidRDefault="00601E9D" w:rsidP="0066775A">
      <w:pPr>
        <w:pStyle w:val="Default"/>
        <w:spacing w:after="120" w:line="276" w:lineRule="auto"/>
        <w:ind w:left="720"/>
        <w:jc w:val="both"/>
        <w:rPr>
          <w:rFonts w:ascii="Tahoma" w:hAnsi="Tahoma" w:cs="Tahoma"/>
          <w:color w:val="auto"/>
          <w:sz w:val="21"/>
          <w:szCs w:val="20"/>
        </w:rPr>
      </w:pPr>
      <w:r w:rsidRPr="00836C9F">
        <w:rPr>
          <w:rFonts w:ascii="Tahoma" w:hAnsi="Tahoma" w:cs="Tahoma"/>
          <w:color w:val="auto"/>
          <w:sz w:val="21"/>
          <w:szCs w:val="20"/>
        </w:rPr>
        <w:t xml:space="preserve">Megrendelő részéről: </w:t>
      </w:r>
    </w:p>
    <w:p w14:paraId="6AA16394" w14:textId="00BDE83F" w:rsidR="00601E9D" w:rsidRPr="00836C9F" w:rsidRDefault="00601E9D" w:rsidP="0066775A">
      <w:pPr>
        <w:pStyle w:val="Default"/>
        <w:spacing w:after="120" w:line="276" w:lineRule="auto"/>
        <w:ind w:left="720"/>
        <w:jc w:val="both"/>
        <w:rPr>
          <w:rFonts w:ascii="Tahoma" w:hAnsi="Tahoma" w:cs="Tahoma"/>
          <w:color w:val="auto"/>
          <w:sz w:val="21"/>
          <w:szCs w:val="20"/>
        </w:rPr>
      </w:pPr>
      <w:r w:rsidRPr="00836C9F">
        <w:rPr>
          <w:rFonts w:ascii="Tahoma" w:hAnsi="Tahoma" w:cs="Tahoma"/>
          <w:color w:val="auto"/>
          <w:sz w:val="21"/>
          <w:szCs w:val="20"/>
        </w:rPr>
        <w:t>szakmai kérdésekben kapcsolattartó:</w:t>
      </w:r>
    </w:p>
    <w:p w14:paraId="4C760A25" w14:textId="564CD417" w:rsidR="00601E9D" w:rsidRPr="00836C9F" w:rsidRDefault="00601E9D" w:rsidP="0066775A">
      <w:pPr>
        <w:pStyle w:val="Default"/>
        <w:spacing w:after="120" w:line="276" w:lineRule="auto"/>
        <w:ind w:left="720"/>
        <w:jc w:val="both"/>
        <w:rPr>
          <w:rFonts w:ascii="Tahoma" w:hAnsi="Tahoma" w:cs="Tahoma"/>
          <w:color w:val="auto"/>
          <w:sz w:val="21"/>
          <w:szCs w:val="20"/>
        </w:rPr>
      </w:pPr>
      <w:r w:rsidRPr="00836C9F">
        <w:rPr>
          <w:rFonts w:ascii="Tahoma" w:hAnsi="Tahoma" w:cs="Tahoma"/>
          <w:color w:val="auto"/>
          <w:sz w:val="21"/>
          <w:szCs w:val="20"/>
        </w:rPr>
        <w:t>telefon:</w:t>
      </w:r>
    </w:p>
    <w:p w14:paraId="676FFE10" w14:textId="344A81AD" w:rsidR="00601E9D" w:rsidRPr="00836C9F" w:rsidRDefault="00601E9D" w:rsidP="0066775A">
      <w:pPr>
        <w:pStyle w:val="Default"/>
        <w:spacing w:after="120" w:line="276" w:lineRule="auto"/>
        <w:ind w:left="720"/>
        <w:jc w:val="both"/>
        <w:rPr>
          <w:rFonts w:ascii="Tahoma" w:hAnsi="Tahoma" w:cs="Tahoma"/>
          <w:color w:val="auto"/>
          <w:sz w:val="21"/>
          <w:szCs w:val="20"/>
        </w:rPr>
      </w:pPr>
      <w:r w:rsidRPr="00836C9F">
        <w:rPr>
          <w:rFonts w:ascii="Tahoma" w:hAnsi="Tahoma" w:cs="Tahoma"/>
          <w:color w:val="auto"/>
          <w:sz w:val="21"/>
          <w:szCs w:val="20"/>
        </w:rPr>
        <w:t>e-mail:</w:t>
      </w:r>
    </w:p>
    <w:p w14:paraId="1D0D8BDB" w14:textId="7A7926DA" w:rsidR="00601E9D" w:rsidRPr="00836C9F" w:rsidRDefault="00364341" w:rsidP="00364341">
      <w:pPr>
        <w:pStyle w:val="Default"/>
        <w:spacing w:after="120" w:line="276" w:lineRule="auto"/>
        <w:ind w:left="720"/>
        <w:jc w:val="both"/>
        <w:rPr>
          <w:rFonts w:ascii="Tahoma" w:hAnsi="Tahoma" w:cs="Tahoma"/>
          <w:color w:val="auto"/>
          <w:sz w:val="21"/>
          <w:szCs w:val="20"/>
        </w:rPr>
      </w:pPr>
      <w:r>
        <w:rPr>
          <w:rFonts w:ascii="Tahoma" w:hAnsi="Tahoma" w:cs="Tahoma"/>
          <w:color w:val="auto"/>
          <w:sz w:val="21"/>
          <w:szCs w:val="20"/>
        </w:rPr>
        <w:t>cím:</w:t>
      </w:r>
    </w:p>
    <w:p w14:paraId="2BBB1711" w14:textId="13B86176" w:rsidR="00601E9D" w:rsidRPr="00836C9F" w:rsidRDefault="00601E9D" w:rsidP="0066775A">
      <w:pPr>
        <w:pStyle w:val="Default"/>
        <w:spacing w:after="120" w:line="276" w:lineRule="auto"/>
        <w:ind w:left="720"/>
        <w:jc w:val="both"/>
        <w:rPr>
          <w:rFonts w:ascii="Tahoma" w:hAnsi="Tahoma" w:cs="Tahoma"/>
          <w:color w:val="auto"/>
          <w:sz w:val="21"/>
          <w:szCs w:val="20"/>
        </w:rPr>
      </w:pPr>
      <w:r w:rsidRPr="00836C9F">
        <w:rPr>
          <w:rFonts w:ascii="Tahoma" w:hAnsi="Tahoma" w:cs="Tahoma"/>
          <w:color w:val="auto"/>
          <w:sz w:val="21"/>
          <w:szCs w:val="20"/>
        </w:rPr>
        <w:t xml:space="preserve">pénzügyi kérdésekben kapcsolattartó: </w:t>
      </w:r>
    </w:p>
    <w:p w14:paraId="4370BE18" w14:textId="5329FB88" w:rsidR="00601E9D" w:rsidRPr="00836C9F" w:rsidRDefault="00601E9D" w:rsidP="0066775A">
      <w:pPr>
        <w:pStyle w:val="Default"/>
        <w:spacing w:after="120" w:line="276" w:lineRule="auto"/>
        <w:ind w:left="720"/>
        <w:jc w:val="both"/>
        <w:rPr>
          <w:rFonts w:ascii="Tahoma" w:hAnsi="Tahoma" w:cs="Tahoma"/>
          <w:color w:val="auto"/>
          <w:sz w:val="21"/>
          <w:szCs w:val="20"/>
        </w:rPr>
      </w:pPr>
      <w:r w:rsidRPr="00836C9F">
        <w:rPr>
          <w:rFonts w:ascii="Tahoma" w:hAnsi="Tahoma" w:cs="Tahoma"/>
          <w:color w:val="auto"/>
          <w:sz w:val="21"/>
          <w:szCs w:val="20"/>
        </w:rPr>
        <w:t xml:space="preserve">telefon: </w:t>
      </w:r>
    </w:p>
    <w:p w14:paraId="57396D2B" w14:textId="6807C5B5" w:rsidR="00601E9D" w:rsidRPr="00836C9F" w:rsidRDefault="00601E9D" w:rsidP="0066775A">
      <w:pPr>
        <w:pStyle w:val="Default"/>
        <w:spacing w:after="120" w:line="276" w:lineRule="auto"/>
        <w:ind w:left="720"/>
        <w:jc w:val="both"/>
        <w:rPr>
          <w:rFonts w:ascii="Tahoma" w:hAnsi="Tahoma" w:cs="Tahoma"/>
          <w:color w:val="auto"/>
          <w:sz w:val="21"/>
          <w:szCs w:val="20"/>
        </w:rPr>
      </w:pPr>
      <w:r w:rsidRPr="00836C9F">
        <w:rPr>
          <w:rFonts w:ascii="Tahoma" w:hAnsi="Tahoma" w:cs="Tahoma"/>
          <w:color w:val="auto"/>
          <w:sz w:val="21"/>
          <w:szCs w:val="20"/>
        </w:rPr>
        <w:t xml:space="preserve">e-mail: </w:t>
      </w:r>
    </w:p>
    <w:p w14:paraId="03D7E8C6" w14:textId="317CDE27" w:rsidR="00601E9D" w:rsidRPr="00836C9F" w:rsidRDefault="00601E9D" w:rsidP="00364341">
      <w:pPr>
        <w:pStyle w:val="Default"/>
        <w:spacing w:after="120" w:line="276" w:lineRule="auto"/>
        <w:ind w:left="720"/>
        <w:jc w:val="both"/>
        <w:rPr>
          <w:rFonts w:ascii="Tahoma" w:hAnsi="Tahoma" w:cs="Tahoma"/>
          <w:color w:val="auto"/>
          <w:sz w:val="21"/>
          <w:szCs w:val="20"/>
        </w:rPr>
      </w:pPr>
      <w:r w:rsidRPr="00836C9F">
        <w:rPr>
          <w:rStyle w:val="intranetbold1"/>
          <w:rFonts w:ascii="Tahoma" w:hAnsi="Tahoma" w:cs="Tahoma"/>
          <w:color w:val="auto"/>
          <w:sz w:val="21"/>
          <w:szCs w:val="20"/>
        </w:rPr>
        <w:t>cím:</w:t>
      </w:r>
      <w:r w:rsidR="00364341">
        <w:rPr>
          <w:rFonts w:ascii="Tahoma" w:hAnsi="Tahoma" w:cs="Tahoma"/>
          <w:color w:val="auto"/>
          <w:sz w:val="21"/>
          <w:szCs w:val="20"/>
        </w:rPr>
        <w:t xml:space="preserve"> </w:t>
      </w:r>
    </w:p>
    <w:p w14:paraId="0D09AF93" w14:textId="77777777" w:rsidR="00601E9D" w:rsidRPr="00836C9F" w:rsidRDefault="00601E9D" w:rsidP="0066775A">
      <w:pPr>
        <w:pStyle w:val="Default"/>
        <w:spacing w:after="120" w:line="276" w:lineRule="auto"/>
        <w:ind w:left="720"/>
        <w:jc w:val="both"/>
        <w:rPr>
          <w:rFonts w:ascii="Tahoma" w:hAnsi="Tahoma" w:cs="Tahoma"/>
          <w:color w:val="auto"/>
          <w:sz w:val="21"/>
          <w:szCs w:val="20"/>
        </w:rPr>
      </w:pPr>
      <w:r w:rsidRPr="00836C9F">
        <w:rPr>
          <w:rFonts w:ascii="Tahoma" w:hAnsi="Tahoma" w:cs="Tahoma"/>
          <w:color w:val="auto"/>
          <w:sz w:val="21"/>
          <w:szCs w:val="20"/>
        </w:rPr>
        <w:t xml:space="preserve">Vállalkozó részéről: </w:t>
      </w:r>
    </w:p>
    <w:p w14:paraId="47A1645B" w14:textId="77777777" w:rsidR="00601E9D" w:rsidRPr="00836C9F" w:rsidRDefault="00601E9D" w:rsidP="0066775A">
      <w:pPr>
        <w:pStyle w:val="Default"/>
        <w:spacing w:after="120" w:line="276" w:lineRule="auto"/>
        <w:ind w:left="720"/>
        <w:jc w:val="both"/>
        <w:rPr>
          <w:rFonts w:ascii="Tahoma" w:hAnsi="Tahoma" w:cs="Tahoma"/>
          <w:b/>
          <w:color w:val="auto"/>
          <w:sz w:val="21"/>
          <w:szCs w:val="20"/>
        </w:rPr>
      </w:pPr>
      <w:r w:rsidRPr="00836C9F">
        <w:rPr>
          <w:rFonts w:ascii="Tahoma" w:hAnsi="Tahoma" w:cs="Tahoma"/>
          <w:color w:val="auto"/>
          <w:sz w:val="21"/>
          <w:szCs w:val="20"/>
        </w:rPr>
        <w:t xml:space="preserve">név: </w:t>
      </w:r>
      <w:r w:rsidRPr="00836C9F">
        <w:rPr>
          <w:rFonts w:ascii="Tahoma" w:hAnsi="Tahoma" w:cs="Tahoma"/>
          <w:b/>
          <w:color w:val="auto"/>
          <w:sz w:val="21"/>
          <w:szCs w:val="20"/>
        </w:rPr>
        <w:t xml:space="preserve">………. </w:t>
      </w:r>
    </w:p>
    <w:p w14:paraId="1593DB9E" w14:textId="77777777" w:rsidR="00601E9D" w:rsidRPr="00836C9F" w:rsidRDefault="00601E9D" w:rsidP="0066775A">
      <w:pPr>
        <w:pStyle w:val="Default"/>
        <w:spacing w:after="120" w:line="276" w:lineRule="auto"/>
        <w:ind w:left="720"/>
        <w:jc w:val="both"/>
        <w:rPr>
          <w:rFonts w:ascii="Tahoma" w:hAnsi="Tahoma" w:cs="Tahoma"/>
          <w:color w:val="auto"/>
          <w:sz w:val="21"/>
          <w:szCs w:val="20"/>
        </w:rPr>
      </w:pPr>
      <w:r w:rsidRPr="00836C9F">
        <w:rPr>
          <w:rFonts w:ascii="Tahoma" w:hAnsi="Tahoma" w:cs="Tahoma"/>
          <w:color w:val="auto"/>
          <w:sz w:val="21"/>
          <w:szCs w:val="20"/>
        </w:rPr>
        <w:t xml:space="preserve">telefon: …………………… </w:t>
      </w:r>
    </w:p>
    <w:p w14:paraId="645CE6BB" w14:textId="77777777" w:rsidR="00601E9D" w:rsidRPr="00836C9F" w:rsidRDefault="00601E9D" w:rsidP="0066775A">
      <w:pPr>
        <w:pStyle w:val="Default"/>
        <w:spacing w:after="120" w:line="276" w:lineRule="auto"/>
        <w:ind w:left="720"/>
        <w:jc w:val="both"/>
        <w:rPr>
          <w:rFonts w:ascii="Tahoma" w:hAnsi="Tahoma" w:cs="Tahoma"/>
          <w:color w:val="auto"/>
          <w:sz w:val="21"/>
          <w:szCs w:val="20"/>
        </w:rPr>
      </w:pPr>
      <w:r w:rsidRPr="00836C9F">
        <w:rPr>
          <w:rFonts w:ascii="Tahoma" w:hAnsi="Tahoma" w:cs="Tahoma"/>
          <w:color w:val="auto"/>
          <w:sz w:val="21"/>
          <w:szCs w:val="20"/>
        </w:rPr>
        <w:t xml:space="preserve">e-mail: ……………………, </w:t>
      </w:r>
    </w:p>
    <w:p w14:paraId="0A76CD17" w14:textId="76264A07" w:rsidR="00601E9D" w:rsidRPr="00364341" w:rsidRDefault="00601E9D" w:rsidP="00364341">
      <w:pPr>
        <w:pStyle w:val="Default"/>
        <w:spacing w:after="120" w:line="276" w:lineRule="auto"/>
        <w:ind w:left="720"/>
        <w:jc w:val="both"/>
        <w:rPr>
          <w:rFonts w:ascii="Tahoma" w:hAnsi="Tahoma" w:cs="Tahoma"/>
          <w:color w:val="auto"/>
          <w:sz w:val="21"/>
          <w:szCs w:val="20"/>
        </w:rPr>
      </w:pPr>
      <w:r w:rsidRPr="00836C9F">
        <w:rPr>
          <w:rFonts w:ascii="Tahoma" w:hAnsi="Tahoma" w:cs="Tahoma"/>
          <w:color w:val="auto"/>
          <w:sz w:val="21"/>
          <w:szCs w:val="20"/>
        </w:rPr>
        <w:t>cím: ……………………</w:t>
      </w:r>
    </w:p>
    <w:p w14:paraId="0AA6B23E" w14:textId="77777777" w:rsidR="00601E9D" w:rsidRPr="00836C9F" w:rsidRDefault="00601E9D" w:rsidP="0066775A">
      <w:pPr>
        <w:pStyle w:val="Default"/>
        <w:numPr>
          <w:ilvl w:val="0"/>
          <w:numId w:val="48"/>
        </w:numPr>
        <w:spacing w:after="120" w:line="276" w:lineRule="auto"/>
        <w:ind w:hanging="720"/>
        <w:jc w:val="both"/>
        <w:rPr>
          <w:rFonts w:ascii="Tahoma" w:hAnsi="Tahoma" w:cs="Tahoma"/>
          <w:color w:val="auto"/>
          <w:sz w:val="21"/>
          <w:szCs w:val="20"/>
        </w:rPr>
      </w:pPr>
      <w:r w:rsidRPr="00836C9F">
        <w:rPr>
          <w:rFonts w:ascii="Tahoma" w:hAnsi="Tahoma" w:cs="Tahoma"/>
          <w:color w:val="auto"/>
          <w:sz w:val="21"/>
          <w:szCs w:val="20"/>
        </w:rPr>
        <w:t>A kapcsolattartó személyében bekövetkezett változásról a Szerződő Felek haladéktalanul tájékoztatják egymást. A Szerződő Felek kapcsolattartója részéről megküldött minden értesítést és tájékoztatást mindaddig az adott szerződő féltől származónak kell tekinteni, ameddig az adott szerződő fél írásban be nem jelenti a másik félnek a kapcsolattartó személyében bekövetkezett változásokat.</w:t>
      </w:r>
    </w:p>
    <w:p w14:paraId="7348E246" w14:textId="3D56CCEC" w:rsidR="00601E9D" w:rsidRPr="00601E9D" w:rsidRDefault="00601E9D" w:rsidP="0066775A">
      <w:pPr>
        <w:spacing w:after="120" w:line="276" w:lineRule="auto"/>
        <w:jc w:val="center"/>
        <w:rPr>
          <w:b/>
          <w:lang w:eastAsia="hu-HU"/>
        </w:rPr>
      </w:pPr>
      <w:r>
        <w:rPr>
          <w:b/>
          <w:lang w:eastAsia="hu-HU"/>
        </w:rPr>
        <w:t>V</w:t>
      </w:r>
      <w:r w:rsidRPr="00601E9D">
        <w:rPr>
          <w:b/>
          <w:lang w:eastAsia="hu-HU"/>
        </w:rPr>
        <w:t>I.</w:t>
      </w:r>
    </w:p>
    <w:p w14:paraId="5F7FFCE8" w14:textId="26B56FF2" w:rsidR="00601E9D" w:rsidRPr="00364341" w:rsidRDefault="00601E9D" w:rsidP="00364341">
      <w:pPr>
        <w:pStyle w:val="Cmsor2"/>
        <w:spacing w:after="120" w:line="276" w:lineRule="auto"/>
        <w:jc w:val="center"/>
        <w:rPr>
          <w:lang w:eastAsia="hu-HU"/>
        </w:rPr>
      </w:pPr>
      <w:r w:rsidRPr="00836C9F">
        <w:rPr>
          <w:lang w:eastAsia="hu-HU"/>
        </w:rPr>
        <w:t>Felelősség a teljesítésért, a szerződésszegés jogkövetkezményei</w:t>
      </w:r>
    </w:p>
    <w:p w14:paraId="0E8D9D0F" w14:textId="49479F91" w:rsidR="00601E9D" w:rsidRPr="00364341" w:rsidRDefault="00601E9D" w:rsidP="00364341">
      <w:pPr>
        <w:numPr>
          <w:ilvl w:val="0"/>
          <w:numId w:val="44"/>
        </w:numPr>
        <w:suppressAutoHyphens w:val="0"/>
        <w:spacing w:after="120" w:line="276" w:lineRule="auto"/>
        <w:ind w:hanging="720"/>
        <w:textAlignment w:val="auto"/>
        <w:rPr>
          <w:rFonts w:eastAsia="Times New Roman" w:cs="Tahoma"/>
          <w:szCs w:val="20"/>
          <w:lang w:eastAsia="hu-HU"/>
        </w:rPr>
      </w:pPr>
      <w:r w:rsidRPr="00836C9F">
        <w:rPr>
          <w:rFonts w:eastAsia="Times New Roman" w:cs="Tahoma"/>
          <w:szCs w:val="20"/>
          <w:lang w:eastAsia="hu-HU"/>
        </w:rPr>
        <w:t>Vállalkozó a jelen szerződés alapján köteles a szerződésben meghatározott feladatokat, a jelen szerződésben előírt módon, határidőben</w:t>
      </w:r>
      <w:r>
        <w:rPr>
          <w:rFonts w:eastAsia="Times New Roman" w:cs="Tahoma"/>
          <w:szCs w:val="20"/>
          <w:lang w:eastAsia="hu-HU"/>
        </w:rPr>
        <w:t>,</w:t>
      </w:r>
      <w:r w:rsidRPr="00836C9F">
        <w:rPr>
          <w:rFonts w:eastAsia="Times New Roman" w:cs="Tahoma"/>
          <w:szCs w:val="20"/>
          <w:lang w:eastAsia="hu-HU"/>
        </w:rPr>
        <w:t xml:space="preserve"> eredményesen elvégezni. A Vállalkozó a </w:t>
      </w:r>
      <w:r>
        <w:rPr>
          <w:rFonts w:eastAsia="Times New Roman" w:cs="Tahoma"/>
          <w:szCs w:val="20"/>
          <w:lang w:eastAsia="hu-HU"/>
        </w:rPr>
        <w:t xml:space="preserve">jelen szerződésben foglaltak </w:t>
      </w:r>
      <w:r w:rsidRPr="00836C9F">
        <w:rPr>
          <w:rFonts w:eastAsia="Times New Roman" w:cs="Tahoma"/>
          <w:szCs w:val="20"/>
          <w:lang w:eastAsia="hu-HU"/>
        </w:rPr>
        <w:t>szerint felel</w:t>
      </w:r>
      <w:r>
        <w:rPr>
          <w:rFonts w:eastAsia="Times New Roman" w:cs="Tahoma"/>
          <w:szCs w:val="20"/>
          <w:lang w:eastAsia="hu-HU"/>
        </w:rPr>
        <w:t>,</w:t>
      </w:r>
      <w:r w:rsidRPr="00836C9F">
        <w:rPr>
          <w:rFonts w:eastAsia="Times New Roman" w:cs="Tahoma"/>
          <w:szCs w:val="20"/>
          <w:lang w:eastAsia="hu-HU"/>
        </w:rPr>
        <w:t xml:space="preserve"> amennyiben olyan okból, amiért felelős, a szerződéses kötelezettségeit nem teljesíti. A szerződés időtartama alatt bekövetkezett, a feladat teljesítését is érintő változásokról a Vállalkozó a Megrendelőt </w:t>
      </w:r>
      <w:r>
        <w:rPr>
          <w:rFonts w:eastAsia="Times New Roman" w:cs="Tahoma"/>
          <w:szCs w:val="20"/>
          <w:lang w:eastAsia="hu-HU"/>
        </w:rPr>
        <w:t xml:space="preserve">írásban, </w:t>
      </w:r>
      <w:r w:rsidRPr="00836C9F">
        <w:rPr>
          <w:rFonts w:eastAsia="Times New Roman" w:cs="Tahoma"/>
          <w:szCs w:val="20"/>
          <w:lang w:eastAsia="hu-HU"/>
        </w:rPr>
        <w:t>haladéktalanul értesíteni köteles.</w:t>
      </w:r>
    </w:p>
    <w:p w14:paraId="69CF0597" w14:textId="77777777" w:rsidR="00601E9D" w:rsidRPr="005C59E8" w:rsidRDefault="00601E9D" w:rsidP="0066775A">
      <w:pPr>
        <w:pStyle w:val="Listaszerbekezds"/>
        <w:numPr>
          <w:ilvl w:val="0"/>
          <w:numId w:val="44"/>
        </w:numPr>
        <w:tabs>
          <w:tab w:val="clear" w:pos="720"/>
        </w:tabs>
        <w:spacing w:before="0" w:line="276" w:lineRule="auto"/>
        <w:ind w:hanging="720"/>
        <w:rPr>
          <w:rFonts w:ascii="Tahoma" w:eastAsia="Times New Roman" w:hAnsi="Tahoma" w:cs="Tahoma"/>
          <w:sz w:val="21"/>
          <w:szCs w:val="20"/>
          <w:lang w:eastAsia="hu-HU"/>
        </w:rPr>
      </w:pPr>
      <w:r w:rsidRPr="005C59E8">
        <w:rPr>
          <w:rFonts w:ascii="Tahoma" w:eastAsia="Times New Roman" w:hAnsi="Tahoma" w:cs="Tahoma"/>
          <w:sz w:val="21"/>
          <w:szCs w:val="20"/>
          <w:lang w:eastAsia="hu-HU"/>
        </w:rPr>
        <w:t>Vállalkozó az OCCR-ben dolgozó alkalmazottai hálózati tevékenységéért a Megrendelő felé úgy felel, mintha az ügyben maga járt volna el.</w:t>
      </w:r>
    </w:p>
    <w:p w14:paraId="46165416" w14:textId="79BCF53E" w:rsidR="00601E9D" w:rsidRPr="00364341" w:rsidRDefault="00601E9D" w:rsidP="0066775A">
      <w:pPr>
        <w:spacing w:line="276" w:lineRule="auto"/>
        <w:rPr>
          <w:rFonts w:eastAsia="Times New Roman"/>
          <w:lang w:eastAsia="hu-HU"/>
        </w:rPr>
      </w:pPr>
    </w:p>
    <w:p w14:paraId="61A4AEDA" w14:textId="77777777" w:rsidR="00601E9D" w:rsidRPr="005C59E8" w:rsidRDefault="00601E9D" w:rsidP="0066775A">
      <w:pPr>
        <w:pStyle w:val="Listaszerbekezds"/>
        <w:numPr>
          <w:ilvl w:val="0"/>
          <w:numId w:val="44"/>
        </w:numPr>
        <w:tabs>
          <w:tab w:val="clear" w:pos="720"/>
        </w:tabs>
        <w:spacing w:before="0" w:line="276" w:lineRule="auto"/>
        <w:ind w:hanging="720"/>
        <w:rPr>
          <w:rFonts w:ascii="Tahoma" w:eastAsia="Times New Roman" w:hAnsi="Tahoma" w:cs="Tahoma"/>
          <w:sz w:val="21"/>
          <w:szCs w:val="20"/>
          <w:u w:val="single"/>
          <w:lang w:eastAsia="hu-HU"/>
        </w:rPr>
      </w:pPr>
      <w:r w:rsidRPr="005C59E8">
        <w:rPr>
          <w:rFonts w:ascii="Tahoma" w:hAnsi="Tahoma" w:cs="Tahoma"/>
          <w:sz w:val="21"/>
          <w:szCs w:val="20"/>
        </w:rPr>
        <w:t>Vállalkozó felel azért, hogy az általa közvetített adatok az adatszolgáltatás időpontjában azonosak az OCCR-ben tárolt adatokkal. Ugyanakkor nem vállal felelősséget a közvetített adatok helyességéért.</w:t>
      </w:r>
    </w:p>
    <w:p w14:paraId="05D4B964" w14:textId="77777777" w:rsidR="00601E9D" w:rsidRPr="005C59E8" w:rsidRDefault="00601E9D" w:rsidP="0066775A">
      <w:pPr>
        <w:pStyle w:val="Listaszerbekezds"/>
        <w:spacing w:before="0" w:line="276" w:lineRule="auto"/>
        <w:rPr>
          <w:rFonts w:ascii="Tahoma" w:eastAsia="Times New Roman" w:hAnsi="Tahoma" w:cs="Tahoma"/>
          <w:sz w:val="21"/>
          <w:szCs w:val="20"/>
          <w:u w:val="single"/>
          <w:lang w:eastAsia="hu-HU"/>
        </w:rPr>
      </w:pPr>
    </w:p>
    <w:p w14:paraId="4CD8DCC9" w14:textId="77777777" w:rsidR="00601E9D" w:rsidRPr="005C59E8" w:rsidRDefault="00601E9D" w:rsidP="0066775A">
      <w:pPr>
        <w:pStyle w:val="Listaszerbekezds"/>
        <w:numPr>
          <w:ilvl w:val="0"/>
          <w:numId w:val="44"/>
        </w:numPr>
        <w:tabs>
          <w:tab w:val="clear" w:pos="720"/>
        </w:tabs>
        <w:spacing w:before="0" w:line="276" w:lineRule="auto"/>
        <w:ind w:hanging="720"/>
        <w:rPr>
          <w:rFonts w:ascii="Tahoma" w:eastAsia="Times New Roman" w:hAnsi="Tahoma" w:cs="Tahoma"/>
          <w:sz w:val="21"/>
          <w:szCs w:val="20"/>
          <w:u w:val="single"/>
          <w:lang w:eastAsia="hu-HU"/>
        </w:rPr>
      </w:pPr>
      <w:r w:rsidRPr="005C59E8">
        <w:rPr>
          <w:rFonts w:ascii="Tahoma" w:hAnsi="Tahoma" w:cs="Tahoma"/>
          <w:sz w:val="21"/>
          <w:szCs w:val="20"/>
        </w:rPr>
        <w:t>Vállalkozó nem felel a szolgáltatásba történő "online" belépés meghiúsulásáért, ha az a távközlési hálózat, az OCCR, vagy Megrendelő, illetve Megrendelő Ügyfelei számítógépes rendszerének hibájából következik be.</w:t>
      </w:r>
    </w:p>
    <w:p w14:paraId="369AF259" w14:textId="77777777" w:rsidR="00601E9D" w:rsidRPr="005C59E8" w:rsidRDefault="00601E9D" w:rsidP="0066775A">
      <w:pPr>
        <w:pStyle w:val="Listaszerbekezds"/>
        <w:spacing w:before="0" w:line="276" w:lineRule="auto"/>
        <w:rPr>
          <w:rFonts w:ascii="Tahoma" w:eastAsia="Times New Roman" w:hAnsi="Tahoma" w:cs="Tahoma"/>
          <w:sz w:val="21"/>
          <w:szCs w:val="20"/>
          <w:u w:val="single"/>
          <w:lang w:eastAsia="hu-HU"/>
        </w:rPr>
      </w:pPr>
    </w:p>
    <w:p w14:paraId="71500650" w14:textId="77777777" w:rsidR="00601E9D" w:rsidRPr="005C59E8" w:rsidRDefault="00601E9D" w:rsidP="0066775A">
      <w:pPr>
        <w:pStyle w:val="Listaszerbekezds"/>
        <w:numPr>
          <w:ilvl w:val="0"/>
          <w:numId w:val="44"/>
        </w:numPr>
        <w:tabs>
          <w:tab w:val="clear" w:pos="720"/>
        </w:tabs>
        <w:spacing w:before="0" w:line="276" w:lineRule="auto"/>
        <w:ind w:hanging="720"/>
        <w:rPr>
          <w:rFonts w:ascii="Tahoma" w:eastAsia="Times New Roman" w:hAnsi="Tahoma" w:cs="Tahoma"/>
          <w:sz w:val="21"/>
          <w:szCs w:val="20"/>
          <w:u w:val="single"/>
          <w:lang w:eastAsia="hu-HU"/>
        </w:rPr>
      </w:pPr>
      <w:r w:rsidRPr="005C59E8">
        <w:rPr>
          <w:rFonts w:ascii="Tahoma" w:hAnsi="Tahoma" w:cs="Tahoma"/>
          <w:sz w:val="21"/>
          <w:szCs w:val="20"/>
        </w:rPr>
        <w:t>Megrendelő felel jelszavainak harmadik személy által történő illetéktelen használatából eredő károkért</w:t>
      </w:r>
      <w:r>
        <w:rPr>
          <w:rFonts w:ascii="Tahoma" w:hAnsi="Tahoma" w:cs="Tahoma"/>
          <w:sz w:val="21"/>
          <w:szCs w:val="20"/>
        </w:rPr>
        <w:t>.</w:t>
      </w:r>
    </w:p>
    <w:p w14:paraId="260F1DEE" w14:textId="77777777" w:rsidR="00601E9D" w:rsidRPr="005C59E8" w:rsidRDefault="00601E9D" w:rsidP="0066775A">
      <w:pPr>
        <w:pStyle w:val="Listaszerbekezds"/>
        <w:spacing w:before="0" w:line="276" w:lineRule="auto"/>
        <w:rPr>
          <w:rFonts w:ascii="Tahoma" w:eastAsia="Times New Roman" w:hAnsi="Tahoma" w:cs="Tahoma"/>
          <w:sz w:val="21"/>
          <w:szCs w:val="20"/>
          <w:u w:val="single"/>
          <w:lang w:eastAsia="hu-HU"/>
        </w:rPr>
      </w:pPr>
    </w:p>
    <w:p w14:paraId="2CFBF879" w14:textId="77777777" w:rsidR="00601E9D" w:rsidRPr="005C59E8" w:rsidRDefault="00601E9D" w:rsidP="0066775A">
      <w:pPr>
        <w:pStyle w:val="Listaszerbekezds"/>
        <w:numPr>
          <w:ilvl w:val="0"/>
          <w:numId w:val="44"/>
        </w:numPr>
        <w:tabs>
          <w:tab w:val="clear" w:pos="720"/>
        </w:tabs>
        <w:spacing w:before="0" w:line="276" w:lineRule="auto"/>
        <w:ind w:hanging="720"/>
        <w:rPr>
          <w:rFonts w:ascii="Tahoma" w:eastAsia="Times New Roman" w:hAnsi="Tahoma" w:cs="Tahoma"/>
          <w:sz w:val="21"/>
          <w:szCs w:val="20"/>
          <w:u w:val="single"/>
          <w:lang w:eastAsia="hu-HU"/>
        </w:rPr>
      </w:pPr>
      <w:r w:rsidRPr="005C59E8">
        <w:rPr>
          <w:rFonts w:ascii="Tahoma" w:eastAsia="Times New Roman" w:hAnsi="Tahoma" w:cs="Tahoma"/>
          <w:bCs/>
          <w:sz w:val="21"/>
          <w:szCs w:val="20"/>
          <w:lang w:eastAsia="x-none"/>
        </w:rPr>
        <w:t xml:space="preserve">Vállalkozó jelen szerződés teljesítése keretében olyan szolgáltatást nem végez, mely Vállalkozó </w:t>
      </w:r>
      <w:r w:rsidRPr="005C59E8">
        <w:rPr>
          <w:rFonts w:ascii="Tahoma" w:eastAsia="Times New Roman" w:hAnsi="Tahoma" w:cs="Tahoma"/>
          <w:bCs/>
          <w:sz w:val="21"/>
          <w:szCs w:val="20"/>
          <w:lang w:val="x-none" w:eastAsia="x-none"/>
        </w:rPr>
        <w:t>szellemi alkotás</w:t>
      </w:r>
      <w:r w:rsidRPr="005C59E8">
        <w:rPr>
          <w:rFonts w:ascii="Tahoma" w:eastAsia="Times New Roman" w:hAnsi="Tahoma" w:cs="Tahoma"/>
          <w:bCs/>
          <w:sz w:val="21"/>
          <w:szCs w:val="20"/>
          <w:lang w:eastAsia="x-none"/>
        </w:rPr>
        <w:t>á</w:t>
      </w:r>
      <w:r w:rsidRPr="005C59E8">
        <w:rPr>
          <w:rFonts w:ascii="Tahoma" w:eastAsia="Times New Roman" w:hAnsi="Tahoma" w:cs="Tahoma"/>
          <w:bCs/>
          <w:sz w:val="21"/>
          <w:szCs w:val="20"/>
          <w:lang w:val="x-none" w:eastAsia="x-none"/>
        </w:rPr>
        <w:t>nak minősül</w:t>
      </w:r>
      <w:r w:rsidRPr="005C59E8">
        <w:rPr>
          <w:rFonts w:ascii="Tahoma" w:hAnsi="Tahoma" w:cs="Tahoma"/>
          <w:sz w:val="21"/>
          <w:szCs w:val="20"/>
        </w:rPr>
        <w:t xml:space="preserve">. </w:t>
      </w:r>
      <w:r w:rsidRPr="005C59E8">
        <w:rPr>
          <w:rFonts w:ascii="Tahoma" w:eastAsia="Times New Roman" w:hAnsi="Tahoma" w:cs="Tahoma"/>
          <w:bCs/>
          <w:sz w:val="21"/>
          <w:szCs w:val="20"/>
          <w:lang w:val="x-none" w:eastAsia="x-none"/>
        </w:rPr>
        <w:t xml:space="preserve">Vállalkozó kijelenti, hogy a Megrendelő számára átadásra kerülő </w:t>
      </w:r>
      <w:r w:rsidRPr="005C59E8">
        <w:rPr>
          <w:rFonts w:ascii="Tahoma" w:eastAsia="Times New Roman" w:hAnsi="Tahoma" w:cs="Tahoma"/>
          <w:bCs/>
          <w:sz w:val="21"/>
          <w:szCs w:val="20"/>
          <w:lang w:eastAsia="x-none"/>
        </w:rPr>
        <w:t xml:space="preserve">adatok, információk tekintetében </w:t>
      </w:r>
      <w:r w:rsidRPr="005C59E8">
        <w:rPr>
          <w:rFonts w:ascii="Tahoma" w:eastAsia="Times New Roman" w:hAnsi="Tahoma" w:cs="Tahoma"/>
          <w:bCs/>
          <w:sz w:val="21"/>
          <w:szCs w:val="20"/>
          <w:lang w:val="x-none" w:eastAsia="x-none"/>
        </w:rPr>
        <w:t>szellemi alkotásokkal kapcsolatban harmadik személy alanyi-, és szerzői jogát nem sérti</w:t>
      </w:r>
      <w:r w:rsidRPr="005C59E8">
        <w:rPr>
          <w:rFonts w:ascii="Tahoma" w:eastAsia="Times New Roman" w:hAnsi="Tahoma" w:cs="Tahoma"/>
          <w:bCs/>
          <w:sz w:val="21"/>
          <w:szCs w:val="20"/>
          <w:lang w:eastAsia="x-none"/>
        </w:rPr>
        <w:t xml:space="preserve">. </w:t>
      </w:r>
    </w:p>
    <w:p w14:paraId="5977F899" w14:textId="77777777" w:rsidR="00601E9D" w:rsidRPr="005C59E8" w:rsidRDefault="00601E9D" w:rsidP="0066775A">
      <w:pPr>
        <w:pStyle w:val="Listaszerbekezds"/>
        <w:spacing w:before="0" w:line="276" w:lineRule="auto"/>
        <w:rPr>
          <w:rFonts w:ascii="Tahoma" w:eastAsia="Times New Roman" w:hAnsi="Tahoma" w:cs="Tahoma"/>
          <w:sz w:val="21"/>
          <w:szCs w:val="20"/>
          <w:u w:val="single"/>
          <w:lang w:eastAsia="hu-HU"/>
        </w:rPr>
      </w:pPr>
    </w:p>
    <w:p w14:paraId="6A88D9B9" w14:textId="77777777" w:rsidR="00601E9D" w:rsidRDefault="00601E9D" w:rsidP="0066775A">
      <w:pPr>
        <w:pStyle w:val="Listaszerbekezds"/>
        <w:numPr>
          <w:ilvl w:val="0"/>
          <w:numId w:val="44"/>
        </w:numPr>
        <w:tabs>
          <w:tab w:val="clear" w:pos="720"/>
        </w:tabs>
        <w:spacing w:before="0" w:line="276" w:lineRule="auto"/>
        <w:ind w:hanging="720"/>
        <w:rPr>
          <w:rFonts w:ascii="Tahoma" w:eastAsia="Times New Roman" w:hAnsi="Tahoma" w:cs="Tahoma"/>
          <w:sz w:val="21"/>
          <w:szCs w:val="20"/>
          <w:lang w:eastAsia="hu-HU"/>
        </w:rPr>
      </w:pPr>
      <w:r w:rsidRPr="005C59E8">
        <w:rPr>
          <w:rFonts w:ascii="Tahoma" w:eastAsia="Times New Roman" w:hAnsi="Tahoma" w:cs="Tahoma"/>
          <w:sz w:val="21"/>
          <w:szCs w:val="20"/>
          <w:lang w:eastAsia="hu-HU"/>
        </w:rPr>
        <w:t>Nem felel</w:t>
      </w:r>
      <w:r>
        <w:rPr>
          <w:rFonts w:ascii="Tahoma" w:eastAsia="Times New Roman" w:hAnsi="Tahoma" w:cs="Tahoma"/>
          <w:sz w:val="21"/>
          <w:szCs w:val="20"/>
          <w:lang w:eastAsia="hu-HU"/>
        </w:rPr>
        <w:t xml:space="preserve"> a Vállalkozó a szolgáltatás elmaradásáért, amennyiben a szolgáltatás szünetel az alábbi feltételek fennállása mellett:</w:t>
      </w:r>
    </w:p>
    <w:p w14:paraId="1F158DBD" w14:textId="77777777" w:rsidR="00601E9D" w:rsidRPr="005C59E8" w:rsidRDefault="00601E9D" w:rsidP="0066775A">
      <w:pPr>
        <w:pStyle w:val="Listaszerbekezds"/>
        <w:numPr>
          <w:ilvl w:val="0"/>
          <w:numId w:val="50"/>
        </w:numPr>
        <w:spacing w:before="0" w:line="276" w:lineRule="auto"/>
        <w:ind w:left="709" w:firstLine="11"/>
        <w:rPr>
          <w:rFonts w:ascii="Tahoma" w:eastAsia="Times New Roman" w:hAnsi="Tahoma" w:cs="Tahoma"/>
          <w:sz w:val="21"/>
          <w:szCs w:val="20"/>
          <w:u w:val="single"/>
          <w:lang w:eastAsia="hu-HU"/>
        </w:rPr>
      </w:pPr>
      <w:r>
        <w:rPr>
          <w:rFonts w:ascii="Tahoma" w:hAnsi="Tahoma" w:cs="Tahoma"/>
          <w:sz w:val="21"/>
          <w:szCs w:val="20"/>
        </w:rPr>
        <w:t xml:space="preserve">ha </w:t>
      </w:r>
      <w:r w:rsidRPr="00836C9F">
        <w:rPr>
          <w:rFonts w:ascii="Tahoma" w:hAnsi="Tahoma" w:cs="Tahoma"/>
          <w:sz w:val="21"/>
          <w:szCs w:val="20"/>
        </w:rPr>
        <w:t xml:space="preserve">a szolgáltatás </w:t>
      </w:r>
      <w:r>
        <w:rPr>
          <w:rFonts w:ascii="Tahoma" w:hAnsi="Tahoma" w:cs="Tahoma"/>
          <w:sz w:val="21"/>
          <w:szCs w:val="20"/>
        </w:rPr>
        <w:t xml:space="preserve">nyújtása </w:t>
      </w:r>
      <w:r w:rsidRPr="00836C9F">
        <w:rPr>
          <w:rFonts w:ascii="Tahoma" w:hAnsi="Tahoma" w:cs="Tahoma"/>
          <w:sz w:val="21"/>
          <w:szCs w:val="20"/>
        </w:rPr>
        <w:t>átmeneti jelleggel</w:t>
      </w:r>
      <w:r>
        <w:rPr>
          <w:rFonts w:ascii="Tahoma" w:hAnsi="Tahoma" w:cs="Tahoma"/>
          <w:sz w:val="21"/>
          <w:szCs w:val="20"/>
        </w:rPr>
        <w:t>, a Vállalkozó érdekkörén kívül fennálló</w:t>
      </w:r>
      <w:r w:rsidRPr="00836C9F">
        <w:rPr>
          <w:rFonts w:ascii="Tahoma" w:hAnsi="Tahoma" w:cs="Tahoma"/>
          <w:sz w:val="21"/>
          <w:szCs w:val="20"/>
        </w:rPr>
        <w:t xml:space="preserve"> műsza</w:t>
      </w:r>
      <w:r>
        <w:rPr>
          <w:rFonts w:ascii="Tahoma" w:hAnsi="Tahoma" w:cs="Tahoma"/>
          <w:sz w:val="21"/>
          <w:szCs w:val="20"/>
        </w:rPr>
        <w:t>ki okok miatt akadályba ütközik;</w:t>
      </w:r>
    </w:p>
    <w:p w14:paraId="04A34534" w14:textId="77777777" w:rsidR="008133CB" w:rsidRDefault="00601E9D" w:rsidP="0066775A">
      <w:pPr>
        <w:pStyle w:val="Listaszerbekezds"/>
        <w:numPr>
          <w:ilvl w:val="0"/>
          <w:numId w:val="50"/>
        </w:numPr>
        <w:spacing w:before="0" w:line="276" w:lineRule="auto"/>
        <w:ind w:left="709" w:firstLine="11"/>
        <w:rPr>
          <w:rFonts w:ascii="Tahoma" w:eastAsia="Times New Roman" w:hAnsi="Tahoma" w:cs="Tahoma"/>
          <w:sz w:val="21"/>
          <w:szCs w:val="20"/>
          <w:u w:val="single"/>
          <w:lang w:eastAsia="hu-HU"/>
        </w:rPr>
      </w:pPr>
      <w:r>
        <w:rPr>
          <w:rFonts w:ascii="Tahoma" w:hAnsi="Tahoma" w:cs="Tahoma"/>
          <w:sz w:val="21"/>
          <w:szCs w:val="20"/>
        </w:rPr>
        <w:t xml:space="preserve">ha </w:t>
      </w:r>
      <w:r w:rsidRPr="005C59E8">
        <w:rPr>
          <w:rFonts w:ascii="Tahoma" w:hAnsi="Tahoma" w:cs="Tahoma"/>
          <w:sz w:val="21"/>
          <w:szCs w:val="20"/>
        </w:rPr>
        <w:t xml:space="preserve">a biztonsági kapu cseréje, karbantartása, átalakítása miatt </w:t>
      </w:r>
      <w:r>
        <w:rPr>
          <w:rFonts w:ascii="Tahoma" w:hAnsi="Tahoma" w:cs="Tahoma"/>
          <w:sz w:val="21"/>
          <w:szCs w:val="20"/>
        </w:rPr>
        <w:t>a szolgáltatás nyújtását szüneteltetni feltétlenül szükséges</w:t>
      </w:r>
      <w:r w:rsidRPr="005C59E8">
        <w:rPr>
          <w:rFonts w:ascii="Tahoma" w:hAnsi="Tahoma" w:cs="Tahoma"/>
          <w:sz w:val="21"/>
          <w:szCs w:val="20"/>
        </w:rPr>
        <w:t xml:space="preserve">, </w:t>
      </w:r>
      <w:r>
        <w:rPr>
          <w:rFonts w:ascii="Tahoma" w:hAnsi="Tahoma" w:cs="Tahoma"/>
          <w:sz w:val="21"/>
          <w:szCs w:val="20"/>
        </w:rPr>
        <w:t xml:space="preserve">abban az esetben, ha a </w:t>
      </w:r>
      <w:r w:rsidRPr="005C59E8">
        <w:rPr>
          <w:rFonts w:ascii="Tahoma" w:hAnsi="Tahoma" w:cs="Tahoma"/>
          <w:sz w:val="21"/>
          <w:szCs w:val="20"/>
        </w:rPr>
        <w:t>Megrendelőt a Vállalkozó legalább 8 nappal a szüneteltetés megkezdése előtt értesítenie kell, és egyben tájékoztatni a s</w:t>
      </w:r>
      <w:r w:rsidRPr="009F570F">
        <w:rPr>
          <w:rFonts w:ascii="Tahoma" w:hAnsi="Tahoma" w:cs="Tahoma"/>
          <w:sz w:val="21"/>
          <w:szCs w:val="20"/>
        </w:rPr>
        <w:t>zünetelés várható időtartamáról</w:t>
      </w:r>
      <w:r>
        <w:rPr>
          <w:rFonts w:ascii="Tahoma" w:hAnsi="Tahoma" w:cs="Tahoma"/>
          <w:sz w:val="21"/>
          <w:szCs w:val="20"/>
        </w:rPr>
        <w:t xml:space="preserve">, amely az </w:t>
      </w:r>
      <w:r w:rsidRPr="009F570F">
        <w:rPr>
          <w:rFonts w:ascii="Tahoma" w:hAnsi="Tahoma" w:cs="Tahoma"/>
          <w:sz w:val="21"/>
          <w:szCs w:val="20"/>
        </w:rPr>
        <w:t>5 munkanapot nem haladhatja meg</w:t>
      </w:r>
      <w:r>
        <w:rPr>
          <w:rFonts w:ascii="Tahoma" w:hAnsi="Tahoma" w:cs="Tahoma"/>
          <w:sz w:val="21"/>
          <w:szCs w:val="20"/>
        </w:rPr>
        <w:t>;</w:t>
      </w:r>
    </w:p>
    <w:p w14:paraId="14C2294D" w14:textId="717084CB" w:rsidR="00601E9D" w:rsidRPr="008133CB" w:rsidRDefault="00601E9D" w:rsidP="0066775A">
      <w:pPr>
        <w:pStyle w:val="Listaszerbekezds"/>
        <w:numPr>
          <w:ilvl w:val="0"/>
          <w:numId w:val="50"/>
        </w:numPr>
        <w:spacing w:before="0" w:line="276" w:lineRule="auto"/>
        <w:ind w:left="709" w:firstLine="11"/>
        <w:rPr>
          <w:rFonts w:ascii="Tahoma" w:eastAsia="Times New Roman" w:hAnsi="Tahoma" w:cs="Tahoma"/>
          <w:sz w:val="21"/>
          <w:szCs w:val="20"/>
          <w:u w:val="single"/>
          <w:lang w:eastAsia="hu-HU"/>
        </w:rPr>
      </w:pPr>
      <w:r w:rsidRPr="008133CB">
        <w:rPr>
          <w:rFonts w:ascii="Tahoma" w:hAnsi="Tahoma" w:cs="Tahoma"/>
          <w:sz w:val="21"/>
          <w:szCs w:val="20"/>
        </w:rPr>
        <w:t xml:space="preserve">ha a Megrendelő írásbeli kérelmére a szolgáltatás nyújtása szünetel. </w:t>
      </w:r>
    </w:p>
    <w:p w14:paraId="77B739D3" w14:textId="18E062B6" w:rsidR="00601E9D" w:rsidRPr="00836C9F" w:rsidRDefault="00601E9D" w:rsidP="00364341">
      <w:pPr>
        <w:spacing w:after="120" w:line="276" w:lineRule="auto"/>
        <w:rPr>
          <w:rFonts w:eastAsia="Times New Roman" w:cs="Tahoma"/>
          <w:szCs w:val="20"/>
          <w:lang w:eastAsia="hu-HU"/>
        </w:rPr>
      </w:pPr>
    </w:p>
    <w:p w14:paraId="4B323F19" w14:textId="77777777" w:rsidR="00601E9D" w:rsidRDefault="00601E9D" w:rsidP="0066775A">
      <w:pPr>
        <w:pStyle w:val="Listaszerbekezds"/>
        <w:numPr>
          <w:ilvl w:val="0"/>
          <w:numId w:val="44"/>
        </w:numPr>
        <w:spacing w:before="0" w:line="276" w:lineRule="auto"/>
        <w:ind w:left="714" w:hanging="714"/>
        <w:rPr>
          <w:rFonts w:ascii="Tahoma" w:eastAsia="Times New Roman" w:hAnsi="Tahoma" w:cs="Tahoma"/>
          <w:bCs/>
          <w:sz w:val="21"/>
          <w:szCs w:val="20"/>
          <w:lang w:eastAsia="x-none"/>
        </w:rPr>
      </w:pPr>
      <w:r w:rsidRPr="005C59E8">
        <w:rPr>
          <w:rFonts w:ascii="Tahoma" w:eastAsia="Times New Roman" w:hAnsi="Tahoma" w:cs="Tahoma"/>
          <w:bCs/>
          <w:sz w:val="21"/>
          <w:szCs w:val="20"/>
          <w:lang w:eastAsia="x-none"/>
        </w:rPr>
        <w:t>Amennyiben a szerződés teljesítése során bármikor olyan körülmény áll elő, amely akadályozza a Vállalkozó részéről a határidőben történő teljesítést, úgy a Vállalkozónak haladéktalanul értesítenie kell írásban a Megrendelőt és Megrendelő kapcsolattartóját a késedelem tényéről, annak várható elhúzódásáról és okairól, valamint az esetlegesen szükséges intézkedésekről.</w:t>
      </w:r>
    </w:p>
    <w:p w14:paraId="61AB8E34" w14:textId="77777777" w:rsidR="00601E9D" w:rsidRDefault="00601E9D" w:rsidP="0066775A">
      <w:pPr>
        <w:pStyle w:val="Listaszerbekezds"/>
        <w:tabs>
          <w:tab w:val="num" w:pos="709"/>
        </w:tabs>
        <w:spacing w:before="0" w:line="276" w:lineRule="auto"/>
        <w:ind w:left="714" w:hanging="714"/>
        <w:rPr>
          <w:rFonts w:ascii="Tahoma" w:eastAsia="Times New Roman" w:hAnsi="Tahoma" w:cs="Tahoma"/>
          <w:bCs/>
          <w:sz w:val="21"/>
          <w:szCs w:val="20"/>
          <w:lang w:eastAsia="x-none"/>
        </w:rPr>
      </w:pPr>
    </w:p>
    <w:p w14:paraId="0D7B3EDB" w14:textId="77777777" w:rsidR="00601E9D" w:rsidRDefault="00601E9D" w:rsidP="0066775A">
      <w:pPr>
        <w:pStyle w:val="Listaszerbekezds"/>
        <w:numPr>
          <w:ilvl w:val="0"/>
          <w:numId w:val="44"/>
        </w:numPr>
        <w:spacing w:before="0" w:line="276" w:lineRule="auto"/>
        <w:ind w:left="714" w:hanging="714"/>
      </w:pPr>
      <w:r w:rsidRPr="005C59E8">
        <w:rPr>
          <w:rFonts w:ascii="Tahoma" w:eastAsia="Times New Roman" w:hAnsi="Tahoma" w:cs="Tahoma"/>
          <w:bCs/>
          <w:sz w:val="21"/>
          <w:szCs w:val="20"/>
          <w:lang w:eastAsia="x-none"/>
        </w:rPr>
        <w:t xml:space="preserve">Megrendelő késedelme a Vállalkozó egyidejű késedelmét kizárja. </w:t>
      </w:r>
    </w:p>
    <w:p w14:paraId="4C27027E" w14:textId="77777777" w:rsidR="00601E9D" w:rsidRPr="009F570F" w:rsidRDefault="00601E9D" w:rsidP="0066775A">
      <w:pPr>
        <w:tabs>
          <w:tab w:val="num" w:pos="709"/>
        </w:tabs>
        <w:spacing w:after="120" w:line="276" w:lineRule="auto"/>
        <w:ind w:hanging="714"/>
        <w:rPr>
          <w:rFonts w:eastAsia="Times New Roman" w:cs="Tahoma"/>
          <w:szCs w:val="20"/>
          <w:lang w:val="x-none" w:eastAsia="x-none"/>
        </w:rPr>
      </w:pPr>
    </w:p>
    <w:p w14:paraId="0F9778B0" w14:textId="77777777" w:rsidR="00601E9D" w:rsidRPr="00836C9F" w:rsidRDefault="00601E9D" w:rsidP="0066775A">
      <w:pPr>
        <w:numPr>
          <w:ilvl w:val="0"/>
          <w:numId w:val="44"/>
        </w:numPr>
        <w:suppressAutoHyphens w:val="0"/>
        <w:spacing w:after="120" w:line="276" w:lineRule="auto"/>
        <w:ind w:hanging="720"/>
        <w:textAlignment w:val="auto"/>
        <w:rPr>
          <w:rFonts w:eastAsia="Times New Roman" w:cs="Tahoma"/>
          <w:szCs w:val="20"/>
          <w:lang w:eastAsia="hu-HU"/>
        </w:rPr>
      </w:pPr>
      <w:r w:rsidRPr="00836C9F">
        <w:rPr>
          <w:rFonts w:eastAsia="Times New Roman" w:cs="Tahoma"/>
          <w:szCs w:val="20"/>
          <w:lang w:eastAsia="hu-HU"/>
        </w:rPr>
        <w:t xml:space="preserve">A Vállalkozó nem szerződésszerű teljesítése esetén Megrendelő – a szerződésszegésből adódó egyéb igényeken túl – Vállalkozóval szemben jogosult kötbér igényt érvényesíteni az alábbiak szerint. </w:t>
      </w:r>
      <w:r w:rsidRPr="00836C9F">
        <w:rPr>
          <w:rFonts w:cs="Tahoma"/>
          <w:szCs w:val="20"/>
        </w:rPr>
        <w:t xml:space="preserve">A kötbért Megrendelő akkor is követelheti, ha kára nem merült fel. </w:t>
      </w:r>
      <w:r w:rsidRPr="00836C9F">
        <w:rPr>
          <w:rFonts w:eastAsia="Times New Roman" w:cs="Tahoma"/>
          <w:szCs w:val="20"/>
          <w:lang w:eastAsia="hu-HU"/>
        </w:rPr>
        <w:t>Megrendelő jogosult érvényesíteni Vállalkozóval szemben a kötbért meghaladó kárigényét is.</w:t>
      </w:r>
    </w:p>
    <w:p w14:paraId="40FDB468" w14:textId="77777777" w:rsidR="00601E9D" w:rsidRPr="00836C9F" w:rsidRDefault="00601E9D" w:rsidP="0066775A">
      <w:pPr>
        <w:pStyle w:val="Listaszerbekezds"/>
        <w:spacing w:before="0" w:line="276" w:lineRule="auto"/>
        <w:ind w:hanging="720"/>
        <w:rPr>
          <w:rFonts w:ascii="Tahoma" w:hAnsi="Tahoma" w:cs="Tahoma"/>
          <w:sz w:val="21"/>
          <w:szCs w:val="20"/>
        </w:rPr>
      </w:pPr>
    </w:p>
    <w:p w14:paraId="5FFEC3A9" w14:textId="6452DC30" w:rsidR="00601E9D" w:rsidRPr="005C59E8" w:rsidRDefault="00601E9D" w:rsidP="0066775A">
      <w:pPr>
        <w:numPr>
          <w:ilvl w:val="0"/>
          <w:numId w:val="44"/>
        </w:numPr>
        <w:suppressAutoHyphens w:val="0"/>
        <w:spacing w:after="120" w:line="276" w:lineRule="auto"/>
        <w:ind w:hanging="720"/>
        <w:textAlignment w:val="auto"/>
        <w:rPr>
          <w:rFonts w:eastAsia="Times New Roman" w:cs="Tahoma"/>
          <w:szCs w:val="20"/>
          <w:lang w:eastAsia="hu-HU"/>
        </w:rPr>
      </w:pPr>
      <w:r w:rsidRPr="00836C9F">
        <w:rPr>
          <w:rFonts w:cs="Tahoma"/>
          <w:szCs w:val="20"/>
        </w:rPr>
        <w:t>Amennyiben Vállalkozó olyan okból, amely tekintetében felelősségét kimenteni nem tudja</w:t>
      </w:r>
      <w:r>
        <w:rPr>
          <w:rFonts w:cs="Tahoma"/>
          <w:szCs w:val="20"/>
        </w:rPr>
        <w:t>,</w:t>
      </w:r>
      <w:r w:rsidRPr="00836C9F">
        <w:rPr>
          <w:rFonts w:cs="Tahoma"/>
          <w:szCs w:val="20"/>
        </w:rPr>
        <w:t xml:space="preserve"> hibásan teljesít, </w:t>
      </w:r>
      <w:r w:rsidRPr="005C59E8">
        <w:rPr>
          <w:rFonts w:cs="Tahoma"/>
          <w:szCs w:val="20"/>
        </w:rPr>
        <w:t>hibás teljesítési kötbér</w:t>
      </w:r>
      <w:r w:rsidRPr="00836C9F">
        <w:rPr>
          <w:rFonts w:cs="Tahoma"/>
          <w:szCs w:val="20"/>
        </w:rPr>
        <w:t xml:space="preserve"> fizetésére köteles. A hibás teljesítés esetére kikötött kötbér megfizetése nem mentesít a szerződés teljesítése alól. A kötbér esedékessé válik attól az időponttól kezdődően, amikor Megrendelő a hibáról tudomást szerez. </w:t>
      </w:r>
      <w:r w:rsidRPr="00836C9F">
        <w:rPr>
          <w:rFonts w:cs="Tahoma"/>
          <w:bCs/>
          <w:szCs w:val="20"/>
        </w:rPr>
        <w:t xml:space="preserve">A </w:t>
      </w:r>
      <w:r>
        <w:rPr>
          <w:rFonts w:cs="Tahoma"/>
          <w:bCs/>
          <w:szCs w:val="20"/>
        </w:rPr>
        <w:t>Vállalkozónak</w:t>
      </w:r>
      <w:r w:rsidRPr="00836C9F">
        <w:rPr>
          <w:rFonts w:cs="Tahoma"/>
          <w:bCs/>
          <w:szCs w:val="20"/>
        </w:rPr>
        <w:t xml:space="preserve"> felróható hibás teljesítés esetén</w:t>
      </w:r>
      <w:r>
        <w:rPr>
          <w:rFonts w:cs="Tahoma"/>
          <w:bCs/>
          <w:szCs w:val="20"/>
        </w:rPr>
        <w:t>,</w:t>
      </w:r>
      <w:r w:rsidRPr="00836C9F">
        <w:rPr>
          <w:rFonts w:cs="Tahoma"/>
          <w:bCs/>
          <w:szCs w:val="20"/>
        </w:rPr>
        <w:t xml:space="preserve"> amennyiben a Vállalkozó a </w:t>
      </w:r>
      <w:r w:rsidRPr="00836C9F">
        <w:rPr>
          <w:rFonts w:cs="Tahoma"/>
          <w:szCs w:val="20"/>
        </w:rPr>
        <w:t>munkanapokon 8-18 óra között bejelentett hib</w:t>
      </w:r>
      <w:r w:rsidR="00B42B49">
        <w:rPr>
          <w:rFonts w:cs="Tahoma"/>
          <w:szCs w:val="20"/>
        </w:rPr>
        <w:t>a kijavítását nem kezdte meg</w:t>
      </w:r>
      <w:r w:rsidRPr="00836C9F">
        <w:rPr>
          <w:rFonts w:cs="Tahoma"/>
          <w:szCs w:val="20"/>
        </w:rPr>
        <w:t xml:space="preserve"> a bejelentést követő 1 órán belül, illetve amennyiben a munkaidőn kívül bejelentett hib</w:t>
      </w:r>
      <w:r w:rsidR="00B42B49">
        <w:rPr>
          <w:rFonts w:cs="Tahoma"/>
          <w:szCs w:val="20"/>
        </w:rPr>
        <w:t xml:space="preserve">a kijavítását nem kezdte meg </w:t>
      </w:r>
      <w:r w:rsidRPr="00836C9F">
        <w:rPr>
          <w:rFonts w:cs="Tahoma"/>
          <w:szCs w:val="20"/>
        </w:rPr>
        <w:t>a bejelentést követő 2 órán belül,</w:t>
      </w:r>
      <w:r w:rsidRPr="00836C9F">
        <w:rPr>
          <w:rFonts w:cs="Tahoma"/>
          <w:bCs/>
          <w:szCs w:val="20"/>
        </w:rPr>
        <w:t xml:space="preserve"> a kötbér mértéke minden kiesett nap után a nettó éves rendelkezésre állási díj négyszeresének (a továbbiakban kötbéralap) 1 napra eső része</w:t>
      </w:r>
      <w:r>
        <w:rPr>
          <w:rFonts w:cs="Tahoma"/>
          <w:bCs/>
          <w:szCs w:val="20"/>
        </w:rPr>
        <w:t>.</w:t>
      </w:r>
      <w:r w:rsidR="00B42B49">
        <w:rPr>
          <w:rFonts w:cs="Tahoma"/>
          <w:bCs/>
          <w:szCs w:val="20"/>
        </w:rPr>
        <w:t xml:space="preserve"> </w:t>
      </w:r>
    </w:p>
    <w:p w14:paraId="4BA507FB" w14:textId="77777777" w:rsidR="00601E9D" w:rsidRDefault="00601E9D" w:rsidP="0066775A">
      <w:pPr>
        <w:pStyle w:val="Listaszerbekezds"/>
        <w:spacing w:before="0" w:line="276" w:lineRule="auto"/>
        <w:rPr>
          <w:rFonts w:ascii="Tahoma" w:eastAsia="Times New Roman" w:hAnsi="Tahoma" w:cs="Tahoma"/>
          <w:sz w:val="21"/>
          <w:szCs w:val="20"/>
          <w:lang w:eastAsia="hu-HU"/>
        </w:rPr>
      </w:pPr>
    </w:p>
    <w:p w14:paraId="152FFD01" w14:textId="77777777" w:rsidR="00601E9D" w:rsidRPr="009F570F" w:rsidRDefault="00601E9D" w:rsidP="0066775A">
      <w:pPr>
        <w:pStyle w:val="Listaszerbekezds"/>
        <w:numPr>
          <w:ilvl w:val="0"/>
          <w:numId w:val="44"/>
        </w:numPr>
        <w:tabs>
          <w:tab w:val="clear" w:pos="720"/>
        </w:tabs>
        <w:spacing w:before="0" w:line="276" w:lineRule="auto"/>
        <w:ind w:hanging="720"/>
        <w:rPr>
          <w:rFonts w:ascii="Tahoma" w:eastAsia="Times New Roman" w:hAnsi="Tahoma" w:cs="Tahoma"/>
          <w:sz w:val="21"/>
          <w:szCs w:val="20"/>
          <w:u w:val="single"/>
          <w:lang w:eastAsia="hu-HU"/>
        </w:rPr>
      </w:pPr>
      <w:r w:rsidRPr="005C59E8">
        <w:rPr>
          <w:rFonts w:ascii="Tahoma" w:hAnsi="Tahoma" w:cs="Tahoma"/>
          <w:sz w:val="21"/>
          <w:szCs w:val="20"/>
        </w:rPr>
        <w:t>Nem számít Vállalkozónak felróható hibás teljesítésnek, ha a szolgáltatás működik, csak egyes cégbíróságokon nyilvántartott cégjegyzékadatok nem érhetők el (pl. cégbírósági áramszünet vagy cégbírósági hálózati hiba miatt).</w:t>
      </w:r>
    </w:p>
    <w:p w14:paraId="6D09DA84" w14:textId="77777777" w:rsidR="00601E9D" w:rsidRPr="00836C9F" w:rsidRDefault="00601E9D" w:rsidP="0066775A">
      <w:pPr>
        <w:pStyle w:val="Listaszerbekezds"/>
        <w:spacing w:before="0" w:line="276" w:lineRule="auto"/>
        <w:ind w:hanging="720"/>
        <w:rPr>
          <w:rFonts w:ascii="Tahoma" w:hAnsi="Tahoma" w:cs="Tahoma"/>
          <w:bCs/>
          <w:sz w:val="21"/>
          <w:szCs w:val="20"/>
        </w:rPr>
      </w:pPr>
    </w:p>
    <w:p w14:paraId="2E10DAE9" w14:textId="77777777" w:rsidR="00601E9D" w:rsidRPr="00836C9F" w:rsidRDefault="00601E9D" w:rsidP="0066775A">
      <w:pPr>
        <w:numPr>
          <w:ilvl w:val="0"/>
          <w:numId w:val="44"/>
        </w:numPr>
        <w:suppressAutoHyphens w:val="0"/>
        <w:spacing w:after="120" w:line="276" w:lineRule="auto"/>
        <w:ind w:hanging="720"/>
        <w:textAlignment w:val="auto"/>
        <w:rPr>
          <w:rFonts w:eastAsia="Times New Roman" w:cs="Tahoma"/>
          <w:szCs w:val="20"/>
          <w:lang w:eastAsia="hu-HU"/>
        </w:rPr>
      </w:pPr>
      <w:r w:rsidRPr="00836C9F">
        <w:rPr>
          <w:rFonts w:cs="Tahoma"/>
          <w:bCs/>
          <w:szCs w:val="20"/>
        </w:rPr>
        <w:t xml:space="preserve">Vállalkozó köteles a teljesítés tekintetében a jelen szerződésben, meghatározott rendelkezésre állás betartására. A szolgáltatás 5 munkanapot meghaladó szünetelése esetén Megrendelő késedelmi kötbérre jogosult. </w:t>
      </w:r>
      <w:r w:rsidRPr="005C59E8">
        <w:rPr>
          <w:rFonts w:cs="Tahoma"/>
          <w:bCs/>
          <w:szCs w:val="20"/>
        </w:rPr>
        <w:t>A késedelmi kötbér</w:t>
      </w:r>
      <w:r w:rsidRPr="00836C9F">
        <w:rPr>
          <w:rFonts w:cs="Tahoma"/>
          <w:bCs/>
          <w:szCs w:val="20"/>
        </w:rPr>
        <w:t xml:space="preserve"> összege naptári naponként a kötbéralap 1 %-a, legfeljebb azonban a kötbéralap 15 %-a.</w:t>
      </w:r>
    </w:p>
    <w:p w14:paraId="57AAF848" w14:textId="77777777" w:rsidR="00601E9D" w:rsidRPr="00836C9F" w:rsidRDefault="00601E9D" w:rsidP="0066775A">
      <w:pPr>
        <w:pStyle w:val="Listaszerbekezds"/>
        <w:spacing w:before="0" w:line="276" w:lineRule="auto"/>
        <w:ind w:hanging="720"/>
        <w:rPr>
          <w:rFonts w:ascii="Tahoma" w:hAnsi="Tahoma" w:cs="Tahoma"/>
          <w:bCs/>
          <w:sz w:val="21"/>
          <w:szCs w:val="20"/>
        </w:rPr>
      </w:pPr>
    </w:p>
    <w:p w14:paraId="5503C19D" w14:textId="77777777" w:rsidR="00601E9D" w:rsidRPr="00836C9F" w:rsidRDefault="00601E9D" w:rsidP="0066775A">
      <w:pPr>
        <w:numPr>
          <w:ilvl w:val="0"/>
          <w:numId w:val="44"/>
        </w:numPr>
        <w:suppressAutoHyphens w:val="0"/>
        <w:spacing w:after="120" w:line="276" w:lineRule="auto"/>
        <w:ind w:hanging="720"/>
        <w:textAlignment w:val="auto"/>
        <w:rPr>
          <w:rFonts w:eastAsia="Times New Roman" w:cs="Tahoma"/>
          <w:szCs w:val="20"/>
          <w:lang w:eastAsia="hu-HU"/>
        </w:rPr>
      </w:pPr>
      <w:r w:rsidRPr="00836C9F">
        <w:rPr>
          <w:rFonts w:cs="Tahoma"/>
          <w:bCs/>
          <w:szCs w:val="20"/>
        </w:rPr>
        <w:t xml:space="preserve">Amennyiben a szerződés a Megrendelőnek felróható okból meghiúsul, Vállalkozó a saját, igazolható költségei megtérítésére tarthat igényt. Ebben az esetben Vállalkozó csak azoknak a károknak a megtérítését kérheti, amelyek a szerződés Megrendelőnek felróható meghiúsulásával közvetlen összefüggésben állnak, és amely károk más módon nem térülnek meg. </w:t>
      </w:r>
    </w:p>
    <w:p w14:paraId="0C278D9D" w14:textId="77777777" w:rsidR="00601E9D" w:rsidRPr="00836C9F" w:rsidRDefault="00601E9D" w:rsidP="0066775A">
      <w:pPr>
        <w:pStyle w:val="Listaszerbekezds"/>
        <w:spacing w:before="0" w:line="276" w:lineRule="auto"/>
        <w:ind w:hanging="720"/>
        <w:rPr>
          <w:rFonts w:ascii="Tahoma" w:eastAsia="Times New Roman" w:hAnsi="Tahoma" w:cs="Tahoma"/>
          <w:sz w:val="21"/>
          <w:szCs w:val="20"/>
          <w:lang w:eastAsia="hu-HU"/>
        </w:rPr>
      </w:pPr>
    </w:p>
    <w:p w14:paraId="647070E3" w14:textId="77777777" w:rsidR="00601E9D" w:rsidRPr="00836C9F" w:rsidRDefault="00601E9D" w:rsidP="0066775A">
      <w:pPr>
        <w:numPr>
          <w:ilvl w:val="0"/>
          <w:numId w:val="44"/>
        </w:numPr>
        <w:suppressAutoHyphens w:val="0"/>
        <w:spacing w:after="120" w:line="276" w:lineRule="auto"/>
        <w:ind w:hanging="720"/>
        <w:textAlignment w:val="auto"/>
        <w:rPr>
          <w:rFonts w:eastAsia="Times New Roman" w:cs="Tahoma"/>
          <w:szCs w:val="20"/>
          <w:lang w:eastAsia="hu-HU"/>
        </w:rPr>
      </w:pPr>
      <w:r w:rsidRPr="00836C9F">
        <w:rPr>
          <w:rFonts w:eastAsia="Times New Roman" w:cs="Tahoma"/>
          <w:szCs w:val="20"/>
          <w:lang w:eastAsia="x-none"/>
        </w:rPr>
        <w:t xml:space="preserve">Megrendelő a kötbér igényét Vállalkozóval szemben akként érvényesíti, hogy a kötbér igény felmerülésére okot adó körülményről való tudomásszerzést követően Vállalkozót haladéktalanul írásban értesíti a pontos jogcím és a kötbér összegének megjelölésével. </w:t>
      </w:r>
      <w:r w:rsidRPr="00836C9F">
        <w:rPr>
          <w:rFonts w:eastAsia="Times New Roman" w:cs="Tahoma"/>
          <w:szCs w:val="20"/>
          <w:lang w:val="x-none" w:eastAsia="x-none"/>
        </w:rPr>
        <w:t xml:space="preserve">Amennyiben Vállalkozó a kötbér alapját és összegszerűségét vitatja, azt a kötbérigény Megrendelő általi bejelentéséről számított 15 napon belül teheti meg. </w:t>
      </w:r>
      <w:r w:rsidRPr="00836C9F">
        <w:rPr>
          <w:rFonts w:eastAsia="Times New Roman" w:cs="Tahoma"/>
          <w:szCs w:val="20"/>
          <w:lang w:eastAsia="x-none"/>
        </w:rPr>
        <w:t>A Vállalkozó által nem vitatott kötbért, mint elismert követelést kell nyilvántartani, és annak összegét Megrendelő jogosult a Kbt. 135. § (6) bekezdésében foglaltak teljesülése esetén beszámítani és a Vállalkozót megillető vállalkozói díjból visszatartani.</w:t>
      </w:r>
      <w:r w:rsidRPr="00836C9F">
        <w:rPr>
          <w:rFonts w:eastAsia="Times New Roman" w:cs="Tahoma"/>
          <w:szCs w:val="20"/>
          <w:lang w:eastAsia="hu-HU"/>
        </w:rPr>
        <w:t xml:space="preserve"> </w:t>
      </w:r>
      <w:r w:rsidRPr="00836C9F">
        <w:rPr>
          <w:rFonts w:eastAsia="Times New Roman" w:cs="Tahoma"/>
          <w:szCs w:val="20"/>
          <w:lang w:eastAsia="x-none"/>
        </w:rPr>
        <w:t>A kötbér mentes az ÁFA alól;</w:t>
      </w:r>
      <w:r>
        <w:rPr>
          <w:rFonts w:eastAsia="Times New Roman" w:cs="Tahoma"/>
          <w:szCs w:val="20"/>
          <w:lang w:eastAsia="x-none"/>
        </w:rPr>
        <w:t xml:space="preserve"> </w:t>
      </w:r>
      <w:r w:rsidRPr="00836C9F">
        <w:rPr>
          <w:rFonts w:eastAsia="Times New Roman" w:cs="Tahoma"/>
          <w:szCs w:val="20"/>
          <w:lang w:eastAsia="x-none"/>
        </w:rPr>
        <w:t>melyet a kötbér mértékének kiszámításakor figyelembe kell venni, és a számlát ennek megfelelően kiállítani.</w:t>
      </w:r>
    </w:p>
    <w:p w14:paraId="48A79ECA" w14:textId="77777777" w:rsidR="00601E9D" w:rsidRPr="00836C9F" w:rsidRDefault="00601E9D" w:rsidP="0066775A">
      <w:pPr>
        <w:spacing w:after="120" w:line="276" w:lineRule="auto"/>
        <w:rPr>
          <w:rFonts w:eastAsia="Times New Roman" w:cs="Tahoma"/>
          <w:b/>
          <w:szCs w:val="20"/>
          <w:lang w:eastAsia="hu-HU"/>
        </w:rPr>
      </w:pPr>
    </w:p>
    <w:p w14:paraId="61837B8E" w14:textId="6391E479" w:rsidR="00601E9D" w:rsidRPr="00601E9D" w:rsidRDefault="00601E9D" w:rsidP="0066775A">
      <w:pPr>
        <w:spacing w:after="120" w:line="276" w:lineRule="auto"/>
        <w:jc w:val="center"/>
        <w:rPr>
          <w:b/>
          <w:lang w:eastAsia="hu-HU"/>
        </w:rPr>
      </w:pPr>
      <w:r>
        <w:rPr>
          <w:b/>
          <w:lang w:eastAsia="hu-HU"/>
        </w:rPr>
        <w:t>V</w:t>
      </w:r>
      <w:r w:rsidRPr="00601E9D">
        <w:rPr>
          <w:b/>
          <w:lang w:eastAsia="hu-HU"/>
        </w:rPr>
        <w:t>II.</w:t>
      </w:r>
    </w:p>
    <w:p w14:paraId="0C27DE11" w14:textId="77777777" w:rsidR="00601E9D" w:rsidRPr="00836C9F" w:rsidRDefault="00601E9D" w:rsidP="0066775A">
      <w:pPr>
        <w:pStyle w:val="Cmsor2"/>
        <w:spacing w:after="120" w:line="276" w:lineRule="auto"/>
        <w:jc w:val="center"/>
        <w:rPr>
          <w:lang w:eastAsia="hu-HU"/>
        </w:rPr>
      </w:pPr>
      <w:r w:rsidRPr="00836C9F">
        <w:rPr>
          <w:lang w:eastAsia="hu-HU"/>
        </w:rPr>
        <w:t>A szerződés megszűnése és megszüntetése</w:t>
      </w:r>
    </w:p>
    <w:p w14:paraId="707EDFBB" w14:textId="77777777" w:rsidR="00601E9D" w:rsidRPr="00836C9F" w:rsidRDefault="00601E9D" w:rsidP="0066775A">
      <w:pPr>
        <w:spacing w:after="120" w:line="276" w:lineRule="auto"/>
        <w:jc w:val="center"/>
        <w:rPr>
          <w:rFonts w:eastAsia="Times New Roman" w:cs="Tahoma"/>
          <w:b/>
          <w:szCs w:val="20"/>
          <w:lang w:eastAsia="hu-HU"/>
        </w:rPr>
      </w:pPr>
    </w:p>
    <w:p w14:paraId="5DC29EF2" w14:textId="0C53DFB2" w:rsidR="00601E9D" w:rsidRPr="00836C9F" w:rsidRDefault="00601E9D" w:rsidP="0066775A">
      <w:pPr>
        <w:numPr>
          <w:ilvl w:val="0"/>
          <w:numId w:val="42"/>
        </w:numPr>
        <w:suppressAutoHyphens w:val="0"/>
        <w:spacing w:after="120" w:line="276" w:lineRule="auto"/>
        <w:ind w:hanging="720"/>
        <w:textAlignment w:val="auto"/>
        <w:rPr>
          <w:rFonts w:eastAsia="Times New Roman" w:cs="Tahoma"/>
          <w:szCs w:val="20"/>
          <w:lang w:eastAsia="hu-HU"/>
        </w:rPr>
      </w:pPr>
      <w:r w:rsidRPr="00836C9F">
        <w:rPr>
          <w:rFonts w:eastAsia="Times New Roman" w:cs="Tahoma"/>
          <w:szCs w:val="20"/>
          <w:lang w:eastAsia="hu-HU"/>
        </w:rPr>
        <w:t xml:space="preserve">Szerződő Felek rögzítik, hogy jelen szerződés mindkét szerződő fél által történő aláírásának napján lép hatályba és </w:t>
      </w:r>
      <w:r w:rsidRPr="00163F53">
        <w:rPr>
          <w:rFonts w:eastAsia="Times New Roman" w:cs="Tahoma"/>
          <w:b/>
          <w:szCs w:val="20"/>
          <w:lang w:eastAsia="hu-HU"/>
        </w:rPr>
        <w:t>2022. június 30.</w:t>
      </w:r>
      <w:r w:rsidRPr="00836C9F">
        <w:rPr>
          <w:rFonts w:eastAsia="Times New Roman" w:cs="Tahoma"/>
          <w:szCs w:val="20"/>
          <w:lang w:eastAsia="hu-HU"/>
        </w:rPr>
        <w:t xml:space="preserve"> napjáig terjedő határozott időre szól; jelen szerződés a határozott idő elteltével minden külön jognyilatkozat, jogcselekmény nélkül hatályát veszti. </w:t>
      </w:r>
    </w:p>
    <w:p w14:paraId="0E588481" w14:textId="77777777" w:rsidR="00601E9D" w:rsidRPr="00836C9F" w:rsidRDefault="00601E9D" w:rsidP="0066775A">
      <w:pPr>
        <w:spacing w:after="120" w:line="276" w:lineRule="auto"/>
        <w:ind w:left="708" w:hanging="720"/>
        <w:rPr>
          <w:rFonts w:eastAsia="Times New Roman" w:cs="Tahoma"/>
          <w:szCs w:val="20"/>
          <w:lang w:eastAsia="hu-HU"/>
        </w:rPr>
      </w:pPr>
    </w:p>
    <w:p w14:paraId="74E0137D" w14:textId="77777777" w:rsidR="00601E9D" w:rsidRPr="00836C9F" w:rsidRDefault="00601E9D" w:rsidP="0066775A">
      <w:pPr>
        <w:numPr>
          <w:ilvl w:val="0"/>
          <w:numId w:val="42"/>
        </w:numPr>
        <w:suppressAutoHyphens w:val="0"/>
        <w:spacing w:after="120" w:line="276" w:lineRule="auto"/>
        <w:ind w:hanging="720"/>
        <w:textAlignment w:val="auto"/>
        <w:rPr>
          <w:rFonts w:eastAsia="Times New Roman" w:cs="Tahoma"/>
          <w:szCs w:val="20"/>
          <w:lang w:eastAsia="hu-HU"/>
        </w:rPr>
      </w:pPr>
      <w:r w:rsidRPr="00836C9F">
        <w:rPr>
          <w:rFonts w:eastAsia="Times New Roman" w:cs="Tahoma"/>
          <w:szCs w:val="20"/>
          <w:lang w:eastAsia="hu-HU"/>
        </w:rPr>
        <w:t xml:space="preserve">A jelen szerződést bármelyik fél </w:t>
      </w:r>
      <w:r>
        <w:rPr>
          <w:rFonts w:eastAsia="Times New Roman" w:cs="Tahoma"/>
          <w:szCs w:val="20"/>
          <w:lang w:eastAsia="hu-HU"/>
        </w:rPr>
        <w:t>felmondási idő biztosítása nélkül</w:t>
      </w:r>
      <w:r w:rsidRPr="00836C9F">
        <w:rPr>
          <w:rFonts w:eastAsia="Times New Roman" w:cs="Tahoma"/>
          <w:szCs w:val="20"/>
          <w:lang w:eastAsia="hu-HU"/>
        </w:rPr>
        <w:t xml:space="preserve"> megszüntetheti a másik Félhez eljuttatott, képviseletre jogosult által aláírt írásbeli értesítéssel, ha másik fél a szerződésben vállalt lényeges kötelezettségét súlyosan megszegi, és azt nem orvosolja az erre vonatkozó írásbeli felszólításban megjelölt határidőn belül sem. </w:t>
      </w:r>
    </w:p>
    <w:p w14:paraId="53589F51" w14:textId="77777777" w:rsidR="00601E9D" w:rsidRPr="00836C9F" w:rsidRDefault="00601E9D" w:rsidP="0066775A">
      <w:pPr>
        <w:spacing w:after="120" w:line="276" w:lineRule="auto"/>
        <w:ind w:hanging="720"/>
        <w:rPr>
          <w:rFonts w:eastAsia="Times New Roman" w:cs="Tahoma"/>
          <w:szCs w:val="20"/>
          <w:lang w:eastAsia="hu-HU"/>
        </w:rPr>
      </w:pPr>
    </w:p>
    <w:p w14:paraId="09E4B87A" w14:textId="77777777" w:rsidR="00601E9D" w:rsidRPr="00836C9F" w:rsidRDefault="00601E9D" w:rsidP="0066775A">
      <w:pPr>
        <w:numPr>
          <w:ilvl w:val="0"/>
          <w:numId w:val="42"/>
        </w:numPr>
        <w:suppressAutoHyphens w:val="0"/>
        <w:spacing w:after="120" w:line="276" w:lineRule="auto"/>
        <w:ind w:hanging="720"/>
        <w:textAlignment w:val="auto"/>
        <w:rPr>
          <w:rFonts w:eastAsia="Times New Roman" w:cs="Tahoma"/>
          <w:szCs w:val="20"/>
          <w:lang w:eastAsia="hu-HU"/>
        </w:rPr>
      </w:pPr>
      <w:r w:rsidRPr="00836C9F">
        <w:rPr>
          <w:rFonts w:eastAsia="Times New Roman" w:cs="Tahoma"/>
          <w:szCs w:val="20"/>
          <w:lang w:eastAsia="hu-HU"/>
        </w:rPr>
        <w:t xml:space="preserve">A Vállalkozó súlyos szerződésszegésének minősül és a szerződés </w:t>
      </w:r>
      <w:r>
        <w:rPr>
          <w:rFonts w:eastAsia="Times New Roman" w:cs="Tahoma"/>
          <w:szCs w:val="20"/>
          <w:lang w:eastAsia="hu-HU"/>
        </w:rPr>
        <w:t>felmondási idő biztosítása nélkül</w:t>
      </w:r>
      <w:r w:rsidRPr="00836C9F">
        <w:rPr>
          <w:rFonts w:eastAsia="Times New Roman" w:cs="Tahoma"/>
          <w:szCs w:val="20"/>
          <w:lang w:eastAsia="hu-HU"/>
        </w:rPr>
        <w:t xml:space="preserve"> megszüntethető a Megrendelő által különösen, ha</w:t>
      </w:r>
    </w:p>
    <w:p w14:paraId="2685CFD4" w14:textId="77777777" w:rsidR="00601E9D" w:rsidRPr="00836C9F" w:rsidRDefault="00601E9D" w:rsidP="0066775A">
      <w:pPr>
        <w:numPr>
          <w:ilvl w:val="1"/>
          <w:numId w:val="42"/>
        </w:numPr>
        <w:tabs>
          <w:tab w:val="left" w:pos="1134"/>
        </w:tabs>
        <w:suppressAutoHyphens w:val="0"/>
        <w:spacing w:after="120" w:line="276" w:lineRule="auto"/>
        <w:ind w:left="993" w:hanging="284"/>
        <w:textAlignment w:val="auto"/>
        <w:rPr>
          <w:rFonts w:eastAsia="Times New Roman" w:cs="Tahoma"/>
          <w:szCs w:val="20"/>
          <w:lang w:eastAsia="hu-HU"/>
        </w:rPr>
      </w:pPr>
      <w:r w:rsidRPr="00836C9F">
        <w:rPr>
          <w:rFonts w:eastAsia="Times New Roman" w:cs="Tahoma"/>
          <w:szCs w:val="20"/>
          <w:lang w:eastAsia="hu-HU"/>
        </w:rPr>
        <w:t>a Vállalkozó késedelmes teljesítése miatt fizetendő kötbér eléri a maximumot;</w:t>
      </w:r>
    </w:p>
    <w:p w14:paraId="7682B1A2" w14:textId="77777777" w:rsidR="00601E9D" w:rsidRPr="00836C9F" w:rsidRDefault="00601E9D" w:rsidP="0066775A">
      <w:pPr>
        <w:numPr>
          <w:ilvl w:val="1"/>
          <w:numId w:val="42"/>
        </w:numPr>
        <w:tabs>
          <w:tab w:val="left" w:pos="993"/>
          <w:tab w:val="left" w:pos="1134"/>
        </w:tabs>
        <w:suppressAutoHyphens w:val="0"/>
        <w:spacing w:after="120" w:line="276" w:lineRule="auto"/>
        <w:ind w:left="993" w:hanging="284"/>
        <w:textAlignment w:val="auto"/>
        <w:rPr>
          <w:rFonts w:eastAsia="Times New Roman" w:cs="Tahoma"/>
          <w:szCs w:val="20"/>
          <w:lang w:eastAsia="hu-HU"/>
        </w:rPr>
      </w:pPr>
      <w:r w:rsidRPr="00836C9F">
        <w:rPr>
          <w:rFonts w:eastAsia="Times New Roman" w:cs="Tahoma"/>
          <w:szCs w:val="20"/>
          <w:lang w:eastAsia="hu-HU"/>
        </w:rPr>
        <w:t>a Vállalkozó megtagadja a szerződés teljesítését;</w:t>
      </w:r>
    </w:p>
    <w:p w14:paraId="0EE587D8" w14:textId="08A70607" w:rsidR="00601E9D" w:rsidRPr="00836C9F" w:rsidRDefault="00601E9D" w:rsidP="0066775A">
      <w:pPr>
        <w:numPr>
          <w:ilvl w:val="1"/>
          <w:numId w:val="42"/>
        </w:numPr>
        <w:tabs>
          <w:tab w:val="left" w:pos="993"/>
          <w:tab w:val="left" w:pos="1134"/>
        </w:tabs>
        <w:suppressAutoHyphens w:val="0"/>
        <w:spacing w:after="120" w:line="276" w:lineRule="auto"/>
        <w:ind w:left="993" w:hanging="284"/>
        <w:textAlignment w:val="auto"/>
        <w:rPr>
          <w:rFonts w:eastAsia="Times New Roman" w:cs="Tahoma"/>
          <w:szCs w:val="20"/>
          <w:lang w:eastAsia="hu-HU"/>
        </w:rPr>
      </w:pPr>
      <w:r w:rsidRPr="00836C9F">
        <w:rPr>
          <w:rFonts w:eastAsia="Times New Roman" w:cs="Tahoma"/>
          <w:szCs w:val="20"/>
          <w:lang w:eastAsia="hu-HU"/>
        </w:rPr>
        <w:t>a Vállalkozó fizetésképtelenné válik, vagy csődeljárást kezdeményez és/vagy a Megrendelő írásos engedélye nélkül átruházza a jelen szerződésből eredő jogait és kötelezettségeit</w:t>
      </w:r>
      <w:r w:rsidR="00BE3042">
        <w:rPr>
          <w:rFonts w:eastAsia="Times New Roman" w:cs="Tahoma"/>
          <w:szCs w:val="20"/>
          <w:lang w:eastAsia="hu-HU"/>
        </w:rPr>
        <w:t>, kivéve a csődeljárásról és a felszámolási eljárásról szóló 1991. évi XLIX törvény 11. § (2) bekezdés h) pontjában foglaltakat</w:t>
      </w:r>
      <w:r w:rsidRPr="00836C9F">
        <w:rPr>
          <w:rFonts w:eastAsia="Times New Roman" w:cs="Tahoma"/>
          <w:szCs w:val="20"/>
          <w:lang w:eastAsia="hu-HU"/>
        </w:rPr>
        <w:t>.</w:t>
      </w:r>
    </w:p>
    <w:p w14:paraId="169923D7" w14:textId="77777777" w:rsidR="00601E9D" w:rsidRPr="00836C9F" w:rsidRDefault="00601E9D" w:rsidP="0066775A">
      <w:pPr>
        <w:spacing w:after="120" w:line="276" w:lineRule="auto"/>
        <w:rPr>
          <w:rFonts w:eastAsia="Times New Roman" w:cs="Tahoma"/>
          <w:szCs w:val="20"/>
          <w:lang w:eastAsia="hu-HU"/>
        </w:rPr>
      </w:pPr>
    </w:p>
    <w:p w14:paraId="0C00B5B1" w14:textId="77777777" w:rsidR="00601E9D" w:rsidRPr="00836C9F" w:rsidRDefault="00601E9D" w:rsidP="0066775A">
      <w:pPr>
        <w:pStyle w:val="Listaszerbekezds"/>
        <w:numPr>
          <w:ilvl w:val="0"/>
          <w:numId w:val="42"/>
        </w:numPr>
        <w:spacing w:before="0" w:line="276" w:lineRule="auto"/>
        <w:ind w:hanging="720"/>
        <w:rPr>
          <w:rFonts w:ascii="Tahoma" w:eastAsia="Times New Roman" w:hAnsi="Tahoma" w:cs="Tahoma"/>
          <w:sz w:val="21"/>
          <w:szCs w:val="20"/>
          <w:lang w:eastAsia="hu-HU"/>
        </w:rPr>
      </w:pPr>
      <w:r w:rsidRPr="00836C9F">
        <w:rPr>
          <w:rFonts w:ascii="Tahoma" w:eastAsia="Times New Roman" w:hAnsi="Tahoma" w:cs="Tahoma"/>
          <w:sz w:val="21"/>
          <w:szCs w:val="20"/>
          <w:lang w:eastAsia="hu-HU"/>
        </w:rPr>
        <w:t>Szerződő Felek rögzítik, hogy a szerződés Megrendelő részéről történő felmondása a szerződésszegéshez fűződő egyéb jogkövetkezmények érvényesítését vagy jogosultságok gyakorlását nem zárja ki, illetve nem korlátozza.</w:t>
      </w:r>
    </w:p>
    <w:p w14:paraId="1246FED3" w14:textId="77777777" w:rsidR="00601E9D" w:rsidRPr="00836C9F" w:rsidRDefault="00601E9D" w:rsidP="0066775A">
      <w:pPr>
        <w:spacing w:after="120" w:line="276" w:lineRule="auto"/>
        <w:rPr>
          <w:rFonts w:eastAsia="Times New Roman" w:cs="Tahoma"/>
          <w:szCs w:val="20"/>
          <w:lang w:eastAsia="hu-HU"/>
        </w:rPr>
      </w:pPr>
    </w:p>
    <w:p w14:paraId="48AAAEFB" w14:textId="77777777" w:rsidR="00601E9D" w:rsidRPr="00836C9F" w:rsidRDefault="00601E9D" w:rsidP="0066775A">
      <w:pPr>
        <w:numPr>
          <w:ilvl w:val="0"/>
          <w:numId w:val="42"/>
        </w:numPr>
        <w:suppressAutoHyphens w:val="0"/>
        <w:spacing w:after="120" w:line="276" w:lineRule="auto"/>
        <w:ind w:hanging="720"/>
        <w:textAlignment w:val="auto"/>
        <w:rPr>
          <w:rFonts w:eastAsia="Times New Roman" w:cs="Tahoma"/>
          <w:szCs w:val="20"/>
          <w:lang w:eastAsia="hu-HU"/>
        </w:rPr>
      </w:pPr>
      <w:r w:rsidRPr="00836C9F">
        <w:rPr>
          <w:rFonts w:eastAsia="Times New Roman" w:cs="Tahoma"/>
          <w:szCs w:val="20"/>
          <w:lang w:eastAsia="hu-HU"/>
        </w:rPr>
        <w:t>A Megrendelő jogosult és egyben köteles a szerződést felmondani – ha szükséges olyan határidővel, amely lehetővé teszi, hogy az érintett fél a feladata ellátásáról gondoskodni tudjon – ha:</w:t>
      </w:r>
    </w:p>
    <w:p w14:paraId="5707B437" w14:textId="77777777" w:rsidR="00601E9D" w:rsidRPr="00836C9F" w:rsidRDefault="00601E9D" w:rsidP="0066775A">
      <w:pPr>
        <w:numPr>
          <w:ilvl w:val="1"/>
          <w:numId w:val="42"/>
        </w:numPr>
        <w:tabs>
          <w:tab w:val="left" w:pos="1134"/>
        </w:tabs>
        <w:suppressAutoHyphens w:val="0"/>
        <w:spacing w:after="120" w:line="276" w:lineRule="auto"/>
        <w:ind w:left="993" w:hanging="284"/>
        <w:textAlignment w:val="auto"/>
        <w:rPr>
          <w:rFonts w:eastAsia="Times New Roman" w:cs="Tahoma"/>
          <w:szCs w:val="20"/>
          <w:lang w:eastAsia="hu-HU"/>
        </w:rPr>
      </w:pPr>
      <w:r w:rsidRPr="00836C9F">
        <w:rPr>
          <w:rFonts w:eastAsia="Times New Roman" w:cs="Tahoma"/>
          <w:szCs w:val="20"/>
          <w:lang w:eastAsia="hu-HU"/>
        </w:rPr>
        <w:t>a Vállalkozóban közvetetten vagy közvetlenül 25%-ot meghaladó tulajdoni részesedést szerez valamely olyan jogi személy vagy személyes joga szerint jogképes szervezet, amely tekintetében fennáll az Kbt. 62. § (1) bekezdés k) pontjában meghatározott valamely feltétel; vagy</w:t>
      </w:r>
    </w:p>
    <w:p w14:paraId="5D99846F" w14:textId="77777777" w:rsidR="00601E9D" w:rsidRPr="00836C9F" w:rsidRDefault="00601E9D" w:rsidP="0066775A">
      <w:pPr>
        <w:numPr>
          <w:ilvl w:val="1"/>
          <w:numId w:val="42"/>
        </w:numPr>
        <w:tabs>
          <w:tab w:val="left" w:pos="993"/>
        </w:tabs>
        <w:suppressAutoHyphens w:val="0"/>
        <w:spacing w:after="120" w:line="276" w:lineRule="auto"/>
        <w:ind w:left="993" w:hanging="284"/>
        <w:textAlignment w:val="auto"/>
        <w:rPr>
          <w:rFonts w:eastAsia="Times New Roman" w:cs="Tahoma"/>
          <w:szCs w:val="20"/>
          <w:lang w:eastAsia="hu-HU"/>
        </w:rPr>
      </w:pPr>
      <w:r w:rsidRPr="00836C9F">
        <w:rPr>
          <w:rFonts w:eastAsia="Times New Roman" w:cs="Tahoma"/>
          <w:szCs w:val="20"/>
          <w:lang w:eastAsia="hu-HU"/>
        </w:rPr>
        <w:t xml:space="preserve">a Vállalkozó </w:t>
      </w:r>
      <w:bookmarkStart w:id="65" w:name="pr997"/>
      <w:bookmarkEnd w:id="65"/>
      <w:r w:rsidRPr="00836C9F">
        <w:rPr>
          <w:rFonts w:eastAsia="Times New Roman" w:cs="Tahoma"/>
          <w:szCs w:val="20"/>
          <w:lang w:eastAsia="hu-HU"/>
        </w:rPr>
        <w:t xml:space="preserve">közvetetten vagy közvetlenül 25%-ot meghaladó tulajdoni részesedést szerez valamely olyan jogi személyben vagy személyes joga szerint jogképes szervezetben, amely tekintetében fennáll a Kbt. 62. § (1) bekezdés k) pontjában meghatározott valamely feltétel. </w:t>
      </w:r>
    </w:p>
    <w:p w14:paraId="657A8A16" w14:textId="77777777" w:rsidR="00601E9D" w:rsidRPr="00836C9F" w:rsidRDefault="00601E9D" w:rsidP="0066775A">
      <w:pPr>
        <w:spacing w:after="120" w:line="276" w:lineRule="auto"/>
        <w:ind w:right="150" w:hanging="720"/>
        <w:rPr>
          <w:rFonts w:eastAsia="Times New Roman" w:cs="Tahoma"/>
          <w:szCs w:val="20"/>
          <w:lang w:eastAsia="hu-HU"/>
        </w:rPr>
      </w:pPr>
      <w:bookmarkStart w:id="66" w:name="pr998"/>
      <w:bookmarkEnd w:id="66"/>
    </w:p>
    <w:p w14:paraId="2910602F" w14:textId="77777777" w:rsidR="00601E9D" w:rsidRPr="00836C9F" w:rsidRDefault="00601E9D" w:rsidP="0066775A">
      <w:pPr>
        <w:numPr>
          <w:ilvl w:val="0"/>
          <w:numId w:val="42"/>
        </w:numPr>
        <w:suppressAutoHyphens w:val="0"/>
        <w:spacing w:after="120" w:line="276" w:lineRule="auto"/>
        <w:ind w:right="150" w:hanging="720"/>
        <w:textAlignment w:val="auto"/>
        <w:rPr>
          <w:rFonts w:eastAsia="Times New Roman" w:cs="Tahoma"/>
          <w:szCs w:val="20"/>
          <w:lang w:eastAsia="hu-HU"/>
        </w:rPr>
      </w:pPr>
      <w:r w:rsidRPr="00836C9F">
        <w:rPr>
          <w:rFonts w:eastAsia="Times New Roman" w:cs="Tahoma"/>
          <w:szCs w:val="20"/>
          <w:lang w:eastAsia="hu-HU"/>
        </w:rPr>
        <w:t>Amennyiben a Megrendelő jogszerűen gyakorolta a felmondási jogot, a Vállalkozó az elfogadott és igazolt részteljesítések után járó díjra jogosult azzal, hogy a Megrendelő a díjba a Vállalkozó által írásban elismert kötbér összegét beszámíthatja (Kbt. 135. § (6) bekezdés).</w:t>
      </w:r>
    </w:p>
    <w:p w14:paraId="7446BE04" w14:textId="77777777" w:rsidR="00601E9D" w:rsidRPr="00836C9F" w:rsidRDefault="00601E9D" w:rsidP="0066775A">
      <w:pPr>
        <w:spacing w:after="120" w:line="276" w:lineRule="auto"/>
        <w:ind w:hanging="720"/>
        <w:rPr>
          <w:rFonts w:eastAsia="Times New Roman" w:cs="Tahoma"/>
          <w:szCs w:val="20"/>
          <w:lang w:eastAsia="hu-HU"/>
        </w:rPr>
      </w:pPr>
    </w:p>
    <w:p w14:paraId="58F4A294" w14:textId="77777777" w:rsidR="00601E9D" w:rsidRPr="00836C9F" w:rsidRDefault="00601E9D" w:rsidP="0066775A">
      <w:pPr>
        <w:numPr>
          <w:ilvl w:val="0"/>
          <w:numId w:val="42"/>
        </w:numPr>
        <w:suppressAutoHyphens w:val="0"/>
        <w:spacing w:after="120" w:line="276" w:lineRule="auto"/>
        <w:ind w:right="150" w:hanging="720"/>
        <w:textAlignment w:val="auto"/>
        <w:rPr>
          <w:rFonts w:eastAsia="Times New Roman" w:cs="Tahoma"/>
          <w:szCs w:val="20"/>
          <w:lang w:eastAsia="hu-HU"/>
        </w:rPr>
      </w:pPr>
      <w:r w:rsidRPr="00836C9F">
        <w:rPr>
          <w:rFonts w:eastAsia="Times New Roman" w:cs="Tahoma"/>
          <w:szCs w:val="20"/>
          <w:lang w:eastAsia="hu-HU"/>
        </w:rPr>
        <w:t xml:space="preserve">Szerződő Felek rögzítik, hogy a szerződés megszűnése a szerződésszegéshez fűződő egyéb jogkövetkezmények érvényesítését vagy jogosultságok gyakorlását nem zárja ki vagy korlátozza. </w:t>
      </w:r>
    </w:p>
    <w:p w14:paraId="3C0DDCCF" w14:textId="77777777" w:rsidR="00601E9D" w:rsidRPr="00836C9F" w:rsidRDefault="00601E9D" w:rsidP="0066775A">
      <w:pPr>
        <w:spacing w:after="120" w:line="276" w:lineRule="auto"/>
        <w:ind w:hanging="720"/>
        <w:rPr>
          <w:rFonts w:eastAsia="Times New Roman" w:cs="Tahoma"/>
          <w:szCs w:val="20"/>
          <w:lang w:eastAsia="hu-HU"/>
        </w:rPr>
      </w:pPr>
    </w:p>
    <w:p w14:paraId="7ADCD141" w14:textId="77777777" w:rsidR="00601E9D" w:rsidRPr="009F570F" w:rsidRDefault="00601E9D" w:rsidP="0066775A">
      <w:pPr>
        <w:numPr>
          <w:ilvl w:val="0"/>
          <w:numId w:val="42"/>
        </w:numPr>
        <w:suppressAutoHyphens w:val="0"/>
        <w:spacing w:after="120" w:line="276" w:lineRule="auto"/>
        <w:ind w:hanging="720"/>
        <w:textAlignment w:val="auto"/>
        <w:rPr>
          <w:rFonts w:eastAsia="Times New Roman" w:cs="Tahoma"/>
          <w:szCs w:val="20"/>
          <w:lang w:eastAsia="hu-HU"/>
        </w:rPr>
      </w:pPr>
      <w:r w:rsidRPr="009F570F">
        <w:rPr>
          <w:rFonts w:eastAsia="Times New Roman" w:cs="Tahoma"/>
          <w:szCs w:val="20"/>
          <w:lang w:eastAsia="hu-HU"/>
        </w:rPr>
        <w:t xml:space="preserve">A szerződés megszűnése esetén a Szerződő Felek kötelesek egymással elszámolni. A jelen szerződés bármely okból történő megszűnése esetén a Vállalkozó a szerződés megszűnésétől számított 5 munkanapon belül köteles a Megrendelő vagy Megrendelő kapcsolattartója részére visszaadni minden – a Megrendelő illetőleg a Megrendelő megbízottja által a Vállalkozó számára átadott – dokumentációt, adatot és azok másolatait. Az átadás-átvételt a Szerződő Felek és a Megrendelő megbízottja kapcsolattartásra kijelölt képviselőinek írásban kell dokumentálniuk. Az átadás-átvétel megtörténte a megszűnés időpontjáig teljesített valamennyi szolgáltatás elismerésének feltétele. </w:t>
      </w:r>
    </w:p>
    <w:p w14:paraId="0454A593" w14:textId="77777777" w:rsidR="00601E9D" w:rsidRPr="00836C9F" w:rsidRDefault="00601E9D" w:rsidP="0066775A">
      <w:pPr>
        <w:spacing w:after="120" w:line="276" w:lineRule="auto"/>
        <w:rPr>
          <w:lang w:eastAsia="hu-HU"/>
        </w:rPr>
      </w:pPr>
    </w:p>
    <w:p w14:paraId="3E60AEBA" w14:textId="77777777" w:rsidR="00601E9D" w:rsidRPr="00836C9F" w:rsidRDefault="00601E9D" w:rsidP="0066775A">
      <w:pPr>
        <w:spacing w:after="120" w:line="276" w:lineRule="auto"/>
        <w:rPr>
          <w:lang w:eastAsia="hu-HU"/>
        </w:rPr>
      </w:pPr>
    </w:p>
    <w:p w14:paraId="1E1BE380" w14:textId="1EACEBFB" w:rsidR="00601E9D" w:rsidRPr="00601E9D" w:rsidRDefault="00601E9D" w:rsidP="0066775A">
      <w:pPr>
        <w:spacing w:after="120" w:line="276" w:lineRule="auto"/>
        <w:jc w:val="center"/>
        <w:rPr>
          <w:b/>
          <w:lang w:eastAsia="hu-HU"/>
        </w:rPr>
      </w:pPr>
      <w:r>
        <w:rPr>
          <w:b/>
          <w:lang w:eastAsia="hu-HU"/>
        </w:rPr>
        <w:t>VIII</w:t>
      </w:r>
      <w:r w:rsidRPr="00601E9D">
        <w:rPr>
          <w:b/>
          <w:lang w:eastAsia="hu-HU"/>
        </w:rPr>
        <w:t>.</w:t>
      </w:r>
    </w:p>
    <w:p w14:paraId="2EF35561" w14:textId="77777777" w:rsidR="00601E9D" w:rsidRPr="00836C9F" w:rsidRDefault="00601E9D" w:rsidP="0066775A">
      <w:pPr>
        <w:pStyle w:val="Cmsor2"/>
        <w:spacing w:after="120" w:line="276" w:lineRule="auto"/>
        <w:jc w:val="center"/>
        <w:rPr>
          <w:lang w:eastAsia="hu-HU"/>
        </w:rPr>
      </w:pPr>
      <w:r w:rsidRPr="00836C9F">
        <w:rPr>
          <w:lang w:eastAsia="hu-HU"/>
        </w:rPr>
        <w:t>Titoktartás</w:t>
      </w:r>
    </w:p>
    <w:p w14:paraId="481F46B3" w14:textId="77777777" w:rsidR="00601E9D" w:rsidRPr="00836C9F" w:rsidRDefault="00601E9D" w:rsidP="0066775A">
      <w:pPr>
        <w:spacing w:after="120" w:line="276" w:lineRule="auto"/>
        <w:jc w:val="center"/>
        <w:rPr>
          <w:rFonts w:eastAsia="Times New Roman" w:cs="Tahoma"/>
          <w:b/>
          <w:szCs w:val="20"/>
          <w:lang w:eastAsia="hu-HU"/>
        </w:rPr>
      </w:pPr>
    </w:p>
    <w:p w14:paraId="72E82069" w14:textId="77777777" w:rsidR="00601E9D" w:rsidRPr="00836C9F" w:rsidRDefault="00601E9D" w:rsidP="0066775A">
      <w:pPr>
        <w:numPr>
          <w:ilvl w:val="0"/>
          <w:numId w:val="45"/>
        </w:numPr>
        <w:tabs>
          <w:tab w:val="left" w:pos="709"/>
        </w:tabs>
        <w:suppressAutoHyphens w:val="0"/>
        <w:spacing w:after="120" w:line="276" w:lineRule="auto"/>
        <w:ind w:hanging="720"/>
        <w:textAlignment w:val="auto"/>
        <w:rPr>
          <w:rFonts w:eastAsia="Times New Roman" w:cs="Tahoma"/>
          <w:szCs w:val="20"/>
          <w:lang w:eastAsia="hu-HU"/>
        </w:rPr>
      </w:pPr>
      <w:r w:rsidRPr="00836C9F">
        <w:rPr>
          <w:rFonts w:eastAsia="Times New Roman" w:cs="Tahoma"/>
          <w:szCs w:val="20"/>
          <w:lang w:eastAsia="hu-HU"/>
        </w:rPr>
        <w:t xml:space="preserve">Szerződő Felek rögzítik, hogy – a Ptk. 2:47. §-ában foglalt korlátozással – a Vállalkozó a jelen szerződésből eredő feladatait, jogosultságait és kötelezettségeit üzleti titokként köteles kezelni. Vállalkozót a szerződés teljesítése során a jelen szerződés hatálybalépése előtt és az azt követően tudomására jutott bármilyen üzleti titoknak minősülő információ tekintetében teljes körű felelősség terheli. A szerződés teljesítése során keletkező bizalmas jellegű információk átadására, vagy nyilvánosságra hozatalára egyik fél sem jogosult. </w:t>
      </w:r>
    </w:p>
    <w:p w14:paraId="4E303EC0" w14:textId="77777777" w:rsidR="00601E9D" w:rsidRPr="00836C9F" w:rsidRDefault="00601E9D" w:rsidP="0066775A">
      <w:pPr>
        <w:tabs>
          <w:tab w:val="left" w:pos="284"/>
        </w:tabs>
        <w:spacing w:after="120" w:line="276" w:lineRule="auto"/>
        <w:ind w:hanging="720"/>
        <w:rPr>
          <w:rFonts w:eastAsia="Times New Roman" w:cs="Tahoma"/>
          <w:szCs w:val="20"/>
          <w:lang w:eastAsia="hu-HU"/>
        </w:rPr>
      </w:pPr>
    </w:p>
    <w:p w14:paraId="2BE42717" w14:textId="77777777" w:rsidR="00601E9D" w:rsidRPr="00836C9F" w:rsidRDefault="00601E9D" w:rsidP="0066775A">
      <w:pPr>
        <w:numPr>
          <w:ilvl w:val="0"/>
          <w:numId w:val="45"/>
        </w:numPr>
        <w:tabs>
          <w:tab w:val="left" w:pos="851"/>
        </w:tabs>
        <w:suppressAutoHyphens w:val="0"/>
        <w:spacing w:after="120" w:line="276" w:lineRule="auto"/>
        <w:ind w:hanging="720"/>
        <w:textAlignment w:val="auto"/>
        <w:rPr>
          <w:rFonts w:eastAsia="Times New Roman" w:cs="Tahoma"/>
          <w:szCs w:val="20"/>
          <w:lang w:eastAsia="hu-HU"/>
        </w:rPr>
      </w:pPr>
      <w:r w:rsidRPr="00836C9F">
        <w:rPr>
          <w:rFonts w:eastAsia="Times New Roman" w:cs="Tahoma"/>
          <w:szCs w:val="20"/>
          <w:lang w:eastAsia="hu-HU"/>
        </w:rPr>
        <w:t xml:space="preserve">A szerződéssel kapcsolatban keletkezett titok, és egyéb a teljesítés során keletkezett bizalmas információk tekintetében a szerződéskötéskor hatályos jogszabályok által előírt rendelkezések alapján kell eljárni. </w:t>
      </w:r>
    </w:p>
    <w:p w14:paraId="6ABC60F0" w14:textId="77777777" w:rsidR="00601E9D" w:rsidRPr="00836C9F" w:rsidRDefault="00601E9D" w:rsidP="0066775A">
      <w:pPr>
        <w:tabs>
          <w:tab w:val="left" w:pos="284"/>
        </w:tabs>
        <w:spacing w:after="120" w:line="276" w:lineRule="auto"/>
        <w:ind w:hanging="720"/>
        <w:rPr>
          <w:rFonts w:eastAsia="Times New Roman" w:cs="Tahoma"/>
          <w:szCs w:val="20"/>
          <w:lang w:eastAsia="hu-HU"/>
        </w:rPr>
      </w:pPr>
    </w:p>
    <w:p w14:paraId="57DFD13F" w14:textId="77777777" w:rsidR="00601E9D" w:rsidRPr="00836C9F" w:rsidRDefault="00601E9D" w:rsidP="0066775A">
      <w:pPr>
        <w:numPr>
          <w:ilvl w:val="0"/>
          <w:numId w:val="45"/>
        </w:numPr>
        <w:tabs>
          <w:tab w:val="left" w:pos="709"/>
        </w:tabs>
        <w:suppressAutoHyphens w:val="0"/>
        <w:spacing w:after="120" w:line="276" w:lineRule="auto"/>
        <w:ind w:hanging="720"/>
        <w:textAlignment w:val="auto"/>
        <w:rPr>
          <w:rFonts w:eastAsia="Times New Roman" w:cs="Tahoma"/>
          <w:szCs w:val="20"/>
          <w:lang w:eastAsia="hu-HU"/>
        </w:rPr>
      </w:pPr>
      <w:r w:rsidRPr="00836C9F">
        <w:rPr>
          <w:rFonts w:eastAsia="Times New Roman" w:cs="Tahoma"/>
          <w:szCs w:val="20"/>
          <w:lang w:eastAsia="hu-HU"/>
        </w:rPr>
        <w:t xml:space="preserve">A fenti rendelkezések nem akadályozzák a Szerződő Feleket olyan információk felhasználásában vagy közzétételében, amelyek kizárólagos birtokában vannak, vagy amelynek az információhoz jutó fél már a közlés előtt kötelezettségektől és titoktartástól mentes ismeretében volt, illetőleg amelyhez más forrásból titoktartási kötelezettség nélkül jut hozzá, vagy amelyek közismertek, vagy annak a közlését a másik fél jóváhagyta, továbbá amelynek közzétételét a jogszabályi előírás szükségessé teszi. </w:t>
      </w:r>
    </w:p>
    <w:p w14:paraId="406B339B" w14:textId="77777777" w:rsidR="00601E9D" w:rsidRPr="00836C9F" w:rsidRDefault="00601E9D" w:rsidP="0066775A">
      <w:pPr>
        <w:tabs>
          <w:tab w:val="left" w:pos="284"/>
        </w:tabs>
        <w:spacing w:after="120" w:line="276" w:lineRule="auto"/>
        <w:rPr>
          <w:rFonts w:eastAsia="Times New Roman" w:cs="Tahoma"/>
          <w:szCs w:val="20"/>
          <w:lang w:eastAsia="hu-HU"/>
        </w:rPr>
      </w:pPr>
    </w:p>
    <w:p w14:paraId="6BA7935A" w14:textId="77777777" w:rsidR="00601E9D" w:rsidRPr="00836C9F" w:rsidRDefault="00601E9D" w:rsidP="0066775A">
      <w:pPr>
        <w:numPr>
          <w:ilvl w:val="0"/>
          <w:numId w:val="45"/>
        </w:numPr>
        <w:tabs>
          <w:tab w:val="left" w:pos="709"/>
        </w:tabs>
        <w:suppressAutoHyphens w:val="0"/>
        <w:spacing w:after="120" w:line="276" w:lineRule="auto"/>
        <w:ind w:hanging="720"/>
        <w:textAlignment w:val="auto"/>
        <w:rPr>
          <w:rFonts w:eastAsia="Times New Roman" w:cs="Tahoma"/>
          <w:szCs w:val="20"/>
          <w:lang w:eastAsia="hu-HU"/>
        </w:rPr>
      </w:pPr>
      <w:r w:rsidRPr="00836C9F">
        <w:rPr>
          <w:rFonts w:eastAsia="Times New Roman" w:cs="Tahoma"/>
          <w:szCs w:val="20"/>
          <w:lang w:eastAsia="hu-HU"/>
        </w:rPr>
        <w:t xml:space="preserve">Amennyiben a közzétételt jogszabályi előírás teszi kötelezővé, a közzétevő fél a másik felet erről a közzététel előtt megfelelő időben értesíti, és a közzétételt kizárólag az információnak arra a részére korlátozza, amelynek a közzététele a jogszabály szerint kötelező. </w:t>
      </w:r>
    </w:p>
    <w:p w14:paraId="16CCDFEE" w14:textId="77777777" w:rsidR="00601E9D" w:rsidRPr="00836C9F" w:rsidRDefault="00601E9D" w:rsidP="0066775A">
      <w:pPr>
        <w:tabs>
          <w:tab w:val="left" w:pos="284"/>
        </w:tabs>
        <w:spacing w:after="120" w:line="276" w:lineRule="auto"/>
        <w:ind w:hanging="720"/>
        <w:rPr>
          <w:rFonts w:eastAsia="Times New Roman" w:cs="Tahoma"/>
          <w:szCs w:val="20"/>
          <w:lang w:eastAsia="hu-HU"/>
        </w:rPr>
      </w:pPr>
    </w:p>
    <w:p w14:paraId="4CB7673B" w14:textId="77777777" w:rsidR="00601E9D" w:rsidRPr="00836C9F" w:rsidRDefault="00601E9D" w:rsidP="0066775A">
      <w:pPr>
        <w:numPr>
          <w:ilvl w:val="0"/>
          <w:numId w:val="45"/>
        </w:numPr>
        <w:suppressAutoHyphens w:val="0"/>
        <w:spacing w:after="120" w:line="276" w:lineRule="auto"/>
        <w:ind w:hanging="720"/>
        <w:textAlignment w:val="auto"/>
        <w:rPr>
          <w:rFonts w:eastAsia="Times New Roman" w:cs="Tahoma"/>
          <w:szCs w:val="20"/>
          <w:lang w:eastAsia="hu-HU"/>
        </w:rPr>
      </w:pPr>
      <w:r w:rsidRPr="00836C9F">
        <w:rPr>
          <w:rFonts w:eastAsia="Times New Roman" w:cs="Tahoma"/>
          <w:szCs w:val="20"/>
          <w:lang w:eastAsia="hu-HU"/>
        </w:rPr>
        <w:t xml:space="preserve">A Szerződő Felek rögzítik, hogy a titoktartási rendelkezések megszegése esetén a Megrendelő a szerződést azonnali hatállyal írásban megszüntetheti. A szerződés megszüntetése nem zárja ki a titoktartási kötelezettség megszegésére irányadó egyéb polgári jogi vagy büntető szankciók alkalmazását. </w:t>
      </w:r>
    </w:p>
    <w:p w14:paraId="33001DFF" w14:textId="77777777" w:rsidR="00601E9D" w:rsidRPr="00836C9F" w:rsidRDefault="00601E9D" w:rsidP="0066775A">
      <w:pPr>
        <w:tabs>
          <w:tab w:val="left" w:pos="284"/>
        </w:tabs>
        <w:spacing w:after="120" w:line="276" w:lineRule="auto"/>
        <w:ind w:hanging="720"/>
        <w:rPr>
          <w:rFonts w:eastAsia="Times New Roman" w:cs="Tahoma"/>
          <w:szCs w:val="20"/>
          <w:lang w:eastAsia="hu-HU"/>
        </w:rPr>
      </w:pPr>
    </w:p>
    <w:p w14:paraId="268B9821" w14:textId="77777777" w:rsidR="00601E9D" w:rsidRPr="00836C9F" w:rsidRDefault="00601E9D" w:rsidP="0066775A">
      <w:pPr>
        <w:numPr>
          <w:ilvl w:val="0"/>
          <w:numId w:val="45"/>
        </w:numPr>
        <w:tabs>
          <w:tab w:val="left" w:pos="709"/>
        </w:tabs>
        <w:suppressAutoHyphens w:val="0"/>
        <w:spacing w:after="120" w:line="276" w:lineRule="auto"/>
        <w:ind w:hanging="720"/>
        <w:textAlignment w:val="auto"/>
        <w:rPr>
          <w:rFonts w:eastAsia="Times New Roman" w:cs="Tahoma"/>
          <w:szCs w:val="20"/>
          <w:lang w:eastAsia="hu-HU"/>
        </w:rPr>
      </w:pPr>
      <w:r w:rsidRPr="00836C9F">
        <w:rPr>
          <w:rFonts w:eastAsia="Times New Roman" w:cs="Tahoma"/>
          <w:szCs w:val="20"/>
          <w:lang w:eastAsia="hu-HU"/>
        </w:rPr>
        <w:t>A Vállalkozóra vonatkozó titoktartási rendelkezések nem korlátozzák a Megrendelő nyilvánosság biztosítására vonatkozó jogszabályi vagy belső utasítások által előírt egyéb tájékoztatási kötelezettségeinek egyoldalú teljesítését, melyet a Megrendelő jogosult egyoldalúan gyakorolni.</w:t>
      </w:r>
    </w:p>
    <w:p w14:paraId="5457F152" w14:textId="77777777" w:rsidR="00601E9D" w:rsidRPr="00836C9F" w:rsidRDefault="00601E9D" w:rsidP="0066775A">
      <w:pPr>
        <w:tabs>
          <w:tab w:val="left" w:pos="284"/>
        </w:tabs>
        <w:spacing w:after="120" w:line="276" w:lineRule="auto"/>
        <w:ind w:hanging="720"/>
        <w:rPr>
          <w:rFonts w:eastAsia="Times New Roman" w:cs="Tahoma"/>
          <w:szCs w:val="20"/>
          <w:lang w:eastAsia="hu-HU"/>
        </w:rPr>
      </w:pPr>
    </w:p>
    <w:p w14:paraId="4CD1ADA1" w14:textId="77777777" w:rsidR="00601E9D" w:rsidRPr="00836C9F" w:rsidRDefault="00601E9D" w:rsidP="0066775A">
      <w:pPr>
        <w:numPr>
          <w:ilvl w:val="0"/>
          <w:numId w:val="45"/>
        </w:numPr>
        <w:tabs>
          <w:tab w:val="left" w:pos="709"/>
        </w:tabs>
        <w:suppressAutoHyphens w:val="0"/>
        <w:spacing w:after="120" w:line="276" w:lineRule="auto"/>
        <w:ind w:hanging="720"/>
        <w:textAlignment w:val="auto"/>
        <w:rPr>
          <w:rFonts w:eastAsia="Times New Roman" w:cs="Tahoma"/>
          <w:szCs w:val="20"/>
          <w:lang w:eastAsia="hu-HU"/>
        </w:rPr>
      </w:pPr>
      <w:r w:rsidRPr="00836C9F">
        <w:rPr>
          <w:rFonts w:eastAsia="Times New Roman" w:cs="Tahoma"/>
          <w:szCs w:val="20"/>
          <w:lang w:eastAsia="hu-HU"/>
        </w:rPr>
        <w:t>A Szerződő Felek rögzítik, hogy a jelen szerződés egyik felet sem hatalmazza fel arra, hogy hirdetésben, a nyilvánosság előtt, promóciós, marketing vagy egyéb tevékenysége során felhasználja a másik fél nevét, védjegyét vagy egyéb azonosító jelét, kivéve, ha a Szerződő Felek erről írásban másként rendelkeznek.</w:t>
      </w:r>
    </w:p>
    <w:p w14:paraId="22FEE756" w14:textId="77777777" w:rsidR="00601E9D" w:rsidRPr="00836C9F" w:rsidRDefault="00601E9D" w:rsidP="0066775A">
      <w:pPr>
        <w:tabs>
          <w:tab w:val="left" w:pos="284"/>
        </w:tabs>
        <w:spacing w:after="120" w:line="276" w:lineRule="auto"/>
        <w:ind w:hanging="720"/>
        <w:rPr>
          <w:rFonts w:eastAsia="Times New Roman" w:cs="Tahoma"/>
          <w:szCs w:val="20"/>
          <w:lang w:eastAsia="hu-HU"/>
        </w:rPr>
      </w:pPr>
    </w:p>
    <w:p w14:paraId="27FD8CA9" w14:textId="77777777" w:rsidR="00601E9D" w:rsidRPr="00836C9F" w:rsidRDefault="00601E9D" w:rsidP="0066775A">
      <w:pPr>
        <w:numPr>
          <w:ilvl w:val="0"/>
          <w:numId w:val="45"/>
        </w:numPr>
        <w:suppressAutoHyphens w:val="0"/>
        <w:spacing w:after="120" w:line="276" w:lineRule="auto"/>
        <w:ind w:hanging="720"/>
        <w:textAlignment w:val="auto"/>
        <w:rPr>
          <w:rFonts w:eastAsia="Times New Roman" w:cs="Tahoma"/>
          <w:szCs w:val="20"/>
          <w:lang w:eastAsia="hu-HU"/>
        </w:rPr>
      </w:pPr>
      <w:r w:rsidRPr="00836C9F">
        <w:rPr>
          <w:rFonts w:eastAsia="Times New Roman" w:cs="Tahoma"/>
          <w:szCs w:val="20"/>
          <w:lang w:eastAsia="hu-HU"/>
        </w:rPr>
        <w:t>A Vállalkozó kötelezettséget vállal arra, hogy a jelen szerződés teljesítése érdekében kötött szerződésekben fenti kötelezettségeiket a velük Szerződő Felekkel szemben is kikötik és érvényesítik.</w:t>
      </w:r>
    </w:p>
    <w:p w14:paraId="4509EEA2" w14:textId="77777777" w:rsidR="00601E9D" w:rsidRPr="00836C9F" w:rsidRDefault="00601E9D" w:rsidP="0066775A">
      <w:pPr>
        <w:spacing w:after="120" w:line="276" w:lineRule="auto"/>
        <w:ind w:left="708" w:hanging="720"/>
        <w:rPr>
          <w:rFonts w:eastAsia="Times New Roman" w:cs="Tahoma"/>
          <w:szCs w:val="20"/>
          <w:lang w:eastAsia="hu-HU"/>
        </w:rPr>
      </w:pPr>
    </w:p>
    <w:p w14:paraId="2914A262" w14:textId="77777777" w:rsidR="00601E9D" w:rsidRPr="00836C9F" w:rsidRDefault="00601E9D" w:rsidP="0066775A">
      <w:pPr>
        <w:numPr>
          <w:ilvl w:val="0"/>
          <w:numId w:val="45"/>
        </w:numPr>
        <w:tabs>
          <w:tab w:val="left" w:pos="709"/>
        </w:tabs>
        <w:suppressAutoHyphens w:val="0"/>
        <w:spacing w:after="120" w:line="276" w:lineRule="auto"/>
        <w:ind w:hanging="720"/>
        <w:textAlignment w:val="auto"/>
        <w:rPr>
          <w:rFonts w:eastAsia="Times New Roman" w:cs="Tahoma"/>
          <w:szCs w:val="20"/>
          <w:lang w:eastAsia="hu-HU"/>
        </w:rPr>
      </w:pPr>
      <w:r w:rsidRPr="00836C9F">
        <w:rPr>
          <w:rFonts w:eastAsia="Times New Roman" w:cs="Tahoma"/>
          <w:szCs w:val="20"/>
          <w:lang w:eastAsia="hu-HU"/>
        </w:rPr>
        <w:t xml:space="preserve">A fenti rendelkezések megfelelően irányadóak a Vállalkozó által a teljesítés során igénybe vett </w:t>
      </w:r>
      <w:r>
        <w:rPr>
          <w:rFonts w:eastAsia="Times New Roman" w:cs="Tahoma"/>
          <w:szCs w:val="20"/>
          <w:lang w:eastAsia="hu-HU"/>
        </w:rPr>
        <w:t>a</w:t>
      </w:r>
      <w:r w:rsidRPr="00836C9F">
        <w:rPr>
          <w:rFonts w:eastAsia="Times New Roman" w:cs="Tahoma"/>
          <w:szCs w:val="20"/>
          <w:lang w:eastAsia="hu-HU"/>
        </w:rPr>
        <w:t>lvállalkozóra (</w:t>
      </w:r>
      <w:r>
        <w:rPr>
          <w:rFonts w:eastAsia="Times New Roman" w:cs="Tahoma"/>
          <w:szCs w:val="20"/>
          <w:lang w:eastAsia="hu-HU"/>
        </w:rPr>
        <w:t>k</w:t>
      </w:r>
      <w:r w:rsidRPr="00836C9F">
        <w:rPr>
          <w:rFonts w:eastAsia="Times New Roman" w:cs="Tahoma"/>
          <w:szCs w:val="20"/>
          <w:lang w:eastAsia="hu-HU"/>
        </w:rPr>
        <w:t xml:space="preserve">özreműködőre), Vállalkozó köteles gondoskodni arról, hogy ezen rendelkezések az </w:t>
      </w:r>
      <w:r>
        <w:rPr>
          <w:rFonts w:eastAsia="Times New Roman" w:cs="Tahoma"/>
          <w:szCs w:val="20"/>
          <w:lang w:eastAsia="hu-HU"/>
        </w:rPr>
        <w:t>a</w:t>
      </w:r>
      <w:r w:rsidRPr="00836C9F">
        <w:rPr>
          <w:rFonts w:eastAsia="Times New Roman" w:cs="Tahoma"/>
          <w:szCs w:val="20"/>
          <w:lang w:eastAsia="hu-HU"/>
        </w:rPr>
        <w:t>lvállalkozóval (</w:t>
      </w:r>
      <w:r>
        <w:rPr>
          <w:rFonts w:eastAsia="Times New Roman" w:cs="Tahoma"/>
          <w:szCs w:val="20"/>
          <w:lang w:eastAsia="hu-HU"/>
        </w:rPr>
        <w:t>k</w:t>
      </w:r>
      <w:r w:rsidRPr="00836C9F">
        <w:rPr>
          <w:rFonts w:eastAsia="Times New Roman" w:cs="Tahoma"/>
          <w:szCs w:val="20"/>
          <w:lang w:eastAsia="hu-HU"/>
        </w:rPr>
        <w:t>özreműködővel) megkötésre kerülő szerződéseiben is rögzítésre kerüljenek.</w:t>
      </w:r>
    </w:p>
    <w:p w14:paraId="5E075D86" w14:textId="78C2F4DC" w:rsidR="00601E9D" w:rsidRPr="00601E9D" w:rsidRDefault="00601E9D" w:rsidP="0066775A">
      <w:pPr>
        <w:spacing w:after="120" w:line="276" w:lineRule="auto"/>
        <w:jc w:val="center"/>
        <w:rPr>
          <w:b/>
          <w:lang w:eastAsia="hu-HU"/>
        </w:rPr>
      </w:pPr>
      <w:r>
        <w:rPr>
          <w:b/>
          <w:lang w:eastAsia="hu-HU"/>
        </w:rPr>
        <w:t>I</w:t>
      </w:r>
      <w:r w:rsidRPr="00601E9D">
        <w:rPr>
          <w:b/>
          <w:lang w:eastAsia="hu-HU"/>
        </w:rPr>
        <w:t>X.</w:t>
      </w:r>
    </w:p>
    <w:p w14:paraId="3BB254B0" w14:textId="19B2774B" w:rsidR="00601E9D" w:rsidRPr="00364341" w:rsidRDefault="00601E9D" w:rsidP="00364341">
      <w:pPr>
        <w:pStyle w:val="Cmsor2"/>
        <w:spacing w:after="120" w:line="276" w:lineRule="auto"/>
        <w:jc w:val="center"/>
        <w:rPr>
          <w:lang w:eastAsia="hu-HU"/>
        </w:rPr>
      </w:pPr>
      <w:r w:rsidRPr="00836C9F">
        <w:rPr>
          <w:lang w:eastAsia="hu-HU"/>
        </w:rPr>
        <w:t>Átláthatóságra vonatkozó rendelkezések</w:t>
      </w:r>
    </w:p>
    <w:p w14:paraId="7FB43845" w14:textId="7F8FE527" w:rsidR="00601E9D" w:rsidRPr="00836C9F" w:rsidRDefault="00601E9D" w:rsidP="00364341">
      <w:pPr>
        <w:tabs>
          <w:tab w:val="num" w:pos="709"/>
        </w:tabs>
        <w:spacing w:after="120" w:line="276" w:lineRule="auto"/>
        <w:ind w:left="705" w:hanging="705"/>
        <w:rPr>
          <w:rFonts w:eastAsia="Times New Roman" w:cs="Tahoma"/>
          <w:szCs w:val="20"/>
          <w:lang w:eastAsia="hu-HU"/>
        </w:rPr>
      </w:pPr>
      <w:r w:rsidRPr="00836C9F">
        <w:rPr>
          <w:rFonts w:eastAsia="Times New Roman" w:cs="Tahoma"/>
          <w:szCs w:val="20"/>
          <w:lang w:eastAsia="hu-HU"/>
        </w:rPr>
        <w:t xml:space="preserve">1. </w:t>
      </w:r>
      <w:r w:rsidRPr="00836C9F">
        <w:rPr>
          <w:rFonts w:eastAsia="Times New Roman" w:cs="Tahoma"/>
          <w:szCs w:val="20"/>
          <w:lang w:eastAsia="hu-HU"/>
        </w:rPr>
        <w:tab/>
        <w:t xml:space="preserve">Vállalkozó jelen szerződés aláírásával nyilatkozik arról, hogy a nemzeti vagyonról szóló 2011. évi CXCVI. törvény 3. § (1) bekezdés 1. b) pontja szerinti átlátható szervezetnek minősül, továbbá arra vonatkozóan, hogy – az Áht. 41. § (6) bekezdésére tekintettel – tudomásul veszi, hogy átláthatóságának ellenőrzése céljából Megrendelő a jelen szerződésből eredő követelései elévüléséig az Áht. 55. §-a szerint jogosult Vállalkozó átláthatóságával összefüggő, az Áht. 55. §-ában </w:t>
      </w:r>
      <w:r w:rsidR="00364341">
        <w:rPr>
          <w:rFonts w:eastAsia="Times New Roman" w:cs="Tahoma"/>
          <w:szCs w:val="20"/>
          <w:lang w:eastAsia="hu-HU"/>
        </w:rPr>
        <w:t>meghatározott adatokat kezelni.</w:t>
      </w:r>
    </w:p>
    <w:p w14:paraId="3FDFA7A0" w14:textId="77777777" w:rsidR="00601E9D" w:rsidRPr="00836C9F" w:rsidRDefault="00601E9D" w:rsidP="0066775A">
      <w:pPr>
        <w:autoSpaceDE w:val="0"/>
        <w:autoSpaceDN w:val="0"/>
        <w:adjustRightInd w:val="0"/>
        <w:spacing w:after="120" w:line="276" w:lineRule="auto"/>
        <w:ind w:left="705" w:hanging="705"/>
        <w:rPr>
          <w:rFonts w:eastAsia="Times New Roman" w:cs="Tahoma"/>
          <w:szCs w:val="20"/>
          <w:lang w:eastAsia="hu-HU"/>
        </w:rPr>
      </w:pPr>
      <w:r w:rsidRPr="00836C9F">
        <w:rPr>
          <w:rFonts w:eastAsia="Times New Roman" w:cs="Tahoma"/>
          <w:szCs w:val="20"/>
          <w:lang w:eastAsia="hu-HU"/>
        </w:rPr>
        <w:t xml:space="preserve">2. </w:t>
      </w:r>
      <w:r w:rsidRPr="00836C9F">
        <w:rPr>
          <w:rFonts w:eastAsia="Times New Roman" w:cs="Tahoma"/>
          <w:szCs w:val="20"/>
          <w:lang w:eastAsia="hu-HU"/>
        </w:rPr>
        <w:tab/>
        <w:t>Vállalkozó tudomásul veszi – az Ávr. 50. § (1a) bekezdésére tekintettel –, hogy a X. 1. pont szerinti nyilatkozatában foglaltak változása esetén arról haladéktalanul köteles a Megrendelőt tájékoztatni, továbbá azt, hogy amennyiben a jelen szerződés a Vállalkozó valótlan tartalmú nyilatkozatán alapul, jelen szerződést a Megrendelő azonnali hatállyal felmondja vagy – ha a szerződés teljesítésére még nem került sor – a szerződéstől eláll, és kifizetést Vállalkozó részére nem teljesít.</w:t>
      </w:r>
    </w:p>
    <w:p w14:paraId="029216EC" w14:textId="77777777" w:rsidR="00601E9D" w:rsidRPr="00836C9F" w:rsidRDefault="00601E9D" w:rsidP="0066775A">
      <w:pPr>
        <w:tabs>
          <w:tab w:val="num" w:pos="360"/>
        </w:tabs>
        <w:spacing w:after="120" w:line="276" w:lineRule="auto"/>
        <w:rPr>
          <w:rFonts w:eastAsia="Times New Roman" w:cs="Tahoma"/>
          <w:szCs w:val="20"/>
          <w:lang w:eastAsia="hu-HU"/>
        </w:rPr>
      </w:pPr>
    </w:p>
    <w:p w14:paraId="4E4ACA12" w14:textId="317A3249" w:rsidR="00601E9D" w:rsidRPr="00601E9D" w:rsidRDefault="00601E9D" w:rsidP="0066775A">
      <w:pPr>
        <w:spacing w:after="120" w:line="276" w:lineRule="auto"/>
        <w:jc w:val="center"/>
        <w:rPr>
          <w:b/>
          <w:vertAlign w:val="superscript"/>
          <w:lang w:eastAsia="hu-HU"/>
        </w:rPr>
      </w:pPr>
      <w:r>
        <w:rPr>
          <w:b/>
          <w:lang w:eastAsia="hu-HU"/>
        </w:rPr>
        <w:t>X</w:t>
      </w:r>
      <w:r w:rsidRPr="00601E9D">
        <w:rPr>
          <w:b/>
          <w:lang w:eastAsia="hu-HU"/>
        </w:rPr>
        <w:t>.</w:t>
      </w:r>
    </w:p>
    <w:p w14:paraId="26370529" w14:textId="77777777" w:rsidR="00601E9D" w:rsidRPr="00836C9F" w:rsidRDefault="00601E9D" w:rsidP="0066775A">
      <w:pPr>
        <w:pStyle w:val="Cmsor2"/>
        <w:spacing w:after="120" w:line="276" w:lineRule="auto"/>
        <w:jc w:val="center"/>
        <w:rPr>
          <w:lang w:eastAsia="hu-HU"/>
        </w:rPr>
      </w:pPr>
      <w:r w:rsidRPr="00836C9F">
        <w:rPr>
          <w:lang w:eastAsia="hu-HU"/>
        </w:rPr>
        <w:t>Vegyes rendelkezések</w:t>
      </w:r>
    </w:p>
    <w:p w14:paraId="27CDC09A" w14:textId="77777777" w:rsidR="00601E9D" w:rsidRPr="00836C9F" w:rsidRDefault="00601E9D" w:rsidP="0066775A">
      <w:pPr>
        <w:spacing w:after="120" w:line="276" w:lineRule="auto"/>
        <w:jc w:val="center"/>
        <w:rPr>
          <w:rFonts w:eastAsia="Times New Roman" w:cs="Tahoma"/>
          <w:b/>
          <w:szCs w:val="20"/>
          <w:lang w:eastAsia="hu-HU"/>
        </w:rPr>
      </w:pPr>
    </w:p>
    <w:p w14:paraId="1B628B18" w14:textId="77777777" w:rsidR="00601E9D" w:rsidRPr="00836C9F" w:rsidRDefault="00601E9D" w:rsidP="0066775A">
      <w:pPr>
        <w:numPr>
          <w:ilvl w:val="0"/>
          <w:numId w:val="43"/>
        </w:numPr>
        <w:suppressAutoHyphens w:val="0"/>
        <w:spacing w:after="120" w:line="276" w:lineRule="auto"/>
        <w:ind w:hanging="720"/>
        <w:textAlignment w:val="auto"/>
        <w:rPr>
          <w:rFonts w:eastAsia="Times New Roman" w:cs="Tahoma"/>
          <w:szCs w:val="20"/>
          <w:lang w:val="x-none" w:eastAsia="x-none"/>
        </w:rPr>
      </w:pPr>
      <w:r w:rsidRPr="00836C9F">
        <w:rPr>
          <w:rFonts w:eastAsia="Times New Roman" w:cs="Tahoma"/>
          <w:szCs w:val="20"/>
          <w:lang w:val="x-none" w:eastAsia="x-none"/>
        </w:rPr>
        <w:t>Szerződő Felek tudomással bírnak arról, hogy a szerződés módosítása csak a Kbt. 1</w:t>
      </w:r>
      <w:r w:rsidRPr="00836C9F">
        <w:rPr>
          <w:rFonts w:eastAsia="Times New Roman" w:cs="Tahoma"/>
          <w:szCs w:val="20"/>
          <w:lang w:eastAsia="x-none"/>
        </w:rPr>
        <w:t>41</w:t>
      </w:r>
      <w:r w:rsidRPr="00836C9F">
        <w:rPr>
          <w:rFonts w:eastAsia="Times New Roman" w:cs="Tahoma"/>
          <w:szCs w:val="20"/>
          <w:lang w:val="x-none" w:eastAsia="x-none"/>
        </w:rPr>
        <w:t xml:space="preserve">. §-a szerint lehetséges. </w:t>
      </w:r>
    </w:p>
    <w:p w14:paraId="2E7EE592" w14:textId="77777777" w:rsidR="00601E9D" w:rsidRPr="00836C9F" w:rsidRDefault="00601E9D" w:rsidP="0066775A">
      <w:pPr>
        <w:spacing w:after="120" w:line="276" w:lineRule="auto"/>
        <w:rPr>
          <w:rFonts w:eastAsia="Times New Roman" w:cs="Tahoma"/>
          <w:szCs w:val="20"/>
          <w:lang w:val="x-none" w:eastAsia="x-none"/>
        </w:rPr>
      </w:pPr>
    </w:p>
    <w:p w14:paraId="5539E150" w14:textId="77777777" w:rsidR="00601E9D" w:rsidRPr="00836C9F" w:rsidRDefault="00601E9D" w:rsidP="0066775A">
      <w:pPr>
        <w:numPr>
          <w:ilvl w:val="0"/>
          <w:numId w:val="43"/>
        </w:numPr>
        <w:suppressAutoHyphens w:val="0"/>
        <w:spacing w:after="120" w:line="276" w:lineRule="auto"/>
        <w:ind w:hanging="720"/>
        <w:textAlignment w:val="auto"/>
        <w:rPr>
          <w:rFonts w:eastAsia="Times New Roman" w:cs="Tahoma"/>
          <w:szCs w:val="20"/>
          <w:lang w:val="x-none" w:eastAsia="x-none"/>
        </w:rPr>
      </w:pPr>
      <w:r w:rsidRPr="00836C9F">
        <w:rPr>
          <w:rFonts w:eastAsia="Times New Roman" w:cs="Tahoma"/>
          <w:szCs w:val="20"/>
          <w:lang w:val="x-none" w:eastAsia="x-none"/>
        </w:rPr>
        <w:t xml:space="preserve">Szerződő Felek tudomásul veszik, hogy az Állami Számvevőszékről szóló 2011. évi LXVI. törvény alapján az Állami Számvevőszék, míg a Kormányzati Ellenőrzési Hivatalról szóló 355/2011. (XII. 30.) Korm. rendelet szerint a Kormányzati Ellenőrzési Hivatal, az Európai Támogatásokat Auditáló Főigazgatóságról szóló 210/2010. (VI. 30.) Korm. rendelet szerint az Európai Támogatásokat Auditáló Főigazgatóság, továbbá az OLAF, az Európai Bizottság, és az Európai Számvevőszék is ellenőrzéseket végezhet. </w:t>
      </w:r>
    </w:p>
    <w:p w14:paraId="28859AA6" w14:textId="77777777" w:rsidR="00601E9D" w:rsidRPr="00836C9F" w:rsidRDefault="00601E9D" w:rsidP="0066775A">
      <w:pPr>
        <w:spacing w:after="120" w:line="276" w:lineRule="auto"/>
        <w:ind w:hanging="720"/>
        <w:rPr>
          <w:rFonts w:eastAsia="Times New Roman" w:cs="Tahoma"/>
          <w:szCs w:val="20"/>
          <w:lang w:eastAsia="hu-HU"/>
        </w:rPr>
      </w:pPr>
    </w:p>
    <w:p w14:paraId="288A8AF4" w14:textId="7D119152" w:rsidR="00601E9D" w:rsidRDefault="00601E9D" w:rsidP="0066775A">
      <w:pPr>
        <w:numPr>
          <w:ilvl w:val="0"/>
          <w:numId w:val="43"/>
        </w:numPr>
        <w:suppressAutoHyphens w:val="0"/>
        <w:spacing w:after="120" w:line="276" w:lineRule="auto"/>
        <w:ind w:hanging="720"/>
        <w:textAlignment w:val="auto"/>
        <w:rPr>
          <w:rFonts w:eastAsia="Times New Roman" w:cs="Tahoma"/>
          <w:szCs w:val="20"/>
          <w:lang w:val="x-none" w:eastAsia="x-none"/>
        </w:rPr>
      </w:pPr>
      <w:r w:rsidRPr="00836C9F">
        <w:rPr>
          <w:rFonts w:eastAsia="Times New Roman" w:cs="Tahoma"/>
          <w:szCs w:val="20"/>
          <w:lang w:val="x-none" w:eastAsia="x-none"/>
        </w:rPr>
        <w:t xml:space="preserve">Szerződő Felek megállapodnak abban, hogy esetleges jogvitáikat elsődlegesen békés úton, tárgyalások útján kívánják rendezni. Vitás kérdésekben először a Szerződő Felek által kijelölt kapcsolattartó személyek egyeztetnek. Amennyiben ez az egyeztetés sikertelen, úgy újabb egyeztetést kísérelnek meg az első egyeztetés meghiúsulását követő 48 órán belül, mindkét fél és a kapcsolattartó személyek jelenlétében. Az egyeztetésekről jegyzőkönyv készül. Szerződő Felek csak akkor fordulnak bírósághoz, amennyiben az egyeztetési eljárás sikertelenül végződik. Amennyiben ez nem vezet eredményre, úgy alávetik magukat – a pertárgy értékétől függően – a Miniszterelnökség székhelye szerinti bíróság kizárólagos illetékességének. </w:t>
      </w:r>
    </w:p>
    <w:p w14:paraId="2600E05D" w14:textId="77777777" w:rsidR="00B7097E" w:rsidRDefault="00B7097E" w:rsidP="0066775A">
      <w:pPr>
        <w:suppressAutoHyphens w:val="0"/>
        <w:spacing w:after="120" w:line="276" w:lineRule="auto"/>
        <w:ind w:left="720"/>
        <w:textAlignment w:val="auto"/>
        <w:rPr>
          <w:rFonts w:eastAsia="Times New Roman" w:cs="Tahoma"/>
          <w:szCs w:val="20"/>
          <w:lang w:val="x-none" w:eastAsia="x-none"/>
        </w:rPr>
      </w:pPr>
    </w:p>
    <w:p w14:paraId="22435653" w14:textId="317E9605" w:rsidR="00B7097E" w:rsidRPr="00C85DDA" w:rsidRDefault="00B7097E" w:rsidP="0066775A">
      <w:pPr>
        <w:numPr>
          <w:ilvl w:val="0"/>
          <w:numId w:val="43"/>
        </w:numPr>
        <w:suppressAutoHyphens w:val="0"/>
        <w:spacing w:after="120" w:line="276" w:lineRule="auto"/>
        <w:textAlignment w:val="auto"/>
        <w:rPr>
          <w:rFonts w:cs="Tahoma"/>
          <w:szCs w:val="21"/>
        </w:rPr>
      </w:pPr>
      <w:r>
        <w:rPr>
          <w:rFonts w:eastAsia="Times New Roman" w:cs="Tahoma"/>
          <w:szCs w:val="20"/>
          <w:lang w:eastAsia="x-none"/>
        </w:rPr>
        <w:t xml:space="preserve">Szerződő </w:t>
      </w:r>
      <w:r w:rsidRPr="00C85DDA">
        <w:rPr>
          <w:rFonts w:cs="Tahoma"/>
          <w:szCs w:val="21"/>
        </w:rPr>
        <w:t>Felek rögzítik, hogy a Megrendelő, mint ajánlatkérő az eljárást megindító felhívásban rögzítette, hogy a jelen szerződés megkötéséhez vezető eljárás, mint a Kbt. 53.</w:t>
      </w:r>
      <w:r>
        <w:rPr>
          <w:rFonts w:cs="Tahoma"/>
          <w:szCs w:val="21"/>
        </w:rPr>
        <w:t xml:space="preserve"> </w:t>
      </w:r>
      <w:r w:rsidRPr="00C85DDA">
        <w:rPr>
          <w:rFonts w:cs="Tahoma"/>
          <w:szCs w:val="21"/>
        </w:rPr>
        <w:t xml:space="preserve">§ (6) bek. szerinti feltételes közbeszerzési eljárás kerül lefolytatásra. Fentiek alapján </w:t>
      </w:r>
      <w:r>
        <w:rPr>
          <w:rFonts w:cs="Tahoma"/>
          <w:szCs w:val="21"/>
        </w:rPr>
        <w:t xml:space="preserve">Szerződő </w:t>
      </w:r>
      <w:r w:rsidRPr="00C85DDA">
        <w:rPr>
          <w:rFonts w:cs="Tahoma"/>
          <w:szCs w:val="21"/>
        </w:rPr>
        <w:t xml:space="preserve">Felek megállapodnak abban, hogy jelen szerződés csak abban az esetben lép hatályba, ha a vonatkozó pályázat alapján – annak teljes megpályázott összege vonatkozásában – a Támogatási szerződés/Támogató okirat hatályba lép. </w:t>
      </w:r>
    </w:p>
    <w:p w14:paraId="0C53606F" w14:textId="77777777" w:rsidR="00B7097E" w:rsidRPr="00C85DDA" w:rsidRDefault="00B7097E" w:rsidP="0066775A">
      <w:pPr>
        <w:numPr>
          <w:ilvl w:val="0"/>
          <w:numId w:val="43"/>
        </w:numPr>
        <w:suppressAutoHyphens w:val="0"/>
        <w:spacing w:after="120" w:line="276" w:lineRule="auto"/>
        <w:textAlignment w:val="auto"/>
        <w:rPr>
          <w:rFonts w:cs="Tahoma"/>
          <w:szCs w:val="21"/>
        </w:rPr>
      </w:pPr>
      <w:r w:rsidRPr="00C85DDA">
        <w:rPr>
          <w:rFonts w:cs="Tahoma"/>
          <w:szCs w:val="21"/>
        </w:rPr>
        <w:t>Felek az előző pont vonatkozásában rögzítik, hogy jelen szerződés</w:t>
      </w:r>
    </w:p>
    <w:p w14:paraId="75A7313A" w14:textId="77777777" w:rsidR="00B7097E" w:rsidRPr="00C85DDA" w:rsidRDefault="00B7097E" w:rsidP="0066775A">
      <w:pPr>
        <w:numPr>
          <w:ilvl w:val="1"/>
          <w:numId w:val="43"/>
        </w:numPr>
        <w:suppressAutoHyphens w:val="0"/>
        <w:spacing w:after="120" w:line="276" w:lineRule="auto"/>
        <w:textAlignment w:val="auto"/>
        <w:rPr>
          <w:rFonts w:cs="Tahoma"/>
          <w:szCs w:val="21"/>
        </w:rPr>
      </w:pPr>
      <w:r w:rsidRPr="00C85DDA">
        <w:rPr>
          <w:rFonts w:cs="Tahoma"/>
          <w:szCs w:val="21"/>
        </w:rPr>
        <w:t>a megkötésének napján lép hatályba, ha a Támogatási szerződés/Támogató okirat legkésőbb a jelen szerződés aláírásának napján hatályba lép.</w:t>
      </w:r>
    </w:p>
    <w:p w14:paraId="2A187309" w14:textId="77777777" w:rsidR="00B7097E" w:rsidRPr="00C85DDA" w:rsidRDefault="00B7097E" w:rsidP="0066775A">
      <w:pPr>
        <w:numPr>
          <w:ilvl w:val="1"/>
          <w:numId w:val="43"/>
        </w:numPr>
        <w:suppressAutoHyphens w:val="0"/>
        <w:spacing w:after="120" w:line="276" w:lineRule="auto"/>
        <w:textAlignment w:val="auto"/>
        <w:rPr>
          <w:rFonts w:cs="Tahoma"/>
          <w:szCs w:val="21"/>
        </w:rPr>
      </w:pPr>
      <w:r w:rsidRPr="00C85DDA">
        <w:rPr>
          <w:rFonts w:cs="Tahoma"/>
          <w:szCs w:val="21"/>
        </w:rPr>
        <w:t>a Támogatási szerződés/Támogató okirat hatálybalépésének napján lép hatályba, ha annak napja jelen szerződés aláírásának napját követő nap.</w:t>
      </w:r>
    </w:p>
    <w:p w14:paraId="0701E894" w14:textId="77777777" w:rsidR="00B7097E" w:rsidRPr="00C85DDA" w:rsidRDefault="00B7097E" w:rsidP="0066775A">
      <w:pPr>
        <w:numPr>
          <w:ilvl w:val="1"/>
          <w:numId w:val="43"/>
        </w:numPr>
        <w:suppressAutoHyphens w:val="0"/>
        <w:spacing w:after="120" w:line="276" w:lineRule="auto"/>
        <w:textAlignment w:val="auto"/>
        <w:rPr>
          <w:rFonts w:cs="Tahoma"/>
          <w:szCs w:val="21"/>
        </w:rPr>
      </w:pPr>
      <w:r w:rsidRPr="00C85DDA">
        <w:rPr>
          <w:rFonts w:cs="Tahoma"/>
          <w:szCs w:val="21"/>
        </w:rPr>
        <w:t>nem lép hatályba, ha</w:t>
      </w:r>
    </w:p>
    <w:p w14:paraId="6F44341A" w14:textId="77777777" w:rsidR="00B7097E" w:rsidRPr="00C85DDA" w:rsidRDefault="00B7097E" w:rsidP="0066775A">
      <w:pPr>
        <w:numPr>
          <w:ilvl w:val="2"/>
          <w:numId w:val="43"/>
        </w:numPr>
        <w:suppressAutoHyphens w:val="0"/>
        <w:spacing w:after="120" w:line="276" w:lineRule="auto"/>
        <w:textAlignment w:val="auto"/>
        <w:rPr>
          <w:rFonts w:cs="Tahoma"/>
          <w:szCs w:val="21"/>
        </w:rPr>
      </w:pPr>
      <w:r w:rsidRPr="00C85DDA">
        <w:rPr>
          <w:rFonts w:cs="Tahoma"/>
          <w:szCs w:val="21"/>
        </w:rPr>
        <w:t>a támogatási igényt a támogató nem fogadja el,</w:t>
      </w:r>
    </w:p>
    <w:p w14:paraId="268FCE72" w14:textId="77777777" w:rsidR="00B7097E" w:rsidRPr="00C85DDA" w:rsidRDefault="00B7097E" w:rsidP="0066775A">
      <w:pPr>
        <w:numPr>
          <w:ilvl w:val="2"/>
          <w:numId w:val="43"/>
        </w:numPr>
        <w:suppressAutoHyphens w:val="0"/>
        <w:spacing w:after="120" w:line="276" w:lineRule="auto"/>
        <w:textAlignment w:val="auto"/>
        <w:rPr>
          <w:rFonts w:cs="Tahoma"/>
          <w:szCs w:val="21"/>
        </w:rPr>
      </w:pPr>
      <w:r w:rsidRPr="00C85DDA">
        <w:rPr>
          <w:rFonts w:cs="Tahoma"/>
          <w:szCs w:val="21"/>
        </w:rPr>
        <w:t>a támogatási igényt nem az igényelt mértékben fogadja el a Támogató,</w:t>
      </w:r>
    </w:p>
    <w:p w14:paraId="3B8AAA12" w14:textId="18F76648" w:rsidR="00B7097E" w:rsidRPr="00836C9F" w:rsidRDefault="00B7097E" w:rsidP="0066775A">
      <w:pPr>
        <w:suppressAutoHyphens w:val="0"/>
        <w:spacing w:after="120" w:line="276" w:lineRule="auto"/>
        <w:ind w:left="709"/>
        <w:textAlignment w:val="auto"/>
        <w:rPr>
          <w:rFonts w:eastAsia="Times New Roman" w:cs="Tahoma"/>
          <w:szCs w:val="20"/>
          <w:lang w:val="x-none" w:eastAsia="x-none"/>
        </w:rPr>
      </w:pPr>
      <w:r w:rsidRPr="00C85DDA">
        <w:rPr>
          <w:rFonts w:cs="Tahoma"/>
          <w:szCs w:val="21"/>
        </w:rPr>
        <w:t xml:space="preserve">Ezen esetre </w:t>
      </w:r>
      <w:r>
        <w:rPr>
          <w:rFonts w:cs="Tahoma"/>
          <w:szCs w:val="21"/>
        </w:rPr>
        <w:t>Szerződő</w:t>
      </w:r>
      <w:r w:rsidRPr="00C85DDA">
        <w:rPr>
          <w:rFonts w:cs="Tahoma"/>
          <w:szCs w:val="21"/>
        </w:rPr>
        <w:t xml:space="preserve"> Felek már jelen szerződés aláírásával véglegesen és visszavonhatatlanul lemondanak arról, hogy egymással a szerződés hatályba nem lépése okán bármely jogcímen igényt érvényesítsenek.</w:t>
      </w:r>
    </w:p>
    <w:p w14:paraId="66017267" w14:textId="77777777" w:rsidR="00601E9D" w:rsidRPr="00836C9F" w:rsidRDefault="00601E9D" w:rsidP="0066775A">
      <w:pPr>
        <w:spacing w:after="120" w:line="276" w:lineRule="auto"/>
        <w:rPr>
          <w:rFonts w:eastAsia="Times New Roman" w:cs="Tahoma"/>
          <w:szCs w:val="20"/>
          <w:lang w:eastAsia="hu-HU"/>
        </w:rPr>
      </w:pPr>
    </w:p>
    <w:p w14:paraId="608EC95C" w14:textId="1E8F7229" w:rsidR="00601E9D" w:rsidRPr="00601E9D" w:rsidRDefault="00601E9D" w:rsidP="0066775A">
      <w:pPr>
        <w:spacing w:after="120" w:line="276" w:lineRule="auto"/>
        <w:jc w:val="center"/>
        <w:rPr>
          <w:b/>
          <w:lang w:eastAsia="hu-HU"/>
        </w:rPr>
      </w:pPr>
      <w:r w:rsidRPr="00601E9D">
        <w:rPr>
          <w:b/>
          <w:lang w:eastAsia="hu-HU"/>
        </w:rPr>
        <w:t>XI.</w:t>
      </w:r>
    </w:p>
    <w:p w14:paraId="60CFB67F" w14:textId="77777777" w:rsidR="00601E9D" w:rsidRPr="00836C9F" w:rsidRDefault="00601E9D" w:rsidP="0066775A">
      <w:pPr>
        <w:pStyle w:val="Cmsor2"/>
        <w:spacing w:after="120" w:line="276" w:lineRule="auto"/>
        <w:jc w:val="center"/>
        <w:rPr>
          <w:lang w:eastAsia="hu-HU"/>
        </w:rPr>
      </w:pPr>
      <w:r w:rsidRPr="00836C9F">
        <w:rPr>
          <w:lang w:eastAsia="hu-HU"/>
        </w:rPr>
        <w:t>Alkalmazandó jogszabályok</w:t>
      </w:r>
    </w:p>
    <w:p w14:paraId="1B990B71" w14:textId="77777777" w:rsidR="00601E9D" w:rsidRPr="00836C9F" w:rsidRDefault="00601E9D" w:rsidP="0066775A">
      <w:pPr>
        <w:spacing w:after="120" w:line="276" w:lineRule="auto"/>
        <w:jc w:val="center"/>
        <w:rPr>
          <w:rFonts w:eastAsia="Times New Roman" w:cs="Tahoma"/>
          <w:b/>
          <w:szCs w:val="20"/>
          <w:lang w:eastAsia="hu-HU"/>
        </w:rPr>
      </w:pPr>
    </w:p>
    <w:p w14:paraId="5958B7B4" w14:textId="77777777" w:rsidR="00601E9D" w:rsidRPr="00836C9F" w:rsidRDefault="00601E9D" w:rsidP="0066775A">
      <w:pPr>
        <w:pStyle w:val="Listaszerbekezds"/>
        <w:numPr>
          <w:ilvl w:val="0"/>
          <w:numId w:val="49"/>
        </w:numPr>
        <w:spacing w:before="0" w:line="276" w:lineRule="auto"/>
        <w:ind w:hanging="720"/>
        <w:rPr>
          <w:rFonts w:ascii="Tahoma" w:eastAsia="Times New Roman" w:hAnsi="Tahoma" w:cs="Tahoma"/>
          <w:sz w:val="21"/>
          <w:szCs w:val="20"/>
          <w:lang w:eastAsia="hu-HU"/>
        </w:rPr>
      </w:pPr>
      <w:r w:rsidRPr="00836C9F">
        <w:rPr>
          <w:rFonts w:ascii="Tahoma" w:eastAsia="Times New Roman" w:hAnsi="Tahoma" w:cs="Tahoma"/>
          <w:sz w:val="21"/>
          <w:szCs w:val="20"/>
          <w:lang w:eastAsia="hu-HU"/>
        </w:rPr>
        <w:t>A jelen szerződésben nem szabályozott kérdésekre a magyar jog, különösen a Ptk., a Kbt., a</w:t>
      </w:r>
      <w:r>
        <w:rPr>
          <w:rFonts w:ascii="Tahoma" w:eastAsia="Times New Roman" w:hAnsi="Tahoma" w:cs="Tahoma"/>
          <w:sz w:val="21"/>
          <w:szCs w:val="20"/>
          <w:lang w:eastAsia="hu-HU"/>
        </w:rPr>
        <w:t xml:space="preserve"> szerzői jogról szóló 1999. évi LXXVI. törvény</w:t>
      </w:r>
      <w:r w:rsidRPr="00836C9F">
        <w:rPr>
          <w:rFonts w:ascii="Tahoma" w:eastAsia="Times New Roman" w:hAnsi="Tahoma" w:cs="Tahoma"/>
          <w:sz w:val="21"/>
          <w:szCs w:val="20"/>
          <w:lang w:eastAsia="hu-HU"/>
        </w:rPr>
        <w:t xml:space="preserve">, illetve a szerződés nyilvánosságára különösen az </w:t>
      </w:r>
      <w:r>
        <w:rPr>
          <w:rFonts w:ascii="Tahoma" w:eastAsia="Times New Roman" w:hAnsi="Tahoma" w:cs="Tahoma"/>
          <w:sz w:val="21"/>
          <w:szCs w:val="20"/>
          <w:lang w:eastAsia="hu-HU"/>
        </w:rPr>
        <w:t>információs önrendelkezési jogról és az információszabadságról szóló 2011. évi CXII. törvény</w:t>
      </w:r>
      <w:r w:rsidRPr="00836C9F">
        <w:rPr>
          <w:rFonts w:ascii="Tahoma" w:eastAsia="Times New Roman" w:hAnsi="Tahoma" w:cs="Tahoma"/>
          <w:sz w:val="21"/>
          <w:szCs w:val="20"/>
          <w:lang w:eastAsia="hu-HU"/>
        </w:rPr>
        <w:t xml:space="preserve">, az Áht. és az Ávr. rendelkezései az irányadók. </w:t>
      </w:r>
    </w:p>
    <w:p w14:paraId="3B8C636F" w14:textId="77777777" w:rsidR="00601E9D" w:rsidRPr="00836C9F" w:rsidRDefault="00601E9D" w:rsidP="0066775A">
      <w:pPr>
        <w:spacing w:after="120" w:line="276" w:lineRule="auto"/>
        <w:rPr>
          <w:rFonts w:eastAsia="Times New Roman" w:cs="Tahoma"/>
          <w:szCs w:val="20"/>
          <w:lang w:eastAsia="hu-HU"/>
        </w:rPr>
      </w:pPr>
    </w:p>
    <w:p w14:paraId="13CF7A82" w14:textId="77777777" w:rsidR="00601E9D" w:rsidRPr="00836C9F" w:rsidRDefault="00601E9D" w:rsidP="0066775A">
      <w:pPr>
        <w:pStyle w:val="Listaszerbekezds"/>
        <w:numPr>
          <w:ilvl w:val="0"/>
          <w:numId w:val="49"/>
        </w:numPr>
        <w:spacing w:before="0" w:line="276" w:lineRule="auto"/>
        <w:ind w:hanging="720"/>
        <w:rPr>
          <w:rFonts w:ascii="Tahoma" w:eastAsia="Times New Roman" w:hAnsi="Tahoma" w:cs="Tahoma"/>
          <w:sz w:val="21"/>
          <w:szCs w:val="20"/>
          <w:lang w:eastAsia="hu-HU"/>
        </w:rPr>
      </w:pPr>
      <w:r w:rsidRPr="00836C9F">
        <w:rPr>
          <w:rFonts w:ascii="Tahoma" w:eastAsia="Times New Roman" w:hAnsi="Tahoma" w:cs="Tahoma"/>
          <w:sz w:val="21"/>
          <w:szCs w:val="20"/>
          <w:lang w:eastAsia="hu-HU"/>
        </w:rPr>
        <w:t xml:space="preserve">A jelen szerződést a Szerződő Felek – az alulírt helyen és időpontban – elolvasás után, mint akaratukkal mindenben megegyezőt, jóváhagyólag írják alá. A jelen szerződés </w:t>
      </w:r>
      <w:r>
        <w:rPr>
          <w:rFonts w:ascii="Tahoma" w:eastAsia="Times New Roman" w:hAnsi="Tahoma" w:cs="Tahoma"/>
          <w:sz w:val="21"/>
          <w:szCs w:val="20"/>
          <w:lang w:eastAsia="hu-HU"/>
        </w:rPr>
        <w:t xml:space="preserve">4 </w:t>
      </w:r>
      <w:r w:rsidRPr="00836C9F">
        <w:rPr>
          <w:rFonts w:ascii="Tahoma" w:eastAsia="Times New Roman" w:hAnsi="Tahoma" w:cs="Tahoma"/>
          <w:sz w:val="21"/>
          <w:szCs w:val="20"/>
          <w:lang w:eastAsia="hu-HU"/>
        </w:rPr>
        <w:t xml:space="preserve">eredeti példányban készült, melyből </w:t>
      </w:r>
      <w:r>
        <w:rPr>
          <w:rFonts w:ascii="Tahoma" w:eastAsia="Times New Roman" w:hAnsi="Tahoma" w:cs="Tahoma"/>
          <w:sz w:val="21"/>
          <w:szCs w:val="20"/>
          <w:lang w:eastAsia="hu-HU"/>
        </w:rPr>
        <w:t>3</w:t>
      </w:r>
      <w:r w:rsidRPr="00836C9F">
        <w:rPr>
          <w:rFonts w:ascii="Tahoma" w:eastAsia="Times New Roman" w:hAnsi="Tahoma" w:cs="Tahoma"/>
          <w:sz w:val="21"/>
          <w:szCs w:val="20"/>
          <w:lang w:eastAsia="hu-HU"/>
        </w:rPr>
        <w:t xml:space="preserve"> példány Megrendelőt, 1 példány a Vállalkozót illet.</w:t>
      </w:r>
    </w:p>
    <w:p w14:paraId="199B9742" w14:textId="77777777" w:rsidR="00601E9D" w:rsidRPr="00836C9F" w:rsidRDefault="00601E9D" w:rsidP="0066775A">
      <w:pPr>
        <w:spacing w:after="120" w:line="276" w:lineRule="auto"/>
        <w:jc w:val="center"/>
        <w:rPr>
          <w:rFonts w:eastAsia="Times New Roman" w:cs="Tahoma"/>
          <w:b/>
          <w:szCs w:val="20"/>
          <w:lang w:eastAsia="hu-HU"/>
        </w:rPr>
      </w:pPr>
    </w:p>
    <w:p w14:paraId="01068424" w14:textId="77777777" w:rsidR="00601E9D" w:rsidRPr="00836C9F" w:rsidRDefault="00601E9D" w:rsidP="0066775A">
      <w:pPr>
        <w:spacing w:after="120" w:line="276" w:lineRule="auto"/>
        <w:rPr>
          <w:rFonts w:eastAsia="Times New Roman" w:cs="Tahoma"/>
          <w:szCs w:val="20"/>
          <w:lang w:eastAsia="hu-HU"/>
        </w:rPr>
      </w:pPr>
      <w:r w:rsidRPr="00836C9F">
        <w:rPr>
          <w:rFonts w:eastAsia="Times New Roman" w:cs="Tahoma"/>
          <w:szCs w:val="20"/>
          <w:lang w:eastAsia="hu-HU"/>
        </w:rPr>
        <w:t>A szerződés elválaszthatatlan részét képezik a következő mellékletek:</w:t>
      </w:r>
    </w:p>
    <w:p w14:paraId="7207FF4A" w14:textId="77777777" w:rsidR="00601E9D" w:rsidRDefault="00601E9D" w:rsidP="0066775A">
      <w:pPr>
        <w:spacing w:after="120" w:line="276" w:lineRule="auto"/>
        <w:rPr>
          <w:rFonts w:eastAsia="Times New Roman" w:cs="Tahoma"/>
          <w:szCs w:val="20"/>
          <w:lang w:eastAsia="hu-HU"/>
        </w:rPr>
      </w:pPr>
      <w:r w:rsidRPr="00836C9F">
        <w:rPr>
          <w:rFonts w:eastAsia="Times New Roman" w:cs="Tahoma"/>
          <w:szCs w:val="20"/>
          <w:lang w:eastAsia="hu-HU"/>
        </w:rPr>
        <w:tab/>
        <w:t>1. számú melléklet: Műszaki leírás</w:t>
      </w:r>
    </w:p>
    <w:p w14:paraId="37D9AC27" w14:textId="77777777" w:rsidR="00601E9D" w:rsidRPr="00836C9F" w:rsidRDefault="00601E9D" w:rsidP="0066775A">
      <w:pPr>
        <w:spacing w:after="120" w:line="276" w:lineRule="auto"/>
        <w:rPr>
          <w:rFonts w:eastAsia="Times New Roman" w:cs="Tahoma"/>
          <w:szCs w:val="20"/>
          <w:lang w:eastAsia="hu-HU"/>
        </w:rPr>
      </w:pPr>
    </w:p>
    <w:tbl>
      <w:tblPr>
        <w:tblW w:w="8598" w:type="dxa"/>
        <w:tblLook w:val="04A0" w:firstRow="1" w:lastRow="0" w:firstColumn="1" w:lastColumn="0" w:noHBand="0" w:noVBand="1"/>
      </w:tblPr>
      <w:tblGrid>
        <w:gridCol w:w="3298"/>
        <w:gridCol w:w="1331"/>
        <w:gridCol w:w="3969"/>
      </w:tblGrid>
      <w:tr w:rsidR="00601E9D" w:rsidRPr="00836C9F" w14:paraId="709F2CF7" w14:textId="77777777" w:rsidTr="00D95285">
        <w:tc>
          <w:tcPr>
            <w:tcW w:w="3298" w:type="dxa"/>
            <w:shd w:val="clear" w:color="auto" w:fill="auto"/>
          </w:tcPr>
          <w:p w14:paraId="34AE1355" w14:textId="77777777" w:rsidR="00601E9D" w:rsidRPr="00836C9F" w:rsidRDefault="00601E9D" w:rsidP="0066775A">
            <w:pPr>
              <w:spacing w:after="120" w:line="276" w:lineRule="auto"/>
              <w:rPr>
                <w:rFonts w:eastAsia="Times New Roman" w:cs="Tahoma"/>
                <w:szCs w:val="20"/>
                <w:lang w:eastAsia="hu-HU"/>
              </w:rPr>
            </w:pPr>
            <w:r w:rsidRPr="00836C9F">
              <w:rPr>
                <w:rFonts w:eastAsia="Times New Roman" w:cs="Tahoma"/>
                <w:bCs/>
                <w:szCs w:val="20"/>
                <w:lang w:eastAsia="hu-HU"/>
              </w:rPr>
              <w:t>Budapest, 2016. …….. hó …. nap</w:t>
            </w:r>
          </w:p>
        </w:tc>
        <w:tc>
          <w:tcPr>
            <w:tcW w:w="1331" w:type="dxa"/>
            <w:shd w:val="clear" w:color="auto" w:fill="auto"/>
          </w:tcPr>
          <w:p w14:paraId="15288271" w14:textId="77777777" w:rsidR="00601E9D" w:rsidRPr="00836C9F" w:rsidRDefault="00601E9D" w:rsidP="0066775A">
            <w:pPr>
              <w:keepNext/>
              <w:spacing w:after="120" w:line="276" w:lineRule="auto"/>
              <w:ind w:right="529"/>
              <w:outlineLvl w:val="2"/>
              <w:rPr>
                <w:rFonts w:eastAsia="Times New Roman" w:cs="Tahoma"/>
                <w:szCs w:val="20"/>
                <w:lang w:eastAsia="hu-HU"/>
              </w:rPr>
            </w:pPr>
          </w:p>
          <w:p w14:paraId="4E20E55E" w14:textId="77777777" w:rsidR="00601E9D" w:rsidRPr="00836C9F" w:rsidRDefault="00601E9D" w:rsidP="0066775A">
            <w:pPr>
              <w:keepNext/>
              <w:spacing w:after="120" w:line="276" w:lineRule="auto"/>
              <w:ind w:right="529"/>
              <w:outlineLvl w:val="2"/>
              <w:rPr>
                <w:rFonts w:eastAsia="Times New Roman" w:cs="Tahoma"/>
                <w:szCs w:val="20"/>
                <w:lang w:eastAsia="hu-HU"/>
              </w:rPr>
            </w:pPr>
          </w:p>
        </w:tc>
        <w:tc>
          <w:tcPr>
            <w:tcW w:w="3969" w:type="dxa"/>
            <w:shd w:val="clear" w:color="auto" w:fill="auto"/>
          </w:tcPr>
          <w:p w14:paraId="5F0C2974" w14:textId="77777777" w:rsidR="00601E9D" w:rsidRPr="00836C9F" w:rsidRDefault="00601E9D" w:rsidP="0066775A">
            <w:pPr>
              <w:keepNext/>
              <w:spacing w:after="120" w:line="276" w:lineRule="auto"/>
              <w:outlineLvl w:val="2"/>
              <w:rPr>
                <w:rFonts w:eastAsia="Times New Roman" w:cs="Tahoma"/>
                <w:szCs w:val="20"/>
                <w:lang w:eastAsia="hu-HU"/>
              </w:rPr>
            </w:pPr>
            <w:r w:rsidRPr="00836C9F">
              <w:rPr>
                <w:rFonts w:eastAsia="Times New Roman" w:cs="Tahoma"/>
                <w:bCs/>
                <w:szCs w:val="20"/>
                <w:lang w:eastAsia="hu-HU"/>
              </w:rPr>
              <w:t>Budapest, 2016. …….. hó …. nap</w:t>
            </w:r>
          </w:p>
        </w:tc>
      </w:tr>
      <w:tr w:rsidR="00601E9D" w:rsidRPr="00836C9F" w14:paraId="690242CF" w14:textId="77777777" w:rsidTr="00D95285">
        <w:tc>
          <w:tcPr>
            <w:tcW w:w="3298" w:type="dxa"/>
            <w:shd w:val="clear" w:color="auto" w:fill="auto"/>
          </w:tcPr>
          <w:p w14:paraId="258CFA2A" w14:textId="77777777" w:rsidR="00601E9D" w:rsidRPr="00836C9F" w:rsidRDefault="00601E9D" w:rsidP="0066775A">
            <w:pPr>
              <w:spacing w:after="120" w:line="276" w:lineRule="auto"/>
              <w:rPr>
                <w:rFonts w:eastAsia="Times New Roman" w:cs="Tahoma"/>
                <w:szCs w:val="20"/>
                <w:lang w:eastAsia="hu-HU"/>
              </w:rPr>
            </w:pPr>
            <w:r w:rsidRPr="00836C9F">
              <w:rPr>
                <w:rFonts w:eastAsia="Times New Roman" w:cs="Tahoma"/>
                <w:szCs w:val="20"/>
                <w:lang w:eastAsia="hu-HU"/>
              </w:rPr>
              <w:t>Vállalkozó képviseletében:</w:t>
            </w:r>
          </w:p>
        </w:tc>
        <w:tc>
          <w:tcPr>
            <w:tcW w:w="1331" w:type="dxa"/>
            <w:shd w:val="clear" w:color="auto" w:fill="auto"/>
          </w:tcPr>
          <w:p w14:paraId="2C65EF9B" w14:textId="77777777" w:rsidR="00601E9D" w:rsidRPr="00836C9F" w:rsidRDefault="00601E9D" w:rsidP="0066775A">
            <w:pPr>
              <w:spacing w:after="120" w:line="276" w:lineRule="auto"/>
              <w:rPr>
                <w:rFonts w:eastAsia="Times New Roman" w:cs="Tahoma"/>
                <w:szCs w:val="20"/>
                <w:lang w:eastAsia="hu-HU"/>
              </w:rPr>
            </w:pPr>
          </w:p>
        </w:tc>
        <w:tc>
          <w:tcPr>
            <w:tcW w:w="3969" w:type="dxa"/>
            <w:shd w:val="clear" w:color="auto" w:fill="auto"/>
          </w:tcPr>
          <w:p w14:paraId="5DA5D8AF" w14:textId="77777777" w:rsidR="00601E9D" w:rsidRPr="00836C9F" w:rsidRDefault="00601E9D" w:rsidP="0066775A">
            <w:pPr>
              <w:keepNext/>
              <w:spacing w:after="120" w:line="276" w:lineRule="auto"/>
              <w:outlineLvl w:val="2"/>
              <w:rPr>
                <w:rFonts w:eastAsia="Times New Roman" w:cs="Tahoma"/>
                <w:bCs/>
                <w:szCs w:val="20"/>
                <w:lang w:eastAsia="hu-HU"/>
              </w:rPr>
            </w:pPr>
            <w:r w:rsidRPr="00836C9F">
              <w:rPr>
                <w:rFonts w:eastAsia="Times New Roman" w:cs="Tahoma"/>
                <w:bCs/>
                <w:szCs w:val="20"/>
                <w:lang w:eastAsia="hu-HU"/>
              </w:rPr>
              <w:t>Megrendelő képviseletében:</w:t>
            </w:r>
          </w:p>
          <w:p w14:paraId="3E76A770" w14:textId="77777777" w:rsidR="00601E9D" w:rsidRPr="00836C9F" w:rsidRDefault="00601E9D" w:rsidP="0066775A">
            <w:pPr>
              <w:spacing w:after="120" w:line="276" w:lineRule="auto"/>
              <w:rPr>
                <w:rFonts w:eastAsia="Times New Roman" w:cs="Tahoma"/>
                <w:szCs w:val="20"/>
                <w:lang w:eastAsia="hu-HU"/>
              </w:rPr>
            </w:pPr>
          </w:p>
        </w:tc>
      </w:tr>
      <w:tr w:rsidR="00601E9D" w:rsidRPr="00836C9F" w14:paraId="30EE9D26" w14:textId="77777777" w:rsidTr="00D95285">
        <w:tc>
          <w:tcPr>
            <w:tcW w:w="3298" w:type="dxa"/>
            <w:shd w:val="clear" w:color="auto" w:fill="auto"/>
          </w:tcPr>
          <w:p w14:paraId="16C9F836" w14:textId="77777777" w:rsidR="00601E9D" w:rsidRPr="00836C9F" w:rsidRDefault="00601E9D" w:rsidP="0066775A">
            <w:pPr>
              <w:spacing w:after="120" w:line="276" w:lineRule="auto"/>
              <w:rPr>
                <w:rFonts w:eastAsia="Times New Roman" w:cs="Tahoma"/>
                <w:szCs w:val="20"/>
                <w:lang w:eastAsia="hu-HU"/>
              </w:rPr>
            </w:pPr>
            <w:r w:rsidRPr="00836C9F">
              <w:rPr>
                <w:rFonts w:eastAsia="Times New Roman" w:cs="Tahoma"/>
                <w:szCs w:val="20"/>
                <w:lang w:eastAsia="hu-HU"/>
              </w:rPr>
              <w:t>…………………………………………</w:t>
            </w:r>
          </w:p>
        </w:tc>
        <w:tc>
          <w:tcPr>
            <w:tcW w:w="1331" w:type="dxa"/>
            <w:shd w:val="clear" w:color="auto" w:fill="auto"/>
          </w:tcPr>
          <w:p w14:paraId="5D43F081" w14:textId="77777777" w:rsidR="00601E9D" w:rsidRPr="00836C9F" w:rsidRDefault="00601E9D" w:rsidP="0066775A">
            <w:pPr>
              <w:spacing w:after="120" w:line="276" w:lineRule="auto"/>
              <w:rPr>
                <w:rFonts w:eastAsia="Times New Roman" w:cs="Tahoma"/>
                <w:szCs w:val="20"/>
                <w:lang w:eastAsia="hu-HU"/>
              </w:rPr>
            </w:pPr>
          </w:p>
        </w:tc>
        <w:tc>
          <w:tcPr>
            <w:tcW w:w="3969" w:type="dxa"/>
            <w:shd w:val="clear" w:color="auto" w:fill="auto"/>
          </w:tcPr>
          <w:p w14:paraId="126E6A3F" w14:textId="77777777" w:rsidR="00601E9D" w:rsidRPr="00836C9F" w:rsidRDefault="00601E9D" w:rsidP="0066775A">
            <w:pPr>
              <w:spacing w:after="120" w:line="276" w:lineRule="auto"/>
              <w:rPr>
                <w:rFonts w:eastAsia="Times New Roman" w:cs="Tahoma"/>
                <w:szCs w:val="20"/>
                <w:lang w:eastAsia="hu-HU"/>
              </w:rPr>
            </w:pPr>
            <w:r w:rsidRPr="00836C9F">
              <w:rPr>
                <w:rFonts w:eastAsia="Times New Roman" w:cs="Tahoma"/>
                <w:szCs w:val="20"/>
                <w:lang w:eastAsia="hu-HU"/>
              </w:rPr>
              <w:t>…………………………………………</w:t>
            </w:r>
          </w:p>
        </w:tc>
      </w:tr>
      <w:tr w:rsidR="00601E9D" w:rsidRPr="00836C9F" w14:paraId="538C1F9C" w14:textId="77777777" w:rsidTr="00D95285">
        <w:tc>
          <w:tcPr>
            <w:tcW w:w="3298" w:type="dxa"/>
            <w:shd w:val="clear" w:color="auto" w:fill="auto"/>
          </w:tcPr>
          <w:p w14:paraId="4D0F7F5D" w14:textId="77777777" w:rsidR="00601E9D" w:rsidRPr="00836C9F" w:rsidRDefault="00601E9D" w:rsidP="0066775A">
            <w:pPr>
              <w:spacing w:after="120" w:line="276" w:lineRule="auto"/>
              <w:rPr>
                <w:rFonts w:eastAsia="Times New Roman" w:cs="Tahoma"/>
                <w:szCs w:val="20"/>
                <w:lang w:eastAsia="hu-HU"/>
              </w:rPr>
            </w:pPr>
          </w:p>
        </w:tc>
        <w:tc>
          <w:tcPr>
            <w:tcW w:w="1331" w:type="dxa"/>
            <w:shd w:val="clear" w:color="auto" w:fill="auto"/>
          </w:tcPr>
          <w:p w14:paraId="6695F457" w14:textId="77777777" w:rsidR="00601E9D" w:rsidRPr="00836C9F" w:rsidRDefault="00601E9D" w:rsidP="0066775A">
            <w:pPr>
              <w:spacing w:after="120" w:line="276" w:lineRule="auto"/>
              <w:rPr>
                <w:rFonts w:eastAsia="Times New Roman" w:cs="Tahoma"/>
                <w:szCs w:val="20"/>
                <w:lang w:eastAsia="hu-HU"/>
              </w:rPr>
            </w:pPr>
          </w:p>
        </w:tc>
        <w:tc>
          <w:tcPr>
            <w:tcW w:w="3969" w:type="dxa"/>
            <w:shd w:val="clear" w:color="auto" w:fill="auto"/>
          </w:tcPr>
          <w:p w14:paraId="21CB9A7A" w14:textId="77777777" w:rsidR="00601E9D" w:rsidRPr="00836C9F" w:rsidRDefault="00601E9D" w:rsidP="0066775A">
            <w:pPr>
              <w:spacing w:after="120" w:line="276" w:lineRule="auto"/>
              <w:rPr>
                <w:rFonts w:eastAsia="Times New Roman" w:cs="Tahoma"/>
                <w:szCs w:val="20"/>
                <w:lang w:eastAsia="hu-HU"/>
              </w:rPr>
            </w:pPr>
          </w:p>
          <w:p w14:paraId="1AF2113D" w14:textId="77777777" w:rsidR="00601E9D" w:rsidRPr="00836C9F" w:rsidRDefault="00601E9D" w:rsidP="0066775A">
            <w:pPr>
              <w:spacing w:after="120" w:line="276" w:lineRule="auto"/>
              <w:rPr>
                <w:rFonts w:eastAsia="Times New Roman" w:cs="Tahoma"/>
                <w:szCs w:val="20"/>
                <w:lang w:eastAsia="hu-HU"/>
              </w:rPr>
            </w:pPr>
          </w:p>
        </w:tc>
      </w:tr>
      <w:tr w:rsidR="00601E9D" w:rsidRPr="00836C9F" w14:paraId="2B90899D" w14:textId="77777777" w:rsidTr="00D95285">
        <w:tc>
          <w:tcPr>
            <w:tcW w:w="3298" w:type="dxa"/>
            <w:shd w:val="clear" w:color="auto" w:fill="auto"/>
          </w:tcPr>
          <w:p w14:paraId="41A58454" w14:textId="77777777" w:rsidR="00601E9D" w:rsidRPr="00836C9F" w:rsidRDefault="00601E9D" w:rsidP="0066775A">
            <w:pPr>
              <w:spacing w:after="120" w:line="276" w:lineRule="auto"/>
              <w:rPr>
                <w:rFonts w:eastAsia="Times New Roman" w:cs="Tahoma"/>
                <w:szCs w:val="20"/>
                <w:lang w:eastAsia="hu-HU"/>
              </w:rPr>
            </w:pPr>
          </w:p>
        </w:tc>
        <w:tc>
          <w:tcPr>
            <w:tcW w:w="1331" w:type="dxa"/>
            <w:shd w:val="clear" w:color="auto" w:fill="auto"/>
          </w:tcPr>
          <w:p w14:paraId="05D2707F" w14:textId="77777777" w:rsidR="00601E9D" w:rsidRPr="00836C9F" w:rsidRDefault="00601E9D" w:rsidP="0066775A">
            <w:pPr>
              <w:spacing w:after="120" w:line="276" w:lineRule="auto"/>
              <w:rPr>
                <w:rFonts w:eastAsia="Times New Roman" w:cs="Tahoma"/>
                <w:szCs w:val="20"/>
                <w:lang w:eastAsia="hu-HU"/>
              </w:rPr>
            </w:pPr>
          </w:p>
        </w:tc>
        <w:tc>
          <w:tcPr>
            <w:tcW w:w="3969" w:type="dxa"/>
            <w:shd w:val="clear" w:color="auto" w:fill="auto"/>
          </w:tcPr>
          <w:p w14:paraId="753273C7" w14:textId="77777777" w:rsidR="00601E9D" w:rsidRPr="00836C9F" w:rsidRDefault="00601E9D" w:rsidP="0066775A">
            <w:pPr>
              <w:spacing w:after="120" w:line="276" w:lineRule="auto"/>
              <w:rPr>
                <w:rFonts w:eastAsia="Times New Roman" w:cs="Tahoma"/>
                <w:szCs w:val="20"/>
                <w:lang w:eastAsia="hu-HU"/>
              </w:rPr>
            </w:pPr>
            <w:r w:rsidRPr="00836C9F">
              <w:rPr>
                <w:rFonts w:eastAsia="Times New Roman" w:cs="Tahoma"/>
                <w:bCs/>
                <w:szCs w:val="20"/>
                <w:lang w:eastAsia="hu-HU"/>
              </w:rPr>
              <w:t>Budapest, 2016. …….. hó …. nap</w:t>
            </w:r>
          </w:p>
        </w:tc>
      </w:tr>
      <w:tr w:rsidR="00601E9D" w:rsidRPr="00836C9F" w14:paraId="0839A2A8" w14:textId="77777777" w:rsidTr="00D95285">
        <w:tc>
          <w:tcPr>
            <w:tcW w:w="3298" w:type="dxa"/>
            <w:shd w:val="clear" w:color="auto" w:fill="auto"/>
          </w:tcPr>
          <w:p w14:paraId="62FC0A4C" w14:textId="77777777" w:rsidR="00601E9D" w:rsidRPr="00836C9F" w:rsidRDefault="00601E9D" w:rsidP="0066775A">
            <w:pPr>
              <w:spacing w:after="120" w:line="276" w:lineRule="auto"/>
              <w:rPr>
                <w:rFonts w:eastAsia="Times New Roman" w:cs="Tahoma"/>
                <w:szCs w:val="20"/>
                <w:lang w:eastAsia="hu-HU"/>
              </w:rPr>
            </w:pPr>
          </w:p>
        </w:tc>
        <w:tc>
          <w:tcPr>
            <w:tcW w:w="1331" w:type="dxa"/>
            <w:shd w:val="clear" w:color="auto" w:fill="auto"/>
          </w:tcPr>
          <w:p w14:paraId="7A2403A3" w14:textId="77777777" w:rsidR="00601E9D" w:rsidRPr="00836C9F" w:rsidRDefault="00601E9D" w:rsidP="0066775A">
            <w:pPr>
              <w:spacing w:after="120" w:line="276" w:lineRule="auto"/>
              <w:rPr>
                <w:rFonts w:eastAsia="Times New Roman" w:cs="Tahoma"/>
                <w:szCs w:val="20"/>
                <w:lang w:eastAsia="hu-HU"/>
              </w:rPr>
            </w:pPr>
          </w:p>
        </w:tc>
        <w:tc>
          <w:tcPr>
            <w:tcW w:w="3969" w:type="dxa"/>
            <w:shd w:val="clear" w:color="auto" w:fill="auto"/>
          </w:tcPr>
          <w:p w14:paraId="52AC71FC" w14:textId="77777777" w:rsidR="00601E9D" w:rsidRPr="00836C9F" w:rsidRDefault="00601E9D" w:rsidP="0066775A">
            <w:pPr>
              <w:spacing w:after="120" w:line="276" w:lineRule="auto"/>
              <w:rPr>
                <w:rFonts w:eastAsia="Times New Roman" w:cs="Tahoma"/>
                <w:szCs w:val="20"/>
                <w:lang w:eastAsia="hu-HU"/>
              </w:rPr>
            </w:pPr>
            <w:r w:rsidRPr="00836C9F">
              <w:rPr>
                <w:rFonts w:eastAsia="Times New Roman" w:cs="Tahoma"/>
                <w:szCs w:val="20"/>
                <w:lang w:eastAsia="hu-HU"/>
              </w:rPr>
              <w:t>Pénzügyi ellenjegyző:</w:t>
            </w:r>
          </w:p>
          <w:p w14:paraId="3C9DAE6F" w14:textId="77777777" w:rsidR="00601E9D" w:rsidRPr="00836C9F" w:rsidRDefault="00601E9D" w:rsidP="0066775A">
            <w:pPr>
              <w:spacing w:after="120" w:line="276" w:lineRule="auto"/>
              <w:rPr>
                <w:rFonts w:eastAsia="Times New Roman" w:cs="Tahoma"/>
                <w:szCs w:val="20"/>
                <w:lang w:eastAsia="hu-HU"/>
              </w:rPr>
            </w:pPr>
          </w:p>
        </w:tc>
      </w:tr>
      <w:tr w:rsidR="00601E9D" w:rsidRPr="00836C9F" w14:paraId="7C4F83AD" w14:textId="77777777" w:rsidTr="00D95285">
        <w:tc>
          <w:tcPr>
            <w:tcW w:w="3298" w:type="dxa"/>
            <w:shd w:val="clear" w:color="auto" w:fill="auto"/>
          </w:tcPr>
          <w:p w14:paraId="2621C1B4" w14:textId="77777777" w:rsidR="00601E9D" w:rsidRPr="00836C9F" w:rsidRDefault="00601E9D" w:rsidP="0066775A">
            <w:pPr>
              <w:spacing w:after="120" w:line="276" w:lineRule="auto"/>
              <w:rPr>
                <w:rFonts w:eastAsia="Times New Roman" w:cs="Tahoma"/>
                <w:szCs w:val="20"/>
                <w:lang w:eastAsia="hu-HU"/>
              </w:rPr>
            </w:pPr>
          </w:p>
        </w:tc>
        <w:tc>
          <w:tcPr>
            <w:tcW w:w="1331" w:type="dxa"/>
            <w:shd w:val="clear" w:color="auto" w:fill="auto"/>
          </w:tcPr>
          <w:p w14:paraId="7810D27B" w14:textId="77777777" w:rsidR="00601E9D" w:rsidRPr="00836C9F" w:rsidRDefault="00601E9D" w:rsidP="0066775A">
            <w:pPr>
              <w:spacing w:after="120" w:line="276" w:lineRule="auto"/>
              <w:rPr>
                <w:rFonts w:eastAsia="Times New Roman" w:cs="Tahoma"/>
                <w:szCs w:val="20"/>
                <w:lang w:eastAsia="hu-HU"/>
              </w:rPr>
            </w:pPr>
          </w:p>
        </w:tc>
        <w:tc>
          <w:tcPr>
            <w:tcW w:w="3969" w:type="dxa"/>
            <w:shd w:val="clear" w:color="auto" w:fill="auto"/>
          </w:tcPr>
          <w:p w14:paraId="3867AC73" w14:textId="77777777" w:rsidR="00601E9D" w:rsidRPr="00836C9F" w:rsidRDefault="00601E9D" w:rsidP="0066775A">
            <w:pPr>
              <w:spacing w:after="120" w:line="276" w:lineRule="auto"/>
              <w:rPr>
                <w:rFonts w:eastAsia="Times New Roman" w:cs="Tahoma"/>
                <w:szCs w:val="20"/>
                <w:lang w:eastAsia="hu-HU"/>
              </w:rPr>
            </w:pPr>
            <w:r w:rsidRPr="00836C9F">
              <w:rPr>
                <w:rFonts w:eastAsia="Times New Roman" w:cs="Tahoma"/>
                <w:szCs w:val="20"/>
                <w:lang w:eastAsia="hu-HU"/>
              </w:rPr>
              <w:t>…………………………………………</w:t>
            </w:r>
          </w:p>
        </w:tc>
      </w:tr>
      <w:tr w:rsidR="00601E9D" w:rsidRPr="00836C9F" w14:paraId="22C4480F" w14:textId="77777777" w:rsidTr="00D95285">
        <w:tc>
          <w:tcPr>
            <w:tcW w:w="3298" w:type="dxa"/>
            <w:shd w:val="clear" w:color="auto" w:fill="auto"/>
          </w:tcPr>
          <w:p w14:paraId="117B8421" w14:textId="77777777" w:rsidR="00601E9D" w:rsidRPr="00836C9F" w:rsidRDefault="00601E9D" w:rsidP="0066775A">
            <w:pPr>
              <w:spacing w:after="120" w:line="276" w:lineRule="auto"/>
              <w:rPr>
                <w:rFonts w:eastAsia="Times New Roman" w:cs="Tahoma"/>
                <w:szCs w:val="20"/>
                <w:lang w:eastAsia="hu-HU"/>
              </w:rPr>
            </w:pPr>
          </w:p>
        </w:tc>
        <w:tc>
          <w:tcPr>
            <w:tcW w:w="1331" w:type="dxa"/>
            <w:shd w:val="clear" w:color="auto" w:fill="auto"/>
          </w:tcPr>
          <w:p w14:paraId="4A889844" w14:textId="77777777" w:rsidR="00601E9D" w:rsidRPr="00836C9F" w:rsidRDefault="00601E9D" w:rsidP="0066775A">
            <w:pPr>
              <w:spacing w:after="120" w:line="276" w:lineRule="auto"/>
              <w:rPr>
                <w:rFonts w:eastAsia="Times New Roman" w:cs="Tahoma"/>
                <w:szCs w:val="20"/>
                <w:lang w:eastAsia="hu-HU"/>
              </w:rPr>
            </w:pPr>
          </w:p>
        </w:tc>
        <w:tc>
          <w:tcPr>
            <w:tcW w:w="3969" w:type="dxa"/>
            <w:shd w:val="clear" w:color="auto" w:fill="auto"/>
          </w:tcPr>
          <w:p w14:paraId="75463DF8" w14:textId="77777777" w:rsidR="00601E9D" w:rsidRPr="00836C9F" w:rsidRDefault="00601E9D" w:rsidP="0066775A">
            <w:pPr>
              <w:spacing w:after="120" w:line="276" w:lineRule="auto"/>
              <w:rPr>
                <w:rFonts w:eastAsia="Times New Roman" w:cs="Tahoma"/>
                <w:szCs w:val="20"/>
                <w:lang w:eastAsia="hu-HU"/>
              </w:rPr>
            </w:pPr>
          </w:p>
        </w:tc>
      </w:tr>
      <w:tr w:rsidR="00601E9D" w:rsidRPr="00836C9F" w14:paraId="50AE0299" w14:textId="77777777" w:rsidTr="00D95285">
        <w:tc>
          <w:tcPr>
            <w:tcW w:w="3298" w:type="dxa"/>
            <w:shd w:val="clear" w:color="auto" w:fill="auto"/>
          </w:tcPr>
          <w:p w14:paraId="5F0D2FC1" w14:textId="77777777" w:rsidR="00601E9D" w:rsidRPr="00836C9F" w:rsidRDefault="00601E9D" w:rsidP="0066775A">
            <w:pPr>
              <w:spacing w:after="120" w:line="276" w:lineRule="auto"/>
              <w:rPr>
                <w:rFonts w:eastAsia="Times New Roman" w:cs="Tahoma"/>
                <w:szCs w:val="20"/>
                <w:lang w:eastAsia="hu-HU"/>
              </w:rPr>
            </w:pPr>
          </w:p>
        </w:tc>
        <w:tc>
          <w:tcPr>
            <w:tcW w:w="1331" w:type="dxa"/>
            <w:shd w:val="clear" w:color="auto" w:fill="auto"/>
          </w:tcPr>
          <w:p w14:paraId="17EDE3D2" w14:textId="77777777" w:rsidR="00601E9D" w:rsidRPr="00836C9F" w:rsidRDefault="00601E9D" w:rsidP="0066775A">
            <w:pPr>
              <w:spacing w:after="120" w:line="276" w:lineRule="auto"/>
              <w:rPr>
                <w:rFonts w:eastAsia="Times New Roman" w:cs="Tahoma"/>
                <w:szCs w:val="20"/>
                <w:lang w:eastAsia="hu-HU"/>
              </w:rPr>
            </w:pPr>
          </w:p>
        </w:tc>
        <w:tc>
          <w:tcPr>
            <w:tcW w:w="3969" w:type="dxa"/>
            <w:shd w:val="clear" w:color="auto" w:fill="auto"/>
          </w:tcPr>
          <w:p w14:paraId="1C49A790" w14:textId="77777777" w:rsidR="00601E9D" w:rsidRPr="00836C9F" w:rsidRDefault="00601E9D" w:rsidP="0066775A">
            <w:pPr>
              <w:spacing w:after="120" w:line="276" w:lineRule="auto"/>
              <w:rPr>
                <w:rFonts w:eastAsia="Times New Roman" w:cs="Tahoma"/>
                <w:szCs w:val="20"/>
                <w:lang w:eastAsia="hu-HU"/>
              </w:rPr>
            </w:pPr>
            <w:r w:rsidRPr="00836C9F">
              <w:rPr>
                <w:rFonts w:eastAsia="Times New Roman" w:cs="Tahoma"/>
                <w:bCs/>
                <w:szCs w:val="20"/>
                <w:lang w:eastAsia="hu-HU"/>
              </w:rPr>
              <w:t>Budapest, 2016. …….. hó …. nap</w:t>
            </w:r>
          </w:p>
        </w:tc>
      </w:tr>
      <w:tr w:rsidR="00601E9D" w:rsidRPr="00836C9F" w14:paraId="48473745" w14:textId="77777777" w:rsidTr="00D95285">
        <w:tc>
          <w:tcPr>
            <w:tcW w:w="3298" w:type="dxa"/>
            <w:shd w:val="clear" w:color="auto" w:fill="auto"/>
          </w:tcPr>
          <w:p w14:paraId="3EA685C4" w14:textId="77777777" w:rsidR="00601E9D" w:rsidRPr="00836C9F" w:rsidRDefault="00601E9D" w:rsidP="0066775A">
            <w:pPr>
              <w:spacing w:after="120" w:line="276" w:lineRule="auto"/>
              <w:rPr>
                <w:rFonts w:eastAsia="Times New Roman" w:cs="Tahoma"/>
                <w:szCs w:val="20"/>
                <w:lang w:eastAsia="hu-HU"/>
              </w:rPr>
            </w:pPr>
          </w:p>
        </w:tc>
        <w:tc>
          <w:tcPr>
            <w:tcW w:w="1331" w:type="dxa"/>
            <w:shd w:val="clear" w:color="auto" w:fill="auto"/>
          </w:tcPr>
          <w:p w14:paraId="15669669" w14:textId="77777777" w:rsidR="00601E9D" w:rsidRPr="00836C9F" w:rsidRDefault="00601E9D" w:rsidP="0066775A">
            <w:pPr>
              <w:spacing w:after="120" w:line="276" w:lineRule="auto"/>
              <w:rPr>
                <w:rFonts w:eastAsia="Times New Roman" w:cs="Tahoma"/>
                <w:szCs w:val="20"/>
                <w:lang w:eastAsia="hu-HU"/>
              </w:rPr>
            </w:pPr>
          </w:p>
        </w:tc>
        <w:tc>
          <w:tcPr>
            <w:tcW w:w="3969" w:type="dxa"/>
            <w:shd w:val="clear" w:color="auto" w:fill="auto"/>
          </w:tcPr>
          <w:p w14:paraId="1BA4E455" w14:textId="77777777" w:rsidR="00601E9D" w:rsidRPr="00836C9F" w:rsidRDefault="00601E9D" w:rsidP="0066775A">
            <w:pPr>
              <w:spacing w:after="120" w:line="276" w:lineRule="auto"/>
              <w:rPr>
                <w:rFonts w:eastAsia="Times New Roman" w:cs="Tahoma"/>
                <w:szCs w:val="20"/>
                <w:lang w:eastAsia="hu-HU"/>
              </w:rPr>
            </w:pPr>
            <w:r w:rsidRPr="00836C9F">
              <w:rPr>
                <w:rFonts w:eastAsia="Times New Roman" w:cs="Tahoma"/>
                <w:szCs w:val="20"/>
                <w:lang w:eastAsia="hu-HU"/>
              </w:rPr>
              <w:t>Jogi ellenjegyző:</w:t>
            </w:r>
          </w:p>
          <w:p w14:paraId="1FD84E79" w14:textId="77777777" w:rsidR="00601E9D" w:rsidRPr="00836C9F" w:rsidRDefault="00601E9D" w:rsidP="0066775A">
            <w:pPr>
              <w:spacing w:after="120" w:line="276" w:lineRule="auto"/>
              <w:rPr>
                <w:rFonts w:eastAsia="Times New Roman" w:cs="Tahoma"/>
                <w:szCs w:val="20"/>
                <w:lang w:eastAsia="hu-HU"/>
              </w:rPr>
            </w:pPr>
          </w:p>
        </w:tc>
      </w:tr>
      <w:tr w:rsidR="00601E9D" w:rsidRPr="00836C9F" w14:paraId="6990397D" w14:textId="77777777" w:rsidTr="00D95285">
        <w:tc>
          <w:tcPr>
            <w:tcW w:w="3298" w:type="dxa"/>
            <w:shd w:val="clear" w:color="auto" w:fill="auto"/>
          </w:tcPr>
          <w:p w14:paraId="6F203E8F" w14:textId="77777777" w:rsidR="00601E9D" w:rsidRPr="00836C9F" w:rsidRDefault="00601E9D" w:rsidP="0066775A">
            <w:pPr>
              <w:spacing w:after="120" w:line="276" w:lineRule="auto"/>
              <w:rPr>
                <w:rFonts w:eastAsia="Times New Roman" w:cs="Tahoma"/>
                <w:szCs w:val="20"/>
                <w:lang w:eastAsia="hu-HU"/>
              </w:rPr>
            </w:pPr>
          </w:p>
        </w:tc>
        <w:tc>
          <w:tcPr>
            <w:tcW w:w="1331" w:type="dxa"/>
            <w:shd w:val="clear" w:color="auto" w:fill="auto"/>
          </w:tcPr>
          <w:p w14:paraId="430CF4C0" w14:textId="77777777" w:rsidR="00601E9D" w:rsidRPr="00836C9F" w:rsidRDefault="00601E9D" w:rsidP="0066775A">
            <w:pPr>
              <w:spacing w:after="120" w:line="276" w:lineRule="auto"/>
              <w:rPr>
                <w:rFonts w:eastAsia="Times New Roman" w:cs="Tahoma"/>
                <w:szCs w:val="20"/>
                <w:lang w:eastAsia="hu-HU"/>
              </w:rPr>
            </w:pPr>
          </w:p>
        </w:tc>
        <w:tc>
          <w:tcPr>
            <w:tcW w:w="3969" w:type="dxa"/>
            <w:shd w:val="clear" w:color="auto" w:fill="auto"/>
          </w:tcPr>
          <w:p w14:paraId="63164CE1" w14:textId="77777777" w:rsidR="00601E9D" w:rsidRPr="00836C9F" w:rsidRDefault="00601E9D" w:rsidP="0066775A">
            <w:pPr>
              <w:spacing w:after="120" w:line="276" w:lineRule="auto"/>
              <w:rPr>
                <w:rFonts w:eastAsia="Times New Roman" w:cs="Tahoma"/>
                <w:szCs w:val="20"/>
                <w:lang w:eastAsia="hu-HU"/>
              </w:rPr>
            </w:pPr>
            <w:r w:rsidRPr="00836C9F">
              <w:rPr>
                <w:rFonts w:eastAsia="Times New Roman" w:cs="Tahoma"/>
                <w:szCs w:val="20"/>
                <w:lang w:eastAsia="hu-HU"/>
              </w:rPr>
              <w:t>…………………………………………</w:t>
            </w:r>
          </w:p>
        </w:tc>
      </w:tr>
      <w:bookmarkEnd w:id="44"/>
    </w:tbl>
    <w:p w14:paraId="3BC4FDAE" w14:textId="77777777" w:rsidR="008731F9" w:rsidRDefault="008731F9" w:rsidP="0066775A">
      <w:pPr>
        <w:spacing w:after="120" w:line="276" w:lineRule="auto"/>
        <w:rPr>
          <w:rFonts w:cs="Tahoma"/>
          <w:b/>
          <w:szCs w:val="21"/>
          <w:lang w:eastAsia="hu-HU"/>
        </w:rPr>
      </w:pPr>
    </w:p>
    <w:p w14:paraId="6582D09F" w14:textId="77777777" w:rsidR="009C7000" w:rsidRDefault="009C7000" w:rsidP="0066775A">
      <w:pPr>
        <w:suppressAutoHyphens w:val="0"/>
        <w:spacing w:after="120" w:line="276" w:lineRule="auto"/>
        <w:jc w:val="left"/>
        <w:textAlignment w:val="auto"/>
        <w:rPr>
          <w:rFonts w:cs="Tahoma"/>
          <w:szCs w:val="21"/>
        </w:rPr>
      </w:pPr>
      <w:r>
        <w:rPr>
          <w:rFonts w:cs="Tahoma"/>
          <w:szCs w:val="21"/>
        </w:rPr>
        <w:br w:type="page"/>
      </w:r>
    </w:p>
    <w:p w14:paraId="6ECDB57C" w14:textId="42D44C60" w:rsidR="00AC15BD" w:rsidRDefault="00AC15BD" w:rsidP="0066775A">
      <w:pPr>
        <w:spacing w:after="120" w:line="276" w:lineRule="auto"/>
        <w:jc w:val="right"/>
        <w:rPr>
          <w:rFonts w:cs="Tahoma"/>
          <w:szCs w:val="21"/>
        </w:rPr>
      </w:pPr>
      <w:r>
        <w:rPr>
          <w:rFonts w:cs="Tahoma"/>
          <w:szCs w:val="21"/>
        </w:rPr>
        <w:t>1. sz. melléklet</w:t>
      </w:r>
    </w:p>
    <w:p w14:paraId="170B5B8C" w14:textId="077B8AEE" w:rsidR="009C7000" w:rsidRDefault="009C7000" w:rsidP="0066775A">
      <w:pPr>
        <w:spacing w:after="120" w:line="276" w:lineRule="auto"/>
        <w:jc w:val="center"/>
        <w:rPr>
          <w:rFonts w:cs="Tahoma"/>
          <w:szCs w:val="21"/>
        </w:rPr>
      </w:pPr>
      <w:r>
        <w:rPr>
          <w:rFonts w:cs="Tahoma"/>
          <w:szCs w:val="21"/>
        </w:rPr>
        <w:t>MŰSZAKI LEÍRÁS</w:t>
      </w:r>
    </w:p>
    <w:p w14:paraId="64B84144" w14:textId="77777777" w:rsidR="00AC15BD" w:rsidRPr="009F3DB9" w:rsidRDefault="00AC15BD" w:rsidP="0066775A">
      <w:pPr>
        <w:spacing w:after="120" w:line="276" w:lineRule="auto"/>
        <w:rPr>
          <w:rFonts w:cs="Tahoma"/>
          <w:szCs w:val="21"/>
        </w:rPr>
      </w:pPr>
    </w:p>
    <w:p w14:paraId="668A441E" w14:textId="4A0EF9E8" w:rsidR="009C7000" w:rsidRDefault="009C7000" w:rsidP="0066775A">
      <w:pPr>
        <w:autoSpaceDE w:val="0"/>
        <w:autoSpaceDN w:val="0"/>
        <w:adjustRightInd w:val="0"/>
        <w:spacing w:after="120" w:line="276" w:lineRule="auto"/>
        <w:rPr>
          <w:rFonts w:cs="Tahoma"/>
          <w:color w:val="auto"/>
          <w:szCs w:val="21"/>
        </w:rPr>
      </w:pPr>
      <w:r>
        <w:rPr>
          <w:rFonts w:cs="Tahoma"/>
          <w:color w:val="auto"/>
          <w:szCs w:val="21"/>
        </w:rPr>
        <w:t>Nyertes Ajánlattevő</w:t>
      </w:r>
      <w:r w:rsidRPr="0082771A">
        <w:rPr>
          <w:rFonts w:cs="Tahoma"/>
          <w:color w:val="auto"/>
          <w:szCs w:val="21"/>
        </w:rPr>
        <w:t xml:space="preserve"> </w:t>
      </w:r>
      <w:r w:rsidRPr="0082771A">
        <w:rPr>
          <w:rFonts w:cs="Tahoma"/>
          <w:b/>
          <w:color w:val="auto"/>
          <w:szCs w:val="21"/>
        </w:rPr>
        <w:t>hozzáférést biztosít</w:t>
      </w:r>
      <w:r w:rsidRPr="0082771A">
        <w:rPr>
          <w:rFonts w:cs="Tahoma"/>
          <w:color w:val="auto"/>
          <w:szCs w:val="21"/>
        </w:rPr>
        <w:t xml:space="preserve"> a tulajdonát képező, általa üzemeltetett és számítógép hálózati szolgáltatásainak részét képező biztonsági kapu WAN szolgáltatásaihoz </w:t>
      </w:r>
      <w:r>
        <w:rPr>
          <w:rFonts w:cs="Tahoma"/>
          <w:color w:val="auto"/>
          <w:szCs w:val="21"/>
        </w:rPr>
        <w:t xml:space="preserve">Ajánlatkérő számára. A hozzáférést </w:t>
      </w:r>
      <w:r>
        <w:rPr>
          <w:rFonts w:eastAsia="Times New Roman" w:cs="Tahoma"/>
          <w:szCs w:val="20"/>
          <w:lang w:eastAsia="hu-HU"/>
        </w:rPr>
        <w:t>jelen</w:t>
      </w:r>
      <w:r w:rsidRPr="001F7A61">
        <w:rPr>
          <w:rFonts w:eastAsia="Times New Roman" w:cs="Tahoma"/>
          <w:szCs w:val="20"/>
          <w:lang w:eastAsia="hu-HU"/>
        </w:rPr>
        <w:t xml:space="preserve"> </w:t>
      </w:r>
      <w:r>
        <w:rPr>
          <w:rFonts w:cs="Tahoma"/>
          <w:color w:val="auto"/>
          <w:szCs w:val="21"/>
        </w:rPr>
        <w:t xml:space="preserve">melléklet szerinti adattartalom lekérdezéséhez kell biztosítani, 2022. június 30-áig, </w:t>
      </w:r>
      <w:r w:rsidR="00953D63">
        <w:rPr>
          <w:rFonts w:cs="Tahoma"/>
          <w:color w:val="auto"/>
          <w:szCs w:val="21"/>
        </w:rPr>
        <w:t xml:space="preserve">előreláthatóan </w:t>
      </w:r>
      <w:r>
        <w:rPr>
          <w:rFonts w:cs="Tahoma"/>
          <w:color w:val="auto"/>
          <w:szCs w:val="21"/>
        </w:rPr>
        <w:t>1.770.000 darab kérelemhez.</w:t>
      </w:r>
    </w:p>
    <w:p w14:paraId="6164235D" w14:textId="77777777" w:rsidR="009C7000" w:rsidRDefault="009C7000" w:rsidP="0066775A">
      <w:pPr>
        <w:autoSpaceDE w:val="0"/>
        <w:autoSpaceDN w:val="0"/>
        <w:adjustRightInd w:val="0"/>
        <w:spacing w:after="120" w:line="276" w:lineRule="auto"/>
        <w:rPr>
          <w:rFonts w:cs="Tahoma"/>
          <w:color w:val="auto"/>
          <w:szCs w:val="21"/>
        </w:rPr>
      </w:pPr>
    </w:p>
    <w:p w14:paraId="59AD9946" w14:textId="77777777" w:rsidR="009C7000" w:rsidRPr="0082771A" w:rsidRDefault="009C7000" w:rsidP="0066775A">
      <w:pPr>
        <w:autoSpaceDE w:val="0"/>
        <w:autoSpaceDN w:val="0"/>
        <w:adjustRightInd w:val="0"/>
        <w:spacing w:after="120" w:line="276" w:lineRule="auto"/>
        <w:rPr>
          <w:rFonts w:cs="Tahoma"/>
          <w:color w:val="auto"/>
          <w:szCs w:val="21"/>
        </w:rPr>
      </w:pPr>
      <w:r>
        <w:rPr>
          <w:rFonts w:cs="Tahoma"/>
          <w:color w:val="auto"/>
          <w:szCs w:val="21"/>
        </w:rPr>
        <w:t>Nyertes ajánlattevő Ajánlatkérő részére információ-továbbítás szolgáltatást nyújt, oly módon, hogy a cégnyilvántartási adatok lekérdezése közvetlen gépi kapcsolat kiépítésével, zárt rendszeren belül automatikusan és folyamatosan történik, a nyertes ajánlattevő által üzemeltetett biztosnsági kapu WAN szolgáltatásaihoz történő hozzáférés biztosításával.</w:t>
      </w:r>
    </w:p>
    <w:p w14:paraId="73DE013F" w14:textId="77777777" w:rsidR="009C7000" w:rsidRPr="0082771A" w:rsidRDefault="009C7000" w:rsidP="0066775A">
      <w:pPr>
        <w:autoSpaceDE w:val="0"/>
        <w:autoSpaceDN w:val="0"/>
        <w:adjustRightInd w:val="0"/>
        <w:spacing w:after="120" w:line="276" w:lineRule="auto"/>
        <w:rPr>
          <w:rFonts w:cs="Tahoma"/>
          <w:color w:val="auto"/>
          <w:szCs w:val="21"/>
        </w:rPr>
      </w:pPr>
    </w:p>
    <w:p w14:paraId="26E2C087" w14:textId="77777777" w:rsidR="009C7000" w:rsidRDefault="009C7000" w:rsidP="0066775A">
      <w:pPr>
        <w:spacing w:after="120" w:line="276" w:lineRule="auto"/>
        <w:rPr>
          <w:rFonts w:cs="Tahoma"/>
          <w:color w:val="auto"/>
          <w:szCs w:val="21"/>
        </w:rPr>
      </w:pPr>
      <w:r>
        <w:rPr>
          <w:rFonts w:cs="Tahoma"/>
          <w:color w:val="auto"/>
          <w:szCs w:val="21"/>
        </w:rPr>
        <w:t>Nyertes Ajánlattevő</w:t>
      </w:r>
      <w:r w:rsidRPr="0082771A">
        <w:rPr>
          <w:rFonts w:cs="Tahoma"/>
          <w:color w:val="auto"/>
          <w:szCs w:val="21"/>
        </w:rPr>
        <w:t xml:space="preserve"> </w:t>
      </w:r>
      <w:r>
        <w:rPr>
          <w:rFonts w:cs="Tahoma"/>
          <w:color w:val="auto"/>
          <w:szCs w:val="21"/>
        </w:rPr>
        <w:t>Ajánlatkérő</w:t>
      </w:r>
      <w:r w:rsidRPr="0082771A">
        <w:rPr>
          <w:rFonts w:cs="Tahoma"/>
          <w:color w:val="auto"/>
          <w:szCs w:val="21"/>
        </w:rPr>
        <w:t xml:space="preserve"> részére extra, munkaidőn kívül fenntartott </w:t>
      </w:r>
      <w:r w:rsidRPr="0082771A">
        <w:rPr>
          <w:rFonts w:cs="Tahoma"/>
          <w:b/>
          <w:color w:val="auto"/>
          <w:szCs w:val="21"/>
        </w:rPr>
        <w:t>hibabejelentő ügyeletet és rendelkezésre állást</w:t>
      </w:r>
      <w:r w:rsidRPr="0082771A">
        <w:rPr>
          <w:rFonts w:cs="Tahoma"/>
          <w:color w:val="auto"/>
          <w:szCs w:val="21"/>
        </w:rPr>
        <w:t xml:space="preserve"> is biztosít</w:t>
      </w:r>
      <w:r>
        <w:rPr>
          <w:rFonts w:cs="Tahoma"/>
          <w:color w:val="auto"/>
          <w:szCs w:val="21"/>
        </w:rPr>
        <w:t xml:space="preserve">, </w:t>
      </w:r>
      <w:r w:rsidRPr="0082771A">
        <w:rPr>
          <w:rFonts w:cs="Tahoma"/>
          <w:color w:val="auto"/>
          <w:szCs w:val="21"/>
        </w:rPr>
        <w:t xml:space="preserve">valamint naplózza </w:t>
      </w:r>
      <w:r>
        <w:rPr>
          <w:rFonts w:cs="Tahoma"/>
          <w:color w:val="auto"/>
          <w:szCs w:val="21"/>
        </w:rPr>
        <w:t>Ajánlatkérő</w:t>
      </w:r>
      <w:r w:rsidRPr="0082771A">
        <w:rPr>
          <w:rFonts w:cs="Tahoma"/>
          <w:color w:val="auto"/>
          <w:szCs w:val="21"/>
        </w:rPr>
        <w:t xml:space="preserve"> feltett kérdéseit az OCCR számítógépes rendszerében, továbbá vezeti </w:t>
      </w:r>
      <w:r>
        <w:rPr>
          <w:rFonts w:cs="Tahoma"/>
          <w:color w:val="auto"/>
          <w:szCs w:val="21"/>
        </w:rPr>
        <w:t>Ajánlatkérő</w:t>
      </w:r>
      <w:r w:rsidRPr="0082771A">
        <w:rPr>
          <w:rFonts w:cs="Tahoma"/>
          <w:color w:val="auto"/>
          <w:szCs w:val="21"/>
        </w:rPr>
        <w:t xml:space="preserve"> folyószámláját </w:t>
      </w:r>
      <w:r>
        <w:rPr>
          <w:rFonts w:cs="Tahoma"/>
          <w:color w:val="auto"/>
          <w:szCs w:val="21"/>
        </w:rPr>
        <w:t>Nyertes Ajánlattevő</w:t>
      </w:r>
      <w:r w:rsidRPr="0082771A">
        <w:rPr>
          <w:rFonts w:cs="Tahoma"/>
          <w:color w:val="auto"/>
          <w:szCs w:val="21"/>
        </w:rPr>
        <w:t xml:space="preserve"> „online” számlavezető rendszerében</w:t>
      </w:r>
      <w:r>
        <w:rPr>
          <w:rFonts w:cs="Tahoma"/>
          <w:color w:val="auto"/>
          <w:szCs w:val="21"/>
        </w:rPr>
        <w:t>.</w:t>
      </w:r>
    </w:p>
    <w:p w14:paraId="6400D16F" w14:textId="77777777" w:rsidR="009C7000" w:rsidRDefault="009C7000" w:rsidP="0066775A">
      <w:pPr>
        <w:spacing w:after="120" w:line="276" w:lineRule="auto"/>
        <w:rPr>
          <w:rFonts w:cs="Tahoma"/>
          <w:color w:val="auto"/>
          <w:szCs w:val="21"/>
        </w:rPr>
      </w:pPr>
    </w:p>
    <w:p w14:paraId="0E6F79BA" w14:textId="2087DBE3" w:rsidR="009C7000" w:rsidRPr="001F7A61" w:rsidRDefault="009C7000" w:rsidP="0066775A">
      <w:pPr>
        <w:spacing w:after="120" w:line="276" w:lineRule="auto"/>
        <w:rPr>
          <w:rFonts w:eastAsia="Times New Roman" w:cs="Tahoma"/>
          <w:szCs w:val="20"/>
          <w:lang w:eastAsia="hu-HU"/>
        </w:rPr>
      </w:pPr>
      <w:r w:rsidRPr="001F7A61">
        <w:rPr>
          <w:rFonts w:eastAsia="Times New Roman" w:cs="Tahoma"/>
          <w:szCs w:val="20"/>
          <w:lang w:eastAsia="hu-HU"/>
        </w:rPr>
        <w:t xml:space="preserve">Nyertes Ajánlattevőnek a </w:t>
      </w:r>
      <w:r w:rsidRPr="001F7A61">
        <w:rPr>
          <w:rFonts w:cs="Tahoma"/>
          <w:b/>
          <w:szCs w:val="20"/>
        </w:rPr>
        <w:t>cégnyilvántartási adatok átadását az Országos Cégnyilvántartó és Céginformációs Rendszerből az EMIR és a FAIR rendszerekbe</w:t>
      </w:r>
      <w:r w:rsidRPr="001F7A61">
        <w:rPr>
          <w:rFonts w:eastAsia="Times New Roman" w:cs="Tahoma"/>
          <w:szCs w:val="20"/>
          <w:lang w:eastAsia="hu-HU"/>
        </w:rPr>
        <w:t xml:space="preserve"> </w:t>
      </w:r>
      <w:r>
        <w:rPr>
          <w:rFonts w:eastAsia="Times New Roman" w:cs="Tahoma"/>
          <w:szCs w:val="20"/>
          <w:lang w:eastAsia="hu-HU"/>
        </w:rPr>
        <w:t>jelen</w:t>
      </w:r>
      <w:r w:rsidRPr="001F7A61">
        <w:rPr>
          <w:rFonts w:eastAsia="Times New Roman" w:cs="Tahoma"/>
          <w:szCs w:val="20"/>
          <w:lang w:eastAsia="hu-HU"/>
        </w:rPr>
        <w:t xml:space="preserve"> </w:t>
      </w:r>
      <w:r>
        <w:rPr>
          <w:rFonts w:eastAsia="Times New Roman" w:cs="Tahoma"/>
          <w:szCs w:val="20"/>
          <w:lang w:eastAsia="hu-HU"/>
        </w:rPr>
        <w:t>melléklet</w:t>
      </w:r>
      <w:r w:rsidRPr="001F7A61">
        <w:rPr>
          <w:rFonts w:eastAsia="Times New Roman" w:cs="Tahoma"/>
          <w:szCs w:val="20"/>
          <w:lang w:eastAsia="hu-HU"/>
        </w:rPr>
        <w:t xml:space="preserve"> szerinti adattartalommal kell biztosítania.</w:t>
      </w:r>
    </w:p>
    <w:p w14:paraId="659D8559" w14:textId="77777777" w:rsidR="009C7000" w:rsidRDefault="009C7000" w:rsidP="0066775A">
      <w:pPr>
        <w:spacing w:after="120" w:line="276" w:lineRule="auto"/>
        <w:rPr>
          <w:rFonts w:cs="Tahoma"/>
          <w:b/>
          <w:bCs/>
          <w:szCs w:val="21"/>
        </w:rPr>
      </w:pPr>
    </w:p>
    <w:p w14:paraId="0BACCB36" w14:textId="77777777" w:rsidR="00AC15BD" w:rsidRPr="009F3DB9" w:rsidRDefault="00AC15BD" w:rsidP="0066775A">
      <w:pPr>
        <w:spacing w:after="120" w:line="276" w:lineRule="auto"/>
        <w:rPr>
          <w:rFonts w:cs="Tahoma"/>
          <w:szCs w:val="21"/>
        </w:rPr>
      </w:pPr>
      <w:r w:rsidRPr="009F3DB9">
        <w:rPr>
          <w:rFonts w:cs="Tahoma"/>
          <w:b/>
          <w:bCs/>
          <w:szCs w:val="21"/>
        </w:rPr>
        <w:t xml:space="preserve">A céginformációs xml kiadmány rovatainak leírása </w:t>
      </w:r>
    </w:p>
    <w:p w14:paraId="7EFC939B" w14:textId="77777777" w:rsidR="00AC15BD" w:rsidRDefault="00AC15BD" w:rsidP="0066775A">
      <w:pPr>
        <w:spacing w:after="120" w:line="276" w:lineRule="auto"/>
        <w:rPr>
          <w:rFonts w:cs="Tahoma"/>
          <w:b/>
          <w:bCs/>
          <w:szCs w:val="21"/>
        </w:rPr>
      </w:pPr>
    </w:p>
    <w:p w14:paraId="3AB79BF8" w14:textId="77777777" w:rsidR="00AC15BD" w:rsidRPr="009F3DB9" w:rsidRDefault="00AC15BD" w:rsidP="0066775A">
      <w:pPr>
        <w:spacing w:after="120" w:line="276" w:lineRule="auto"/>
        <w:rPr>
          <w:rFonts w:cs="Tahoma"/>
          <w:szCs w:val="21"/>
        </w:rPr>
      </w:pPr>
      <w:r w:rsidRPr="009F3DB9">
        <w:rPr>
          <w:rFonts w:cs="Tahoma"/>
          <w:b/>
          <w:bCs/>
          <w:szCs w:val="21"/>
        </w:rPr>
        <w:t xml:space="preserve">CégformátólFüggetlenAdatok </w:t>
      </w:r>
    </w:p>
    <w:p w14:paraId="30E739E8" w14:textId="77777777" w:rsidR="00AC15BD" w:rsidRDefault="00AC15BD" w:rsidP="0066775A">
      <w:pPr>
        <w:spacing w:after="120" w:line="276" w:lineRule="auto"/>
        <w:rPr>
          <w:rFonts w:cs="Tahoma"/>
          <w:b/>
          <w:bCs/>
          <w:szCs w:val="21"/>
        </w:rPr>
      </w:pPr>
    </w:p>
    <w:p w14:paraId="31A557B1" w14:textId="77777777" w:rsidR="00AC15BD" w:rsidRPr="009F3DB9" w:rsidRDefault="00AC15BD" w:rsidP="0066775A">
      <w:pPr>
        <w:spacing w:after="120" w:line="276" w:lineRule="auto"/>
        <w:rPr>
          <w:rFonts w:cs="Tahoma"/>
          <w:szCs w:val="21"/>
        </w:rPr>
      </w:pPr>
      <w:r w:rsidRPr="009F3DB9">
        <w:rPr>
          <w:rFonts w:cs="Tahoma"/>
          <w:b/>
          <w:bCs/>
          <w:szCs w:val="21"/>
        </w:rPr>
        <w:t xml:space="preserve">1. rovat </w:t>
      </w:r>
    </w:p>
    <w:p w14:paraId="2F21F60C" w14:textId="77777777" w:rsidR="00AC15BD" w:rsidRPr="009F3DB9" w:rsidRDefault="00AC15BD" w:rsidP="0066775A">
      <w:pPr>
        <w:spacing w:after="120" w:line="276" w:lineRule="auto"/>
        <w:rPr>
          <w:rFonts w:cs="Tahoma"/>
          <w:szCs w:val="21"/>
        </w:rPr>
      </w:pPr>
      <w:r w:rsidRPr="009F3DB9">
        <w:rPr>
          <w:rFonts w:cs="Tahoma"/>
          <w:szCs w:val="21"/>
        </w:rPr>
        <w:t xml:space="preserve">ÁltalánosAdatok </w:t>
      </w:r>
      <w:r w:rsidRPr="009F3DB9">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Általános adatok </w:t>
      </w:r>
    </w:p>
    <w:p w14:paraId="44E8EE8B" w14:textId="77777777" w:rsidR="00AC15BD" w:rsidRPr="009F3DB9" w:rsidRDefault="00AC15BD" w:rsidP="0066775A">
      <w:pPr>
        <w:spacing w:after="120" w:line="276" w:lineRule="auto"/>
        <w:ind w:firstLine="708"/>
        <w:rPr>
          <w:rFonts w:cs="Tahoma"/>
          <w:szCs w:val="21"/>
        </w:rPr>
      </w:pPr>
      <w:r w:rsidRPr="009F3DB9">
        <w:rPr>
          <w:rFonts w:cs="Tahoma"/>
          <w:szCs w:val="21"/>
        </w:rPr>
        <w:t xml:space="preserve">Fióktelep </w:t>
      </w:r>
      <w:r w:rsidRPr="009F3DB9">
        <w:rPr>
          <w:rFonts w:cs="Tahoma"/>
          <w:szCs w:val="21"/>
        </w:rPr>
        <w:tab/>
      </w:r>
      <w:r w:rsidRPr="009F3DB9">
        <w:rPr>
          <w:rFonts w:cs="Tahoma"/>
          <w:szCs w:val="21"/>
        </w:rPr>
        <w:tab/>
      </w:r>
      <w:r>
        <w:rPr>
          <w:rFonts w:cs="Tahoma"/>
          <w:szCs w:val="21"/>
        </w:rPr>
        <w:tab/>
      </w:r>
      <w:r>
        <w:rPr>
          <w:rFonts w:cs="Tahoma"/>
          <w:szCs w:val="21"/>
        </w:rPr>
        <w:tab/>
      </w:r>
      <w:r w:rsidRPr="009F3DB9">
        <w:rPr>
          <w:rFonts w:cs="Tahoma"/>
          <w:szCs w:val="21"/>
        </w:rPr>
        <w:t xml:space="preserve">A cég fióktelep </w:t>
      </w:r>
    </w:p>
    <w:p w14:paraId="37142F93" w14:textId="77777777" w:rsidR="00AC15BD" w:rsidRPr="009F3DB9" w:rsidRDefault="00AC15BD" w:rsidP="0066775A">
      <w:pPr>
        <w:spacing w:after="120" w:line="276" w:lineRule="auto"/>
        <w:ind w:firstLine="708"/>
        <w:rPr>
          <w:rFonts w:cs="Tahoma"/>
          <w:szCs w:val="21"/>
        </w:rPr>
      </w:pPr>
      <w:r w:rsidRPr="009F3DB9">
        <w:rPr>
          <w:rFonts w:cs="Tahoma"/>
          <w:szCs w:val="21"/>
        </w:rPr>
        <w:t xml:space="preserve">Cégforma </w:t>
      </w:r>
      <w:r w:rsidRPr="009F3DB9">
        <w:rPr>
          <w:rFonts w:cs="Tahoma"/>
          <w:szCs w:val="21"/>
        </w:rPr>
        <w:tab/>
      </w:r>
      <w:r w:rsidRPr="009F3DB9">
        <w:rPr>
          <w:rFonts w:cs="Tahoma"/>
          <w:szCs w:val="21"/>
        </w:rPr>
        <w:tab/>
      </w:r>
      <w:r>
        <w:rPr>
          <w:rFonts w:cs="Tahoma"/>
          <w:szCs w:val="21"/>
        </w:rPr>
        <w:tab/>
      </w:r>
      <w:r>
        <w:rPr>
          <w:rFonts w:cs="Tahoma"/>
          <w:szCs w:val="21"/>
        </w:rPr>
        <w:tab/>
      </w:r>
      <w:r w:rsidRPr="009F3DB9">
        <w:rPr>
          <w:rFonts w:cs="Tahoma"/>
          <w:szCs w:val="21"/>
        </w:rPr>
        <w:t xml:space="preserve">A cég cégformája </w:t>
      </w:r>
    </w:p>
    <w:p w14:paraId="1C71F585" w14:textId="77777777" w:rsidR="00AC15BD" w:rsidRPr="009F3DB9" w:rsidRDefault="00AC15BD" w:rsidP="0066775A">
      <w:pPr>
        <w:spacing w:after="120" w:line="276" w:lineRule="auto"/>
        <w:ind w:firstLine="708"/>
        <w:rPr>
          <w:rFonts w:cs="Tahoma"/>
          <w:szCs w:val="21"/>
        </w:rPr>
      </w:pPr>
      <w:r w:rsidRPr="009F3DB9">
        <w:rPr>
          <w:rFonts w:cs="Tahoma"/>
          <w:szCs w:val="21"/>
        </w:rPr>
        <w:t xml:space="preserve">Bejegyezve </w:t>
      </w:r>
      <w:r w:rsidRPr="009F3DB9">
        <w:rPr>
          <w:rFonts w:cs="Tahoma"/>
          <w:szCs w:val="21"/>
        </w:rPr>
        <w:tab/>
      </w:r>
      <w:r w:rsidRPr="009F3DB9">
        <w:rPr>
          <w:rFonts w:cs="Tahoma"/>
          <w:szCs w:val="21"/>
        </w:rPr>
        <w:tab/>
      </w:r>
      <w:r>
        <w:rPr>
          <w:rFonts w:cs="Tahoma"/>
          <w:szCs w:val="21"/>
        </w:rPr>
        <w:tab/>
      </w:r>
      <w:r>
        <w:rPr>
          <w:rFonts w:cs="Tahoma"/>
          <w:szCs w:val="21"/>
        </w:rPr>
        <w:tab/>
      </w:r>
      <w:r w:rsidRPr="009F3DB9">
        <w:rPr>
          <w:rFonts w:cs="Tahoma"/>
          <w:szCs w:val="21"/>
        </w:rPr>
        <w:t xml:space="preserve">Bejegyzés kelte </w:t>
      </w:r>
    </w:p>
    <w:p w14:paraId="5AE49DFF" w14:textId="77777777" w:rsidR="00AC15BD" w:rsidRPr="009F3DB9" w:rsidRDefault="00AC15BD" w:rsidP="0066775A">
      <w:pPr>
        <w:spacing w:after="120" w:line="276" w:lineRule="auto"/>
        <w:ind w:firstLine="708"/>
        <w:rPr>
          <w:rFonts w:cs="Tahoma"/>
          <w:szCs w:val="21"/>
        </w:rPr>
      </w:pPr>
      <w:r w:rsidRPr="009F3DB9">
        <w:rPr>
          <w:rFonts w:cs="Tahoma"/>
          <w:szCs w:val="21"/>
        </w:rPr>
        <w:t xml:space="preserve">ElutasításKelte </w:t>
      </w:r>
      <w:r w:rsidRPr="009F3DB9">
        <w:rPr>
          <w:rFonts w:cs="Tahoma"/>
          <w:szCs w:val="21"/>
        </w:rPr>
        <w:tab/>
      </w:r>
      <w:r w:rsidRPr="009F3DB9">
        <w:rPr>
          <w:rFonts w:cs="Tahoma"/>
          <w:szCs w:val="21"/>
        </w:rPr>
        <w:tab/>
      </w:r>
      <w:r>
        <w:rPr>
          <w:rFonts w:cs="Tahoma"/>
          <w:szCs w:val="21"/>
        </w:rPr>
        <w:tab/>
      </w:r>
      <w:r>
        <w:rPr>
          <w:rFonts w:cs="Tahoma"/>
          <w:szCs w:val="21"/>
        </w:rPr>
        <w:tab/>
      </w:r>
      <w:r w:rsidRPr="009F3DB9">
        <w:rPr>
          <w:rFonts w:cs="Tahoma"/>
          <w:szCs w:val="21"/>
        </w:rPr>
        <w:t xml:space="preserve">A bejegyzés elutasításának kelte </w:t>
      </w:r>
    </w:p>
    <w:p w14:paraId="0F8E1FB3" w14:textId="77777777" w:rsidR="00AC15BD" w:rsidRPr="009F3DB9" w:rsidRDefault="00AC15BD" w:rsidP="0066775A">
      <w:pPr>
        <w:spacing w:after="120" w:line="276" w:lineRule="auto"/>
        <w:ind w:firstLine="708"/>
        <w:rPr>
          <w:rFonts w:cs="Tahoma"/>
          <w:szCs w:val="21"/>
        </w:rPr>
      </w:pPr>
      <w:r w:rsidRPr="009F3DB9">
        <w:rPr>
          <w:rFonts w:cs="Tahoma"/>
          <w:szCs w:val="21"/>
        </w:rPr>
        <w:t xml:space="preserve">TörlésHatálya </w:t>
      </w:r>
      <w:r w:rsidRPr="009F3DB9">
        <w:rPr>
          <w:rFonts w:cs="Tahoma"/>
          <w:szCs w:val="21"/>
        </w:rPr>
        <w:tab/>
      </w:r>
      <w:r w:rsidRPr="009F3DB9">
        <w:rPr>
          <w:rFonts w:cs="Tahoma"/>
          <w:szCs w:val="21"/>
        </w:rPr>
        <w:tab/>
      </w:r>
      <w:r>
        <w:rPr>
          <w:rFonts w:cs="Tahoma"/>
          <w:szCs w:val="21"/>
        </w:rPr>
        <w:tab/>
      </w:r>
      <w:r>
        <w:rPr>
          <w:rFonts w:cs="Tahoma"/>
          <w:szCs w:val="21"/>
        </w:rPr>
        <w:tab/>
      </w:r>
      <w:r w:rsidRPr="009F3DB9">
        <w:rPr>
          <w:rFonts w:cs="Tahoma"/>
          <w:szCs w:val="21"/>
        </w:rPr>
        <w:t xml:space="preserve">A törlés kelte </w:t>
      </w:r>
    </w:p>
    <w:p w14:paraId="5A62C442" w14:textId="77777777" w:rsidR="00AC15BD" w:rsidRPr="009F3DB9" w:rsidRDefault="00AC15BD" w:rsidP="0066775A">
      <w:pPr>
        <w:spacing w:after="120" w:line="276" w:lineRule="auto"/>
        <w:ind w:firstLine="708"/>
        <w:rPr>
          <w:rFonts w:cs="Tahoma"/>
          <w:szCs w:val="21"/>
        </w:rPr>
      </w:pPr>
      <w:r w:rsidRPr="009F3DB9">
        <w:rPr>
          <w:rFonts w:cs="Tahoma"/>
          <w:szCs w:val="21"/>
        </w:rPr>
        <w:t xml:space="preserve">TörlésMódja </w:t>
      </w:r>
      <w:r w:rsidRPr="009F3DB9">
        <w:rPr>
          <w:rFonts w:cs="Tahoma"/>
          <w:szCs w:val="21"/>
        </w:rPr>
        <w:tab/>
      </w:r>
      <w:r w:rsidRPr="009F3DB9">
        <w:rPr>
          <w:rFonts w:cs="Tahoma"/>
          <w:szCs w:val="21"/>
        </w:rPr>
        <w:tab/>
      </w:r>
      <w:r>
        <w:rPr>
          <w:rFonts w:cs="Tahoma"/>
          <w:szCs w:val="21"/>
        </w:rPr>
        <w:tab/>
      </w:r>
      <w:r>
        <w:rPr>
          <w:rFonts w:cs="Tahoma"/>
          <w:szCs w:val="21"/>
        </w:rPr>
        <w:tab/>
      </w:r>
      <w:r w:rsidRPr="009F3DB9">
        <w:rPr>
          <w:rFonts w:cs="Tahoma"/>
          <w:szCs w:val="21"/>
        </w:rPr>
        <w:t xml:space="preserve">A törlés módja </w:t>
      </w:r>
    </w:p>
    <w:p w14:paraId="1A0FF497" w14:textId="77777777" w:rsidR="00AC15BD" w:rsidRPr="009F3DB9" w:rsidRDefault="00AC15BD" w:rsidP="0066775A">
      <w:pPr>
        <w:spacing w:after="120" w:line="276" w:lineRule="auto"/>
        <w:ind w:firstLine="708"/>
        <w:rPr>
          <w:rFonts w:cs="Tahoma"/>
          <w:szCs w:val="21"/>
        </w:rPr>
      </w:pPr>
      <w:r w:rsidRPr="009F3DB9">
        <w:rPr>
          <w:rFonts w:cs="Tahoma"/>
          <w:szCs w:val="21"/>
        </w:rPr>
        <w:t xml:space="preserve">Megjegyzés </w:t>
      </w:r>
      <w:r w:rsidRPr="009F3DB9">
        <w:rPr>
          <w:rFonts w:cs="Tahoma"/>
          <w:szCs w:val="21"/>
        </w:rPr>
        <w:tab/>
      </w:r>
      <w:r w:rsidRPr="009F3DB9">
        <w:rPr>
          <w:rFonts w:cs="Tahoma"/>
          <w:szCs w:val="21"/>
        </w:rPr>
        <w:tab/>
      </w:r>
      <w:r>
        <w:rPr>
          <w:rFonts w:cs="Tahoma"/>
          <w:szCs w:val="21"/>
        </w:rPr>
        <w:tab/>
      </w:r>
      <w:r>
        <w:rPr>
          <w:rFonts w:cs="Tahoma"/>
          <w:szCs w:val="21"/>
        </w:rPr>
        <w:tab/>
      </w:r>
      <w:r w:rsidRPr="009F3DB9">
        <w:rPr>
          <w:rFonts w:cs="Tahoma"/>
          <w:szCs w:val="21"/>
        </w:rPr>
        <w:t xml:space="preserve">Megjegyzés a törlés módjához </w:t>
      </w:r>
    </w:p>
    <w:p w14:paraId="71270BCF" w14:textId="77777777" w:rsidR="00AC15BD" w:rsidRDefault="00AC15BD" w:rsidP="0066775A">
      <w:pPr>
        <w:spacing w:after="120" w:line="276" w:lineRule="auto"/>
        <w:rPr>
          <w:rFonts w:cs="Tahoma"/>
          <w:b/>
          <w:bCs/>
          <w:szCs w:val="21"/>
        </w:rPr>
      </w:pPr>
    </w:p>
    <w:p w14:paraId="01FD04EE" w14:textId="77777777" w:rsidR="00AC15BD" w:rsidRPr="009F3DB9" w:rsidRDefault="00AC15BD" w:rsidP="0066775A">
      <w:pPr>
        <w:spacing w:after="120" w:line="276" w:lineRule="auto"/>
        <w:rPr>
          <w:rFonts w:cs="Tahoma"/>
          <w:szCs w:val="21"/>
        </w:rPr>
      </w:pPr>
      <w:r w:rsidRPr="009F3DB9">
        <w:rPr>
          <w:rFonts w:cs="Tahoma"/>
          <w:b/>
          <w:bCs/>
          <w:szCs w:val="21"/>
        </w:rPr>
        <w:t xml:space="preserve">2. rovat </w:t>
      </w:r>
    </w:p>
    <w:p w14:paraId="62B2D455" w14:textId="77777777" w:rsidR="00AC15BD" w:rsidRPr="009F3DB9" w:rsidRDefault="00AC15BD" w:rsidP="0066775A">
      <w:pPr>
        <w:spacing w:after="120" w:line="276" w:lineRule="auto"/>
        <w:rPr>
          <w:rFonts w:cs="Tahoma"/>
          <w:szCs w:val="21"/>
        </w:rPr>
      </w:pPr>
      <w:r w:rsidRPr="009F3DB9">
        <w:rPr>
          <w:rFonts w:cs="Tahoma"/>
          <w:szCs w:val="21"/>
        </w:rPr>
        <w:t xml:space="preserve">Cégnév </w:t>
      </w:r>
      <w:r>
        <w:rPr>
          <w:rFonts w:cs="Tahoma"/>
          <w:szCs w:val="21"/>
        </w:rPr>
        <w:tab/>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A cég elnevezése </w:t>
      </w:r>
    </w:p>
    <w:p w14:paraId="0188B1BA" w14:textId="77777777" w:rsidR="00AC15BD" w:rsidRPr="009F3DB9" w:rsidRDefault="00AC15BD" w:rsidP="0066775A">
      <w:pPr>
        <w:spacing w:after="120" w:line="276" w:lineRule="auto"/>
        <w:ind w:firstLine="708"/>
        <w:rPr>
          <w:rFonts w:cs="Tahoma"/>
          <w:szCs w:val="21"/>
        </w:rPr>
      </w:pPr>
      <w:r w:rsidRPr="009F3DB9">
        <w:rPr>
          <w:rFonts w:cs="Tahoma"/>
          <w:szCs w:val="21"/>
        </w:rPr>
        <w:t xml:space="preserve">Név </w:t>
      </w:r>
      <w:r>
        <w:rPr>
          <w:rFonts w:cs="Tahoma"/>
          <w:szCs w:val="21"/>
        </w:rPr>
        <w:tab/>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A cég neve </w:t>
      </w:r>
    </w:p>
    <w:p w14:paraId="7416E5D0" w14:textId="77777777" w:rsidR="00AC15BD" w:rsidRDefault="00AC15BD" w:rsidP="0066775A">
      <w:pPr>
        <w:spacing w:after="120" w:line="276" w:lineRule="auto"/>
        <w:rPr>
          <w:rFonts w:cs="Tahoma"/>
          <w:b/>
          <w:bCs/>
          <w:szCs w:val="21"/>
        </w:rPr>
      </w:pPr>
    </w:p>
    <w:p w14:paraId="2D7B5413" w14:textId="77777777" w:rsidR="00AC15BD" w:rsidRPr="009F3DB9" w:rsidRDefault="00AC15BD" w:rsidP="0066775A">
      <w:pPr>
        <w:spacing w:after="120" w:line="276" w:lineRule="auto"/>
        <w:rPr>
          <w:rFonts w:cs="Tahoma"/>
          <w:szCs w:val="21"/>
        </w:rPr>
      </w:pPr>
      <w:r w:rsidRPr="009F3DB9">
        <w:rPr>
          <w:rFonts w:cs="Tahoma"/>
          <w:b/>
          <w:bCs/>
          <w:szCs w:val="21"/>
        </w:rPr>
        <w:t xml:space="preserve">3. rovat </w:t>
      </w:r>
    </w:p>
    <w:p w14:paraId="6F55377D" w14:textId="77777777" w:rsidR="00AC15BD" w:rsidRPr="009F3DB9" w:rsidRDefault="00AC15BD" w:rsidP="0066775A">
      <w:pPr>
        <w:spacing w:after="120" w:line="276" w:lineRule="auto"/>
        <w:rPr>
          <w:rFonts w:cs="Tahoma"/>
          <w:szCs w:val="21"/>
        </w:rPr>
      </w:pPr>
      <w:r w:rsidRPr="009F3DB9">
        <w:rPr>
          <w:rFonts w:cs="Tahoma"/>
          <w:szCs w:val="21"/>
        </w:rPr>
        <w:t xml:space="preserve">CégRövidNeve </w:t>
      </w:r>
      <w:r>
        <w:rPr>
          <w:rFonts w:cs="Tahoma"/>
          <w:szCs w:val="21"/>
        </w:rPr>
        <w:tab/>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A cég rövidített elnevezése </w:t>
      </w:r>
    </w:p>
    <w:p w14:paraId="333EA767" w14:textId="77777777" w:rsidR="00AC15BD" w:rsidRPr="009F3DB9" w:rsidRDefault="00AC15BD" w:rsidP="0066775A">
      <w:pPr>
        <w:spacing w:after="120" w:line="276" w:lineRule="auto"/>
        <w:ind w:firstLine="708"/>
        <w:rPr>
          <w:rFonts w:cs="Tahoma"/>
          <w:szCs w:val="21"/>
        </w:rPr>
      </w:pPr>
      <w:r w:rsidRPr="009F3DB9">
        <w:rPr>
          <w:rFonts w:cs="Tahoma"/>
          <w:szCs w:val="21"/>
        </w:rPr>
        <w:t>Név</w:t>
      </w:r>
      <w:r>
        <w:rPr>
          <w:rFonts w:cs="Tahoma"/>
          <w:szCs w:val="21"/>
        </w:rPr>
        <w:tab/>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A cég rövid neve </w:t>
      </w:r>
    </w:p>
    <w:p w14:paraId="05A8F0F7" w14:textId="77777777" w:rsidR="00AC15BD" w:rsidRDefault="00AC15BD" w:rsidP="0066775A">
      <w:pPr>
        <w:spacing w:after="120" w:line="276" w:lineRule="auto"/>
        <w:rPr>
          <w:rFonts w:cs="Tahoma"/>
          <w:b/>
          <w:bCs/>
          <w:szCs w:val="21"/>
        </w:rPr>
      </w:pPr>
    </w:p>
    <w:p w14:paraId="3D30DF57" w14:textId="77777777" w:rsidR="00AC15BD" w:rsidRPr="009F3DB9" w:rsidRDefault="00AC15BD" w:rsidP="0066775A">
      <w:pPr>
        <w:spacing w:after="120" w:line="276" w:lineRule="auto"/>
        <w:rPr>
          <w:rFonts w:cs="Tahoma"/>
          <w:szCs w:val="21"/>
        </w:rPr>
      </w:pPr>
      <w:r w:rsidRPr="009F3DB9">
        <w:rPr>
          <w:rFonts w:cs="Tahoma"/>
          <w:b/>
          <w:bCs/>
          <w:szCs w:val="21"/>
        </w:rPr>
        <w:t xml:space="preserve">4. rovat </w:t>
      </w:r>
    </w:p>
    <w:p w14:paraId="16F4DB82" w14:textId="77777777" w:rsidR="00AC15BD" w:rsidRPr="009F3DB9" w:rsidRDefault="00AC15BD" w:rsidP="0066775A">
      <w:pPr>
        <w:spacing w:after="120" w:line="276" w:lineRule="auto"/>
        <w:ind w:left="4253" w:hanging="4253"/>
        <w:rPr>
          <w:rFonts w:cs="Tahoma"/>
          <w:szCs w:val="21"/>
        </w:rPr>
      </w:pPr>
      <w:r w:rsidRPr="009F3DB9">
        <w:rPr>
          <w:rFonts w:cs="Tahoma"/>
          <w:szCs w:val="21"/>
        </w:rPr>
        <w:t xml:space="preserve">CégIdegenNeve </w:t>
      </w:r>
      <w:r>
        <w:rPr>
          <w:rFonts w:cs="Tahoma"/>
          <w:szCs w:val="21"/>
        </w:rPr>
        <w:tab/>
      </w:r>
      <w:r w:rsidRPr="009F3DB9">
        <w:rPr>
          <w:rFonts w:cs="Tahoma"/>
          <w:szCs w:val="21"/>
        </w:rPr>
        <w:t xml:space="preserve">A cég idegen nyelvű elnevezése(i), idegen nyelvű rövidített elnevezése(i) </w:t>
      </w:r>
    </w:p>
    <w:p w14:paraId="4A95C7F8" w14:textId="77777777" w:rsidR="00AC15BD" w:rsidRPr="009F3DB9" w:rsidRDefault="00AC15BD" w:rsidP="0066775A">
      <w:pPr>
        <w:spacing w:after="120" w:line="276" w:lineRule="auto"/>
        <w:ind w:firstLine="708"/>
        <w:rPr>
          <w:rFonts w:cs="Tahoma"/>
          <w:szCs w:val="21"/>
        </w:rPr>
      </w:pPr>
      <w:r w:rsidRPr="009F3DB9">
        <w:rPr>
          <w:rFonts w:cs="Tahoma"/>
          <w:szCs w:val="21"/>
        </w:rPr>
        <w:t xml:space="preserve">Név </w:t>
      </w:r>
      <w:r>
        <w:rPr>
          <w:rFonts w:cs="Tahoma"/>
          <w:szCs w:val="21"/>
        </w:rPr>
        <w:tab/>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A cég idegen nyelvű neve </w:t>
      </w:r>
    </w:p>
    <w:p w14:paraId="6F254258" w14:textId="77777777" w:rsidR="00AC15BD" w:rsidRDefault="00AC15BD" w:rsidP="0066775A">
      <w:pPr>
        <w:spacing w:after="120" w:line="276" w:lineRule="auto"/>
        <w:rPr>
          <w:rFonts w:cs="Tahoma"/>
          <w:b/>
          <w:bCs/>
          <w:szCs w:val="21"/>
        </w:rPr>
      </w:pPr>
    </w:p>
    <w:p w14:paraId="036F0E3A" w14:textId="77777777" w:rsidR="00AC15BD" w:rsidRPr="009F3DB9" w:rsidRDefault="00AC15BD" w:rsidP="0066775A">
      <w:pPr>
        <w:spacing w:after="120" w:line="276" w:lineRule="auto"/>
        <w:rPr>
          <w:rFonts w:cs="Tahoma"/>
          <w:szCs w:val="21"/>
        </w:rPr>
      </w:pPr>
      <w:r w:rsidRPr="009F3DB9">
        <w:rPr>
          <w:rFonts w:cs="Tahoma"/>
          <w:b/>
          <w:bCs/>
          <w:szCs w:val="21"/>
        </w:rPr>
        <w:t xml:space="preserve">5. rovat </w:t>
      </w:r>
    </w:p>
    <w:p w14:paraId="56817C0B" w14:textId="77777777" w:rsidR="00AC15BD" w:rsidRPr="009F3DB9" w:rsidRDefault="00AC15BD" w:rsidP="0066775A">
      <w:pPr>
        <w:spacing w:after="120" w:line="276" w:lineRule="auto"/>
        <w:rPr>
          <w:rFonts w:cs="Tahoma"/>
          <w:szCs w:val="21"/>
        </w:rPr>
      </w:pPr>
      <w:r w:rsidRPr="009F3DB9">
        <w:rPr>
          <w:rFonts w:cs="Tahoma"/>
          <w:szCs w:val="21"/>
        </w:rPr>
        <w:t xml:space="preserve">CégSzékhelye </w:t>
      </w:r>
      <w:r>
        <w:rPr>
          <w:rFonts w:cs="Tahoma"/>
          <w:szCs w:val="21"/>
        </w:rPr>
        <w:tab/>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A cég székhelye </w:t>
      </w:r>
    </w:p>
    <w:p w14:paraId="40809BF2" w14:textId="77777777" w:rsidR="00AC15BD" w:rsidRPr="009F3DB9" w:rsidRDefault="00AC15BD" w:rsidP="0066775A">
      <w:pPr>
        <w:spacing w:after="120" w:line="276" w:lineRule="auto"/>
        <w:ind w:firstLine="708"/>
        <w:rPr>
          <w:rFonts w:cs="Tahoma"/>
          <w:szCs w:val="21"/>
        </w:rPr>
      </w:pPr>
      <w:r w:rsidRPr="009F3DB9">
        <w:rPr>
          <w:rFonts w:cs="Tahoma"/>
          <w:szCs w:val="21"/>
        </w:rPr>
        <w:t xml:space="preserve">TagoltCím/ÖsszetettCím </w:t>
      </w:r>
      <w:r>
        <w:rPr>
          <w:rFonts w:cs="Tahoma"/>
          <w:szCs w:val="21"/>
        </w:rPr>
        <w:tab/>
      </w:r>
      <w:r>
        <w:rPr>
          <w:rFonts w:cs="Tahoma"/>
          <w:szCs w:val="21"/>
        </w:rPr>
        <w:tab/>
      </w:r>
      <w:r w:rsidRPr="009F3DB9">
        <w:rPr>
          <w:rFonts w:cs="Tahoma"/>
          <w:szCs w:val="21"/>
        </w:rPr>
        <w:t xml:space="preserve">Cím adatok </w:t>
      </w:r>
    </w:p>
    <w:p w14:paraId="20EB669C" w14:textId="77777777" w:rsidR="00AC15BD" w:rsidRDefault="00AC15BD" w:rsidP="0066775A">
      <w:pPr>
        <w:spacing w:after="120" w:line="276" w:lineRule="auto"/>
        <w:rPr>
          <w:rFonts w:cs="Tahoma"/>
          <w:b/>
          <w:bCs/>
          <w:szCs w:val="21"/>
        </w:rPr>
      </w:pPr>
    </w:p>
    <w:p w14:paraId="01CC4465" w14:textId="77777777" w:rsidR="00AC15BD" w:rsidRPr="009F3DB9" w:rsidRDefault="00AC15BD" w:rsidP="0066775A">
      <w:pPr>
        <w:spacing w:after="120" w:line="276" w:lineRule="auto"/>
        <w:rPr>
          <w:rFonts w:cs="Tahoma"/>
          <w:szCs w:val="21"/>
        </w:rPr>
      </w:pPr>
      <w:r w:rsidRPr="009F3DB9">
        <w:rPr>
          <w:rFonts w:cs="Tahoma"/>
          <w:b/>
          <w:bCs/>
          <w:szCs w:val="21"/>
        </w:rPr>
        <w:t xml:space="preserve">6. rovat </w:t>
      </w:r>
    </w:p>
    <w:p w14:paraId="14688261" w14:textId="77777777" w:rsidR="00AC15BD" w:rsidRPr="009F3DB9" w:rsidRDefault="00AC15BD" w:rsidP="0066775A">
      <w:pPr>
        <w:spacing w:after="120" w:line="276" w:lineRule="auto"/>
        <w:rPr>
          <w:rFonts w:cs="Tahoma"/>
          <w:szCs w:val="21"/>
        </w:rPr>
      </w:pPr>
      <w:r w:rsidRPr="009F3DB9">
        <w:rPr>
          <w:rFonts w:cs="Tahoma"/>
          <w:szCs w:val="21"/>
        </w:rPr>
        <w:t xml:space="preserve">CégTelephelye </w:t>
      </w:r>
      <w:r>
        <w:rPr>
          <w:rFonts w:cs="Tahoma"/>
          <w:szCs w:val="21"/>
        </w:rPr>
        <w:tab/>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A cég telephelye(i) </w:t>
      </w:r>
    </w:p>
    <w:p w14:paraId="085E72C0" w14:textId="77777777" w:rsidR="00AC15BD" w:rsidRPr="009F3DB9" w:rsidRDefault="00AC15BD" w:rsidP="0066775A">
      <w:pPr>
        <w:spacing w:after="120" w:line="276" w:lineRule="auto"/>
        <w:ind w:firstLine="708"/>
        <w:rPr>
          <w:rFonts w:cs="Tahoma"/>
          <w:szCs w:val="21"/>
        </w:rPr>
      </w:pPr>
      <w:r w:rsidRPr="009F3DB9">
        <w:rPr>
          <w:rFonts w:cs="Tahoma"/>
          <w:szCs w:val="21"/>
        </w:rPr>
        <w:t xml:space="preserve">TagoltCím/ÖsszetettCím </w:t>
      </w:r>
      <w:r>
        <w:rPr>
          <w:rFonts w:cs="Tahoma"/>
          <w:szCs w:val="21"/>
        </w:rPr>
        <w:tab/>
      </w:r>
      <w:r>
        <w:rPr>
          <w:rFonts w:cs="Tahoma"/>
          <w:szCs w:val="21"/>
        </w:rPr>
        <w:tab/>
      </w:r>
      <w:r w:rsidRPr="009F3DB9">
        <w:rPr>
          <w:rFonts w:cs="Tahoma"/>
          <w:szCs w:val="21"/>
        </w:rPr>
        <w:t xml:space="preserve">Cím adatok </w:t>
      </w:r>
    </w:p>
    <w:p w14:paraId="2A64DA03" w14:textId="77777777" w:rsidR="00AC15BD" w:rsidRDefault="00AC15BD" w:rsidP="0066775A">
      <w:pPr>
        <w:spacing w:after="120" w:line="276" w:lineRule="auto"/>
        <w:rPr>
          <w:rFonts w:cs="Tahoma"/>
          <w:b/>
          <w:bCs/>
          <w:szCs w:val="21"/>
        </w:rPr>
      </w:pPr>
    </w:p>
    <w:p w14:paraId="7A0C69A5" w14:textId="77777777" w:rsidR="00AC15BD" w:rsidRPr="009F3DB9" w:rsidRDefault="00AC15BD" w:rsidP="0066775A">
      <w:pPr>
        <w:spacing w:after="120" w:line="276" w:lineRule="auto"/>
        <w:rPr>
          <w:rFonts w:cs="Tahoma"/>
          <w:szCs w:val="21"/>
        </w:rPr>
      </w:pPr>
      <w:r w:rsidRPr="009F3DB9">
        <w:rPr>
          <w:rFonts w:cs="Tahoma"/>
          <w:b/>
          <w:bCs/>
          <w:szCs w:val="21"/>
        </w:rPr>
        <w:t xml:space="preserve">7. rovat </w:t>
      </w:r>
    </w:p>
    <w:p w14:paraId="493DE6DC" w14:textId="77777777" w:rsidR="00AC15BD" w:rsidRPr="009F3DB9" w:rsidRDefault="00AC15BD" w:rsidP="0066775A">
      <w:pPr>
        <w:spacing w:after="120" w:line="276" w:lineRule="auto"/>
        <w:rPr>
          <w:rFonts w:cs="Tahoma"/>
          <w:szCs w:val="21"/>
        </w:rPr>
      </w:pPr>
      <w:r w:rsidRPr="009F3DB9">
        <w:rPr>
          <w:rFonts w:cs="Tahoma"/>
          <w:szCs w:val="21"/>
        </w:rPr>
        <w:t xml:space="preserve">CégFióktelepe </w:t>
      </w:r>
      <w:r>
        <w:rPr>
          <w:rFonts w:cs="Tahoma"/>
          <w:szCs w:val="21"/>
        </w:rPr>
        <w:tab/>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A cég fióktelepe(i) </w:t>
      </w:r>
    </w:p>
    <w:p w14:paraId="66CE72F1" w14:textId="77777777" w:rsidR="00AC15BD" w:rsidRPr="009F3DB9" w:rsidRDefault="00AC15BD" w:rsidP="0066775A">
      <w:pPr>
        <w:spacing w:after="120" w:line="276" w:lineRule="auto"/>
        <w:ind w:firstLine="708"/>
        <w:rPr>
          <w:rFonts w:cs="Tahoma"/>
          <w:szCs w:val="21"/>
        </w:rPr>
      </w:pPr>
      <w:r w:rsidRPr="009F3DB9">
        <w:rPr>
          <w:rFonts w:cs="Tahoma"/>
          <w:szCs w:val="21"/>
        </w:rPr>
        <w:t xml:space="preserve">TagoltCím/ÖsszetettCím </w:t>
      </w:r>
      <w:r>
        <w:rPr>
          <w:rFonts w:cs="Tahoma"/>
          <w:szCs w:val="21"/>
        </w:rPr>
        <w:tab/>
      </w:r>
      <w:r>
        <w:rPr>
          <w:rFonts w:cs="Tahoma"/>
          <w:szCs w:val="21"/>
        </w:rPr>
        <w:tab/>
      </w:r>
      <w:r w:rsidRPr="009F3DB9">
        <w:rPr>
          <w:rFonts w:cs="Tahoma"/>
          <w:szCs w:val="21"/>
        </w:rPr>
        <w:t xml:space="preserve">Cím adatok </w:t>
      </w:r>
    </w:p>
    <w:p w14:paraId="191C6C68" w14:textId="77777777" w:rsidR="00AC15BD" w:rsidRDefault="00AC15BD" w:rsidP="0066775A">
      <w:pPr>
        <w:spacing w:after="120" w:line="276" w:lineRule="auto"/>
        <w:rPr>
          <w:rFonts w:cs="Tahoma"/>
          <w:b/>
          <w:bCs/>
          <w:szCs w:val="21"/>
        </w:rPr>
      </w:pPr>
    </w:p>
    <w:p w14:paraId="727797FC" w14:textId="77777777" w:rsidR="00AC15BD" w:rsidRPr="009F3DB9" w:rsidRDefault="00AC15BD" w:rsidP="0066775A">
      <w:pPr>
        <w:spacing w:after="120" w:line="276" w:lineRule="auto"/>
        <w:rPr>
          <w:rFonts w:cs="Tahoma"/>
          <w:szCs w:val="21"/>
        </w:rPr>
      </w:pPr>
      <w:r w:rsidRPr="009F3DB9">
        <w:rPr>
          <w:rFonts w:cs="Tahoma"/>
          <w:b/>
          <w:bCs/>
          <w:szCs w:val="21"/>
        </w:rPr>
        <w:t xml:space="preserve">8. rovat </w:t>
      </w:r>
    </w:p>
    <w:p w14:paraId="710EA650" w14:textId="77777777" w:rsidR="00AC15BD" w:rsidRPr="009F3DB9" w:rsidRDefault="00AC15BD" w:rsidP="0066775A">
      <w:pPr>
        <w:spacing w:after="120" w:line="276" w:lineRule="auto"/>
        <w:rPr>
          <w:rFonts w:cs="Tahoma"/>
          <w:szCs w:val="21"/>
        </w:rPr>
      </w:pPr>
      <w:r w:rsidRPr="009F3DB9">
        <w:rPr>
          <w:rFonts w:cs="Tahoma"/>
          <w:szCs w:val="21"/>
        </w:rPr>
        <w:t xml:space="preserve">AlapítóOkiratKelte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A létesítő okirat kelte </w:t>
      </w:r>
    </w:p>
    <w:p w14:paraId="5A0F505C" w14:textId="77777777" w:rsidR="00AC15BD" w:rsidRPr="009F3DB9" w:rsidRDefault="00AC15BD" w:rsidP="0066775A">
      <w:pPr>
        <w:spacing w:after="120" w:line="276" w:lineRule="auto"/>
        <w:ind w:firstLine="708"/>
        <w:rPr>
          <w:rFonts w:cs="Tahoma"/>
          <w:szCs w:val="21"/>
        </w:rPr>
      </w:pPr>
      <w:r w:rsidRPr="009F3DB9">
        <w:rPr>
          <w:rFonts w:cs="Tahoma"/>
          <w:szCs w:val="21"/>
        </w:rPr>
        <w:t xml:space="preserve">OkiratNyelve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A társasági szerződés nyelve </w:t>
      </w:r>
    </w:p>
    <w:p w14:paraId="188AB8A9" w14:textId="77777777" w:rsidR="00AC15BD" w:rsidRPr="009F3DB9" w:rsidRDefault="00AC15BD" w:rsidP="0066775A">
      <w:pPr>
        <w:spacing w:after="120" w:line="276" w:lineRule="auto"/>
        <w:ind w:firstLine="708"/>
        <w:rPr>
          <w:rFonts w:cs="Tahoma"/>
          <w:szCs w:val="21"/>
        </w:rPr>
      </w:pPr>
      <w:r w:rsidRPr="009F3DB9">
        <w:rPr>
          <w:rFonts w:cs="Tahoma"/>
          <w:szCs w:val="21"/>
        </w:rPr>
        <w:t xml:space="preserve">OkiratDátuma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A társasági szerződés kelte </w:t>
      </w:r>
    </w:p>
    <w:p w14:paraId="1CDAD9B4" w14:textId="77777777" w:rsidR="00AC15BD" w:rsidRDefault="00AC15BD" w:rsidP="0066775A">
      <w:pPr>
        <w:spacing w:after="120" w:line="276" w:lineRule="auto"/>
        <w:rPr>
          <w:rFonts w:cs="Tahoma"/>
          <w:b/>
          <w:bCs/>
          <w:szCs w:val="21"/>
        </w:rPr>
      </w:pPr>
    </w:p>
    <w:p w14:paraId="12DE8B9C" w14:textId="77777777" w:rsidR="00AC15BD" w:rsidRPr="009F3DB9" w:rsidRDefault="00AC15BD" w:rsidP="0066775A">
      <w:pPr>
        <w:spacing w:after="120" w:line="276" w:lineRule="auto"/>
        <w:rPr>
          <w:rFonts w:cs="Tahoma"/>
          <w:szCs w:val="21"/>
        </w:rPr>
      </w:pPr>
      <w:r w:rsidRPr="009F3DB9">
        <w:rPr>
          <w:rFonts w:cs="Tahoma"/>
          <w:b/>
          <w:bCs/>
          <w:szCs w:val="21"/>
        </w:rPr>
        <w:t xml:space="preserve">9. rovat </w:t>
      </w:r>
    </w:p>
    <w:p w14:paraId="7E9EA281" w14:textId="77777777" w:rsidR="00AC15BD" w:rsidRPr="009F3DB9" w:rsidRDefault="00AC15BD" w:rsidP="0066775A">
      <w:pPr>
        <w:spacing w:after="120" w:line="276" w:lineRule="auto"/>
        <w:rPr>
          <w:rFonts w:cs="Tahoma"/>
          <w:szCs w:val="21"/>
        </w:rPr>
      </w:pPr>
      <w:r w:rsidRPr="009F3DB9">
        <w:rPr>
          <w:rFonts w:cs="Tahoma"/>
          <w:szCs w:val="21"/>
        </w:rPr>
        <w:t xml:space="preserve">CégTevékenységiKöre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A cég tevékenysége </w:t>
      </w:r>
    </w:p>
    <w:p w14:paraId="26CD2FF7" w14:textId="77777777" w:rsidR="00AC15BD" w:rsidRPr="009F3DB9" w:rsidRDefault="00AC15BD" w:rsidP="0066775A">
      <w:pPr>
        <w:spacing w:after="120" w:line="276" w:lineRule="auto"/>
        <w:ind w:firstLine="708"/>
        <w:rPr>
          <w:rFonts w:cs="Tahoma"/>
          <w:szCs w:val="21"/>
        </w:rPr>
      </w:pPr>
      <w:r w:rsidRPr="009F3DB9">
        <w:rPr>
          <w:rFonts w:cs="Tahoma"/>
          <w:szCs w:val="21"/>
        </w:rPr>
        <w:t xml:space="preserve">TEÁOR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A tevékenységi kör kódja TEÁOR szerint </w:t>
      </w:r>
    </w:p>
    <w:p w14:paraId="28B5EF5F" w14:textId="77777777" w:rsidR="00AC15BD" w:rsidRPr="009F3DB9" w:rsidRDefault="00AC15BD" w:rsidP="0066775A">
      <w:pPr>
        <w:spacing w:after="120" w:line="276" w:lineRule="auto"/>
        <w:ind w:left="4253" w:hanging="3545"/>
        <w:rPr>
          <w:rFonts w:cs="Tahoma"/>
          <w:szCs w:val="21"/>
        </w:rPr>
      </w:pPr>
      <w:r w:rsidRPr="009F3DB9">
        <w:rPr>
          <w:rFonts w:cs="Tahoma"/>
          <w:szCs w:val="21"/>
        </w:rPr>
        <w:t xml:space="preserve">TEÁOR_98 </w:t>
      </w:r>
      <w:r>
        <w:rPr>
          <w:rFonts w:cs="Tahoma"/>
          <w:szCs w:val="21"/>
        </w:rPr>
        <w:tab/>
      </w:r>
      <w:r w:rsidRPr="009F3DB9">
        <w:rPr>
          <w:rFonts w:cs="Tahoma"/>
          <w:szCs w:val="21"/>
        </w:rPr>
        <w:t xml:space="preserve">A tevékenységi kör kódja az 1998 évi táblázat szerint </w:t>
      </w:r>
    </w:p>
    <w:p w14:paraId="66ACE4C7" w14:textId="77777777" w:rsidR="00AC15BD" w:rsidRPr="009F3DB9" w:rsidRDefault="00AC15BD" w:rsidP="0066775A">
      <w:pPr>
        <w:spacing w:after="120" w:line="276" w:lineRule="auto"/>
        <w:ind w:left="4395" w:hanging="3687"/>
        <w:rPr>
          <w:rFonts w:cs="Tahoma"/>
          <w:szCs w:val="21"/>
        </w:rPr>
      </w:pPr>
      <w:r w:rsidRPr="009F3DB9">
        <w:rPr>
          <w:rFonts w:cs="Tahoma"/>
          <w:szCs w:val="21"/>
        </w:rPr>
        <w:t xml:space="preserve">TEÁOR_03 </w:t>
      </w:r>
      <w:r>
        <w:rPr>
          <w:rFonts w:cs="Tahoma"/>
          <w:szCs w:val="21"/>
        </w:rPr>
        <w:tab/>
      </w:r>
      <w:r w:rsidRPr="009F3DB9">
        <w:rPr>
          <w:rFonts w:cs="Tahoma"/>
          <w:szCs w:val="21"/>
        </w:rPr>
        <w:t xml:space="preserve">A tevékenységi kör kódja az 2003 évi táblázat szerint </w:t>
      </w:r>
    </w:p>
    <w:p w14:paraId="11D19B42" w14:textId="77777777" w:rsidR="00AC15BD" w:rsidRPr="009F3DB9" w:rsidRDefault="00AC15BD" w:rsidP="0066775A">
      <w:pPr>
        <w:spacing w:after="120" w:line="276" w:lineRule="auto"/>
        <w:ind w:left="4395" w:hanging="3687"/>
        <w:rPr>
          <w:rFonts w:cs="Tahoma"/>
          <w:szCs w:val="21"/>
        </w:rPr>
      </w:pPr>
      <w:r w:rsidRPr="009F3DB9">
        <w:rPr>
          <w:rFonts w:cs="Tahoma"/>
          <w:szCs w:val="21"/>
        </w:rPr>
        <w:t xml:space="preserve">TEÁOR_08 </w:t>
      </w:r>
      <w:r>
        <w:rPr>
          <w:rFonts w:cs="Tahoma"/>
          <w:szCs w:val="21"/>
        </w:rPr>
        <w:tab/>
      </w:r>
      <w:r w:rsidRPr="009F3DB9">
        <w:rPr>
          <w:rFonts w:cs="Tahoma"/>
          <w:szCs w:val="21"/>
        </w:rPr>
        <w:t xml:space="preserve">A tevékenységi kör kódja az 2008 évi táblázat szerint </w:t>
      </w:r>
    </w:p>
    <w:p w14:paraId="313DFB35" w14:textId="77777777" w:rsidR="00AC15BD" w:rsidRPr="009F3DB9" w:rsidRDefault="00AC15BD" w:rsidP="0066775A">
      <w:pPr>
        <w:tabs>
          <w:tab w:val="left" w:pos="4395"/>
        </w:tabs>
        <w:spacing w:after="120" w:line="276" w:lineRule="auto"/>
        <w:ind w:firstLine="708"/>
        <w:rPr>
          <w:rFonts w:cs="Tahoma"/>
          <w:szCs w:val="21"/>
        </w:rPr>
      </w:pPr>
      <w:r w:rsidRPr="009F3DB9">
        <w:rPr>
          <w:rFonts w:cs="Tahoma"/>
          <w:szCs w:val="21"/>
        </w:rPr>
        <w:t xml:space="preserve">Megnevezés </w:t>
      </w:r>
      <w:r>
        <w:rPr>
          <w:rFonts w:cs="Tahoma"/>
          <w:szCs w:val="21"/>
        </w:rPr>
        <w:tab/>
      </w:r>
      <w:r w:rsidRPr="009F3DB9">
        <w:rPr>
          <w:rFonts w:cs="Tahoma"/>
          <w:szCs w:val="21"/>
        </w:rPr>
        <w:t xml:space="preserve">A tevékenységi kör megnevezése </w:t>
      </w:r>
    </w:p>
    <w:p w14:paraId="31DAFDFE" w14:textId="77777777" w:rsidR="00AC15BD" w:rsidRPr="009F3DB9" w:rsidRDefault="00AC15BD" w:rsidP="0066775A">
      <w:pPr>
        <w:spacing w:after="120" w:line="276" w:lineRule="auto"/>
        <w:ind w:left="4395" w:hanging="3687"/>
        <w:rPr>
          <w:rFonts w:cs="Tahoma"/>
          <w:szCs w:val="21"/>
        </w:rPr>
      </w:pPr>
      <w:r>
        <w:rPr>
          <w:rFonts w:cs="Tahoma"/>
          <w:szCs w:val="21"/>
        </w:rPr>
        <w:t>Megjegyzés</w:t>
      </w:r>
      <w:r>
        <w:rPr>
          <w:rFonts w:cs="Tahoma"/>
          <w:szCs w:val="21"/>
        </w:rPr>
        <w:tab/>
      </w:r>
      <w:r w:rsidRPr="009F3DB9">
        <w:rPr>
          <w:rFonts w:cs="Tahoma"/>
          <w:szCs w:val="21"/>
        </w:rPr>
        <w:t xml:space="preserve">A tevékenységi kör megnevezéséhez tartozó megjegyzés </w:t>
      </w:r>
    </w:p>
    <w:p w14:paraId="394EB5AB" w14:textId="77777777" w:rsidR="00AC15BD" w:rsidRPr="009F3DB9" w:rsidRDefault="00AC15BD" w:rsidP="0066775A">
      <w:pPr>
        <w:tabs>
          <w:tab w:val="left" w:pos="4395"/>
        </w:tabs>
        <w:spacing w:after="120" w:line="276" w:lineRule="auto"/>
        <w:ind w:firstLine="708"/>
        <w:rPr>
          <w:rFonts w:cs="Tahoma"/>
          <w:szCs w:val="21"/>
        </w:rPr>
      </w:pPr>
      <w:r w:rsidRPr="009F3DB9">
        <w:rPr>
          <w:rFonts w:cs="Tahoma"/>
          <w:szCs w:val="21"/>
        </w:rPr>
        <w:t xml:space="preserve">Főtevékenység </w:t>
      </w:r>
      <w:r>
        <w:rPr>
          <w:rFonts w:cs="Tahoma"/>
          <w:szCs w:val="21"/>
        </w:rPr>
        <w:tab/>
      </w:r>
      <w:r w:rsidRPr="009F3DB9">
        <w:rPr>
          <w:rFonts w:cs="Tahoma"/>
          <w:szCs w:val="21"/>
        </w:rPr>
        <w:t xml:space="preserve">Főtevékenység </w:t>
      </w:r>
    </w:p>
    <w:p w14:paraId="1B9C2409" w14:textId="77777777" w:rsidR="00AC15BD" w:rsidRPr="009F3DB9" w:rsidRDefault="00AC15BD" w:rsidP="0066775A">
      <w:pPr>
        <w:tabs>
          <w:tab w:val="left" w:pos="4395"/>
        </w:tabs>
        <w:spacing w:after="120" w:line="276" w:lineRule="auto"/>
        <w:ind w:firstLine="708"/>
        <w:rPr>
          <w:rFonts w:cs="Tahoma"/>
          <w:szCs w:val="21"/>
        </w:rPr>
      </w:pPr>
      <w:r w:rsidRPr="009F3DB9">
        <w:rPr>
          <w:rFonts w:cs="Tahoma"/>
          <w:szCs w:val="21"/>
        </w:rPr>
        <w:t xml:space="preserve">Közhasznú </w:t>
      </w:r>
      <w:r>
        <w:rPr>
          <w:rFonts w:cs="Tahoma"/>
          <w:szCs w:val="21"/>
        </w:rPr>
        <w:tab/>
      </w:r>
      <w:r w:rsidRPr="009F3DB9">
        <w:rPr>
          <w:rFonts w:cs="Tahoma"/>
          <w:szCs w:val="21"/>
        </w:rPr>
        <w:t xml:space="preserve">Közhasznú </w:t>
      </w:r>
    </w:p>
    <w:p w14:paraId="501F289D" w14:textId="77777777" w:rsidR="00AC15BD" w:rsidRPr="009F3DB9" w:rsidRDefault="00AC15BD" w:rsidP="0066775A">
      <w:pPr>
        <w:tabs>
          <w:tab w:val="left" w:pos="4395"/>
        </w:tabs>
        <w:spacing w:after="120" w:line="276" w:lineRule="auto"/>
        <w:ind w:firstLine="708"/>
        <w:rPr>
          <w:rFonts w:cs="Tahoma"/>
          <w:szCs w:val="21"/>
        </w:rPr>
      </w:pPr>
      <w:r w:rsidRPr="009F3DB9">
        <w:rPr>
          <w:rFonts w:cs="Tahoma"/>
          <w:szCs w:val="21"/>
        </w:rPr>
        <w:t xml:space="preserve">HatóságiEngedélyek </w:t>
      </w:r>
      <w:r>
        <w:rPr>
          <w:rFonts w:cs="Tahoma"/>
          <w:szCs w:val="21"/>
        </w:rPr>
        <w:tab/>
      </w:r>
      <w:r w:rsidRPr="009F3DB9">
        <w:rPr>
          <w:rFonts w:cs="Tahoma"/>
          <w:szCs w:val="21"/>
        </w:rPr>
        <w:t xml:space="preserve">A hatósági engedélyek </w:t>
      </w:r>
    </w:p>
    <w:p w14:paraId="5665E37A" w14:textId="77777777" w:rsidR="00AC15BD" w:rsidRDefault="00AC15BD" w:rsidP="0066775A">
      <w:pPr>
        <w:spacing w:after="120" w:line="276" w:lineRule="auto"/>
        <w:rPr>
          <w:rFonts w:cs="Tahoma"/>
          <w:b/>
          <w:bCs/>
          <w:szCs w:val="21"/>
        </w:rPr>
      </w:pPr>
    </w:p>
    <w:p w14:paraId="1DD4B45C" w14:textId="77777777" w:rsidR="00AC15BD" w:rsidRPr="009F3DB9" w:rsidRDefault="00AC15BD" w:rsidP="0066775A">
      <w:pPr>
        <w:spacing w:after="120" w:line="276" w:lineRule="auto"/>
        <w:rPr>
          <w:rFonts w:cs="Tahoma"/>
          <w:szCs w:val="21"/>
        </w:rPr>
      </w:pPr>
      <w:r w:rsidRPr="009F3DB9">
        <w:rPr>
          <w:rFonts w:cs="Tahoma"/>
          <w:b/>
          <w:bCs/>
          <w:szCs w:val="21"/>
        </w:rPr>
        <w:t xml:space="preserve">10. rovat </w:t>
      </w:r>
    </w:p>
    <w:p w14:paraId="0417FCA0" w14:textId="77777777" w:rsidR="00AC15BD" w:rsidRPr="009F3DB9" w:rsidRDefault="00AC15BD" w:rsidP="0066775A">
      <w:pPr>
        <w:tabs>
          <w:tab w:val="left" w:pos="4395"/>
        </w:tabs>
        <w:spacing w:after="120" w:line="276" w:lineRule="auto"/>
        <w:rPr>
          <w:rFonts w:cs="Tahoma"/>
          <w:szCs w:val="21"/>
        </w:rPr>
      </w:pPr>
      <w:r w:rsidRPr="009F3DB9">
        <w:rPr>
          <w:rFonts w:cs="Tahoma"/>
          <w:szCs w:val="21"/>
        </w:rPr>
        <w:t xml:space="preserve">MűködésBefejezése </w:t>
      </w:r>
      <w:r>
        <w:rPr>
          <w:rFonts w:cs="Tahoma"/>
          <w:szCs w:val="21"/>
        </w:rPr>
        <w:tab/>
      </w:r>
      <w:r w:rsidRPr="009F3DB9">
        <w:rPr>
          <w:rFonts w:cs="Tahoma"/>
          <w:szCs w:val="21"/>
        </w:rPr>
        <w:t xml:space="preserve">A működés befejezésének időpontja </w:t>
      </w:r>
    </w:p>
    <w:p w14:paraId="27433961" w14:textId="77777777" w:rsidR="00AC15BD" w:rsidRPr="009F3DB9" w:rsidRDefault="00AC15BD" w:rsidP="0066775A">
      <w:pPr>
        <w:spacing w:after="120" w:line="276" w:lineRule="auto"/>
        <w:rPr>
          <w:rFonts w:cs="Tahoma"/>
          <w:szCs w:val="21"/>
        </w:rPr>
      </w:pPr>
      <w:r>
        <w:rPr>
          <w:rFonts w:cs="Tahoma"/>
          <w:szCs w:val="21"/>
        </w:rPr>
        <w:tab/>
      </w:r>
      <w:r w:rsidRPr="009F3DB9">
        <w:rPr>
          <w:rFonts w:cs="Tahoma"/>
          <w:szCs w:val="21"/>
        </w:rPr>
        <w:t xml:space="preserve">BefejezésIdeje </w:t>
      </w:r>
      <w:r>
        <w:rPr>
          <w:rFonts w:cs="Tahoma"/>
          <w:szCs w:val="21"/>
        </w:rPr>
        <w:tab/>
      </w:r>
      <w:r>
        <w:rPr>
          <w:rFonts w:cs="Tahoma"/>
          <w:szCs w:val="21"/>
        </w:rPr>
        <w:tab/>
      </w:r>
      <w:r>
        <w:rPr>
          <w:rFonts w:cs="Tahoma"/>
          <w:szCs w:val="21"/>
        </w:rPr>
        <w:tab/>
        <w:t xml:space="preserve">  </w:t>
      </w:r>
      <w:r w:rsidRPr="009F3DB9">
        <w:rPr>
          <w:rFonts w:cs="Tahoma"/>
          <w:szCs w:val="21"/>
        </w:rPr>
        <w:t xml:space="preserve">A cég működése befejezésének kelte </w:t>
      </w:r>
    </w:p>
    <w:p w14:paraId="58FCFB01" w14:textId="77777777" w:rsidR="00AC15BD" w:rsidRDefault="00AC15BD" w:rsidP="0066775A">
      <w:pPr>
        <w:spacing w:after="120" w:line="276" w:lineRule="auto"/>
        <w:rPr>
          <w:rFonts w:cs="Tahoma"/>
          <w:b/>
          <w:bCs/>
          <w:szCs w:val="21"/>
        </w:rPr>
      </w:pPr>
    </w:p>
    <w:p w14:paraId="7C363B1D" w14:textId="77777777" w:rsidR="00AC15BD" w:rsidRPr="009F3DB9" w:rsidRDefault="00AC15BD" w:rsidP="0066775A">
      <w:pPr>
        <w:spacing w:after="120" w:line="276" w:lineRule="auto"/>
        <w:rPr>
          <w:rFonts w:cs="Tahoma"/>
          <w:szCs w:val="21"/>
        </w:rPr>
      </w:pPr>
      <w:r w:rsidRPr="009F3DB9">
        <w:rPr>
          <w:rFonts w:cs="Tahoma"/>
          <w:b/>
          <w:bCs/>
          <w:szCs w:val="21"/>
        </w:rPr>
        <w:t xml:space="preserve">11. rovat </w:t>
      </w:r>
    </w:p>
    <w:p w14:paraId="4786BB00" w14:textId="77777777" w:rsidR="00AC15BD" w:rsidRPr="009F3DB9" w:rsidRDefault="00AC15BD" w:rsidP="0066775A">
      <w:pPr>
        <w:tabs>
          <w:tab w:val="left" w:pos="4395"/>
        </w:tabs>
        <w:spacing w:after="120" w:line="276" w:lineRule="auto"/>
        <w:rPr>
          <w:rFonts w:cs="Tahoma"/>
          <w:szCs w:val="21"/>
        </w:rPr>
      </w:pPr>
      <w:r w:rsidRPr="009F3DB9">
        <w:rPr>
          <w:rFonts w:cs="Tahoma"/>
          <w:szCs w:val="21"/>
        </w:rPr>
        <w:t xml:space="preserve">JegyzettTőke </w:t>
      </w:r>
      <w:r>
        <w:rPr>
          <w:rFonts w:cs="Tahoma"/>
          <w:szCs w:val="21"/>
        </w:rPr>
        <w:tab/>
      </w:r>
      <w:r w:rsidRPr="009F3DB9">
        <w:rPr>
          <w:rFonts w:cs="Tahoma"/>
          <w:szCs w:val="21"/>
        </w:rPr>
        <w:t xml:space="preserve">A cég jegyzett tőkéje </w:t>
      </w:r>
    </w:p>
    <w:p w14:paraId="16C0C565"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PénzbeliHozzájárulás </w:t>
      </w:r>
      <w:r>
        <w:rPr>
          <w:rFonts w:cs="Tahoma"/>
          <w:szCs w:val="21"/>
        </w:rPr>
        <w:tab/>
      </w:r>
      <w:r>
        <w:rPr>
          <w:rFonts w:cs="Tahoma"/>
          <w:szCs w:val="21"/>
        </w:rPr>
        <w:tab/>
      </w:r>
      <w:r>
        <w:rPr>
          <w:rFonts w:cs="Tahoma"/>
          <w:szCs w:val="21"/>
        </w:rPr>
        <w:tab/>
        <w:t xml:space="preserve">  </w:t>
      </w:r>
      <w:r w:rsidRPr="009F3DB9">
        <w:rPr>
          <w:rFonts w:cs="Tahoma"/>
          <w:szCs w:val="21"/>
        </w:rPr>
        <w:t xml:space="preserve">Pénzbeli hozzájárulás </w:t>
      </w:r>
    </w:p>
    <w:p w14:paraId="7C6177B9"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NemPénzbeliHozzájárulás </w:t>
      </w:r>
      <w:r>
        <w:rPr>
          <w:rFonts w:cs="Tahoma"/>
          <w:szCs w:val="21"/>
        </w:rPr>
        <w:tab/>
      </w:r>
      <w:r>
        <w:rPr>
          <w:rFonts w:cs="Tahoma"/>
          <w:szCs w:val="21"/>
        </w:rPr>
        <w:tab/>
        <w:t xml:space="preserve">  </w:t>
      </w:r>
      <w:r w:rsidRPr="009F3DB9">
        <w:rPr>
          <w:rFonts w:cs="Tahoma"/>
          <w:szCs w:val="21"/>
        </w:rPr>
        <w:t xml:space="preserve">Nem pénzbeli hozzájárulás </w:t>
      </w:r>
    </w:p>
    <w:p w14:paraId="423AF1B6"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Összeg </w:t>
      </w:r>
      <w:r>
        <w:rPr>
          <w:rFonts w:cs="Tahoma"/>
          <w:szCs w:val="21"/>
        </w:rPr>
        <w:tab/>
      </w:r>
      <w:r>
        <w:rPr>
          <w:rFonts w:cs="Tahoma"/>
          <w:szCs w:val="21"/>
        </w:rPr>
        <w:tab/>
      </w:r>
      <w:r>
        <w:rPr>
          <w:rFonts w:cs="Tahoma"/>
          <w:szCs w:val="21"/>
        </w:rPr>
        <w:tab/>
      </w:r>
      <w:r>
        <w:rPr>
          <w:rFonts w:cs="Tahoma"/>
          <w:szCs w:val="21"/>
        </w:rPr>
        <w:tab/>
        <w:t xml:space="preserve">  </w:t>
      </w:r>
      <w:r w:rsidRPr="009F3DB9">
        <w:rPr>
          <w:rFonts w:cs="Tahoma"/>
          <w:szCs w:val="21"/>
        </w:rPr>
        <w:t xml:space="preserve">Összeg (Pénznem és Szövegesen is) </w:t>
      </w:r>
    </w:p>
    <w:p w14:paraId="6A57B68B" w14:textId="77777777" w:rsidR="00AC15BD" w:rsidRDefault="00AC15BD" w:rsidP="0066775A">
      <w:pPr>
        <w:spacing w:after="120" w:line="276" w:lineRule="auto"/>
        <w:rPr>
          <w:rFonts w:cs="Tahoma"/>
          <w:b/>
          <w:bCs/>
          <w:szCs w:val="21"/>
        </w:rPr>
      </w:pPr>
    </w:p>
    <w:p w14:paraId="4202F41F" w14:textId="77777777" w:rsidR="00AC15BD" w:rsidRPr="009F3DB9" w:rsidRDefault="00AC15BD" w:rsidP="0066775A">
      <w:pPr>
        <w:spacing w:after="120" w:line="276" w:lineRule="auto"/>
        <w:rPr>
          <w:rFonts w:cs="Tahoma"/>
          <w:szCs w:val="21"/>
        </w:rPr>
      </w:pPr>
      <w:r w:rsidRPr="009F3DB9">
        <w:rPr>
          <w:rFonts w:cs="Tahoma"/>
          <w:b/>
          <w:bCs/>
          <w:szCs w:val="21"/>
        </w:rPr>
        <w:t xml:space="preserve">12. rovat </w:t>
      </w:r>
    </w:p>
    <w:p w14:paraId="065C2C3F" w14:textId="77777777" w:rsidR="00AC15BD" w:rsidRPr="009F3DB9" w:rsidRDefault="00AC15BD" w:rsidP="0066775A">
      <w:pPr>
        <w:spacing w:after="120" w:line="276" w:lineRule="auto"/>
        <w:rPr>
          <w:rFonts w:cs="Tahoma"/>
          <w:szCs w:val="21"/>
        </w:rPr>
      </w:pPr>
      <w:r w:rsidRPr="009F3DB9">
        <w:rPr>
          <w:rFonts w:cs="Tahoma"/>
          <w:szCs w:val="21"/>
        </w:rPr>
        <w:t xml:space="preserve">KépviseletMódja </w:t>
      </w:r>
      <w:r>
        <w:rPr>
          <w:rFonts w:cs="Tahoma"/>
          <w:szCs w:val="21"/>
        </w:rPr>
        <w:tab/>
      </w:r>
      <w:r>
        <w:rPr>
          <w:rFonts w:cs="Tahoma"/>
          <w:szCs w:val="21"/>
        </w:rPr>
        <w:tab/>
      </w:r>
      <w:r>
        <w:rPr>
          <w:rFonts w:cs="Tahoma"/>
          <w:szCs w:val="21"/>
        </w:rPr>
        <w:tab/>
      </w:r>
      <w:r>
        <w:rPr>
          <w:rFonts w:cs="Tahoma"/>
          <w:szCs w:val="21"/>
        </w:rPr>
        <w:tab/>
        <w:t xml:space="preserve">  </w:t>
      </w:r>
      <w:r w:rsidRPr="009F3DB9">
        <w:rPr>
          <w:rFonts w:cs="Tahoma"/>
          <w:szCs w:val="21"/>
        </w:rPr>
        <w:t xml:space="preserve">A képviselet módja </w:t>
      </w:r>
    </w:p>
    <w:p w14:paraId="191A1E58"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Meghatározás </w:t>
      </w:r>
      <w:r>
        <w:rPr>
          <w:rFonts w:cs="Tahoma"/>
          <w:szCs w:val="21"/>
        </w:rPr>
        <w:tab/>
      </w:r>
      <w:r>
        <w:rPr>
          <w:rFonts w:cs="Tahoma"/>
          <w:szCs w:val="21"/>
        </w:rPr>
        <w:tab/>
      </w:r>
      <w:r>
        <w:rPr>
          <w:rFonts w:cs="Tahoma"/>
          <w:szCs w:val="21"/>
        </w:rPr>
        <w:tab/>
      </w:r>
      <w:r>
        <w:rPr>
          <w:rFonts w:cs="Tahoma"/>
          <w:szCs w:val="21"/>
        </w:rPr>
        <w:tab/>
        <w:t xml:space="preserve">  </w:t>
      </w:r>
      <w:r w:rsidRPr="009F3DB9">
        <w:rPr>
          <w:rFonts w:cs="Tahoma"/>
          <w:szCs w:val="21"/>
        </w:rPr>
        <w:t xml:space="preserve">Meghatározás </w:t>
      </w:r>
    </w:p>
    <w:p w14:paraId="1A0AC4F4" w14:textId="77777777" w:rsidR="00AC15BD" w:rsidRDefault="00AC15BD" w:rsidP="0066775A">
      <w:pPr>
        <w:spacing w:after="120" w:line="276" w:lineRule="auto"/>
        <w:rPr>
          <w:rFonts w:cs="Tahoma"/>
          <w:b/>
          <w:bCs/>
          <w:szCs w:val="21"/>
        </w:rPr>
      </w:pPr>
    </w:p>
    <w:p w14:paraId="2A3273D9" w14:textId="77777777" w:rsidR="00AC15BD" w:rsidRPr="009F3DB9" w:rsidRDefault="00AC15BD" w:rsidP="0066775A">
      <w:pPr>
        <w:spacing w:after="120" w:line="276" w:lineRule="auto"/>
        <w:rPr>
          <w:rFonts w:cs="Tahoma"/>
          <w:szCs w:val="21"/>
        </w:rPr>
      </w:pPr>
      <w:r w:rsidRPr="009F3DB9">
        <w:rPr>
          <w:rFonts w:cs="Tahoma"/>
          <w:b/>
          <w:bCs/>
          <w:szCs w:val="21"/>
        </w:rPr>
        <w:t xml:space="preserve">13. rovat </w:t>
      </w:r>
    </w:p>
    <w:p w14:paraId="6C930FF1" w14:textId="77777777" w:rsidR="00AC15BD" w:rsidRPr="009F3DB9" w:rsidRDefault="00AC15BD" w:rsidP="0066775A">
      <w:pPr>
        <w:tabs>
          <w:tab w:val="left" w:pos="4395"/>
        </w:tabs>
        <w:spacing w:after="120" w:line="276" w:lineRule="auto"/>
        <w:rPr>
          <w:rFonts w:cs="Tahoma"/>
          <w:szCs w:val="21"/>
        </w:rPr>
      </w:pPr>
      <w:r w:rsidRPr="009F3DB9">
        <w:rPr>
          <w:rFonts w:cs="Tahoma"/>
          <w:szCs w:val="21"/>
        </w:rPr>
        <w:t xml:space="preserve">KépviseletreJogosultak </w:t>
      </w:r>
      <w:r>
        <w:rPr>
          <w:rFonts w:cs="Tahoma"/>
          <w:szCs w:val="21"/>
        </w:rPr>
        <w:tab/>
      </w:r>
      <w:r w:rsidRPr="009F3DB9">
        <w:rPr>
          <w:rFonts w:cs="Tahoma"/>
          <w:szCs w:val="21"/>
        </w:rPr>
        <w:t xml:space="preserve">A képviseletre jogosult(ak) adatai </w:t>
      </w:r>
    </w:p>
    <w:p w14:paraId="60D76EA9" w14:textId="77777777" w:rsidR="00AC15BD" w:rsidRPr="009F3DB9" w:rsidRDefault="00AC15BD" w:rsidP="0066775A">
      <w:pPr>
        <w:tabs>
          <w:tab w:val="left" w:pos="4395"/>
        </w:tabs>
        <w:spacing w:after="120" w:line="276" w:lineRule="auto"/>
        <w:ind w:firstLine="709"/>
        <w:rPr>
          <w:rFonts w:cs="Tahoma"/>
          <w:szCs w:val="21"/>
        </w:rPr>
      </w:pPr>
      <w:r w:rsidRPr="009F3DB9">
        <w:rPr>
          <w:rFonts w:cs="Tahoma"/>
          <w:szCs w:val="21"/>
        </w:rPr>
        <w:t xml:space="preserve">KépviseletMódja </w:t>
      </w:r>
      <w:r>
        <w:rPr>
          <w:rFonts w:cs="Tahoma"/>
          <w:szCs w:val="21"/>
        </w:rPr>
        <w:tab/>
      </w:r>
      <w:r w:rsidRPr="009F3DB9">
        <w:rPr>
          <w:rFonts w:cs="Tahoma"/>
          <w:szCs w:val="21"/>
        </w:rPr>
        <w:t xml:space="preserve">A cég képviseletének módja </w:t>
      </w:r>
    </w:p>
    <w:p w14:paraId="43BD28A1" w14:textId="77777777" w:rsidR="00AC15BD" w:rsidRPr="009F3DB9" w:rsidRDefault="00AC15BD" w:rsidP="0066775A">
      <w:pPr>
        <w:tabs>
          <w:tab w:val="left" w:pos="4395"/>
        </w:tabs>
        <w:spacing w:after="120" w:line="276" w:lineRule="auto"/>
        <w:ind w:firstLine="709"/>
        <w:rPr>
          <w:rFonts w:cs="Tahoma"/>
          <w:szCs w:val="21"/>
        </w:rPr>
      </w:pPr>
      <w:r w:rsidRPr="009F3DB9">
        <w:rPr>
          <w:rFonts w:cs="Tahoma"/>
          <w:szCs w:val="21"/>
        </w:rPr>
        <w:t xml:space="preserve">MeghatározóAláíró </w:t>
      </w:r>
      <w:r>
        <w:rPr>
          <w:rFonts w:cs="Tahoma"/>
          <w:szCs w:val="21"/>
        </w:rPr>
        <w:tab/>
      </w:r>
      <w:r w:rsidRPr="009F3DB9">
        <w:rPr>
          <w:rFonts w:cs="Tahoma"/>
          <w:szCs w:val="21"/>
        </w:rPr>
        <w:t xml:space="preserve">A képviselő meghatározó aláíró </w:t>
      </w:r>
    </w:p>
    <w:p w14:paraId="4ACC7D28" w14:textId="77777777" w:rsidR="00AC15BD" w:rsidRPr="009F3DB9" w:rsidRDefault="00AC15BD" w:rsidP="0066775A">
      <w:pPr>
        <w:tabs>
          <w:tab w:val="left" w:pos="4395"/>
        </w:tabs>
        <w:spacing w:after="120" w:line="276" w:lineRule="auto"/>
        <w:ind w:firstLine="709"/>
        <w:rPr>
          <w:rFonts w:cs="Tahoma"/>
          <w:szCs w:val="21"/>
        </w:rPr>
      </w:pPr>
      <w:r w:rsidRPr="009F3DB9">
        <w:rPr>
          <w:rFonts w:cs="Tahoma"/>
          <w:szCs w:val="21"/>
        </w:rPr>
        <w:t xml:space="preserve">MásikAláíróNeve </w:t>
      </w:r>
      <w:r>
        <w:rPr>
          <w:rFonts w:cs="Tahoma"/>
          <w:szCs w:val="21"/>
        </w:rPr>
        <w:tab/>
      </w:r>
      <w:r w:rsidRPr="009F3DB9">
        <w:rPr>
          <w:rFonts w:cs="Tahoma"/>
          <w:szCs w:val="21"/>
        </w:rPr>
        <w:t xml:space="preserve">A többi aláíró </w:t>
      </w:r>
    </w:p>
    <w:p w14:paraId="21EA4B1D" w14:textId="77777777" w:rsidR="00AC15BD" w:rsidRPr="009F3DB9" w:rsidRDefault="00AC15BD" w:rsidP="0066775A">
      <w:pPr>
        <w:tabs>
          <w:tab w:val="left" w:pos="4395"/>
        </w:tabs>
        <w:spacing w:after="120" w:line="276" w:lineRule="auto"/>
        <w:ind w:firstLine="709"/>
        <w:rPr>
          <w:rFonts w:cs="Tahoma"/>
          <w:szCs w:val="21"/>
        </w:rPr>
      </w:pPr>
      <w:r w:rsidRPr="009F3DB9">
        <w:rPr>
          <w:rFonts w:cs="Tahoma"/>
          <w:szCs w:val="21"/>
        </w:rPr>
        <w:t xml:space="preserve">Tisztség </w:t>
      </w:r>
      <w:r>
        <w:rPr>
          <w:rFonts w:cs="Tahoma"/>
          <w:szCs w:val="21"/>
        </w:rPr>
        <w:tab/>
      </w:r>
      <w:r w:rsidRPr="009F3DB9">
        <w:rPr>
          <w:rFonts w:cs="Tahoma"/>
          <w:szCs w:val="21"/>
        </w:rPr>
        <w:t xml:space="preserve">tisztség </w:t>
      </w:r>
    </w:p>
    <w:p w14:paraId="34505A5F" w14:textId="77777777" w:rsidR="00AC15BD" w:rsidRPr="009F3DB9" w:rsidRDefault="00AC15BD" w:rsidP="0066775A">
      <w:pPr>
        <w:tabs>
          <w:tab w:val="left" w:pos="4395"/>
        </w:tabs>
        <w:spacing w:after="120" w:line="276" w:lineRule="auto"/>
        <w:ind w:firstLine="709"/>
        <w:rPr>
          <w:rFonts w:cs="Tahoma"/>
          <w:szCs w:val="21"/>
        </w:rPr>
      </w:pPr>
      <w:r w:rsidRPr="009F3DB9">
        <w:rPr>
          <w:rFonts w:cs="Tahoma"/>
          <w:szCs w:val="21"/>
        </w:rPr>
        <w:t xml:space="preserve">E-mail </w:t>
      </w:r>
      <w:r>
        <w:rPr>
          <w:rFonts w:cs="Tahoma"/>
          <w:szCs w:val="21"/>
        </w:rPr>
        <w:tab/>
      </w:r>
      <w:r w:rsidRPr="009F3DB9">
        <w:rPr>
          <w:rFonts w:cs="Tahoma"/>
          <w:szCs w:val="21"/>
        </w:rPr>
        <w:t xml:space="preserve">e-mail cím </w:t>
      </w:r>
    </w:p>
    <w:p w14:paraId="09A7C941" w14:textId="77777777" w:rsidR="00AC15BD" w:rsidRPr="009F3DB9" w:rsidRDefault="00AC15BD" w:rsidP="0066775A">
      <w:pPr>
        <w:tabs>
          <w:tab w:val="left" w:pos="4395"/>
        </w:tabs>
        <w:spacing w:after="120" w:line="276" w:lineRule="auto"/>
        <w:ind w:firstLine="709"/>
        <w:rPr>
          <w:rFonts w:cs="Tahoma"/>
          <w:szCs w:val="21"/>
        </w:rPr>
      </w:pPr>
      <w:r w:rsidRPr="009F3DB9">
        <w:rPr>
          <w:rFonts w:cs="Tahoma"/>
          <w:szCs w:val="21"/>
        </w:rPr>
        <w:t xml:space="preserve">TermészetesSzemély </w:t>
      </w:r>
      <w:r>
        <w:rPr>
          <w:rFonts w:cs="Tahoma"/>
          <w:szCs w:val="21"/>
        </w:rPr>
        <w:tab/>
      </w:r>
      <w:r w:rsidRPr="009F3DB9">
        <w:rPr>
          <w:rFonts w:cs="Tahoma"/>
          <w:szCs w:val="21"/>
        </w:rPr>
        <w:t xml:space="preserve">Természetes személy adatai </w:t>
      </w:r>
    </w:p>
    <w:p w14:paraId="04E074D2" w14:textId="77777777" w:rsidR="00AC15BD" w:rsidRPr="009F3DB9" w:rsidRDefault="00AC15BD" w:rsidP="0066775A">
      <w:pPr>
        <w:tabs>
          <w:tab w:val="left" w:pos="4395"/>
        </w:tabs>
        <w:spacing w:after="120" w:line="276" w:lineRule="auto"/>
        <w:ind w:firstLine="709"/>
        <w:rPr>
          <w:rFonts w:cs="Tahoma"/>
          <w:szCs w:val="21"/>
        </w:rPr>
      </w:pPr>
      <w:r w:rsidRPr="009F3DB9">
        <w:rPr>
          <w:rFonts w:cs="Tahoma"/>
          <w:szCs w:val="21"/>
        </w:rPr>
        <w:t xml:space="preserve">Cégmutató </w:t>
      </w:r>
      <w:r>
        <w:rPr>
          <w:rFonts w:cs="Tahoma"/>
          <w:szCs w:val="21"/>
        </w:rPr>
        <w:tab/>
      </w:r>
      <w:r w:rsidRPr="009F3DB9">
        <w:rPr>
          <w:rFonts w:cs="Tahoma"/>
          <w:szCs w:val="21"/>
        </w:rPr>
        <w:t xml:space="preserve">Cég adatai </w:t>
      </w:r>
    </w:p>
    <w:p w14:paraId="31EE443A" w14:textId="77777777" w:rsidR="00AC15BD" w:rsidRPr="009F3DB9" w:rsidRDefault="00AC15BD" w:rsidP="0066775A">
      <w:pPr>
        <w:tabs>
          <w:tab w:val="left" w:pos="4395"/>
        </w:tabs>
        <w:spacing w:after="120" w:line="276" w:lineRule="auto"/>
        <w:ind w:firstLine="709"/>
        <w:rPr>
          <w:rFonts w:cs="Tahoma"/>
          <w:szCs w:val="21"/>
        </w:rPr>
      </w:pPr>
      <w:r w:rsidRPr="009F3DB9">
        <w:rPr>
          <w:rFonts w:cs="Tahoma"/>
          <w:szCs w:val="21"/>
        </w:rPr>
        <w:t xml:space="preserve">Jogviszony </w:t>
      </w:r>
      <w:r>
        <w:rPr>
          <w:rFonts w:cs="Tahoma"/>
          <w:szCs w:val="21"/>
        </w:rPr>
        <w:tab/>
      </w:r>
      <w:r w:rsidRPr="009F3DB9">
        <w:rPr>
          <w:rFonts w:cs="Tahoma"/>
          <w:szCs w:val="21"/>
        </w:rPr>
        <w:t xml:space="preserve">A jogviszony kezdete és vége </w:t>
      </w:r>
    </w:p>
    <w:p w14:paraId="1CBC37CB" w14:textId="77777777" w:rsidR="00AC15BD" w:rsidRPr="009F3DB9" w:rsidRDefault="00AC15BD" w:rsidP="0066775A">
      <w:pPr>
        <w:tabs>
          <w:tab w:val="left" w:pos="4395"/>
        </w:tabs>
        <w:spacing w:after="120" w:line="276" w:lineRule="auto"/>
        <w:ind w:firstLine="709"/>
        <w:rPr>
          <w:rFonts w:cs="Tahoma"/>
          <w:szCs w:val="21"/>
        </w:rPr>
      </w:pPr>
      <w:r w:rsidRPr="009F3DB9">
        <w:rPr>
          <w:rFonts w:cs="Tahoma"/>
          <w:szCs w:val="21"/>
        </w:rPr>
        <w:t xml:space="preserve">AláírásiCímpéldányLink </w:t>
      </w:r>
      <w:r>
        <w:rPr>
          <w:rFonts w:cs="Tahoma"/>
          <w:szCs w:val="21"/>
        </w:rPr>
        <w:tab/>
      </w:r>
      <w:r w:rsidRPr="009F3DB9">
        <w:rPr>
          <w:rFonts w:cs="Tahoma"/>
          <w:szCs w:val="21"/>
        </w:rPr>
        <w:t xml:space="preserve">Aláírási címpéldány elérési útja </w:t>
      </w:r>
    </w:p>
    <w:p w14:paraId="7BB52E99" w14:textId="77777777" w:rsidR="00AC15BD" w:rsidRDefault="00AC15BD" w:rsidP="0066775A">
      <w:pPr>
        <w:spacing w:after="120" w:line="276" w:lineRule="auto"/>
        <w:rPr>
          <w:rFonts w:cs="Tahoma"/>
          <w:b/>
          <w:bCs/>
          <w:szCs w:val="21"/>
        </w:rPr>
      </w:pPr>
    </w:p>
    <w:p w14:paraId="70C9AB33" w14:textId="77777777" w:rsidR="00AC15BD" w:rsidRPr="009F3DB9" w:rsidRDefault="00AC15BD" w:rsidP="0066775A">
      <w:pPr>
        <w:spacing w:after="120" w:line="276" w:lineRule="auto"/>
        <w:rPr>
          <w:rFonts w:cs="Tahoma"/>
          <w:szCs w:val="21"/>
        </w:rPr>
      </w:pPr>
      <w:r w:rsidRPr="009F3DB9">
        <w:rPr>
          <w:rFonts w:cs="Tahoma"/>
          <w:b/>
          <w:bCs/>
          <w:szCs w:val="21"/>
        </w:rPr>
        <w:t xml:space="preserve">14. rovat </w:t>
      </w:r>
    </w:p>
    <w:p w14:paraId="03B9BB0B" w14:textId="77777777" w:rsidR="00AC15BD" w:rsidRPr="009F3DB9" w:rsidRDefault="00AC15BD" w:rsidP="0066775A">
      <w:pPr>
        <w:tabs>
          <w:tab w:val="left" w:pos="4395"/>
        </w:tabs>
        <w:spacing w:after="120" w:line="276" w:lineRule="auto"/>
        <w:rPr>
          <w:rFonts w:cs="Tahoma"/>
          <w:szCs w:val="21"/>
        </w:rPr>
      </w:pPr>
      <w:r w:rsidRPr="009F3DB9">
        <w:rPr>
          <w:rFonts w:cs="Tahoma"/>
          <w:szCs w:val="21"/>
        </w:rPr>
        <w:t xml:space="preserve">Könyvvizsgálók </w:t>
      </w:r>
      <w:r>
        <w:rPr>
          <w:rFonts w:cs="Tahoma"/>
          <w:szCs w:val="21"/>
        </w:rPr>
        <w:tab/>
      </w:r>
      <w:r w:rsidRPr="009F3DB9">
        <w:rPr>
          <w:rFonts w:cs="Tahoma"/>
          <w:szCs w:val="21"/>
        </w:rPr>
        <w:t xml:space="preserve">A könyvvizsgáló(k) adatai </w:t>
      </w:r>
    </w:p>
    <w:p w14:paraId="07493DB0" w14:textId="77777777" w:rsidR="00AC15BD" w:rsidRPr="009F3DB9" w:rsidRDefault="00AC15BD" w:rsidP="0066775A">
      <w:pPr>
        <w:tabs>
          <w:tab w:val="left" w:pos="4395"/>
        </w:tabs>
        <w:spacing w:after="120" w:line="276" w:lineRule="auto"/>
        <w:ind w:firstLine="709"/>
        <w:rPr>
          <w:rFonts w:cs="Tahoma"/>
          <w:szCs w:val="21"/>
        </w:rPr>
      </w:pPr>
      <w:r w:rsidRPr="009F3DB9">
        <w:rPr>
          <w:rFonts w:cs="Tahoma"/>
          <w:szCs w:val="21"/>
        </w:rPr>
        <w:t xml:space="preserve">TermészetesSzemély </w:t>
      </w:r>
      <w:r>
        <w:rPr>
          <w:rFonts w:cs="Tahoma"/>
          <w:szCs w:val="21"/>
        </w:rPr>
        <w:tab/>
      </w:r>
      <w:r w:rsidRPr="009F3DB9">
        <w:rPr>
          <w:rFonts w:cs="Tahoma"/>
          <w:szCs w:val="21"/>
        </w:rPr>
        <w:t xml:space="preserve">Természetes vagy jogi személy adatai </w:t>
      </w:r>
    </w:p>
    <w:p w14:paraId="1FD02E41" w14:textId="77777777" w:rsidR="00AC15BD" w:rsidRPr="009F3DB9" w:rsidRDefault="00AC15BD" w:rsidP="0066775A">
      <w:pPr>
        <w:tabs>
          <w:tab w:val="left" w:pos="4395"/>
        </w:tabs>
        <w:spacing w:after="120" w:line="276" w:lineRule="auto"/>
        <w:ind w:firstLine="709"/>
        <w:rPr>
          <w:rFonts w:cs="Tahoma"/>
          <w:szCs w:val="21"/>
        </w:rPr>
      </w:pPr>
      <w:r w:rsidRPr="009F3DB9">
        <w:rPr>
          <w:rFonts w:cs="Tahoma"/>
          <w:szCs w:val="21"/>
        </w:rPr>
        <w:t xml:space="preserve">Cégmutató </w:t>
      </w:r>
      <w:r>
        <w:rPr>
          <w:rFonts w:cs="Tahoma"/>
          <w:szCs w:val="21"/>
        </w:rPr>
        <w:tab/>
      </w:r>
      <w:r w:rsidRPr="009F3DB9">
        <w:rPr>
          <w:rFonts w:cs="Tahoma"/>
          <w:szCs w:val="21"/>
        </w:rPr>
        <w:t xml:space="preserve">Cég adatai </w:t>
      </w:r>
    </w:p>
    <w:p w14:paraId="108B38A0" w14:textId="77777777" w:rsidR="00AC15BD" w:rsidRPr="009F3DB9" w:rsidRDefault="00AC15BD" w:rsidP="0066775A">
      <w:pPr>
        <w:tabs>
          <w:tab w:val="left" w:pos="4395"/>
        </w:tabs>
        <w:spacing w:after="120" w:line="276" w:lineRule="auto"/>
        <w:ind w:firstLine="709"/>
        <w:rPr>
          <w:rFonts w:cs="Tahoma"/>
          <w:szCs w:val="21"/>
        </w:rPr>
      </w:pPr>
      <w:r w:rsidRPr="009F3DB9">
        <w:rPr>
          <w:rFonts w:cs="Tahoma"/>
          <w:szCs w:val="21"/>
        </w:rPr>
        <w:t xml:space="preserve">Jogviszony </w:t>
      </w:r>
      <w:r>
        <w:rPr>
          <w:rFonts w:cs="Tahoma"/>
          <w:szCs w:val="21"/>
        </w:rPr>
        <w:tab/>
      </w:r>
      <w:r w:rsidRPr="009F3DB9">
        <w:rPr>
          <w:rFonts w:cs="Tahoma"/>
          <w:szCs w:val="21"/>
        </w:rPr>
        <w:t xml:space="preserve">A jogviszony kezdete és vége </w:t>
      </w:r>
    </w:p>
    <w:p w14:paraId="480810C4" w14:textId="77777777" w:rsidR="00AC15BD" w:rsidRDefault="00AC15BD" w:rsidP="0066775A">
      <w:pPr>
        <w:spacing w:after="120" w:line="276" w:lineRule="auto"/>
        <w:rPr>
          <w:rFonts w:cs="Tahoma"/>
          <w:b/>
          <w:bCs/>
          <w:szCs w:val="21"/>
        </w:rPr>
      </w:pPr>
    </w:p>
    <w:p w14:paraId="78780358" w14:textId="77777777" w:rsidR="00AC15BD" w:rsidRPr="009F3DB9" w:rsidRDefault="00AC15BD" w:rsidP="0066775A">
      <w:pPr>
        <w:spacing w:after="120" w:line="276" w:lineRule="auto"/>
        <w:rPr>
          <w:rFonts w:cs="Tahoma"/>
          <w:szCs w:val="21"/>
        </w:rPr>
      </w:pPr>
      <w:r w:rsidRPr="009F3DB9">
        <w:rPr>
          <w:rFonts w:cs="Tahoma"/>
          <w:b/>
          <w:bCs/>
          <w:szCs w:val="21"/>
        </w:rPr>
        <w:t xml:space="preserve">15. rovat </w:t>
      </w:r>
    </w:p>
    <w:p w14:paraId="2F254680" w14:textId="77777777" w:rsidR="00AC15BD" w:rsidRPr="009F3DB9" w:rsidRDefault="00AC15BD" w:rsidP="0066775A">
      <w:pPr>
        <w:tabs>
          <w:tab w:val="left" w:pos="4395"/>
        </w:tabs>
        <w:spacing w:after="120" w:line="276" w:lineRule="auto"/>
        <w:rPr>
          <w:rFonts w:cs="Tahoma"/>
          <w:szCs w:val="21"/>
        </w:rPr>
      </w:pPr>
      <w:r w:rsidRPr="009F3DB9">
        <w:rPr>
          <w:rFonts w:cs="Tahoma"/>
          <w:szCs w:val="21"/>
        </w:rPr>
        <w:t xml:space="preserve">FelügyelőbizottságiTagok </w:t>
      </w:r>
      <w:r>
        <w:rPr>
          <w:rFonts w:cs="Tahoma"/>
          <w:szCs w:val="21"/>
        </w:rPr>
        <w:tab/>
      </w:r>
      <w:r w:rsidRPr="009F3DB9">
        <w:rPr>
          <w:rFonts w:cs="Tahoma"/>
          <w:szCs w:val="21"/>
        </w:rPr>
        <w:t xml:space="preserve">A felügyelő bizottsági tagok adatai </w:t>
      </w:r>
    </w:p>
    <w:p w14:paraId="440E55F8" w14:textId="77777777" w:rsidR="00AC15BD" w:rsidRPr="009F3DB9" w:rsidRDefault="00AC15BD" w:rsidP="0066775A">
      <w:pPr>
        <w:tabs>
          <w:tab w:val="left" w:pos="4395"/>
        </w:tabs>
        <w:spacing w:after="120" w:line="276" w:lineRule="auto"/>
        <w:ind w:firstLine="709"/>
        <w:rPr>
          <w:rFonts w:cs="Tahoma"/>
          <w:szCs w:val="21"/>
        </w:rPr>
      </w:pPr>
      <w:r w:rsidRPr="009F3DB9">
        <w:rPr>
          <w:rFonts w:cs="Tahoma"/>
          <w:szCs w:val="21"/>
        </w:rPr>
        <w:t xml:space="preserve">TermészetesSzemély/Cégmutató </w:t>
      </w:r>
      <w:r>
        <w:rPr>
          <w:rFonts w:cs="Tahoma"/>
          <w:szCs w:val="21"/>
        </w:rPr>
        <w:tab/>
      </w:r>
      <w:r w:rsidRPr="009F3DB9">
        <w:rPr>
          <w:rFonts w:cs="Tahoma"/>
          <w:szCs w:val="21"/>
        </w:rPr>
        <w:t xml:space="preserve">Természetes vagy jogi személy adatai </w:t>
      </w:r>
    </w:p>
    <w:p w14:paraId="7504F125" w14:textId="77777777" w:rsidR="00AC15BD" w:rsidRPr="009F3DB9" w:rsidRDefault="00AC15BD" w:rsidP="0066775A">
      <w:pPr>
        <w:tabs>
          <w:tab w:val="left" w:pos="4395"/>
        </w:tabs>
        <w:spacing w:after="120" w:line="276" w:lineRule="auto"/>
        <w:ind w:firstLine="709"/>
        <w:rPr>
          <w:rFonts w:cs="Tahoma"/>
          <w:szCs w:val="21"/>
        </w:rPr>
      </w:pPr>
      <w:r w:rsidRPr="009F3DB9">
        <w:rPr>
          <w:rFonts w:cs="Tahoma"/>
          <w:szCs w:val="21"/>
        </w:rPr>
        <w:t xml:space="preserve">MunkavállalóiKüldött </w:t>
      </w:r>
      <w:r>
        <w:rPr>
          <w:rFonts w:cs="Tahoma"/>
          <w:szCs w:val="21"/>
        </w:rPr>
        <w:tab/>
      </w:r>
      <w:r w:rsidRPr="009F3DB9">
        <w:rPr>
          <w:rFonts w:cs="Tahoma"/>
          <w:szCs w:val="21"/>
        </w:rPr>
        <w:t xml:space="preserve">Munkavállalói küldöttség jelölése </w:t>
      </w:r>
    </w:p>
    <w:p w14:paraId="59A4016A" w14:textId="77777777" w:rsidR="00AC15BD" w:rsidRPr="009F3DB9" w:rsidRDefault="00AC15BD" w:rsidP="0066775A">
      <w:pPr>
        <w:tabs>
          <w:tab w:val="left" w:pos="4395"/>
        </w:tabs>
        <w:spacing w:after="120" w:line="276" w:lineRule="auto"/>
        <w:ind w:firstLine="709"/>
        <w:rPr>
          <w:rFonts w:cs="Tahoma"/>
          <w:szCs w:val="21"/>
        </w:rPr>
      </w:pPr>
      <w:r w:rsidRPr="009F3DB9">
        <w:rPr>
          <w:rFonts w:cs="Tahoma"/>
          <w:szCs w:val="21"/>
        </w:rPr>
        <w:t xml:space="preserve">Jogviszony </w:t>
      </w:r>
      <w:r>
        <w:rPr>
          <w:rFonts w:cs="Tahoma"/>
          <w:szCs w:val="21"/>
        </w:rPr>
        <w:tab/>
      </w:r>
      <w:r w:rsidRPr="009F3DB9">
        <w:rPr>
          <w:rFonts w:cs="Tahoma"/>
          <w:szCs w:val="21"/>
        </w:rPr>
        <w:t xml:space="preserve">A jogviszony kezdete és vége </w:t>
      </w:r>
    </w:p>
    <w:p w14:paraId="03D72BC8" w14:textId="77777777" w:rsidR="00AC15BD" w:rsidRDefault="00AC15BD" w:rsidP="0066775A">
      <w:pPr>
        <w:spacing w:after="120" w:line="276" w:lineRule="auto"/>
        <w:rPr>
          <w:rFonts w:cs="Tahoma"/>
          <w:b/>
          <w:bCs/>
          <w:szCs w:val="21"/>
        </w:rPr>
      </w:pPr>
    </w:p>
    <w:p w14:paraId="70B75D30" w14:textId="77777777" w:rsidR="00AC15BD" w:rsidRDefault="00AC15BD" w:rsidP="0066775A">
      <w:pPr>
        <w:spacing w:after="120" w:line="276" w:lineRule="auto"/>
        <w:rPr>
          <w:rFonts w:cs="Tahoma"/>
          <w:b/>
          <w:bCs/>
          <w:szCs w:val="21"/>
        </w:rPr>
      </w:pPr>
    </w:p>
    <w:p w14:paraId="457EE9DB" w14:textId="77777777" w:rsidR="00AC15BD" w:rsidRPr="009F3DB9" w:rsidRDefault="00AC15BD" w:rsidP="0066775A">
      <w:pPr>
        <w:spacing w:after="120" w:line="276" w:lineRule="auto"/>
        <w:rPr>
          <w:rFonts w:cs="Tahoma"/>
          <w:szCs w:val="21"/>
        </w:rPr>
      </w:pPr>
      <w:r w:rsidRPr="009F3DB9">
        <w:rPr>
          <w:rFonts w:cs="Tahoma"/>
          <w:b/>
          <w:bCs/>
          <w:szCs w:val="21"/>
        </w:rPr>
        <w:t xml:space="preserve">16. rovat </w:t>
      </w:r>
    </w:p>
    <w:p w14:paraId="30DE544C" w14:textId="77777777" w:rsidR="00AC15BD" w:rsidRPr="009F3DB9" w:rsidRDefault="00AC15BD" w:rsidP="0066775A">
      <w:pPr>
        <w:tabs>
          <w:tab w:val="left" w:pos="4253"/>
        </w:tabs>
        <w:spacing w:after="120" w:line="276" w:lineRule="auto"/>
        <w:rPr>
          <w:rFonts w:cs="Tahoma"/>
          <w:szCs w:val="21"/>
        </w:rPr>
      </w:pPr>
      <w:r w:rsidRPr="009F3DB9">
        <w:rPr>
          <w:rFonts w:cs="Tahoma"/>
          <w:szCs w:val="21"/>
        </w:rPr>
        <w:t xml:space="preserve">Jogelőd </w:t>
      </w:r>
      <w:r>
        <w:rPr>
          <w:rFonts w:cs="Tahoma"/>
          <w:szCs w:val="21"/>
        </w:rPr>
        <w:tab/>
      </w:r>
      <w:r w:rsidRPr="009F3DB9">
        <w:rPr>
          <w:rFonts w:cs="Tahoma"/>
          <w:szCs w:val="21"/>
        </w:rPr>
        <w:t xml:space="preserve">A jogelőd cég(ek) adatai </w:t>
      </w:r>
    </w:p>
    <w:p w14:paraId="5C54A400" w14:textId="77777777" w:rsidR="00AC15BD" w:rsidRPr="009F3DB9" w:rsidRDefault="00AC15BD" w:rsidP="0066775A">
      <w:pPr>
        <w:tabs>
          <w:tab w:val="left" w:pos="4253"/>
        </w:tabs>
        <w:spacing w:after="120" w:line="276" w:lineRule="auto"/>
        <w:ind w:firstLine="709"/>
        <w:rPr>
          <w:rFonts w:cs="Tahoma"/>
          <w:szCs w:val="21"/>
        </w:rPr>
      </w:pPr>
      <w:r w:rsidRPr="009F3DB9">
        <w:rPr>
          <w:rFonts w:cs="Tahoma"/>
          <w:szCs w:val="21"/>
        </w:rPr>
        <w:t xml:space="preserve">Cégjegyzékszám </w:t>
      </w:r>
      <w:r>
        <w:rPr>
          <w:rFonts w:cs="Tahoma"/>
          <w:szCs w:val="21"/>
        </w:rPr>
        <w:tab/>
      </w:r>
      <w:r w:rsidRPr="009F3DB9">
        <w:rPr>
          <w:rFonts w:cs="Tahoma"/>
          <w:szCs w:val="21"/>
        </w:rPr>
        <w:t xml:space="preserve">A jogelőd cég cégjegyzékszáma </w:t>
      </w:r>
    </w:p>
    <w:p w14:paraId="36247D46" w14:textId="77777777" w:rsidR="00AC15BD" w:rsidRPr="009F3DB9" w:rsidRDefault="00AC15BD" w:rsidP="0066775A">
      <w:pPr>
        <w:tabs>
          <w:tab w:val="left" w:pos="4253"/>
        </w:tabs>
        <w:spacing w:after="120" w:line="276" w:lineRule="auto"/>
        <w:ind w:firstLine="709"/>
        <w:rPr>
          <w:rFonts w:cs="Tahoma"/>
          <w:szCs w:val="21"/>
        </w:rPr>
      </w:pPr>
      <w:r w:rsidRPr="009F3DB9">
        <w:rPr>
          <w:rFonts w:cs="Tahoma"/>
          <w:szCs w:val="21"/>
        </w:rPr>
        <w:t xml:space="preserve">Név </w:t>
      </w:r>
      <w:r>
        <w:rPr>
          <w:rFonts w:cs="Tahoma"/>
          <w:szCs w:val="21"/>
        </w:rPr>
        <w:tab/>
      </w:r>
      <w:r w:rsidRPr="009F3DB9">
        <w:rPr>
          <w:rFonts w:cs="Tahoma"/>
          <w:szCs w:val="21"/>
        </w:rPr>
        <w:t xml:space="preserve">A jogelőd cég elnevezése </w:t>
      </w:r>
    </w:p>
    <w:p w14:paraId="30E6C823" w14:textId="77777777" w:rsidR="00AC15BD" w:rsidRPr="009F3DB9" w:rsidRDefault="00AC15BD" w:rsidP="0066775A">
      <w:pPr>
        <w:tabs>
          <w:tab w:val="left" w:pos="4253"/>
        </w:tabs>
        <w:spacing w:after="120" w:line="276" w:lineRule="auto"/>
        <w:ind w:firstLine="709"/>
        <w:rPr>
          <w:rFonts w:cs="Tahoma"/>
          <w:szCs w:val="21"/>
        </w:rPr>
      </w:pPr>
      <w:r w:rsidRPr="009F3DB9">
        <w:rPr>
          <w:rFonts w:cs="Tahoma"/>
          <w:szCs w:val="21"/>
        </w:rPr>
        <w:t xml:space="preserve">Adószám </w:t>
      </w:r>
      <w:r>
        <w:rPr>
          <w:rFonts w:cs="Tahoma"/>
          <w:szCs w:val="21"/>
        </w:rPr>
        <w:tab/>
      </w:r>
      <w:r w:rsidRPr="009F3DB9">
        <w:rPr>
          <w:rFonts w:cs="Tahoma"/>
          <w:szCs w:val="21"/>
        </w:rPr>
        <w:t xml:space="preserve">A jogelőd cég adószáma </w:t>
      </w:r>
    </w:p>
    <w:p w14:paraId="2098BB29" w14:textId="77777777" w:rsidR="00AC15BD" w:rsidRPr="009F3DB9" w:rsidRDefault="00AC15BD" w:rsidP="0066775A">
      <w:pPr>
        <w:tabs>
          <w:tab w:val="left" w:pos="4253"/>
        </w:tabs>
        <w:spacing w:after="120" w:line="276" w:lineRule="auto"/>
        <w:ind w:firstLine="709"/>
        <w:rPr>
          <w:rFonts w:cs="Tahoma"/>
          <w:szCs w:val="21"/>
        </w:rPr>
      </w:pPr>
      <w:r w:rsidRPr="009F3DB9">
        <w:rPr>
          <w:rFonts w:cs="Tahoma"/>
          <w:szCs w:val="21"/>
        </w:rPr>
        <w:t xml:space="preserve">ÁtalakulásMeghatározottIdőpontja </w:t>
      </w:r>
      <w:r>
        <w:rPr>
          <w:rFonts w:cs="Tahoma"/>
          <w:szCs w:val="21"/>
        </w:rPr>
        <w:tab/>
      </w:r>
      <w:r w:rsidRPr="009F3DB9">
        <w:rPr>
          <w:rFonts w:cs="Tahoma"/>
          <w:szCs w:val="21"/>
        </w:rPr>
        <w:t xml:space="preserve">Átalakulás dátuma </w:t>
      </w:r>
    </w:p>
    <w:p w14:paraId="1E50E292" w14:textId="77777777" w:rsidR="00AC15BD" w:rsidRDefault="00AC15BD" w:rsidP="0066775A">
      <w:pPr>
        <w:spacing w:after="120" w:line="276" w:lineRule="auto"/>
        <w:rPr>
          <w:rFonts w:cs="Tahoma"/>
          <w:b/>
          <w:bCs/>
          <w:szCs w:val="21"/>
        </w:rPr>
      </w:pPr>
    </w:p>
    <w:p w14:paraId="2010CA3E" w14:textId="77777777" w:rsidR="00AC15BD" w:rsidRPr="009F3DB9" w:rsidRDefault="00AC15BD" w:rsidP="0066775A">
      <w:pPr>
        <w:spacing w:after="120" w:line="276" w:lineRule="auto"/>
        <w:rPr>
          <w:rFonts w:cs="Tahoma"/>
          <w:szCs w:val="21"/>
        </w:rPr>
      </w:pPr>
      <w:r w:rsidRPr="009F3DB9">
        <w:rPr>
          <w:rFonts w:cs="Tahoma"/>
          <w:b/>
          <w:bCs/>
          <w:szCs w:val="21"/>
        </w:rPr>
        <w:t xml:space="preserve">17. rovat </w:t>
      </w:r>
    </w:p>
    <w:p w14:paraId="3F2B5FC6" w14:textId="77777777" w:rsidR="00AC15BD" w:rsidRPr="009F3DB9" w:rsidRDefault="00AC15BD" w:rsidP="0066775A">
      <w:pPr>
        <w:tabs>
          <w:tab w:val="left" w:pos="4253"/>
        </w:tabs>
        <w:spacing w:after="120" w:line="276" w:lineRule="auto"/>
        <w:ind w:left="4253" w:hanging="4253"/>
        <w:rPr>
          <w:rFonts w:cs="Tahoma"/>
          <w:szCs w:val="21"/>
        </w:rPr>
      </w:pPr>
      <w:r w:rsidRPr="009F3DB9">
        <w:rPr>
          <w:rFonts w:cs="Tahoma"/>
          <w:szCs w:val="21"/>
        </w:rPr>
        <w:t xml:space="preserve">ÁllamokBetűjele </w:t>
      </w:r>
      <w:r>
        <w:rPr>
          <w:rFonts w:cs="Tahoma"/>
          <w:szCs w:val="21"/>
        </w:rPr>
        <w:tab/>
      </w:r>
      <w:r w:rsidRPr="009F3DB9">
        <w:rPr>
          <w:rFonts w:cs="Tahoma"/>
          <w:szCs w:val="21"/>
        </w:rPr>
        <w:t xml:space="preserve">A magyar, illetve külföldi részvétellel működő cégben érintett állam(ok) betűjele </w:t>
      </w:r>
    </w:p>
    <w:p w14:paraId="7E06120E"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Megnevezés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Ország rövid jelölése </w:t>
      </w:r>
    </w:p>
    <w:p w14:paraId="49EFAF34" w14:textId="77777777" w:rsidR="00AC15BD" w:rsidRDefault="00AC15BD" w:rsidP="0066775A">
      <w:pPr>
        <w:spacing w:after="120" w:line="276" w:lineRule="auto"/>
        <w:rPr>
          <w:rFonts w:cs="Tahoma"/>
          <w:b/>
          <w:bCs/>
          <w:szCs w:val="21"/>
        </w:rPr>
      </w:pPr>
    </w:p>
    <w:p w14:paraId="0B212B25" w14:textId="77777777" w:rsidR="00AC15BD" w:rsidRPr="009F3DB9" w:rsidRDefault="00AC15BD" w:rsidP="0066775A">
      <w:pPr>
        <w:spacing w:after="120" w:line="276" w:lineRule="auto"/>
        <w:rPr>
          <w:rFonts w:cs="Tahoma"/>
          <w:szCs w:val="21"/>
        </w:rPr>
      </w:pPr>
      <w:r w:rsidRPr="009F3DB9">
        <w:rPr>
          <w:rFonts w:cs="Tahoma"/>
          <w:b/>
          <w:bCs/>
          <w:szCs w:val="21"/>
        </w:rPr>
        <w:t xml:space="preserve">18. rovat </w:t>
      </w:r>
    </w:p>
    <w:p w14:paraId="1280E856" w14:textId="77777777" w:rsidR="00AC15BD" w:rsidRPr="009F3DB9" w:rsidRDefault="00AC15BD" w:rsidP="0066775A">
      <w:pPr>
        <w:spacing w:after="120" w:line="276" w:lineRule="auto"/>
        <w:ind w:left="4253" w:hanging="4253"/>
        <w:rPr>
          <w:rFonts w:cs="Tahoma"/>
          <w:szCs w:val="21"/>
        </w:rPr>
      </w:pPr>
      <w:r w:rsidRPr="009F3DB9">
        <w:rPr>
          <w:rFonts w:cs="Tahoma"/>
          <w:szCs w:val="21"/>
        </w:rPr>
        <w:t xml:space="preserve">KamaraiTagság </w:t>
      </w:r>
      <w:r>
        <w:rPr>
          <w:rFonts w:cs="Tahoma"/>
          <w:szCs w:val="21"/>
        </w:rPr>
        <w:tab/>
      </w:r>
      <w:r>
        <w:rPr>
          <w:rFonts w:cs="Tahoma"/>
          <w:szCs w:val="21"/>
        </w:rPr>
        <w:tab/>
      </w:r>
      <w:r w:rsidRPr="009F3DB9">
        <w:rPr>
          <w:rFonts w:cs="Tahoma"/>
          <w:szCs w:val="21"/>
        </w:rPr>
        <w:t xml:space="preserve">Annak a kamarának a megnevezése, melynek a cég tagja </w:t>
      </w:r>
    </w:p>
    <w:p w14:paraId="765DE010"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Név </w:t>
      </w:r>
      <w:r>
        <w:rPr>
          <w:rFonts w:cs="Tahoma"/>
          <w:szCs w:val="21"/>
        </w:rPr>
        <w:tab/>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Kamara megnevezése </w:t>
      </w:r>
    </w:p>
    <w:p w14:paraId="0A69C831"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Számjel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Kamarai nyilvántartási szám </w:t>
      </w:r>
    </w:p>
    <w:p w14:paraId="1731B561" w14:textId="77777777" w:rsidR="00AC15BD" w:rsidRDefault="00AC15BD" w:rsidP="0066775A">
      <w:pPr>
        <w:spacing w:after="120" w:line="276" w:lineRule="auto"/>
        <w:rPr>
          <w:rFonts w:cs="Tahoma"/>
          <w:b/>
          <w:bCs/>
          <w:szCs w:val="21"/>
        </w:rPr>
      </w:pPr>
    </w:p>
    <w:p w14:paraId="6907F8D7" w14:textId="77777777" w:rsidR="00AC15BD" w:rsidRPr="009F3DB9" w:rsidRDefault="00AC15BD" w:rsidP="0066775A">
      <w:pPr>
        <w:spacing w:after="120" w:line="276" w:lineRule="auto"/>
        <w:rPr>
          <w:rFonts w:cs="Tahoma"/>
          <w:szCs w:val="21"/>
        </w:rPr>
      </w:pPr>
      <w:r w:rsidRPr="009F3DB9">
        <w:rPr>
          <w:rFonts w:cs="Tahoma"/>
          <w:b/>
          <w:bCs/>
          <w:szCs w:val="21"/>
        </w:rPr>
        <w:t xml:space="preserve">19. rovat </w:t>
      </w:r>
    </w:p>
    <w:p w14:paraId="71E24F8E" w14:textId="77777777" w:rsidR="00AC15BD" w:rsidRPr="009F3DB9" w:rsidRDefault="00AC15BD" w:rsidP="0066775A">
      <w:pPr>
        <w:spacing w:after="120" w:line="276" w:lineRule="auto"/>
        <w:rPr>
          <w:rFonts w:cs="Tahoma"/>
          <w:szCs w:val="21"/>
        </w:rPr>
      </w:pPr>
      <w:r w:rsidRPr="009F3DB9">
        <w:rPr>
          <w:rFonts w:cs="Tahoma"/>
          <w:szCs w:val="21"/>
        </w:rPr>
        <w:t xml:space="preserve">TársadalombiztosításiFolyószámla </w:t>
      </w:r>
      <w:r>
        <w:rPr>
          <w:rFonts w:cs="Tahoma"/>
          <w:szCs w:val="21"/>
        </w:rPr>
        <w:tab/>
      </w:r>
      <w:r>
        <w:rPr>
          <w:rFonts w:cs="Tahoma"/>
          <w:szCs w:val="21"/>
        </w:rPr>
        <w:tab/>
      </w:r>
      <w:r w:rsidRPr="009F3DB9">
        <w:rPr>
          <w:rFonts w:cs="Tahoma"/>
          <w:szCs w:val="21"/>
        </w:rPr>
        <w:t xml:space="preserve">A társadalombiztosítási folyószámla száma </w:t>
      </w:r>
    </w:p>
    <w:p w14:paraId="1212F9AB"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Számjel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Társadalombiztosítási folyószámla száma </w:t>
      </w:r>
    </w:p>
    <w:p w14:paraId="7D00CAFE"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Megjegyzés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Megjegyzés </w:t>
      </w:r>
    </w:p>
    <w:p w14:paraId="2278631E" w14:textId="77777777" w:rsidR="00AC15BD" w:rsidRDefault="00AC15BD" w:rsidP="0066775A">
      <w:pPr>
        <w:spacing w:after="120" w:line="276" w:lineRule="auto"/>
        <w:rPr>
          <w:rFonts w:cs="Tahoma"/>
          <w:b/>
          <w:bCs/>
          <w:szCs w:val="21"/>
        </w:rPr>
      </w:pPr>
    </w:p>
    <w:p w14:paraId="7F7F3EA6" w14:textId="77777777" w:rsidR="00AC15BD" w:rsidRPr="009F3DB9" w:rsidRDefault="00AC15BD" w:rsidP="0066775A">
      <w:pPr>
        <w:spacing w:after="120" w:line="276" w:lineRule="auto"/>
        <w:rPr>
          <w:rFonts w:cs="Tahoma"/>
          <w:szCs w:val="21"/>
        </w:rPr>
      </w:pPr>
      <w:r w:rsidRPr="009F3DB9">
        <w:rPr>
          <w:rFonts w:cs="Tahoma"/>
          <w:b/>
          <w:bCs/>
          <w:szCs w:val="21"/>
        </w:rPr>
        <w:t xml:space="preserve">20. rovat </w:t>
      </w:r>
    </w:p>
    <w:p w14:paraId="4F9374D1" w14:textId="77777777" w:rsidR="00AC15BD" w:rsidRPr="009F3DB9" w:rsidRDefault="00AC15BD" w:rsidP="0066775A">
      <w:pPr>
        <w:spacing w:after="120" w:line="276" w:lineRule="auto"/>
        <w:rPr>
          <w:rFonts w:cs="Tahoma"/>
          <w:szCs w:val="21"/>
        </w:rPr>
      </w:pPr>
      <w:r w:rsidRPr="009F3DB9">
        <w:rPr>
          <w:rFonts w:cs="Tahoma"/>
          <w:szCs w:val="21"/>
        </w:rPr>
        <w:t xml:space="preserve">StatisztikaiSzámjel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A cég statisztikai számjele </w:t>
      </w:r>
    </w:p>
    <w:p w14:paraId="66F56258"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Számjel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Statisztikai számjel </w:t>
      </w:r>
    </w:p>
    <w:p w14:paraId="6ECAC3CD"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Megjegyzés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Megjegyzés </w:t>
      </w:r>
    </w:p>
    <w:p w14:paraId="73C676A5" w14:textId="77777777" w:rsidR="00AC15BD" w:rsidRDefault="00AC15BD" w:rsidP="0066775A">
      <w:pPr>
        <w:spacing w:after="120" w:line="276" w:lineRule="auto"/>
        <w:rPr>
          <w:rFonts w:cs="Tahoma"/>
          <w:b/>
          <w:bCs/>
          <w:szCs w:val="21"/>
        </w:rPr>
      </w:pPr>
    </w:p>
    <w:p w14:paraId="1FC29CCB" w14:textId="77777777" w:rsidR="00AC15BD" w:rsidRPr="009F3DB9" w:rsidRDefault="00AC15BD" w:rsidP="0066775A">
      <w:pPr>
        <w:spacing w:after="120" w:line="276" w:lineRule="auto"/>
        <w:rPr>
          <w:rFonts w:cs="Tahoma"/>
          <w:szCs w:val="21"/>
        </w:rPr>
      </w:pPr>
      <w:r w:rsidRPr="009F3DB9">
        <w:rPr>
          <w:rFonts w:cs="Tahoma"/>
          <w:b/>
          <w:bCs/>
          <w:szCs w:val="21"/>
        </w:rPr>
        <w:t xml:space="preserve">21. rovat </w:t>
      </w:r>
    </w:p>
    <w:p w14:paraId="0805CD2C" w14:textId="77777777" w:rsidR="00AC15BD" w:rsidRPr="009F3DB9" w:rsidRDefault="00AC15BD" w:rsidP="0066775A">
      <w:pPr>
        <w:spacing w:after="120" w:line="276" w:lineRule="auto"/>
        <w:rPr>
          <w:rFonts w:cs="Tahoma"/>
          <w:szCs w:val="21"/>
        </w:rPr>
      </w:pPr>
      <w:r w:rsidRPr="009F3DB9">
        <w:rPr>
          <w:rFonts w:cs="Tahoma"/>
          <w:szCs w:val="21"/>
        </w:rPr>
        <w:t xml:space="preserve">Adószám </w:t>
      </w:r>
      <w:r>
        <w:rPr>
          <w:rFonts w:cs="Tahoma"/>
          <w:szCs w:val="21"/>
        </w:rPr>
        <w:tab/>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A cég adószáma </w:t>
      </w:r>
    </w:p>
    <w:p w14:paraId="619CD804"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Számjel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Adószám </w:t>
      </w:r>
    </w:p>
    <w:p w14:paraId="5917F2C9"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KözösségiSzámjel </w:t>
      </w:r>
      <w:r>
        <w:rPr>
          <w:rFonts w:cs="Tahoma"/>
          <w:szCs w:val="21"/>
        </w:rPr>
        <w:tab/>
      </w:r>
      <w:r>
        <w:rPr>
          <w:rFonts w:cs="Tahoma"/>
          <w:szCs w:val="21"/>
        </w:rPr>
        <w:tab/>
      </w:r>
      <w:r>
        <w:rPr>
          <w:rFonts w:cs="Tahoma"/>
          <w:szCs w:val="21"/>
        </w:rPr>
        <w:tab/>
      </w:r>
      <w:r w:rsidRPr="009F3DB9">
        <w:rPr>
          <w:rFonts w:cs="Tahoma"/>
          <w:szCs w:val="21"/>
        </w:rPr>
        <w:t xml:space="preserve">Közösségi adószám </w:t>
      </w:r>
    </w:p>
    <w:p w14:paraId="06C9E0FD"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KözösségiNyitásiDátum </w:t>
      </w:r>
      <w:r>
        <w:rPr>
          <w:rFonts w:cs="Tahoma"/>
          <w:szCs w:val="21"/>
        </w:rPr>
        <w:tab/>
      </w:r>
      <w:r>
        <w:rPr>
          <w:rFonts w:cs="Tahoma"/>
          <w:szCs w:val="21"/>
        </w:rPr>
        <w:tab/>
      </w:r>
      <w:r w:rsidRPr="009F3DB9">
        <w:rPr>
          <w:rFonts w:cs="Tahoma"/>
          <w:szCs w:val="21"/>
        </w:rPr>
        <w:t xml:space="preserve">A közösségi adószám nyitásának kelte </w:t>
      </w:r>
    </w:p>
    <w:p w14:paraId="09C906D5"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KözösségiZárásiDátum </w:t>
      </w:r>
      <w:r>
        <w:rPr>
          <w:rFonts w:cs="Tahoma"/>
          <w:szCs w:val="21"/>
        </w:rPr>
        <w:tab/>
      </w:r>
      <w:r>
        <w:rPr>
          <w:rFonts w:cs="Tahoma"/>
          <w:szCs w:val="21"/>
        </w:rPr>
        <w:tab/>
      </w:r>
      <w:r w:rsidRPr="009F3DB9">
        <w:rPr>
          <w:rFonts w:cs="Tahoma"/>
          <w:szCs w:val="21"/>
        </w:rPr>
        <w:t xml:space="preserve">A közösségi adószám zárásának kelte </w:t>
      </w:r>
    </w:p>
    <w:p w14:paraId="0017C059"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Megjegyzés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Megjegyzés </w:t>
      </w:r>
    </w:p>
    <w:p w14:paraId="2A3AB4D4"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FelfüggesztésKezdete </w:t>
      </w:r>
      <w:r>
        <w:rPr>
          <w:rFonts w:cs="Tahoma"/>
          <w:szCs w:val="21"/>
        </w:rPr>
        <w:tab/>
      </w:r>
      <w:r>
        <w:rPr>
          <w:rFonts w:cs="Tahoma"/>
          <w:szCs w:val="21"/>
        </w:rPr>
        <w:tab/>
      </w:r>
      <w:r>
        <w:rPr>
          <w:rFonts w:cs="Tahoma"/>
          <w:szCs w:val="21"/>
        </w:rPr>
        <w:tab/>
      </w:r>
      <w:r w:rsidRPr="009F3DB9">
        <w:rPr>
          <w:rFonts w:cs="Tahoma"/>
          <w:szCs w:val="21"/>
        </w:rPr>
        <w:t xml:space="preserve">Az adószám felfüggesztésének kelte </w:t>
      </w:r>
    </w:p>
    <w:p w14:paraId="29380016" w14:textId="77777777" w:rsidR="00AC15BD" w:rsidRPr="009F3DB9" w:rsidRDefault="00AC15BD" w:rsidP="0066775A">
      <w:pPr>
        <w:spacing w:after="120" w:line="276" w:lineRule="auto"/>
        <w:ind w:left="4253" w:hanging="3544"/>
        <w:rPr>
          <w:rFonts w:cs="Tahoma"/>
          <w:szCs w:val="21"/>
        </w:rPr>
      </w:pPr>
      <w:r w:rsidRPr="009F3DB9">
        <w:rPr>
          <w:rFonts w:cs="Tahoma"/>
          <w:szCs w:val="21"/>
        </w:rPr>
        <w:t xml:space="preserve">FelfüggesztésMegszűnése </w:t>
      </w:r>
      <w:r>
        <w:rPr>
          <w:rFonts w:cs="Tahoma"/>
          <w:szCs w:val="21"/>
        </w:rPr>
        <w:tab/>
      </w:r>
      <w:r>
        <w:rPr>
          <w:rFonts w:cs="Tahoma"/>
          <w:szCs w:val="21"/>
        </w:rPr>
        <w:tab/>
      </w:r>
      <w:r w:rsidRPr="009F3DB9">
        <w:rPr>
          <w:rFonts w:cs="Tahoma"/>
          <w:szCs w:val="21"/>
        </w:rPr>
        <w:t xml:space="preserve">Az adószám felfüggesztése megszűnésének időpontja </w:t>
      </w:r>
    </w:p>
    <w:p w14:paraId="64680FA7"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JogerősTörlésDátuma </w:t>
      </w:r>
      <w:r>
        <w:rPr>
          <w:rFonts w:cs="Tahoma"/>
          <w:szCs w:val="21"/>
        </w:rPr>
        <w:tab/>
      </w:r>
      <w:r>
        <w:rPr>
          <w:rFonts w:cs="Tahoma"/>
          <w:szCs w:val="21"/>
        </w:rPr>
        <w:tab/>
      </w:r>
      <w:r>
        <w:rPr>
          <w:rFonts w:cs="Tahoma"/>
          <w:szCs w:val="21"/>
        </w:rPr>
        <w:tab/>
      </w:r>
      <w:r w:rsidRPr="009F3DB9">
        <w:rPr>
          <w:rFonts w:cs="Tahoma"/>
          <w:szCs w:val="21"/>
        </w:rPr>
        <w:t xml:space="preserve">A jogerős törlés dátuma </w:t>
      </w:r>
    </w:p>
    <w:p w14:paraId="072D5456"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HatározatMegsemmisítésénekDátuma A határozat megsemmisítésének dátuma </w:t>
      </w:r>
    </w:p>
    <w:p w14:paraId="71091279" w14:textId="77777777" w:rsidR="00AC15BD" w:rsidRPr="009F3DB9" w:rsidRDefault="00AC15BD" w:rsidP="0066775A">
      <w:pPr>
        <w:spacing w:after="120" w:line="276" w:lineRule="auto"/>
        <w:ind w:left="4253" w:hanging="3544"/>
        <w:rPr>
          <w:rFonts w:cs="Tahoma"/>
          <w:szCs w:val="21"/>
        </w:rPr>
      </w:pPr>
      <w:r w:rsidRPr="009F3DB9">
        <w:rPr>
          <w:rFonts w:cs="Tahoma"/>
          <w:szCs w:val="21"/>
        </w:rPr>
        <w:t>HatározatHatályonKívülHelyezésének</w:t>
      </w:r>
      <w:r>
        <w:rPr>
          <w:rFonts w:cs="Tahoma"/>
          <w:szCs w:val="21"/>
        </w:rPr>
        <w:tab/>
      </w:r>
      <w:r w:rsidRPr="009F3DB9">
        <w:rPr>
          <w:rFonts w:cs="Tahoma"/>
          <w:szCs w:val="21"/>
        </w:rPr>
        <w:t xml:space="preserve">Dátuma A határozat hatályon kívül helyezésének időpontja </w:t>
      </w:r>
    </w:p>
    <w:p w14:paraId="0416A4BF"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Státusz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Adószám státusza </w:t>
      </w:r>
    </w:p>
    <w:p w14:paraId="73BADF5E"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StátuszKezdete </w:t>
      </w:r>
      <w:r>
        <w:rPr>
          <w:rFonts w:cs="Tahoma"/>
          <w:szCs w:val="21"/>
        </w:rPr>
        <w:tab/>
      </w:r>
      <w:r>
        <w:rPr>
          <w:rFonts w:cs="Tahoma"/>
          <w:szCs w:val="21"/>
        </w:rPr>
        <w:tab/>
      </w:r>
      <w:r>
        <w:rPr>
          <w:rFonts w:cs="Tahoma"/>
          <w:szCs w:val="21"/>
        </w:rPr>
        <w:tab/>
      </w:r>
      <w:r w:rsidRPr="009F3DB9">
        <w:rPr>
          <w:rFonts w:cs="Tahoma"/>
          <w:szCs w:val="21"/>
        </w:rPr>
        <w:t xml:space="preserve">Adószám státusza kezdete </w:t>
      </w:r>
    </w:p>
    <w:p w14:paraId="63180AE3"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HatározatJogerőreEmelkedésénekDátuma A határozat jogerőre emelkedésének dátuma </w:t>
      </w:r>
    </w:p>
    <w:p w14:paraId="2C669C7A" w14:textId="77777777" w:rsidR="00AC15BD" w:rsidRDefault="00AC15BD" w:rsidP="0066775A">
      <w:pPr>
        <w:spacing w:after="120" w:line="276" w:lineRule="auto"/>
        <w:rPr>
          <w:rFonts w:cs="Tahoma"/>
          <w:b/>
          <w:bCs/>
          <w:szCs w:val="21"/>
        </w:rPr>
      </w:pPr>
    </w:p>
    <w:p w14:paraId="778DD161" w14:textId="77777777" w:rsidR="00AC15BD" w:rsidRPr="009F3DB9" w:rsidRDefault="00AC15BD" w:rsidP="0066775A">
      <w:pPr>
        <w:spacing w:after="120" w:line="276" w:lineRule="auto"/>
        <w:rPr>
          <w:rFonts w:cs="Tahoma"/>
          <w:szCs w:val="21"/>
        </w:rPr>
      </w:pPr>
      <w:r w:rsidRPr="009F3DB9">
        <w:rPr>
          <w:rFonts w:cs="Tahoma"/>
          <w:b/>
          <w:bCs/>
          <w:szCs w:val="21"/>
        </w:rPr>
        <w:t xml:space="preserve">22. rovat </w:t>
      </w:r>
    </w:p>
    <w:p w14:paraId="16A66702" w14:textId="77777777" w:rsidR="00AC15BD" w:rsidRPr="009F3DB9" w:rsidRDefault="00AC15BD" w:rsidP="0066775A">
      <w:pPr>
        <w:spacing w:after="120" w:line="276" w:lineRule="auto"/>
        <w:rPr>
          <w:rFonts w:cs="Tahoma"/>
          <w:szCs w:val="21"/>
        </w:rPr>
      </w:pPr>
      <w:r w:rsidRPr="009F3DB9">
        <w:rPr>
          <w:rFonts w:cs="Tahoma"/>
          <w:szCs w:val="21"/>
        </w:rPr>
        <w:t xml:space="preserve">Jogutód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A jogutód cég(ek) adatai </w:t>
      </w:r>
    </w:p>
    <w:p w14:paraId="08CA7971"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Cégjegyzékszám </w:t>
      </w:r>
      <w:r>
        <w:rPr>
          <w:rFonts w:cs="Tahoma"/>
          <w:szCs w:val="21"/>
        </w:rPr>
        <w:tab/>
      </w:r>
      <w:r>
        <w:rPr>
          <w:rFonts w:cs="Tahoma"/>
          <w:szCs w:val="21"/>
        </w:rPr>
        <w:tab/>
      </w:r>
      <w:r w:rsidRPr="009F3DB9">
        <w:rPr>
          <w:rFonts w:cs="Tahoma"/>
          <w:szCs w:val="21"/>
        </w:rPr>
        <w:t xml:space="preserve">A jogutód cégjegyzékszáma </w:t>
      </w:r>
    </w:p>
    <w:p w14:paraId="5AA1A2FD"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Név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A jogutód neve </w:t>
      </w:r>
    </w:p>
    <w:p w14:paraId="05F6B3EF"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ÁtalakulásMódja </w:t>
      </w:r>
      <w:r>
        <w:rPr>
          <w:rFonts w:cs="Tahoma"/>
          <w:szCs w:val="21"/>
        </w:rPr>
        <w:tab/>
      </w:r>
      <w:r>
        <w:rPr>
          <w:rFonts w:cs="Tahoma"/>
          <w:szCs w:val="21"/>
        </w:rPr>
        <w:tab/>
      </w:r>
      <w:r w:rsidRPr="009F3DB9">
        <w:rPr>
          <w:rFonts w:cs="Tahoma"/>
          <w:szCs w:val="21"/>
        </w:rPr>
        <w:t xml:space="preserve">Az átalakulás módja </w:t>
      </w:r>
    </w:p>
    <w:p w14:paraId="64617A24"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ÁtalakulásDátuma </w:t>
      </w:r>
      <w:r>
        <w:rPr>
          <w:rFonts w:cs="Tahoma"/>
          <w:szCs w:val="21"/>
        </w:rPr>
        <w:tab/>
      </w:r>
      <w:r>
        <w:rPr>
          <w:rFonts w:cs="Tahoma"/>
          <w:szCs w:val="21"/>
        </w:rPr>
        <w:tab/>
      </w:r>
      <w:r w:rsidRPr="009F3DB9">
        <w:rPr>
          <w:rFonts w:cs="Tahoma"/>
          <w:szCs w:val="21"/>
        </w:rPr>
        <w:t xml:space="preserve">Az átalakulás cég által meghatározott időpontja </w:t>
      </w:r>
    </w:p>
    <w:p w14:paraId="0A979844" w14:textId="77777777" w:rsidR="00AC15BD" w:rsidRDefault="00AC15BD" w:rsidP="0066775A">
      <w:pPr>
        <w:spacing w:after="120" w:line="276" w:lineRule="auto"/>
        <w:rPr>
          <w:rFonts w:cs="Tahoma"/>
          <w:b/>
          <w:bCs/>
          <w:szCs w:val="21"/>
        </w:rPr>
      </w:pPr>
    </w:p>
    <w:p w14:paraId="74B90C5E" w14:textId="77777777" w:rsidR="00AC15BD" w:rsidRPr="009F3DB9" w:rsidRDefault="00AC15BD" w:rsidP="0066775A">
      <w:pPr>
        <w:spacing w:after="120" w:line="276" w:lineRule="auto"/>
        <w:rPr>
          <w:rFonts w:cs="Tahoma"/>
          <w:szCs w:val="21"/>
        </w:rPr>
      </w:pPr>
      <w:r w:rsidRPr="009F3DB9">
        <w:rPr>
          <w:rFonts w:cs="Tahoma"/>
          <w:b/>
          <w:bCs/>
          <w:szCs w:val="21"/>
        </w:rPr>
        <w:t xml:space="preserve">23. rovat </w:t>
      </w:r>
    </w:p>
    <w:p w14:paraId="7A1C5DAB" w14:textId="77777777" w:rsidR="00AC15BD" w:rsidRPr="009F3DB9" w:rsidRDefault="00AC15BD" w:rsidP="0066775A">
      <w:pPr>
        <w:spacing w:after="120" w:line="276" w:lineRule="auto"/>
        <w:rPr>
          <w:rFonts w:cs="Tahoma"/>
          <w:szCs w:val="21"/>
        </w:rPr>
      </w:pPr>
      <w:r w:rsidRPr="009F3DB9">
        <w:rPr>
          <w:rFonts w:cs="Tahoma"/>
          <w:szCs w:val="21"/>
        </w:rPr>
        <w:t xml:space="preserve">MűködésFelfüggesztése </w:t>
      </w:r>
      <w:r>
        <w:rPr>
          <w:rFonts w:cs="Tahoma"/>
          <w:szCs w:val="21"/>
        </w:rPr>
        <w:tab/>
      </w:r>
      <w:r>
        <w:rPr>
          <w:rFonts w:cs="Tahoma"/>
          <w:szCs w:val="21"/>
        </w:rPr>
        <w:tab/>
      </w:r>
      <w:r w:rsidRPr="009F3DB9">
        <w:rPr>
          <w:rFonts w:cs="Tahoma"/>
          <w:szCs w:val="21"/>
        </w:rPr>
        <w:t xml:space="preserve">A cég működésének felfüggesztése </w:t>
      </w:r>
    </w:p>
    <w:p w14:paraId="2D425C23"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FelfüggesztésKezdete </w:t>
      </w:r>
      <w:r>
        <w:rPr>
          <w:rFonts w:cs="Tahoma"/>
          <w:szCs w:val="21"/>
        </w:rPr>
        <w:tab/>
      </w:r>
      <w:r>
        <w:rPr>
          <w:rFonts w:cs="Tahoma"/>
          <w:szCs w:val="21"/>
        </w:rPr>
        <w:tab/>
      </w:r>
      <w:r w:rsidRPr="009F3DB9">
        <w:rPr>
          <w:rFonts w:cs="Tahoma"/>
          <w:szCs w:val="21"/>
        </w:rPr>
        <w:t xml:space="preserve">A felfüggesztés kezdetének időpontja </w:t>
      </w:r>
    </w:p>
    <w:p w14:paraId="65D57DA9"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FelfüggesztésVége </w:t>
      </w:r>
      <w:r>
        <w:rPr>
          <w:rFonts w:cs="Tahoma"/>
          <w:szCs w:val="21"/>
        </w:rPr>
        <w:tab/>
      </w:r>
      <w:r>
        <w:rPr>
          <w:rFonts w:cs="Tahoma"/>
          <w:szCs w:val="21"/>
        </w:rPr>
        <w:tab/>
      </w:r>
      <w:r w:rsidRPr="009F3DB9">
        <w:rPr>
          <w:rFonts w:cs="Tahoma"/>
          <w:szCs w:val="21"/>
        </w:rPr>
        <w:t xml:space="preserve">A felfüggesztés megszüntetésének isőpontja </w:t>
      </w:r>
    </w:p>
    <w:p w14:paraId="4A429928" w14:textId="77777777" w:rsidR="00AC15BD" w:rsidRDefault="00AC15BD" w:rsidP="0066775A">
      <w:pPr>
        <w:spacing w:after="120" w:line="276" w:lineRule="auto"/>
        <w:rPr>
          <w:rFonts w:cs="Tahoma"/>
          <w:b/>
          <w:bCs/>
          <w:szCs w:val="21"/>
        </w:rPr>
      </w:pPr>
    </w:p>
    <w:p w14:paraId="77FA686C" w14:textId="77777777" w:rsidR="00AC15BD" w:rsidRPr="009F3DB9" w:rsidRDefault="00AC15BD" w:rsidP="0066775A">
      <w:pPr>
        <w:spacing w:after="120" w:line="276" w:lineRule="auto"/>
        <w:rPr>
          <w:rFonts w:cs="Tahoma"/>
          <w:szCs w:val="21"/>
        </w:rPr>
      </w:pPr>
      <w:r w:rsidRPr="009F3DB9">
        <w:rPr>
          <w:rFonts w:cs="Tahoma"/>
          <w:b/>
          <w:bCs/>
          <w:szCs w:val="21"/>
        </w:rPr>
        <w:t xml:space="preserve">24. rovat </w:t>
      </w:r>
    </w:p>
    <w:p w14:paraId="5C84EFB8" w14:textId="77777777" w:rsidR="00AC15BD" w:rsidRPr="009F3DB9" w:rsidRDefault="00AC15BD" w:rsidP="0066775A">
      <w:pPr>
        <w:spacing w:after="120" w:line="276" w:lineRule="auto"/>
        <w:rPr>
          <w:rFonts w:cs="Tahoma"/>
          <w:szCs w:val="21"/>
        </w:rPr>
      </w:pPr>
      <w:r w:rsidRPr="009F3DB9">
        <w:rPr>
          <w:rFonts w:cs="Tahoma"/>
          <w:szCs w:val="21"/>
        </w:rPr>
        <w:t xml:space="preserve">MegszűntnekNyilvánítás </w:t>
      </w:r>
      <w:r>
        <w:rPr>
          <w:rFonts w:cs="Tahoma"/>
          <w:szCs w:val="21"/>
        </w:rPr>
        <w:tab/>
      </w:r>
      <w:r>
        <w:rPr>
          <w:rFonts w:cs="Tahoma"/>
          <w:szCs w:val="21"/>
        </w:rPr>
        <w:tab/>
      </w:r>
      <w:r w:rsidRPr="009F3DB9">
        <w:rPr>
          <w:rFonts w:cs="Tahoma"/>
          <w:szCs w:val="21"/>
        </w:rPr>
        <w:t xml:space="preserve">A cég megszűntnek nyilvánítása </w:t>
      </w:r>
    </w:p>
    <w:p w14:paraId="72ED42AD"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MegszűnésDátuma </w:t>
      </w:r>
      <w:r>
        <w:rPr>
          <w:rFonts w:cs="Tahoma"/>
          <w:szCs w:val="21"/>
        </w:rPr>
        <w:tab/>
      </w:r>
      <w:r>
        <w:rPr>
          <w:rFonts w:cs="Tahoma"/>
          <w:szCs w:val="21"/>
        </w:rPr>
        <w:tab/>
      </w:r>
      <w:r w:rsidRPr="009F3DB9">
        <w:rPr>
          <w:rFonts w:cs="Tahoma"/>
          <w:szCs w:val="21"/>
        </w:rPr>
        <w:t xml:space="preserve">A megszűntnek nyilvánítás dátuma </w:t>
      </w:r>
    </w:p>
    <w:p w14:paraId="1323E913" w14:textId="77777777" w:rsidR="00AC15BD" w:rsidRPr="009F3DB9" w:rsidRDefault="00AC15BD" w:rsidP="0066775A">
      <w:pPr>
        <w:spacing w:after="120" w:line="276" w:lineRule="auto"/>
        <w:ind w:left="3544" w:hanging="2835"/>
        <w:rPr>
          <w:rFonts w:cs="Tahoma"/>
          <w:szCs w:val="21"/>
        </w:rPr>
      </w:pPr>
      <w:r w:rsidRPr="009F3DB9">
        <w:rPr>
          <w:rFonts w:cs="Tahoma"/>
          <w:szCs w:val="21"/>
        </w:rPr>
        <w:t xml:space="preserve">BüntetőÜgy </w:t>
      </w:r>
      <w:r>
        <w:rPr>
          <w:rFonts w:cs="Tahoma"/>
          <w:szCs w:val="21"/>
        </w:rPr>
        <w:tab/>
      </w:r>
      <w:r>
        <w:rPr>
          <w:rFonts w:cs="Tahoma"/>
          <w:szCs w:val="21"/>
        </w:rPr>
        <w:tab/>
      </w:r>
      <w:r w:rsidRPr="009F3DB9">
        <w:rPr>
          <w:rFonts w:cs="Tahoma"/>
          <w:szCs w:val="21"/>
        </w:rPr>
        <w:t xml:space="preserve">A megszűntnek nyilvánítás büntetőügyben eljáró bíróság döntése-e </w:t>
      </w:r>
    </w:p>
    <w:p w14:paraId="63B14C0D"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BüntetőÜgyBíróság </w:t>
      </w:r>
      <w:r>
        <w:rPr>
          <w:rFonts w:cs="Tahoma"/>
          <w:szCs w:val="21"/>
        </w:rPr>
        <w:tab/>
      </w:r>
      <w:r>
        <w:rPr>
          <w:rFonts w:cs="Tahoma"/>
          <w:szCs w:val="21"/>
        </w:rPr>
        <w:tab/>
      </w:r>
      <w:r w:rsidRPr="009F3DB9">
        <w:rPr>
          <w:rFonts w:cs="Tahoma"/>
          <w:szCs w:val="21"/>
        </w:rPr>
        <w:t xml:space="preserve">A büntetőügyben eljáró bíróság megnevezése </w:t>
      </w:r>
    </w:p>
    <w:p w14:paraId="23BF79DF"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BüntetőÜgyÜgyszám </w:t>
      </w:r>
      <w:r>
        <w:rPr>
          <w:rFonts w:cs="Tahoma"/>
          <w:szCs w:val="21"/>
        </w:rPr>
        <w:tab/>
      </w:r>
      <w:r>
        <w:rPr>
          <w:rFonts w:cs="Tahoma"/>
          <w:szCs w:val="21"/>
        </w:rPr>
        <w:tab/>
      </w:r>
      <w:r w:rsidRPr="009F3DB9">
        <w:rPr>
          <w:rFonts w:cs="Tahoma"/>
          <w:szCs w:val="21"/>
        </w:rPr>
        <w:t xml:space="preserve">A büntető határozat ügyszáma </w:t>
      </w:r>
    </w:p>
    <w:p w14:paraId="03B3301D" w14:textId="77777777" w:rsidR="00AC15BD" w:rsidRPr="009F3DB9" w:rsidRDefault="00AC15BD" w:rsidP="0066775A">
      <w:pPr>
        <w:spacing w:after="120" w:line="276" w:lineRule="auto"/>
        <w:ind w:left="4395" w:hanging="3686"/>
        <w:rPr>
          <w:rFonts w:cs="Tahoma"/>
          <w:szCs w:val="21"/>
        </w:rPr>
      </w:pPr>
      <w:r w:rsidRPr="009F3DB9">
        <w:rPr>
          <w:rFonts w:cs="Tahoma"/>
          <w:szCs w:val="21"/>
        </w:rPr>
        <w:t xml:space="preserve">BüntetőÜgyJogerőreEmelkedésDátuma A büntetőügy határozatának jogerőre emelkedésének időpontja </w:t>
      </w:r>
    </w:p>
    <w:p w14:paraId="0C4982AF"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Megjegyzés </w:t>
      </w:r>
      <w:r>
        <w:rPr>
          <w:rFonts w:cs="Tahoma"/>
          <w:szCs w:val="21"/>
        </w:rPr>
        <w:tab/>
      </w:r>
      <w:r>
        <w:rPr>
          <w:rFonts w:cs="Tahoma"/>
          <w:szCs w:val="21"/>
        </w:rPr>
        <w:tab/>
      </w:r>
      <w:r>
        <w:rPr>
          <w:rFonts w:cs="Tahoma"/>
          <w:szCs w:val="21"/>
        </w:rPr>
        <w:tab/>
      </w:r>
      <w:r w:rsidRPr="009F3DB9">
        <w:rPr>
          <w:rFonts w:cs="Tahoma"/>
          <w:szCs w:val="21"/>
        </w:rPr>
        <w:t xml:space="preserve">Megjegyzés </w:t>
      </w:r>
    </w:p>
    <w:p w14:paraId="7B272540" w14:textId="77777777" w:rsidR="00AC15BD" w:rsidRDefault="00AC15BD" w:rsidP="0066775A">
      <w:pPr>
        <w:spacing w:after="120" w:line="276" w:lineRule="auto"/>
        <w:rPr>
          <w:rFonts w:cs="Tahoma"/>
          <w:b/>
          <w:bCs/>
          <w:szCs w:val="21"/>
        </w:rPr>
      </w:pPr>
    </w:p>
    <w:p w14:paraId="27CCF280" w14:textId="77777777" w:rsidR="00AC15BD" w:rsidRPr="009F3DB9" w:rsidRDefault="00AC15BD" w:rsidP="0066775A">
      <w:pPr>
        <w:spacing w:after="120" w:line="276" w:lineRule="auto"/>
        <w:rPr>
          <w:rFonts w:cs="Tahoma"/>
          <w:szCs w:val="21"/>
        </w:rPr>
      </w:pPr>
      <w:r w:rsidRPr="009F3DB9">
        <w:rPr>
          <w:rFonts w:cs="Tahoma"/>
          <w:b/>
          <w:bCs/>
          <w:szCs w:val="21"/>
        </w:rPr>
        <w:t xml:space="preserve">25. rovat </w:t>
      </w:r>
    </w:p>
    <w:p w14:paraId="7C7FE1DA" w14:textId="77777777" w:rsidR="00AC15BD" w:rsidRPr="009F3DB9" w:rsidRDefault="00AC15BD" w:rsidP="0066775A">
      <w:pPr>
        <w:spacing w:after="120" w:line="276" w:lineRule="auto"/>
        <w:rPr>
          <w:rFonts w:cs="Tahoma"/>
          <w:szCs w:val="21"/>
        </w:rPr>
      </w:pPr>
      <w:r w:rsidRPr="009F3DB9">
        <w:rPr>
          <w:rFonts w:cs="Tahoma"/>
          <w:szCs w:val="21"/>
        </w:rPr>
        <w:t xml:space="preserve">JogutódNélküliMegszűnés </w:t>
      </w:r>
      <w:r>
        <w:rPr>
          <w:rFonts w:cs="Tahoma"/>
          <w:szCs w:val="21"/>
        </w:rPr>
        <w:tab/>
      </w:r>
      <w:r>
        <w:rPr>
          <w:rFonts w:cs="Tahoma"/>
          <w:szCs w:val="21"/>
        </w:rPr>
        <w:tab/>
      </w:r>
      <w:r w:rsidRPr="009F3DB9">
        <w:rPr>
          <w:rFonts w:cs="Tahoma"/>
          <w:szCs w:val="21"/>
        </w:rPr>
        <w:t xml:space="preserve">A jogutód nélküli megszűnés elhatározásának időpontja </w:t>
      </w:r>
    </w:p>
    <w:p w14:paraId="510861BA"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ElhatározásDátuma </w:t>
      </w:r>
      <w:r>
        <w:rPr>
          <w:rFonts w:cs="Tahoma"/>
          <w:szCs w:val="21"/>
        </w:rPr>
        <w:tab/>
      </w:r>
      <w:r>
        <w:rPr>
          <w:rFonts w:cs="Tahoma"/>
          <w:szCs w:val="21"/>
        </w:rPr>
        <w:tab/>
      </w:r>
      <w:r w:rsidRPr="009F3DB9">
        <w:rPr>
          <w:rFonts w:cs="Tahoma"/>
          <w:szCs w:val="21"/>
        </w:rPr>
        <w:t xml:space="preserve">A megszűnés elhatározásának dátuma </w:t>
      </w:r>
    </w:p>
    <w:p w14:paraId="499A0E63" w14:textId="77777777" w:rsidR="00AC15BD" w:rsidRDefault="00AC15BD" w:rsidP="0066775A">
      <w:pPr>
        <w:spacing w:after="120" w:line="276" w:lineRule="auto"/>
        <w:rPr>
          <w:rFonts w:cs="Tahoma"/>
          <w:b/>
          <w:bCs/>
          <w:szCs w:val="21"/>
        </w:rPr>
      </w:pPr>
    </w:p>
    <w:p w14:paraId="3626C26F" w14:textId="77777777" w:rsidR="00AC15BD" w:rsidRPr="009F3DB9" w:rsidRDefault="00AC15BD" w:rsidP="0066775A">
      <w:pPr>
        <w:spacing w:after="120" w:line="276" w:lineRule="auto"/>
        <w:rPr>
          <w:rFonts w:cs="Tahoma"/>
          <w:szCs w:val="21"/>
        </w:rPr>
      </w:pPr>
      <w:r w:rsidRPr="009F3DB9">
        <w:rPr>
          <w:rFonts w:cs="Tahoma"/>
          <w:b/>
          <w:bCs/>
          <w:szCs w:val="21"/>
        </w:rPr>
        <w:t xml:space="preserve">26. rovat </w:t>
      </w:r>
    </w:p>
    <w:p w14:paraId="07FDE755" w14:textId="77777777" w:rsidR="00AC15BD" w:rsidRPr="009F3DB9" w:rsidRDefault="00AC15BD" w:rsidP="0066775A">
      <w:pPr>
        <w:spacing w:after="120" w:line="276" w:lineRule="auto"/>
        <w:rPr>
          <w:rFonts w:cs="Tahoma"/>
          <w:szCs w:val="21"/>
        </w:rPr>
      </w:pPr>
      <w:r w:rsidRPr="009F3DB9">
        <w:rPr>
          <w:rFonts w:cs="Tahoma"/>
          <w:szCs w:val="21"/>
        </w:rPr>
        <w:t xml:space="preserve">Végelszámolás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A végelszámolás kezdete és befejezése </w:t>
      </w:r>
    </w:p>
    <w:p w14:paraId="32A0548A"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VégelszámolásKezdete </w:t>
      </w:r>
      <w:r>
        <w:rPr>
          <w:rFonts w:cs="Tahoma"/>
          <w:szCs w:val="21"/>
        </w:rPr>
        <w:tab/>
      </w:r>
      <w:r w:rsidRPr="009F3DB9">
        <w:rPr>
          <w:rFonts w:cs="Tahoma"/>
          <w:szCs w:val="21"/>
        </w:rPr>
        <w:t xml:space="preserve">A végelszámolás kezdetének időpontja </w:t>
      </w:r>
    </w:p>
    <w:p w14:paraId="4BD7EF80"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VégelszámolásVége </w:t>
      </w:r>
      <w:r>
        <w:rPr>
          <w:rFonts w:cs="Tahoma"/>
          <w:szCs w:val="21"/>
        </w:rPr>
        <w:tab/>
      </w:r>
      <w:r>
        <w:rPr>
          <w:rFonts w:cs="Tahoma"/>
          <w:szCs w:val="21"/>
        </w:rPr>
        <w:tab/>
      </w:r>
      <w:r w:rsidRPr="009F3DB9">
        <w:rPr>
          <w:rFonts w:cs="Tahoma"/>
          <w:szCs w:val="21"/>
        </w:rPr>
        <w:t xml:space="preserve">A végelszámolás befejezésének időpontja </w:t>
      </w:r>
    </w:p>
    <w:p w14:paraId="360BD246"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KényszerVégelszámolásElrendelése A kényszer-végelszámolás elrendelésének időpontja </w:t>
      </w:r>
    </w:p>
    <w:p w14:paraId="7E8E99EC"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NemEgyszerűsített </w:t>
      </w:r>
      <w:r>
        <w:rPr>
          <w:rFonts w:cs="Tahoma"/>
          <w:szCs w:val="21"/>
        </w:rPr>
        <w:tab/>
      </w:r>
      <w:r>
        <w:rPr>
          <w:rFonts w:cs="Tahoma"/>
          <w:szCs w:val="21"/>
        </w:rPr>
        <w:tab/>
      </w:r>
      <w:r w:rsidRPr="009F3DB9">
        <w:rPr>
          <w:rFonts w:cs="Tahoma"/>
          <w:szCs w:val="21"/>
        </w:rPr>
        <w:t xml:space="preserve">A nem egyszerűsített végelszámolásra való áttérés jelzése </w:t>
      </w:r>
    </w:p>
    <w:p w14:paraId="3FB3F26A"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Fennmarad </w:t>
      </w:r>
      <w:r>
        <w:rPr>
          <w:rFonts w:cs="Tahoma"/>
          <w:szCs w:val="21"/>
        </w:rPr>
        <w:tab/>
      </w:r>
      <w:r>
        <w:rPr>
          <w:rFonts w:cs="Tahoma"/>
          <w:szCs w:val="21"/>
        </w:rPr>
        <w:tab/>
      </w:r>
      <w:r>
        <w:rPr>
          <w:rFonts w:cs="Tahoma"/>
          <w:szCs w:val="21"/>
        </w:rPr>
        <w:tab/>
      </w:r>
      <w:r w:rsidRPr="009F3DB9">
        <w:rPr>
          <w:rFonts w:cs="Tahoma"/>
          <w:szCs w:val="21"/>
        </w:rPr>
        <w:t xml:space="preserve">Fennmaradás jelzése </w:t>
      </w:r>
    </w:p>
    <w:p w14:paraId="756793C3" w14:textId="77777777" w:rsidR="00AC15BD" w:rsidRPr="009F3DB9" w:rsidRDefault="00AC15BD" w:rsidP="0066775A">
      <w:pPr>
        <w:spacing w:after="120" w:line="276" w:lineRule="auto"/>
        <w:ind w:left="3544" w:hanging="2835"/>
        <w:rPr>
          <w:rFonts w:cs="Tahoma"/>
          <w:szCs w:val="21"/>
        </w:rPr>
      </w:pPr>
      <w:r w:rsidRPr="009F3DB9">
        <w:rPr>
          <w:rFonts w:cs="Tahoma"/>
          <w:szCs w:val="21"/>
        </w:rPr>
        <w:t xml:space="preserve">Hirdetmény </w:t>
      </w:r>
      <w:r>
        <w:rPr>
          <w:rFonts w:cs="Tahoma"/>
          <w:szCs w:val="21"/>
        </w:rPr>
        <w:tab/>
      </w:r>
      <w:r>
        <w:rPr>
          <w:rFonts w:cs="Tahoma"/>
          <w:szCs w:val="21"/>
        </w:rPr>
        <w:tab/>
      </w:r>
      <w:r w:rsidRPr="009F3DB9">
        <w:rPr>
          <w:rFonts w:cs="Tahoma"/>
          <w:szCs w:val="21"/>
        </w:rPr>
        <w:t xml:space="preserve">A végelszámolásról már közzétettek hirdetményt a Cégközlönyben. </w:t>
      </w:r>
    </w:p>
    <w:p w14:paraId="219C9614" w14:textId="77777777" w:rsidR="00AC15BD" w:rsidRDefault="00AC15BD" w:rsidP="0066775A">
      <w:pPr>
        <w:spacing w:after="120" w:line="276" w:lineRule="auto"/>
        <w:rPr>
          <w:rFonts w:cs="Tahoma"/>
          <w:b/>
          <w:bCs/>
          <w:szCs w:val="21"/>
        </w:rPr>
      </w:pPr>
    </w:p>
    <w:p w14:paraId="0F364905" w14:textId="77777777" w:rsidR="00AC15BD" w:rsidRPr="009F3DB9" w:rsidRDefault="00AC15BD" w:rsidP="0066775A">
      <w:pPr>
        <w:spacing w:after="120" w:line="276" w:lineRule="auto"/>
        <w:rPr>
          <w:rFonts w:cs="Tahoma"/>
          <w:szCs w:val="21"/>
        </w:rPr>
      </w:pPr>
      <w:r w:rsidRPr="009F3DB9">
        <w:rPr>
          <w:rFonts w:cs="Tahoma"/>
          <w:b/>
          <w:bCs/>
          <w:szCs w:val="21"/>
        </w:rPr>
        <w:t xml:space="preserve">27. rovat </w:t>
      </w:r>
    </w:p>
    <w:p w14:paraId="309C10CC" w14:textId="77777777" w:rsidR="00AC15BD" w:rsidRPr="009F3DB9" w:rsidRDefault="00AC15BD" w:rsidP="0066775A">
      <w:pPr>
        <w:spacing w:after="120" w:line="276" w:lineRule="auto"/>
        <w:rPr>
          <w:rFonts w:cs="Tahoma"/>
          <w:szCs w:val="21"/>
        </w:rPr>
      </w:pPr>
      <w:r w:rsidRPr="009F3DB9">
        <w:rPr>
          <w:rFonts w:cs="Tahoma"/>
          <w:szCs w:val="21"/>
        </w:rPr>
        <w:t xml:space="preserve">Csődeljárás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A csődeljárás kezdete és befejezése </w:t>
      </w:r>
    </w:p>
    <w:p w14:paraId="6E3D1CA0"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CsődeljárásKezdete </w:t>
      </w:r>
      <w:r>
        <w:rPr>
          <w:rFonts w:cs="Tahoma"/>
          <w:szCs w:val="21"/>
        </w:rPr>
        <w:tab/>
      </w:r>
      <w:r>
        <w:rPr>
          <w:rFonts w:cs="Tahoma"/>
          <w:szCs w:val="21"/>
        </w:rPr>
        <w:tab/>
      </w:r>
      <w:r w:rsidRPr="009F3DB9">
        <w:rPr>
          <w:rFonts w:cs="Tahoma"/>
          <w:szCs w:val="21"/>
        </w:rPr>
        <w:t xml:space="preserve">A csődeljárás kezdetének időpontja </w:t>
      </w:r>
    </w:p>
    <w:p w14:paraId="39802102"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CsődeljárásVége </w:t>
      </w:r>
      <w:r>
        <w:rPr>
          <w:rFonts w:cs="Tahoma"/>
          <w:szCs w:val="21"/>
        </w:rPr>
        <w:tab/>
      </w:r>
      <w:r>
        <w:rPr>
          <w:rFonts w:cs="Tahoma"/>
          <w:szCs w:val="21"/>
        </w:rPr>
        <w:tab/>
      </w:r>
      <w:r w:rsidRPr="009F3DB9">
        <w:rPr>
          <w:rFonts w:cs="Tahoma"/>
          <w:szCs w:val="21"/>
        </w:rPr>
        <w:t xml:space="preserve">A csődeljárás befejezésének időpontja </w:t>
      </w:r>
    </w:p>
    <w:p w14:paraId="037F1F60"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CsődeljárásÜgyszám </w:t>
      </w:r>
      <w:r>
        <w:rPr>
          <w:rFonts w:cs="Tahoma"/>
          <w:szCs w:val="21"/>
        </w:rPr>
        <w:tab/>
      </w:r>
      <w:r>
        <w:rPr>
          <w:rFonts w:cs="Tahoma"/>
          <w:szCs w:val="21"/>
        </w:rPr>
        <w:tab/>
      </w:r>
      <w:r w:rsidRPr="009F3DB9">
        <w:rPr>
          <w:rFonts w:cs="Tahoma"/>
          <w:szCs w:val="21"/>
        </w:rPr>
        <w:t xml:space="preserve">A Gazdasági Kollégium ügyszáma </w:t>
      </w:r>
    </w:p>
    <w:p w14:paraId="3EE34A97" w14:textId="77777777" w:rsidR="00AC15BD" w:rsidRDefault="00AC15BD" w:rsidP="0066775A">
      <w:pPr>
        <w:spacing w:after="120" w:line="276" w:lineRule="auto"/>
        <w:rPr>
          <w:rFonts w:cs="Tahoma"/>
          <w:b/>
          <w:bCs/>
          <w:szCs w:val="21"/>
        </w:rPr>
      </w:pPr>
    </w:p>
    <w:p w14:paraId="30B15CD8" w14:textId="77777777" w:rsidR="00AC15BD" w:rsidRPr="009F3DB9" w:rsidRDefault="00AC15BD" w:rsidP="0066775A">
      <w:pPr>
        <w:spacing w:after="120" w:line="276" w:lineRule="auto"/>
        <w:rPr>
          <w:rFonts w:cs="Tahoma"/>
          <w:szCs w:val="21"/>
        </w:rPr>
      </w:pPr>
      <w:r w:rsidRPr="009F3DB9">
        <w:rPr>
          <w:rFonts w:cs="Tahoma"/>
          <w:b/>
          <w:bCs/>
          <w:szCs w:val="21"/>
        </w:rPr>
        <w:t xml:space="preserve">28. rovat </w:t>
      </w:r>
    </w:p>
    <w:p w14:paraId="1F43AA14" w14:textId="77777777" w:rsidR="00AC15BD" w:rsidRPr="009F3DB9" w:rsidRDefault="00AC15BD" w:rsidP="0066775A">
      <w:pPr>
        <w:spacing w:after="120" w:line="276" w:lineRule="auto"/>
        <w:rPr>
          <w:rFonts w:cs="Tahoma"/>
          <w:szCs w:val="21"/>
        </w:rPr>
      </w:pPr>
      <w:r w:rsidRPr="009F3DB9">
        <w:rPr>
          <w:rFonts w:cs="Tahoma"/>
          <w:szCs w:val="21"/>
        </w:rPr>
        <w:t xml:space="preserve">Felszámolás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A felszámolás kezdete és befejezése </w:t>
      </w:r>
    </w:p>
    <w:p w14:paraId="01E0926B"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FelszámolásKezdete </w:t>
      </w:r>
      <w:r>
        <w:rPr>
          <w:rFonts w:cs="Tahoma"/>
          <w:szCs w:val="21"/>
        </w:rPr>
        <w:tab/>
      </w:r>
      <w:r>
        <w:rPr>
          <w:rFonts w:cs="Tahoma"/>
          <w:szCs w:val="21"/>
        </w:rPr>
        <w:tab/>
      </w:r>
      <w:r w:rsidRPr="009F3DB9">
        <w:rPr>
          <w:rFonts w:cs="Tahoma"/>
          <w:szCs w:val="21"/>
        </w:rPr>
        <w:t xml:space="preserve">A felszámolás kezdetének időpontja </w:t>
      </w:r>
    </w:p>
    <w:p w14:paraId="1F5DBB7C"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FelszámolásVége </w:t>
      </w:r>
      <w:r>
        <w:rPr>
          <w:rFonts w:cs="Tahoma"/>
          <w:szCs w:val="21"/>
        </w:rPr>
        <w:tab/>
      </w:r>
      <w:r>
        <w:rPr>
          <w:rFonts w:cs="Tahoma"/>
          <w:szCs w:val="21"/>
        </w:rPr>
        <w:tab/>
      </w:r>
      <w:r w:rsidRPr="009F3DB9">
        <w:rPr>
          <w:rFonts w:cs="Tahoma"/>
          <w:szCs w:val="21"/>
        </w:rPr>
        <w:t xml:space="preserve">A felszámolás befejezésének időpontja </w:t>
      </w:r>
    </w:p>
    <w:p w14:paraId="69EE48C2" w14:textId="77777777" w:rsidR="00AC15BD" w:rsidRPr="009F3DB9" w:rsidRDefault="00AC15BD" w:rsidP="0066775A">
      <w:pPr>
        <w:spacing w:after="120" w:line="276" w:lineRule="auto"/>
        <w:ind w:firstLine="709"/>
        <w:rPr>
          <w:rFonts w:cs="Tahoma"/>
          <w:szCs w:val="21"/>
        </w:rPr>
      </w:pPr>
      <w:r w:rsidRPr="009F3DB9">
        <w:rPr>
          <w:rFonts w:cs="Tahoma"/>
          <w:szCs w:val="21"/>
        </w:rPr>
        <w:t>FelszámolásÜgyszám A</w:t>
      </w:r>
      <w:r>
        <w:rPr>
          <w:rFonts w:cs="Tahoma"/>
          <w:szCs w:val="21"/>
        </w:rPr>
        <w:tab/>
      </w:r>
      <w:r w:rsidRPr="009F3DB9">
        <w:rPr>
          <w:rFonts w:cs="Tahoma"/>
          <w:szCs w:val="21"/>
        </w:rPr>
        <w:t xml:space="preserve">Gazdasági Kollégium ügyszáma </w:t>
      </w:r>
    </w:p>
    <w:p w14:paraId="756A1A9B"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Fennmarad </w:t>
      </w:r>
      <w:r>
        <w:rPr>
          <w:rFonts w:cs="Tahoma"/>
          <w:szCs w:val="21"/>
        </w:rPr>
        <w:tab/>
      </w:r>
      <w:r>
        <w:rPr>
          <w:rFonts w:cs="Tahoma"/>
          <w:szCs w:val="21"/>
        </w:rPr>
        <w:tab/>
      </w:r>
      <w:r>
        <w:rPr>
          <w:rFonts w:cs="Tahoma"/>
          <w:szCs w:val="21"/>
        </w:rPr>
        <w:tab/>
      </w:r>
      <w:r w:rsidRPr="009F3DB9">
        <w:rPr>
          <w:rFonts w:cs="Tahoma"/>
          <w:szCs w:val="21"/>
        </w:rPr>
        <w:t xml:space="preserve">Fennmaradás jelzése </w:t>
      </w:r>
    </w:p>
    <w:p w14:paraId="028BAE3D" w14:textId="77777777" w:rsidR="00AC15BD" w:rsidRDefault="00AC15BD" w:rsidP="0066775A">
      <w:pPr>
        <w:spacing w:after="120" w:line="276" w:lineRule="auto"/>
        <w:rPr>
          <w:rFonts w:cs="Tahoma"/>
          <w:b/>
          <w:bCs/>
          <w:szCs w:val="21"/>
        </w:rPr>
      </w:pPr>
    </w:p>
    <w:p w14:paraId="43A80C70" w14:textId="77777777" w:rsidR="00AC15BD" w:rsidRPr="009F3DB9" w:rsidRDefault="00AC15BD" w:rsidP="0066775A">
      <w:pPr>
        <w:spacing w:after="120" w:line="276" w:lineRule="auto"/>
        <w:rPr>
          <w:rFonts w:cs="Tahoma"/>
          <w:szCs w:val="21"/>
        </w:rPr>
      </w:pPr>
      <w:r w:rsidRPr="009F3DB9">
        <w:rPr>
          <w:rFonts w:cs="Tahoma"/>
          <w:b/>
          <w:bCs/>
          <w:szCs w:val="21"/>
        </w:rPr>
        <w:t xml:space="preserve">29. rovat </w:t>
      </w:r>
    </w:p>
    <w:p w14:paraId="20F1F9F6" w14:textId="77777777" w:rsidR="00AC15BD" w:rsidRPr="009F3DB9" w:rsidRDefault="00AC15BD" w:rsidP="0066775A">
      <w:pPr>
        <w:spacing w:after="120" w:line="276" w:lineRule="auto"/>
        <w:ind w:left="3544" w:hanging="3544"/>
        <w:rPr>
          <w:rFonts w:cs="Tahoma"/>
          <w:szCs w:val="21"/>
        </w:rPr>
      </w:pPr>
      <w:r w:rsidRPr="009F3DB9">
        <w:rPr>
          <w:rFonts w:cs="Tahoma"/>
          <w:szCs w:val="21"/>
        </w:rPr>
        <w:t xml:space="preserve">BejegyzőVégzésElleniPer </w:t>
      </w:r>
      <w:r>
        <w:rPr>
          <w:rFonts w:cs="Tahoma"/>
          <w:szCs w:val="21"/>
        </w:rPr>
        <w:tab/>
      </w:r>
      <w:r>
        <w:rPr>
          <w:rFonts w:cs="Tahoma"/>
          <w:szCs w:val="21"/>
        </w:rPr>
        <w:tab/>
      </w:r>
      <w:r w:rsidRPr="009F3DB9">
        <w:rPr>
          <w:rFonts w:cs="Tahoma"/>
          <w:szCs w:val="21"/>
        </w:rPr>
        <w:t xml:space="preserve">Jogerős bejegyző végzés hatályon kívül helyezése iránti per adatai </w:t>
      </w:r>
    </w:p>
    <w:p w14:paraId="7E0F119A" w14:textId="77777777" w:rsidR="00AC15BD" w:rsidRPr="009F3DB9" w:rsidRDefault="00AC15BD" w:rsidP="0066775A">
      <w:pPr>
        <w:spacing w:after="120" w:line="276" w:lineRule="auto"/>
        <w:ind w:left="3544" w:hanging="2835"/>
        <w:rPr>
          <w:rFonts w:cs="Tahoma"/>
          <w:szCs w:val="21"/>
        </w:rPr>
      </w:pPr>
      <w:r w:rsidRPr="009F3DB9">
        <w:rPr>
          <w:rFonts w:cs="Tahoma"/>
          <w:szCs w:val="21"/>
        </w:rPr>
        <w:t xml:space="preserve">Cégjegyzékszám </w:t>
      </w:r>
      <w:r>
        <w:rPr>
          <w:rFonts w:cs="Tahoma"/>
          <w:szCs w:val="21"/>
        </w:rPr>
        <w:tab/>
      </w:r>
      <w:r w:rsidRPr="009F3DB9">
        <w:rPr>
          <w:rFonts w:cs="Tahoma"/>
          <w:szCs w:val="21"/>
        </w:rPr>
        <w:t xml:space="preserve">A cég cégjegyzékszáma, amellyel kapcsolatban az eljárás megindult </w:t>
      </w:r>
    </w:p>
    <w:p w14:paraId="23234CD7" w14:textId="77777777" w:rsidR="00AC15BD" w:rsidRPr="009F3DB9" w:rsidRDefault="00AC15BD" w:rsidP="0066775A">
      <w:pPr>
        <w:spacing w:after="120" w:line="276" w:lineRule="auto"/>
        <w:ind w:left="3544" w:hanging="2835"/>
        <w:rPr>
          <w:rFonts w:cs="Tahoma"/>
          <w:szCs w:val="21"/>
        </w:rPr>
      </w:pPr>
      <w:r w:rsidRPr="009F3DB9">
        <w:rPr>
          <w:rFonts w:cs="Tahoma"/>
          <w:szCs w:val="21"/>
        </w:rPr>
        <w:t xml:space="preserve">BejegyzőVégzés </w:t>
      </w:r>
      <w:r>
        <w:rPr>
          <w:rFonts w:cs="Tahoma"/>
          <w:szCs w:val="21"/>
        </w:rPr>
        <w:tab/>
      </w:r>
      <w:r>
        <w:rPr>
          <w:rFonts w:cs="Tahoma"/>
          <w:szCs w:val="21"/>
        </w:rPr>
        <w:tab/>
      </w:r>
      <w:r w:rsidRPr="009F3DB9">
        <w:rPr>
          <w:rFonts w:cs="Tahoma"/>
          <w:szCs w:val="21"/>
        </w:rPr>
        <w:t xml:space="preserve">A végzés sorszáma, amelynek hatályon kívül helyezésére a per indult </w:t>
      </w:r>
    </w:p>
    <w:p w14:paraId="1C478C61"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Kezdete </w:t>
      </w:r>
      <w:r>
        <w:rPr>
          <w:rFonts w:cs="Tahoma"/>
          <w:szCs w:val="21"/>
        </w:rPr>
        <w:tab/>
      </w:r>
      <w:r>
        <w:rPr>
          <w:rFonts w:cs="Tahoma"/>
          <w:szCs w:val="21"/>
        </w:rPr>
        <w:tab/>
      </w:r>
      <w:r>
        <w:rPr>
          <w:rFonts w:cs="Tahoma"/>
          <w:szCs w:val="21"/>
        </w:rPr>
        <w:tab/>
      </w:r>
      <w:r w:rsidRPr="009F3DB9">
        <w:rPr>
          <w:rFonts w:cs="Tahoma"/>
          <w:szCs w:val="21"/>
        </w:rPr>
        <w:t xml:space="preserve">A perindítás dátuma </w:t>
      </w:r>
    </w:p>
    <w:p w14:paraId="7FE12885"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Vége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A per befejezésének dátuma </w:t>
      </w:r>
    </w:p>
    <w:p w14:paraId="7BDC7ADC"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Ügyszám </w:t>
      </w:r>
      <w:r>
        <w:rPr>
          <w:rFonts w:cs="Tahoma"/>
          <w:szCs w:val="21"/>
        </w:rPr>
        <w:tab/>
      </w:r>
      <w:r>
        <w:rPr>
          <w:rFonts w:cs="Tahoma"/>
          <w:szCs w:val="21"/>
        </w:rPr>
        <w:tab/>
      </w:r>
      <w:r>
        <w:rPr>
          <w:rFonts w:cs="Tahoma"/>
          <w:szCs w:val="21"/>
        </w:rPr>
        <w:tab/>
      </w:r>
      <w:r w:rsidRPr="009F3DB9">
        <w:rPr>
          <w:rFonts w:cs="Tahoma"/>
          <w:szCs w:val="21"/>
        </w:rPr>
        <w:t xml:space="preserve">A per ügyszáma </w:t>
      </w:r>
    </w:p>
    <w:p w14:paraId="54625690" w14:textId="77777777" w:rsidR="00AC15BD" w:rsidRDefault="00AC15BD" w:rsidP="0066775A">
      <w:pPr>
        <w:spacing w:after="120" w:line="276" w:lineRule="auto"/>
        <w:rPr>
          <w:rFonts w:cs="Tahoma"/>
          <w:b/>
          <w:bCs/>
          <w:szCs w:val="21"/>
        </w:rPr>
      </w:pPr>
    </w:p>
    <w:p w14:paraId="5B9FA9E7" w14:textId="77777777" w:rsidR="00AC15BD" w:rsidRPr="009F3DB9" w:rsidRDefault="00AC15BD" w:rsidP="0066775A">
      <w:pPr>
        <w:spacing w:after="120" w:line="276" w:lineRule="auto"/>
        <w:rPr>
          <w:rFonts w:cs="Tahoma"/>
          <w:szCs w:val="21"/>
        </w:rPr>
      </w:pPr>
      <w:r w:rsidRPr="009F3DB9">
        <w:rPr>
          <w:rFonts w:cs="Tahoma"/>
          <w:b/>
          <w:bCs/>
          <w:szCs w:val="21"/>
        </w:rPr>
        <w:t xml:space="preserve">30. rovat </w:t>
      </w:r>
    </w:p>
    <w:p w14:paraId="1745E9B9" w14:textId="77777777" w:rsidR="00AC15BD" w:rsidRPr="009F3DB9" w:rsidRDefault="00AC15BD" w:rsidP="0066775A">
      <w:pPr>
        <w:spacing w:after="120" w:line="276" w:lineRule="auto"/>
        <w:ind w:left="3544" w:hanging="3544"/>
        <w:rPr>
          <w:rFonts w:cs="Tahoma"/>
          <w:szCs w:val="21"/>
        </w:rPr>
      </w:pPr>
      <w:r w:rsidRPr="009F3DB9">
        <w:rPr>
          <w:rFonts w:cs="Tahoma"/>
          <w:szCs w:val="21"/>
        </w:rPr>
        <w:t xml:space="preserve">LétesítőOkiratElleniPer </w:t>
      </w:r>
      <w:r>
        <w:rPr>
          <w:rFonts w:cs="Tahoma"/>
          <w:szCs w:val="21"/>
        </w:rPr>
        <w:tab/>
      </w:r>
      <w:r>
        <w:rPr>
          <w:rFonts w:cs="Tahoma"/>
          <w:szCs w:val="21"/>
        </w:rPr>
        <w:tab/>
      </w:r>
      <w:r w:rsidRPr="009F3DB9">
        <w:rPr>
          <w:rFonts w:cs="Tahoma"/>
          <w:szCs w:val="21"/>
        </w:rPr>
        <w:t xml:space="preserve">A létesítő okirat érvénytelenségének megállapítása iránti per adatai </w:t>
      </w:r>
    </w:p>
    <w:p w14:paraId="702419C6"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LétesítőOkiratDátuma </w:t>
      </w:r>
      <w:r>
        <w:rPr>
          <w:rFonts w:cs="Tahoma"/>
          <w:szCs w:val="21"/>
        </w:rPr>
        <w:tab/>
      </w:r>
      <w:r>
        <w:rPr>
          <w:rFonts w:cs="Tahoma"/>
          <w:szCs w:val="21"/>
        </w:rPr>
        <w:tab/>
      </w:r>
      <w:r w:rsidRPr="009F3DB9">
        <w:rPr>
          <w:rFonts w:cs="Tahoma"/>
          <w:szCs w:val="21"/>
        </w:rPr>
        <w:t xml:space="preserve">A létesítő okirat dátuma </w:t>
      </w:r>
    </w:p>
    <w:p w14:paraId="33FDAA48"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Kezdete </w:t>
      </w:r>
      <w:r>
        <w:rPr>
          <w:rFonts w:cs="Tahoma"/>
          <w:szCs w:val="21"/>
        </w:rPr>
        <w:tab/>
      </w:r>
      <w:r>
        <w:rPr>
          <w:rFonts w:cs="Tahoma"/>
          <w:szCs w:val="21"/>
        </w:rPr>
        <w:tab/>
      </w:r>
      <w:r>
        <w:rPr>
          <w:rFonts w:cs="Tahoma"/>
          <w:szCs w:val="21"/>
        </w:rPr>
        <w:tab/>
      </w:r>
      <w:r w:rsidRPr="009F3DB9">
        <w:rPr>
          <w:rFonts w:cs="Tahoma"/>
          <w:szCs w:val="21"/>
        </w:rPr>
        <w:t xml:space="preserve">A perindítás dátuma </w:t>
      </w:r>
    </w:p>
    <w:p w14:paraId="257A4E9F"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Vége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A per befejezésének dátuma </w:t>
      </w:r>
    </w:p>
    <w:p w14:paraId="6026E1A8"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Ügyszám </w:t>
      </w:r>
      <w:r>
        <w:rPr>
          <w:rFonts w:cs="Tahoma"/>
          <w:szCs w:val="21"/>
        </w:rPr>
        <w:tab/>
      </w:r>
      <w:r>
        <w:rPr>
          <w:rFonts w:cs="Tahoma"/>
          <w:szCs w:val="21"/>
        </w:rPr>
        <w:tab/>
      </w:r>
      <w:r>
        <w:rPr>
          <w:rFonts w:cs="Tahoma"/>
          <w:szCs w:val="21"/>
        </w:rPr>
        <w:tab/>
      </w:r>
      <w:r w:rsidRPr="009F3DB9">
        <w:rPr>
          <w:rFonts w:cs="Tahoma"/>
          <w:szCs w:val="21"/>
        </w:rPr>
        <w:t xml:space="preserve">A per ügyszáma </w:t>
      </w:r>
    </w:p>
    <w:p w14:paraId="4EABD734" w14:textId="77777777" w:rsidR="00AC15BD" w:rsidRDefault="00AC15BD" w:rsidP="0066775A">
      <w:pPr>
        <w:spacing w:after="120" w:line="276" w:lineRule="auto"/>
        <w:rPr>
          <w:rFonts w:cs="Tahoma"/>
          <w:b/>
          <w:bCs/>
          <w:szCs w:val="21"/>
        </w:rPr>
      </w:pPr>
    </w:p>
    <w:p w14:paraId="316BB252" w14:textId="77777777" w:rsidR="00AC15BD" w:rsidRPr="009F3DB9" w:rsidRDefault="00AC15BD" w:rsidP="0066775A">
      <w:pPr>
        <w:spacing w:after="120" w:line="276" w:lineRule="auto"/>
        <w:rPr>
          <w:rFonts w:cs="Tahoma"/>
          <w:szCs w:val="21"/>
        </w:rPr>
      </w:pPr>
      <w:r w:rsidRPr="009F3DB9">
        <w:rPr>
          <w:rFonts w:cs="Tahoma"/>
          <w:b/>
          <w:bCs/>
          <w:szCs w:val="21"/>
        </w:rPr>
        <w:t xml:space="preserve">31. rovat </w:t>
      </w:r>
    </w:p>
    <w:p w14:paraId="0BA4B1C2" w14:textId="77777777" w:rsidR="00AC15BD" w:rsidRPr="009F3DB9" w:rsidRDefault="00AC15BD" w:rsidP="0066775A">
      <w:pPr>
        <w:spacing w:after="120" w:line="276" w:lineRule="auto"/>
        <w:rPr>
          <w:rFonts w:cs="Tahoma"/>
          <w:szCs w:val="21"/>
        </w:rPr>
      </w:pPr>
      <w:r w:rsidRPr="009F3DB9">
        <w:rPr>
          <w:rFonts w:cs="Tahoma"/>
          <w:szCs w:val="21"/>
        </w:rPr>
        <w:t xml:space="preserve">TagKizárásaIrántiPer </w:t>
      </w:r>
      <w:r>
        <w:rPr>
          <w:rFonts w:cs="Tahoma"/>
          <w:szCs w:val="21"/>
        </w:rPr>
        <w:tab/>
      </w:r>
      <w:r>
        <w:rPr>
          <w:rFonts w:cs="Tahoma"/>
          <w:szCs w:val="21"/>
        </w:rPr>
        <w:tab/>
      </w:r>
      <w:r>
        <w:rPr>
          <w:rFonts w:cs="Tahoma"/>
          <w:szCs w:val="21"/>
        </w:rPr>
        <w:tab/>
      </w:r>
      <w:r w:rsidRPr="009F3DB9">
        <w:rPr>
          <w:rFonts w:cs="Tahoma"/>
          <w:szCs w:val="21"/>
        </w:rPr>
        <w:t xml:space="preserve">A tag kizárása iránti per adatai </w:t>
      </w:r>
    </w:p>
    <w:p w14:paraId="48441B45"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TagotTartalmazóRovat </w:t>
      </w:r>
      <w:r>
        <w:rPr>
          <w:rFonts w:cs="Tahoma"/>
          <w:szCs w:val="21"/>
        </w:rPr>
        <w:tab/>
      </w:r>
      <w:r w:rsidRPr="009F3DB9">
        <w:rPr>
          <w:rFonts w:cs="Tahoma"/>
          <w:szCs w:val="21"/>
        </w:rPr>
        <w:t xml:space="preserve">A tagot tartalmazó rovat száma </w:t>
      </w:r>
    </w:p>
    <w:p w14:paraId="77D6FDF4"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TagotTartalmazóAlrovat </w:t>
      </w:r>
      <w:r>
        <w:rPr>
          <w:rFonts w:cs="Tahoma"/>
          <w:szCs w:val="21"/>
        </w:rPr>
        <w:tab/>
      </w:r>
      <w:r w:rsidRPr="009F3DB9">
        <w:rPr>
          <w:rFonts w:cs="Tahoma"/>
          <w:szCs w:val="21"/>
        </w:rPr>
        <w:t xml:space="preserve">A tagot tartalmazó alrovat sorszáma </w:t>
      </w:r>
    </w:p>
    <w:p w14:paraId="0DD97C52"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Kezdete </w:t>
      </w:r>
      <w:r>
        <w:rPr>
          <w:rFonts w:cs="Tahoma"/>
          <w:szCs w:val="21"/>
        </w:rPr>
        <w:tab/>
      </w:r>
      <w:r>
        <w:rPr>
          <w:rFonts w:cs="Tahoma"/>
          <w:szCs w:val="21"/>
        </w:rPr>
        <w:tab/>
      </w:r>
      <w:r>
        <w:rPr>
          <w:rFonts w:cs="Tahoma"/>
          <w:szCs w:val="21"/>
        </w:rPr>
        <w:tab/>
      </w:r>
      <w:r w:rsidRPr="009F3DB9">
        <w:rPr>
          <w:rFonts w:cs="Tahoma"/>
          <w:szCs w:val="21"/>
        </w:rPr>
        <w:t xml:space="preserve">A perindítás dátuma </w:t>
      </w:r>
    </w:p>
    <w:p w14:paraId="6B8300DF"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Vége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A per befejezésének dátuma </w:t>
      </w:r>
    </w:p>
    <w:p w14:paraId="1BC555DD"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Ügyszám </w:t>
      </w:r>
      <w:r>
        <w:rPr>
          <w:rFonts w:cs="Tahoma"/>
          <w:szCs w:val="21"/>
        </w:rPr>
        <w:tab/>
      </w:r>
      <w:r>
        <w:rPr>
          <w:rFonts w:cs="Tahoma"/>
          <w:szCs w:val="21"/>
        </w:rPr>
        <w:tab/>
      </w:r>
      <w:r>
        <w:rPr>
          <w:rFonts w:cs="Tahoma"/>
          <w:szCs w:val="21"/>
        </w:rPr>
        <w:tab/>
      </w:r>
      <w:r w:rsidRPr="009F3DB9">
        <w:rPr>
          <w:rFonts w:cs="Tahoma"/>
          <w:szCs w:val="21"/>
        </w:rPr>
        <w:t xml:space="preserve">A per ügyszáma </w:t>
      </w:r>
    </w:p>
    <w:p w14:paraId="7C7BB3A8"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Felfüggesztés </w:t>
      </w:r>
      <w:r>
        <w:rPr>
          <w:rFonts w:cs="Tahoma"/>
          <w:szCs w:val="21"/>
        </w:rPr>
        <w:tab/>
      </w:r>
      <w:r>
        <w:rPr>
          <w:rFonts w:cs="Tahoma"/>
          <w:szCs w:val="21"/>
        </w:rPr>
        <w:tab/>
      </w:r>
      <w:r>
        <w:rPr>
          <w:rFonts w:cs="Tahoma"/>
          <w:szCs w:val="21"/>
        </w:rPr>
        <w:tab/>
      </w:r>
      <w:r w:rsidRPr="009F3DB9">
        <w:rPr>
          <w:rFonts w:cs="Tahoma"/>
          <w:szCs w:val="21"/>
        </w:rPr>
        <w:t xml:space="preserve">Felfüggesztés jelzése </w:t>
      </w:r>
    </w:p>
    <w:p w14:paraId="30A832F6" w14:textId="77777777" w:rsidR="00AC15BD" w:rsidRDefault="00AC15BD" w:rsidP="0066775A">
      <w:pPr>
        <w:spacing w:after="120" w:line="276" w:lineRule="auto"/>
        <w:rPr>
          <w:rFonts w:cs="Tahoma"/>
          <w:b/>
          <w:bCs/>
          <w:szCs w:val="21"/>
        </w:rPr>
      </w:pPr>
    </w:p>
    <w:p w14:paraId="3FB7D5D1" w14:textId="77777777" w:rsidR="00AC15BD" w:rsidRPr="009F3DB9" w:rsidRDefault="00AC15BD" w:rsidP="0066775A">
      <w:pPr>
        <w:spacing w:after="120" w:line="276" w:lineRule="auto"/>
        <w:rPr>
          <w:rFonts w:cs="Tahoma"/>
          <w:szCs w:val="21"/>
        </w:rPr>
      </w:pPr>
      <w:r w:rsidRPr="009F3DB9">
        <w:rPr>
          <w:rFonts w:cs="Tahoma"/>
          <w:b/>
          <w:bCs/>
          <w:szCs w:val="21"/>
        </w:rPr>
        <w:t xml:space="preserve">32. rovat </w:t>
      </w:r>
    </w:p>
    <w:p w14:paraId="0A929396" w14:textId="77777777" w:rsidR="00AC15BD" w:rsidRPr="009F3DB9" w:rsidRDefault="00AC15BD" w:rsidP="0066775A">
      <w:pPr>
        <w:spacing w:after="120" w:line="276" w:lineRule="auto"/>
        <w:rPr>
          <w:rFonts w:cs="Tahoma"/>
          <w:szCs w:val="21"/>
        </w:rPr>
      </w:pPr>
      <w:r w:rsidRPr="009F3DB9">
        <w:rPr>
          <w:rFonts w:cs="Tahoma"/>
          <w:szCs w:val="21"/>
        </w:rPr>
        <w:t xml:space="preserve">PénzforgalmiJelzőszám </w:t>
      </w:r>
      <w:r>
        <w:rPr>
          <w:rFonts w:cs="Tahoma"/>
          <w:szCs w:val="21"/>
        </w:rPr>
        <w:tab/>
      </w:r>
      <w:r>
        <w:rPr>
          <w:rFonts w:cs="Tahoma"/>
          <w:szCs w:val="21"/>
        </w:rPr>
        <w:tab/>
      </w:r>
      <w:r w:rsidRPr="009F3DB9">
        <w:rPr>
          <w:rFonts w:cs="Tahoma"/>
          <w:szCs w:val="21"/>
        </w:rPr>
        <w:t xml:space="preserve">A cég pénzforgalmi jelzőszáma </w:t>
      </w:r>
    </w:p>
    <w:p w14:paraId="3434A11B"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Számlaszám </w:t>
      </w:r>
      <w:r>
        <w:rPr>
          <w:rFonts w:cs="Tahoma"/>
          <w:szCs w:val="21"/>
        </w:rPr>
        <w:tab/>
      </w:r>
      <w:r>
        <w:rPr>
          <w:rFonts w:cs="Tahoma"/>
          <w:szCs w:val="21"/>
        </w:rPr>
        <w:tab/>
      </w:r>
      <w:r>
        <w:rPr>
          <w:rFonts w:cs="Tahoma"/>
          <w:szCs w:val="21"/>
        </w:rPr>
        <w:tab/>
      </w:r>
      <w:r w:rsidRPr="009F3DB9">
        <w:rPr>
          <w:rFonts w:cs="Tahoma"/>
          <w:szCs w:val="21"/>
        </w:rPr>
        <w:t xml:space="preserve">Bankszámlaszám </w:t>
      </w:r>
    </w:p>
    <w:p w14:paraId="62156AD0"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Nyitás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A bankszámla megnyitásának dátuma </w:t>
      </w:r>
    </w:p>
    <w:p w14:paraId="6AAF9DE1"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Zárás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A bankszámla zárásának dátuma </w:t>
      </w:r>
    </w:p>
    <w:p w14:paraId="6E48A54A"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BankCégjegyzékszám </w:t>
      </w:r>
      <w:r>
        <w:rPr>
          <w:rFonts w:cs="Tahoma"/>
          <w:szCs w:val="21"/>
        </w:rPr>
        <w:tab/>
      </w:r>
      <w:r>
        <w:rPr>
          <w:rFonts w:cs="Tahoma"/>
          <w:szCs w:val="21"/>
        </w:rPr>
        <w:tab/>
      </w:r>
      <w:r w:rsidRPr="009F3DB9">
        <w:rPr>
          <w:rFonts w:cs="Tahoma"/>
          <w:szCs w:val="21"/>
        </w:rPr>
        <w:t xml:space="preserve">Számlavezető bank cégjegyzékszáma </w:t>
      </w:r>
    </w:p>
    <w:p w14:paraId="73F9FEF1"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BankNév </w:t>
      </w:r>
      <w:r>
        <w:rPr>
          <w:rFonts w:cs="Tahoma"/>
          <w:szCs w:val="21"/>
        </w:rPr>
        <w:tab/>
      </w:r>
      <w:r>
        <w:rPr>
          <w:rFonts w:cs="Tahoma"/>
          <w:szCs w:val="21"/>
        </w:rPr>
        <w:tab/>
      </w:r>
      <w:r>
        <w:rPr>
          <w:rFonts w:cs="Tahoma"/>
          <w:szCs w:val="21"/>
        </w:rPr>
        <w:tab/>
      </w:r>
      <w:r w:rsidRPr="009F3DB9">
        <w:rPr>
          <w:rFonts w:cs="Tahoma"/>
          <w:szCs w:val="21"/>
        </w:rPr>
        <w:t xml:space="preserve">Számlavezető bank neve </w:t>
      </w:r>
    </w:p>
    <w:p w14:paraId="58B65584"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ÖsszetettCím </w:t>
      </w:r>
      <w:r>
        <w:rPr>
          <w:rFonts w:cs="Tahoma"/>
          <w:szCs w:val="21"/>
        </w:rPr>
        <w:tab/>
      </w:r>
      <w:r>
        <w:rPr>
          <w:rFonts w:cs="Tahoma"/>
          <w:szCs w:val="21"/>
        </w:rPr>
        <w:tab/>
      </w:r>
      <w:r>
        <w:rPr>
          <w:rFonts w:cs="Tahoma"/>
          <w:szCs w:val="21"/>
        </w:rPr>
        <w:tab/>
      </w:r>
      <w:r w:rsidRPr="009F3DB9">
        <w:rPr>
          <w:rFonts w:cs="Tahoma"/>
          <w:szCs w:val="21"/>
        </w:rPr>
        <w:t xml:space="preserve">Számlavezető bank székhelyének címe </w:t>
      </w:r>
    </w:p>
    <w:p w14:paraId="65FB8D6E" w14:textId="77777777" w:rsidR="00AC15BD" w:rsidRDefault="00AC15BD" w:rsidP="0066775A">
      <w:pPr>
        <w:spacing w:after="120" w:line="276" w:lineRule="auto"/>
        <w:rPr>
          <w:rFonts w:cs="Tahoma"/>
          <w:b/>
          <w:bCs/>
          <w:szCs w:val="21"/>
        </w:rPr>
      </w:pPr>
    </w:p>
    <w:p w14:paraId="7E6DA50D" w14:textId="77777777" w:rsidR="00AC15BD" w:rsidRPr="009F3DB9" w:rsidRDefault="00AC15BD" w:rsidP="0066775A">
      <w:pPr>
        <w:spacing w:after="120" w:line="276" w:lineRule="auto"/>
        <w:rPr>
          <w:rFonts w:cs="Tahoma"/>
          <w:szCs w:val="21"/>
        </w:rPr>
      </w:pPr>
      <w:r w:rsidRPr="009F3DB9">
        <w:rPr>
          <w:rFonts w:cs="Tahoma"/>
          <w:b/>
          <w:bCs/>
          <w:szCs w:val="21"/>
        </w:rPr>
        <w:t xml:space="preserve">33. rovat </w:t>
      </w:r>
    </w:p>
    <w:p w14:paraId="4F61D9BC" w14:textId="77777777" w:rsidR="00AC15BD" w:rsidRPr="009F3DB9" w:rsidRDefault="00AC15BD" w:rsidP="0066775A">
      <w:pPr>
        <w:spacing w:after="120" w:line="276" w:lineRule="auto"/>
        <w:rPr>
          <w:rFonts w:cs="Tahoma"/>
          <w:szCs w:val="21"/>
        </w:rPr>
      </w:pPr>
      <w:r w:rsidRPr="009F3DB9">
        <w:rPr>
          <w:rFonts w:cs="Tahoma"/>
          <w:szCs w:val="21"/>
        </w:rPr>
        <w:t xml:space="preserve">BíróságiVégrehajtásAdatai </w:t>
      </w:r>
      <w:r>
        <w:rPr>
          <w:rFonts w:cs="Tahoma"/>
          <w:szCs w:val="21"/>
        </w:rPr>
        <w:tab/>
      </w:r>
      <w:r>
        <w:rPr>
          <w:rFonts w:cs="Tahoma"/>
          <w:szCs w:val="21"/>
        </w:rPr>
        <w:tab/>
      </w:r>
      <w:r w:rsidRPr="009F3DB9">
        <w:rPr>
          <w:rFonts w:cs="Tahoma"/>
          <w:szCs w:val="21"/>
        </w:rPr>
        <w:t xml:space="preserve">A bírósági végrehajtás adatai </w:t>
      </w:r>
    </w:p>
    <w:p w14:paraId="77EADE6E"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Kezdete </w:t>
      </w:r>
      <w:r>
        <w:rPr>
          <w:rFonts w:cs="Tahoma"/>
          <w:szCs w:val="21"/>
        </w:rPr>
        <w:tab/>
      </w:r>
      <w:r>
        <w:rPr>
          <w:rFonts w:cs="Tahoma"/>
          <w:szCs w:val="21"/>
        </w:rPr>
        <w:tab/>
      </w:r>
      <w:r>
        <w:rPr>
          <w:rFonts w:cs="Tahoma"/>
          <w:szCs w:val="21"/>
        </w:rPr>
        <w:tab/>
      </w:r>
      <w:r w:rsidRPr="009F3DB9">
        <w:rPr>
          <w:rFonts w:cs="Tahoma"/>
          <w:szCs w:val="21"/>
        </w:rPr>
        <w:t xml:space="preserve">A végrehajtás elrendelésének időpontja </w:t>
      </w:r>
    </w:p>
    <w:p w14:paraId="086419B3"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Vége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A végrehajtás megszűnésének időpontja </w:t>
      </w:r>
    </w:p>
    <w:p w14:paraId="033AA5B3"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Ügyszám </w:t>
      </w:r>
      <w:r>
        <w:rPr>
          <w:rFonts w:cs="Tahoma"/>
          <w:szCs w:val="21"/>
        </w:rPr>
        <w:tab/>
      </w:r>
      <w:r>
        <w:rPr>
          <w:rFonts w:cs="Tahoma"/>
          <w:szCs w:val="21"/>
        </w:rPr>
        <w:tab/>
      </w:r>
      <w:r>
        <w:rPr>
          <w:rFonts w:cs="Tahoma"/>
          <w:szCs w:val="21"/>
        </w:rPr>
        <w:tab/>
      </w:r>
      <w:r w:rsidRPr="009F3DB9">
        <w:rPr>
          <w:rFonts w:cs="Tahoma"/>
          <w:szCs w:val="21"/>
        </w:rPr>
        <w:t xml:space="preserve">A végrehajtás ügyszáma </w:t>
      </w:r>
    </w:p>
    <w:p w14:paraId="7BF363F2"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ElrendelőBíróságJelszőszáma </w:t>
      </w:r>
      <w:r>
        <w:rPr>
          <w:rFonts w:cs="Tahoma"/>
          <w:szCs w:val="21"/>
        </w:rPr>
        <w:tab/>
      </w:r>
      <w:r w:rsidRPr="009F3DB9">
        <w:rPr>
          <w:rFonts w:cs="Tahoma"/>
          <w:szCs w:val="21"/>
        </w:rPr>
        <w:t xml:space="preserve">A végrehajtást elrendelő bíróság jelzőszáma </w:t>
      </w:r>
    </w:p>
    <w:p w14:paraId="434E234B"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ElrendelőBíróságNeve </w:t>
      </w:r>
      <w:r>
        <w:rPr>
          <w:rFonts w:cs="Tahoma"/>
          <w:szCs w:val="21"/>
        </w:rPr>
        <w:tab/>
      </w:r>
      <w:r>
        <w:rPr>
          <w:rFonts w:cs="Tahoma"/>
          <w:szCs w:val="21"/>
        </w:rPr>
        <w:tab/>
      </w:r>
      <w:r w:rsidRPr="009F3DB9">
        <w:rPr>
          <w:rFonts w:cs="Tahoma"/>
          <w:szCs w:val="21"/>
        </w:rPr>
        <w:t xml:space="preserve">A végrehajtást elrendelő bíróság megnevezése </w:t>
      </w:r>
    </w:p>
    <w:p w14:paraId="27ACBFB3"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ElrendelőNeve </w:t>
      </w:r>
      <w:r>
        <w:rPr>
          <w:rFonts w:cs="Tahoma"/>
          <w:szCs w:val="21"/>
        </w:rPr>
        <w:tab/>
      </w:r>
      <w:r>
        <w:rPr>
          <w:rFonts w:cs="Tahoma"/>
          <w:szCs w:val="21"/>
        </w:rPr>
        <w:tab/>
      </w:r>
      <w:r>
        <w:rPr>
          <w:rFonts w:cs="Tahoma"/>
          <w:szCs w:val="21"/>
        </w:rPr>
        <w:tab/>
      </w:r>
      <w:r w:rsidRPr="009F3DB9">
        <w:rPr>
          <w:rFonts w:cs="Tahoma"/>
          <w:szCs w:val="21"/>
        </w:rPr>
        <w:t xml:space="preserve">A végrehajtást elrendelő megnevezése </w:t>
      </w:r>
    </w:p>
    <w:p w14:paraId="29430C7F"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KezdeteElrendelésénekDátuma Az értesítés (indítás) kiállításának időpontja </w:t>
      </w:r>
    </w:p>
    <w:p w14:paraId="0C432F25"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VégeElrendelésénekDátuma </w:t>
      </w:r>
      <w:r>
        <w:rPr>
          <w:rFonts w:cs="Tahoma"/>
          <w:szCs w:val="21"/>
        </w:rPr>
        <w:tab/>
      </w:r>
      <w:r w:rsidRPr="009F3DB9">
        <w:rPr>
          <w:rFonts w:cs="Tahoma"/>
          <w:szCs w:val="21"/>
        </w:rPr>
        <w:t xml:space="preserve">Az értesítés (megszűnés) kiállításának időpontja </w:t>
      </w:r>
    </w:p>
    <w:p w14:paraId="08744B1A"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Megjegyzés </w:t>
      </w:r>
      <w:r>
        <w:rPr>
          <w:rFonts w:cs="Tahoma"/>
          <w:szCs w:val="21"/>
        </w:rPr>
        <w:tab/>
      </w:r>
      <w:r>
        <w:rPr>
          <w:rFonts w:cs="Tahoma"/>
          <w:szCs w:val="21"/>
        </w:rPr>
        <w:tab/>
      </w:r>
      <w:r>
        <w:rPr>
          <w:rFonts w:cs="Tahoma"/>
          <w:szCs w:val="21"/>
        </w:rPr>
        <w:tab/>
      </w:r>
      <w:r w:rsidRPr="009F3DB9">
        <w:rPr>
          <w:rFonts w:cs="Tahoma"/>
          <w:szCs w:val="21"/>
        </w:rPr>
        <w:t xml:space="preserve">Megjegyzés </w:t>
      </w:r>
    </w:p>
    <w:p w14:paraId="7071E1CF" w14:textId="77777777" w:rsidR="00AC15BD" w:rsidRDefault="00AC15BD" w:rsidP="0066775A">
      <w:pPr>
        <w:spacing w:after="120" w:line="276" w:lineRule="auto"/>
        <w:rPr>
          <w:rFonts w:cs="Tahoma"/>
          <w:b/>
          <w:bCs/>
          <w:szCs w:val="21"/>
        </w:rPr>
      </w:pPr>
    </w:p>
    <w:p w14:paraId="5BF0B955" w14:textId="77777777" w:rsidR="00AC15BD" w:rsidRPr="009F3DB9" w:rsidRDefault="00AC15BD" w:rsidP="0066775A">
      <w:pPr>
        <w:spacing w:after="120" w:line="276" w:lineRule="auto"/>
        <w:rPr>
          <w:rFonts w:cs="Tahoma"/>
          <w:szCs w:val="21"/>
        </w:rPr>
      </w:pPr>
      <w:r w:rsidRPr="009F3DB9">
        <w:rPr>
          <w:rFonts w:cs="Tahoma"/>
          <w:b/>
          <w:bCs/>
          <w:szCs w:val="21"/>
        </w:rPr>
        <w:t xml:space="preserve">34. rovat </w:t>
      </w:r>
    </w:p>
    <w:p w14:paraId="3D02EAE3" w14:textId="77777777" w:rsidR="00AC15BD" w:rsidRPr="009F3DB9" w:rsidRDefault="00AC15BD" w:rsidP="0066775A">
      <w:pPr>
        <w:spacing w:after="120" w:line="276" w:lineRule="auto"/>
        <w:rPr>
          <w:rFonts w:cs="Tahoma"/>
          <w:szCs w:val="21"/>
        </w:rPr>
      </w:pPr>
      <w:r w:rsidRPr="009F3DB9">
        <w:rPr>
          <w:rFonts w:cs="Tahoma"/>
          <w:szCs w:val="21"/>
        </w:rPr>
        <w:t xml:space="preserve">BiztosításiIntézkedés </w:t>
      </w:r>
      <w:r>
        <w:rPr>
          <w:rFonts w:cs="Tahoma"/>
          <w:szCs w:val="21"/>
        </w:rPr>
        <w:tab/>
      </w:r>
      <w:r>
        <w:rPr>
          <w:rFonts w:cs="Tahoma"/>
          <w:szCs w:val="21"/>
        </w:rPr>
        <w:tab/>
      </w:r>
      <w:r>
        <w:rPr>
          <w:rFonts w:cs="Tahoma"/>
          <w:szCs w:val="21"/>
        </w:rPr>
        <w:tab/>
      </w:r>
      <w:r w:rsidRPr="009F3DB9">
        <w:rPr>
          <w:rFonts w:cs="Tahoma"/>
          <w:szCs w:val="21"/>
        </w:rPr>
        <w:t xml:space="preserve">A biztosítási intézkedés adatai </w:t>
      </w:r>
    </w:p>
    <w:p w14:paraId="33F9EDB8"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Időpont </w:t>
      </w:r>
      <w:r>
        <w:rPr>
          <w:rFonts w:cs="Tahoma"/>
          <w:szCs w:val="21"/>
        </w:rPr>
        <w:tab/>
      </w:r>
      <w:r>
        <w:rPr>
          <w:rFonts w:cs="Tahoma"/>
          <w:szCs w:val="21"/>
        </w:rPr>
        <w:tab/>
      </w:r>
      <w:r>
        <w:rPr>
          <w:rFonts w:cs="Tahoma"/>
          <w:szCs w:val="21"/>
        </w:rPr>
        <w:tab/>
      </w:r>
      <w:r w:rsidRPr="009F3DB9">
        <w:rPr>
          <w:rFonts w:cs="Tahoma"/>
          <w:szCs w:val="21"/>
        </w:rPr>
        <w:t xml:space="preserve">A biztosítási intézkedés időpontja </w:t>
      </w:r>
    </w:p>
    <w:p w14:paraId="16216ADC"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Ügyszám </w:t>
      </w:r>
      <w:r>
        <w:rPr>
          <w:rFonts w:cs="Tahoma"/>
          <w:szCs w:val="21"/>
        </w:rPr>
        <w:tab/>
      </w:r>
      <w:r>
        <w:rPr>
          <w:rFonts w:cs="Tahoma"/>
          <w:szCs w:val="21"/>
        </w:rPr>
        <w:tab/>
      </w:r>
      <w:r>
        <w:rPr>
          <w:rFonts w:cs="Tahoma"/>
          <w:szCs w:val="21"/>
        </w:rPr>
        <w:tab/>
      </w:r>
      <w:r w:rsidRPr="009F3DB9">
        <w:rPr>
          <w:rFonts w:cs="Tahoma"/>
          <w:szCs w:val="21"/>
        </w:rPr>
        <w:t xml:space="preserve">Az intézkedés ügyszáma </w:t>
      </w:r>
    </w:p>
    <w:p w14:paraId="1B0D4A8C"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ElrendelőBíróságJelszőszáma </w:t>
      </w:r>
      <w:r>
        <w:rPr>
          <w:rFonts w:cs="Tahoma"/>
          <w:szCs w:val="21"/>
        </w:rPr>
        <w:tab/>
      </w:r>
      <w:r w:rsidRPr="009F3DB9">
        <w:rPr>
          <w:rFonts w:cs="Tahoma"/>
          <w:szCs w:val="21"/>
        </w:rPr>
        <w:t xml:space="preserve">Az intézkedést elrendelő hatóság jelzőszáma </w:t>
      </w:r>
    </w:p>
    <w:p w14:paraId="67F1A16B"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ElrendelőBíróságNeve </w:t>
      </w:r>
      <w:r>
        <w:rPr>
          <w:rFonts w:cs="Tahoma"/>
          <w:szCs w:val="21"/>
        </w:rPr>
        <w:tab/>
      </w:r>
      <w:r>
        <w:rPr>
          <w:rFonts w:cs="Tahoma"/>
          <w:szCs w:val="21"/>
        </w:rPr>
        <w:tab/>
      </w:r>
      <w:r w:rsidRPr="009F3DB9">
        <w:rPr>
          <w:rFonts w:cs="Tahoma"/>
          <w:szCs w:val="21"/>
        </w:rPr>
        <w:t xml:space="preserve">Az intézkedést elrendelő bíróság neve </w:t>
      </w:r>
    </w:p>
    <w:p w14:paraId="3BCA676E"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IntézkedőHatóságNeve </w:t>
      </w:r>
      <w:r>
        <w:rPr>
          <w:rFonts w:cs="Tahoma"/>
          <w:szCs w:val="21"/>
        </w:rPr>
        <w:tab/>
      </w:r>
      <w:r w:rsidRPr="009F3DB9">
        <w:rPr>
          <w:rFonts w:cs="Tahoma"/>
          <w:szCs w:val="21"/>
        </w:rPr>
        <w:t xml:space="preserve">Az intézkedő hatóság neve </w:t>
      </w:r>
    </w:p>
    <w:p w14:paraId="5EEEAD78"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IntézkedésElrendelésénekDátuma Az intézkedés elrendelésének dátuma </w:t>
      </w:r>
    </w:p>
    <w:p w14:paraId="0581AB84"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A_2000_CXXXVI_Alapján </w:t>
      </w:r>
      <w:r>
        <w:rPr>
          <w:rFonts w:cs="Tahoma"/>
          <w:szCs w:val="21"/>
        </w:rPr>
        <w:tab/>
      </w:r>
      <w:r w:rsidRPr="009F3DB9">
        <w:rPr>
          <w:rFonts w:cs="Tahoma"/>
          <w:szCs w:val="21"/>
        </w:rPr>
        <w:t xml:space="preserve">Biztosítási intézkedés a 2000. évi CXXXVI. törvény alapján </w:t>
      </w:r>
    </w:p>
    <w:p w14:paraId="5A9D8F0A" w14:textId="77777777" w:rsidR="00AC15BD" w:rsidRPr="009F3DB9" w:rsidRDefault="00AC15BD" w:rsidP="0066775A">
      <w:pPr>
        <w:spacing w:after="120" w:line="276" w:lineRule="auto"/>
        <w:ind w:firstLine="709"/>
        <w:rPr>
          <w:rFonts w:cs="Tahoma"/>
          <w:szCs w:val="21"/>
        </w:rPr>
      </w:pPr>
      <w:r w:rsidRPr="009F3DB9">
        <w:rPr>
          <w:rFonts w:cs="Tahoma"/>
          <w:szCs w:val="21"/>
        </w:rPr>
        <w:t>Vht_193_A_Alapján</w:t>
      </w:r>
      <w:r>
        <w:rPr>
          <w:rFonts w:cs="Tahoma"/>
          <w:szCs w:val="21"/>
        </w:rPr>
        <w:tab/>
      </w:r>
      <w:r>
        <w:rPr>
          <w:rFonts w:cs="Tahoma"/>
          <w:szCs w:val="21"/>
        </w:rPr>
        <w:tab/>
      </w:r>
      <w:r w:rsidRPr="009F3DB9">
        <w:rPr>
          <w:rFonts w:cs="Tahoma"/>
          <w:szCs w:val="21"/>
        </w:rPr>
        <w:t xml:space="preserve">Biztosítási intézkedés a Vht. 193/A. § alapján </w:t>
      </w:r>
    </w:p>
    <w:p w14:paraId="6985534A"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Vht_2002_Alapján </w:t>
      </w:r>
      <w:r>
        <w:rPr>
          <w:rFonts w:cs="Tahoma"/>
          <w:szCs w:val="21"/>
        </w:rPr>
        <w:tab/>
      </w:r>
      <w:r>
        <w:rPr>
          <w:rFonts w:cs="Tahoma"/>
          <w:szCs w:val="21"/>
        </w:rPr>
        <w:tab/>
      </w:r>
      <w:r w:rsidRPr="009F3DB9">
        <w:rPr>
          <w:rFonts w:cs="Tahoma"/>
          <w:szCs w:val="21"/>
        </w:rPr>
        <w:t xml:space="preserve">A Vht. 202.§-a szerinti bűnügyi zárlat </w:t>
      </w:r>
    </w:p>
    <w:p w14:paraId="3AD923DC"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Be_160_Alapján </w:t>
      </w:r>
      <w:r>
        <w:rPr>
          <w:rFonts w:cs="Tahoma"/>
          <w:szCs w:val="21"/>
        </w:rPr>
        <w:tab/>
      </w:r>
      <w:r>
        <w:rPr>
          <w:rFonts w:cs="Tahoma"/>
          <w:szCs w:val="21"/>
        </w:rPr>
        <w:tab/>
      </w:r>
      <w:r w:rsidRPr="009F3DB9">
        <w:rPr>
          <w:rFonts w:cs="Tahoma"/>
          <w:szCs w:val="21"/>
        </w:rPr>
        <w:t xml:space="preserve">Biztosítási intézkedés a Be. 160. §-a alapján </w:t>
      </w:r>
    </w:p>
    <w:p w14:paraId="374190EE"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Megjegyzés </w:t>
      </w:r>
      <w:r>
        <w:rPr>
          <w:rFonts w:cs="Tahoma"/>
          <w:szCs w:val="21"/>
        </w:rPr>
        <w:tab/>
      </w:r>
      <w:r>
        <w:rPr>
          <w:rFonts w:cs="Tahoma"/>
          <w:szCs w:val="21"/>
        </w:rPr>
        <w:tab/>
      </w:r>
      <w:r>
        <w:rPr>
          <w:rFonts w:cs="Tahoma"/>
          <w:szCs w:val="21"/>
        </w:rPr>
        <w:tab/>
      </w:r>
      <w:r w:rsidRPr="009F3DB9">
        <w:rPr>
          <w:rFonts w:cs="Tahoma"/>
          <w:szCs w:val="21"/>
        </w:rPr>
        <w:t xml:space="preserve">Megjegyzés </w:t>
      </w:r>
    </w:p>
    <w:p w14:paraId="6961C46A" w14:textId="77777777" w:rsidR="00AC15BD" w:rsidRDefault="00AC15BD" w:rsidP="0066775A">
      <w:pPr>
        <w:spacing w:after="120" w:line="276" w:lineRule="auto"/>
        <w:rPr>
          <w:rFonts w:cs="Tahoma"/>
          <w:b/>
          <w:bCs/>
          <w:szCs w:val="21"/>
        </w:rPr>
      </w:pPr>
    </w:p>
    <w:p w14:paraId="66B8FB0F" w14:textId="77777777" w:rsidR="00AC15BD" w:rsidRPr="009F3DB9" w:rsidRDefault="00AC15BD" w:rsidP="0066775A">
      <w:pPr>
        <w:spacing w:after="120" w:line="276" w:lineRule="auto"/>
        <w:rPr>
          <w:rFonts w:cs="Tahoma"/>
          <w:szCs w:val="21"/>
        </w:rPr>
      </w:pPr>
      <w:r w:rsidRPr="009F3DB9">
        <w:rPr>
          <w:rFonts w:cs="Tahoma"/>
          <w:b/>
          <w:bCs/>
          <w:szCs w:val="21"/>
        </w:rPr>
        <w:t xml:space="preserve">35. rovat </w:t>
      </w:r>
    </w:p>
    <w:p w14:paraId="61846582" w14:textId="77777777" w:rsidR="00AC15BD" w:rsidRPr="009F3DB9" w:rsidRDefault="00AC15BD" w:rsidP="0066775A">
      <w:pPr>
        <w:spacing w:after="120" w:line="276" w:lineRule="auto"/>
        <w:ind w:left="3544" w:hanging="3544"/>
        <w:rPr>
          <w:rFonts w:cs="Tahoma"/>
          <w:szCs w:val="21"/>
        </w:rPr>
      </w:pPr>
      <w:r w:rsidRPr="009F3DB9">
        <w:rPr>
          <w:rFonts w:cs="Tahoma"/>
          <w:szCs w:val="21"/>
        </w:rPr>
        <w:t xml:space="preserve">VagyoniRészesedésLefoglalása </w:t>
      </w:r>
      <w:r>
        <w:rPr>
          <w:rFonts w:cs="Tahoma"/>
          <w:szCs w:val="21"/>
        </w:rPr>
        <w:tab/>
      </w:r>
      <w:r w:rsidRPr="009F3DB9">
        <w:rPr>
          <w:rFonts w:cs="Tahoma"/>
          <w:szCs w:val="21"/>
        </w:rPr>
        <w:t xml:space="preserve">A cég tagja (részvényese) vagyoni részesedésének lefoglalása </w:t>
      </w:r>
    </w:p>
    <w:p w14:paraId="2F371E1E"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TagotTartalmazóRovat </w:t>
      </w:r>
      <w:r>
        <w:rPr>
          <w:rFonts w:cs="Tahoma"/>
          <w:szCs w:val="21"/>
        </w:rPr>
        <w:tab/>
      </w:r>
      <w:r w:rsidRPr="009F3DB9">
        <w:rPr>
          <w:rFonts w:cs="Tahoma"/>
          <w:szCs w:val="21"/>
        </w:rPr>
        <w:t xml:space="preserve">A tagot (részvényest) tartalmazó rovat száma </w:t>
      </w:r>
    </w:p>
    <w:p w14:paraId="708B4255"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TagotTartalmazóAlrovat </w:t>
      </w:r>
      <w:r>
        <w:rPr>
          <w:rFonts w:cs="Tahoma"/>
          <w:szCs w:val="21"/>
        </w:rPr>
        <w:tab/>
      </w:r>
      <w:r w:rsidRPr="009F3DB9">
        <w:rPr>
          <w:rFonts w:cs="Tahoma"/>
          <w:szCs w:val="21"/>
        </w:rPr>
        <w:t xml:space="preserve">A tagot (részvényest) tartalmazó alrovat száma </w:t>
      </w:r>
    </w:p>
    <w:p w14:paraId="297CA420"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Időpont </w:t>
      </w:r>
      <w:r>
        <w:rPr>
          <w:rFonts w:cs="Tahoma"/>
          <w:szCs w:val="21"/>
        </w:rPr>
        <w:tab/>
      </w:r>
      <w:r>
        <w:rPr>
          <w:rFonts w:cs="Tahoma"/>
          <w:szCs w:val="21"/>
        </w:rPr>
        <w:tab/>
      </w:r>
      <w:r>
        <w:rPr>
          <w:rFonts w:cs="Tahoma"/>
          <w:szCs w:val="21"/>
        </w:rPr>
        <w:tab/>
      </w:r>
      <w:r w:rsidRPr="009F3DB9">
        <w:rPr>
          <w:rFonts w:cs="Tahoma"/>
          <w:szCs w:val="21"/>
        </w:rPr>
        <w:t xml:space="preserve">A vagyoni részesedés lefoglalásának időpontja </w:t>
      </w:r>
    </w:p>
    <w:p w14:paraId="2DB1332C"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Ügyszám </w:t>
      </w:r>
      <w:r>
        <w:rPr>
          <w:rFonts w:cs="Tahoma"/>
          <w:szCs w:val="21"/>
        </w:rPr>
        <w:tab/>
      </w:r>
      <w:r>
        <w:rPr>
          <w:rFonts w:cs="Tahoma"/>
          <w:szCs w:val="21"/>
        </w:rPr>
        <w:tab/>
      </w:r>
      <w:r>
        <w:rPr>
          <w:rFonts w:cs="Tahoma"/>
          <w:szCs w:val="21"/>
        </w:rPr>
        <w:tab/>
      </w:r>
      <w:r w:rsidRPr="009F3DB9">
        <w:rPr>
          <w:rFonts w:cs="Tahoma"/>
          <w:szCs w:val="21"/>
        </w:rPr>
        <w:t xml:space="preserve">A végrehajtási ügy száma </w:t>
      </w:r>
    </w:p>
    <w:p w14:paraId="0204E6C5"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VérehajtóNeve </w:t>
      </w:r>
      <w:r>
        <w:rPr>
          <w:rFonts w:cs="Tahoma"/>
          <w:szCs w:val="21"/>
        </w:rPr>
        <w:tab/>
      </w:r>
      <w:r>
        <w:rPr>
          <w:rFonts w:cs="Tahoma"/>
          <w:szCs w:val="21"/>
        </w:rPr>
        <w:tab/>
      </w:r>
      <w:r w:rsidRPr="009F3DB9">
        <w:rPr>
          <w:rFonts w:cs="Tahoma"/>
          <w:szCs w:val="21"/>
        </w:rPr>
        <w:t xml:space="preserve">A végrehajtást foganatosító végrehajtó neve </w:t>
      </w:r>
    </w:p>
    <w:p w14:paraId="1115C77F"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VégrehajtóSzolgálatiHelye </w:t>
      </w:r>
      <w:r>
        <w:rPr>
          <w:rFonts w:cs="Tahoma"/>
          <w:szCs w:val="21"/>
        </w:rPr>
        <w:tab/>
      </w:r>
      <w:r w:rsidRPr="009F3DB9">
        <w:rPr>
          <w:rFonts w:cs="Tahoma"/>
          <w:szCs w:val="21"/>
        </w:rPr>
        <w:t xml:space="preserve">A végrehajtást foganatosító végrehajtó szolgálati helye </w:t>
      </w:r>
    </w:p>
    <w:p w14:paraId="0B9301E6" w14:textId="77777777" w:rsidR="00AC15BD" w:rsidRPr="009F3DB9" w:rsidRDefault="00AC15BD" w:rsidP="0066775A">
      <w:pPr>
        <w:spacing w:after="120" w:line="276" w:lineRule="auto"/>
        <w:ind w:firstLine="709"/>
        <w:rPr>
          <w:rFonts w:cs="Tahoma"/>
          <w:szCs w:val="21"/>
        </w:rPr>
      </w:pPr>
      <w:r w:rsidRPr="009F3DB9">
        <w:rPr>
          <w:rFonts w:cs="Tahoma"/>
          <w:szCs w:val="21"/>
        </w:rPr>
        <w:t>Megjegyzés</w:t>
      </w:r>
      <w:r>
        <w:rPr>
          <w:rFonts w:cs="Tahoma"/>
          <w:szCs w:val="21"/>
        </w:rPr>
        <w:tab/>
      </w:r>
      <w:r>
        <w:rPr>
          <w:rFonts w:cs="Tahoma"/>
          <w:szCs w:val="21"/>
        </w:rPr>
        <w:tab/>
      </w:r>
      <w:r>
        <w:rPr>
          <w:rFonts w:cs="Tahoma"/>
          <w:szCs w:val="21"/>
        </w:rPr>
        <w:tab/>
      </w:r>
      <w:r w:rsidRPr="009F3DB9">
        <w:rPr>
          <w:rFonts w:cs="Tahoma"/>
          <w:szCs w:val="21"/>
        </w:rPr>
        <w:t xml:space="preserve">Megjegyzés </w:t>
      </w:r>
    </w:p>
    <w:p w14:paraId="21BC85DC" w14:textId="77777777" w:rsidR="00AC15BD" w:rsidRDefault="00AC15BD" w:rsidP="0066775A">
      <w:pPr>
        <w:spacing w:after="120" w:line="276" w:lineRule="auto"/>
        <w:rPr>
          <w:rFonts w:cs="Tahoma"/>
          <w:b/>
          <w:bCs/>
          <w:szCs w:val="21"/>
        </w:rPr>
      </w:pPr>
    </w:p>
    <w:p w14:paraId="58681054" w14:textId="77777777" w:rsidR="00AC15BD" w:rsidRPr="009F3DB9" w:rsidRDefault="00AC15BD" w:rsidP="0066775A">
      <w:pPr>
        <w:spacing w:after="120" w:line="276" w:lineRule="auto"/>
        <w:rPr>
          <w:rFonts w:cs="Tahoma"/>
          <w:szCs w:val="21"/>
        </w:rPr>
      </w:pPr>
      <w:r w:rsidRPr="009F3DB9">
        <w:rPr>
          <w:rFonts w:cs="Tahoma"/>
          <w:b/>
          <w:bCs/>
          <w:szCs w:val="21"/>
        </w:rPr>
        <w:t xml:space="preserve">36. rovat </w:t>
      </w:r>
    </w:p>
    <w:p w14:paraId="2B474454" w14:textId="77777777" w:rsidR="00AC15BD" w:rsidRPr="009F3DB9" w:rsidRDefault="00AC15BD" w:rsidP="0066775A">
      <w:pPr>
        <w:spacing w:after="120" w:line="276" w:lineRule="auto"/>
        <w:rPr>
          <w:rFonts w:cs="Tahoma"/>
          <w:szCs w:val="21"/>
        </w:rPr>
      </w:pPr>
      <w:r w:rsidRPr="009F3DB9">
        <w:rPr>
          <w:rFonts w:cs="Tahoma"/>
          <w:szCs w:val="21"/>
        </w:rPr>
        <w:t xml:space="preserve">MegszüntetésiEljárásAdatai </w:t>
      </w:r>
      <w:r>
        <w:rPr>
          <w:rFonts w:cs="Tahoma"/>
          <w:szCs w:val="21"/>
        </w:rPr>
        <w:tab/>
      </w:r>
      <w:r>
        <w:rPr>
          <w:rFonts w:cs="Tahoma"/>
          <w:szCs w:val="21"/>
        </w:rPr>
        <w:tab/>
      </w:r>
      <w:r w:rsidRPr="009F3DB9">
        <w:rPr>
          <w:rFonts w:cs="Tahoma"/>
          <w:szCs w:val="21"/>
        </w:rPr>
        <w:t xml:space="preserve">A megszüntetési eljárás (hivatalbóli törlési eljárás) adatai </w:t>
      </w:r>
    </w:p>
    <w:p w14:paraId="68150DE0"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Kezdete </w:t>
      </w:r>
      <w:r>
        <w:rPr>
          <w:rFonts w:cs="Tahoma"/>
          <w:szCs w:val="21"/>
        </w:rPr>
        <w:tab/>
      </w:r>
      <w:r>
        <w:rPr>
          <w:rFonts w:cs="Tahoma"/>
          <w:szCs w:val="21"/>
        </w:rPr>
        <w:tab/>
      </w:r>
      <w:r>
        <w:rPr>
          <w:rFonts w:cs="Tahoma"/>
          <w:szCs w:val="21"/>
        </w:rPr>
        <w:tab/>
      </w:r>
      <w:r w:rsidRPr="009F3DB9">
        <w:rPr>
          <w:rFonts w:cs="Tahoma"/>
          <w:szCs w:val="21"/>
        </w:rPr>
        <w:t xml:space="preserve">Az eljárás kezdete </w:t>
      </w:r>
    </w:p>
    <w:p w14:paraId="0AC22F88"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Vége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Az eljárás vége </w:t>
      </w:r>
    </w:p>
    <w:p w14:paraId="56A6301F"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Ügyszám </w:t>
      </w:r>
      <w:r>
        <w:rPr>
          <w:rFonts w:cs="Tahoma"/>
          <w:szCs w:val="21"/>
        </w:rPr>
        <w:tab/>
      </w:r>
      <w:r>
        <w:rPr>
          <w:rFonts w:cs="Tahoma"/>
          <w:szCs w:val="21"/>
        </w:rPr>
        <w:tab/>
      </w:r>
      <w:r>
        <w:rPr>
          <w:rFonts w:cs="Tahoma"/>
          <w:szCs w:val="21"/>
        </w:rPr>
        <w:tab/>
      </w:r>
      <w:r w:rsidRPr="009F3DB9">
        <w:rPr>
          <w:rFonts w:cs="Tahoma"/>
          <w:szCs w:val="21"/>
        </w:rPr>
        <w:t xml:space="preserve">A cégtörvényességi eljárás ügyszáma </w:t>
      </w:r>
    </w:p>
    <w:p w14:paraId="40910C8C"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Fennmarad </w:t>
      </w:r>
      <w:r>
        <w:rPr>
          <w:rFonts w:cs="Tahoma"/>
          <w:szCs w:val="21"/>
        </w:rPr>
        <w:tab/>
      </w:r>
      <w:r>
        <w:rPr>
          <w:rFonts w:cs="Tahoma"/>
          <w:szCs w:val="21"/>
        </w:rPr>
        <w:tab/>
      </w:r>
      <w:r>
        <w:rPr>
          <w:rFonts w:cs="Tahoma"/>
          <w:szCs w:val="21"/>
        </w:rPr>
        <w:tab/>
      </w:r>
      <w:r w:rsidRPr="009F3DB9">
        <w:rPr>
          <w:rFonts w:cs="Tahoma"/>
          <w:szCs w:val="21"/>
        </w:rPr>
        <w:t xml:space="preserve">Fennmaradás jelzése </w:t>
      </w:r>
    </w:p>
    <w:p w14:paraId="179B374B" w14:textId="77777777" w:rsidR="00AC15BD" w:rsidRDefault="00AC15BD" w:rsidP="0066775A">
      <w:pPr>
        <w:spacing w:after="120" w:line="276" w:lineRule="auto"/>
        <w:rPr>
          <w:rFonts w:cs="Tahoma"/>
          <w:b/>
          <w:bCs/>
          <w:szCs w:val="21"/>
        </w:rPr>
      </w:pPr>
    </w:p>
    <w:p w14:paraId="38A50952" w14:textId="77777777" w:rsidR="00AC15BD" w:rsidRPr="009F3DB9" w:rsidRDefault="00AC15BD" w:rsidP="0066775A">
      <w:pPr>
        <w:spacing w:after="120" w:line="276" w:lineRule="auto"/>
        <w:rPr>
          <w:rFonts w:cs="Tahoma"/>
          <w:szCs w:val="21"/>
        </w:rPr>
      </w:pPr>
      <w:r w:rsidRPr="009F3DB9">
        <w:rPr>
          <w:rFonts w:cs="Tahoma"/>
          <w:b/>
          <w:bCs/>
          <w:szCs w:val="21"/>
        </w:rPr>
        <w:t xml:space="preserve">37. rovat </w:t>
      </w:r>
    </w:p>
    <w:p w14:paraId="2E6356CC" w14:textId="77777777" w:rsidR="00AC15BD" w:rsidRPr="009F3DB9" w:rsidRDefault="00AC15BD" w:rsidP="0066775A">
      <w:pPr>
        <w:spacing w:after="120" w:line="276" w:lineRule="auto"/>
        <w:rPr>
          <w:rFonts w:cs="Tahoma"/>
          <w:szCs w:val="21"/>
        </w:rPr>
      </w:pPr>
      <w:r w:rsidRPr="009F3DB9">
        <w:rPr>
          <w:rFonts w:cs="Tahoma"/>
          <w:szCs w:val="21"/>
        </w:rPr>
        <w:t xml:space="preserve">BüntetőjogiIntézkedésAdatai </w:t>
      </w:r>
      <w:r>
        <w:rPr>
          <w:rFonts w:cs="Tahoma"/>
          <w:szCs w:val="21"/>
        </w:rPr>
        <w:tab/>
      </w:r>
      <w:r>
        <w:rPr>
          <w:rFonts w:cs="Tahoma"/>
          <w:szCs w:val="21"/>
        </w:rPr>
        <w:tab/>
      </w:r>
      <w:r w:rsidRPr="009F3DB9">
        <w:rPr>
          <w:rFonts w:cs="Tahoma"/>
          <w:szCs w:val="21"/>
        </w:rPr>
        <w:t xml:space="preserve">A büntetőjogi intézkedés adatai </w:t>
      </w:r>
    </w:p>
    <w:p w14:paraId="340598F1"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EljáróHatóság </w:t>
      </w:r>
      <w:r>
        <w:rPr>
          <w:rFonts w:cs="Tahoma"/>
          <w:szCs w:val="21"/>
        </w:rPr>
        <w:tab/>
      </w:r>
      <w:r>
        <w:rPr>
          <w:rFonts w:cs="Tahoma"/>
          <w:szCs w:val="21"/>
        </w:rPr>
        <w:tab/>
      </w:r>
      <w:r>
        <w:rPr>
          <w:rFonts w:cs="Tahoma"/>
          <w:szCs w:val="21"/>
        </w:rPr>
        <w:tab/>
      </w:r>
      <w:r w:rsidRPr="009F3DB9">
        <w:rPr>
          <w:rFonts w:cs="Tahoma"/>
          <w:szCs w:val="21"/>
        </w:rPr>
        <w:t xml:space="preserve">Az eljáró hatóság megnevezése </w:t>
      </w:r>
    </w:p>
    <w:p w14:paraId="55C91E4E"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HatározatSzáma </w:t>
      </w:r>
      <w:r>
        <w:rPr>
          <w:rFonts w:cs="Tahoma"/>
          <w:szCs w:val="21"/>
        </w:rPr>
        <w:tab/>
      </w:r>
      <w:r>
        <w:rPr>
          <w:rFonts w:cs="Tahoma"/>
          <w:szCs w:val="21"/>
        </w:rPr>
        <w:tab/>
      </w:r>
      <w:r w:rsidRPr="009F3DB9">
        <w:rPr>
          <w:rFonts w:cs="Tahoma"/>
          <w:szCs w:val="21"/>
        </w:rPr>
        <w:t xml:space="preserve">A határozat száma </w:t>
      </w:r>
    </w:p>
    <w:p w14:paraId="1F9C7E7D"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HatározatKelte </w:t>
      </w:r>
      <w:r>
        <w:rPr>
          <w:rFonts w:cs="Tahoma"/>
          <w:szCs w:val="21"/>
        </w:rPr>
        <w:tab/>
      </w:r>
      <w:r>
        <w:rPr>
          <w:rFonts w:cs="Tahoma"/>
          <w:szCs w:val="21"/>
        </w:rPr>
        <w:tab/>
      </w:r>
      <w:r w:rsidRPr="009F3DB9">
        <w:rPr>
          <w:rFonts w:cs="Tahoma"/>
          <w:szCs w:val="21"/>
        </w:rPr>
        <w:t xml:space="preserve">A határozat kelte </w:t>
      </w:r>
    </w:p>
    <w:p w14:paraId="51AD4751"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JogerőKelte </w:t>
      </w:r>
      <w:r>
        <w:rPr>
          <w:rFonts w:cs="Tahoma"/>
          <w:szCs w:val="21"/>
        </w:rPr>
        <w:tab/>
      </w:r>
      <w:r>
        <w:rPr>
          <w:rFonts w:cs="Tahoma"/>
          <w:szCs w:val="21"/>
        </w:rPr>
        <w:tab/>
      </w:r>
      <w:r>
        <w:rPr>
          <w:rFonts w:cs="Tahoma"/>
          <w:szCs w:val="21"/>
        </w:rPr>
        <w:tab/>
      </w:r>
      <w:r w:rsidRPr="009F3DB9">
        <w:rPr>
          <w:rFonts w:cs="Tahoma"/>
          <w:szCs w:val="21"/>
        </w:rPr>
        <w:t xml:space="preserve">A jogerőre emelkedés dátuma </w:t>
      </w:r>
    </w:p>
    <w:p w14:paraId="7F95DA52"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KorlátozásElrendelése </w:t>
      </w:r>
      <w:r>
        <w:rPr>
          <w:rFonts w:cs="Tahoma"/>
          <w:szCs w:val="21"/>
        </w:rPr>
        <w:tab/>
      </w:r>
      <w:r>
        <w:rPr>
          <w:rFonts w:cs="Tahoma"/>
          <w:szCs w:val="21"/>
        </w:rPr>
        <w:tab/>
      </w:r>
      <w:r w:rsidRPr="009F3DB9">
        <w:rPr>
          <w:rFonts w:cs="Tahoma"/>
          <w:szCs w:val="21"/>
        </w:rPr>
        <w:t xml:space="preserve">A tevékenység korlátozásának elrendelése </w:t>
      </w:r>
    </w:p>
    <w:p w14:paraId="32E56B35"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KorlátozásIdőtartama </w:t>
      </w:r>
      <w:r>
        <w:rPr>
          <w:rFonts w:cs="Tahoma"/>
          <w:szCs w:val="21"/>
        </w:rPr>
        <w:tab/>
      </w:r>
      <w:r>
        <w:rPr>
          <w:rFonts w:cs="Tahoma"/>
          <w:szCs w:val="21"/>
        </w:rPr>
        <w:tab/>
      </w:r>
      <w:r w:rsidRPr="009F3DB9">
        <w:rPr>
          <w:rFonts w:cs="Tahoma"/>
          <w:szCs w:val="21"/>
        </w:rPr>
        <w:t xml:space="preserve">A korlátozás időtartama </w:t>
      </w:r>
    </w:p>
    <w:p w14:paraId="264EADFE"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KorlátozásKiterjedése </w:t>
      </w:r>
      <w:r>
        <w:rPr>
          <w:rFonts w:cs="Tahoma"/>
          <w:szCs w:val="21"/>
        </w:rPr>
        <w:tab/>
      </w:r>
      <w:r>
        <w:rPr>
          <w:rFonts w:cs="Tahoma"/>
          <w:szCs w:val="21"/>
        </w:rPr>
        <w:tab/>
      </w:r>
      <w:r w:rsidRPr="009F3DB9">
        <w:rPr>
          <w:rFonts w:cs="Tahoma"/>
          <w:szCs w:val="21"/>
        </w:rPr>
        <w:t xml:space="preserve">A korlátozás kiterjedése </w:t>
      </w:r>
    </w:p>
    <w:p w14:paraId="3375A5AB"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Megjegyzés </w:t>
      </w:r>
      <w:r>
        <w:rPr>
          <w:rFonts w:cs="Tahoma"/>
          <w:szCs w:val="21"/>
        </w:rPr>
        <w:tab/>
      </w:r>
      <w:r>
        <w:rPr>
          <w:rFonts w:cs="Tahoma"/>
          <w:szCs w:val="21"/>
        </w:rPr>
        <w:tab/>
      </w:r>
      <w:r>
        <w:rPr>
          <w:rFonts w:cs="Tahoma"/>
          <w:szCs w:val="21"/>
        </w:rPr>
        <w:tab/>
      </w:r>
      <w:r w:rsidRPr="009F3DB9">
        <w:rPr>
          <w:rFonts w:cs="Tahoma"/>
          <w:szCs w:val="21"/>
        </w:rPr>
        <w:t xml:space="preserve">Megjegyzés </w:t>
      </w:r>
    </w:p>
    <w:p w14:paraId="43615408" w14:textId="77777777" w:rsidR="00AC15BD" w:rsidRDefault="00AC15BD" w:rsidP="0066775A">
      <w:pPr>
        <w:spacing w:after="120" w:line="276" w:lineRule="auto"/>
        <w:rPr>
          <w:rFonts w:cs="Tahoma"/>
          <w:b/>
          <w:bCs/>
          <w:szCs w:val="21"/>
        </w:rPr>
      </w:pPr>
    </w:p>
    <w:p w14:paraId="07E1989E" w14:textId="77777777" w:rsidR="00AC15BD" w:rsidRPr="009F3DB9" w:rsidRDefault="00AC15BD" w:rsidP="0066775A">
      <w:pPr>
        <w:spacing w:after="120" w:line="276" w:lineRule="auto"/>
        <w:rPr>
          <w:rFonts w:cs="Tahoma"/>
          <w:szCs w:val="21"/>
        </w:rPr>
      </w:pPr>
      <w:r w:rsidRPr="009F3DB9">
        <w:rPr>
          <w:rFonts w:cs="Tahoma"/>
          <w:b/>
          <w:bCs/>
          <w:szCs w:val="21"/>
        </w:rPr>
        <w:t xml:space="preserve">45. rovat </w:t>
      </w:r>
    </w:p>
    <w:p w14:paraId="74A8937A" w14:textId="77777777" w:rsidR="00AC15BD" w:rsidRPr="009F3DB9" w:rsidRDefault="00AC15BD" w:rsidP="0066775A">
      <w:pPr>
        <w:spacing w:after="120" w:line="276" w:lineRule="auto"/>
        <w:rPr>
          <w:rFonts w:cs="Tahoma"/>
          <w:szCs w:val="21"/>
        </w:rPr>
      </w:pPr>
      <w:r w:rsidRPr="009F3DB9">
        <w:rPr>
          <w:rFonts w:cs="Tahoma"/>
          <w:szCs w:val="21"/>
        </w:rPr>
        <w:t xml:space="preserve">ElektronikusElérhetőség </w:t>
      </w:r>
      <w:r>
        <w:rPr>
          <w:rFonts w:cs="Tahoma"/>
          <w:szCs w:val="21"/>
        </w:rPr>
        <w:tab/>
      </w:r>
      <w:r>
        <w:rPr>
          <w:rFonts w:cs="Tahoma"/>
          <w:szCs w:val="21"/>
        </w:rPr>
        <w:tab/>
      </w:r>
      <w:r w:rsidRPr="009F3DB9">
        <w:rPr>
          <w:rFonts w:cs="Tahoma"/>
          <w:szCs w:val="21"/>
        </w:rPr>
        <w:t xml:space="preserve">A cég elektronikus elérhetősége </w:t>
      </w:r>
    </w:p>
    <w:p w14:paraId="022EA45D"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ElektronikusKézbesítésiCím </w:t>
      </w:r>
      <w:r>
        <w:rPr>
          <w:rFonts w:cs="Tahoma"/>
          <w:szCs w:val="21"/>
        </w:rPr>
        <w:tab/>
      </w:r>
      <w:r w:rsidRPr="009F3DB9">
        <w:rPr>
          <w:rFonts w:cs="Tahoma"/>
          <w:szCs w:val="21"/>
        </w:rPr>
        <w:t xml:space="preserve">A cég elektronikus kézbesítési címe </w:t>
      </w:r>
    </w:p>
    <w:p w14:paraId="52642CC5"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Honlap </w:t>
      </w:r>
      <w:r>
        <w:rPr>
          <w:rFonts w:cs="Tahoma"/>
          <w:szCs w:val="21"/>
        </w:rPr>
        <w:tab/>
      </w:r>
      <w:r>
        <w:rPr>
          <w:rFonts w:cs="Tahoma"/>
          <w:szCs w:val="21"/>
        </w:rPr>
        <w:tab/>
      </w:r>
      <w:r>
        <w:rPr>
          <w:rFonts w:cs="Tahoma"/>
          <w:szCs w:val="21"/>
        </w:rPr>
        <w:tab/>
      </w:r>
      <w:r w:rsidRPr="009F3DB9">
        <w:rPr>
          <w:rFonts w:cs="Tahoma"/>
          <w:szCs w:val="21"/>
        </w:rPr>
        <w:t xml:space="preserve">A cég honlapja </w:t>
      </w:r>
    </w:p>
    <w:p w14:paraId="6816691E"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Email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A cég e-mail címe </w:t>
      </w:r>
    </w:p>
    <w:p w14:paraId="3ECB95CA" w14:textId="77777777" w:rsidR="00AC15BD" w:rsidRDefault="00AC15BD" w:rsidP="0066775A">
      <w:pPr>
        <w:spacing w:after="120" w:line="276" w:lineRule="auto"/>
        <w:rPr>
          <w:rFonts w:cs="Tahoma"/>
          <w:b/>
          <w:bCs/>
          <w:szCs w:val="21"/>
        </w:rPr>
      </w:pPr>
    </w:p>
    <w:p w14:paraId="233E43D2" w14:textId="77777777" w:rsidR="00AC15BD" w:rsidRPr="009F3DB9" w:rsidRDefault="00AC15BD" w:rsidP="0066775A">
      <w:pPr>
        <w:spacing w:after="120" w:line="276" w:lineRule="auto"/>
        <w:rPr>
          <w:rFonts w:cs="Tahoma"/>
          <w:szCs w:val="21"/>
        </w:rPr>
      </w:pPr>
      <w:r w:rsidRPr="009F3DB9">
        <w:rPr>
          <w:rFonts w:cs="Tahoma"/>
          <w:b/>
          <w:bCs/>
          <w:szCs w:val="21"/>
        </w:rPr>
        <w:t xml:space="preserve">46. rovat </w:t>
      </w:r>
    </w:p>
    <w:p w14:paraId="26BC962C" w14:textId="77777777" w:rsidR="00AC15BD" w:rsidRPr="009F3DB9" w:rsidRDefault="00AC15BD" w:rsidP="0066775A">
      <w:pPr>
        <w:spacing w:after="120" w:line="276" w:lineRule="auto"/>
        <w:rPr>
          <w:rFonts w:cs="Tahoma"/>
          <w:szCs w:val="21"/>
        </w:rPr>
      </w:pPr>
      <w:r w:rsidRPr="009F3DB9">
        <w:rPr>
          <w:rFonts w:cs="Tahoma"/>
          <w:szCs w:val="21"/>
        </w:rPr>
        <w:t xml:space="preserve">VállalatcsoportiTagság </w:t>
      </w:r>
      <w:r>
        <w:rPr>
          <w:rFonts w:cs="Tahoma"/>
          <w:szCs w:val="21"/>
        </w:rPr>
        <w:tab/>
      </w:r>
      <w:r>
        <w:rPr>
          <w:rFonts w:cs="Tahoma"/>
          <w:szCs w:val="21"/>
        </w:rPr>
        <w:tab/>
      </w:r>
      <w:r w:rsidRPr="009F3DB9">
        <w:rPr>
          <w:rFonts w:cs="Tahoma"/>
          <w:szCs w:val="21"/>
        </w:rPr>
        <w:t xml:space="preserve">Az elismert vállalatcsoportban való tagság adatai </w:t>
      </w:r>
    </w:p>
    <w:p w14:paraId="2BD9E962"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Minőség </w:t>
      </w:r>
      <w:r>
        <w:rPr>
          <w:rFonts w:cs="Tahoma"/>
          <w:szCs w:val="21"/>
        </w:rPr>
        <w:tab/>
      </w:r>
      <w:r>
        <w:rPr>
          <w:rFonts w:cs="Tahoma"/>
          <w:szCs w:val="21"/>
        </w:rPr>
        <w:tab/>
      </w:r>
      <w:r>
        <w:rPr>
          <w:rFonts w:cs="Tahoma"/>
          <w:szCs w:val="21"/>
        </w:rPr>
        <w:tab/>
      </w:r>
      <w:r w:rsidRPr="009F3DB9">
        <w:rPr>
          <w:rFonts w:cs="Tahoma"/>
          <w:szCs w:val="21"/>
        </w:rPr>
        <w:t xml:space="preserve">A cég elismert vállalatcsoport tagja (uralkodó tag) </w:t>
      </w:r>
    </w:p>
    <w:p w14:paraId="61DB0E72"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Minőség </w:t>
      </w:r>
      <w:r>
        <w:rPr>
          <w:rFonts w:cs="Tahoma"/>
          <w:szCs w:val="21"/>
        </w:rPr>
        <w:tab/>
      </w:r>
      <w:r>
        <w:rPr>
          <w:rFonts w:cs="Tahoma"/>
          <w:szCs w:val="21"/>
        </w:rPr>
        <w:tab/>
      </w:r>
      <w:r>
        <w:rPr>
          <w:rFonts w:cs="Tahoma"/>
          <w:szCs w:val="21"/>
        </w:rPr>
        <w:tab/>
      </w:r>
      <w:r w:rsidRPr="009F3DB9">
        <w:rPr>
          <w:rFonts w:cs="Tahoma"/>
          <w:szCs w:val="21"/>
        </w:rPr>
        <w:t xml:space="preserve">A cég elismert vállalatcsoport tagja (nem uralkodó tag) </w:t>
      </w:r>
    </w:p>
    <w:p w14:paraId="2BC60DF2" w14:textId="77777777" w:rsidR="00AC15BD" w:rsidRDefault="00AC15BD" w:rsidP="0066775A">
      <w:pPr>
        <w:spacing w:after="120" w:line="276" w:lineRule="auto"/>
        <w:rPr>
          <w:rFonts w:cs="Tahoma"/>
          <w:b/>
          <w:bCs/>
          <w:szCs w:val="21"/>
        </w:rPr>
      </w:pPr>
    </w:p>
    <w:p w14:paraId="6811D148" w14:textId="77777777" w:rsidR="00AC15BD" w:rsidRDefault="00AC15BD" w:rsidP="0066775A">
      <w:pPr>
        <w:spacing w:after="120" w:line="276" w:lineRule="auto"/>
        <w:rPr>
          <w:rFonts w:cs="Tahoma"/>
          <w:b/>
          <w:bCs/>
          <w:szCs w:val="21"/>
        </w:rPr>
      </w:pPr>
    </w:p>
    <w:p w14:paraId="0E96A53B" w14:textId="77777777" w:rsidR="00AC15BD" w:rsidRPr="009F3DB9" w:rsidRDefault="00AC15BD" w:rsidP="0066775A">
      <w:pPr>
        <w:spacing w:after="120" w:line="276" w:lineRule="auto"/>
        <w:rPr>
          <w:rFonts w:cs="Tahoma"/>
          <w:szCs w:val="21"/>
        </w:rPr>
      </w:pPr>
      <w:r w:rsidRPr="009F3DB9">
        <w:rPr>
          <w:rFonts w:cs="Tahoma"/>
          <w:b/>
          <w:bCs/>
          <w:szCs w:val="21"/>
        </w:rPr>
        <w:t xml:space="preserve">47. rovat </w:t>
      </w:r>
    </w:p>
    <w:p w14:paraId="444D7564" w14:textId="77777777" w:rsidR="00AC15BD" w:rsidRPr="009F3DB9" w:rsidRDefault="00AC15BD" w:rsidP="0066775A">
      <w:pPr>
        <w:spacing w:after="120" w:line="276" w:lineRule="auto"/>
        <w:rPr>
          <w:rFonts w:cs="Tahoma"/>
          <w:szCs w:val="21"/>
        </w:rPr>
      </w:pPr>
      <w:r w:rsidRPr="009F3DB9">
        <w:rPr>
          <w:rFonts w:cs="Tahoma"/>
          <w:szCs w:val="21"/>
        </w:rPr>
        <w:t xml:space="preserve">VállalatcsoportCégei </w:t>
      </w:r>
      <w:r>
        <w:rPr>
          <w:rFonts w:cs="Tahoma"/>
          <w:szCs w:val="21"/>
        </w:rPr>
        <w:tab/>
      </w:r>
      <w:r>
        <w:rPr>
          <w:rFonts w:cs="Tahoma"/>
          <w:szCs w:val="21"/>
        </w:rPr>
        <w:tab/>
      </w:r>
      <w:r>
        <w:rPr>
          <w:rFonts w:cs="Tahoma"/>
          <w:szCs w:val="21"/>
        </w:rPr>
        <w:tab/>
      </w:r>
      <w:r w:rsidRPr="009F3DB9">
        <w:rPr>
          <w:rFonts w:cs="Tahoma"/>
          <w:szCs w:val="21"/>
        </w:rPr>
        <w:t xml:space="preserve">Az elismert vállalatcsoporthoz tartozó többi cég adatai </w:t>
      </w:r>
    </w:p>
    <w:p w14:paraId="6A9D5691"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Minőség </w:t>
      </w:r>
      <w:r>
        <w:rPr>
          <w:rFonts w:cs="Tahoma"/>
          <w:szCs w:val="21"/>
        </w:rPr>
        <w:tab/>
      </w:r>
      <w:r>
        <w:rPr>
          <w:rFonts w:cs="Tahoma"/>
          <w:szCs w:val="21"/>
        </w:rPr>
        <w:tab/>
      </w:r>
      <w:r>
        <w:rPr>
          <w:rFonts w:cs="Tahoma"/>
          <w:szCs w:val="21"/>
        </w:rPr>
        <w:tab/>
      </w:r>
      <w:r w:rsidRPr="009F3DB9">
        <w:rPr>
          <w:rFonts w:cs="Tahoma"/>
          <w:szCs w:val="21"/>
        </w:rPr>
        <w:t xml:space="preserve">A cég az elismert vállalatcsoport uralkodó tagja </w:t>
      </w:r>
    </w:p>
    <w:p w14:paraId="310EDF54"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Cégmutató </w:t>
      </w:r>
      <w:r>
        <w:rPr>
          <w:rFonts w:cs="Tahoma"/>
          <w:szCs w:val="21"/>
        </w:rPr>
        <w:tab/>
      </w:r>
      <w:r>
        <w:rPr>
          <w:rFonts w:cs="Tahoma"/>
          <w:szCs w:val="21"/>
        </w:rPr>
        <w:tab/>
      </w:r>
      <w:r>
        <w:rPr>
          <w:rFonts w:cs="Tahoma"/>
          <w:szCs w:val="21"/>
        </w:rPr>
        <w:tab/>
      </w:r>
      <w:r w:rsidRPr="009F3DB9">
        <w:rPr>
          <w:rFonts w:cs="Tahoma"/>
          <w:szCs w:val="21"/>
        </w:rPr>
        <w:t xml:space="preserve">Az elismert vállalatcsoport tagjának adatai </w:t>
      </w:r>
    </w:p>
    <w:p w14:paraId="229A6D83" w14:textId="77777777" w:rsidR="00AC15BD" w:rsidRDefault="00AC15BD" w:rsidP="0066775A">
      <w:pPr>
        <w:spacing w:after="120" w:line="276" w:lineRule="auto"/>
        <w:rPr>
          <w:rFonts w:cs="Tahoma"/>
          <w:b/>
          <w:bCs/>
          <w:szCs w:val="21"/>
        </w:rPr>
      </w:pPr>
    </w:p>
    <w:p w14:paraId="196805D2" w14:textId="77777777" w:rsidR="00AC15BD" w:rsidRPr="009F3DB9" w:rsidRDefault="00AC15BD" w:rsidP="0066775A">
      <w:pPr>
        <w:spacing w:after="120" w:line="276" w:lineRule="auto"/>
        <w:rPr>
          <w:rFonts w:cs="Tahoma"/>
          <w:szCs w:val="21"/>
        </w:rPr>
      </w:pPr>
      <w:r w:rsidRPr="009F3DB9">
        <w:rPr>
          <w:rFonts w:cs="Tahoma"/>
          <w:b/>
          <w:bCs/>
          <w:szCs w:val="21"/>
        </w:rPr>
        <w:t xml:space="preserve">48. rovat </w:t>
      </w:r>
    </w:p>
    <w:p w14:paraId="46B40ADA" w14:textId="77777777" w:rsidR="00AC15BD" w:rsidRPr="009F3DB9" w:rsidRDefault="00AC15BD" w:rsidP="0066775A">
      <w:pPr>
        <w:spacing w:after="120" w:line="276" w:lineRule="auto"/>
        <w:rPr>
          <w:rFonts w:cs="Tahoma"/>
          <w:szCs w:val="21"/>
        </w:rPr>
      </w:pPr>
      <w:r w:rsidRPr="009F3DB9">
        <w:rPr>
          <w:rFonts w:cs="Tahoma"/>
          <w:szCs w:val="21"/>
        </w:rPr>
        <w:t xml:space="preserve">KözhasznúságiFokozatAdatai </w:t>
      </w:r>
      <w:r>
        <w:rPr>
          <w:rFonts w:cs="Tahoma"/>
          <w:szCs w:val="21"/>
        </w:rPr>
        <w:tab/>
      </w:r>
      <w:r>
        <w:rPr>
          <w:rFonts w:cs="Tahoma"/>
          <w:szCs w:val="21"/>
        </w:rPr>
        <w:tab/>
      </w:r>
      <w:r w:rsidRPr="009F3DB9">
        <w:rPr>
          <w:rFonts w:cs="Tahoma"/>
          <w:szCs w:val="21"/>
        </w:rPr>
        <w:t xml:space="preserve">A közhasznúsági fokozat adatai </w:t>
      </w:r>
    </w:p>
    <w:p w14:paraId="04112491"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Fokozat </w:t>
      </w:r>
      <w:r>
        <w:rPr>
          <w:rFonts w:cs="Tahoma"/>
          <w:szCs w:val="21"/>
        </w:rPr>
        <w:tab/>
      </w:r>
      <w:r>
        <w:rPr>
          <w:rFonts w:cs="Tahoma"/>
          <w:szCs w:val="21"/>
        </w:rPr>
        <w:tab/>
      </w:r>
      <w:r>
        <w:rPr>
          <w:rFonts w:cs="Tahoma"/>
          <w:szCs w:val="21"/>
        </w:rPr>
        <w:tab/>
      </w:r>
      <w:r w:rsidRPr="009F3DB9">
        <w:rPr>
          <w:rFonts w:cs="Tahoma"/>
          <w:szCs w:val="21"/>
        </w:rPr>
        <w:t xml:space="preserve">A közhasznúsági fokozat </w:t>
      </w:r>
    </w:p>
    <w:p w14:paraId="20B47A36"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KözhasznúJogállás </w:t>
      </w:r>
      <w:r>
        <w:rPr>
          <w:rFonts w:cs="Tahoma"/>
          <w:szCs w:val="21"/>
        </w:rPr>
        <w:tab/>
      </w:r>
      <w:r>
        <w:rPr>
          <w:rFonts w:cs="Tahoma"/>
          <w:szCs w:val="21"/>
        </w:rPr>
        <w:tab/>
      </w:r>
      <w:r w:rsidRPr="009F3DB9">
        <w:rPr>
          <w:rFonts w:cs="Tahoma"/>
          <w:szCs w:val="21"/>
        </w:rPr>
        <w:t xml:space="preserve">Közhasznú jogállás jelzése </w:t>
      </w:r>
    </w:p>
    <w:p w14:paraId="46C1318C"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MegszerzésDátuma </w:t>
      </w:r>
      <w:r>
        <w:rPr>
          <w:rFonts w:cs="Tahoma"/>
          <w:szCs w:val="21"/>
        </w:rPr>
        <w:tab/>
      </w:r>
      <w:r>
        <w:rPr>
          <w:rFonts w:cs="Tahoma"/>
          <w:szCs w:val="21"/>
        </w:rPr>
        <w:tab/>
      </w:r>
      <w:r w:rsidRPr="009F3DB9">
        <w:rPr>
          <w:rFonts w:cs="Tahoma"/>
          <w:szCs w:val="21"/>
        </w:rPr>
        <w:t xml:space="preserve">A közhasznúsági fokozat megszerzésének időpontja </w:t>
      </w:r>
    </w:p>
    <w:p w14:paraId="7C96B015" w14:textId="77777777" w:rsidR="00AC15BD" w:rsidRDefault="00AC15BD" w:rsidP="0066775A">
      <w:pPr>
        <w:spacing w:after="120" w:line="276" w:lineRule="auto"/>
        <w:rPr>
          <w:rFonts w:cs="Tahoma"/>
          <w:b/>
          <w:bCs/>
          <w:szCs w:val="21"/>
        </w:rPr>
      </w:pPr>
    </w:p>
    <w:p w14:paraId="3BEE08DF" w14:textId="77777777" w:rsidR="00AC15BD" w:rsidRPr="009F3DB9" w:rsidRDefault="00AC15BD" w:rsidP="0066775A">
      <w:pPr>
        <w:spacing w:after="120" w:line="276" w:lineRule="auto"/>
        <w:rPr>
          <w:rFonts w:cs="Tahoma"/>
          <w:szCs w:val="21"/>
        </w:rPr>
      </w:pPr>
      <w:r w:rsidRPr="009F3DB9">
        <w:rPr>
          <w:rFonts w:cs="Tahoma"/>
          <w:b/>
          <w:bCs/>
          <w:szCs w:val="21"/>
        </w:rPr>
        <w:t xml:space="preserve">49. rovat </w:t>
      </w:r>
    </w:p>
    <w:p w14:paraId="35D71493" w14:textId="77777777" w:rsidR="00AC15BD" w:rsidRPr="009F3DB9" w:rsidRDefault="00AC15BD" w:rsidP="0066775A">
      <w:pPr>
        <w:spacing w:after="120" w:line="276" w:lineRule="auto"/>
        <w:rPr>
          <w:rFonts w:cs="Tahoma"/>
          <w:szCs w:val="21"/>
        </w:rPr>
      </w:pPr>
      <w:r w:rsidRPr="009F3DB9">
        <w:rPr>
          <w:rFonts w:cs="Tahoma"/>
          <w:szCs w:val="21"/>
        </w:rPr>
        <w:t xml:space="preserve">CégCégjegyzékszámai </w:t>
      </w:r>
      <w:r>
        <w:rPr>
          <w:rFonts w:cs="Tahoma"/>
          <w:szCs w:val="21"/>
        </w:rPr>
        <w:tab/>
      </w:r>
      <w:r>
        <w:rPr>
          <w:rFonts w:cs="Tahoma"/>
          <w:szCs w:val="21"/>
        </w:rPr>
        <w:tab/>
      </w:r>
      <w:r>
        <w:rPr>
          <w:rFonts w:cs="Tahoma"/>
          <w:szCs w:val="21"/>
        </w:rPr>
        <w:tab/>
      </w:r>
      <w:r w:rsidRPr="009F3DB9">
        <w:rPr>
          <w:rFonts w:cs="Tahoma"/>
          <w:szCs w:val="21"/>
        </w:rPr>
        <w:t xml:space="preserve">A cég cégjegyzékszámai </w:t>
      </w:r>
    </w:p>
    <w:p w14:paraId="173D22C6"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Cégjegyzékszám </w:t>
      </w:r>
      <w:r>
        <w:rPr>
          <w:rFonts w:cs="Tahoma"/>
          <w:szCs w:val="21"/>
        </w:rPr>
        <w:tab/>
      </w:r>
      <w:r>
        <w:rPr>
          <w:rFonts w:cs="Tahoma"/>
          <w:szCs w:val="21"/>
        </w:rPr>
        <w:tab/>
      </w:r>
      <w:r w:rsidRPr="009F3DB9">
        <w:rPr>
          <w:rFonts w:cs="Tahoma"/>
          <w:szCs w:val="21"/>
        </w:rPr>
        <w:t xml:space="preserve">Cégjegyzékszám </w:t>
      </w:r>
    </w:p>
    <w:p w14:paraId="1F6BB177" w14:textId="77777777" w:rsidR="00AC15BD" w:rsidRDefault="00AC15BD" w:rsidP="0066775A">
      <w:pPr>
        <w:spacing w:after="120" w:line="276" w:lineRule="auto"/>
        <w:rPr>
          <w:rFonts w:cs="Tahoma"/>
          <w:b/>
          <w:bCs/>
          <w:szCs w:val="21"/>
        </w:rPr>
      </w:pPr>
    </w:p>
    <w:p w14:paraId="0183EA2A" w14:textId="77777777" w:rsidR="00AC15BD" w:rsidRPr="009F3DB9" w:rsidRDefault="00AC15BD" w:rsidP="0066775A">
      <w:pPr>
        <w:spacing w:after="120" w:line="276" w:lineRule="auto"/>
        <w:rPr>
          <w:rFonts w:cs="Tahoma"/>
          <w:szCs w:val="21"/>
        </w:rPr>
      </w:pPr>
      <w:r w:rsidRPr="009F3DB9">
        <w:rPr>
          <w:rFonts w:cs="Tahoma"/>
          <w:b/>
          <w:bCs/>
          <w:szCs w:val="21"/>
        </w:rPr>
        <w:t xml:space="preserve">50. rovat </w:t>
      </w:r>
    </w:p>
    <w:p w14:paraId="3CBB0F1F" w14:textId="77777777" w:rsidR="00AC15BD" w:rsidRPr="009F3DB9" w:rsidRDefault="00AC15BD" w:rsidP="0066775A">
      <w:pPr>
        <w:spacing w:after="120" w:line="276" w:lineRule="auto"/>
        <w:rPr>
          <w:rFonts w:cs="Tahoma"/>
          <w:szCs w:val="21"/>
        </w:rPr>
      </w:pPr>
      <w:r w:rsidRPr="009F3DB9">
        <w:rPr>
          <w:rFonts w:cs="Tahoma"/>
          <w:szCs w:val="21"/>
        </w:rPr>
        <w:t xml:space="preserve">CégKözpontiÜgyintézésénekHelye </w:t>
      </w:r>
      <w:r>
        <w:rPr>
          <w:rFonts w:cs="Tahoma"/>
          <w:szCs w:val="21"/>
        </w:rPr>
        <w:tab/>
      </w:r>
      <w:r w:rsidRPr="009F3DB9">
        <w:rPr>
          <w:rFonts w:cs="Tahoma"/>
          <w:szCs w:val="21"/>
        </w:rPr>
        <w:t xml:space="preserve">A cég központi ügyintézésének helye </w:t>
      </w:r>
    </w:p>
    <w:p w14:paraId="6F3FE523"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TagoltCím/ÖsszetettCím </w:t>
      </w:r>
      <w:r>
        <w:rPr>
          <w:rFonts w:cs="Tahoma"/>
          <w:szCs w:val="21"/>
        </w:rPr>
        <w:tab/>
      </w:r>
      <w:r w:rsidRPr="009F3DB9">
        <w:rPr>
          <w:rFonts w:cs="Tahoma"/>
          <w:szCs w:val="21"/>
        </w:rPr>
        <w:t xml:space="preserve">A cég központi ügyintézésének helye </w:t>
      </w:r>
    </w:p>
    <w:p w14:paraId="014662F5" w14:textId="77777777" w:rsidR="00AC15BD" w:rsidRDefault="00AC15BD" w:rsidP="0066775A">
      <w:pPr>
        <w:spacing w:after="120" w:line="276" w:lineRule="auto"/>
        <w:rPr>
          <w:rFonts w:cs="Tahoma"/>
          <w:b/>
          <w:bCs/>
          <w:szCs w:val="21"/>
        </w:rPr>
      </w:pPr>
    </w:p>
    <w:p w14:paraId="044F1292" w14:textId="77777777" w:rsidR="00AC15BD" w:rsidRPr="009F3DB9" w:rsidRDefault="00AC15BD" w:rsidP="0066775A">
      <w:pPr>
        <w:spacing w:after="120" w:line="276" w:lineRule="auto"/>
        <w:rPr>
          <w:rFonts w:cs="Tahoma"/>
          <w:szCs w:val="21"/>
        </w:rPr>
      </w:pPr>
      <w:r w:rsidRPr="009F3DB9">
        <w:rPr>
          <w:rFonts w:cs="Tahoma"/>
          <w:b/>
          <w:bCs/>
          <w:szCs w:val="21"/>
        </w:rPr>
        <w:t xml:space="preserve">51. rovat </w:t>
      </w:r>
    </w:p>
    <w:p w14:paraId="68881C0B" w14:textId="77777777" w:rsidR="00AC15BD" w:rsidRPr="009F3DB9" w:rsidRDefault="00AC15BD" w:rsidP="0066775A">
      <w:pPr>
        <w:spacing w:after="120" w:line="276" w:lineRule="auto"/>
        <w:rPr>
          <w:rFonts w:cs="Tahoma"/>
          <w:szCs w:val="21"/>
        </w:rPr>
      </w:pPr>
      <w:r w:rsidRPr="009F3DB9">
        <w:rPr>
          <w:rFonts w:cs="Tahoma"/>
          <w:szCs w:val="21"/>
        </w:rPr>
        <w:t xml:space="preserve">ÉvesBeszámolóKészítéséreVonatkozóAdatok Az éves beszámoló készítésére vonatkozó adatok </w:t>
      </w:r>
    </w:p>
    <w:p w14:paraId="48A8AF64"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Anyavállalat </w:t>
      </w:r>
      <w:r>
        <w:rPr>
          <w:rFonts w:cs="Tahoma"/>
          <w:szCs w:val="21"/>
        </w:rPr>
        <w:tab/>
      </w:r>
      <w:r>
        <w:rPr>
          <w:rFonts w:cs="Tahoma"/>
          <w:szCs w:val="21"/>
        </w:rPr>
        <w:tab/>
      </w:r>
      <w:r>
        <w:rPr>
          <w:rFonts w:cs="Tahoma"/>
          <w:szCs w:val="21"/>
        </w:rPr>
        <w:tab/>
      </w:r>
      <w:r w:rsidRPr="009F3DB9">
        <w:rPr>
          <w:rFonts w:cs="Tahoma"/>
          <w:szCs w:val="21"/>
        </w:rPr>
        <w:t xml:space="preserve">A cég összevont éves beszámolót készítő anyavállalat </w:t>
      </w:r>
    </w:p>
    <w:p w14:paraId="0A5D5E4E"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Leányvállalat </w:t>
      </w:r>
      <w:r>
        <w:rPr>
          <w:rFonts w:cs="Tahoma"/>
          <w:szCs w:val="21"/>
        </w:rPr>
        <w:tab/>
      </w:r>
      <w:r>
        <w:rPr>
          <w:rFonts w:cs="Tahoma"/>
          <w:szCs w:val="21"/>
        </w:rPr>
        <w:tab/>
      </w:r>
      <w:r>
        <w:rPr>
          <w:rFonts w:cs="Tahoma"/>
          <w:szCs w:val="21"/>
        </w:rPr>
        <w:tab/>
      </w:r>
      <w:r w:rsidRPr="009F3DB9">
        <w:rPr>
          <w:rFonts w:cs="Tahoma"/>
          <w:szCs w:val="21"/>
        </w:rPr>
        <w:t xml:space="preserve">A cég összevont éves beszámolóba bevont leányvállalat </w:t>
      </w:r>
    </w:p>
    <w:p w14:paraId="3AF79B0C" w14:textId="77777777" w:rsidR="00AC15BD" w:rsidRDefault="00AC15BD" w:rsidP="0066775A">
      <w:pPr>
        <w:spacing w:after="120" w:line="276" w:lineRule="auto"/>
        <w:rPr>
          <w:rFonts w:cs="Tahoma"/>
          <w:b/>
          <w:bCs/>
          <w:szCs w:val="21"/>
        </w:rPr>
      </w:pPr>
    </w:p>
    <w:p w14:paraId="4803E47D" w14:textId="77777777" w:rsidR="00AC15BD" w:rsidRPr="009F3DB9" w:rsidRDefault="00AC15BD" w:rsidP="0066775A">
      <w:pPr>
        <w:spacing w:after="120" w:line="276" w:lineRule="auto"/>
        <w:rPr>
          <w:rFonts w:cs="Tahoma"/>
          <w:szCs w:val="21"/>
        </w:rPr>
      </w:pPr>
      <w:r w:rsidRPr="009F3DB9">
        <w:rPr>
          <w:rFonts w:cs="Tahoma"/>
          <w:b/>
          <w:bCs/>
          <w:szCs w:val="21"/>
        </w:rPr>
        <w:t xml:space="preserve">52. rovat </w:t>
      </w:r>
    </w:p>
    <w:p w14:paraId="5861740A" w14:textId="77777777" w:rsidR="00AC15BD" w:rsidRPr="009F3DB9" w:rsidRDefault="00AC15BD" w:rsidP="0066775A">
      <w:pPr>
        <w:spacing w:after="120" w:line="276" w:lineRule="auto"/>
        <w:ind w:left="4962" w:hanging="4962"/>
        <w:rPr>
          <w:rFonts w:cs="Tahoma"/>
          <w:szCs w:val="21"/>
        </w:rPr>
      </w:pPr>
      <w:r w:rsidRPr="009F3DB9">
        <w:rPr>
          <w:rFonts w:cs="Tahoma"/>
          <w:szCs w:val="21"/>
        </w:rPr>
        <w:t xml:space="preserve">ÉvesBeszámolóKészítésébeBevontTöbbiCégAdatai </w:t>
      </w:r>
      <w:r>
        <w:rPr>
          <w:rFonts w:cs="Tahoma"/>
          <w:szCs w:val="21"/>
        </w:rPr>
        <w:tab/>
      </w:r>
      <w:r w:rsidRPr="009F3DB9">
        <w:rPr>
          <w:rFonts w:cs="Tahoma"/>
          <w:szCs w:val="21"/>
        </w:rPr>
        <w:t xml:space="preserve">Éves beszámoló készítésébe bevont többi cég adatai </w:t>
      </w:r>
    </w:p>
    <w:p w14:paraId="2DAD7B4D"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Cégmutató </w:t>
      </w:r>
      <w:r>
        <w:rPr>
          <w:rFonts w:cs="Tahoma"/>
          <w:szCs w:val="21"/>
        </w:rPr>
        <w:tab/>
      </w:r>
      <w:r>
        <w:rPr>
          <w:rFonts w:cs="Tahoma"/>
          <w:szCs w:val="21"/>
        </w:rPr>
        <w:tab/>
      </w:r>
      <w:r>
        <w:rPr>
          <w:rFonts w:cs="Tahoma"/>
          <w:szCs w:val="21"/>
        </w:rPr>
        <w:tab/>
      </w:r>
      <w:r w:rsidRPr="009F3DB9">
        <w:rPr>
          <w:rFonts w:cs="Tahoma"/>
          <w:szCs w:val="21"/>
        </w:rPr>
        <w:t xml:space="preserve">Az éves beszámoló készítésébe bevont cég adatai </w:t>
      </w:r>
    </w:p>
    <w:p w14:paraId="73600060" w14:textId="77777777" w:rsidR="00AC15BD" w:rsidRDefault="00AC15BD" w:rsidP="0066775A">
      <w:pPr>
        <w:spacing w:after="120" w:line="276" w:lineRule="auto"/>
        <w:rPr>
          <w:rFonts w:cs="Tahoma"/>
          <w:b/>
          <w:bCs/>
          <w:szCs w:val="21"/>
        </w:rPr>
      </w:pPr>
    </w:p>
    <w:p w14:paraId="44FB670C" w14:textId="77777777" w:rsidR="00AC15BD" w:rsidRPr="009F3DB9" w:rsidRDefault="00AC15BD" w:rsidP="0066775A">
      <w:pPr>
        <w:spacing w:after="120" w:line="276" w:lineRule="auto"/>
        <w:rPr>
          <w:rFonts w:cs="Tahoma"/>
          <w:szCs w:val="21"/>
        </w:rPr>
      </w:pPr>
      <w:r w:rsidRPr="009F3DB9">
        <w:rPr>
          <w:rFonts w:cs="Tahoma"/>
          <w:b/>
          <w:bCs/>
          <w:szCs w:val="21"/>
        </w:rPr>
        <w:t xml:space="preserve">53. rovat </w:t>
      </w:r>
    </w:p>
    <w:p w14:paraId="7BAD2114" w14:textId="77777777" w:rsidR="00AC15BD" w:rsidRPr="009F3DB9" w:rsidRDefault="00AC15BD" w:rsidP="0066775A">
      <w:pPr>
        <w:spacing w:after="120" w:line="276" w:lineRule="auto"/>
        <w:rPr>
          <w:rFonts w:cs="Tahoma"/>
          <w:szCs w:val="21"/>
        </w:rPr>
      </w:pPr>
      <w:r w:rsidRPr="009F3DB9">
        <w:rPr>
          <w:rFonts w:cs="Tahoma"/>
          <w:szCs w:val="21"/>
        </w:rPr>
        <w:t xml:space="preserve">CégÜzletiÉvénekMérlegfordulóNapja </w:t>
      </w:r>
      <w:r>
        <w:rPr>
          <w:rFonts w:cs="Tahoma"/>
          <w:szCs w:val="21"/>
        </w:rPr>
        <w:tab/>
      </w:r>
      <w:r w:rsidRPr="009F3DB9">
        <w:rPr>
          <w:rFonts w:cs="Tahoma"/>
          <w:szCs w:val="21"/>
        </w:rPr>
        <w:t xml:space="preserve">A cég üzleti évének mérlegforduló napja </w:t>
      </w:r>
    </w:p>
    <w:p w14:paraId="3BDB07C8"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MérlegfordulóHónap </w:t>
      </w:r>
      <w:r>
        <w:rPr>
          <w:rFonts w:cs="Tahoma"/>
          <w:szCs w:val="21"/>
        </w:rPr>
        <w:tab/>
      </w:r>
      <w:r>
        <w:rPr>
          <w:rFonts w:cs="Tahoma"/>
          <w:szCs w:val="21"/>
        </w:rPr>
        <w:tab/>
      </w:r>
      <w:r w:rsidRPr="009F3DB9">
        <w:rPr>
          <w:rFonts w:cs="Tahoma"/>
          <w:szCs w:val="21"/>
        </w:rPr>
        <w:t xml:space="preserve">A cég üzleti évének mérlegforduló hónapja </w:t>
      </w:r>
    </w:p>
    <w:p w14:paraId="5CC665E3"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MérlegfordulóNap </w:t>
      </w:r>
      <w:r>
        <w:rPr>
          <w:rFonts w:cs="Tahoma"/>
          <w:szCs w:val="21"/>
        </w:rPr>
        <w:tab/>
      </w:r>
      <w:r>
        <w:rPr>
          <w:rFonts w:cs="Tahoma"/>
          <w:szCs w:val="21"/>
        </w:rPr>
        <w:tab/>
      </w:r>
      <w:r w:rsidRPr="009F3DB9">
        <w:rPr>
          <w:rFonts w:cs="Tahoma"/>
          <w:szCs w:val="21"/>
        </w:rPr>
        <w:t xml:space="preserve">A cég üzleti évének mérlegforduló napja </w:t>
      </w:r>
    </w:p>
    <w:p w14:paraId="423F9453" w14:textId="77777777" w:rsidR="00AC15BD" w:rsidRDefault="00AC15BD" w:rsidP="0066775A">
      <w:pPr>
        <w:spacing w:after="120" w:line="276" w:lineRule="auto"/>
        <w:rPr>
          <w:rFonts w:cs="Tahoma"/>
          <w:b/>
          <w:bCs/>
          <w:szCs w:val="21"/>
        </w:rPr>
      </w:pPr>
    </w:p>
    <w:p w14:paraId="1C2A0C58" w14:textId="77777777" w:rsidR="00AC15BD" w:rsidRPr="009F3DB9" w:rsidRDefault="00AC15BD" w:rsidP="0066775A">
      <w:pPr>
        <w:spacing w:after="120" w:line="276" w:lineRule="auto"/>
        <w:rPr>
          <w:rFonts w:cs="Tahoma"/>
          <w:szCs w:val="21"/>
        </w:rPr>
      </w:pPr>
      <w:r w:rsidRPr="009F3DB9">
        <w:rPr>
          <w:rFonts w:cs="Tahoma"/>
          <w:b/>
          <w:bCs/>
          <w:szCs w:val="21"/>
        </w:rPr>
        <w:t xml:space="preserve">54. rovat </w:t>
      </w:r>
    </w:p>
    <w:p w14:paraId="14285DCB" w14:textId="77777777" w:rsidR="00AC15BD" w:rsidRPr="009F3DB9" w:rsidRDefault="00AC15BD" w:rsidP="0066775A">
      <w:pPr>
        <w:spacing w:after="120" w:line="276" w:lineRule="auto"/>
        <w:ind w:left="5670" w:hanging="5670"/>
        <w:rPr>
          <w:rFonts w:cs="Tahoma"/>
          <w:szCs w:val="21"/>
        </w:rPr>
      </w:pPr>
      <w:r w:rsidRPr="009F3DB9">
        <w:rPr>
          <w:rFonts w:cs="Tahoma"/>
          <w:szCs w:val="21"/>
        </w:rPr>
        <w:t xml:space="preserve">MagyarÁllamTulajdonosEseténATulajdonosiJoggyakorló </w:t>
      </w:r>
      <w:r>
        <w:rPr>
          <w:rFonts w:cs="Tahoma"/>
          <w:szCs w:val="21"/>
        </w:rPr>
        <w:tab/>
      </w:r>
      <w:r w:rsidRPr="009F3DB9">
        <w:rPr>
          <w:rFonts w:cs="Tahoma"/>
          <w:szCs w:val="21"/>
        </w:rPr>
        <w:t xml:space="preserve">Magyar Állam tulajdonos (tag) esetén a tulajdonosi joggyakorló </w:t>
      </w:r>
    </w:p>
    <w:p w14:paraId="6BA2F5B5" w14:textId="77777777" w:rsidR="00AC15BD" w:rsidRPr="009F3DB9" w:rsidRDefault="00AC15BD" w:rsidP="0066775A">
      <w:pPr>
        <w:spacing w:after="120" w:line="276" w:lineRule="auto"/>
        <w:ind w:left="3544" w:hanging="2835"/>
        <w:rPr>
          <w:rFonts w:cs="Tahoma"/>
          <w:szCs w:val="21"/>
        </w:rPr>
      </w:pPr>
      <w:r w:rsidRPr="009F3DB9">
        <w:rPr>
          <w:rFonts w:cs="Tahoma"/>
          <w:szCs w:val="21"/>
        </w:rPr>
        <w:t xml:space="preserve">Cégmutató </w:t>
      </w:r>
      <w:r>
        <w:rPr>
          <w:rFonts w:cs="Tahoma"/>
          <w:szCs w:val="21"/>
        </w:rPr>
        <w:tab/>
      </w:r>
      <w:r>
        <w:rPr>
          <w:rFonts w:cs="Tahoma"/>
          <w:szCs w:val="21"/>
        </w:rPr>
        <w:tab/>
      </w:r>
      <w:r w:rsidRPr="009F3DB9">
        <w:rPr>
          <w:rFonts w:cs="Tahoma"/>
          <w:szCs w:val="21"/>
        </w:rPr>
        <w:t xml:space="preserve">Magyar Állam tulajdonos (tag) esetén a tulajdonosi joggyakorló cég adatai </w:t>
      </w:r>
    </w:p>
    <w:p w14:paraId="65B90D19" w14:textId="77777777" w:rsidR="00AC15BD" w:rsidRDefault="00AC15BD" w:rsidP="0066775A">
      <w:pPr>
        <w:spacing w:after="120" w:line="276" w:lineRule="auto"/>
        <w:rPr>
          <w:rFonts w:cs="Tahoma"/>
          <w:b/>
          <w:bCs/>
          <w:szCs w:val="21"/>
        </w:rPr>
      </w:pPr>
    </w:p>
    <w:p w14:paraId="07386B1A" w14:textId="77777777" w:rsidR="00AC15BD" w:rsidRPr="009F3DB9" w:rsidRDefault="00AC15BD" w:rsidP="0066775A">
      <w:pPr>
        <w:spacing w:after="120" w:line="276" w:lineRule="auto"/>
        <w:rPr>
          <w:rFonts w:cs="Tahoma"/>
          <w:szCs w:val="21"/>
        </w:rPr>
      </w:pPr>
      <w:r w:rsidRPr="009F3DB9">
        <w:rPr>
          <w:rFonts w:cs="Tahoma"/>
          <w:b/>
          <w:bCs/>
          <w:szCs w:val="21"/>
        </w:rPr>
        <w:t xml:space="preserve">55. rovat </w:t>
      </w:r>
    </w:p>
    <w:p w14:paraId="1A7170F5" w14:textId="77777777" w:rsidR="00AC15BD" w:rsidRPr="009F3DB9" w:rsidRDefault="00AC15BD" w:rsidP="0066775A">
      <w:pPr>
        <w:spacing w:after="120" w:line="276" w:lineRule="auto"/>
        <w:rPr>
          <w:rFonts w:cs="Tahoma"/>
          <w:szCs w:val="21"/>
        </w:rPr>
      </w:pPr>
      <w:r w:rsidRPr="009F3DB9">
        <w:rPr>
          <w:rFonts w:cs="Tahoma"/>
          <w:szCs w:val="21"/>
        </w:rPr>
        <w:t xml:space="preserve">KorlátlanulFelelősSzemélyAdatai </w:t>
      </w:r>
      <w:r>
        <w:rPr>
          <w:rFonts w:cs="Tahoma"/>
          <w:szCs w:val="21"/>
        </w:rPr>
        <w:tab/>
      </w:r>
      <w:r>
        <w:rPr>
          <w:rFonts w:cs="Tahoma"/>
          <w:szCs w:val="21"/>
        </w:rPr>
        <w:tab/>
      </w:r>
      <w:r w:rsidRPr="009F3DB9">
        <w:rPr>
          <w:rFonts w:cs="Tahoma"/>
          <w:szCs w:val="21"/>
        </w:rPr>
        <w:t xml:space="preserve">Korlátlanul felelős személy adatai </w:t>
      </w:r>
    </w:p>
    <w:p w14:paraId="0D071670"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Rovatszám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A tagot/képviselőt tartalmazó rovat száma </w:t>
      </w:r>
    </w:p>
    <w:p w14:paraId="63F47956"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AlrovatSorszám </w:t>
      </w:r>
      <w:r>
        <w:rPr>
          <w:rFonts w:cs="Tahoma"/>
          <w:szCs w:val="21"/>
        </w:rPr>
        <w:tab/>
      </w:r>
      <w:r>
        <w:rPr>
          <w:rFonts w:cs="Tahoma"/>
          <w:szCs w:val="21"/>
        </w:rPr>
        <w:tab/>
      </w:r>
      <w:r>
        <w:rPr>
          <w:rFonts w:cs="Tahoma"/>
          <w:szCs w:val="21"/>
        </w:rPr>
        <w:tab/>
      </w:r>
      <w:r w:rsidRPr="009F3DB9">
        <w:rPr>
          <w:rFonts w:cs="Tahoma"/>
          <w:szCs w:val="21"/>
        </w:rPr>
        <w:t xml:space="preserve">A tagot/képviselőt tartalmazó alrovat száma </w:t>
      </w:r>
    </w:p>
    <w:p w14:paraId="34DFD05A"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BíróságiDöntésÜgyszáma </w:t>
      </w:r>
      <w:r>
        <w:rPr>
          <w:rFonts w:cs="Tahoma"/>
          <w:szCs w:val="21"/>
        </w:rPr>
        <w:tab/>
      </w:r>
      <w:r>
        <w:rPr>
          <w:rFonts w:cs="Tahoma"/>
          <w:szCs w:val="21"/>
        </w:rPr>
        <w:tab/>
      </w:r>
      <w:r w:rsidRPr="009F3DB9">
        <w:rPr>
          <w:rFonts w:cs="Tahoma"/>
          <w:szCs w:val="21"/>
        </w:rPr>
        <w:t xml:space="preserve">A jogerős bírósági döntés ügyszáma </w:t>
      </w:r>
    </w:p>
    <w:p w14:paraId="0948ED0F"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BíróságiDöntésJogerőKelte </w:t>
      </w:r>
      <w:r>
        <w:rPr>
          <w:rFonts w:cs="Tahoma"/>
          <w:szCs w:val="21"/>
        </w:rPr>
        <w:tab/>
      </w:r>
      <w:r>
        <w:rPr>
          <w:rFonts w:cs="Tahoma"/>
          <w:szCs w:val="21"/>
        </w:rPr>
        <w:tab/>
      </w:r>
      <w:r w:rsidRPr="009F3DB9">
        <w:rPr>
          <w:rFonts w:cs="Tahoma"/>
          <w:szCs w:val="21"/>
        </w:rPr>
        <w:t xml:space="preserve">A jogerőre emelkedés dátuma </w:t>
      </w:r>
    </w:p>
    <w:p w14:paraId="4DBAFC31"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CégTartozásaiértKorlátlanulFelel </w:t>
      </w:r>
      <w:r>
        <w:rPr>
          <w:rFonts w:cs="Tahoma"/>
          <w:szCs w:val="21"/>
        </w:rPr>
        <w:tab/>
      </w:r>
      <w:r w:rsidRPr="009F3DB9">
        <w:rPr>
          <w:rFonts w:cs="Tahoma"/>
          <w:szCs w:val="21"/>
        </w:rPr>
        <w:t xml:space="preserve">A tag/képviselő korlátlanul felel a cég tartozásaiért </w:t>
      </w:r>
    </w:p>
    <w:p w14:paraId="1969AFEE"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TermészetesSzemély/Cégmutató </w:t>
      </w:r>
      <w:r>
        <w:rPr>
          <w:rFonts w:cs="Tahoma"/>
          <w:szCs w:val="21"/>
        </w:rPr>
        <w:tab/>
      </w:r>
      <w:r w:rsidRPr="009F3DB9">
        <w:rPr>
          <w:rFonts w:cs="Tahoma"/>
          <w:szCs w:val="21"/>
        </w:rPr>
        <w:t xml:space="preserve">Természetes vagy jogi személy adatai </w:t>
      </w:r>
    </w:p>
    <w:p w14:paraId="068F05EC" w14:textId="77777777" w:rsidR="00AC15BD" w:rsidRDefault="00AC15BD" w:rsidP="0066775A">
      <w:pPr>
        <w:spacing w:after="120" w:line="276" w:lineRule="auto"/>
        <w:rPr>
          <w:rFonts w:cs="Tahoma"/>
          <w:b/>
          <w:bCs/>
          <w:szCs w:val="21"/>
        </w:rPr>
      </w:pPr>
    </w:p>
    <w:p w14:paraId="37E2D4A6" w14:textId="77777777" w:rsidR="00AC15BD" w:rsidRPr="009F3DB9" w:rsidRDefault="00AC15BD" w:rsidP="0066775A">
      <w:pPr>
        <w:spacing w:after="120" w:line="276" w:lineRule="auto"/>
        <w:rPr>
          <w:rFonts w:cs="Tahoma"/>
          <w:szCs w:val="21"/>
        </w:rPr>
      </w:pPr>
      <w:r w:rsidRPr="009F3DB9">
        <w:rPr>
          <w:rFonts w:cs="Tahoma"/>
          <w:b/>
          <w:bCs/>
          <w:szCs w:val="21"/>
        </w:rPr>
        <w:t xml:space="preserve">56. rovat </w:t>
      </w:r>
    </w:p>
    <w:p w14:paraId="1404BAB3" w14:textId="77777777" w:rsidR="00AC15BD" w:rsidRPr="009F3DB9" w:rsidRDefault="00AC15BD" w:rsidP="0066775A">
      <w:pPr>
        <w:spacing w:after="120" w:line="276" w:lineRule="auto"/>
        <w:ind w:left="2835" w:hanging="2835"/>
        <w:rPr>
          <w:rFonts w:cs="Tahoma"/>
          <w:szCs w:val="21"/>
        </w:rPr>
      </w:pPr>
      <w:r w:rsidRPr="009F3DB9">
        <w:rPr>
          <w:rFonts w:cs="Tahoma"/>
          <w:szCs w:val="21"/>
        </w:rPr>
        <w:t xml:space="preserve">CégiratokNyelve </w:t>
      </w:r>
      <w:r>
        <w:rPr>
          <w:rFonts w:cs="Tahoma"/>
          <w:szCs w:val="21"/>
        </w:rPr>
        <w:tab/>
      </w:r>
      <w:r>
        <w:rPr>
          <w:rFonts w:cs="Tahoma"/>
          <w:szCs w:val="21"/>
        </w:rPr>
        <w:tab/>
      </w:r>
      <w:r w:rsidRPr="009F3DB9">
        <w:rPr>
          <w:rFonts w:cs="Tahoma"/>
          <w:szCs w:val="21"/>
        </w:rPr>
        <w:t xml:space="preserve">A cégiratok fordítása az Európai Unió melyik hivatalos nyelvén szerepel a cégnyilvántartásban </w:t>
      </w:r>
    </w:p>
    <w:p w14:paraId="147B2911"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Nyelv </w:t>
      </w:r>
      <w:r>
        <w:rPr>
          <w:rFonts w:cs="Tahoma"/>
          <w:szCs w:val="21"/>
        </w:rPr>
        <w:tab/>
      </w:r>
      <w:r>
        <w:rPr>
          <w:rFonts w:cs="Tahoma"/>
          <w:szCs w:val="21"/>
        </w:rPr>
        <w:tab/>
      </w:r>
      <w:r>
        <w:rPr>
          <w:rFonts w:cs="Tahoma"/>
          <w:szCs w:val="21"/>
        </w:rPr>
        <w:tab/>
      </w:r>
      <w:r w:rsidRPr="009F3DB9">
        <w:rPr>
          <w:rFonts w:cs="Tahoma"/>
          <w:szCs w:val="21"/>
        </w:rPr>
        <w:t xml:space="preserve">Cégiratok nyelve </w:t>
      </w:r>
    </w:p>
    <w:p w14:paraId="53E321F4" w14:textId="77777777" w:rsidR="00AC15BD" w:rsidRDefault="00AC15BD" w:rsidP="0066775A">
      <w:pPr>
        <w:spacing w:after="120" w:line="276" w:lineRule="auto"/>
        <w:rPr>
          <w:rFonts w:cs="Tahoma"/>
          <w:b/>
          <w:bCs/>
          <w:szCs w:val="21"/>
        </w:rPr>
      </w:pPr>
    </w:p>
    <w:p w14:paraId="4B9A70FF" w14:textId="77777777" w:rsidR="00AC15BD" w:rsidRPr="009F3DB9" w:rsidRDefault="00AC15BD" w:rsidP="0066775A">
      <w:pPr>
        <w:spacing w:after="120" w:line="276" w:lineRule="auto"/>
        <w:rPr>
          <w:rFonts w:cs="Tahoma"/>
          <w:szCs w:val="21"/>
        </w:rPr>
      </w:pPr>
      <w:r w:rsidRPr="009F3DB9">
        <w:rPr>
          <w:rFonts w:cs="Tahoma"/>
          <w:b/>
          <w:bCs/>
          <w:szCs w:val="21"/>
        </w:rPr>
        <w:t xml:space="preserve">57. rovat </w:t>
      </w:r>
    </w:p>
    <w:p w14:paraId="7EEDBAED" w14:textId="77777777" w:rsidR="00AC15BD" w:rsidRPr="009F3DB9" w:rsidRDefault="00AC15BD" w:rsidP="0066775A">
      <w:pPr>
        <w:spacing w:after="120" w:line="276" w:lineRule="auto"/>
        <w:rPr>
          <w:rFonts w:cs="Tahoma"/>
          <w:szCs w:val="21"/>
        </w:rPr>
      </w:pPr>
      <w:r w:rsidRPr="009F3DB9">
        <w:rPr>
          <w:rFonts w:cs="Tahoma"/>
          <w:szCs w:val="21"/>
        </w:rPr>
        <w:t xml:space="preserve">EltiltottKépviselők </w:t>
      </w:r>
      <w:r>
        <w:rPr>
          <w:rFonts w:cs="Tahoma"/>
          <w:szCs w:val="21"/>
        </w:rPr>
        <w:tab/>
      </w:r>
      <w:r>
        <w:rPr>
          <w:rFonts w:cs="Tahoma"/>
          <w:szCs w:val="21"/>
        </w:rPr>
        <w:tab/>
      </w:r>
      <w:r w:rsidRPr="009F3DB9">
        <w:rPr>
          <w:rFonts w:cs="Tahoma"/>
          <w:szCs w:val="21"/>
        </w:rPr>
        <w:t xml:space="preserve">Eltiltás hatálya alatt álló tagra, képviselőre vonatkozó adatok </w:t>
      </w:r>
    </w:p>
    <w:p w14:paraId="01292391"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TermészetesSzemély </w:t>
      </w:r>
      <w:r>
        <w:rPr>
          <w:rFonts w:cs="Tahoma"/>
          <w:szCs w:val="21"/>
        </w:rPr>
        <w:tab/>
      </w:r>
      <w:r w:rsidRPr="009F3DB9">
        <w:rPr>
          <w:rFonts w:cs="Tahoma"/>
          <w:szCs w:val="21"/>
        </w:rPr>
        <w:t xml:space="preserve">Eltiltott személy adatai </w:t>
      </w:r>
    </w:p>
    <w:p w14:paraId="224622C2"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Cégmutató </w:t>
      </w:r>
      <w:r>
        <w:rPr>
          <w:rFonts w:cs="Tahoma"/>
          <w:szCs w:val="21"/>
        </w:rPr>
        <w:tab/>
      </w:r>
      <w:r>
        <w:rPr>
          <w:rFonts w:cs="Tahoma"/>
          <w:szCs w:val="21"/>
        </w:rPr>
        <w:tab/>
      </w:r>
      <w:r w:rsidRPr="009F3DB9">
        <w:rPr>
          <w:rFonts w:cs="Tahoma"/>
          <w:szCs w:val="21"/>
        </w:rPr>
        <w:t xml:space="preserve">Eltiltott cég adatai </w:t>
      </w:r>
    </w:p>
    <w:p w14:paraId="77B01EFA"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EltiltásKezdete </w:t>
      </w:r>
      <w:r>
        <w:rPr>
          <w:rFonts w:cs="Tahoma"/>
          <w:szCs w:val="21"/>
        </w:rPr>
        <w:tab/>
      </w:r>
      <w:r>
        <w:rPr>
          <w:rFonts w:cs="Tahoma"/>
          <w:szCs w:val="21"/>
        </w:rPr>
        <w:tab/>
      </w:r>
      <w:r w:rsidRPr="009F3DB9">
        <w:rPr>
          <w:rFonts w:cs="Tahoma"/>
          <w:szCs w:val="21"/>
        </w:rPr>
        <w:t xml:space="preserve">Az eltiltás kezdete </w:t>
      </w:r>
    </w:p>
    <w:p w14:paraId="3AA1527F"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EltiltásMegszűnése </w:t>
      </w:r>
      <w:r>
        <w:rPr>
          <w:rFonts w:cs="Tahoma"/>
          <w:szCs w:val="21"/>
        </w:rPr>
        <w:tab/>
      </w:r>
      <w:r w:rsidRPr="009F3DB9">
        <w:rPr>
          <w:rFonts w:cs="Tahoma"/>
          <w:szCs w:val="21"/>
        </w:rPr>
        <w:t xml:space="preserve">Az eltiltás megszűnése </w:t>
      </w:r>
    </w:p>
    <w:p w14:paraId="59E6A322" w14:textId="77777777" w:rsidR="00AC15BD" w:rsidRDefault="00AC15BD" w:rsidP="0066775A">
      <w:pPr>
        <w:spacing w:after="120" w:line="276" w:lineRule="auto"/>
        <w:rPr>
          <w:rFonts w:cs="Tahoma"/>
          <w:b/>
          <w:bCs/>
          <w:szCs w:val="21"/>
        </w:rPr>
      </w:pPr>
    </w:p>
    <w:p w14:paraId="000D36C2" w14:textId="77777777" w:rsidR="00AC15BD" w:rsidRPr="009F3DB9" w:rsidRDefault="00AC15BD" w:rsidP="0066775A">
      <w:pPr>
        <w:spacing w:after="120" w:line="276" w:lineRule="auto"/>
        <w:rPr>
          <w:rFonts w:cs="Tahoma"/>
          <w:szCs w:val="21"/>
        </w:rPr>
      </w:pPr>
      <w:r w:rsidRPr="009F3DB9">
        <w:rPr>
          <w:rFonts w:cs="Tahoma"/>
          <w:b/>
          <w:bCs/>
          <w:szCs w:val="21"/>
        </w:rPr>
        <w:t xml:space="preserve">58. rovat </w:t>
      </w:r>
    </w:p>
    <w:p w14:paraId="15FA5711" w14:textId="77777777" w:rsidR="00AC15BD" w:rsidRPr="009F3DB9" w:rsidRDefault="00AC15BD" w:rsidP="0066775A">
      <w:pPr>
        <w:spacing w:after="120" w:line="276" w:lineRule="auto"/>
        <w:rPr>
          <w:rFonts w:cs="Tahoma"/>
          <w:szCs w:val="21"/>
        </w:rPr>
      </w:pPr>
      <w:r w:rsidRPr="009F3DB9">
        <w:rPr>
          <w:rFonts w:cs="Tahoma"/>
          <w:szCs w:val="21"/>
        </w:rPr>
        <w:t xml:space="preserve">KényszertörlésiEljárás </w:t>
      </w:r>
      <w:r>
        <w:rPr>
          <w:rFonts w:cs="Tahoma"/>
          <w:szCs w:val="21"/>
        </w:rPr>
        <w:tab/>
      </w:r>
      <w:r>
        <w:rPr>
          <w:rFonts w:cs="Tahoma"/>
          <w:szCs w:val="21"/>
        </w:rPr>
        <w:tab/>
      </w:r>
      <w:r>
        <w:rPr>
          <w:rFonts w:cs="Tahoma"/>
          <w:szCs w:val="21"/>
        </w:rPr>
        <w:tab/>
      </w:r>
      <w:r w:rsidRPr="009F3DB9">
        <w:rPr>
          <w:rFonts w:cs="Tahoma"/>
          <w:szCs w:val="21"/>
        </w:rPr>
        <w:t xml:space="preserve">A kényszertörlési eljárás adatai </w:t>
      </w:r>
    </w:p>
    <w:p w14:paraId="3FEAEF8F" w14:textId="77777777" w:rsidR="00AC15BD" w:rsidRPr="009F3DB9" w:rsidRDefault="00AC15BD" w:rsidP="0066775A">
      <w:pPr>
        <w:spacing w:after="120" w:line="276" w:lineRule="auto"/>
        <w:rPr>
          <w:rFonts w:cs="Tahoma"/>
          <w:szCs w:val="21"/>
        </w:rPr>
      </w:pPr>
      <w:r w:rsidRPr="009F3DB9">
        <w:rPr>
          <w:rFonts w:cs="Tahoma"/>
          <w:szCs w:val="21"/>
        </w:rPr>
        <w:t xml:space="preserve">KényszertörlésiEljárásKezdete </w:t>
      </w:r>
      <w:r>
        <w:rPr>
          <w:rFonts w:cs="Tahoma"/>
          <w:szCs w:val="21"/>
        </w:rPr>
        <w:tab/>
      </w:r>
      <w:r>
        <w:rPr>
          <w:rFonts w:cs="Tahoma"/>
          <w:szCs w:val="21"/>
        </w:rPr>
        <w:tab/>
      </w:r>
      <w:r w:rsidRPr="009F3DB9">
        <w:rPr>
          <w:rFonts w:cs="Tahoma"/>
          <w:szCs w:val="21"/>
        </w:rPr>
        <w:t xml:space="preserve">A kényszertörlés eljárás kezdete </w:t>
      </w:r>
    </w:p>
    <w:p w14:paraId="32F513EA" w14:textId="77777777" w:rsidR="00AC15BD" w:rsidRPr="009F3DB9" w:rsidRDefault="00AC15BD" w:rsidP="0066775A">
      <w:pPr>
        <w:spacing w:after="120" w:line="276" w:lineRule="auto"/>
        <w:rPr>
          <w:rFonts w:cs="Tahoma"/>
          <w:szCs w:val="21"/>
        </w:rPr>
      </w:pPr>
      <w:r w:rsidRPr="009F3DB9">
        <w:rPr>
          <w:rFonts w:cs="Tahoma"/>
          <w:szCs w:val="21"/>
        </w:rPr>
        <w:t>KényszertörlésiEljárásVége</w:t>
      </w:r>
      <w:r>
        <w:rPr>
          <w:rFonts w:cs="Tahoma"/>
          <w:szCs w:val="21"/>
        </w:rPr>
        <w:tab/>
      </w:r>
      <w:r>
        <w:rPr>
          <w:rFonts w:cs="Tahoma"/>
          <w:szCs w:val="21"/>
        </w:rPr>
        <w:tab/>
      </w:r>
      <w:r w:rsidRPr="009F3DB9">
        <w:rPr>
          <w:rFonts w:cs="Tahoma"/>
          <w:szCs w:val="21"/>
        </w:rPr>
        <w:t xml:space="preserve">A kényszertörlési eljárás vége </w:t>
      </w:r>
    </w:p>
    <w:p w14:paraId="7F09CCE6" w14:textId="77777777" w:rsidR="00AC15BD" w:rsidRDefault="00AC15BD" w:rsidP="0066775A">
      <w:pPr>
        <w:spacing w:after="120" w:line="276" w:lineRule="auto"/>
        <w:rPr>
          <w:rFonts w:cs="Tahoma"/>
          <w:b/>
          <w:bCs/>
          <w:szCs w:val="21"/>
        </w:rPr>
      </w:pPr>
    </w:p>
    <w:p w14:paraId="36068C0A" w14:textId="77777777" w:rsidR="00AC15BD" w:rsidRPr="009F3DB9" w:rsidRDefault="00AC15BD" w:rsidP="0066775A">
      <w:pPr>
        <w:spacing w:after="120" w:line="276" w:lineRule="auto"/>
        <w:rPr>
          <w:rFonts w:cs="Tahoma"/>
          <w:szCs w:val="21"/>
        </w:rPr>
      </w:pPr>
      <w:r w:rsidRPr="009F3DB9">
        <w:rPr>
          <w:rFonts w:cs="Tahoma"/>
          <w:b/>
          <w:bCs/>
          <w:szCs w:val="21"/>
        </w:rPr>
        <w:t xml:space="preserve">132. rovat </w:t>
      </w:r>
    </w:p>
    <w:p w14:paraId="34373878" w14:textId="77777777" w:rsidR="00AC15BD" w:rsidRPr="009F3DB9" w:rsidRDefault="00AC15BD" w:rsidP="0066775A">
      <w:pPr>
        <w:spacing w:after="120" w:line="276" w:lineRule="auto"/>
        <w:rPr>
          <w:rFonts w:cs="Tahoma"/>
          <w:szCs w:val="21"/>
        </w:rPr>
      </w:pPr>
      <w:r w:rsidRPr="009F3DB9">
        <w:rPr>
          <w:rFonts w:cs="Tahoma"/>
          <w:szCs w:val="21"/>
        </w:rPr>
        <w:t xml:space="preserve">ÁfaNyilatkozat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Nyilatkozat az APEH részére </w:t>
      </w:r>
    </w:p>
    <w:p w14:paraId="457E2F75"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a-pont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a-pont </w:t>
      </w:r>
    </w:p>
    <w:p w14:paraId="14EF6982"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b-pont-1 </w:t>
      </w:r>
      <w:r>
        <w:rPr>
          <w:rFonts w:cs="Tahoma"/>
          <w:szCs w:val="21"/>
        </w:rPr>
        <w:tab/>
      </w:r>
      <w:r>
        <w:rPr>
          <w:rFonts w:cs="Tahoma"/>
          <w:szCs w:val="21"/>
        </w:rPr>
        <w:tab/>
      </w:r>
      <w:r>
        <w:rPr>
          <w:rFonts w:cs="Tahoma"/>
          <w:szCs w:val="21"/>
        </w:rPr>
        <w:tab/>
      </w:r>
      <w:r w:rsidRPr="009F3DB9">
        <w:rPr>
          <w:rFonts w:cs="Tahoma"/>
          <w:szCs w:val="21"/>
        </w:rPr>
        <w:t xml:space="preserve">b-pont-1 </w:t>
      </w:r>
    </w:p>
    <w:p w14:paraId="3FAF5713"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b-pont-G </w:t>
      </w:r>
      <w:r>
        <w:rPr>
          <w:rFonts w:cs="Tahoma"/>
          <w:szCs w:val="21"/>
        </w:rPr>
        <w:tab/>
      </w:r>
      <w:r>
        <w:rPr>
          <w:rFonts w:cs="Tahoma"/>
          <w:szCs w:val="21"/>
        </w:rPr>
        <w:tab/>
      </w:r>
      <w:r>
        <w:rPr>
          <w:rFonts w:cs="Tahoma"/>
          <w:szCs w:val="21"/>
        </w:rPr>
        <w:tab/>
      </w:r>
      <w:r w:rsidRPr="009F3DB9">
        <w:rPr>
          <w:rFonts w:cs="Tahoma"/>
          <w:szCs w:val="21"/>
        </w:rPr>
        <w:t xml:space="preserve">b-pont-G </w:t>
      </w:r>
    </w:p>
    <w:p w14:paraId="44AC4C3E"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b-pont-H </w:t>
      </w:r>
      <w:r>
        <w:rPr>
          <w:rFonts w:cs="Tahoma"/>
          <w:szCs w:val="21"/>
        </w:rPr>
        <w:tab/>
      </w:r>
      <w:r>
        <w:rPr>
          <w:rFonts w:cs="Tahoma"/>
          <w:szCs w:val="21"/>
        </w:rPr>
        <w:tab/>
      </w:r>
      <w:r>
        <w:rPr>
          <w:rFonts w:cs="Tahoma"/>
          <w:szCs w:val="21"/>
        </w:rPr>
        <w:tab/>
      </w:r>
      <w:r w:rsidRPr="009F3DB9">
        <w:rPr>
          <w:rFonts w:cs="Tahoma"/>
          <w:szCs w:val="21"/>
        </w:rPr>
        <w:t xml:space="preserve">b-pont-H </w:t>
      </w:r>
    </w:p>
    <w:p w14:paraId="20F5C649"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b-pont-I </w:t>
      </w:r>
      <w:r>
        <w:rPr>
          <w:rFonts w:cs="Tahoma"/>
          <w:szCs w:val="21"/>
        </w:rPr>
        <w:tab/>
      </w:r>
      <w:r>
        <w:rPr>
          <w:rFonts w:cs="Tahoma"/>
          <w:szCs w:val="21"/>
        </w:rPr>
        <w:tab/>
      </w:r>
      <w:r>
        <w:rPr>
          <w:rFonts w:cs="Tahoma"/>
          <w:szCs w:val="21"/>
        </w:rPr>
        <w:tab/>
      </w:r>
      <w:r w:rsidRPr="009F3DB9">
        <w:rPr>
          <w:rFonts w:cs="Tahoma"/>
          <w:szCs w:val="21"/>
        </w:rPr>
        <w:t xml:space="preserve">b-pont-I </w:t>
      </w:r>
    </w:p>
    <w:p w14:paraId="0FC4973E"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b-pont-J </w:t>
      </w:r>
      <w:r>
        <w:rPr>
          <w:rFonts w:cs="Tahoma"/>
          <w:szCs w:val="21"/>
        </w:rPr>
        <w:tab/>
      </w:r>
      <w:r>
        <w:rPr>
          <w:rFonts w:cs="Tahoma"/>
          <w:szCs w:val="21"/>
        </w:rPr>
        <w:tab/>
      </w:r>
      <w:r>
        <w:rPr>
          <w:rFonts w:cs="Tahoma"/>
          <w:szCs w:val="21"/>
        </w:rPr>
        <w:tab/>
      </w:r>
      <w:r w:rsidRPr="009F3DB9">
        <w:rPr>
          <w:rFonts w:cs="Tahoma"/>
          <w:szCs w:val="21"/>
        </w:rPr>
        <w:t xml:space="preserve">b-pont-J </w:t>
      </w:r>
    </w:p>
    <w:p w14:paraId="03EAEC42"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b-pont-K </w:t>
      </w:r>
      <w:r>
        <w:rPr>
          <w:rFonts w:cs="Tahoma"/>
          <w:szCs w:val="21"/>
        </w:rPr>
        <w:tab/>
      </w:r>
      <w:r>
        <w:rPr>
          <w:rFonts w:cs="Tahoma"/>
          <w:szCs w:val="21"/>
        </w:rPr>
        <w:tab/>
      </w:r>
      <w:r>
        <w:rPr>
          <w:rFonts w:cs="Tahoma"/>
          <w:szCs w:val="21"/>
        </w:rPr>
        <w:tab/>
      </w:r>
      <w:r w:rsidRPr="009F3DB9">
        <w:rPr>
          <w:rFonts w:cs="Tahoma"/>
          <w:szCs w:val="21"/>
        </w:rPr>
        <w:t xml:space="preserve">b-pont-K </w:t>
      </w:r>
    </w:p>
    <w:p w14:paraId="6676656F"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b-pont-L </w:t>
      </w:r>
      <w:r>
        <w:rPr>
          <w:rFonts w:cs="Tahoma"/>
          <w:szCs w:val="21"/>
        </w:rPr>
        <w:tab/>
      </w:r>
      <w:r>
        <w:rPr>
          <w:rFonts w:cs="Tahoma"/>
          <w:szCs w:val="21"/>
        </w:rPr>
        <w:tab/>
      </w:r>
      <w:r>
        <w:rPr>
          <w:rFonts w:cs="Tahoma"/>
          <w:szCs w:val="21"/>
        </w:rPr>
        <w:tab/>
      </w:r>
      <w:r w:rsidRPr="009F3DB9">
        <w:rPr>
          <w:rFonts w:cs="Tahoma"/>
          <w:szCs w:val="21"/>
        </w:rPr>
        <w:t xml:space="preserve">b-pont-L </w:t>
      </w:r>
    </w:p>
    <w:p w14:paraId="671E3BC6"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b-pont-U </w:t>
      </w:r>
      <w:r>
        <w:rPr>
          <w:rFonts w:cs="Tahoma"/>
          <w:szCs w:val="21"/>
        </w:rPr>
        <w:tab/>
      </w:r>
      <w:r>
        <w:rPr>
          <w:rFonts w:cs="Tahoma"/>
          <w:szCs w:val="21"/>
        </w:rPr>
        <w:tab/>
      </w:r>
      <w:r>
        <w:rPr>
          <w:rFonts w:cs="Tahoma"/>
          <w:szCs w:val="21"/>
        </w:rPr>
        <w:tab/>
      </w:r>
      <w:r w:rsidRPr="009F3DB9">
        <w:rPr>
          <w:rFonts w:cs="Tahoma"/>
          <w:szCs w:val="21"/>
        </w:rPr>
        <w:t xml:space="preserve">b-pont-U </w:t>
      </w:r>
    </w:p>
    <w:p w14:paraId="0DE7FCB7"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b-pont-M </w:t>
      </w:r>
      <w:r>
        <w:rPr>
          <w:rFonts w:cs="Tahoma"/>
          <w:szCs w:val="21"/>
        </w:rPr>
        <w:tab/>
      </w:r>
      <w:r>
        <w:rPr>
          <w:rFonts w:cs="Tahoma"/>
          <w:szCs w:val="21"/>
        </w:rPr>
        <w:tab/>
      </w:r>
      <w:r>
        <w:rPr>
          <w:rFonts w:cs="Tahoma"/>
          <w:szCs w:val="21"/>
        </w:rPr>
        <w:tab/>
      </w:r>
      <w:r w:rsidRPr="009F3DB9">
        <w:rPr>
          <w:rFonts w:cs="Tahoma"/>
          <w:szCs w:val="21"/>
        </w:rPr>
        <w:t xml:space="preserve">b-pont-M </w:t>
      </w:r>
    </w:p>
    <w:p w14:paraId="17D6AD88"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b-pont-R </w:t>
      </w:r>
      <w:r>
        <w:rPr>
          <w:rFonts w:cs="Tahoma"/>
          <w:szCs w:val="21"/>
        </w:rPr>
        <w:tab/>
      </w:r>
      <w:r>
        <w:rPr>
          <w:rFonts w:cs="Tahoma"/>
          <w:szCs w:val="21"/>
        </w:rPr>
        <w:tab/>
      </w:r>
      <w:r>
        <w:rPr>
          <w:rFonts w:cs="Tahoma"/>
          <w:szCs w:val="21"/>
        </w:rPr>
        <w:tab/>
      </w:r>
      <w:r w:rsidRPr="009F3DB9">
        <w:rPr>
          <w:rFonts w:cs="Tahoma"/>
          <w:szCs w:val="21"/>
        </w:rPr>
        <w:t xml:space="preserve">b-pont-R </w:t>
      </w:r>
    </w:p>
    <w:p w14:paraId="21CC04F6"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b-pont-N </w:t>
      </w:r>
      <w:r>
        <w:rPr>
          <w:rFonts w:cs="Tahoma"/>
          <w:szCs w:val="21"/>
        </w:rPr>
        <w:tab/>
      </w:r>
      <w:r>
        <w:rPr>
          <w:rFonts w:cs="Tahoma"/>
          <w:szCs w:val="21"/>
        </w:rPr>
        <w:tab/>
      </w:r>
      <w:r>
        <w:rPr>
          <w:rFonts w:cs="Tahoma"/>
          <w:szCs w:val="21"/>
        </w:rPr>
        <w:tab/>
      </w:r>
      <w:r w:rsidRPr="009F3DB9">
        <w:rPr>
          <w:rFonts w:cs="Tahoma"/>
          <w:szCs w:val="21"/>
        </w:rPr>
        <w:t xml:space="preserve">b-pont-N </w:t>
      </w:r>
    </w:p>
    <w:p w14:paraId="2AE720F1"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b-pont-S </w:t>
      </w:r>
      <w:r>
        <w:rPr>
          <w:rFonts w:cs="Tahoma"/>
          <w:szCs w:val="21"/>
        </w:rPr>
        <w:tab/>
      </w:r>
      <w:r>
        <w:rPr>
          <w:rFonts w:cs="Tahoma"/>
          <w:szCs w:val="21"/>
        </w:rPr>
        <w:tab/>
      </w:r>
      <w:r>
        <w:rPr>
          <w:rFonts w:cs="Tahoma"/>
          <w:szCs w:val="21"/>
        </w:rPr>
        <w:tab/>
      </w:r>
      <w:r w:rsidRPr="009F3DB9">
        <w:rPr>
          <w:rFonts w:cs="Tahoma"/>
          <w:szCs w:val="21"/>
        </w:rPr>
        <w:t xml:space="preserve">b-pont-S </w:t>
      </w:r>
    </w:p>
    <w:p w14:paraId="7FE793A4"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b-pont-T </w:t>
      </w:r>
      <w:r>
        <w:rPr>
          <w:rFonts w:cs="Tahoma"/>
          <w:szCs w:val="21"/>
        </w:rPr>
        <w:tab/>
      </w:r>
      <w:r>
        <w:rPr>
          <w:rFonts w:cs="Tahoma"/>
          <w:szCs w:val="21"/>
        </w:rPr>
        <w:tab/>
      </w:r>
      <w:r>
        <w:rPr>
          <w:rFonts w:cs="Tahoma"/>
          <w:szCs w:val="21"/>
        </w:rPr>
        <w:tab/>
      </w:r>
      <w:r w:rsidRPr="009F3DB9">
        <w:rPr>
          <w:rFonts w:cs="Tahoma"/>
          <w:szCs w:val="21"/>
        </w:rPr>
        <w:t xml:space="preserve">b-pont-T </w:t>
      </w:r>
    </w:p>
    <w:p w14:paraId="7217EF77"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b-pont-V </w:t>
      </w:r>
      <w:r>
        <w:rPr>
          <w:rFonts w:cs="Tahoma"/>
          <w:szCs w:val="21"/>
        </w:rPr>
        <w:tab/>
      </w:r>
      <w:r>
        <w:rPr>
          <w:rFonts w:cs="Tahoma"/>
          <w:szCs w:val="21"/>
        </w:rPr>
        <w:tab/>
      </w:r>
      <w:r>
        <w:rPr>
          <w:rFonts w:cs="Tahoma"/>
          <w:szCs w:val="21"/>
        </w:rPr>
        <w:tab/>
      </w:r>
      <w:r w:rsidRPr="009F3DB9">
        <w:rPr>
          <w:rFonts w:cs="Tahoma"/>
          <w:szCs w:val="21"/>
        </w:rPr>
        <w:t xml:space="preserve">b-pont-V </w:t>
      </w:r>
    </w:p>
    <w:p w14:paraId="1B4A8FDC"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b-pont-P </w:t>
      </w:r>
      <w:r>
        <w:rPr>
          <w:rFonts w:cs="Tahoma"/>
          <w:szCs w:val="21"/>
        </w:rPr>
        <w:tab/>
      </w:r>
      <w:r>
        <w:rPr>
          <w:rFonts w:cs="Tahoma"/>
          <w:szCs w:val="21"/>
        </w:rPr>
        <w:tab/>
      </w:r>
      <w:r>
        <w:rPr>
          <w:rFonts w:cs="Tahoma"/>
          <w:szCs w:val="21"/>
        </w:rPr>
        <w:tab/>
      </w:r>
      <w:r w:rsidRPr="009F3DB9">
        <w:rPr>
          <w:rFonts w:cs="Tahoma"/>
          <w:szCs w:val="21"/>
        </w:rPr>
        <w:t xml:space="preserve">b-pont-P </w:t>
      </w:r>
    </w:p>
    <w:p w14:paraId="167DA67E"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c-pont-6 </w:t>
      </w:r>
      <w:r>
        <w:rPr>
          <w:rFonts w:cs="Tahoma"/>
          <w:szCs w:val="21"/>
        </w:rPr>
        <w:tab/>
      </w:r>
      <w:r>
        <w:rPr>
          <w:rFonts w:cs="Tahoma"/>
          <w:szCs w:val="21"/>
        </w:rPr>
        <w:tab/>
      </w:r>
      <w:r>
        <w:rPr>
          <w:rFonts w:cs="Tahoma"/>
          <w:szCs w:val="21"/>
        </w:rPr>
        <w:tab/>
      </w:r>
      <w:r w:rsidRPr="009F3DB9">
        <w:rPr>
          <w:rFonts w:cs="Tahoma"/>
          <w:szCs w:val="21"/>
        </w:rPr>
        <w:t xml:space="preserve">c-pont-6 </w:t>
      </w:r>
    </w:p>
    <w:p w14:paraId="6D68F2C2"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c-pont-2 </w:t>
      </w:r>
      <w:r>
        <w:rPr>
          <w:rFonts w:cs="Tahoma"/>
          <w:szCs w:val="21"/>
        </w:rPr>
        <w:tab/>
      </w:r>
      <w:r>
        <w:rPr>
          <w:rFonts w:cs="Tahoma"/>
          <w:szCs w:val="21"/>
        </w:rPr>
        <w:tab/>
      </w:r>
      <w:r>
        <w:rPr>
          <w:rFonts w:cs="Tahoma"/>
          <w:szCs w:val="21"/>
        </w:rPr>
        <w:tab/>
      </w:r>
      <w:r w:rsidRPr="009F3DB9">
        <w:rPr>
          <w:rFonts w:cs="Tahoma"/>
          <w:szCs w:val="21"/>
        </w:rPr>
        <w:t xml:space="preserve">c-pont-2 </w:t>
      </w:r>
    </w:p>
    <w:p w14:paraId="6E35E526"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c-pont-7 </w:t>
      </w:r>
      <w:r>
        <w:rPr>
          <w:rFonts w:cs="Tahoma"/>
          <w:szCs w:val="21"/>
        </w:rPr>
        <w:tab/>
      </w:r>
      <w:r>
        <w:rPr>
          <w:rFonts w:cs="Tahoma"/>
          <w:szCs w:val="21"/>
        </w:rPr>
        <w:tab/>
      </w:r>
      <w:r>
        <w:rPr>
          <w:rFonts w:cs="Tahoma"/>
          <w:szCs w:val="21"/>
        </w:rPr>
        <w:tab/>
      </w:r>
      <w:r w:rsidRPr="009F3DB9">
        <w:rPr>
          <w:rFonts w:cs="Tahoma"/>
          <w:szCs w:val="21"/>
        </w:rPr>
        <w:t xml:space="preserve">c-pont-7 </w:t>
      </w:r>
    </w:p>
    <w:p w14:paraId="24A4D991"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c-pont-8 </w:t>
      </w:r>
      <w:r>
        <w:rPr>
          <w:rFonts w:cs="Tahoma"/>
          <w:szCs w:val="21"/>
        </w:rPr>
        <w:tab/>
      </w:r>
      <w:r>
        <w:rPr>
          <w:rFonts w:cs="Tahoma"/>
          <w:szCs w:val="21"/>
        </w:rPr>
        <w:tab/>
      </w:r>
      <w:r>
        <w:rPr>
          <w:rFonts w:cs="Tahoma"/>
          <w:szCs w:val="21"/>
        </w:rPr>
        <w:tab/>
      </w:r>
      <w:r w:rsidRPr="009F3DB9">
        <w:rPr>
          <w:rFonts w:cs="Tahoma"/>
          <w:szCs w:val="21"/>
        </w:rPr>
        <w:t xml:space="preserve">c-pont-8 </w:t>
      </w:r>
    </w:p>
    <w:p w14:paraId="633B65C4"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c-pont-5 </w:t>
      </w:r>
      <w:r>
        <w:rPr>
          <w:rFonts w:cs="Tahoma"/>
          <w:szCs w:val="21"/>
        </w:rPr>
        <w:tab/>
      </w:r>
      <w:r>
        <w:rPr>
          <w:rFonts w:cs="Tahoma"/>
          <w:szCs w:val="21"/>
        </w:rPr>
        <w:tab/>
      </w:r>
      <w:r>
        <w:rPr>
          <w:rFonts w:cs="Tahoma"/>
          <w:szCs w:val="21"/>
        </w:rPr>
        <w:tab/>
      </w:r>
      <w:r w:rsidRPr="009F3DB9">
        <w:rPr>
          <w:rFonts w:cs="Tahoma"/>
          <w:szCs w:val="21"/>
        </w:rPr>
        <w:t xml:space="preserve">c-pont-5 </w:t>
      </w:r>
    </w:p>
    <w:p w14:paraId="78BC0517"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d-pont-1 </w:t>
      </w:r>
      <w:r>
        <w:rPr>
          <w:rFonts w:cs="Tahoma"/>
          <w:szCs w:val="21"/>
        </w:rPr>
        <w:tab/>
      </w:r>
      <w:r>
        <w:rPr>
          <w:rFonts w:cs="Tahoma"/>
          <w:szCs w:val="21"/>
        </w:rPr>
        <w:tab/>
      </w:r>
      <w:r>
        <w:rPr>
          <w:rFonts w:cs="Tahoma"/>
          <w:szCs w:val="21"/>
        </w:rPr>
        <w:tab/>
      </w:r>
      <w:r w:rsidRPr="009F3DB9">
        <w:rPr>
          <w:rFonts w:cs="Tahoma"/>
          <w:szCs w:val="21"/>
        </w:rPr>
        <w:t xml:space="preserve">d-pont-1 </w:t>
      </w:r>
    </w:p>
    <w:p w14:paraId="601C2AFB"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d-pont-nev </w:t>
      </w:r>
      <w:r>
        <w:rPr>
          <w:rFonts w:cs="Tahoma"/>
          <w:szCs w:val="21"/>
        </w:rPr>
        <w:tab/>
      </w:r>
      <w:r>
        <w:rPr>
          <w:rFonts w:cs="Tahoma"/>
          <w:szCs w:val="21"/>
        </w:rPr>
        <w:tab/>
      </w:r>
      <w:r>
        <w:rPr>
          <w:rFonts w:cs="Tahoma"/>
          <w:szCs w:val="21"/>
        </w:rPr>
        <w:tab/>
      </w:r>
      <w:r w:rsidRPr="009F3DB9">
        <w:rPr>
          <w:rFonts w:cs="Tahoma"/>
          <w:szCs w:val="21"/>
        </w:rPr>
        <w:t xml:space="preserve">d-pont-nev </w:t>
      </w:r>
    </w:p>
    <w:p w14:paraId="33A9C11E"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e-pont-1 </w:t>
      </w:r>
      <w:r>
        <w:rPr>
          <w:rFonts w:cs="Tahoma"/>
          <w:szCs w:val="21"/>
        </w:rPr>
        <w:tab/>
      </w:r>
      <w:r>
        <w:rPr>
          <w:rFonts w:cs="Tahoma"/>
          <w:szCs w:val="21"/>
        </w:rPr>
        <w:tab/>
      </w:r>
      <w:r>
        <w:rPr>
          <w:rFonts w:cs="Tahoma"/>
          <w:szCs w:val="21"/>
        </w:rPr>
        <w:tab/>
      </w:r>
      <w:r w:rsidRPr="009F3DB9">
        <w:rPr>
          <w:rFonts w:cs="Tahoma"/>
          <w:szCs w:val="21"/>
        </w:rPr>
        <w:t xml:space="preserve">e-pont-1 </w:t>
      </w:r>
    </w:p>
    <w:p w14:paraId="12625EE3"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e-pont-2 </w:t>
      </w:r>
      <w:r>
        <w:rPr>
          <w:rFonts w:cs="Tahoma"/>
          <w:szCs w:val="21"/>
        </w:rPr>
        <w:tab/>
      </w:r>
      <w:r>
        <w:rPr>
          <w:rFonts w:cs="Tahoma"/>
          <w:szCs w:val="21"/>
        </w:rPr>
        <w:tab/>
      </w:r>
      <w:r>
        <w:rPr>
          <w:rFonts w:cs="Tahoma"/>
          <w:szCs w:val="21"/>
        </w:rPr>
        <w:tab/>
      </w:r>
      <w:r w:rsidRPr="009F3DB9">
        <w:rPr>
          <w:rFonts w:cs="Tahoma"/>
          <w:szCs w:val="21"/>
        </w:rPr>
        <w:t xml:space="preserve">e-pont-2 </w:t>
      </w:r>
    </w:p>
    <w:p w14:paraId="62DEECC6"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e-pont-4 </w:t>
      </w:r>
      <w:r>
        <w:rPr>
          <w:rFonts w:cs="Tahoma"/>
          <w:szCs w:val="21"/>
        </w:rPr>
        <w:tab/>
      </w:r>
      <w:r>
        <w:rPr>
          <w:rFonts w:cs="Tahoma"/>
          <w:szCs w:val="21"/>
        </w:rPr>
        <w:tab/>
      </w:r>
      <w:r>
        <w:rPr>
          <w:rFonts w:cs="Tahoma"/>
          <w:szCs w:val="21"/>
        </w:rPr>
        <w:tab/>
      </w:r>
      <w:r w:rsidRPr="009F3DB9">
        <w:rPr>
          <w:rFonts w:cs="Tahoma"/>
          <w:szCs w:val="21"/>
        </w:rPr>
        <w:t xml:space="preserve">e-pont-4 </w:t>
      </w:r>
    </w:p>
    <w:p w14:paraId="1D2E5E9E"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e-pont-5 </w:t>
      </w:r>
      <w:r>
        <w:rPr>
          <w:rFonts w:cs="Tahoma"/>
          <w:szCs w:val="21"/>
        </w:rPr>
        <w:tab/>
      </w:r>
      <w:r>
        <w:rPr>
          <w:rFonts w:cs="Tahoma"/>
          <w:szCs w:val="21"/>
        </w:rPr>
        <w:tab/>
      </w:r>
      <w:r>
        <w:rPr>
          <w:rFonts w:cs="Tahoma"/>
          <w:szCs w:val="21"/>
        </w:rPr>
        <w:tab/>
      </w:r>
      <w:r w:rsidRPr="009F3DB9">
        <w:rPr>
          <w:rFonts w:cs="Tahoma"/>
          <w:szCs w:val="21"/>
        </w:rPr>
        <w:t xml:space="preserve">e-pont-5 </w:t>
      </w:r>
    </w:p>
    <w:p w14:paraId="16F0A273"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e-pont-9 </w:t>
      </w:r>
      <w:r>
        <w:rPr>
          <w:rFonts w:cs="Tahoma"/>
          <w:szCs w:val="21"/>
        </w:rPr>
        <w:tab/>
      </w:r>
      <w:r>
        <w:rPr>
          <w:rFonts w:cs="Tahoma"/>
          <w:szCs w:val="21"/>
        </w:rPr>
        <w:tab/>
      </w:r>
      <w:r>
        <w:rPr>
          <w:rFonts w:cs="Tahoma"/>
          <w:szCs w:val="21"/>
        </w:rPr>
        <w:tab/>
      </w:r>
      <w:r w:rsidRPr="009F3DB9">
        <w:rPr>
          <w:rFonts w:cs="Tahoma"/>
          <w:szCs w:val="21"/>
        </w:rPr>
        <w:t xml:space="preserve">e-pont-9 </w:t>
      </w:r>
    </w:p>
    <w:p w14:paraId="2894E175"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e-pont-7 </w:t>
      </w:r>
      <w:r>
        <w:rPr>
          <w:rFonts w:cs="Tahoma"/>
          <w:szCs w:val="21"/>
        </w:rPr>
        <w:tab/>
      </w:r>
      <w:r>
        <w:rPr>
          <w:rFonts w:cs="Tahoma"/>
          <w:szCs w:val="21"/>
        </w:rPr>
        <w:tab/>
      </w:r>
      <w:r>
        <w:rPr>
          <w:rFonts w:cs="Tahoma"/>
          <w:szCs w:val="21"/>
        </w:rPr>
        <w:tab/>
      </w:r>
      <w:r w:rsidRPr="009F3DB9">
        <w:rPr>
          <w:rFonts w:cs="Tahoma"/>
          <w:szCs w:val="21"/>
        </w:rPr>
        <w:t xml:space="preserve">e-pont-7 </w:t>
      </w:r>
    </w:p>
    <w:p w14:paraId="729A0A83"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e-pont-8 </w:t>
      </w:r>
      <w:r>
        <w:rPr>
          <w:rFonts w:cs="Tahoma"/>
          <w:szCs w:val="21"/>
        </w:rPr>
        <w:tab/>
      </w:r>
      <w:r>
        <w:rPr>
          <w:rFonts w:cs="Tahoma"/>
          <w:szCs w:val="21"/>
        </w:rPr>
        <w:tab/>
      </w:r>
      <w:r>
        <w:rPr>
          <w:rFonts w:cs="Tahoma"/>
          <w:szCs w:val="21"/>
        </w:rPr>
        <w:tab/>
      </w:r>
      <w:r w:rsidRPr="009F3DB9">
        <w:rPr>
          <w:rFonts w:cs="Tahoma"/>
          <w:szCs w:val="21"/>
        </w:rPr>
        <w:t xml:space="preserve">e-pont-8 </w:t>
      </w:r>
    </w:p>
    <w:p w14:paraId="1A922899"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f-pont-1 </w:t>
      </w:r>
      <w:r>
        <w:rPr>
          <w:rFonts w:cs="Tahoma"/>
          <w:szCs w:val="21"/>
        </w:rPr>
        <w:tab/>
      </w:r>
      <w:r>
        <w:rPr>
          <w:rFonts w:cs="Tahoma"/>
          <w:szCs w:val="21"/>
        </w:rPr>
        <w:tab/>
      </w:r>
      <w:r>
        <w:rPr>
          <w:rFonts w:cs="Tahoma"/>
          <w:szCs w:val="21"/>
        </w:rPr>
        <w:tab/>
      </w:r>
      <w:r w:rsidRPr="009F3DB9">
        <w:rPr>
          <w:rFonts w:cs="Tahoma"/>
          <w:szCs w:val="21"/>
        </w:rPr>
        <w:t xml:space="preserve">f-pont-1 </w:t>
      </w:r>
    </w:p>
    <w:p w14:paraId="742C235C"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f-pont-penzforgalom </w:t>
      </w:r>
      <w:r>
        <w:rPr>
          <w:rFonts w:cs="Tahoma"/>
          <w:szCs w:val="21"/>
        </w:rPr>
        <w:tab/>
      </w:r>
      <w:r>
        <w:rPr>
          <w:rFonts w:cs="Tahoma"/>
          <w:szCs w:val="21"/>
        </w:rPr>
        <w:tab/>
      </w:r>
      <w:r w:rsidRPr="009F3DB9">
        <w:rPr>
          <w:rFonts w:cs="Tahoma"/>
          <w:szCs w:val="21"/>
        </w:rPr>
        <w:t xml:space="preserve">f-pont-penzforgalom </w:t>
      </w:r>
    </w:p>
    <w:p w14:paraId="5C557FF3"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TEÁOR </w:t>
      </w:r>
      <w:r>
        <w:rPr>
          <w:rFonts w:cs="Tahoma"/>
          <w:szCs w:val="21"/>
        </w:rPr>
        <w:tab/>
      </w:r>
      <w:r>
        <w:rPr>
          <w:rFonts w:cs="Tahoma"/>
          <w:szCs w:val="21"/>
        </w:rPr>
        <w:tab/>
      </w:r>
      <w:r>
        <w:rPr>
          <w:rFonts w:cs="Tahoma"/>
          <w:szCs w:val="21"/>
        </w:rPr>
        <w:tab/>
      </w:r>
      <w:r w:rsidRPr="009F3DB9">
        <w:rPr>
          <w:rFonts w:cs="Tahoma"/>
          <w:szCs w:val="21"/>
        </w:rPr>
        <w:t xml:space="preserve">TEÁOR kód </w:t>
      </w:r>
    </w:p>
    <w:p w14:paraId="571A6D1C"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Főtevékenység </w:t>
      </w:r>
      <w:r>
        <w:rPr>
          <w:rFonts w:cs="Tahoma"/>
          <w:szCs w:val="21"/>
        </w:rPr>
        <w:tab/>
      </w:r>
      <w:r>
        <w:rPr>
          <w:rFonts w:cs="Tahoma"/>
          <w:szCs w:val="21"/>
        </w:rPr>
        <w:tab/>
      </w:r>
      <w:r w:rsidRPr="009F3DB9">
        <w:rPr>
          <w:rFonts w:cs="Tahoma"/>
          <w:szCs w:val="21"/>
        </w:rPr>
        <w:t xml:space="preserve">Főtevékenység szövegesen </w:t>
      </w:r>
    </w:p>
    <w:p w14:paraId="2BD8B13A" w14:textId="77777777" w:rsidR="00AC15BD" w:rsidRDefault="00AC15BD" w:rsidP="0066775A">
      <w:pPr>
        <w:spacing w:after="120" w:line="276" w:lineRule="auto"/>
        <w:rPr>
          <w:rFonts w:cs="Tahoma"/>
          <w:b/>
          <w:bCs/>
          <w:szCs w:val="21"/>
        </w:rPr>
      </w:pPr>
    </w:p>
    <w:p w14:paraId="3313C0AF" w14:textId="77777777" w:rsidR="00AC15BD" w:rsidRPr="009F3DB9" w:rsidRDefault="00AC15BD" w:rsidP="0066775A">
      <w:pPr>
        <w:spacing w:after="120" w:line="276" w:lineRule="auto"/>
        <w:rPr>
          <w:rFonts w:cs="Tahoma"/>
          <w:szCs w:val="21"/>
        </w:rPr>
      </w:pPr>
      <w:r w:rsidRPr="009F3DB9">
        <w:rPr>
          <w:rFonts w:cs="Tahoma"/>
          <w:b/>
          <w:bCs/>
          <w:szCs w:val="21"/>
        </w:rPr>
        <w:t xml:space="preserve">133. rovat </w:t>
      </w:r>
    </w:p>
    <w:p w14:paraId="17D3BF69" w14:textId="77777777" w:rsidR="00AC15BD" w:rsidRPr="009F3DB9" w:rsidRDefault="00AC15BD" w:rsidP="0066775A">
      <w:pPr>
        <w:spacing w:after="120" w:line="276" w:lineRule="auto"/>
        <w:ind w:left="3544" w:hanging="3544"/>
        <w:rPr>
          <w:rFonts w:cs="Tahoma"/>
          <w:szCs w:val="21"/>
        </w:rPr>
      </w:pPr>
      <w:r w:rsidRPr="009F3DB9">
        <w:rPr>
          <w:rFonts w:cs="Tahoma"/>
          <w:szCs w:val="21"/>
        </w:rPr>
        <w:t xml:space="preserve">KisadózóiNyilatkozat </w:t>
      </w:r>
      <w:r>
        <w:rPr>
          <w:rFonts w:cs="Tahoma"/>
          <w:szCs w:val="21"/>
        </w:rPr>
        <w:tab/>
      </w:r>
      <w:r>
        <w:rPr>
          <w:rFonts w:cs="Tahoma"/>
          <w:szCs w:val="21"/>
        </w:rPr>
        <w:tab/>
      </w:r>
      <w:r w:rsidRPr="009F3DB9">
        <w:rPr>
          <w:rFonts w:cs="Tahoma"/>
          <w:szCs w:val="21"/>
        </w:rPr>
        <w:t xml:space="preserve">Kisadózó vállalkozások tételes adójával kapcsolatos nyilatkozat </w:t>
      </w:r>
    </w:p>
    <w:p w14:paraId="3162DDB6"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TermészetesSzemély </w:t>
      </w:r>
      <w:r>
        <w:rPr>
          <w:rFonts w:cs="Tahoma"/>
          <w:szCs w:val="21"/>
        </w:rPr>
        <w:tab/>
      </w:r>
      <w:r>
        <w:rPr>
          <w:rFonts w:cs="Tahoma"/>
          <w:szCs w:val="21"/>
        </w:rPr>
        <w:tab/>
      </w:r>
      <w:r w:rsidRPr="009F3DB9">
        <w:rPr>
          <w:rFonts w:cs="Tahoma"/>
          <w:szCs w:val="21"/>
        </w:rPr>
        <w:t xml:space="preserve">Természetes személy adatai </w:t>
      </w:r>
    </w:p>
    <w:p w14:paraId="38E05C4B" w14:textId="77777777" w:rsidR="00AC15BD" w:rsidRDefault="00AC15BD" w:rsidP="0066775A">
      <w:pPr>
        <w:spacing w:after="120" w:line="276" w:lineRule="auto"/>
        <w:rPr>
          <w:rFonts w:cs="Tahoma"/>
          <w:b/>
          <w:bCs/>
          <w:szCs w:val="21"/>
        </w:rPr>
      </w:pPr>
    </w:p>
    <w:p w14:paraId="12418689" w14:textId="77777777" w:rsidR="00AC15BD" w:rsidRPr="009F3DB9" w:rsidRDefault="00AC15BD" w:rsidP="0066775A">
      <w:pPr>
        <w:spacing w:after="120" w:line="276" w:lineRule="auto"/>
        <w:rPr>
          <w:rFonts w:cs="Tahoma"/>
          <w:szCs w:val="21"/>
        </w:rPr>
      </w:pPr>
      <w:r w:rsidRPr="009F3DB9">
        <w:rPr>
          <w:rFonts w:cs="Tahoma"/>
          <w:b/>
          <w:bCs/>
          <w:szCs w:val="21"/>
        </w:rPr>
        <w:t xml:space="preserve">CégformátólFüggőAdatok </w:t>
      </w:r>
    </w:p>
    <w:p w14:paraId="76D2EEB6" w14:textId="77777777" w:rsidR="00AC15BD" w:rsidRDefault="00AC15BD" w:rsidP="0066775A">
      <w:pPr>
        <w:spacing w:after="120" w:line="276" w:lineRule="auto"/>
        <w:rPr>
          <w:rFonts w:cs="Tahoma"/>
          <w:b/>
          <w:bCs/>
          <w:szCs w:val="21"/>
        </w:rPr>
      </w:pPr>
    </w:p>
    <w:p w14:paraId="151CBE1F" w14:textId="77777777" w:rsidR="00AC15BD" w:rsidRPr="009F3DB9" w:rsidRDefault="00AC15BD" w:rsidP="0066775A">
      <w:pPr>
        <w:spacing w:after="120" w:line="276" w:lineRule="auto"/>
        <w:rPr>
          <w:rFonts w:cs="Tahoma"/>
          <w:szCs w:val="21"/>
        </w:rPr>
      </w:pPr>
      <w:r w:rsidRPr="009F3DB9">
        <w:rPr>
          <w:rFonts w:cs="Tahoma"/>
          <w:b/>
          <w:bCs/>
          <w:szCs w:val="21"/>
        </w:rPr>
        <w:t xml:space="preserve">1. cégforma </w:t>
      </w:r>
    </w:p>
    <w:p w14:paraId="0AB66470" w14:textId="77777777" w:rsidR="00AC15BD" w:rsidRDefault="00AC15BD" w:rsidP="0066775A">
      <w:pPr>
        <w:spacing w:after="120" w:line="276" w:lineRule="auto"/>
        <w:rPr>
          <w:rFonts w:cs="Tahoma"/>
          <w:b/>
          <w:bCs/>
          <w:i/>
          <w:iCs/>
          <w:szCs w:val="21"/>
        </w:rPr>
      </w:pPr>
    </w:p>
    <w:p w14:paraId="1237C082" w14:textId="77777777" w:rsidR="00AC15BD" w:rsidRPr="009F3DB9" w:rsidRDefault="00AC15BD" w:rsidP="0066775A">
      <w:pPr>
        <w:spacing w:after="120" w:line="276" w:lineRule="auto"/>
        <w:rPr>
          <w:rFonts w:cs="Tahoma"/>
          <w:szCs w:val="21"/>
        </w:rPr>
      </w:pPr>
      <w:r w:rsidRPr="009F3DB9">
        <w:rPr>
          <w:rFonts w:cs="Tahoma"/>
          <w:b/>
          <w:bCs/>
          <w:i/>
          <w:iCs/>
          <w:szCs w:val="21"/>
        </w:rPr>
        <w:t xml:space="preserve">1. rovat - 1(01) </w:t>
      </w:r>
    </w:p>
    <w:p w14:paraId="7FE0E7F5" w14:textId="77777777" w:rsidR="00AC15BD" w:rsidRPr="009F3DB9" w:rsidRDefault="00AC15BD" w:rsidP="0066775A">
      <w:pPr>
        <w:spacing w:after="120" w:line="276" w:lineRule="auto"/>
        <w:rPr>
          <w:rFonts w:cs="Tahoma"/>
          <w:szCs w:val="21"/>
        </w:rPr>
      </w:pPr>
      <w:r w:rsidRPr="009F3DB9">
        <w:rPr>
          <w:rFonts w:cs="Tahoma"/>
          <w:szCs w:val="21"/>
        </w:rPr>
        <w:t xml:space="preserve">VállalatTípusa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A vállalat típusa </w:t>
      </w:r>
    </w:p>
    <w:p w14:paraId="722F8CB3"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Típus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A vállalat típusa </w:t>
      </w:r>
    </w:p>
    <w:p w14:paraId="2535A20B" w14:textId="77777777" w:rsidR="00AC15BD" w:rsidRDefault="00AC15BD" w:rsidP="0066775A">
      <w:pPr>
        <w:spacing w:after="120" w:line="276" w:lineRule="auto"/>
        <w:rPr>
          <w:rFonts w:cs="Tahoma"/>
          <w:b/>
          <w:bCs/>
          <w:i/>
          <w:iCs/>
          <w:szCs w:val="21"/>
        </w:rPr>
      </w:pPr>
    </w:p>
    <w:p w14:paraId="159652F2" w14:textId="77777777" w:rsidR="00AC15BD" w:rsidRPr="009F3DB9" w:rsidRDefault="00AC15BD" w:rsidP="0066775A">
      <w:pPr>
        <w:spacing w:after="120" w:line="276" w:lineRule="auto"/>
        <w:rPr>
          <w:rFonts w:cs="Tahoma"/>
          <w:szCs w:val="21"/>
        </w:rPr>
      </w:pPr>
      <w:r w:rsidRPr="009F3DB9">
        <w:rPr>
          <w:rFonts w:cs="Tahoma"/>
          <w:b/>
          <w:bCs/>
          <w:i/>
          <w:iCs/>
          <w:szCs w:val="21"/>
        </w:rPr>
        <w:t xml:space="preserve">2. rovat - 2(01) </w:t>
      </w:r>
    </w:p>
    <w:p w14:paraId="42F8C450" w14:textId="77777777" w:rsidR="00AC15BD" w:rsidRPr="009F3DB9" w:rsidRDefault="00AC15BD" w:rsidP="0066775A">
      <w:pPr>
        <w:spacing w:after="120" w:line="276" w:lineRule="auto"/>
        <w:rPr>
          <w:rFonts w:cs="Tahoma"/>
          <w:szCs w:val="21"/>
        </w:rPr>
      </w:pPr>
      <w:r w:rsidRPr="009F3DB9">
        <w:rPr>
          <w:rFonts w:cs="Tahoma"/>
          <w:szCs w:val="21"/>
        </w:rPr>
        <w:t xml:space="preserve">VállalatIrányításiForma </w:t>
      </w:r>
      <w:r>
        <w:rPr>
          <w:rFonts w:cs="Tahoma"/>
          <w:szCs w:val="21"/>
        </w:rPr>
        <w:tab/>
      </w:r>
      <w:r>
        <w:rPr>
          <w:rFonts w:cs="Tahoma"/>
          <w:szCs w:val="21"/>
        </w:rPr>
        <w:tab/>
      </w:r>
      <w:r w:rsidRPr="009F3DB9">
        <w:rPr>
          <w:rFonts w:cs="Tahoma"/>
          <w:szCs w:val="21"/>
        </w:rPr>
        <w:t xml:space="preserve">A vállalat irányítási formája </w:t>
      </w:r>
    </w:p>
    <w:p w14:paraId="5C9005F4"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Forma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A vállalat irányításiFormája </w:t>
      </w:r>
    </w:p>
    <w:p w14:paraId="1C415A21" w14:textId="77777777" w:rsidR="00AC15BD" w:rsidRDefault="00AC15BD" w:rsidP="0066775A">
      <w:pPr>
        <w:spacing w:after="120" w:line="276" w:lineRule="auto"/>
        <w:rPr>
          <w:rFonts w:cs="Tahoma"/>
          <w:b/>
          <w:bCs/>
          <w:szCs w:val="21"/>
        </w:rPr>
      </w:pPr>
    </w:p>
    <w:p w14:paraId="122B5A77" w14:textId="77777777" w:rsidR="00AC15BD" w:rsidRPr="009F3DB9" w:rsidRDefault="00AC15BD" w:rsidP="0066775A">
      <w:pPr>
        <w:spacing w:after="120" w:line="276" w:lineRule="auto"/>
        <w:rPr>
          <w:rFonts w:cs="Tahoma"/>
          <w:szCs w:val="21"/>
        </w:rPr>
      </w:pPr>
      <w:r w:rsidRPr="009F3DB9">
        <w:rPr>
          <w:rFonts w:cs="Tahoma"/>
          <w:b/>
          <w:bCs/>
          <w:szCs w:val="21"/>
        </w:rPr>
        <w:t xml:space="preserve">3. cégforma </w:t>
      </w:r>
    </w:p>
    <w:p w14:paraId="243A3CBB" w14:textId="77777777" w:rsidR="00AC15BD" w:rsidRDefault="00AC15BD" w:rsidP="0066775A">
      <w:pPr>
        <w:spacing w:after="120" w:line="276" w:lineRule="auto"/>
        <w:rPr>
          <w:rFonts w:cs="Tahoma"/>
          <w:b/>
          <w:bCs/>
          <w:i/>
          <w:iCs/>
          <w:szCs w:val="21"/>
        </w:rPr>
      </w:pPr>
    </w:p>
    <w:p w14:paraId="69389FEF" w14:textId="77777777" w:rsidR="00AC15BD" w:rsidRPr="009F3DB9" w:rsidRDefault="00AC15BD" w:rsidP="0066775A">
      <w:pPr>
        <w:spacing w:after="120" w:line="276" w:lineRule="auto"/>
        <w:rPr>
          <w:rFonts w:cs="Tahoma"/>
          <w:szCs w:val="21"/>
        </w:rPr>
      </w:pPr>
      <w:r w:rsidRPr="009F3DB9">
        <w:rPr>
          <w:rFonts w:cs="Tahoma"/>
          <w:b/>
          <w:bCs/>
          <w:i/>
          <w:iCs/>
          <w:szCs w:val="21"/>
        </w:rPr>
        <w:t xml:space="preserve">1. rovat - 1(03) </w:t>
      </w:r>
    </w:p>
    <w:p w14:paraId="3C5C7109" w14:textId="77777777" w:rsidR="00AC15BD" w:rsidRPr="009F3DB9" w:rsidRDefault="00AC15BD" w:rsidP="0066775A">
      <w:pPr>
        <w:spacing w:after="120" w:line="276" w:lineRule="auto"/>
        <w:rPr>
          <w:rFonts w:cs="Tahoma"/>
          <w:szCs w:val="21"/>
        </w:rPr>
      </w:pPr>
      <w:r w:rsidRPr="009F3DB9">
        <w:rPr>
          <w:rFonts w:cs="Tahoma"/>
          <w:szCs w:val="21"/>
        </w:rPr>
        <w:t xml:space="preserve">KözkeresetiTársaságTagjai </w:t>
      </w:r>
      <w:r>
        <w:rPr>
          <w:rFonts w:cs="Tahoma"/>
          <w:szCs w:val="21"/>
        </w:rPr>
        <w:tab/>
      </w:r>
      <w:r>
        <w:rPr>
          <w:rFonts w:cs="Tahoma"/>
          <w:szCs w:val="21"/>
        </w:rPr>
        <w:tab/>
      </w:r>
      <w:r>
        <w:rPr>
          <w:rFonts w:cs="Tahoma"/>
          <w:szCs w:val="21"/>
        </w:rPr>
        <w:tab/>
      </w:r>
      <w:r w:rsidRPr="009F3DB9">
        <w:rPr>
          <w:rFonts w:cs="Tahoma"/>
          <w:szCs w:val="21"/>
        </w:rPr>
        <w:t xml:space="preserve">A tag(ok) adatai </w:t>
      </w:r>
    </w:p>
    <w:p w14:paraId="41693E9C"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Cégmutató/TermészetesSzemély </w:t>
      </w:r>
      <w:r>
        <w:rPr>
          <w:rFonts w:cs="Tahoma"/>
          <w:szCs w:val="21"/>
        </w:rPr>
        <w:tab/>
      </w:r>
      <w:r w:rsidRPr="009F3DB9">
        <w:rPr>
          <w:rFonts w:cs="Tahoma"/>
          <w:szCs w:val="21"/>
        </w:rPr>
        <w:t xml:space="preserve">Természetes vagy jogi személy adatai </w:t>
      </w:r>
    </w:p>
    <w:p w14:paraId="7D93C66D"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BizalmiVagyonkezelő </w:t>
      </w:r>
      <w:r>
        <w:rPr>
          <w:rFonts w:cs="Tahoma"/>
          <w:szCs w:val="21"/>
        </w:rPr>
        <w:tab/>
      </w:r>
      <w:r>
        <w:rPr>
          <w:rFonts w:cs="Tahoma"/>
          <w:szCs w:val="21"/>
        </w:rPr>
        <w:tab/>
      </w:r>
      <w:r>
        <w:rPr>
          <w:rFonts w:cs="Tahoma"/>
          <w:szCs w:val="21"/>
        </w:rPr>
        <w:tab/>
      </w:r>
      <w:r w:rsidRPr="009F3DB9">
        <w:rPr>
          <w:rFonts w:cs="Tahoma"/>
          <w:szCs w:val="21"/>
        </w:rPr>
        <w:t xml:space="preserve">Bizalmi vagyonkezelő </w:t>
      </w:r>
    </w:p>
    <w:p w14:paraId="2930490C"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Jogviszony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Tagsági jogviszony kezdete és vége </w:t>
      </w:r>
    </w:p>
    <w:p w14:paraId="3C6F182B" w14:textId="77777777" w:rsidR="00AC15BD" w:rsidRDefault="00AC15BD" w:rsidP="0066775A">
      <w:pPr>
        <w:spacing w:after="120" w:line="276" w:lineRule="auto"/>
        <w:rPr>
          <w:rFonts w:cs="Tahoma"/>
          <w:b/>
          <w:bCs/>
          <w:szCs w:val="21"/>
        </w:rPr>
      </w:pPr>
    </w:p>
    <w:p w14:paraId="0CFEF60D" w14:textId="77777777" w:rsidR="00AC15BD" w:rsidRPr="009F3DB9" w:rsidRDefault="00AC15BD" w:rsidP="0066775A">
      <w:pPr>
        <w:spacing w:after="120" w:line="276" w:lineRule="auto"/>
        <w:rPr>
          <w:rFonts w:cs="Tahoma"/>
          <w:szCs w:val="21"/>
        </w:rPr>
      </w:pPr>
      <w:r w:rsidRPr="009F3DB9">
        <w:rPr>
          <w:rFonts w:cs="Tahoma"/>
          <w:b/>
          <w:bCs/>
          <w:szCs w:val="21"/>
        </w:rPr>
        <w:t xml:space="preserve">4. cégforma </w:t>
      </w:r>
    </w:p>
    <w:p w14:paraId="2C320EB1" w14:textId="77777777" w:rsidR="00AC15BD" w:rsidRDefault="00AC15BD" w:rsidP="0066775A">
      <w:pPr>
        <w:spacing w:after="120" w:line="276" w:lineRule="auto"/>
        <w:rPr>
          <w:rFonts w:cs="Tahoma"/>
          <w:b/>
          <w:bCs/>
          <w:i/>
          <w:iCs/>
          <w:szCs w:val="21"/>
        </w:rPr>
      </w:pPr>
    </w:p>
    <w:p w14:paraId="176A5819" w14:textId="77777777" w:rsidR="00AC15BD" w:rsidRPr="009F3DB9" w:rsidRDefault="00AC15BD" w:rsidP="0066775A">
      <w:pPr>
        <w:spacing w:after="120" w:line="276" w:lineRule="auto"/>
        <w:rPr>
          <w:rFonts w:cs="Tahoma"/>
          <w:szCs w:val="21"/>
        </w:rPr>
      </w:pPr>
      <w:r w:rsidRPr="009F3DB9">
        <w:rPr>
          <w:rFonts w:cs="Tahoma"/>
          <w:b/>
          <w:bCs/>
          <w:i/>
          <w:iCs/>
          <w:szCs w:val="21"/>
        </w:rPr>
        <w:t xml:space="preserve">1. rovat - 1(04) </w:t>
      </w:r>
    </w:p>
    <w:p w14:paraId="65C2689C" w14:textId="77777777" w:rsidR="00AC15BD" w:rsidRPr="009F3DB9" w:rsidRDefault="00AC15BD" w:rsidP="0066775A">
      <w:pPr>
        <w:spacing w:after="120" w:line="276" w:lineRule="auto"/>
        <w:rPr>
          <w:rFonts w:cs="Tahoma"/>
          <w:szCs w:val="21"/>
        </w:rPr>
      </w:pPr>
      <w:r w:rsidRPr="009F3DB9">
        <w:rPr>
          <w:rFonts w:cs="Tahoma"/>
          <w:szCs w:val="21"/>
        </w:rPr>
        <w:t xml:space="preserve">GmkTagjai </w:t>
      </w:r>
      <w:r>
        <w:rPr>
          <w:rFonts w:cs="Tahoma"/>
          <w:szCs w:val="21"/>
        </w:rPr>
        <w:tab/>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A tag(ok) adatai </w:t>
      </w:r>
    </w:p>
    <w:p w14:paraId="6E3404FB"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Cégmutató/TermészetesSzemély </w:t>
      </w:r>
      <w:r>
        <w:rPr>
          <w:rFonts w:cs="Tahoma"/>
          <w:szCs w:val="21"/>
        </w:rPr>
        <w:tab/>
      </w:r>
      <w:r w:rsidRPr="009F3DB9">
        <w:rPr>
          <w:rFonts w:cs="Tahoma"/>
          <w:szCs w:val="21"/>
        </w:rPr>
        <w:t xml:space="preserve">Természetes vagy jogi személy adatai </w:t>
      </w:r>
    </w:p>
    <w:p w14:paraId="5CB008FE" w14:textId="77777777" w:rsidR="00AC15BD" w:rsidRDefault="00AC15BD" w:rsidP="0066775A">
      <w:pPr>
        <w:spacing w:after="120" w:line="276" w:lineRule="auto"/>
        <w:rPr>
          <w:rFonts w:cs="Tahoma"/>
          <w:b/>
          <w:bCs/>
          <w:szCs w:val="21"/>
        </w:rPr>
      </w:pPr>
    </w:p>
    <w:p w14:paraId="6855E332" w14:textId="77777777" w:rsidR="00AC15BD" w:rsidRPr="009F3DB9" w:rsidRDefault="00AC15BD" w:rsidP="0066775A">
      <w:pPr>
        <w:spacing w:after="120" w:line="276" w:lineRule="auto"/>
        <w:rPr>
          <w:rFonts w:cs="Tahoma"/>
          <w:szCs w:val="21"/>
        </w:rPr>
      </w:pPr>
      <w:r w:rsidRPr="009F3DB9">
        <w:rPr>
          <w:rFonts w:cs="Tahoma"/>
          <w:b/>
          <w:bCs/>
          <w:szCs w:val="21"/>
        </w:rPr>
        <w:t xml:space="preserve">5. cégforma </w:t>
      </w:r>
    </w:p>
    <w:p w14:paraId="41F9D6B9" w14:textId="77777777" w:rsidR="00AC15BD" w:rsidRDefault="00AC15BD" w:rsidP="0066775A">
      <w:pPr>
        <w:spacing w:after="120" w:line="276" w:lineRule="auto"/>
        <w:rPr>
          <w:rFonts w:cs="Tahoma"/>
          <w:b/>
          <w:bCs/>
          <w:i/>
          <w:iCs/>
          <w:szCs w:val="21"/>
        </w:rPr>
      </w:pPr>
    </w:p>
    <w:p w14:paraId="28AF3DB7" w14:textId="77777777" w:rsidR="00AC15BD" w:rsidRPr="009F3DB9" w:rsidRDefault="00AC15BD" w:rsidP="0066775A">
      <w:pPr>
        <w:spacing w:after="120" w:line="276" w:lineRule="auto"/>
        <w:rPr>
          <w:rFonts w:cs="Tahoma"/>
          <w:szCs w:val="21"/>
        </w:rPr>
      </w:pPr>
      <w:r w:rsidRPr="009F3DB9">
        <w:rPr>
          <w:rFonts w:cs="Tahoma"/>
          <w:b/>
          <w:bCs/>
          <w:i/>
          <w:iCs/>
          <w:szCs w:val="21"/>
        </w:rPr>
        <w:t xml:space="preserve">1. rovat - 1(05) </w:t>
      </w:r>
    </w:p>
    <w:p w14:paraId="65DF6C65" w14:textId="77777777" w:rsidR="00AC15BD" w:rsidRPr="009F3DB9" w:rsidRDefault="00AC15BD" w:rsidP="0066775A">
      <w:pPr>
        <w:spacing w:after="120" w:line="276" w:lineRule="auto"/>
        <w:rPr>
          <w:rFonts w:cs="Tahoma"/>
          <w:szCs w:val="21"/>
        </w:rPr>
      </w:pPr>
      <w:r w:rsidRPr="009F3DB9">
        <w:rPr>
          <w:rFonts w:cs="Tahoma"/>
          <w:szCs w:val="21"/>
        </w:rPr>
        <w:t xml:space="preserve">JgmkFelelősségvállalóAdatai </w:t>
      </w:r>
      <w:r>
        <w:rPr>
          <w:rFonts w:cs="Tahoma"/>
          <w:szCs w:val="21"/>
        </w:rPr>
        <w:tab/>
      </w:r>
      <w:r>
        <w:rPr>
          <w:rFonts w:cs="Tahoma"/>
          <w:szCs w:val="21"/>
        </w:rPr>
        <w:tab/>
      </w:r>
      <w:r>
        <w:rPr>
          <w:rFonts w:cs="Tahoma"/>
          <w:szCs w:val="21"/>
        </w:rPr>
        <w:tab/>
      </w:r>
      <w:r w:rsidRPr="009F3DB9">
        <w:rPr>
          <w:rFonts w:cs="Tahoma"/>
          <w:szCs w:val="21"/>
        </w:rPr>
        <w:t xml:space="preserve">A felelősségvállaló adatai </w:t>
      </w:r>
    </w:p>
    <w:p w14:paraId="474E5381"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Cégmutató/TermészetesSzemély </w:t>
      </w:r>
      <w:r>
        <w:rPr>
          <w:rFonts w:cs="Tahoma"/>
          <w:szCs w:val="21"/>
        </w:rPr>
        <w:tab/>
      </w:r>
      <w:r w:rsidRPr="009F3DB9">
        <w:rPr>
          <w:rFonts w:cs="Tahoma"/>
          <w:szCs w:val="21"/>
        </w:rPr>
        <w:t xml:space="preserve">Természetes vagy jogi személy adatai </w:t>
      </w:r>
    </w:p>
    <w:p w14:paraId="22E65C86" w14:textId="77777777" w:rsidR="00AC15BD" w:rsidRDefault="00AC15BD" w:rsidP="0066775A">
      <w:pPr>
        <w:spacing w:after="120" w:line="276" w:lineRule="auto"/>
        <w:rPr>
          <w:rFonts w:cs="Tahoma"/>
          <w:b/>
          <w:bCs/>
          <w:szCs w:val="21"/>
        </w:rPr>
      </w:pPr>
    </w:p>
    <w:p w14:paraId="7A78404A" w14:textId="77777777" w:rsidR="00AC15BD" w:rsidRPr="009F3DB9" w:rsidRDefault="00AC15BD" w:rsidP="0066775A">
      <w:pPr>
        <w:spacing w:after="120" w:line="276" w:lineRule="auto"/>
        <w:rPr>
          <w:rFonts w:cs="Tahoma"/>
          <w:szCs w:val="21"/>
        </w:rPr>
      </w:pPr>
      <w:r w:rsidRPr="009F3DB9">
        <w:rPr>
          <w:rFonts w:cs="Tahoma"/>
          <w:b/>
          <w:bCs/>
          <w:szCs w:val="21"/>
        </w:rPr>
        <w:t xml:space="preserve">6. cégforma </w:t>
      </w:r>
    </w:p>
    <w:p w14:paraId="72475F40" w14:textId="77777777" w:rsidR="00AC15BD" w:rsidRDefault="00AC15BD" w:rsidP="0066775A">
      <w:pPr>
        <w:spacing w:after="120" w:line="276" w:lineRule="auto"/>
        <w:rPr>
          <w:rFonts w:cs="Tahoma"/>
          <w:b/>
          <w:bCs/>
          <w:i/>
          <w:iCs/>
          <w:szCs w:val="21"/>
        </w:rPr>
      </w:pPr>
    </w:p>
    <w:p w14:paraId="371E0A92" w14:textId="77777777" w:rsidR="00AC15BD" w:rsidRPr="009F3DB9" w:rsidRDefault="00AC15BD" w:rsidP="0066775A">
      <w:pPr>
        <w:spacing w:after="120" w:line="276" w:lineRule="auto"/>
        <w:rPr>
          <w:rFonts w:cs="Tahoma"/>
          <w:szCs w:val="21"/>
        </w:rPr>
      </w:pPr>
      <w:r w:rsidRPr="009F3DB9">
        <w:rPr>
          <w:rFonts w:cs="Tahoma"/>
          <w:b/>
          <w:bCs/>
          <w:i/>
          <w:iCs/>
          <w:szCs w:val="21"/>
        </w:rPr>
        <w:t xml:space="preserve">1. rovat - 1(06) </w:t>
      </w:r>
    </w:p>
    <w:p w14:paraId="1688414F" w14:textId="77777777" w:rsidR="00AC15BD" w:rsidRPr="009F3DB9" w:rsidRDefault="00AC15BD" w:rsidP="0066775A">
      <w:pPr>
        <w:spacing w:after="120" w:line="276" w:lineRule="auto"/>
        <w:rPr>
          <w:rFonts w:cs="Tahoma"/>
          <w:szCs w:val="21"/>
        </w:rPr>
      </w:pPr>
      <w:r w:rsidRPr="009F3DB9">
        <w:rPr>
          <w:rFonts w:cs="Tahoma"/>
          <w:szCs w:val="21"/>
        </w:rPr>
        <w:t xml:space="preserve">BetétiTársaságBeltagja </w:t>
      </w:r>
      <w:r>
        <w:rPr>
          <w:rFonts w:cs="Tahoma"/>
          <w:szCs w:val="21"/>
        </w:rPr>
        <w:tab/>
      </w:r>
      <w:r>
        <w:rPr>
          <w:rFonts w:cs="Tahoma"/>
          <w:szCs w:val="21"/>
        </w:rPr>
        <w:tab/>
      </w:r>
      <w:r>
        <w:rPr>
          <w:rFonts w:cs="Tahoma"/>
          <w:szCs w:val="21"/>
        </w:rPr>
        <w:tab/>
      </w:r>
      <w:r w:rsidRPr="009F3DB9">
        <w:rPr>
          <w:rFonts w:cs="Tahoma"/>
          <w:szCs w:val="21"/>
        </w:rPr>
        <w:t xml:space="preserve">A beltag(ok) adatai </w:t>
      </w:r>
    </w:p>
    <w:p w14:paraId="043E2502"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Cégmutató/TermészetesSzemély </w:t>
      </w:r>
      <w:r>
        <w:rPr>
          <w:rFonts w:cs="Tahoma"/>
          <w:szCs w:val="21"/>
        </w:rPr>
        <w:tab/>
      </w:r>
      <w:r w:rsidRPr="009F3DB9">
        <w:rPr>
          <w:rFonts w:cs="Tahoma"/>
          <w:szCs w:val="21"/>
        </w:rPr>
        <w:t xml:space="preserve">Természetes vagy jogi személy adatai </w:t>
      </w:r>
    </w:p>
    <w:p w14:paraId="5F1E5EC5"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BizalmiVagyonkezelő </w:t>
      </w:r>
      <w:r>
        <w:rPr>
          <w:rFonts w:cs="Tahoma"/>
          <w:szCs w:val="21"/>
        </w:rPr>
        <w:tab/>
      </w:r>
      <w:r>
        <w:rPr>
          <w:rFonts w:cs="Tahoma"/>
          <w:szCs w:val="21"/>
        </w:rPr>
        <w:tab/>
      </w:r>
      <w:r>
        <w:rPr>
          <w:rFonts w:cs="Tahoma"/>
          <w:szCs w:val="21"/>
        </w:rPr>
        <w:tab/>
      </w:r>
      <w:r w:rsidRPr="009F3DB9">
        <w:rPr>
          <w:rFonts w:cs="Tahoma"/>
          <w:szCs w:val="21"/>
        </w:rPr>
        <w:t xml:space="preserve">Bizalmi vagyonkezelő </w:t>
      </w:r>
    </w:p>
    <w:p w14:paraId="2B268961"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Jogviszony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Tagsági jogviszony kezdete és vége </w:t>
      </w:r>
    </w:p>
    <w:p w14:paraId="0071119A" w14:textId="77777777" w:rsidR="00AC15BD" w:rsidRDefault="00AC15BD" w:rsidP="0066775A">
      <w:pPr>
        <w:spacing w:after="120" w:line="276" w:lineRule="auto"/>
        <w:rPr>
          <w:rFonts w:cs="Tahoma"/>
          <w:b/>
          <w:bCs/>
          <w:i/>
          <w:iCs/>
          <w:szCs w:val="21"/>
        </w:rPr>
      </w:pPr>
    </w:p>
    <w:p w14:paraId="0CBCFFBD" w14:textId="77777777" w:rsidR="00AC15BD" w:rsidRPr="009F3DB9" w:rsidRDefault="00AC15BD" w:rsidP="0066775A">
      <w:pPr>
        <w:spacing w:after="120" w:line="276" w:lineRule="auto"/>
        <w:rPr>
          <w:rFonts w:cs="Tahoma"/>
          <w:szCs w:val="21"/>
        </w:rPr>
      </w:pPr>
      <w:r w:rsidRPr="009F3DB9">
        <w:rPr>
          <w:rFonts w:cs="Tahoma"/>
          <w:b/>
          <w:bCs/>
          <w:i/>
          <w:iCs/>
          <w:szCs w:val="21"/>
        </w:rPr>
        <w:t xml:space="preserve">3. rovat - 3(06) </w:t>
      </w:r>
    </w:p>
    <w:p w14:paraId="49ABB161" w14:textId="77777777" w:rsidR="00AC15BD" w:rsidRPr="009F3DB9" w:rsidRDefault="00AC15BD" w:rsidP="0066775A">
      <w:pPr>
        <w:spacing w:after="120" w:line="276" w:lineRule="auto"/>
        <w:rPr>
          <w:rFonts w:cs="Tahoma"/>
          <w:szCs w:val="21"/>
        </w:rPr>
      </w:pPr>
      <w:r w:rsidRPr="009F3DB9">
        <w:rPr>
          <w:rFonts w:cs="Tahoma"/>
          <w:szCs w:val="21"/>
        </w:rPr>
        <w:t xml:space="preserve">KültagokBetétje </w:t>
      </w:r>
      <w:r>
        <w:rPr>
          <w:rFonts w:cs="Tahoma"/>
          <w:szCs w:val="21"/>
        </w:rPr>
        <w:tab/>
      </w:r>
      <w:r>
        <w:rPr>
          <w:rFonts w:cs="Tahoma"/>
          <w:szCs w:val="21"/>
        </w:rPr>
        <w:tab/>
      </w:r>
      <w:r>
        <w:rPr>
          <w:rFonts w:cs="Tahoma"/>
          <w:szCs w:val="21"/>
        </w:rPr>
        <w:tab/>
      </w:r>
      <w:r w:rsidRPr="009F3DB9">
        <w:rPr>
          <w:rFonts w:cs="Tahoma"/>
          <w:szCs w:val="21"/>
        </w:rPr>
        <w:t xml:space="preserve">A társaság kültagjai betétjének együttes összege </w:t>
      </w:r>
    </w:p>
    <w:p w14:paraId="5AC0B2A9"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Összeg </w:t>
      </w:r>
      <w:r>
        <w:rPr>
          <w:rFonts w:cs="Tahoma"/>
          <w:szCs w:val="21"/>
        </w:rPr>
        <w:tab/>
      </w:r>
      <w:r>
        <w:rPr>
          <w:rFonts w:cs="Tahoma"/>
          <w:szCs w:val="21"/>
        </w:rPr>
        <w:tab/>
      </w:r>
      <w:r>
        <w:rPr>
          <w:rFonts w:cs="Tahoma"/>
          <w:szCs w:val="21"/>
        </w:rPr>
        <w:tab/>
      </w:r>
      <w:r w:rsidRPr="009F3DB9">
        <w:rPr>
          <w:rFonts w:cs="Tahoma"/>
          <w:szCs w:val="21"/>
        </w:rPr>
        <w:t xml:space="preserve">A társaság kültagjai betétjének együttes összege </w:t>
      </w:r>
    </w:p>
    <w:p w14:paraId="2D92EC71"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Pénznem </w:t>
      </w:r>
      <w:r>
        <w:rPr>
          <w:rFonts w:cs="Tahoma"/>
          <w:szCs w:val="21"/>
        </w:rPr>
        <w:tab/>
      </w:r>
      <w:r>
        <w:rPr>
          <w:rFonts w:cs="Tahoma"/>
          <w:szCs w:val="21"/>
        </w:rPr>
        <w:tab/>
      </w:r>
      <w:r>
        <w:rPr>
          <w:rFonts w:cs="Tahoma"/>
          <w:szCs w:val="21"/>
        </w:rPr>
        <w:tab/>
      </w:r>
      <w:r w:rsidRPr="009F3DB9">
        <w:rPr>
          <w:rFonts w:cs="Tahoma"/>
          <w:szCs w:val="21"/>
        </w:rPr>
        <w:t xml:space="preserve">Pénznem </w:t>
      </w:r>
    </w:p>
    <w:p w14:paraId="788565DE" w14:textId="77777777" w:rsidR="00AC15BD" w:rsidRDefault="00AC15BD" w:rsidP="0066775A">
      <w:pPr>
        <w:spacing w:after="120" w:line="276" w:lineRule="auto"/>
        <w:rPr>
          <w:rFonts w:cs="Tahoma"/>
          <w:b/>
          <w:bCs/>
          <w:i/>
          <w:iCs/>
          <w:szCs w:val="21"/>
        </w:rPr>
      </w:pPr>
    </w:p>
    <w:p w14:paraId="30A1E60B" w14:textId="77777777" w:rsidR="00AC15BD" w:rsidRPr="009F3DB9" w:rsidRDefault="00AC15BD" w:rsidP="0066775A">
      <w:pPr>
        <w:spacing w:after="120" w:line="276" w:lineRule="auto"/>
        <w:rPr>
          <w:rFonts w:cs="Tahoma"/>
          <w:szCs w:val="21"/>
        </w:rPr>
      </w:pPr>
      <w:r w:rsidRPr="009F3DB9">
        <w:rPr>
          <w:rFonts w:cs="Tahoma"/>
          <w:b/>
          <w:bCs/>
          <w:i/>
          <w:iCs/>
          <w:szCs w:val="21"/>
        </w:rPr>
        <w:t xml:space="preserve">2. rovat - 2(06) </w:t>
      </w:r>
    </w:p>
    <w:p w14:paraId="4E02F928" w14:textId="77777777" w:rsidR="00AC15BD" w:rsidRPr="009F3DB9" w:rsidRDefault="00AC15BD" w:rsidP="0066775A">
      <w:pPr>
        <w:spacing w:after="120" w:line="276" w:lineRule="auto"/>
        <w:rPr>
          <w:rFonts w:cs="Tahoma"/>
          <w:szCs w:val="21"/>
        </w:rPr>
      </w:pPr>
      <w:r w:rsidRPr="009F3DB9">
        <w:rPr>
          <w:rFonts w:cs="Tahoma"/>
          <w:szCs w:val="21"/>
        </w:rPr>
        <w:t xml:space="preserve">BetétiTársaságKültagja </w:t>
      </w:r>
      <w:r>
        <w:rPr>
          <w:rFonts w:cs="Tahoma"/>
          <w:szCs w:val="21"/>
        </w:rPr>
        <w:tab/>
      </w:r>
      <w:r>
        <w:rPr>
          <w:rFonts w:cs="Tahoma"/>
          <w:szCs w:val="21"/>
        </w:rPr>
        <w:tab/>
      </w:r>
      <w:r>
        <w:rPr>
          <w:rFonts w:cs="Tahoma"/>
          <w:szCs w:val="21"/>
        </w:rPr>
        <w:tab/>
      </w:r>
      <w:r w:rsidRPr="009F3DB9">
        <w:rPr>
          <w:rFonts w:cs="Tahoma"/>
          <w:szCs w:val="21"/>
        </w:rPr>
        <w:t xml:space="preserve">A kültag(ok) adatai </w:t>
      </w:r>
    </w:p>
    <w:p w14:paraId="631D401B"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Cégmutató/TermészetesSzemély </w:t>
      </w:r>
      <w:r>
        <w:rPr>
          <w:rFonts w:cs="Tahoma"/>
          <w:szCs w:val="21"/>
        </w:rPr>
        <w:tab/>
      </w:r>
      <w:r w:rsidRPr="009F3DB9">
        <w:rPr>
          <w:rFonts w:cs="Tahoma"/>
          <w:szCs w:val="21"/>
        </w:rPr>
        <w:t xml:space="preserve">Természetes vagy jogi személy adatai </w:t>
      </w:r>
    </w:p>
    <w:p w14:paraId="74313E12"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BizalmiVagyonkezelő </w:t>
      </w:r>
      <w:r>
        <w:rPr>
          <w:rFonts w:cs="Tahoma"/>
          <w:szCs w:val="21"/>
        </w:rPr>
        <w:tab/>
      </w:r>
      <w:r>
        <w:rPr>
          <w:rFonts w:cs="Tahoma"/>
          <w:szCs w:val="21"/>
        </w:rPr>
        <w:tab/>
      </w:r>
      <w:r>
        <w:rPr>
          <w:rFonts w:cs="Tahoma"/>
          <w:szCs w:val="21"/>
        </w:rPr>
        <w:tab/>
      </w:r>
      <w:r w:rsidRPr="009F3DB9">
        <w:rPr>
          <w:rFonts w:cs="Tahoma"/>
          <w:szCs w:val="21"/>
        </w:rPr>
        <w:t xml:space="preserve">Bizalmi vagyonkezelő </w:t>
      </w:r>
    </w:p>
    <w:p w14:paraId="202738D2"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Jogviszony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Tagsági jogviszony kezdete és vége </w:t>
      </w:r>
    </w:p>
    <w:p w14:paraId="1BBB8292" w14:textId="77777777" w:rsidR="00AC15BD" w:rsidRDefault="00AC15BD" w:rsidP="0066775A">
      <w:pPr>
        <w:spacing w:after="120" w:line="276" w:lineRule="auto"/>
        <w:rPr>
          <w:rFonts w:cs="Tahoma"/>
          <w:b/>
          <w:bCs/>
          <w:szCs w:val="21"/>
        </w:rPr>
      </w:pPr>
    </w:p>
    <w:p w14:paraId="038CC9F3" w14:textId="77777777" w:rsidR="00AC15BD" w:rsidRPr="009F3DB9" w:rsidRDefault="00AC15BD" w:rsidP="0066775A">
      <w:pPr>
        <w:spacing w:after="120" w:line="276" w:lineRule="auto"/>
        <w:rPr>
          <w:rFonts w:cs="Tahoma"/>
          <w:szCs w:val="21"/>
        </w:rPr>
      </w:pPr>
      <w:r w:rsidRPr="009F3DB9">
        <w:rPr>
          <w:rFonts w:cs="Tahoma"/>
          <w:b/>
          <w:bCs/>
          <w:szCs w:val="21"/>
        </w:rPr>
        <w:t xml:space="preserve">7. cégforma </w:t>
      </w:r>
    </w:p>
    <w:p w14:paraId="4B2C1783" w14:textId="77777777" w:rsidR="00AC15BD" w:rsidRDefault="00AC15BD" w:rsidP="0066775A">
      <w:pPr>
        <w:spacing w:after="120" w:line="276" w:lineRule="auto"/>
        <w:rPr>
          <w:rFonts w:cs="Tahoma"/>
          <w:b/>
          <w:bCs/>
          <w:i/>
          <w:iCs/>
          <w:szCs w:val="21"/>
        </w:rPr>
      </w:pPr>
    </w:p>
    <w:p w14:paraId="758EEB2E" w14:textId="77777777" w:rsidR="00AC15BD" w:rsidRPr="009F3DB9" w:rsidRDefault="00AC15BD" w:rsidP="0066775A">
      <w:pPr>
        <w:spacing w:after="120" w:line="276" w:lineRule="auto"/>
        <w:rPr>
          <w:rFonts w:cs="Tahoma"/>
          <w:szCs w:val="21"/>
        </w:rPr>
      </w:pPr>
      <w:r w:rsidRPr="009F3DB9">
        <w:rPr>
          <w:rFonts w:cs="Tahoma"/>
          <w:b/>
          <w:bCs/>
          <w:i/>
          <w:iCs/>
          <w:szCs w:val="21"/>
        </w:rPr>
        <w:t xml:space="preserve">1. rovat - 1(07) </w:t>
      </w:r>
    </w:p>
    <w:p w14:paraId="06E147D0" w14:textId="77777777" w:rsidR="00AC15BD" w:rsidRPr="009F3DB9" w:rsidRDefault="00AC15BD" w:rsidP="0066775A">
      <w:pPr>
        <w:spacing w:after="120" w:line="276" w:lineRule="auto"/>
        <w:rPr>
          <w:rFonts w:cs="Tahoma"/>
          <w:szCs w:val="21"/>
        </w:rPr>
      </w:pPr>
      <w:r w:rsidRPr="009F3DB9">
        <w:rPr>
          <w:rFonts w:cs="Tahoma"/>
          <w:szCs w:val="21"/>
        </w:rPr>
        <w:t xml:space="preserve">EgyesülésTagjai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A tag(ok) adatai </w:t>
      </w:r>
    </w:p>
    <w:p w14:paraId="0B8CB308"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CsatlakozásIdőpontja </w:t>
      </w:r>
      <w:r>
        <w:rPr>
          <w:rFonts w:cs="Tahoma"/>
          <w:szCs w:val="21"/>
        </w:rPr>
        <w:tab/>
      </w:r>
      <w:r>
        <w:rPr>
          <w:rFonts w:cs="Tahoma"/>
          <w:szCs w:val="21"/>
        </w:rPr>
        <w:tab/>
      </w:r>
      <w:r>
        <w:rPr>
          <w:rFonts w:cs="Tahoma"/>
          <w:szCs w:val="21"/>
        </w:rPr>
        <w:tab/>
      </w:r>
      <w:r w:rsidRPr="009F3DB9">
        <w:rPr>
          <w:rFonts w:cs="Tahoma"/>
          <w:szCs w:val="21"/>
        </w:rPr>
        <w:t xml:space="preserve">A csatlakozó tag csatlakozásának időpontja </w:t>
      </w:r>
    </w:p>
    <w:p w14:paraId="2FBD03C9"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FelelősségKorlátozása </w:t>
      </w:r>
      <w:r>
        <w:rPr>
          <w:rFonts w:cs="Tahoma"/>
          <w:szCs w:val="21"/>
        </w:rPr>
        <w:tab/>
      </w:r>
      <w:r>
        <w:rPr>
          <w:rFonts w:cs="Tahoma"/>
          <w:szCs w:val="21"/>
        </w:rPr>
        <w:tab/>
      </w:r>
      <w:r>
        <w:rPr>
          <w:rFonts w:cs="Tahoma"/>
          <w:szCs w:val="21"/>
        </w:rPr>
        <w:tab/>
      </w:r>
      <w:r w:rsidRPr="009F3DB9">
        <w:rPr>
          <w:rFonts w:cs="Tahoma"/>
          <w:szCs w:val="21"/>
        </w:rPr>
        <w:t xml:space="preserve">A csatlakozó tag felelősségének korlátozása </w:t>
      </w:r>
    </w:p>
    <w:p w14:paraId="0147139C"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Cégmutató/TermészetesSzemély </w:t>
      </w:r>
      <w:r>
        <w:rPr>
          <w:rFonts w:cs="Tahoma"/>
          <w:szCs w:val="21"/>
        </w:rPr>
        <w:tab/>
      </w:r>
      <w:r w:rsidRPr="009F3DB9">
        <w:rPr>
          <w:rFonts w:cs="Tahoma"/>
          <w:szCs w:val="21"/>
        </w:rPr>
        <w:t xml:space="preserve">Természetes vagy jogi személy adatai </w:t>
      </w:r>
    </w:p>
    <w:p w14:paraId="1EC7F621"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BizalmiVagyonkezelő </w:t>
      </w:r>
      <w:r>
        <w:rPr>
          <w:rFonts w:cs="Tahoma"/>
          <w:szCs w:val="21"/>
        </w:rPr>
        <w:tab/>
      </w:r>
      <w:r>
        <w:rPr>
          <w:rFonts w:cs="Tahoma"/>
          <w:szCs w:val="21"/>
        </w:rPr>
        <w:tab/>
      </w:r>
      <w:r>
        <w:rPr>
          <w:rFonts w:cs="Tahoma"/>
          <w:szCs w:val="21"/>
        </w:rPr>
        <w:tab/>
      </w:r>
      <w:r w:rsidRPr="009F3DB9">
        <w:rPr>
          <w:rFonts w:cs="Tahoma"/>
          <w:szCs w:val="21"/>
        </w:rPr>
        <w:t xml:space="preserve">Bizalmi vagyonkezelő </w:t>
      </w:r>
    </w:p>
    <w:p w14:paraId="783A1B24"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Jogviszony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Tagsági jogviszony kezdete és vége </w:t>
      </w:r>
    </w:p>
    <w:p w14:paraId="68302089" w14:textId="77777777" w:rsidR="00AC15BD" w:rsidRDefault="00AC15BD" w:rsidP="0066775A">
      <w:pPr>
        <w:spacing w:after="120" w:line="276" w:lineRule="auto"/>
        <w:rPr>
          <w:rFonts w:cs="Tahoma"/>
          <w:b/>
          <w:bCs/>
          <w:szCs w:val="21"/>
        </w:rPr>
      </w:pPr>
    </w:p>
    <w:p w14:paraId="195D11F2" w14:textId="77777777" w:rsidR="00AC15BD" w:rsidRPr="009F3DB9" w:rsidRDefault="00AC15BD" w:rsidP="0066775A">
      <w:pPr>
        <w:spacing w:after="120" w:line="276" w:lineRule="auto"/>
        <w:rPr>
          <w:rFonts w:cs="Tahoma"/>
          <w:szCs w:val="21"/>
        </w:rPr>
      </w:pPr>
      <w:r w:rsidRPr="009F3DB9">
        <w:rPr>
          <w:rFonts w:cs="Tahoma"/>
          <w:b/>
          <w:bCs/>
          <w:szCs w:val="21"/>
        </w:rPr>
        <w:t xml:space="preserve">8. cégforma </w:t>
      </w:r>
    </w:p>
    <w:p w14:paraId="22863327" w14:textId="77777777" w:rsidR="00AC15BD" w:rsidRDefault="00AC15BD" w:rsidP="0066775A">
      <w:pPr>
        <w:spacing w:after="120" w:line="276" w:lineRule="auto"/>
        <w:rPr>
          <w:rFonts w:cs="Tahoma"/>
          <w:b/>
          <w:bCs/>
          <w:i/>
          <w:iCs/>
          <w:szCs w:val="21"/>
        </w:rPr>
      </w:pPr>
    </w:p>
    <w:p w14:paraId="11652887" w14:textId="77777777" w:rsidR="00AC15BD" w:rsidRPr="009F3DB9" w:rsidRDefault="00AC15BD" w:rsidP="0066775A">
      <w:pPr>
        <w:spacing w:after="120" w:line="276" w:lineRule="auto"/>
        <w:rPr>
          <w:rFonts w:cs="Tahoma"/>
          <w:szCs w:val="21"/>
        </w:rPr>
      </w:pPr>
      <w:r w:rsidRPr="009F3DB9">
        <w:rPr>
          <w:rFonts w:cs="Tahoma"/>
          <w:b/>
          <w:bCs/>
          <w:i/>
          <w:iCs/>
          <w:szCs w:val="21"/>
        </w:rPr>
        <w:t xml:space="preserve">1. rovat - 1(08) </w:t>
      </w:r>
    </w:p>
    <w:p w14:paraId="70D06FD9" w14:textId="77777777" w:rsidR="00AC15BD" w:rsidRPr="009F3DB9" w:rsidRDefault="00AC15BD" w:rsidP="0066775A">
      <w:pPr>
        <w:spacing w:after="120" w:line="276" w:lineRule="auto"/>
        <w:rPr>
          <w:rFonts w:cs="Tahoma"/>
          <w:szCs w:val="21"/>
        </w:rPr>
      </w:pPr>
      <w:r w:rsidRPr="009F3DB9">
        <w:rPr>
          <w:rFonts w:cs="Tahoma"/>
          <w:szCs w:val="21"/>
        </w:rPr>
        <w:t xml:space="preserve">KözösVállalatTagjai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A tag(ok) adatai </w:t>
      </w:r>
    </w:p>
    <w:p w14:paraId="075FC981"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CsatlakozásIdőpontja </w:t>
      </w:r>
      <w:r>
        <w:rPr>
          <w:rFonts w:cs="Tahoma"/>
          <w:szCs w:val="21"/>
        </w:rPr>
        <w:tab/>
      </w:r>
      <w:r>
        <w:rPr>
          <w:rFonts w:cs="Tahoma"/>
          <w:szCs w:val="21"/>
        </w:rPr>
        <w:tab/>
      </w:r>
      <w:r>
        <w:rPr>
          <w:rFonts w:cs="Tahoma"/>
          <w:szCs w:val="21"/>
        </w:rPr>
        <w:tab/>
      </w:r>
      <w:r w:rsidRPr="009F3DB9">
        <w:rPr>
          <w:rFonts w:cs="Tahoma"/>
          <w:szCs w:val="21"/>
        </w:rPr>
        <w:t xml:space="preserve">A csatlakozó tag csatlakozásának időpontja </w:t>
      </w:r>
    </w:p>
    <w:p w14:paraId="00C1FC1C"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FelelősségKorlátozása </w:t>
      </w:r>
      <w:r>
        <w:rPr>
          <w:rFonts w:cs="Tahoma"/>
          <w:szCs w:val="21"/>
        </w:rPr>
        <w:tab/>
      </w:r>
      <w:r>
        <w:rPr>
          <w:rFonts w:cs="Tahoma"/>
          <w:szCs w:val="21"/>
        </w:rPr>
        <w:tab/>
      </w:r>
      <w:r>
        <w:rPr>
          <w:rFonts w:cs="Tahoma"/>
          <w:szCs w:val="21"/>
        </w:rPr>
        <w:tab/>
      </w:r>
      <w:r w:rsidRPr="009F3DB9">
        <w:rPr>
          <w:rFonts w:cs="Tahoma"/>
          <w:szCs w:val="21"/>
        </w:rPr>
        <w:t xml:space="preserve">A csatlakozó tag felelősségének korlátozása </w:t>
      </w:r>
    </w:p>
    <w:p w14:paraId="2CF17206"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Cégmutató/TermészetesSzemély </w:t>
      </w:r>
      <w:r>
        <w:rPr>
          <w:rFonts w:cs="Tahoma"/>
          <w:szCs w:val="21"/>
        </w:rPr>
        <w:tab/>
      </w:r>
      <w:r w:rsidRPr="009F3DB9">
        <w:rPr>
          <w:rFonts w:cs="Tahoma"/>
          <w:szCs w:val="21"/>
        </w:rPr>
        <w:t xml:space="preserve">Természetes vagy jogi személy adatai </w:t>
      </w:r>
    </w:p>
    <w:p w14:paraId="45B01E55" w14:textId="77777777" w:rsidR="00AC15BD" w:rsidRDefault="00AC15BD" w:rsidP="0066775A">
      <w:pPr>
        <w:spacing w:after="120" w:line="276" w:lineRule="auto"/>
        <w:rPr>
          <w:rFonts w:cs="Tahoma"/>
          <w:b/>
          <w:bCs/>
          <w:szCs w:val="21"/>
        </w:rPr>
      </w:pPr>
    </w:p>
    <w:p w14:paraId="1088732B" w14:textId="77777777" w:rsidR="00AC15BD" w:rsidRPr="009F3DB9" w:rsidRDefault="00AC15BD" w:rsidP="0066775A">
      <w:pPr>
        <w:spacing w:after="120" w:line="276" w:lineRule="auto"/>
        <w:rPr>
          <w:rFonts w:cs="Tahoma"/>
          <w:szCs w:val="21"/>
        </w:rPr>
      </w:pPr>
      <w:r w:rsidRPr="009F3DB9">
        <w:rPr>
          <w:rFonts w:cs="Tahoma"/>
          <w:b/>
          <w:bCs/>
          <w:szCs w:val="21"/>
        </w:rPr>
        <w:t xml:space="preserve">9. cégforma </w:t>
      </w:r>
    </w:p>
    <w:p w14:paraId="5DB6F0F7" w14:textId="77777777" w:rsidR="00AC15BD" w:rsidRDefault="00AC15BD" w:rsidP="0066775A">
      <w:pPr>
        <w:spacing w:after="120" w:line="276" w:lineRule="auto"/>
        <w:rPr>
          <w:rFonts w:cs="Tahoma"/>
          <w:b/>
          <w:bCs/>
          <w:i/>
          <w:iCs/>
          <w:szCs w:val="21"/>
        </w:rPr>
      </w:pPr>
    </w:p>
    <w:p w14:paraId="4E472459" w14:textId="77777777" w:rsidR="00AC15BD" w:rsidRPr="009F3DB9" w:rsidRDefault="00AC15BD" w:rsidP="0066775A">
      <w:pPr>
        <w:spacing w:after="120" w:line="276" w:lineRule="auto"/>
        <w:rPr>
          <w:rFonts w:cs="Tahoma"/>
          <w:szCs w:val="21"/>
        </w:rPr>
      </w:pPr>
      <w:r w:rsidRPr="009F3DB9">
        <w:rPr>
          <w:rFonts w:cs="Tahoma"/>
          <w:b/>
          <w:bCs/>
          <w:i/>
          <w:iCs/>
          <w:szCs w:val="21"/>
        </w:rPr>
        <w:t xml:space="preserve">1. rovat - 1(09) </w:t>
      </w:r>
    </w:p>
    <w:p w14:paraId="1A4A4466" w14:textId="77777777" w:rsidR="00AC15BD" w:rsidRPr="009F3DB9" w:rsidRDefault="00AC15BD" w:rsidP="0066775A">
      <w:pPr>
        <w:spacing w:after="120" w:line="276" w:lineRule="auto"/>
        <w:rPr>
          <w:rFonts w:cs="Tahoma"/>
          <w:szCs w:val="21"/>
        </w:rPr>
      </w:pPr>
      <w:r w:rsidRPr="009F3DB9">
        <w:rPr>
          <w:rFonts w:cs="Tahoma"/>
          <w:szCs w:val="21"/>
        </w:rPr>
        <w:t xml:space="preserve">KftTagokAdatai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A tag(ok) adatai </w:t>
      </w:r>
    </w:p>
    <w:p w14:paraId="2E2EBD45"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SzavazatiJogMértéke </w:t>
      </w:r>
      <w:r>
        <w:rPr>
          <w:rFonts w:cs="Tahoma"/>
          <w:szCs w:val="21"/>
        </w:rPr>
        <w:tab/>
      </w:r>
      <w:r>
        <w:rPr>
          <w:rFonts w:cs="Tahoma"/>
          <w:szCs w:val="21"/>
        </w:rPr>
        <w:tab/>
      </w:r>
      <w:r>
        <w:rPr>
          <w:rFonts w:cs="Tahoma"/>
          <w:szCs w:val="21"/>
        </w:rPr>
        <w:tab/>
      </w:r>
      <w:r w:rsidRPr="009F3DB9">
        <w:rPr>
          <w:rFonts w:cs="Tahoma"/>
          <w:szCs w:val="21"/>
        </w:rPr>
        <w:t xml:space="preserve">A szavazati jog mértéke </w:t>
      </w:r>
    </w:p>
    <w:p w14:paraId="521FCD18"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SzavazatiJogTerjedelmeSzázalék </w:t>
      </w:r>
      <w:r>
        <w:rPr>
          <w:rFonts w:cs="Tahoma"/>
          <w:szCs w:val="21"/>
        </w:rPr>
        <w:tab/>
      </w:r>
      <w:r w:rsidRPr="009F3DB9">
        <w:rPr>
          <w:rFonts w:cs="Tahoma"/>
          <w:szCs w:val="21"/>
        </w:rPr>
        <w:t xml:space="preserve">A szavazati jog terjedelme </w:t>
      </w:r>
    </w:p>
    <w:p w14:paraId="290BE112" w14:textId="77777777" w:rsidR="00AC15BD" w:rsidRPr="009F3DB9" w:rsidRDefault="00AC15BD" w:rsidP="0066775A">
      <w:pPr>
        <w:spacing w:after="120" w:line="276" w:lineRule="auto"/>
        <w:ind w:left="4253" w:hanging="3544"/>
        <w:rPr>
          <w:rFonts w:cs="Tahoma"/>
          <w:szCs w:val="21"/>
        </w:rPr>
      </w:pPr>
      <w:r w:rsidRPr="009F3DB9">
        <w:rPr>
          <w:rFonts w:cs="Tahoma"/>
          <w:szCs w:val="21"/>
        </w:rPr>
        <w:t xml:space="preserve">BefolyásolásMértéke </w:t>
      </w:r>
      <w:r>
        <w:rPr>
          <w:rFonts w:cs="Tahoma"/>
          <w:szCs w:val="21"/>
        </w:rPr>
        <w:tab/>
      </w:r>
      <w:r>
        <w:rPr>
          <w:rFonts w:cs="Tahoma"/>
          <w:szCs w:val="21"/>
        </w:rPr>
        <w:tab/>
      </w:r>
      <w:r w:rsidRPr="009F3DB9">
        <w:rPr>
          <w:rFonts w:cs="Tahoma"/>
          <w:szCs w:val="21"/>
        </w:rPr>
        <w:t xml:space="preserve">A társaság irányítását biztosító befolyásolás mértéke </w:t>
      </w:r>
    </w:p>
    <w:p w14:paraId="47C630BA" w14:textId="77777777" w:rsidR="00AC15BD" w:rsidRPr="009F3DB9" w:rsidRDefault="00AC15BD" w:rsidP="0066775A">
      <w:pPr>
        <w:spacing w:after="120" w:line="276" w:lineRule="auto"/>
        <w:ind w:left="4253" w:hanging="3544"/>
        <w:rPr>
          <w:rFonts w:cs="Tahoma"/>
          <w:szCs w:val="21"/>
        </w:rPr>
      </w:pPr>
      <w:r w:rsidRPr="009F3DB9">
        <w:rPr>
          <w:rFonts w:cs="Tahoma"/>
          <w:szCs w:val="21"/>
        </w:rPr>
        <w:t xml:space="preserve">Felelősségvállalás </w:t>
      </w:r>
      <w:r>
        <w:rPr>
          <w:rFonts w:cs="Tahoma"/>
          <w:szCs w:val="21"/>
        </w:rPr>
        <w:tab/>
      </w:r>
      <w:r>
        <w:rPr>
          <w:rFonts w:cs="Tahoma"/>
          <w:szCs w:val="21"/>
        </w:rPr>
        <w:tab/>
      </w:r>
      <w:r w:rsidRPr="009F3DB9">
        <w:rPr>
          <w:rFonts w:cs="Tahoma"/>
          <w:szCs w:val="21"/>
        </w:rPr>
        <w:t xml:space="preserve">A társaság tartozásáért való korlátlan felelősségvállalás jelzése </w:t>
      </w:r>
    </w:p>
    <w:p w14:paraId="19482A76"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Cégmutató/TermészetesSzemély </w:t>
      </w:r>
      <w:r>
        <w:rPr>
          <w:rFonts w:cs="Tahoma"/>
          <w:szCs w:val="21"/>
        </w:rPr>
        <w:tab/>
      </w:r>
      <w:r w:rsidRPr="009F3DB9">
        <w:rPr>
          <w:rFonts w:cs="Tahoma"/>
          <w:szCs w:val="21"/>
        </w:rPr>
        <w:t xml:space="preserve">Természetes vagy jogi személy adatai </w:t>
      </w:r>
    </w:p>
    <w:p w14:paraId="0091B103" w14:textId="77777777" w:rsidR="00AC15BD" w:rsidRPr="009F3DB9" w:rsidRDefault="00AC15BD" w:rsidP="0066775A">
      <w:pPr>
        <w:spacing w:after="120" w:line="276" w:lineRule="auto"/>
        <w:ind w:left="4253" w:hanging="3544"/>
        <w:rPr>
          <w:rFonts w:cs="Tahoma"/>
          <w:szCs w:val="21"/>
        </w:rPr>
      </w:pPr>
      <w:r w:rsidRPr="009F3DB9">
        <w:rPr>
          <w:rFonts w:cs="Tahoma"/>
          <w:szCs w:val="21"/>
        </w:rPr>
        <w:t xml:space="preserve">KözösKépviselő </w:t>
      </w:r>
      <w:r>
        <w:rPr>
          <w:rFonts w:cs="Tahoma"/>
          <w:szCs w:val="21"/>
        </w:rPr>
        <w:tab/>
      </w:r>
      <w:r>
        <w:rPr>
          <w:rFonts w:cs="Tahoma"/>
          <w:szCs w:val="21"/>
        </w:rPr>
        <w:tab/>
      </w:r>
      <w:r w:rsidRPr="009F3DB9">
        <w:rPr>
          <w:rFonts w:cs="Tahoma"/>
          <w:szCs w:val="21"/>
        </w:rPr>
        <w:t xml:space="preserve">A cégjegyzékbe bejegyzett tag közös tulajdonban álló törzsbetét képviselője </w:t>
      </w:r>
    </w:p>
    <w:p w14:paraId="70405FC8"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BizalmiVagyonkezelő </w:t>
      </w:r>
      <w:r>
        <w:rPr>
          <w:rFonts w:cs="Tahoma"/>
          <w:szCs w:val="21"/>
        </w:rPr>
        <w:tab/>
      </w:r>
      <w:r>
        <w:rPr>
          <w:rFonts w:cs="Tahoma"/>
          <w:szCs w:val="21"/>
        </w:rPr>
        <w:tab/>
      </w:r>
      <w:r>
        <w:rPr>
          <w:rFonts w:cs="Tahoma"/>
          <w:szCs w:val="21"/>
        </w:rPr>
        <w:tab/>
      </w:r>
      <w:r w:rsidRPr="009F3DB9">
        <w:rPr>
          <w:rFonts w:cs="Tahoma"/>
          <w:szCs w:val="21"/>
        </w:rPr>
        <w:t xml:space="preserve">Bizalmi vagyonkezelő </w:t>
      </w:r>
    </w:p>
    <w:p w14:paraId="70A7757D"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Jogviszony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Tagsági jogviszony kezdete és vége </w:t>
      </w:r>
    </w:p>
    <w:p w14:paraId="63532F20" w14:textId="77777777" w:rsidR="00AC15BD" w:rsidRDefault="00AC15BD" w:rsidP="0066775A">
      <w:pPr>
        <w:spacing w:after="120" w:line="276" w:lineRule="auto"/>
        <w:rPr>
          <w:rFonts w:cs="Tahoma"/>
          <w:b/>
          <w:bCs/>
          <w:i/>
          <w:iCs/>
          <w:szCs w:val="21"/>
        </w:rPr>
      </w:pPr>
    </w:p>
    <w:p w14:paraId="0943BC10" w14:textId="77777777" w:rsidR="00AC15BD" w:rsidRPr="009F3DB9" w:rsidRDefault="00AC15BD" w:rsidP="0066775A">
      <w:pPr>
        <w:spacing w:after="120" w:line="276" w:lineRule="auto"/>
        <w:rPr>
          <w:rFonts w:cs="Tahoma"/>
          <w:szCs w:val="21"/>
        </w:rPr>
      </w:pPr>
      <w:r w:rsidRPr="009F3DB9">
        <w:rPr>
          <w:rFonts w:cs="Tahoma"/>
          <w:b/>
          <w:bCs/>
          <w:i/>
          <w:iCs/>
          <w:szCs w:val="21"/>
        </w:rPr>
        <w:t xml:space="preserve">3. rovat - 3(09) </w:t>
      </w:r>
    </w:p>
    <w:p w14:paraId="069278B3" w14:textId="77777777" w:rsidR="00AC15BD" w:rsidRPr="009F3DB9" w:rsidRDefault="00AC15BD" w:rsidP="0066775A">
      <w:pPr>
        <w:spacing w:after="120" w:line="276" w:lineRule="auto"/>
        <w:ind w:left="4253" w:hanging="4253"/>
        <w:rPr>
          <w:rFonts w:cs="Tahoma"/>
          <w:szCs w:val="21"/>
        </w:rPr>
      </w:pPr>
      <w:r w:rsidRPr="009F3DB9">
        <w:rPr>
          <w:rFonts w:cs="Tahoma"/>
          <w:szCs w:val="21"/>
        </w:rPr>
        <w:t xml:space="preserve">KftKözösTulajdonúÜzletrészTulajdonosai </w:t>
      </w:r>
      <w:r>
        <w:rPr>
          <w:rFonts w:cs="Tahoma"/>
          <w:szCs w:val="21"/>
        </w:rPr>
        <w:tab/>
      </w:r>
      <w:r w:rsidRPr="009F3DB9">
        <w:rPr>
          <w:rFonts w:cs="Tahoma"/>
          <w:szCs w:val="21"/>
        </w:rPr>
        <w:t xml:space="preserve">Közös tulajdonú üzletrész esetén a tulajdonosok adatai </w:t>
      </w:r>
    </w:p>
    <w:p w14:paraId="3C2D180F"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Cégmutató/TermészetesSzemély </w:t>
      </w:r>
      <w:r>
        <w:rPr>
          <w:rFonts w:cs="Tahoma"/>
          <w:szCs w:val="21"/>
        </w:rPr>
        <w:tab/>
      </w:r>
      <w:r w:rsidRPr="009F3DB9">
        <w:rPr>
          <w:rFonts w:cs="Tahoma"/>
          <w:szCs w:val="21"/>
        </w:rPr>
        <w:t xml:space="preserve">Természetes vagy jogi személy adatai </w:t>
      </w:r>
    </w:p>
    <w:p w14:paraId="2900D7A9"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BizalmiVagyonkezelő </w:t>
      </w:r>
      <w:r>
        <w:rPr>
          <w:rFonts w:cs="Tahoma"/>
          <w:szCs w:val="21"/>
        </w:rPr>
        <w:tab/>
      </w:r>
      <w:r>
        <w:rPr>
          <w:rFonts w:cs="Tahoma"/>
          <w:szCs w:val="21"/>
        </w:rPr>
        <w:tab/>
      </w:r>
      <w:r>
        <w:rPr>
          <w:rFonts w:cs="Tahoma"/>
          <w:szCs w:val="21"/>
        </w:rPr>
        <w:tab/>
      </w:r>
      <w:r w:rsidRPr="009F3DB9">
        <w:rPr>
          <w:rFonts w:cs="Tahoma"/>
          <w:szCs w:val="21"/>
        </w:rPr>
        <w:t xml:space="preserve">Bizalmi vagyonkezelő </w:t>
      </w:r>
    </w:p>
    <w:p w14:paraId="205E2A90"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Jogviszony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Tagsági jogviszony kezdete és vége </w:t>
      </w:r>
    </w:p>
    <w:p w14:paraId="5793AAAE" w14:textId="77777777" w:rsidR="00AC15BD" w:rsidRDefault="00AC15BD" w:rsidP="0066775A">
      <w:pPr>
        <w:spacing w:after="120" w:line="276" w:lineRule="auto"/>
        <w:rPr>
          <w:rFonts w:cs="Tahoma"/>
          <w:b/>
          <w:bCs/>
          <w:i/>
          <w:iCs/>
          <w:szCs w:val="21"/>
        </w:rPr>
      </w:pPr>
    </w:p>
    <w:p w14:paraId="5707C348" w14:textId="77777777" w:rsidR="00AC15BD" w:rsidRPr="009F3DB9" w:rsidRDefault="00AC15BD" w:rsidP="0066775A">
      <w:pPr>
        <w:spacing w:after="120" w:line="276" w:lineRule="auto"/>
        <w:rPr>
          <w:rFonts w:cs="Tahoma"/>
          <w:szCs w:val="21"/>
        </w:rPr>
      </w:pPr>
      <w:r w:rsidRPr="009F3DB9">
        <w:rPr>
          <w:rFonts w:cs="Tahoma"/>
          <w:b/>
          <w:bCs/>
          <w:i/>
          <w:iCs/>
          <w:szCs w:val="21"/>
        </w:rPr>
        <w:t xml:space="preserve">2. rovat - 2(09) </w:t>
      </w:r>
    </w:p>
    <w:p w14:paraId="5FDB747A" w14:textId="77777777" w:rsidR="00AC15BD" w:rsidRPr="009F3DB9" w:rsidRDefault="00AC15BD" w:rsidP="0066775A">
      <w:pPr>
        <w:spacing w:after="120" w:line="276" w:lineRule="auto"/>
        <w:rPr>
          <w:rFonts w:cs="Tahoma"/>
          <w:szCs w:val="21"/>
        </w:rPr>
      </w:pPr>
      <w:r w:rsidRPr="009F3DB9">
        <w:rPr>
          <w:rFonts w:cs="Tahoma"/>
          <w:szCs w:val="21"/>
        </w:rPr>
        <w:t xml:space="preserve">ÜzletrészenAlapítottZálogjogAdatai </w:t>
      </w:r>
      <w:r>
        <w:rPr>
          <w:rFonts w:cs="Tahoma"/>
          <w:szCs w:val="21"/>
        </w:rPr>
        <w:tab/>
      </w:r>
      <w:r w:rsidRPr="009F3DB9">
        <w:rPr>
          <w:rFonts w:cs="Tahoma"/>
          <w:szCs w:val="21"/>
        </w:rPr>
        <w:t xml:space="preserve">Az üzletrészen alapított zálogjog adatai </w:t>
      </w:r>
    </w:p>
    <w:p w14:paraId="01104590"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Rovatszám </w:t>
      </w:r>
      <w:r>
        <w:rPr>
          <w:rFonts w:cs="Tahoma"/>
          <w:szCs w:val="21"/>
        </w:rPr>
        <w:tab/>
      </w:r>
      <w:r>
        <w:rPr>
          <w:rFonts w:cs="Tahoma"/>
          <w:szCs w:val="21"/>
        </w:rPr>
        <w:tab/>
      </w:r>
      <w:r>
        <w:rPr>
          <w:rFonts w:cs="Tahoma"/>
          <w:szCs w:val="21"/>
        </w:rPr>
        <w:tab/>
      </w:r>
      <w:r w:rsidRPr="009F3DB9">
        <w:rPr>
          <w:rFonts w:cs="Tahoma"/>
          <w:szCs w:val="21"/>
        </w:rPr>
        <w:t xml:space="preserve">A zálogkötelezett tagot tartalmazó rovat száma </w:t>
      </w:r>
    </w:p>
    <w:p w14:paraId="68496599"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AlrovatSorszám </w:t>
      </w:r>
      <w:r>
        <w:rPr>
          <w:rFonts w:cs="Tahoma"/>
          <w:szCs w:val="21"/>
        </w:rPr>
        <w:tab/>
      </w:r>
      <w:r>
        <w:rPr>
          <w:rFonts w:cs="Tahoma"/>
          <w:szCs w:val="21"/>
        </w:rPr>
        <w:tab/>
      </w:r>
      <w:r w:rsidRPr="009F3DB9">
        <w:rPr>
          <w:rFonts w:cs="Tahoma"/>
          <w:szCs w:val="21"/>
        </w:rPr>
        <w:t xml:space="preserve">A zálogkötelezett tagot tartalmazó alrovat száma </w:t>
      </w:r>
    </w:p>
    <w:p w14:paraId="62CB98F0"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Cégmutató/TermészetesSzemély Természetes vagy jogi személy adatai </w:t>
      </w:r>
    </w:p>
    <w:p w14:paraId="37B72C3E" w14:textId="77777777" w:rsidR="00AC15BD" w:rsidRDefault="00AC15BD" w:rsidP="0066775A">
      <w:pPr>
        <w:spacing w:after="120" w:line="276" w:lineRule="auto"/>
        <w:rPr>
          <w:rFonts w:cs="Tahoma"/>
          <w:b/>
          <w:bCs/>
          <w:szCs w:val="21"/>
        </w:rPr>
      </w:pPr>
    </w:p>
    <w:p w14:paraId="0929266F" w14:textId="77777777" w:rsidR="00AC15BD" w:rsidRPr="009F3DB9" w:rsidRDefault="00AC15BD" w:rsidP="0066775A">
      <w:pPr>
        <w:spacing w:after="120" w:line="276" w:lineRule="auto"/>
        <w:rPr>
          <w:rFonts w:cs="Tahoma"/>
          <w:szCs w:val="21"/>
        </w:rPr>
      </w:pPr>
      <w:r w:rsidRPr="009F3DB9">
        <w:rPr>
          <w:rFonts w:cs="Tahoma"/>
          <w:b/>
          <w:bCs/>
          <w:szCs w:val="21"/>
        </w:rPr>
        <w:t xml:space="preserve">10. cégforma </w:t>
      </w:r>
    </w:p>
    <w:p w14:paraId="0AB436FC" w14:textId="77777777" w:rsidR="00AC15BD" w:rsidRDefault="00AC15BD" w:rsidP="0066775A">
      <w:pPr>
        <w:spacing w:after="120" w:line="276" w:lineRule="auto"/>
        <w:rPr>
          <w:rFonts w:cs="Tahoma"/>
          <w:b/>
          <w:bCs/>
          <w:i/>
          <w:iCs/>
          <w:szCs w:val="21"/>
        </w:rPr>
      </w:pPr>
    </w:p>
    <w:p w14:paraId="3EAE200A" w14:textId="77777777" w:rsidR="00AC15BD" w:rsidRPr="009F3DB9" w:rsidRDefault="00AC15BD" w:rsidP="0066775A">
      <w:pPr>
        <w:spacing w:after="120" w:line="276" w:lineRule="auto"/>
        <w:rPr>
          <w:rFonts w:cs="Tahoma"/>
          <w:szCs w:val="21"/>
        </w:rPr>
      </w:pPr>
      <w:r w:rsidRPr="009F3DB9">
        <w:rPr>
          <w:rFonts w:cs="Tahoma"/>
          <w:b/>
          <w:bCs/>
          <w:i/>
          <w:iCs/>
          <w:szCs w:val="21"/>
        </w:rPr>
        <w:t xml:space="preserve">1. rovat - 1(10) </w:t>
      </w:r>
    </w:p>
    <w:p w14:paraId="390FE5D7" w14:textId="77777777" w:rsidR="00AC15BD" w:rsidRPr="009F3DB9" w:rsidRDefault="00AC15BD" w:rsidP="0066775A">
      <w:pPr>
        <w:spacing w:after="120" w:line="276" w:lineRule="auto"/>
        <w:rPr>
          <w:rFonts w:cs="Tahoma"/>
          <w:szCs w:val="21"/>
        </w:rPr>
      </w:pPr>
      <w:r w:rsidRPr="009F3DB9">
        <w:rPr>
          <w:rFonts w:cs="Tahoma"/>
          <w:szCs w:val="21"/>
        </w:rPr>
        <w:t xml:space="preserve">RészvényesekAdatai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Részvényes(ek) adatai </w:t>
      </w:r>
    </w:p>
    <w:p w14:paraId="31F14A83" w14:textId="77777777" w:rsidR="00AC15BD" w:rsidRPr="009F3DB9" w:rsidRDefault="00AC15BD" w:rsidP="0066775A">
      <w:pPr>
        <w:spacing w:after="120" w:line="276" w:lineRule="auto"/>
        <w:ind w:left="4253" w:hanging="3544"/>
        <w:rPr>
          <w:rFonts w:cs="Tahoma"/>
          <w:szCs w:val="21"/>
        </w:rPr>
      </w:pPr>
      <w:r w:rsidRPr="009F3DB9">
        <w:rPr>
          <w:rFonts w:cs="Tahoma"/>
          <w:szCs w:val="21"/>
        </w:rPr>
        <w:t xml:space="preserve">Felelősségvállalás </w:t>
      </w:r>
      <w:r>
        <w:rPr>
          <w:rFonts w:cs="Tahoma"/>
          <w:szCs w:val="21"/>
        </w:rPr>
        <w:tab/>
      </w:r>
      <w:r>
        <w:rPr>
          <w:rFonts w:cs="Tahoma"/>
          <w:szCs w:val="21"/>
        </w:rPr>
        <w:tab/>
      </w:r>
      <w:r w:rsidRPr="009F3DB9">
        <w:rPr>
          <w:rFonts w:cs="Tahoma"/>
          <w:szCs w:val="21"/>
        </w:rPr>
        <w:t xml:space="preserve">A társaság tartozásáért való korlátlan felelősségvállalás jelzése </w:t>
      </w:r>
    </w:p>
    <w:p w14:paraId="10C46287"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SzavazatiJogMértéke </w:t>
      </w:r>
      <w:r>
        <w:rPr>
          <w:rFonts w:cs="Tahoma"/>
          <w:szCs w:val="21"/>
        </w:rPr>
        <w:tab/>
      </w:r>
      <w:r>
        <w:rPr>
          <w:rFonts w:cs="Tahoma"/>
          <w:szCs w:val="21"/>
        </w:rPr>
        <w:tab/>
      </w:r>
      <w:r>
        <w:rPr>
          <w:rFonts w:cs="Tahoma"/>
          <w:szCs w:val="21"/>
        </w:rPr>
        <w:tab/>
      </w:r>
      <w:r w:rsidRPr="009F3DB9">
        <w:rPr>
          <w:rFonts w:cs="Tahoma"/>
          <w:szCs w:val="21"/>
        </w:rPr>
        <w:t xml:space="preserve">A szavazati jog mértéke </w:t>
      </w:r>
    </w:p>
    <w:p w14:paraId="59048DD6"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SzavazatiJogTerjedelmeSzázalék </w:t>
      </w:r>
      <w:r>
        <w:rPr>
          <w:rFonts w:cs="Tahoma"/>
          <w:szCs w:val="21"/>
        </w:rPr>
        <w:tab/>
      </w:r>
      <w:r w:rsidRPr="009F3DB9">
        <w:rPr>
          <w:rFonts w:cs="Tahoma"/>
          <w:szCs w:val="21"/>
        </w:rPr>
        <w:t xml:space="preserve">A szavazati jog terjedelme </w:t>
      </w:r>
    </w:p>
    <w:p w14:paraId="1EC23ECF" w14:textId="77777777" w:rsidR="00AC15BD" w:rsidRPr="009F3DB9" w:rsidRDefault="00AC15BD" w:rsidP="0066775A">
      <w:pPr>
        <w:spacing w:after="120" w:line="276" w:lineRule="auto"/>
        <w:ind w:left="4253" w:hanging="3544"/>
        <w:rPr>
          <w:rFonts w:cs="Tahoma"/>
          <w:szCs w:val="21"/>
        </w:rPr>
      </w:pPr>
      <w:r w:rsidRPr="009F3DB9">
        <w:rPr>
          <w:rFonts w:cs="Tahoma"/>
          <w:szCs w:val="21"/>
        </w:rPr>
        <w:t xml:space="preserve">BefolyásolásMértéke </w:t>
      </w:r>
      <w:r>
        <w:rPr>
          <w:rFonts w:cs="Tahoma"/>
          <w:szCs w:val="21"/>
        </w:rPr>
        <w:tab/>
      </w:r>
      <w:r>
        <w:rPr>
          <w:rFonts w:cs="Tahoma"/>
          <w:szCs w:val="21"/>
        </w:rPr>
        <w:tab/>
      </w:r>
      <w:r w:rsidRPr="009F3DB9">
        <w:rPr>
          <w:rFonts w:cs="Tahoma"/>
          <w:szCs w:val="21"/>
        </w:rPr>
        <w:t xml:space="preserve">A társaság irányítását biztosító befolyásolás mértéke </w:t>
      </w:r>
    </w:p>
    <w:p w14:paraId="1CF04C8A"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Cégmutató/TermészetesSzemély </w:t>
      </w:r>
      <w:r>
        <w:rPr>
          <w:rFonts w:cs="Tahoma"/>
          <w:szCs w:val="21"/>
        </w:rPr>
        <w:tab/>
      </w:r>
      <w:r w:rsidRPr="009F3DB9">
        <w:rPr>
          <w:rFonts w:cs="Tahoma"/>
          <w:szCs w:val="21"/>
        </w:rPr>
        <w:t xml:space="preserve">Természetes vagy jogi személy adatai </w:t>
      </w:r>
    </w:p>
    <w:p w14:paraId="49B50C98"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BizalmiVagyonkezelő </w:t>
      </w:r>
      <w:r>
        <w:rPr>
          <w:rFonts w:cs="Tahoma"/>
          <w:szCs w:val="21"/>
        </w:rPr>
        <w:tab/>
      </w:r>
      <w:r>
        <w:rPr>
          <w:rFonts w:cs="Tahoma"/>
          <w:szCs w:val="21"/>
        </w:rPr>
        <w:tab/>
      </w:r>
      <w:r>
        <w:rPr>
          <w:rFonts w:cs="Tahoma"/>
          <w:szCs w:val="21"/>
        </w:rPr>
        <w:tab/>
      </w:r>
      <w:r w:rsidRPr="009F3DB9">
        <w:rPr>
          <w:rFonts w:cs="Tahoma"/>
          <w:szCs w:val="21"/>
        </w:rPr>
        <w:t xml:space="preserve">Bizalmi vagyonkezelő </w:t>
      </w:r>
    </w:p>
    <w:p w14:paraId="41B1017B"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Jogviszony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Tagsági jogviszony kezdete és vége </w:t>
      </w:r>
    </w:p>
    <w:p w14:paraId="3E92927E" w14:textId="77777777" w:rsidR="00AC15BD" w:rsidRDefault="00AC15BD" w:rsidP="0066775A">
      <w:pPr>
        <w:spacing w:after="120" w:line="276" w:lineRule="auto"/>
        <w:rPr>
          <w:rFonts w:cs="Tahoma"/>
          <w:b/>
          <w:bCs/>
          <w:i/>
          <w:iCs/>
          <w:szCs w:val="21"/>
        </w:rPr>
      </w:pPr>
    </w:p>
    <w:p w14:paraId="180AB834" w14:textId="77777777" w:rsidR="00AC15BD" w:rsidRPr="009F3DB9" w:rsidRDefault="00AC15BD" w:rsidP="0066775A">
      <w:pPr>
        <w:spacing w:after="120" w:line="276" w:lineRule="auto"/>
        <w:rPr>
          <w:rFonts w:cs="Tahoma"/>
          <w:szCs w:val="21"/>
        </w:rPr>
      </w:pPr>
      <w:r w:rsidRPr="009F3DB9">
        <w:rPr>
          <w:rFonts w:cs="Tahoma"/>
          <w:b/>
          <w:bCs/>
          <w:i/>
          <w:iCs/>
          <w:szCs w:val="21"/>
        </w:rPr>
        <w:t xml:space="preserve">2. rovat - 2(10) </w:t>
      </w:r>
    </w:p>
    <w:p w14:paraId="6E4960DB" w14:textId="77777777" w:rsidR="00AC15BD" w:rsidRPr="009F3DB9" w:rsidRDefault="00AC15BD" w:rsidP="0066775A">
      <w:pPr>
        <w:spacing w:after="120" w:line="276" w:lineRule="auto"/>
        <w:rPr>
          <w:rFonts w:cs="Tahoma"/>
          <w:szCs w:val="21"/>
        </w:rPr>
      </w:pPr>
      <w:r w:rsidRPr="009F3DB9">
        <w:rPr>
          <w:rFonts w:cs="Tahoma"/>
          <w:szCs w:val="21"/>
        </w:rPr>
        <w:t xml:space="preserve">RtMűködésiMód </w:t>
      </w:r>
      <w:r>
        <w:rPr>
          <w:rFonts w:cs="Tahoma"/>
          <w:szCs w:val="21"/>
        </w:rPr>
        <w:tab/>
      </w:r>
      <w:r>
        <w:rPr>
          <w:rFonts w:cs="Tahoma"/>
          <w:szCs w:val="21"/>
        </w:rPr>
        <w:tab/>
      </w:r>
      <w:r>
        <w:rPr>
          <w:rFonts w:cs="Tahoma"/>
          <w:szCs w:val="21"/>
        </w:rPr>
        <w:tab/>
      </w:r>
      <w:r w:rsidRPr="009F3DB9">
        <w:rPr>
          <w:rFonts w:cs="Tahoma"/>
          <w:szCs w:val="21"/>
        </w:rPr>
        <w:t xml:space="preserve">A részvénytársaság működési módja </w:t>
      </w:r>
    </w:p>
    <w:p w14:paraId="101593B8"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Nyilvános </w:t>
      </w:r>
      <w:r>
        <w:rPr>
          <w:rFonts w:cs="Tahoma"/>
          <w:szCs w:val="21"/>
        </w:rPr>
        <w:tab/>
      </w:r>
      <w:r>
        <w:rPr>
          <w:rFonts w:cs="Tahoma"/>
          <w:szCs w:val="21"/>
        </w:rPr>
        <w:tab/>
      </w:r>
      <w:r>
        <w:rPr>
          <w:rFonts w:cs="Tahoma"/>
          <w:szCs w:val="21"/>
        </w:rPr>
        <w:tab/>
      </w:r>
      <w:r w:rsidRPr="009F3DB9">
        <w:rPr>
          <w:rFonts w:cs="Tahoma"/>
          <w:szCs w:val="21"/>
        </w:rPr>
        <w:t xml:space="preserve">Nyilvános jelzése </w:t>
      </w:r>
    </w:p>
    <w:p w14:paraId="26D0AB86"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Zárt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Zárt jelzése </w:t>
      </w:r>
    </w:p>
    <w:p w14:paraId="2E50F791" w14:textId="77777777" w:rsidR="00AC15BD" w:rsidRDefault="00AC15BD" w:rsidP="0066775A">
      <w:pPr>
        <w:spacing w:after="120" w:line="276" w:lineRule="auto"/>
        <w:rPr>
          <w:rFonts w:cs="Tahoma"/>
          <w:b/>
          <w:bCs/>
          <w:i/>
          <w:iCs/>
          <w:szCs w:val="21"/>
        </w:rPr>
      </w:pPr>
    </w:p>
    <w:p w14:paraId="73363EE1" w14:textId="77777777" w:rsidR="00AC15BD" w:rsidRPr="009F3DB9" w:rsidRDefault="00AC15BD" w:rsidP="0066775A">
      <w:pPr>
        <w:spacing w:after="120" w:line="276" w:lineRule="auto"/>
        <w:rPr>
          <w:rFonts w:cs="Tahoma"/>
          <w:szCs w:val="21"/>
        </w:rPr>
      </w:pPr>
      <w:r w:rsidRPr="009F3DB9">
        <w:rPr>
          <w:rFonts w:cs="Tahoma"/>
          <w:b/>
          <w:bCs/>
          <w:i/>
          <w:iCs/>
          <w:szCs w:val="21"/>
        </w:rPr>
        <w:t xml:space="preserve">3. rovat - 3(10) </w:t>
      </w:r>
    </w:p>
    <w:p w14:paraId="03172957" w14:textId="77777777" w:rsidR="00AC15BD" w:rsidRPr="009F3DB9" w:rsidRDefault="00AC15BD" w:rsidP="0066775A">
      <w:pPr>
        <w:spacing w:after="120" w:line="276" w:lineRule="auto"/>
        <w:rPr>
          <w:rFonts w:cs="Tahoma"/>
          <w:szCs w:val="21"/>
        </w:rPr>
      </w:pPr>
      <w:r w:rsidRPr="009F3DB9">
        <w:rPr>
          <w:rFonts w:cs="Tahoma"/>
          <w:szCs w:val="21"/>
        </w:rPr>
        <w:t xml:space="preserve">Részvényátruházás </w:t>
      </w:r>
      <w:r>
        <w:rPr>
          <w:rFonts w:cs="Tahoma"/>
          <w:szCs w:val="21"/>
        </w:rPr>
        <w:tab/>
      </w:r>
      <w:r>
        <w:rPr>
          <w:rFonts w:cs="Tahoma"/>
          <w:szCs w:val="21"/>
        </w:rPr>
        <w:tab/>
      </w:r>
      <w:r>
        <w:rPr>
          <w:rFonts w:cs="Tahoma"/>
          <w:szCs w:val="21"/>
        </w:rPr>
        <w:tab/>
      </w:r>
      <w:r w:rsidRPr="009F3DB9">
        <w:rPr>
          <w:rFonts w:cs="Tahoma"/>
          <w:szCs w:val="21"/>
        </w:rPr>
        <w:t xml:space="preserve">A részvény átruházását az alapító okirat korlátozza </w:t>
      </w:r>
    </w:p>
    <w:p w14:paraId="2A999BCA"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Korlátozás </w:t>
      </w:r>
      <w:r>
        <w:rPr>
          <w:rFonts w:cs="Tahoma"/>
          <w:szCs w:val="21"/>
        </w:rPr>
        <w:tab/>
      </w:r>
      <w:r>
        <w:rPr>
          <w:rFonts w:cs="Tahoma"/>
          <w:szCs w:val="21"/>
        </w:rPr>
        <w:tab/>
      </w:r>
      <w:r>
        <w:rPr>
          <w:rFonts w:cs="Tahoma"/>
          <w:szCs w:val="21"/>
        </w:rPr>
        <w:tab/>
      </w:r>
      <w:r w:rsidRPr="009F3DB9">
        <w:rPr>
          <w:rFonts w:cs="Tahoma"/>
          <w:szCs w:val="21"/>
        </w:rPr>
        <w:t xml:space="preserve">A részvény átruházását az alapító okirat korlátozza </w:t>
      </w:r>
    </w:p>
    <w:p w14:paraId="61FA5C2A" w14:textId="77777777" w:rsidR="00AC15BD" w:rsidRDefault="00AC15BD" w:rsidP="0066775A">
      <w:pPr>
        <w:spacing w:after="120" w:line="276" w:lineRule="auto"/>
        <w:rPr>
          <w:rFonts w:cs="Tahoma"/>
          <w:b/>
          <w:bCs/>
          <w:i/>
          <w:iCs/>
          <w:szCs w:val="21"/>
        </w:rPr>
      </w:pPr>
    </w:p>
    <w:p w14:paraId="5CAEA88C" w14:textId="77777777" w:rsidR="00AC15BD" w:rsidRPr="009F3DB9" w:rsidRDefault="00AC15BD" w:rsidP="0066775A">
      <w:pPr>
        <w:spacing w:after="120" w:line="276" w:lineRule="auto"/>
        <w:rPr>
          <w:rFonts w:cs="Tahoma"/>
          <w:szCs w:val="21"/>
        </w:rPr>
      </w:pPr>
      <w:r w:rsidRPr="009F3DB9">
        <w:rPr>
          <w:rFonts w:cs="Tahoma"/>
          <w:b/>
          <w:bCs/>
          <w:i/>
          <w:iCs/>
          <w:szCs w:val="21"/>
        </w:rPr>
        <w:t xml:space="preserve">4. rovat - 4(10) </w:t>
      </w:r>
    </w:p>
    <w:p w14:paraId="3384F547" w14:textId="77777777" w:rsidR="00AC15BD" w:rsidRPr="009F3DB9" w:rsidRDefault="00AC15BD" w:rsidP="0066775A">
      <w:pPr>
        <w:spacing w:after="120" w:line="276" w:lineRule="auto"/>
        <w:rPr>
          <w:rFonts w:cs="Tahoma"/>
          <w:szCs w:val="21"/>
        </w:rPr>
      </w:pPr>
      <w:r w:rsidRPr="009F3DB9">
        <w:rPr>
          <w:rFonts w:cs="Tahoma"/>
          <w:szCs w:val="21"/>
        </w:rPr>
        <w:t xml:space="preserve">BemutatóraSzólóRészvények </w:t>
      </w:r>
      <w:r>
        <w:rPr>
          <w:rFonts w:cs="Tahoma"/>
          <w:szCs w:val="21"/>
        </w:rPr>
        <w:tab/>
      </w:r>
      <w:r>
        <w:rPr>
          <w:rFonts w:cs="Tahoma"/>
          <w:szCs w:val="21"/>
        </w:rPr>
        <w:tab/>
      </w:r>
      <w:r w:rsidRPr="009F3DB9">
        <w:rPr>
          <w:rFonts w:cs="Tahoma"/>
          <w:szCs w:val="21"/>
        </w:rPr>
        <w:t xml:space="preserve">Bemutatóra szóló részvények </w:t>
      </w:r>
    </w:p>
    <w:p w14:paraId="0EC26649"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Részvény </w:t>
      </w:r>
      <w:r>
        <w:rPr>
          <w:rFonts w:cs="Tahoma"/>
          <w:szCs w:val="21"/>
        </w:rPr>
        <w:tab/>
      </w:r>
      <w:r>
        <w:rPr>
          <w:rFonts w:cs="Tahoma"/>
          <w:szCs w:val="21"/>
        </w:rPr>
        <w:tab/>
      </w:r>
      <w:r>
        <w:rPr>
          <w:rFonts w:cs="Tahoma"/>
          <w:szCs w:val="21"/>
        </w:rPr>
        <w:tab/>
      </w:r>
      <w:r w:rsidRPr="009F3DB9">
        <w:rPr>
          <w:rFonts w:cs="Tahoma"/>
          <w:szCs w:val="21"/>
        </w:rPr>
        <w:t xml:space="preserve">Részvény </w:t>
      </w:r>
    </w:p>
    <w:p w14:paraId="52DAA88E" w14:textId="77777777" w:rsidR="00AC15BD" w:rsidRDefault="00AC15BD" w:rsidP="0066775A">
      <w:pPr>
        <w:spacing w:after="120" w:line="276" w:lineRule="auto"/>
        <w:rPr>
          <w:rFonts w:cs="Tahoma"/>
          <w:b/>
          <w:bCs/>
          <w:i/>
          <w:iCs/>
          <w:szCs w:val="21"/>
        </w:rPr>
      </w:pPr>
    </w:p>
    <w:p w14:paraId="2981259B" w14:textId="77777777" w:rsidR="00AC15BD" w:rsidRPr="009F3DB9" w:rsidRDefault="00AC15BD" w:rsidP="0066775A">
      <w:pPr>
        <w:spacing w:after="120" w:line="276" w:lineRule="auto"/>
        <w:rPr>
          <w:rFonts w:cs="Tahoma"/>
          <w:szCs w:val="21"/>
        </w:rPr>
      </w:pPr>
      <w:r w:rsidRPr="009F3DB9">
        <w:rPr>
          <w:rFonts w:cs="Tahoma"/>
          <w:b/>
          <w:bCs/>
          <w:i/>
          <w:iCs/>
          <w:szCs w:val="21"/>
        </w:rPr>
        <w:t xml:space="preserve">5. rovat - 5(10) </w:t>
      </w:r>
    </w:p>
    <w:p w14:paraId="5A8C72DD" w14:textId="77777777" w:rsidR="00AC15BD" w:rsidRPr="009F3DB9" w:rsidRDefault="00AC15BD" w:rsidP="0066775A">
      <w:pPr>
        <w:spacing w:after="120" w:line="276" w:lineRule="auto"/>
        <w:rPr>
          <w:rFonts w:cs="Tahoma"/>
          <w:szCs w:val="21"/>
        </w:rPr>
      </w:pPr>
      <w:r w:rsidRPr="009F3DB9">
        <w:rPr>
          <w:rFonts w:cs="Tahoma"/>
          <w:szCs w:val="21"/>
        </w:rPr>
        <w:t xml:space="preserve">NévreSzólóRészvények </w:t>
      </w:r>
      <w:r>
        <w:rPr>
          <w:rFonts w:cs="Tahoma"/>
          <w:szCs w:val="21"/>
        </w:rPr>
        <w:tab/>
      </w:r>
      <w:r>
        <w:rPr>
          <w:rFonts w:cs="Tahoma"/>
          <w:szCs w:val="21"/>
        </w:rPr>
        <w:tab/>
      </w:r>
      <w:r w:rsidRPr="009F3DB9">
        <w:rPr>
          <w:rFonts w:cs="Tahoma"/>
          <w:szCs w:val="21"/>
        </w:rPr>
        <w:t xml:space="preserve">Névre szóló részvények </w:t>
      </w:r>
    </w:p>
    <w:p w14:paraId="591F7408"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Részvény </w:t>
      </w:r>
      <w:r>
        <w:rPr>
          <w:rFonts w:cs="Tahoma"/>
          <w:szCs w:val="21"/>
        </w:rPr>
        <w:tab/>
      </w:r>
      <w:r>
        <w:rPr>
          <w:rFonts w:cs="Tahoma"/>
          <w:szCs w:val="21"/>
        </w:rPr>
        <w:tab/>
      </w:r>
      <w:r>
        <w:rPr>
          <w:rFonts w:cs="Tahoma"/>
          <w:szCs w:val="21"/>
        </w:rPr>
        <w:tab/>
      </w:r>
      <w:r w:rsidRPr="009F3DB9">
        <w:rPr>
          <w:rFonts w:cs="Tahoma"/>
          <w:szCs w:val="21"/>
        </w:rPr>
        <w:t xml:space="preserve">Részvény </w:t>
      </w:r>
    </w:p>
    <w:p w14:paraId="26B33864" w14:textId="77777777" w:rsidR="00AC15BD" w:rsidRDefault="00AC15BD" w:rsidP="0066775A">
      <w:pPr>
        <w:spacing w:after="120" w:line="276" w:lineRule="auto"/>
        <w:rPr>
          <w:rFonts w:cs="Tahoma"/>
          <w:b/>
          <w:bCs/>
          <w:i/>
          <w:iCs/>
          <w:szCs w:val="21"/>
        </w:rPr>
      </w:pPr>
    </w:p>
    <w:p w14:paraId="448713DE" w14:textId="77777777" w:rsidR="00AC15BD" w:rsidRPr="009F3DB9" w:rsidRDefault="00AC15BD" w:rsidP="0066775A">
      <w:pPr>
        <w:spacing w:after="120" w:line="276" w:lineRule="auto"/>
        <w:rPr>
          <w:rFonts w:cs="Tahoma"/>
          <w:szCs w:val="21"/>
        </w:rPr>
      </w:pPr>
      <w:r w:rsidRPr="009F3DB9">
        <w:rPr>
          <w:rFonts w:cs="Tahoma"/>
          <w:b/>
          <w:bCs/>
          <w:i/>
          <w:iCs/>
          <w:szCs w:val="21"/>
        </w:rPr>
        <w:t xml:space="preserve">6. rovat - 6(10) </w:t>
      </w:r>
    </w:p>
    <w:p w14:paraId="0D1206B1" w14:textId="77777777" w:rsidR="00AC15BD" w:rsidRPr="009F3DB9" w:rsidRDefault="00AC15BD" w:rsidP="0066775A">
      <w:pPr>
        <w:spacing w:after="120" w:line="276" w:lineRule="auto"/>
        <w:ind w:left="3544" w:hanging="3544"/>
        <w:rPr>
          <w:rFonts w:cs="Tahoma"/>
          <w:szCs w:val="21"/>
        </w:rPr>
      </w:pPr>
      <w:r w:rsidRPr="009F3DB9">
        <w:rPr>
          <w:rFonts w:cs="Tahoma"/>
          <w:szCs w:val="21"/>
        </w:rPr>
        <w:t xml:space="preserve">ÁtváltoztathatóKötvények </w:t>
      </w:r>
      <w:r>
        <w:rPr>
          <w:rFonts w:cs="Tahoma"/>
          <w:szCs w:val="21"/>
        </w:rPr>
        <w:tab/>
      </w:r>
      <w:r>
        <w:rPr>
          <w:rFonts w:cs="Tahoma"/>
          <w:szCs w:val="21"/>
        </w:rPr>
        <w:tab/>
      </w:r>
      <w:r w:rsidRPr="009F3DB9">
        <w:rPr>
          <w:rFonts w:cs="Tahoma"/>
          <w:szCs w:val="21"/>
        </w:rPr>
        <w:t xml:space="preserve">A kibocsátott átváltoztatható és átváltozó kötvények száma és névértéke </w:t>
      </w:r>
    </w:p>
    <w:p w14:paraId="07975C04"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Kötvény </w:t>
      </w:r>
      <w:r>
        <w:rPr>
          <w:rFonts w:cs="Tahoma"/>
          <w:szCs w:val="21"/>
        </w:rPr>
        <w:tab/>
      </w:r>
      <w:r>
        <w:rPr>
          <w:rFonts w:cs="Tahoma"/>
          <w:szCs w:val="21"/>
        </w:rPr>
        <w:tab/>
      </w:r>
      <w:r>
        <w:rPr>
          <w:rFonts w:cs="Tahoma"/>
          <w:szCs w:val="21"/>
        </w:rPr>
        <w:tab/>
      </w:r>
      <w:r w:rsidRPr="009F3DB9">
        <w:rPr>
          <w:rFonts w:cs="Tahoma"/>
          <w:szCs w:val="21"/>
        </w:rPr>
        <w:t xml:space="preserve">Kötvény </w:t>
      </w:r>
    </w:p>
    <w:p w14:paraId="54B1C345" w14:textId="77777777" w:rsidR="00AC15BD" w:rsidRDefault="00AC15BD" w:rsidP="0066775A">
      <w:pPr>
        <w:spacing w:after="120" w:line="276" w:lineRule="auto"/>
        <w:rPr>
          <w:rFonts w:cs="Tahoma"/>
          <w:b/>
          <w:bCs/>
          <w:i/>
          <w:iCs/>
          <w:szCs w:val="21"/>
        </w:rPr>
      </w:pPr>
    </w:p>
    <w:p w14:paraId="429D0249" w14:textId="77777777" w:rsidR="00AC15BD" w:rsidRPr="009F3DB9" w:rsidRDefault="00AC15BD" w:rsidP="0066775A">
      <w:pPr>
        <w:spacing w:after="120" w:line="276" w:lineRule="auto"/>
        <w:rPr>
          <w:rFonts w:cs="Tahoma"/>
          <w:szCs w:val="21"/>
        </w:rPr>
      </w:pPr>
      <w:r w:rsidRPr="009F3DB9">
        <w:rPr>
          <w:rFonts w:cs="Tahoma"/>
          <w:b/>
          <w:bCs/>
          <w:i/>
          <w:iCs/>
          <w:szCs w:val="21"/>
        </w:rPr>
        <w:t xml:space="preserve">7. rovat - 7(10) </w:t>
      </w:r>
    </w:p>
    <w:p w14:paraId="1C6D8AA8" w14:textId="77777777" w:rsidR="00AC15BD" w:rsidRPr="009F3DB9" w:rsidRDefault="00AC15BD" w:rsidP="0066775A">
      <w:pPr>
        <w:spacing w:after="120" w:line="276" w:lineRule="auto"/>
        <w:ind w:left="3544" w:hanging="3544"/>
        <w:rPr>
          <w:rFonts w:cs="Tahoma"/>
          <w:szCs w:val="21"/>
        </w:rPr>
      </w:pPr>
      <w:r w:rsidRPr="009F3DB9">
        <w:rPr>
          <w:rFonts w:cs="Tahoma"/>
          <w:szCs w:val="21"/>
        </w:rPr>
        <w:t xml:space="preserve">JegyzésiJogotBiztosítóKötvények </w:t>
      </w:r>
      <w:r>
        <w:rPr>
          <w:rFonts w:cs="Tahoma"/>
          <w:szCs w:val="21"/>
        </w:rPr>
        <w:tab/>
      </w:r>
      <w:r w:rsidRPr="009F3DB9">
        <w:rPr>
          <w:rFonts w:cs="Tahoma"/>
          <w:szCs w:val="21"/>
        </w:rPr>
        <w:t xml:space="preserve">A kibocsátott jegyzési jogot biztosító kötvények száma és névértéke </w:t>
      </w:r>
    </w:p>
    <w:p w14:paraId="316D043B"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Kötvény </w:t>
      </w:r>
      <w:r>
        <w:rPr>
          <w:rFonts w:cs="Tahoma"/>
          <w:szCs w:val="21"/>
        </w:rPr>
        <w:tab/>
      </w:r>
      <w:r w:rsidRPr="009F3DB9">
        <w:rPr>
          <w:rFonts w:cs="Tahoma"/>
          <w:szCs w:val="21"/>
        </w:rPr>
        <w:t xml:space="preserve">Kötvény </w:t>
      </w:r>
    </w:p>
    <w:p w14:paraId="3E4823ED" w14:textId="77777777" w:rsidR="00AC15BD" w:rsidRDefault="00AC15BD" w:rsidP="0066775A">
      <w:pPr>
        <w:spacing w:after="120" w:line="276" w:lineRule="auto"/>
        <w:rPr>
          <w:rFonts w:cs="Tahoma"/>
          <w:b/>
          <w:bCs/>
          <w:i/>
          <w:iCs/>
          <w:szCs w:val="21"/>
        </w:rPr>
      </w:pPr>
    </w:p>
    <w:p w14:paraId="7097026D" w14:textId="77777777" w:rsidR="00AC15BD" w:rsidRPr="009F3DB9" w:rsidRDefault="00AC15BD" w:rsidP="0066775A">
      <w:pPr>
        <w:spacing w:after="120" w:line="276" w:lineRule="auto"/>
        <w:rPr>
          <w:rFonts w:cs="Tahoma"/>
          <w:szCs w:val="21"/>
        </w:rPr>
      </w:pPr>
      <w:r w:rsidRPr="009F3DB9">
        <w:rPr>
          <w:rFonts w:cs="Tahoma"/>
          <w:b/>
          <w:bCs/>
          <w:i/>
          <w:iCs/>
          <w:szCs w:val="21"/>
        </w:rPr>
        <w:t xml:space="preserve">8. rovat - 8(10) </w:t>
      </w:r>
    </w:p>
    <w:p w14:paraId="6C450CCD" w14:textId="77777777" w:rsidR="00AC15BD" w:rsidRPr="009F3DB9" w:rsidRDefault="00AC15BD" w:rsidP="0066775A">
      <w:pPr>
        <w:spacing w:after="120" w:line="276" w:lineRule="auto"/>
        <w:ind w:left="3544" w:hanging="3544"/>
        <w:rPr>
          <w:rFonts w:cs="Tahoma"/>
          <w:szCs w:val="21"/>
        </w:rPr>
      </w:pPr>
      <w:r w:rsidRPr="009F3DB9">
        <w:rPr>
          <w:rFonts w:cs="Tahoma"/>
          <w:szCs w:val="21"/>
        </w:rPr>
        <w:t xml:space="preserve">HirdetményekKözzététele </w:t>
      </w:r>
      <w:r>
        <w:rPr>
          <w:rFonts w:cs="Tahoma"/>
          <w:szCs w:val="21"/>
        </w:rPr>
        <w:tab/>
      </w:r>
      <w:r>
        <w:rPr>
          <w:rFonts w:cs="Tahoma"/>
          <w:szCs w:val="21"/>
        </w:rPr>
        <w:tab/>
      </w:r>
      <w:r w:rsidRPr="009F3DB9">
        <w:rPr>
          <w:rFonts w:cs="Tahoma"/>
          <w:szCs w:val="21"/>
        </w:rPr>
        <w:t xml:space="preserve">A részvénytársasági hirdetmények közzétételének módja és helye </w:t>
      </w:r>
    </w:p>
    <w:p w14:paraId="30090265"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Meghívó </w:t>
      </w:r>
      <w:r>
        <w:rPr>
          <w:rFonts w:cs="Tahoma"/>
          <w:szCs w:val="21"/>
        </w:rPr>
        <w:tab/>
      </w:r>
      <w:r>
        <w:rPr>
          <w:rFonts w:cs="Tahoma"/>
          <w:szCs w:val="21"/>
        </w:rPr>
        <w:tab/>
      </w:r>
      <w:r>
        <w:rPr>
          <w:rFonts w:cs="Tahoma"/>
          <w:szCs w:val="21"/>
        </w:rPr>
        <w:tab/>
      </w:r>
      <w:r w:rsidRPr="009F3DB9">
        <w:rPr>
          <w:rFonts w:cs="Tahoma"/>
          <w:szCs w:val="21"/>
        </w:rPr>
        <w:t xml:space="preserve">A közzététel módja meghívó </w:t>
      </w:r>
    </w:p>
    <w:p w14:paraId="64ADA226"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Hirdetmény </w:t>
      </w:r>
      <w:r>
        <w:rPr>
          <w:rFonts w:cs="Tahoma"/>
          <w:szCs w:val="21"/>
        </w:rPr>
        <w:tab/>
      </w:r>
      <w:r>
        <w:rPr>
          <w:rFonts w:cs="Tahoma"/>
          <w:szCs w:val="21"/>
        </w:rPr>
        <w:tab/>
      </w:r>
      <w:r>
        <w:rPr>
          <w:rFonts w:cs="Tahoma"/>
          <w:szCs w:val="21"/>
        </w:rPr>
        <w:tab/>
      </w:r>
      <w:r w:rsidRPr="009F3DB9">
        <w:rPr>
          <w:rFonts w:cs="Tahoma"/>
          <w:szCs w:val="21"/>
        </w:rPr>
        <w:t xml:space="preserve">A közzététel módja hirdetmény </w:t>
      </w:r>
    </w:p>
    <w:p w14:paraId="74327440"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KözzétételMódja </w:t>
      </w:r>
      <w:r>
        <w:rPr>
          <w:rFonts w:cs="Tahoma"/>
          <w:szCs w:val="21"/>
        </w:rPr>
        <w:tab/>
      </w:r>
      <w:r>
        <w:rPr>
          <w:rFonts w:cs="Tahoma"/>
          <w:szCs w:val="21"/>
        </w:rPr>
        <w:tab/>
      </w:r>
      <w:r w:rsidRPr="009F3DB9">
        <w:rPr>
          <w:rFonts w:cs="Tahoma"/>
          <w:szCs w:val="21"/>
        </w:rPr>
        <w:t xml:space="preserve">A közzététel módjának megnevezése </w:t>
      </w:r>
    </w:p>
    <w:p w14:paraId="4EA2C365" w14:textId="77777777" w:rsidR="00AC15BD" w:rsidRDefault="00AC15BD" w:rsidP="0066775A">
      <w:pPr>
        <w:spacing w:after="120" w:line="276" w:lineRule="auto"/>
        <w:rPr>
          <w:rFonts w:cs="Tahoma"/>
          <w:b/>
          <w:bCs/>
          <w:i/>
          <w:iCs/>
          <w:szCs w:val="21"/>
        </w:rPr>
      </w:pPr>
    </w:p>
    <w:p w14:paraId="552ED52E" w14:textId="77777777" w:rsidR="00AC15BD" w:rsidRPr="009F3DB9" w:rsidRDefault="00AC15BD" w:rsidP="0066775A">
      <w:pPr>
        <w:spacing w:after="120" w:line="276" w:lineRule="auto"/>
        <w:rPr>
          <w:rFonts w:cs="Tahoma"/>
          <w:szCs w:val="21"/>
        </w:rPr>
      </w:pPr>
      <w:r w:rsidRPr="009F3DB9">
        <w:rPr>
          <w:rFonts w:cs="Tahoma"/>
          <w:b/>
          <w:bCs/>
          <w:i/>
          <w:iCs/>
          <w:szCs w:val="21"/>
        </w:rPr>
        <w:t xml:space="preserve">9. rovat - 9(10) </w:t>
      </w:r>
    </w:p>
    <w:p w14:paraId="00B5173D" w14:textId="77777777" w:rsidR="00AC15BD" w:rsidRPr="009F3DB9" w:rsidRDefault="00AC15BD" w:rsidP="0066775A">
      <w:pPr>
        <w:spacing w:after="120" w:line="276" w:lineRule="auto"/>
        <w:rPr>
          <w:rFonts w:cs="Tahoma"/>
          <w:szCs w:val="21"/>
        </w:rPr>
      </w:pPr>
      <w:r w:rsidRPr="009F3DB9">
        <w:rPr>
          <w:rFonts w:cs="Tahoma"/>
          <w:szCs w:val="21"/>
        </w:rPr>
        <w:t xml:space="preserve">ÜgyvezetésTípusa </w:t>
      </w:r>
      <w:r>
        <w:rPr>
          <w:rFonts w:cs="Tahoma"/>
          <w:szCs w:val="21"/>
        </w:rPr>
        <w:tab/>
      </w:r>
      <w:r>
        <w:rPr>
          <w:rFonts w:cs="Tahoma"/>
          <w:szCs w:val="21"/>
        </w:rPr>
        <w:tab/>
      </w:r>
      <w:r>
        <w:rPr>
          <w:rFonts w:cs="Tahoma"/>
          <w:szCs w:val="21"/>
        </w:rPr>
        <w:tab/>
      </w:r>
      <w:r w:rsidRPr="009F3DB9">
        <w:rPr>
          <w:rFonts w:cs="Tahoma"/>
          <w:szCs w:val="21"/>
        </w:rPr>
        <w:t xml:space="preserve">Az ügyvezetés típusa </w:t>
      </w:r>
    </w:p>
    <w:p w14:paraId="3E492440"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Típus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Az ügyvezetés típusa </w:t>
      </w:r>
    </w:p>
    <w:p w14:paraId="170081B9" w14:textId="77777777" w:rsidR="00AC15BD" w:rsidRDefault="00AC15BD" w:rsidP="0066775A">
      <w:pPr>
        <w:spacing w:after="120" w:line="276" w:lineRule="auto"/>
        <w:rPr>
          <w:rFonts w:cs="Tahoma"/>
          <w:b/>
          <w:bCs/>
          <w:i/>
          <w:iCs/>
          <w:szCs w:val="21"/>
        </w:rPr>
      </w:pPr>
    </w:p>
    <w:p w14:paraId="097D4651" w14:textId="77777777" w:rsidR="00AC15BD" w:rsidRPr="009F3DB9" w:rsidRDefault="00AC15BD" w:rsidP="0066775A">
      <w:pPr>
        <w:spacing w:after="120" w:line="276" w:lineRule="auto"/>
        <w:rPr>
          <w:rFonts w:cs="Tahoma"/>
          <w:szCs w:val="21"/>
        </w:rPr>
      </w:pPr>
      <w:r w:rsidRPr="009F3DB9">
        <w:rPr>
          <w:rFonts w:cs="Tahoma"/>
          <w:b/>
          <w:bCs/>
          <w:i/>
          <w:iCs/>
          <w:szCs w:val="21"/>
        </w:rPr>
        <w:t xml:space="preserve">10. rovat - 10(10) </w:t>
      </w:r>
    </w:p>
    <w:p w14:paraId="25FF3611" w14:textId="77777777" w:rsidR="00AC15BD" w:rsidRPr="009F3DB9" w:rsidRDefault="00AC15BD" w:rsidP="0066775A">
      <w:pPr>
        <w:spacing w:after="120" w:line="276" w:lineRule="auto"/>
        <w:rPr>
          <w:rFonts w:cs="Tahoma"/>
          <w:szCs w:val="21"/>
        </w:rPr>
      </w:pPr>
      <w:r w:rsidRPr="009F3DB9">
        <w:rPr>
          <w:rFonts w:cs="Tahoma"/>
          <w:szCs w:val="21"/>
        </w:rPr>
        <w:t xml:space="preserve">RészvényekSzámaNévértéke </w:t>
      </w:r>
      <w:r>
        <w:rPr>
          <w:rFonts w:cs="Tahoma"/>
          <w:szCs w:val="21"/>
        </w:rPr>
        <w:tab/>
      </w:r>
      <w:r>
        <w:rPr>
          <w:rFonts w:cs="Tahoma"/>
          <w:szCs w:val="21"/>
        </w:rPr>
        <w:tab/>
      </w:r>
      <w:r w:rsidRPr="009F3DB9">
        <w:rPr>
          <w:rFonts w:cs="Tahoma"/>
          <w:szCs w:val="21"/>
        </w:rPr>
        <w:t xml:space="preserve">A részvények száma és névértéke </w:t>
      </w:r>
    </w:p>
    <w:p w14:paraId="4AC9FD32"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Részvény </w:t>
      </w:r>
      <w:r>
        <w:rPr>
          <w:rFonts w:cs="Tahoma"/>
          <w:szCs w:val="21"/>
        </w:rPr>
        <w:tab/>
      </w:r>
      <w:r>
        <w:rPr>
          <w:rFonts w:cs="Tahoma"/>
          <w:szCs w:val="21"/>
        </w:rPr>
        <w:tab/>
      </w:r>
      <w:r>
        <w:rPr>
          <w:rFonts w:cs="Tahoma"/>
          <w:szCs w:val="21"/>
        </w:rPr>
        <w:tab/>
      </w:r>
      <w:r w:rsidRPr="009F3DB9">
        <w:rPr>
          <w:rFonts w:cs="Tahoma"/>
          <w:szCs w:val="21"/>
        </w:rPr>
        <w:t xml:space="preserve">Részvény </w:t>
      </w:r>
    </w:p>
    <w:p w14:paraId="42034AE5" w14:textId="77777777" w:rsidR="00AC15BD" w:rsidRDefault="00AC15BD" w:rsidP="0066775A">
      <w:pPr>
        <w:spacing w:after="120" w:line="276" w:lineRule="auto"/>
        <w:rPr>
          <w:rFonts w:cs="Tahoma"/>
          <w:b/>
          <w:bCs/>
          <w:i/>
          <w:iCs/>
          <w:szCs w:val="21"/>
        </w:rPr>
      </w:pPr>
    </w:p>
    <w:p w14:paraId="135D03F8" w14:textId="77777777" w:rsidR="00AC15BD" w:rsidRPr="009F3DB9" w:rsidRDefault="00AC15BD" w:rsidP="0066775A">
      <w:pPr>
        <w:spacing w:after="120" w:line="276" w:lineRule="auto"/>
        <w:rPr>
          <w:rFonts w:cs="Tahoma"/>
          <w:szCs w:val="21"/>
        </w:rPr>
      </w:pPr>
      <w:r w:rsidRPr="009F3DB9">
        <w:rPr>
          <w:rFonts w:cs="Tahoma"/>
          <w:b/>
          <w:bCs/>
          <w:i/>
          <w:iCs/>
          <w:szCs w:val="21"/>
        </w:rPr>
        <w:t xml:space="preserve">11. rovat - 11(10) </w:t>
      </w:r>
    </w:p>
    <w:p w14:paraId="726DED39" w14:textId="77777777" w:rsidR="00AC15BD" w:rsidRPr="009F3DB9" w:rsidRDefault="00AC15BD" w:rsidP="0066775A">
      <w:pPr>
        <w:spacing w:after="120" w:line="276" w:lineRule="auto"/>
        <w:ind w:left="4253" w:hanging="4253"/>
        <w:rPr>
          <w:rFonts w:cs="Tahoma"/>
          <w:szCs w:val="21"/>
        </w:rPr>
      </w:pPr>
      <w:r w:rsidRPr="009F3DB9">
        <w:rPr>
          <w:rFonts w:cs="Tahoma"/>
          <w:szCs w:val="21"/>
        </w:rPr>
        <w:t xml:space="preserve">SzabályozottIngatlanbefektetésiTársaság </w:t>
      </w:r>
      <w:r>
        <w:rPr>
          <w:rFonts w:cs="Tahoma"/>
          <w:szCs w:val="21"/>
        </w:rPr>
        <w:tab/>
      </w:r>
      <w:r>
        <w:rPr>
          <w:rFonts w:cs="Tahoma"/>
          <w:szCs w:val="21"/>
        </w:rPr>
        <w:tab/>
      </w:r>
      <w:r w:rsidRPr="009F3DB9">
        <w:rPr>
          <w:rFonts w:cs="Tahoma"/>
          <w:szCs w:val="21"/>
        </w:rPr>
        <w:t xml:space="preserve">A szabályozott ingatlanbefektetési elővállakozás és társaság adatai </w:t>
      </w:r>
    </w:p>
    <w:p w14:paraId="7E32A362"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Forma </w:t>
      </w:r>
      <w:r>
        <w:rPr>
          <w:rFonts w:cs="Tahoma"/>
          <w:szCs w:val="21"/>
        </w:rPr>
        <w:tab/>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A nyilvántartás formája </w:t>
      </w:r>
    </w:p>
    <w:p w14:paraId="77B2D438"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NyilvántartásKezdete </w:t>
      </w:r>
      <w:r>
        <w:rPr>
          <w:rFonts w:cs="Tahoma"/>
          <w:szCs w:val="21"/>
        </w:rPr>
        <w:tab/>
      </w:r>
      <w:r>
        <w:rPr>
          <w:rFonts w:cs="Tahoma"/>
          <w:szCs w:val="21"/>
        </w:rPr>
        <w:tab/>
      </w:r>
      <w:r>
        <w:rPr>
          <w:rFonts w:cs="Tahoma"/>
          <w:szCs w:val="21"/>
        </w:rPr>
        <w:tab/>
      </w:r>
      <w:r w:rsidRPr="009F3DB9">
        <w:rPr>
          <w:rFonts w:cs="Tahoma"/>
          <w:szCs w:val="21"/>
        </w:rPr>
        <w:t xml:space="preserve">A nyilvántartás kezdete </w:t>
      </w:r>
    </w:p>
    <w:p w14:paraId="22845EA8"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NyilvántartásVége </w:t>
      </w:r>
      <w:r>
        <w:rPr>
          <w:rFonts w:cs="Tahoma"/>
          <w:szCs w:val="21"/>
        </w:rPr>
        <w:tab/>
      </w:r>
      <w:r>
        <w:rPr>
          <w:rFonts w:cs="Tahoma"/>
          <w:szCs w:val="21"/>
        </w:rPr>
        <w:tab/>
      </w:r>
      <w:r>
        <w:rPr>
          <w:rFonts w:cs="Tahoma"/>
          <w:szCs w:val="21"/>
        </w:rPr>
        <w:tab/>
      </w:r>
      <w:r w:rsidRPr="009F3DB9">
        <w:rPr>
          <w:rFonts w:cs="Tahoma"/>
          <w:szCs w:val="21"/>
        </w:rPr>
        <w:t xml:space="preserve">A nyilvántartás vége </w:t>
      </w:r>
    </w:p>
    <w:p w14:paraId="4B3025AD" w14:textId="77777777" w:rsidR="00AC15BD" w:rsidRDefault="00AC15BD" w:rsidP="0066775A">
      <w:pPr>
        <w:spacing w:after="120" w:line="276" w:lineRule="auto"/>
        <w:rPr>
          <w:rFonts w:cs="Tahoma"/>
          <w:b/>
          <w:bCs/>
          <w:i/>
          <w:iCs/>
          <w:szCs w:val="21"/>
        </w:rPr>
      </w:pPr>
    </w:p>
    <w:p w14:paraId="1122451A" w14:textId="77777777" w:rsidR="00AC15BD" w:rsidRPr="009F3DB9" w:rsidRDefault="00AC15BD" w:rsidP="0066775A">
      <w:pPr>
        <w:spacing w:after="120" w:line="276" w:lineRule="auto"/>
        <w:rPr>
          <w:rFonts w:cs="Tahoma"/>
          <w:szCs w:val="21"/>
        </w:rPr>
      </w:pPr>
      <w:r w:rsidRPr="009F3DB9">
        <w:rPr>
          <w:rFonts w:cs="Tahoma"/>
          <w:b/>
          <w:bCs/>
          <w:i/>
          <w:iCs/>
          <w:szCs w:val="21"/>
        </w:rPr>
        <w:t xml:space="preserve">12. rovat - 12(10) </w:t>
      </w:r>
    </w:p>
    <w:p w14:paraId="6AC1B575" w14:textId="77777777" w:rsidR="00AC15BD" w:rsidRPr="009F3DB9" w:rsidRDefault="00AC15BD" w:rsidP="0066775A">
      <w:pPr>
        <w:spacing w:after="120" w:line="276" w:lineRule="auto"/>
        <w:rPr>
          <w:rFonts w:cs="Tahoma"/>
          <w:szCs w:val="21"/>
        </w:rPr>
      </w:pPr>
      <w:r w:rsidRPr="009F3DB9">
        <w:rPr>
          <w:rFonts w:cs="Tahoma"/>
          <w:szCs w:val="21"/>
        </w:rPr>
        <w:t xml:space="preserve">FelügyeletiBiztosKijelölése </w:t>
      </w:r>
      <w:r>
        <w:rPr>
          <w:rFonts w:cs="Tahoma"/>
          <w:szCs w:val="21"/>
        </w:rPr>
        <w:tab/>
      </w:r>
      <w:r>
        <w:rPr>
          <w:rFonts w:cs="Tahoma"/>
          <w:szCs w:val="21"/>
        </w:rPr>
        <w:tab/>
      </w:r>
      <w:r>
        <w:rPr>
          <w:rFonts w:cs="Tahoma"/>
          <w:szCs w:val="21"/>
        </w:rPr>
        <w:tab/>
      </w:r>
      <w:r w:rsidRPr="009F3DB9">
        <w:rPr>
          <w:rFonts w:cs="Tahoma"/>
          <w:szCs w:val="21"/>
        </w:rPr>
        <w:t xml:space="preserve">Felügyeleti biztos kijelölésének adatai </w:t>
      </w:r>
    </w:p>
    <w:p w14:paraId="245B407E"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VezetőTisztségviselőkFelfüggesztése </w:t>
      </w:r>
      <w:r>
        <w:rPr>
          <w:rFonts w:cs="Tahoma"/>
          <w:szCs w:val="21"/>
        </w:rPr>
        <w:tab/>
      </w:r>
      <w:r w:rsidRPr="009F3DB9">
        <w:rPr>
          <w:rFonts w:cs="Tahoma"/>
          <w:szCs w:val="21"/>
        </w:rPr>
        <w:t xml:space="preserve">Vezető tisztségviselő(k) felfüggesztése </w:t>
      </w:r>
    </w:p>
    <w:p w14:paraId="5BC5E655"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TermészetesSzemély </w:t>
      </w:r>
      <w:r>
        <w:rPr>
          <w:rFonts w:cs="Tahoma"/>
          <w:szCs w:val="21"/>
        </w:rPr>
        <w:tab/>
      </w:r>
      <w:r>
        <w:rPr>
          <w:rFonts w:cs="Tahoma"/>
          <w:szCs w:val="21"/>
        </w:rPr>
        <w:tab/>
      </w:r>
      <w:r>
        <w:rPr>
          <w:rFonts w:cs="Tahoma"/>
          <w:szCs w:val="21"/>
        </w:rPr>
        <w:tab/>
      </w:r>
      <w:r w:rsidRPr="009F3DB9">
        <w:rPr>
          <w:rFonts w:cs="Tahoma"/>
          <w:szCs w:val="21"/>
        </w:rPr>
        <w:t xml:space="preserve">Természetes személy adatai </w:t>
      </w:r>
    </w:p>
    <w:p w14:paraId="52222C6F" w14:textId="77777777" w:rsidR="00AC15BD" w:rsidRDefault="00AC15BD" w:rsidP="0066775A">
      <w:pPr>
        <w:spacing w:after="120" w:line="276" w:lineRule="auto"/>
        <w:rPr>
          <w:rFonts w:cs="Tahoma"/>
          <w:b/>
          <w:bCs/>
          <w:szCs w:val="21"/>
        </w:rPr>
      </w:pPr>
    </w:p>
    <w:p w14:paraId="040F8B33" w14:textId="77777777" w:rsidR="00AC15BD" w:rsidRPr="009F3DB9" w:rsidRDefault="00AC15BD" w:rsidP="0066775A">
      <w:pPr>
        <w:spacing w:after="120" w:line="276" w:lineRule="auto"/>
        <w:rPr>
          <w:rFonts w:cs="Tahoma"/>
          <w:szCs w:val="21"/>
        </w:rPr>
      </w:pPr>
      <w:r w:rsidRPr="009F3DB9">
        <w:rPr>
          <w:rFonts w:cs="Tahoma"/>
          <w:b/>
          <w:bCs/>
          <w:szCs w:val="21"/>
        </w:rPr>
        <w:t xml:space="preserve">11. cégforma </w:t>
      </w:r>
    </w:p>
    <w:p w14:paraId="635BD414" w14:textId="77777777" w:rsidR="00AC15BD" w:rsidRDefault="00AC15BD" w:rsidP="0066775A">
      <w:pPr>
        <w:spacing w:after="120" w:line="276" w:lineRule="auto"/>
        <w:rPr>
          <w:rFonts w:cs="Tahoma"/>
          <w:b/>
          <w:bCs/>
          <w:i/>
          <w:iCs/>
          <w:szCs w:val="21"/>
        </w:rPr>
      </w:pPr>
    </w:p>
    <w:p w14:paraId="54E3F814" w14:textId="77777777" w:rsidR="00AC15BD" w:rsidRPr="009F3DB9" w:rsidRDefault="00AC15BD" w:rsidP="0066775A">
      <w:pPr>
        <w:spacing w:after="120" w:line="276" w:lineRule="auto"/>
        <w:rPr>
          <w:rFonts w:cs="Tahoma"/>
          <w:szCs w:val="21"/>
        </w:rPr>
      </w:pPr>
      <w:r w:rsidRPr="009F3DB9">
        <w:rPr>
          <w:rFonts w:cs="Tahoma"/>
          <w:b/>
          <w:bCs/>
          <w:i/>
          <w:iCs/>
          <w:szCs w:val="21"/>
        </w:rPr>
        <w:t xml:space="preserve">1. rovat - 1(11) </w:t>
      </w:r>
    </w:p>
    <w:p w14:paraId="48B0F7EC" w14:textId="77777777" w:rsidR="00AC15BD" w:rsidRPr="009F3DB9" w:rsidRDefault="00AC15BD" w:rsidP="0066775A">
      <w:pPr>
        <w:spacing w:after="120" w:line="276" w:lineRule="auto"/>
        <w:rPr>
          <w:rFonts w:cs="Tahoma"/>
          <w:szCs w:val="21"/>
        </w:rPr>
      </w:pPr>
      <w:r w:rsidRPr="009F3DB9">
        <w:rPr>
          <w:rFonts w:cs="Tahoma"/>
          <w:szCs w:val="21"/>
        </w:rPr>
        <w:t xml:space="preserve">Cégtulajdonos </w:t>
      </w:r>
      <w:r>
        <w:rPr>
          <w:rFonts w:cs="Tahoma"/>
          <w:szCs w:val="21"/>
        </w:rPr>
        <w:tab/>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A cégtulajdonos adatai </w:t>
      </w:r>
    </w:p>
    <w:p w14:paraId="4823FEB6"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Cégmutató/TermészetesSzemély </w:t>
      </w:r>
      <w:r>
        <w:rPr>
          <w:rFonts w:cs="Tahoma"/>
          <w:szCs w:val="21"/>
        </w:rPr>
        <w:tab/>
      </w:r>
      <w:r w:rsidRPr="009F3DB9">
        <w:rPr>
          <w:rFonts w:cs="Tahoma"/>
          <w:szCs w:val="21"/>
        </w:rPr>
        <w:t xml:space="preserve">Természetes személy adatai </w:t>
      </w:r>
    </w:p>
    <w:p w14:paraId="27EF6E20"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EgyéniCégTagja </w:t>
      </w:r>
      <w:r>
        <w:rPr>
          <w:rFonts w:cs="Tahoma"/>
          <w:szCs w:val="21"/>
        </w:rPr>
        <w:tab/>
      </w:r>
      <w:r>
        <w:rPr>
          <w:rFonts w:cs="Tahoma"/>
          <w:szCs w:val="21"/>
        </w:rPr>
        <w:tab/>
      </w:r>
      <w:r>
        <w:rPr>
          <w:rFonts w:cs="Tahoma"/>
          <w:szCs w:val="21"/>
        </w:rPr>
        <w:tab/>
      </w:r>
      <w:r w:rsidRPr="009F3DB9">
        <w:rPr>
          <w:rFonts w:cs="Tahoma"/>
          <w:szCs w:val="21"/>
        </w:rPr>
        <w:t xml:space="preserve">Egyéni cég tagja </w:t>
      </w:r>
    </w:p>
    <w:p w14:paraId="27608B95"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Felelősség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Felelősség </w:t>
      </w:r>
    </w:p>
    <w:p w14:paraId="3DD79152"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Pótbefizetés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Pótbefizetés </w:t>
      </w:r>
    </w:p>
    <w:p w14:paraId="11EEC77D" w14:textId="77777777" w:rsidR="00AC15BD" w:rsidRDefault="00AC15BD" w:rsidP="0066775A">
      <w:pPr>
        <w:spacing w:after="120" w:line="276" w:lineRule="auto"/>
        <w:rPr>
          <w:rFonts w:cs="Tahoma"/>
          <w:b/>
          <w:bCs/>
          <w:szCs w:val="21"/>
        </w:rPr>
      </w:pPr>
    </w:p>
    <w:p w14:paraId="1067D1F1" w14:textId="77777777" w:rsidR="00AC15BD" w:rsidRPr="009F3DB9" w:rsidRDefault="00AC15BD" w:rsidP="0066775A">
      <w:pPr>
        <w:spacing w:after="120" w:line="276" w:lineRule="auto"/>
        <w:rPr>
          <w:rFonts w:cs="Tahoma"/>
          <w:szCs w:val="21"/>
        </w:rPr>
      </w:pPr>
      <w:r w:rsidRPr="009F3DB9">
        <w:rPr>
          <w:rFonts w:cs="Tahoma"/>
          <w:b/>
          <w:bCs/>
          <w:szCs w:val="21"/>
        </w:rPr>
        <w:t xml:space="preserve">12. cégforma </w:t>
      </w:r>
    </w:p>
    <w:p w14:paraId="79EDC19F" w14:textId="77777777" w:rsidR="00AC15BD" w:rsidRDefault="00AC15BD" w:rsidP="0066775A">
      <w:pPr>
        <w:spacing w:after="120" w:line="276" w:lineRule="auto"/>
        <w:rPr>
          <w:rFonts w:cs="Tahoma"/>
          <w:b/>
          <w:bCs/>
          <w:i/>
          <w:iCs/>
          <w:szCs w:val="21"/>
        </w:rPr>
      </w:pPr>
    </w:p>
    <w:p w14:paraId="3129DE02" w14:textId="77777777" w:rsidR="00AC15BD" w:rsidRPr="009F3DB9" w:rsidRDefault="00AC15BD" w:rsidP="0066775A">
      <w:pPr>
        <w:spacing w:after="120" w:line="276" w:lineRule="auto"/>
        <w:rPr>
          <w:rFonts w:cs="Tahoma"/>
          <w:szCs w:val="21"/>
        </w:rPr>
      </w:pPr>
      <w:r w:rsidRPr="009F3DB9">
        <w:rPr>
          <w:rFonts w:cs="Tahoma"/>
          <w:b/>
          <w:bCs/>
          <w:i/>
          <w:iCs/>
          <w:szCs w:val="21"/>
        </w:rPr>
        <w:t xml:space="preserve">1. rovat - 1(12) </w:t>
      </w:r>
    </w:p>
    <w:p w14:paraId="2E36C646" w14:textId="77777777" w:rsidR="00AC15BD" w:rsidRPr="009F3DB9" w:rsidRDefault="00AC15BD" w:rsidP="0066775A">
      <w:pPr>
        <w:spacing w:after="120" w:line="276" w:lineRule="auto"/>
        <w:rPr>
          <w:rFonts w:cs="Tahoma"/>
          <w:szCs w:val="21"/>
        </w:rPr>
      </w:pPr>
      <w:r w:rsidRPr="009F3DB9">
        <w:rPr>
          <w:rFonts w:cs="Tahoma"/>
          <w:szCs w:val="21"/>
        </w:rPr>
        <w:t xml:space="preserve">KülföldiVállalkozásAdatai </w:t>
      </w:r>
      <w:r>
        <w:rPr>
          <w:rFonts w:cs="Tahoma"/>
          <w:szCs w:val="21"/>
        </w:rPr>
        <w:tab/>
      </w:r>
      <w:r>
        <w:rPr>
          <w:rFonts w:cs="Tahoma"/>
          <w:szCs w:val="21"/>
        </w:rPr>
        <w:tab/>
      </w:r>
      <w:r>
        <w:rPr>
          <w:rFonts w:cs="Tahoma"/>
          <w:szCs w:val="21"/>
        </w:rPr>
        <w:tab/>
      </w:r>
      <w:r w:rsidRPr="009F3DB9">
        <w:rPr>
          <w:rFonts w:cs="Tahoma"/>
          <w:szCs w:val="21"/>
        </w:rPr>
        <w:t xml:space="preserve">A külföldi vállalkozás adatai </w:t>
      </w:r>
    </w:p>
    <w:p w14:paraId="06613337"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Cégmutató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Név és cím adatok </w:t>
      </w:r>
    </w:p>
    <w:p w14:paraId="59F678E8"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Cégforma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Cégforma </w:t>
      </w:r>
    </w:p>
    <w:p w14:paraId="5F893166"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NyilvántartóHatóság </w:t>
      </w:r>
      <w:r>
        <w:rPr>
          <w:rFonts w:cs="Tahoma"/>
          <w:szCs w:val="21"/>
        </w:rPr>
        <w:tab/>
      </w:r>
      <w:r>
        <w:rPr>
          <w:rFonts w:cs="Tahoma"/>
          <w:szCs w:val="21"/>
        </w:rPr>
        <w:tab/>
      </w:r>
      <w:r>
        <w:rPr>
          <w:rFonts w:cs="Tahoma"/>
          <w:szCs w:val="21"/>
        </w:rPr>
        <w:tab/>
      </w:r>
      <w:r w:rsidRPr="009F3DB9">
        <w:rPr>
          <w:rFonts w:cs="Tahoma"/>
          <w:szCs w:val="21"/>
        </w:rPr>
        <w:t xml:space="preserve">Nyilvántartó hatóság </w:t>
      </w:r>
    </w:p>
    <w:p w14:paraId="2D38FD15" w14:textId="77777777" w:rsidR="00AC15BD" w:rsidRDefault="00AC15BD" w:rsidP="0066775A">
      <w:pPr>
        <w:spacing w:after="120" w:line="276" w:lineRule="auto"/>
        <w:rPr>
          <w:rFonts w:cs="Tahoma"/>
          <w:b/>
          <w:bCs/>
          <w:i/>
          <w:iCs/>
          <w:szCs w:val="21"/>
        </w:rPr>
      </w:pPr>
    </w:p>
    <w:p w14:paraId="7E51DF19" w14:textId="77777777" w:rsidR="00AC15BD" w:rsidRPr="009F3DB9" w:rsidRDefault="00AC15BD" w:rsidP="0066775A">
      <w:pPr>
        <w:spacing w:after="120" w:line="276" w:lineRule="auto"/>
        <w:rPr>
          <w:rFonts w:cs="Tahoma"/>
          <w:szCs w:val="21"/>
        </w:rPr>
      </w:pPr>
      <w:r w:rsidRPr="009F3DB9">
        <w:rPr>
          <w:rFonts w:cs="Tahoma"/>
          <w:b/>
          <w:bCs/>
          <w:i/>
          <w:iCs/>
          <w:szCs w:val="21"/>
        </w:rPr>
        <w:t xml:space="preserve">2. rovat - 2(12) </w:t>
      </w:r>
    </w:p>
    <w:p w14:paraId="25E8C56F" w14:textId="77777777" w:rsidR="00AC15BD" w:rsidRPr="009F3DB9" w:rsidRDefault="00AC15BD" w:rsidP="0066775A">
      <w:pPr>
        <w:spacing w:after="120" w:line="276" w:lineRule="auto"/>
        <w:ind w:left="4253" w:hanging="4253"/>
        <w:rPr>
          <w:rFonts w:cs="Tahoma"/>
          <w:szCs w:val="21"/>
        </w:rPr>
      </w:pPr>
      <w:r w:rsidRPr="009F3DB9">
        <w:rPr>
          <w:rFonts w:cs="Tahoma"/>
          <w:szCs w:val="21"/>
        </w:rPr>
        <w:t xml:space="preserve">KülföldiVállalkozástNyilvántartóHatóság </w:t>
      </w:r>
      <w:r>
        <w:rPr>
          <w:rFonts w:cs="Tahoma"/>
          <w:szCs w:val="21"/>
        </w:rPr>
        <w:tab/>
      </w:r>
      <w:r w:rsidRPr="009F3DB9">
        <w:rPr>
          <w:rFonts w:cs="Tahoma"/>
          <w:szCs w:val="21"/>
        </w:rPr>
        <w:t xml:space="preserve">A külföldi vállalkozás cégjegyzékét (nyilvántartását) vezető bíróság, illetve hatóság adatai </w:t>
      </w:r>
    </w:p>
    <w:p w14:paraId="6DEAF6D5"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Név </w:t>
      </w:r>
      <w:r>
        <w:rPr>
          <w:rFonts w:cs="Tahoma"/>
          <w:szCs w:val="21"/>
        </w:rPr>
        <w:tab/>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Név </w:t>
      </w:r>
    </w:p>
    <w:p w14:paraId="6A0C3C77"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TagoltCím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Cím adatok </w:t>
      </w:r>
    </w:p>
    <w:p w14:paraId="7278A16E" w14:textId="77777777" w:rsidR="00AC15BD" w:rsidRDefault="00AC15BD" w:rsidP="0066775A">
      <w:pPr>
        <w:spacing w:after="120" w:line="276" w:lineRule="auto"/>
        <w:rPr>
          <w:rFonts w:cs="Tahoma"/>
          <w:b/>
          <w:bCs/>
          <w:i/>
          <w:iCs/>
          <w:szCs w:val="21"/>
        </w:rPr>
      </w:pPr>
    </w:p>
    <w:p w14:paraId="18D5F100" w14:textId="77777777" w:rsidR="00AC15BD" w:rsidRDefault="00AC15BD" w:rsidP="0066775A">
      <w:pPr>
        <w:spacing w:after="120" w:line="276" w:lineRule="auto"/>
        <w:rPr>
          <w:rFonts w:cs="Tahoma"/>
          <w:b/>
          <w:bCs/>
          <w:i/>
          <w:iCs/>
          <w:szCs w:val="21"/>
        </w:rPr>
      </w:pPr>
    </w:p>
    <w:p w14:paraId="628B402D" w14:textId="77777777" w:rsidR="00AC15BD" w:rsidRPr="009F3DB9" w:rsidRDefault="00AC15BD" w:rsidP="0066775A">
      <w:pPr>
        <w:spacing w:after="120" w:line="276" w:lineRule="auto"/>
        <w:rPr>
          <w:rFonts w:cs="Tahoma"/>
          <w:szCs w:val="21"/>
        </w:rPr>
      </w:pPr>
      <w:r w:rsidRPr="009F3DB9">
        <w:rPr>
          <w:rFonts w:cs="Tahoma"/>
          <w:b/>
          <w:bCs/>
          <w:i/>
          <w:iCs/>
          <w:szCs w:val="21"/>
        </w:rPr>
        <w:t xml:space="preserve">3. rovat - 3(12) </w:t>
      </w:r>
    </w:p>
    <w:p w14:paraId="1329DA83" w14:textId="77777777" w:rsidR="00AC15BD" w:rsidRPr="009F3DB9" w:rsidRDefault="00AC15BD" w:rsidP="0066775A">
      <w:pPr>
        <w:spacing w:after="120" w:line="276" w:lineRule="auto"/>
        <w:ind w:left="4253" w:hanging="4253"/>
        <w:rPr>
          <w:rFonts w:cs="Tahoma"/>
          <w:szCs w:val="21"/>
        </w:rPr>
      </w:pPr>
      <w:r w:rsidRPr="009F3DB9">
        <w:rPr>
          <w:rFonts w:cs="Tahoma"/>
          <w:szCs w:val="21"/>
        </w:rPr>
        <w:t xml:space="preserve">KülföldiVállalkozásKépviselője </w:t>
      </w:r>
      <w:r>
        <w:rPr>
          <w:rFonts w:cs="Tahoma"/>
          <w:szCs w:val="21"/>
        </w:rPr>
        <w:tab/>
      </w:r>
      <w:r>
        <w:rPr>
          <w:rFonts w:cs="Tahoma"/>
          <w:szCs w:val="21"/>
        </w:rPr>
        <w:tab/>
      </w:r>
      <w:r w:rsidRPr="009F3DB9">
        <w:rPr>
          <w:rFonts w:cs="Tahoma"/>
          <w:szCs w:val="21"/>
        </w:rPr>
        <w:t xml:space="preserve">A külföldi vállalkozás képviseletére jogosult személy vagy szerv adatai </w:t>
      </w:r>
    </w:p>
    <w:p w14:paraId="47B0971A"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Cégmutató/TermészetesSzemély </w:t>
      </w:r>
      <w:r>
        <w:rPr>
          <w:rFonts w:cs="Tahoma"/>
          <w:szCs w:val="21"/>
        </w:rPr>
        <w:tab/>
      </w:r>
      <w:r w:rsidRPr="009F3DB9">
        <w:rPr>
          <w:rFonts w:cs="Tahoma"/>
          <w:szCs w:val="21"/>
        </w:rPr>
        <w:t xml:space="preserve">Természetes vagy jogi személy adatai </w:t>
      </w:r>
    </w:p>
    <w:p w14:paraId="5CA18D2C"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Jogviszony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A jogviszony kezdete és vége </w:t>
      </w:r>
    </w:p>
    <w:p w14:paraId="3CB1AAD3" w14:textId="77777777" w:rsidR="00AC15BD" w:rsidRDefault="00AC15BD" w:rsidP="0066775A">
      <w:pPr>
        <w:spacing w:after="120" w:line="276" w:lineRule="auto"/>
        <w:rPr>
          <w:rFonts w:cs="Tahoma"/>
          <w:b/>
          <w:bCs/>
          <w:szCs w:val="21"/>
        </w:rPr>
      </w:pPr>
    </w:p>
    <w:p w14:paraId="06F33254" w14:textId="77777777" w:rsidR="00AC15BD" w:rsidRPr="009F3DB9" w:rsidRDefault="00AC15BD" w:rsidP="0066775A">
      <w:pPr>
        <w:spacing w:after="120" w:line="276" w:lineRule="auto"/>
        <w:rPr>
          <w:rFonts w:cs="Tahoma"/>
          <w:szCs w:val="21"/>
        </w:rPr>
      </w:pPr>
      <w:r w:rsidRPr="009F3DB9">
        <w:rPr>
          <w:rFonts w:cs="Tahoma"/>
          <w:b/>
          <w:bCs/>
          <w:szCs w:val="21"/>
        </w:rPr>
        <w:t xml:space="preserve">13. cégforma </w:t>
      </w:r>
    </w:p>
    <w:p w14:paraId="3ADE738B" w14:textId="77777777" w:rsidR="00AC15BD" w:rsidRDefault="00AC15BD" w:rsidP="0066775A">
      <w:pPr>
        <w:spacing w:after="120" w:line="276" w:lineRule="auto"/>
        <w:rPr>
          <w:rFonts w:cs="Tahoma"/>
          <w:b/>
          <w:bCs/>
          <w:i/>
          <w:iCs/>
          <w:szCs w:val="21"/>
        </w:rPr>
      </w:pPr>
    </w:p>
    <w:p w14:paraId="030369BA" w14:textId="77777777" w:rsidR="00AC15BD" w:rsidRPr="009F3DB9" w:rsidRDefault="00AC15BD" w:rsidP="0066775A">
      <w:pPr>
        <w:spacing w:after="120" w:line="276" w:lineRule="auto"/>
        <w:rPr>
          <w:rFonts w:cs="Tahoma"/>
          <w:szCs w:val="21"/>
        </w:rPr>
      </w:pPr>
      <w:r w:rsidRPr="009F3DB9">
        <w:rPr>
          <w:rFonts w:cs="Tahoma"/>
          <w:b/>
          <w:bCs/>
          <w:i/>
          <w:iCs/>
          <w:szCs w:val="21"/>
        </w:rPr>
        <w:t xml:space="preserve">1. rovat - 1(13) </w:t>
      </w:r>
    </w:p>
    <w:p w14:paraId="34FBA9F6" w14:textId="77777777" w:rsidR="00AC15BD" w:rsidRPr="009F3DB9" w:rsidRDefault="00AC15BD" w:rsidP="0066775A">
      <w:pPr>
        <w:spacing w:after="120" w:line="276" w:lineRule="auto"/>
        <w:rPr>
          <w:rFonts w:cs="Tahoma"/>
          <w:szCs w:val="21"/>
        </w:rPr>
      </w:pPr>
      <w:r w:rsidRPr="009F3DB9">
        <w:rPr>
          <w:rFonts w:cs="Tahoma"/>
          <w:szCs w:val="21"/>
        </w:rPr>
        <w:t xml:space="preserve">OktatóiMunkaközösségTípusa </w:t>
      </w:r>
      <w:r>
        <w:rPr>
          <w:rFonts w:cs="Tahoma"/>
          <w:szCs w:val="21"/>
        </w:rPr>
        <w:tab/>
      </w:r>
      <w:r>
        <w:rPr>
          <w:rFonts w:cs="Tahoma"/>
          <w:szCs w:val="21"/>
        </w:rPr>
        <w:tab/>
      </w:r>
      <w:r>
        <w:rPr>
          <w:rFonts w:cs="Tahoma"/>
          <w:szCs w:val="21"/>
        </w:rPr>
        <w:tab/>
      </w:r>
      <w:r w:rsidRPr="009F3DB9">
        <w:rPr>
          <w:rFonts w:cs="Tahoma"/>
          <w:szCs w:val="21"/>
        </w:rPr>
        <w:t xml:space="preserve">A cég típusa </w:t>
      </w:r>
    </w:p>
    <w:p w14:paraId="35B40E59"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Név </w:t>
      </w:r>
      <w:r>
        <w:rPr>
          <w:rFonts w:cs="Tahoma"/>
          <w:szCs w:val="21"/>
        </w:rPr>
        <w:tab/>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Név </w:t>
      </w:r>
    </w:p>
    <w:p w14:paraId="57973DDA" w14:textId="77777777" w:rsidR="00AC15BD" w:rsidRDefault="00AC15BD" w:rsidP="0066775A">
      <w:pPr>
        <w:spacing w:after="120" w:line="276" w:lineRule="auto"/>
        <w:rPr>
          <w:rFonts w:cs="Tahoma"/>
          <w:b/>
          <w:bCs/>
          <w:i/>
          <w:iCs/>
          <w:szCs w:val="21"/>
        </w:rPr>
      </w:pPr>
    </w:p>
    <w:p w14:paraId="602CC602" w14:textId="77777777" w:rsidR="00AC15BD" w:rsidRPr="009F3DB9" w:rsidRDefault="00AC15BD" w:rsidP="0066775A">
      <w:pPr>
        <w:spacing w:after="120" w:line="276" w:lineRule="auto"/>
        <w:rPr>
          <w:rFonts w:cs="Tahoma"/>
          <w:szCs w:val="21"/>
        </w:rPr>
      </w:pPr>
      <w:r w:rsidRPr="009F3DB9">
        <w:rPr>
          <w:rFonts w:cs="Tahoma"/>
          <w:b/>
          <w:bCs/>
          <w:i/>
          <w:iCs/>
          <w:szCs w:val="21"/>
        </w:rPr>
        <w:t xml:space="preserve">2. rovat - 2(13) </w:t>
      </w:r>
    </w:p>
    <w:p w14:paraId="30B5378F" w14:textId="77777777" w:rsidR="00AC15BD" w:rsidRPr="009F3DB9" w:rsidRDefault="00AC15BD" w:rsidP="0066775A">
      <w:pPr>
        <w:spacing w:after="120" w:line="276" w:lineRule="auto"/>
        <w:rPr>
          <w:rFonts w:cs="Tahoma"/>
          <w:szCs w:val="21"/>
        </w:rPr>
      </w:pPr>
      <w:r w:rsidRPr="009F3DB9">
        <w:rPr>
          <w:rFonts w:cs="Tahoma"/>
          <w:szCs w:val="21"/>
        </w:rPr>
        <w:t xml:space="preserve">OmkTagokAdatai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A tag(ok) adatai </w:t>
      </w:r>
    </w:p>
    <w:p w14:paraId="332133F4"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Cégmutató/TermészetesSzemély </w:t>
      </w:r>
      <w:r>
        <w:rPr>
          <w:rFonts w:cs="Tahoma"/>
          <w:szCs w:val="21"/>
        </w:rPr>
        <w:tab/>
      </w:r>
      <w:r w:rsidRPr="009F3DB9">
        <w:rPr>
          <w:rFonts w:cs="Tahoma"/>
          <w:szCs w:val="21"/>
        </w:rPr>
        <w:t xml:space="preserve">Természetes vagy jogi személy adatai </w:t>
      </w:r>
    </w:p>
    <w:p w14:paraId="1BD2EAAA" w14:textId="77777777" w:rsidR="00AC15BD" w:rsidRDefault="00AC15BD" w:rsidP="0066775A">
      <w:pPr>
        <w:spacing w:after="120" w:line="276" w:lineRule="auto"/>
        <w:rPr>
          <w:rFonts w:cs="Tahoma"/>
          <w:b/>
          <w:bCs/>
          <w:szCs w:val="21"/>
        </w:rPr>
      </w:pPr>
    </w:p>
    <w:p w14:paraId="05813921" w14:textId="77777777" w:rsidR="00AC15BD" w:rsidRPr="009F3DB9" w:rsidRDefault="00AC15BD" w:rsidP="0066775A">
      <w:pPr>
        <w:spacing w:after="120" w:line="276" w:lineRule="auto"/>
        <w:rPr>
          <w:rFonts w:cs="Tahoma"/>
          <w:szCs w:val="21"/>
        </w:rPr>
      </w:pPr>
      <w:r w:rsidRPr="009F3DB9">
        <w:rPr>
          <w:rFonts w:cs="Tahoma"/>
          <w:b/>
          <w:bCs/>
          <w:szCs w:val="21"/>
        </w:rPr>
        <w:t xml:space="preserve">14. cégforma </w:t>
      </w:r>
    </w:p>
    <w:p w14:paraId="49795166" w14:textId="77777777" w:rsidR="00AC15BD" w:rsidRDefault="00AC15BD" w:rsidP="0066775A">
      <w:pPr>
        <w:spacing w:after="120" w:line="276" w:lineRule="auto"/>
        <w:rPr>
          <w:rFonts w:cs="Tahoma"/>
          <w:b/>
          <w:bCs/>
          <w:i/>
          <w:iCs/>
          <w:szCs w:val="21"/>
        </w:rPr>
      </w:pPr>
    </w:p>
    <w:p w14:paraId="4E34888D" w14:textId="77777777" w:rsidR="00AC15BD" w:rsidRPr="009F3DB9" w:rsidRDefault="00AC15BD" w:rsidP="0066775A">
      <w:pPr>
        <w:spacing w:after="120" w:line="276" w:lineRule="auto"/>
        <w:rPr>
          <w:rFonts w:cs="Tahoma"/>
          <w:szCs w:val="21"/>
        </w:rPr>
      </w:pPr>
      <w:r w:rsidRPr="009F3DB9">
        <w:rPr>
          <w:rFonts w:cs="Tahoma"/>
          <w:b/>
          <w:bCs/>
          <w:i/>
          <w:iCs/>
          <w:szCs w:val="21"/>
        </w:rPr>
        <w:t xml:space="preserve">1. rovat - 1(14) </w:t>
      </w:r>
    </w:p>
    <w:p w14:paraId="50676289" w14:textId="77777777" w:rsidR="00AC15BD" w:rsidRPr="009F3DB9" w:rsidRDefault="00AC15BD" w:rsidP="0066775A">
      <w:pPr>
        <w:spacing w:after="120" w:line="276" w:lineRule="auto"/>
        <w:rPr>
          <w:rFonts w:cs="Tahoma"/>
          <w:szCs w:val="21"/>
        </w:rPr>
      </w:pPr>
      <w:r w:rsidRPr="009F3DB9">
        <w:rPr>
          <w:rFonts w:cs="Tahoma"/>
          <w:szCs w:val="21"/>
        </w:rPr>
        <w:t xml:space="preserve">KözhasznúságiFokozat </w:t>
      </w:r>
      <w:r>
        <w:rPr>
          <w:rFonts w:cs="Tahoma"/>
          <w:szCs w:val="21"/>
        </w:rPr>
        <w:tab/>
      </w:r>
      <w:r>
        <w:rPr>
          <w:rFonts w:cs="Tahoma"/>
          <w:szCs w:val="21"/>
        </w:rPr>
        <w:tab/>
      </w:r>
      <w:r>
        <w:rPr>
          <w:rFonts w:cs="Tahoma"/>
          <w:szCs w:val="21"/>
        </w:rPr>
        <w:tab/>
      </w:r>
      <w:r w:rsidRPr="009F3DB9">
        <w:rPr>
          <w:rFonts w:cs="Tahoma"/>
          <w:szCs w:val="21"/>
        </w:rPr>
        <w:t xml:space="preserve">A közhasznúsági fokozat </w:t>
      </w:r>
    </w:p>
    <w:p w14:paraId="293C0F64"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Fokozat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A közhasznúsági fokozat </w:t>
      </w:r>
    </w:p>
    <w:p w14:paraId="00273F35"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MegszerzésDátuma </w:t>
      </w:r>
      <w:r>
        <w:rPr>
          <w:rFonts w:cs="Tahoma"/>
          <w:szCs w:val="21"/>
        </w:rPr>
        <w:tab/>
      </w:r>
      <w:r>
        <w:rPr>
          <w:rFonts w:cs="Tahoma"/>
          <w:szCs w:val="21"/>
        </w:rPr>
        <w:tab/>
      </w:r>
      <w:r>
        <w:rPr>
          <w:rFonts w:cs="Tahoma"/>
          <w:szCs w:val="21"/>
        </w:rPr>
        <w:tab/>
      </w:r>
      <w:r w:rsidRPr="009F3DB9">
        <w:rPr>
          <w:rFonts w:cs="Tahoma"/>
          <w:szCs w:val="21"/>
        </w:rPr>
        <w:t xml:space="preserve">A közhasznossági fokozat megszerzésének dátuma </w:t>
      </w:r>
    </w:p>
    <w:p w14:paraId="7CB0797D" w14:textId="77777777" w:rsidR="00AC15BD" w:rsidRDefault="00AC15BD" w:rsidP="0066775A">
      <w:pPr>
        <w:spacing w:after="120" w:line="276" w:lineRule="auto"/>
        <w:rPr>
          <w:rFonts w:cs="Tahoma"/>
          <w:b/>
          <w:bCs/>
          <w:i/>
          <w:iCs/>
          <w:szCs w:val="21"/>
        </w:rPr>
      </w:pPr>
    </w:p>
    <w:p w14:paraId="1931BB2E" w14:textId="77777777" w:rsidR="00AC15BD" w:rsidRPr="009F3DB9" w:rsidRDefault="00AC15BD" w:rsidP="0066775A">
      <w:pPr>
        <w:spacing w:after="120" w:line="276" w:lineRule="auto"/>
        <w:rPr>
          <w:rFonts w:cs="Tahoma"/>
          <w:szCs w:val="21"/>
        </w:rPr>
      </w:pPr>
      <w:r w:rsidRPr="009F3DB9">
        <w:rPr>
          <w:rFonts w:cs="Tahoma"/>
          <w:b/>
          <w:bCs/>
          <w:i/>
          <w:iCs/>
          <w:szCs w:val="21"/>
        </w:rPr>
        <w:t xml:space="preserve">2. rovat - 2(14) </w:t>
      </w:r>
    </w:p>
    <w:p w14:paraId="23E6A4DC" w14:textId="77777777" w:rsidR="00AC15BD" w:rsidRPr="009F3DB9" w:rsidRDefault="00AC15BD" w:rsidP="0066775A">
      <w:pPr>
        <w:spacing w:after="120" w:line="276" w:lineRule="auto"/>
        <w:rPr>
          <w:rFonts w:cs="Tahoma"/>
          <w:szCs w:val="21"/>
        </w:rPr>
      </w:pPr>
      <w:r w:rsidRPr="009F3DB9">
        <w:rPr>
          <w:rFonts w:cs="Tahoma"/>
          <w:szCs w:val="21"/>
        </w:rPr>
        <w:t xml:space="preserve">KhtTagokAdatai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A tag(ok) adatai </w:t>
      </w:r>
    </w:p>
    <w:p w14:paraId="624F5AE5"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SzavazatiJogMértéke </w:t>
      </w:r>
      <w:r>
        <w:rPr>
          <w:rFonts w:cs="Tahoma"/>
          <w:szCs w:val="21"/>
        </w:rPr>
        <w:tab/>
      </w:r>
      <w:r>
        <w:rPr>
          <w:rFonts w:cs="Tahoma"/>
          <w:szCs w:val="21"/>
        </w:rPr>
        <w:tab/>
      </w:r>
      <w:r>
        <w:rPr>
          <w:rFonts w:cs="Tahoma"/>
          <w:szCs w:val="21"/>
        </w:rPr>
        <w:tab/>
      </w:r>
      <w:r w:rsidRPr="009F3DB9">
        <w:rPr>
          <w:rFonts w:cs="Tahoma"/>
          <w:szCs w:val="21"/>
        </w:rPr>
        <w:t xml:space="preserve">A szavazati jog mértéke </w:t>
      </w:r>
    </w:p>
    <w:p w14:paraId="195EEE44"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Cégmutató/TermészetesSzemély </w:t>
      </w:r>
      <w:r>
        <w:rPr>
          <w:rFonts w:cs="Tahoma"/>
          <w:szCs w:val="21"/>
        </w:rPr>
        <w:tab/>
      </w:r>
      <w:r w:rsidRPr="009F3DB9">
        <w:rPr>
          <w:rFonts w:cs="Tahoma"/>
          <w:szCs w:val="21"/>
        </w:rPr>
        <w:t xml:space="preserve">Természetes vagy jogi személy adatai </w:t>
      </w:r>
    </w:p>
    <w:p w14:paraId="69E76FD5"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Jogviszony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Tagsági jogviszony kezdete és vége </w:t>
      </w:r>
    </w:p>
    <w:p w14:paraId="6EBA2301" w14:textId="77777777" w:rsidR="00AC15BD" w:rsidRDefault="00AC15BD" w:rsidP="0066775A">
      <w:pPr>
        <w:spacing w:after="120" w:line="276" w:lineRule="auto"/>
        <w:rPr>
          <w:rFonts w:cs="Tahoma"/>
          <w:b/>
          <w:bCs/>
          <w:i/>
          <w:iCs/>
          <w:szCs w:val="21"/>
        </w:rPr>
      </w:pPr>
    </w:p>
    <w:p w14:paraId="75DDDB64" w14:textId="77777777" w:rsidR="00AC15BD" w:rsidRPr="009F3DB9" w:rsidRDefault="00AC15BD" w:rsidP="0066775A">
      <w:pPr>
        <w:spacing w:after="120" w:line="276" w:lineRule="auto"/>
        <w:rPr>
          <w:rFonts w:cs="Tahoma"/>
          <w:szCs w:val="21"/>
        </w:rPr>
      </w:pPr>
      <w:r w:rsidRPr="009F3DB9">
        <w:rPr>
          <w:rFonts w:cs="Tahoma"/>
          <w:b/>
          <w:bCs/>
          <w:i/>
          <w:iCs/>
          <w:szCs w:val="21"/>
        </w:rPr>
        <w:t xml:space="preserve">3. rovat - 3(14) </w:t>
      </w:r>
    </w:p>
    <w:p w14:paraId="5B36793F" w14:textId="77777777" w:rsidR="00AC15BD" w:rsidRPr="009F3DB9" w:rsidRDefault="00AC15BD" w:rsidP="0066775A">
      <w:pPr>
        <w:spacing w:after="120" w:line="276" w:lineRule="auto"/>
        <w:ind w:left="2835" w:hanging="2835"/>
        <w:rPr>
          <w:rFonts w:cs="Tahoma"/>
          <w:szCs w:val="21"/>
        </w:rPr>
      </w:pPr>
      <w:r w:rsidRPr="009F3DB9">
        <w:rPr>
          <w:rFonts w:cs="Tahoma"/>
          <w:szCs w:val="21"/>
        </w:rPr>
        <w:t xml:space="preserve">KhtFelelősSzervezet </w:t>
      </w:r>
      <w:r>
        <w:rPr>
          <w:rFonts w:cs="Tahoma"/>
          <w:szCs w:val="21"/>
        </w:rPr>
        <w:tab/>
      </w:r>
      <w:r>
        <w:rPr>
          <w:rFonts w:cs="Tahoma"/>
          <w:szCs w:val="21"/>
        </w:rPr>
        <w:tab/>
      </w:r>
      <w:r w:rsidRPr="009F3DB9">
        <w:rPr>
          <w:rFonts w:cs="Tahoma"/>
          <w:szCs w:val="21"/>
        </w:rPr>
        <w:t xml:space="preserve">A társadalmi közös szükséglet kielégítéséért felelős szervezet, amellyel a társaság a közhasznú tevékenység folytatására szerződést kötött </w:t>
      </w:r>
    </w:p>
    <w:p w14:paraId="53D651B5"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Cégmutató </w:t>
      </w:r>
      <w:r>
        <w:rPr>
          <w:rFonts w:cs="Tahoma"/>
          <w:szCs w:val="21"/>
        </w:rPr>
        <w:tab/>
      </w:r>
      <w:r>
        <w:rPr>
          <w:rFonts w:cs="Tahoma"/>
          <w:szCs w:val="21"/>
        </w:rPr>
        <w:tab/>
      </w:r>
      <w:r w:rsidRPr="009F3DB9">
        <w:rPr>
          <w:rFonts w:cs="Tahoma"/>
          <w:szCs w:val="21"/>
        </w:rPr>
        <w:t xml:space="preserve">Név és cím adatok </w:t>
      </w:r>
    </w:p>
    <w:p w14:paraId="60097534" w14:textId="77777777" w:rsidR="00AC15BD" w:rsidRDefault="00AC15BD" w:rsidP="0066775A">
      <w:pPr>
        <w:spacing w:after="120" w:line="276" w:lineRule="auto"/>
        <w:rPr>
          <w:rFonts w:cs="Tahoma"/>
          <w:b/>
          <w:bCs/>
          <w:szCs w:val="21"/>
        </w:rPr>
      </w:pPr>
    </w:p>
    <w:p w14:paraId="65E22DAC" w14:textId="77777777" w:rsidR="00AC15BD" w:rsidRPr="009F3DB9" w:rsidRDefault="00AC15BD" w:rsidP="0066775A">
      <w:pPr>
        <w:spacing w:after="120" w:line="276" w:lineRule="auto"/>
        <w:rPr>
          <w:rFonts w:cs="Tahoma"/>
          <w:szCs w:val="21"/>
        </w:rPr>
      </w:pPr>
      <w:r w:rsidRPr="009F3DB9">
        <w:rPr>
          <w:rFonts w:cs="Tahoma"/>
          <w:b/>
          <w:bCs/>
          <w:szCs w:val="21"/>
        </w:rPr>
        <w:t xml:space="preserve">16. cégforma </w:t>
      </w:r>
    </w:p>
    <w:p w14:paraId="30FEFAE6" w14:textId="77777777" w:rsidR="00AC15BD" w:rsidRDefault="00AC15BD" w:rsidP="0066775A">
      <w:pPr>
        <w:spacing w:after="120" w:line="276" w:lineRule="auto"/>
        <w:rPr>
          <w:rFonts w:cs="Tahoma"/>
          <w:b/>
          <w:bCs/>
          <w:i/>
          <w:iCs/>
          <w:szCs w:val="21"/>
        </w:rPr>
      </w:pPr>
    </w:p>
    <w:p w14:paraId="40EC141C" w14:textId="77777777" w:rsidR="00AC15BD" w:rsidRPr="009F3DB9" w:rsidRDefault="00AC15BD" w:rsidP="0066775A">
      <w:pPr>
        <w:spacing w:after="120" w:line="276" w:lineRule="auto"/>
        <w:rPr>
          <w:rFonts w:cs="Tahoma"/>
          <w:szCs w:val="21"/>
        </w:rPr>
      </w:pPr>
      <w:r w:rsidRPr="009F3DB9">
        <w:rPr>
          <w:rFonts w:cs="Tahoma"/>
          <w:b/>
          <w:bCs/>
          <w:i/>
          <w:iCs/>
          <w:szCs w:val="21"/>
        </w:rPr>
        <w:t xml:space="preserve">1. rovat - 1(16) </w:t>
      </w:r>
    </w:p>
    <w:p w14:paraId="3BCC45BF" w14:textId="77777777" w:rsidR="00AC15BD" w:rsidRPr="009F3DB9" w:rsidRDefault="00AC15BD" w:rsidP="0066775A">
      <w:pPr>
        <w:spacing w:after="120" w:line="276" w:lineRule="auto"/>
        <w:rPr>
          <w:rFonts w:cs="Tahoma"/>
          <w:szCs w:val="21"/>
        </w:rPr>
      </w:pPr>
      <w:r w:rsidRPr="009F3DB9">
        <w:rPr>
          <w:rFonts w:cs="Tahoma"/>
          <w:szCs w:val="21"/>
        </w:rPr>
        <w:t xml:space="preserve">VízgazdálkodásiTársulatTípusa </w:t>
      </w:r>
      <w:r>
        <w:rPr>
          <w:rFonts w:cs="Tahoma"/>
          <w:szCs w:val="21"/>
        </w:rPr>
        <w:tab/>
      </w:r>
      <w:r w:rsidRPr="009F3DB9">
        <w:rPr>
          <w:rFonts w:cs="Tahoma"/>
          <w:szCs w:val="21"/>
        </w:rPr>
        <w:t xml:space="preserve">A társulat típusa </w:t>
      </w:r>
    </w:p>
    <w:p w14:paraId="269C867B"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Típus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A társulat típusa </w:t>
      </w:r>
    </w:p>
    <w:p w14:paraId="5DDFEB35"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felesleges adatbázismezők </w:t>
      </w:r>
    </w:p>
    <w:p w14:paraId="724F37E1" w14:textId="77777777" w:rsidR="00AC15BD" w:rsidRDefault="00AC15BD" w:rsidP="0066775A">
      <w:pPr>
        <w:spacing w:after="120" w:line="276" w:lineRule="auto"/>
        <w:rPr>
          <w:rFonts w:cs="Tahoma"/>
          <w:b/>
          <w:bCs/>
          <w:i/>
          <w:iCs/>
          <w:szCs w:val="21"/>
        </w:rPr>
      </w:pPr>
    </w:p>
    <w:p w14:paraId="641F9498" w14:textId="77777777" w:rsidR="00AC15BD" w:rsidRPr="009F3DB9" w:rsidRDefault="00AC15BD" w:rsidP="0066775A">
      <w:pPr>
        <w:spacing w:after="120" w:line="276" w:lineRule="auto"/>
        <w:rPr>
          <w:rFonts w:cs="Tahoma"/>
          <w:szCs w:val="21"/>
        </w:rPr>
      </w:pPr>
      <w:r w:rsidRPr="009F3DB9">
        <w:rPr>
          <w:rFonts w:cs="Tahoma"/>
          <w:b/>
          <w:bCs/>
          <w:i/>
          <w:iCs/>
          <w:szCs w:val="21"/>
        </w:rPr>
        <w:t xml:space="preserve">2. rovat - 2(16) </w:t>
      </w:r>
    </w:p>
    <w:p w14:paraId="2A946DC0" w14:textId="77777777" w:rsidR="00AC15BD" w:rsidRPr="009F3DB9" w:rsidRDefault="00AC15BD" w:rsidP="0066775A">
      <w:pPr>
        <w:spacing w:after="120" w:line="276" w:lineRule="auto"/>
        <w:ind w:left="5670" w:hanging="5670"/>
        <w:rPr>
          <w:rFonts w:cs="Tahoma"/>
          <w:szCs w:val="21"/>
        </w:rPr>
      </w:pPr>
      <w:r w:rsidRPr="009F3DB9">
        <w:rPr>
          <w:rFonts w:cs="Tahoma"/>
          <w:szCs w:val="21"/>
        </w:rPr>
        <w:t xml:space="preserve">VízgazdálkodásiTársulatEllenőrzőBizottságiTagokAdatai </w:t>
      </w:r>
      <w:r>
        <w:rPr>
          <w:rFonts w:cs="Tahoma"/>
          <w:szCs w:val="21"/>
        </w:rPr>
        <w:tab/>
      </w:r>
      <w:r w:rsidRPr="009F3DB9">
        <w:rPr>
          <w:rFonts w:cs="Tahoma"/>
          <w:szCs w:val="21"/>
        </w:rPr>
        <w:t xml:space="preserve">Az ellenőrző bizottsági/felügyelő bizottsági tag(ok) adatai </w:t>
      </w:r>
    </w:p>
    <w:p w14:paraId="1B43331F" w14:textId="77777777" w:rsidR="00AC15BD" w:rsidRPr="009F3DB9" w:rsidRDefault="00AC15BD" w:rsidP="0066775A">
      <w:pPr>
        <w:spacing w:after="120" w:line="276" w:lineRule="auto"/>
        <w:ind w:left="5670" w:hanging="4961"/>
        <w:rPr>
          <w:rFonts w:cs="Tahoma"/>
          <w:szCs w:val="21"/>
        </w:rPr>
      </w:pPr>
      <w:r w:rsidRPr="009F3DB9">
        <w:rPr>
          <w:rFonts w:cs="Tahoma"/>
          <w:szCs w:val="21"/>
        </w:rPr>
        <w:t xml:space="preserve">Cégmutató/TermészetesSzemély </w:t>
      </w:r>
      <w:r>
        <w:rPr>
          <w:rFonts w:cs="Tahoma"/>
          <w:szCs w:val="21"/>
        </w:rPr>
        <w:tab/>
      </w:r>
      <w:r>
        <w:rPr>
          <w:rFonts w:cs="Tahoma"/>
          <w:szCs w:val="21"/>
        </w:rPr>
        <w:tab/>
      </w:r>
      <w:r w:rsidRPr="009F3DB9">
        <w:rPr>
          <w:rFonts w:cs="Tahoma"/>
          <w:szCs w:val="21"/>
        </w:rPr>
        <w:t xml:space="preserve">Természetes vagy jogi személy adatai </w:t>
      </w:r>
    </w:p>
    <w:p w14:paraId="7C0CF3F7"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Jogviszony </w:t>
      </w:r>
      <w:r>
        <w:rPr>
          <w:rFonts w:cs="Tahoma"/>
          <w:szCs w:val="21"/>
        </w:rPr>
        <w:tab/>
      </w:r>
      <w:r>
        <w:rPr>
          <w:rFonts w:cs="Tahoma"/>
          <w:szCs w:val="21"/>
        </w:rPr>
        <w:tab/>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A jogviszony kezdete és vége </w:t>
      </w:r>
    </w:p>
    <w:p w14:paraId="17F8446B" w14:textId="77777777" w:rsidR="00AC15BD" w:rsidRDefault="00AC15BD" w:rsidP="0066775A">
      <w:pPr>
        <w:spacing w:after="120" w:line="276" w:lineRule="auto"/>
        <w:rPr>
          <w:rFonts w:cs="Tahoma"/>
          <w:b/>
          <w:bCs/>
          <w:szCs w:val="21"/>
        </w:rPr>
      </w:pPr>
    </w:p>
    <w:p w14:paraId="2A656FC0" w14:textId="77777777" w:rsidR="00AC15BD" w:rsidRDefault="00AC15BD" w:rsidP="0066775A">
      <w:pPr>
        <w:spacing w:after="120" w:line="276" w:lineRule="auto"/>
        <w:rPr>
          <w:rFonts w:cs="Tahoma"/>
          <w:b/>
          <w:bCs/>
          <w:szCs w:val="21"/>
        </w:rPr>
      </w:pPr>
    </w:p>
    <w:p w14:paraId="107CD90B" w14:textId="77777777" w:rsidR="00AC15BD" w:rsidRPr="009F3DB9" w:rsidRDefault="00AC15BD" w:rsidP="0066775A">
      <w:pPr>
        <w:spacing w:after="120" w:line="276" w:lineRule="auto"/>
        <w:rPr>
          <w:rFonts w:cs="Tahoma"/>
          <w:szCs w:val="21"/>
        </w:rPr>
      </w:pPr>
      <w:r w:rsidRPr="009F3DB9">
        <w:rPr>
          <w:rFonts w:cs="Tahoma"/>
          <w:b/>
          <w:bCs/>
          <w:szCs w:val="21"/>
        </w:rPr>
        <w:t xml:space="preserve">17. cégforma </w:t>
      </w:r>
    </w:p>
    <w:p w14:paraId="209F28A1" w14:textId="77777777" w:rsidR="00AC15BD" w:rsidRDefault="00AC15BD" w:rsidP="0066775A">
      <w:pPr>
        <w:spacing w:after="120" w:line="276" w:lineRule="auto"/>
        <w:rPr>
          <w:rFonts w:cs="Tahoma"/>
          <w:b/>
          <w:bCs/>
          <w:i/>
          <w:iCs/>
          <w:szCs w:val="21"/>
        </w:rPr>
      </w:pPr>
    </w:p>
    <w:p w14:paraId="14E673B8" w14:textId="77777777" w:rsidR="00AC15BD" w:rsidRPr="009F3DB9" w:rsidRDefault="00AC15BD" w:rsidP="0066775A">
      <w:pPr>
        <w:spacing w:after="120" w:line="276" w:lineRule="auto"/>
        <w:rPr>
          <w:rFonts w:cs="Tahoma"/>
          <w:szCs w:val="21"/>
        </w:rPr>
      </w:pPr>
      <w:r w:rsidRPr="009F3DB9">
        <w:rPr>
          <w:rFonts w:cs="Tahoma"/>
          <w:b/>
          <w:bCs/>
          <w:i/>
          <w:iCs/>
          <w:szCs w:val="21"/>
        </w:rPr>
        <w:t xml:space="preserve">1. rovat - 1(17) </w:t>
      </w:r>
    </w:p>
    <w:p w14:paraId="67F21B67" w14:textId="77777777" w:rsidR="00AC15BD" w:rsidRPr="009F3DB9" w:rsidRDefault="00AC15BD" w:rsidP="0066775A">
      <w:pPr>
        <w:spacing w:after="120" w:line="276" w:lineRule="auto"/>
        <w:rPr>
          <w:rFonts w:cs="Tahoma"/>
          <w:szCs w:val="21"/>
        </w:rPr>
      </w:pPr>
      <w:r w:rsidRPr="009F3DB9">
        <w:rPr>
          <w:rFonts w:cs="Tahoma"/>
          <w:szCs w:val="21"/>
        </w:rPr>
        <w:t xml:space="preserve">KülföldiVállalkozásFióktelepeAdatai </w:t>
      </w:r>
      <w:r>
        <w:rPr>
          <w:rFonts w:cs="Tahoma"/>
          <w:szCs w:val="21"/>
        </w:rPr>
        <w:tab/>
      </w:r>
      <w:r>
        <w:rPr>
          <w:rFonts w:cs="Tahoma"/>
          <w:szCs w:val="21"/>
        </w:rPr>
        <w:tab/>
      </w:r>
      <w:r w:rsidRPr="009F3DB9">
        <w:rPr>
          <w:rFonts w:cs="Tahoma"/>
          <w:szCs w:val="21"/>
        </w:rPr>
        <w:t xml:space="preserve">A külföldi vállalkozás adatai </w:t>
      </w:r>
    </w:p>
    <w:p w14:paraId="4E123C26"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Cégmutató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Név és cím adatok </w:t>
      </w:r>
    </w:p>
    <w:p w14:paraId="2C9A4FB4"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Cégforma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Cégforma </w:t>
      </w:r>
    </w:p>
    <w:p w14:paraId="36F07453"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NyilvántartóHatóság </w:t>
      </w:r>
      <w:r>
        <w:rPr>
          <w:rFonts w:cs="Tahoma"/>
          <w:szCs w:val="21"/>
        </w:rPr>
        <w:tab/>
      </w:r>
      <w:r>
        <w:rPr>
          <w:rFonts w:cs="Tahoma"/>
          <w:szCs w:val="21"/>
        </w:rPr>
        <w:tab/>
      </w:r>
      <w:r>
        <w:rPr>
          <w:rFonts w:cs="Tahoma"/>
          <w:szCs w:val="21"/>
        </w:rPr>
        <w:tab/>
      </w:r>
      <w:r w:rsidRPr="009F3DB9">
        <w:rPr>
          <w:rFonts w:cs="Tahoma"/>
          <w:szCs w:val="21"/>
        </w:rPr>
        <w:t xml:space="preserve">Nyilvántartó hatóság </w:t>
      </w:r>
    </w:p>
    <w:p w14:paraId="41AB5604" w14:textId="77777777" w:rsidR="00AC15BD" w:rsidRDefault="00AC15BD" w:rsidP="0066775A">
      <w:pPr>
        <w:spacing w:after="120" w:line="276" w:lineRule="auto"/>
        <w:rPr>
          <w:rFonts w:cs="Tahoma"/>
          <w:b/>
          <w:bCs/>
          <w:i/>
          <w:iCs/>
          <w:szCs w:val="21"/>
        </w:rPr>
      </w:pPr>
    </w:p>
    <w:p w14:paraId="650FA454" w14:textId="77777777" w:rsidR="00AC15BD" w:rsidRPr="009F3DB9" w:rsidRDefault="00AC15BD" w:rsidP="0066775A">
      <w:pPr>
        <w:spacing w:after="120" w:line="276" w:lineRule="auto"/>
        <w:rPr>
          <w:rFonts w:cs="Tahoma"/>
          <w:szCs w:val="21"/>
        </w:rPr>
      </w:pPr>
      <w:r w:rsidRPr="009F3DB9">
        <w:rPr>
          <w:rFonts w:cs="Tahoma"/>
          <w:b/>
          <w:bCs/>
          <w:i/>
          <w:iCs/>
          <w:szCs w:val="21"/>
        </w:rPr>
        <w:t xml:space="preserve">2. rovat - 2(17) </w:t>
      </w:r>
    </w:p>
    <w:p w14:paraId="2420124B" w14:textId="77777777" w:rsidR="00AC15BD" w:rsidRPr="009F3DB9" w:rsidRDefault="00AC15BD" w:rsidP="0066775A">
      <w:pPr>
        <w:spacing w:after="120" w:line="276" w:lineRule="auto"/>
        <w:ind w:left="4962" w:hanging="4962"/>
        <w:rPr>
          <w:rFonts w:cs="Tahoma"/>
          <w:szCs w:val="21"/>
        </w:rPr>
      </w:pPr>
      <w:r w:rsidRPr="009F3DB9">
        <w:rPr>
          <w:rFonts w:cs="Tahoma"/>
          <w:szCs w:val="21"/>
        </w:rPr>
        <w:t xml:space="preserve">KülföldiVállalkozásFióktelepétNyilvántartóHatóság </w:t>
      </w:r>
      <w:r>
        <w:rPr>
          <w:rFonts w:cs="Tahoma"/>
          <w:szCs w:val="21"/>
        </w:rPr>
        <w:tab/>
      </w:r>
      <w:r w:rsidRPr="009F3DB9">
        <w:rPr>
          <w:rFonts w:cs="Tahoma"/>
          <w:szCs w:val="21"/>
        </w:rPr>
        <w:t xml:space="preserve">A külföldi vállalkozás cégjegyzékét (nyilvántartását) vezető bíróság, illetve hatóság adatai </w:t>
      </w:r>
    </w:p>
    <w:p w14:paraId="7D6A90AC"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Név </w:t>
      </w:r>
      <w:r>
        <w:rPr>
          <w:rFonts w:cs="Tahoma"/>
          <w:szCs w:val="21"/>
        </w:rPr>
        <w:tab/>
      </w:r>
      <w:r>
        <w:rPr>
          <w:rFonts w:cs="Tahoma"/>
          <w:szCs w:val="21"/>
        </w:rPr>
        <w:tab/>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Név </w:t>
      </w:r>
    </w:p>
    <w:p w14:paraId="7C3D16FC"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TagoltCím </w:t>
      </w:r>
      <w:r>
        <w:rPr>
          <w:rFonts w:cs="Tahoma"/>
          <w:szCs w:val="21"/>
        </w:rPr>
        <w:tab/>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Cím adatok </w:t>
      </w:r>
    </w:p>
    <w:p w14:paraId="4EA7AF2B" w14:textId="77777777" w:rsidR="00AC15BD" w:rsidRDefault="00AC15BD" w:rsidP="0066775A">
      <w:pPr>
        <w:spacing w:after="120" w:line="276" w:lineRule="auto"/>
        <w:rPr>
          <w:rFonts w:cs="Tahoma"/>
          <w:b/>
          <w:bCs/>
          <w:i/>
          <w:iCs/>
          <w:szCs w:val="21"/>
        </w:rPr>
      </w:pPr>
    </w:p>
    <w:p w14:paraId="11F7D493" w14:textId="77777777" w:rsidR="00AC15BD" w:rsidRPr="009F3DB9" w:rsidRDefault="00AC15BD" w:rsidP="0066775A">
      <w:pPr>
        <w:spacing w:after="120" w:line="276" w:lineRule="auto"/>
        <w:rPr>
          <w:rFonts w:cs="Tahoma"/>
          <w:szCs w:val="21"/>
        </w:rPr>
      </w:pPr>
      <w:r w:rsidRPr="009F3DB9">
        <w:rPr>
          <w:rFonts w:cs="Tahoma"/>
          <w:b/>
          <w:bCs/>
          <w:i/>
          <w:iCs/>
          <w:szCs w:val="21"/>
        </w:rPr>
        <w:t xml:space="preserve">3. rovat - 3(17) </w:t>
      </w:r>
    </w:p>
    <w:p w14:paraId="6BA2B79C" w14:textId="77777777" w:rsidR="00AC15BD" w:rsidRPr="009F3DB9" w:rsidRDefault="00AC15BD" w:rsidP="0066775A">
      <w:pPr>
        <w:spacing w:after="120" w:line="276" w:lineRule="auto"/>
        <w:ind w:left="5670" w:hanging="5670"/>
        <w:rPr>
          <w:rFonts w:cs="Tahoma"/>
          <w:szCs w:val="21"/>
        </w:rPr>
      </w:pPr>
      <w:r w:rsidRPr="009F3DB9">
        <w:rPr>
          <w:rFonts w:cs="Tahoma"/>
          <w:szCs w:val="21"/>
        </w:rPr>
        <w:t xml:space="preserve">KülföldiVállalkozásFióktelepénekVezetőTisztségviselői </w:t>
      </w:r>
      <w:r>
        <w:rPr>
          <w:rFonts w:cs="Tahoma"/>
          <w:szCs w:val="21"/>
        </w:rPr>
        <w:tab/>
      </w:r>
      <w:r>
        <w:rPr>
          <w:rFonts w:cs="Tahoma"/>
          <w:szCs w:val="21"/>
        </w:rPr>
        <w:tab/>
      </w:r>
      <w:r w:rsidRPr="009F3DB9">
        <w:rPr>
          <w:rFonts w:cs="Tahoma"/>
          <w:szCs w:val="21"/>
        </w:rPr>
        <w:t xml:space="preserve">A külföldi vállalkozás képviseletére jogosult személy vagy szerv adatai </w:t>
      </w:r>
    </w:p>
    <w:p w14:paraId="5C6ABBF4" w14:textId="77777777" w:rsidR="00AC15BD" w:rsidRPr="009F3DB9" w:rsidRDefault="00AC15BD" w:rsidP="0066775A">
      <w:pPr>
        <w:spacing w:after="120" w:line="276" w:lineRule="auto"/>
        <w:ind w:left="5670" w:hanging="4961"/>
        <w:rPr>
          <w:rFonts w:cs="Tahoma"/>
          <w:szCs w:val="21"/>
        </w:rPr>
      </w:pPr>
      <w:r w:rsidRPr="009F3DB9">
        <w:rPr>
          <w:rFonts w:cs="Tahoma"/>
          <w:szCs w:val="21"/>
        </w:rPr>
        <w:t xml:space="preserve">Cégmutató/TermészetesSzemély </w:t>
      </w:r>
      <w:r>
        <w:rPr>
          <w:rFonts w:cs="Tahoma"/>
          <w:szCs w:val="21"/>
        </w:rPr>
        <w:tab/>
      </w:r>
      <w:r>
        <w:rPr>
          <w:rFonts w:cs="Tahoma"/>
          <w:szCs w:val="21"/>
        </w:rPr>
        <w:tab/>
      </w:r>
      <w:r w:rsidRPr="009F3DB9">
        <w:rPr>
          <w:rFonts w:cs="Tahoma"/>
          <w:szCs w:val="21"/>
        </w:rPr>
        <w:t xml:space="preserve">Természetes vagy jogi személy adatai </w:t>
      </w:r>
    </w:p>
    <w:p w14:paraId="05B96938"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Jogviszony </w:t>
      </w:r>
      <w:r>
        <w:rPr>
          <w:rFonts w:cs="Tahoma"/>
          <w:szCs w:val="21"/>
        </w:rPr>
        <w:tab/>
      </w:r>
      <w:r>
        <w:rPr>
          <w:rFonts w:cs="Tahoma"/>
          <w:szCs w:val="21"/>
        </w:rPr>
        <w:tab/>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A jogviszony kezdete és vége </w:t>
      </w:r>
    </w:p>
    <w:p w14:paraId="35063A33" w14:textId="77777777" w:rsidR="00AC15BD" w:rsidRDefault="00AC15BD" w:rsidP="0066775A">
      <w:pPr>
        <w:spacing w:after="120" w:line="276" w:lineRule="auto"/>
        <w:rPr>
          <w:rFonts w:cs="Tahoma"/>
          <w:b/>
          <w:bCs/>
          <w:szCs w:val="21"/>
        </w:rPr>
      </w:pPr>
    </w:p>
    <w:p w14:paraId="4AF37A7D" w14:textId="77777777" w:rsidR="00AC15BD" w:rsidRPr="009F3DB9" w:rsidRDefault="00AC15BD" w:rsidP="0066775A">
      <w:pPr>
        <w:spacing w:after="120" w:line="276" w:lineRule="auto"/>
        <w:rPr>
          <w:rFonts w:cs="Tahoma"/>
          <w:szCs w:val="21"/>
        </w:rPr>
      </w:pPr>
      <w:r w:rsidRPr="009F3DB9">
        <w:rPr>
          <w:rFonts w:cs="Tahoma"/>
          <w:b/>
          <w:bCs/>
          <w:szCs w:val="21"/>
        </w:rPr>
        <w:t xml:space="preserve">18. cégforma </w:t>
      </w:r>
    </w:p>
    <w:p w14:paraId="79AEDD95" w14:textId="77777777" w:rsidR="00AC15BD" w:rsidRDefault="00AC15BD" w:rsidP="0066775A">
      <w:pPr>
        <w:spacing w:after="120" w:line="276" w:lineRule="auto"/>
        <w:rPr>
          <w:rFonts w:cs="Tahoma"/>
          <w:b/>
          <w:bCs/>
          <w:i/>
          <w:iCs/>
          <w:szCs w:val="21"/>
        </w:rPr>
      </w:pPr>
    </w:p>
    <w:p w14:paraId="4477849B" w14:textId="77777777" w:rsidR="00AC15BD" w:rsidRPr="009F3DB9" w:rsidRDefault="00AC15BD" w:rsidP="0066775A">
      <w:pPr>
        <w:spacing w:after="120" w:line="276" w:lineRule="auto"/>
        <w:rPr>
          <w:rFonts w:cs="Tahoma"/>
          <w:szCs w:val="21"/>
        </w:rPr>
      </w:pPr>
      <w:r w:rsidRPr="009F3DB9">
        <w:rPr>
          <w:rFonts w:cs="Tahoma"/>
          <w:b/>
          <w:bCs/>
          <w:i/>
          <w:iCs/>
          <w:szCs w:val="21"/>
        </w:rPr>
        <w:t xml:space="preserve">1. rovat - 1(18) </w:t>
      </w:r>
    </w:p>
    <w:p w14:paraId="3827024E" w14:textId="77777777" w:rsidR="00AC15BD" w:rsidRPr="009F3DB9" w:rsidRDefault="00AC15BD" w:rsidP="0066775A">
      <w:pPr>
        <w:spacing w:after="120" w:line="276" w:lineRule="auto"/>
        <w:rPr>
          <w:rFonts w:cs="Tahoma"/>
          <w:szCs w:val="21"/>
        </w:rPr>
      </w:pPr>
      <w:r w:rsidRPr="009F3DB9">
        <w:rPr>
          <w:rFonts w:cs="Tahoma"/>
          <w:szCs w:val="21"/>
        </w:rPr>
        <w:t xml:space="preserve">VégrehajtóIrodaTagjai </w:t>
      </w:r>
      <w:r>
        <w:rPr>
          <w:rFonts w:cs="Tahoma"/>
          <w:szCs w:val="21"/>
        </w:rPr>
        <w:tab/>
      </w:r>
      <w:r>
        <w:rPr>
          <w:rFonts w:cs="Tahoma"/>
          <w:szCs w:val="21"/>
        </w:rPr>
        <w:tab/>
      </w:r>
      <w:r>
        <w:rPr>
          <w:rFonts w:cs="Tahoma"/>
          <w:szCs w:val="21"/>
        </w:rPr>
        <w:tab/>
      </w:r>
      <w:r w:rsidRPr="009F3DB9">
        <w:rPr>
          <w:rFonts w:cs="Tahoma"/>
          <w:szCs w:val="21"/>
        </w:rPr>
        <w:t xml:space="preserve">A végrehajtói iroda tagjának/tagjainak adatai </w:t>
      </w:r>
    </w:p>
    <w:p w14:paraId="4B903590"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Cégmutató/TermészetesSzemély </w:t>
      </w:r>
      <w:r>
        <w:rPr>
          <w:rFonts w:cs="Tahoma"/>
          <w:szCs w:val="21"/>
        </w:rPr>
        <w:tab/>
      </w:r>
      <w:r w:rsidRPr="009F3DB9">
        <w:rPr>
          <w:rFonts w:cs="Tahoma"/>
          <w:szCs w:val="21"/>
        </w:rPr>
        <w:t xml:space="preserve">Természetes vagy jogi személy adatai </w:t>
      </w:r>
    </w:p>
    <w:p w14:paraId="7663BD3C"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BizalmiVagyonkezelő </w:t>
      </w:r>
      <w:r>
        <w:rPr>
          <w:rFonts w:cs="Tahoma"/>
          <w:szCs w:val="21"/>
        </w:rPr>
        <w:tab/>
      </w:r>
      <w:r>
        <w:rPr>
          <w:rFonts w:cs="Tahoma"/>
          <w:szCs w:val="21"/>
        </w:rPr>
        <w:tab/>
      </w:r>
      <w:r>
        <w:rPr>
          <w:rFonts w:cs="Tahoma"/>
          <w:szCs w:val="21"/>
        </w:rPr>
        <w:tab/>
      </w:r>
      <w:r w:rsidRPr="009F3DB9">
        <w:rPr>
          <w:rFonts w:cs="Tahoma"/>
          <w:szCs w:val="21"/>
        </w:rPr>
        <w:t xml:space="preserve">Bizalmi vagyonkezelő </w:t>
      </w:r>
    </w:p>
    <w:p w14:paraId="6B5FA486" w14:textId="77777777" w:rsidR="00AC15BD" w:rsidRDefault="00AC15BD" w:rsidP="0066775A">
      <w:pPr>
        <w:spacing w:after="120" w:line="276" w:lineRule="auto"/>
        <w:rPr>
          <w:rFonts w:cs="Tahoma"/>
          <w:b/>
          <w:bCs/>
          <w:i/>
          <w:iCs/>
          <w:szCs w:val="21"/>
        </w:rPr>
      </w:pPr>
    </w:p>
    <w:p w14:paraId="4F37A117" w14:textId="77777777" w:rsidR="00AC15BD" w:rsidRPr="009F3DB9" w:rsidRDefault="00AC15BD" w:rsidP="0066775A">
      <w:pPr>
        <w:spacing w:after="120" w:line="276" w:lineRule="auto"/>
        <w:rPr>
          <w:rFonts w:cs="Tahoma"/>
          <w:szCs w:val="21"/>
        </w:rPr>
      </w:pPr>
      <w:r w:rsidRPr="009F3DB9">
        <w:rPr>
          <w:rFonts w:cs="Tahoma"/>
          <w:b/>
          <w:bCs/>
          <w:i/>
          <w:iCs/>
          <w:szCs w:val="21"/>
        </w:rPr>
        <w:t xml:space="preserve">2. rovat - 2(18) </w:t>
      </w:r>
    </w:p>
    <w:p w14:paraId="242BC54D" w14:textId="77777777" w:rsidR="00AC15BD" w:rsidRPr="009F3DB9" w:rsidRDefault="00AC15BD" w:rsidP="0066775A">
      <w:pPr>
        <w:spacing w:after="120" w:line="276" w:lineRule="auto"/>
        <w:ind w:left="5670" w:hanging="5670"/>
        <w:rPr>
          <w:rFonts w:cs="Tahoma"/>
          <w:szCs w:val="21"/>
        </w:rPr>
      </w:pPr>
      <w:r w:rsidRPr="009F3DB9">
        <w:rPr>
          <w:rFonts w:cs="Tahoma"/>
          <w:szCs w:val="21"/>
        </w:rPr>
        <w:t xml:space="preserve">VégrehajtóIrodaÖnállóBíróságiVégrehajtóTagjánakAdatai </w:t>
      </w:r>
      <w:r>
        <w:rPr>
          <w:rFonts w:cs="Tahoma"/>
          <w:szCs w:val="21"/>
        </w:rPr>
        <w:tab/>
      </w:r>
      <w:r w:rsidRPr="009F3DB9">
        <w:rPr>
          <w:rFonts w:cs="Tahoma"/>
          <w:szCs w:val="21"/>
        </w:rPr>
        <w:t xml:space="preserve">A végrehajtói iroda önálló bírósági végrehajtó tagjának/tagjainak adatai </w:t>
      </w:r>
    </w:p>
    <w:p w14:paraId="3E3CDB90"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SzavazatiJogTerjedelmeSzázalék </w:t>
      </w:r>
      <w:r>
        <w:rPr>
          <w:rFonts w:cs="Tahoma"/>
          <w:szCs w:val="21"/>
        </w:rPr>
        <w:tab/>
      </w:r>
      <w:r>
        <w:rPr>
          <w:rFonts w:cs="Tahoma"/>
          <w:szCs w:val="21"/>
        </w:rPr>
        <w:tab/>
      </w:r>
      <w:r>
        <w:rPr>
          <w:rFonts w:cs="Tahoma"/>
          <w:szCs w:val="21"/>
        </w:rPr>
        <w:tab/>
      </w:r>
      <w:r w:rsidRPr="009F3DB9">
        <w:rPr>
          <w:rFonts w:cs="Tahoma"/>
          <w:szCs w:val="21"/>
        </w:rPr>
        <w:t xml:space="preserve">A szavazati jog terjedelme </w:t>
      </w:r>
    </w:p>
    <w:p w14:paraId="3FBFECD1" w14:textId="77777777" w:rsidR="00AC15BD" w:rsidRPr="009F3DB9" w:rsidRDefault="00AC15BD" w:rsidP="0066775A">
      <w:pPr>
        <w:spacing w:after="120" w:line="276" w:lineRule="auto"/>
        <w:ind w:left="5670" w:hanging="4961"/>
        <w:rPr>
          <w:rFonts w:cs="Tahoma"/>
          <w:szCs w:val="21"/>
        </w:rPr>
      </w:pPr>
      <w:r w:rsidRPr="009F3DB9">
        <w:rPr>
          <w:rFonts w:cs="Tahoma"/>
          <w:szCs w:val="21"/>
        </w:rPr>
        <w:t xml:space="preserve">Cégmutató/TermészetesSzemély </w:t>
      </w:r>
      <w:r>
        <w:rPr>
          <w:rFonts w:cs="Tahoma"/>
          <w:szCs w:val="21"/>
        </w:rPr>
        <w:tab/>
      </w:r>
      <w:r>
        <w:rPr>
          <w:rFonts w:cs="Tahoma"/>
          <w:szCs w:val="21"/>
        </w:rPr>
        <w:tab/>
      </w:r>
      <w:r w:rsidRPr="009F3DB9">
        <w:rPr>
          <w:rFonts w:cs="Tahoma"/>
          <w:szCs w:val="21"/>
        </w:rPr>
        <w:t xml:space="preserve">Természetes vagy jogi személy adatai </w:t>
      </w:r>
    </w:p>
    <w:p w14:paraId="40ECEF08"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SzolgálatiHely </w:t>
      </w:r>
      <w:r>
        <w:rPr>
          <w:rFonts w:cs="Tahoma"/>
          <w:szCs w:val="21"/>
        </w:rPr>
        <w:tab/>
      </w:r>
      <w:r>
        <w:rPr>
          <w:rFonts w:cs="Tahoma"/>
          <w:szCs w:val="21"/>
        </w:rPr>
        <w:tab/>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A bíróság jelzőszáma </w:t>
      </w:r>
    </w:p>
    <w:p w14:paraId="5C9AEF54" w14:textId="77777777" w:rsidR="00AC15BD" w:rsidRDefault="00AC15BD" w:rsidP="0066775A">
      <w:pPr>
        <w:spacing w:after="120" w:line="276" w:lineRule="auto"/>
        <w:rPr>
          <w:rFonts w:cs="Tahoma"/>
          <w:b/>
          <w:bCs/>
          <w:szCs w:val="21"/>
        </w:rPr>
      </w:pPr>
    </w:p>
    <w:p w14:paraId="3EDC5929" w14:textId="77777777" w:rsidR="00AC15BD" w:rsidRPr="009F3DB9" w:rsidRDefault="00AC15BD" w:rsidP="0066775A">
      <w:pPr>
        <w:spacing w:after="120" w:line="276" w:lineRule="auto"/>
        <w:rPr>
          <w:rFonts w:cs="Tahoma"/>
          <w:szCs w:val="21"/>
        </w:rPr>
      </w:pPr>
      <w:r w:rsidRPr="009F3DB9">
        <w:rPr>
          <w:rFonts w:cs="Tahoma"/>
          <w:b/>
          <w:bCs/>
          <w:szCs w:val="21"/>
        </w:rPr>
        <w:t xml:space="preserve">19. cégforma </w:t>
      </w:r>
    </w:p>
    <w:p w14:paraId="26554619" w14:textId="77777777" w:rsidR="00AC15BD" w:rsidRDefault="00AC15BD" w:rsidP="0066775A">
      <w:pPr>
        <w:spacing w:after="120" w:line="276" w:lineRule="auto"/>
        <w:rPr>
          <w:rFonts w:cs="Tahoma"/>
          <w:b/>
          <w:bCs/>
          <w:i/>
          <w:iCs/>
          <w:szCs w:val="21"/>
        </w:rPr>
      </w:pPr>
    </w:p>
    <w:p w14:paraId="306EFC82" w14:textId="77777777" w:rsidR="00AC15BD" w:rsidRPr="009F3DB9" w:rsidRDefault="00AC15BD" w:rsidP="0066775A">
      <w:pPr>
        <w:spacing w:after="120" w:line="276" w:lineRule="auto"/>
        <w:rPr>
          <w:rFonts w:cs="Tahoma"/>
          <w:szCs w:val="21"/>
        </w:rPr>
      </w:pPr>
      <w:r w:rsidRPr="009F3DB9">
        <w:rPr>
          <w:rFonts w:cs="Tahoma"/>
          <w:b/>
          <w:bCs/>
          <w:i/>
          <w:iCs/>
          <w:szCs w:val="21"/>
        </w:rPr>
        <w:t xml:space="preserve">1. rovat - 1(19) </w:t>
      </w:r>
    </w:p>
    <w:p w14:paraId="2CD9CF62" w14:textId="77777777" w:rsidR="00AC15BD" w:rsidRPr="009F3DB9" w:rsidRDefault="00AC15BD" w:rsidP="0066775A">
      <w:pPr>
        <w:spacing w:after="120" w:line="276" w:lineRule="auto"/>
        <w:rPr>
          <w:rFonts w:cs="Tahoma"/>
          <w:szCs w:val="21"/>
        </w:rPr>
      </w:pPr>
      <w:r w:rsidRPr="009F3DB9">
        <w:rPr>
          <w:rFonts w:cs="Tahoma"/>
          <w:szCs w:val="21"/>
        </w:rPr>
        <w:t xml:space="preserve">EuGazdaságiEgyesülésTagjai </w:t>
      </w:r>
      <w:r>
        <w:rPr>
          <w:rFonts w:cs="Tahoma"/>
          <w:szCs w:val="21"/>
        </w:rPr>
        <w:tab/>
      </w:r>
      <w:r>
        <w:rPr>
          <w:rFonts w:cs="Tahoma"/>
          <w:szCs w:val="21"/>
        </w:rPr>
        <w:tab/>
      </w:r>
      <w:r>
        <w:rPr>
          <w:rFonts w:cs="Tahoma"/>
          <w:szCs w:val="21"/>
        </w:rPr>
        <w:tab/>
      </w:r>
      <w:r w:rsidRPr="009F3DB9">
        <w:rPr>
          <w:rFonts w:cs="Tahoma"/>
          <w:szCs w:val="21"/>
        </w:rPr>
        <w:t xml:space="preserve">A tag(ok) adatai </w:t>
      </w:r>
    </w:p>
    <w:p w14:paraId="3AF5B95F"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CsatlakozásIdőpontja </w:t>
      </w:r>
      <w:r>
        <w:rPr>
          <w:rFonts w:cs="Tahoma"/>
          <w:szCs w:val="21"/>
        </w:rPr>
        <w:tab/>
      </w:r>
      <w:r>
        <w:rPr>
          <w:rFonts w:cs="Tahoma"/>
          <w:szCs w:val="21"/>
        </w:rPr>
        <w:tab/>
      </w:r>
      <w:r>
        <w:rPr>
          <w:rFonts w:cs="Tahoma"/>
          <w:szCs w:val="21"/>
        </w:rPr>
        <w:tab/>
      </w:r>
      <w:r w:rsidRPr="009F3DB9">
        <w:rPr>
          <w:rFonts w:cs="Tahoma"/>
          <w:szCs w:val="21"/>
        </w:rPr>
        <w:t xml:space="preserve">A csatlakozó tag csatlakozásának időpontja </w:t>
      </w:r>
    </w:p>
    <w:p w14:paraId="7FD53205"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FelelősségKorlátozása </w:t>
      </w:r>
      <w:r>
        <w:rPr>
          <w:rFonts w:cs="Tahoma"/>
          <w:szCs w:val="21"/>
        </w:rPr>
        <w:tab/>
      </w:r>
      <w:r>
        <w:rPr>
          <w:rFonts w:cs="Tahoma"/>
          <w:szCs w:val="21"/>
        </w:rPr>
        <w:tab/>
      </w:r>
      <w:r>
        <w:rPr>
          <w:rFonts w:cs="Tahoma"/>
          <w:szCs w:val="21"/>
        </w:rPr>
        <w:tab/>
      </w:r>
      <w:r w:rsidRPr="009F3DB9">
        <w:rPr>
          <w:rFonts w:cs="Tahoma"/>
          <w:szCs w:val="21"/>
        </w:rPr>
        <w:t xml:space="preserve">A csatlakozó tag felelősségének korlátozása </w:t>
      </w:r>
    </w:p>
    <w:p w14:paraId="30ECF915"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Cégmutató/TermészetesSzemély </w:t>
      </w:r>
      <w:r>
        <w:rPr>
          <w:rFonts w:cs="Tahoma"/>
          <w:szCs w:val="21"/>
        </w:rPr>
        <w:tab/>
      </w:r>
      <w:r w:rsidRPr="009F3DB9">
        <w:rPr>
          <w:rFonts w:cs="Tahoma"/>
          <w:szCs w:val="21"/>
        </w:rPr>
        <w:t xml:space="preserve">Természetes vagy jogi személy adatai </w:t>
      </w:r>
    </w:p>
    <w:p w14:paraId="0E1C597F"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BizalmiVagyonkezelő </w:t>
      </w:r>
      <w:r>
        <w:rPr>
          <w:rFonts w:cs="Tahoma"/>
          <w:szCs w:val="21"/>
        </w:rPr>
        <w:tab/>
      </w:r>
      <w:r>
        <w:rPr>
          <w:rFonts w:cs="Tahoma"/>
          <w:szCs w:val="21"/>
        </w:rPr>
        <w:tab/>
      </w:r>
      <w:r>
        <w:rPr>
          <w:rFonts w:cs="Tahoma"/>
          <w:szCs w:val="21"/>
        </w:rPr>
        <w:tab/>
      </w:r>
      <w:r w:rsidRPr="009F3DB9">
        <w:rPr>
          <w:rFonts w:cs="Tahoma"/>
          <w:szCs w:val="21"/>
        </w:rPr>
        <w:t xml:space="preserve">Bizalmi vagyonkezelő </w:t>
      </w:r>
    </w:p>
    <w:p w14:paraId="70A21FD2" w14:textId="77777777" w:rsidR="00AC15BD" w:rsidRDefault="00AC15BD" w:rsidP="0066775A">
      <w:pPr>
        <w:spacing w:after="120" w:line="276" w:lineRule="auto"/>
        <w:rPr>
          <w:rFonts w:cs="Tahoma"/>
          <w:b/>
          <w:bCs/>
          <w:i/>
          <w:iCs/>
          <w:szCs w:val="21"/>
        </w:rPr>
      </w:pPr>
    </w:p>
    <w:p w14:paraId="16ABAE75" w14:textId="77777777" w:rsidR="00AC15BD" w:rsidRPr="009F3DB9" w:rsidRDefault="00AC15BD" w:rsidP="0066775A">
      <w:pPr>
        <w:spacing w:after="120" w:line="276" w:lineRule="auto"/>
        <w:rPr>
          <w:rFonts w:cs="Tahoma"/>
          <w:szCs w:val="21"/>
        </w:rPr>
      </w:pPr>
      <w:r w:rsidRPr="009F3DB9">
        <w:rPr>
          <w:rFonts w:cs="Tahoma"/>
          <w:b/>
          <w:bCs/>
          <w:i/>
          <w:iCs/>
          <w:szCs w:val="21"/>
        </w:rPr>
        <w:t xml:space="preserve">2. rovat - 2(19) </w:t>
      </w:r>
    </w:p>
    <w:p w14:paraId="53507906" w14:textId="77777777" w:rsidR="00AC15BD" w:rsidRPr="009F3DB9" w:rsidRDefault="00AC15BD" w:rsidP="0066775A">
      <w:pPr>
        <w:spacing w:after="120" w:line="276" w:lineRule="auto"/>
        <w:ind w:left="4253" w:hanging="4253"/>
        <w:rPr>
          <w:rFonts w:cs="Tahoma"/>
          <w:szCs w:val="21"/>
        </w:rPr>
      </w:pPr>
      <w:r w:rsidRPr="009F3DB9">
        <w:rPr>
          <w:rFonts w:cs="Tahoma"/>
          <w:szCs w:val="21"/>
        </w:rPr>
        <w:t xml:space="preserve">EuGazdaságiEgyesülésElőzőSzékhelyAdatai </w:t>
      </w:r>
      <w:r>
        <w:rPr>
          <w:rFonts w:cs="Tahoma"/>
          <w:szCs w:val="21"/>
        </w:rPr>
        <w:tab/>
      </w:r>
      <w:r w:rsidRPr="009F3DB9">
        <w:rPr>
          <w:rFonts w:cs="Tahoma"/>
          <w:szCs w:val="21"/>
        </w:rPr>
        <w:t xml:space="preserve">Székhelyáthelyezés folytán bejegyzett cég esetén az előző székhely szerinti adatok </w:t>
      </w:r>
    </w:p>
    <w:p w14:paraId="513FAFB3"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Cím adatok </w:t>
      </w:r>
    </w:p>
    <w:p w14:paraId="13443BAC"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NyilvántartóHatóság </w:t>
      </w:r>
      <w:r>
        <w:rPr>
          <w:rFonts w:cs="Tahoma"/>
          <w:szCs w:val="21"/>
        </w:rPr>
        <w:tab/>
      </w:r>
      <w:r>
        <w:rPr>
          <w:rFonts w:cs="Tahoma"/>
          <w:szCs w:val="21"/>
        </w:rPr>
        <w:tab/>
      </w:r>
      <w:r>
        <w:rPr>
          <w:rFonts w:cs="Tahoma"/>
          <w:szCs w:val="21"/>
        </w:rPr>
        <w:tab/>
      </w:r>
      <w:r w:rsidRPr="009F3DB9">
        <w:rPr>
          <w:rFonts w:cs="Tahoma"/>
          <w:szCs w:val="21"/>
        </w:rPr>
        <w:t xml:space="preserve">Nyilvántartó hatóság </w:t>
      </w:r>
    </w:p>
    <w:p w14:paraId="3BB20090" w14:textId="77777777" w:rsidR="00AC15BD" w:rsidRDefault="00AC15BD" w:rsidP="0066775A">
      <w:pPr>
        <w:spacing w:after="120" w:line="276" w:lineRule="auto"/>
        <w:rPr>
          <w:rFonts w:cs="Tahoma"/>
          <w:b/>
          <w:bCs/>
          <w:szCs w:val="21"/>
        </w:rPr>
      </w:pPr>
    </w:p>
    <w:p w14:paraId="36CC6E4D" w14:textId="77777777" w:rsidR="00AC15BD" w:rsidRPr="009F3DB9" w:rsidRDefault="00AC15BD" w:rsidP="0066775A">
      <w:pPr>
        <w:spacing w:after="120" w:line="276" w:lineRule="auto"/>
        <w:rPr>
          <w:rFonts w:cs="Tahoma"/>
          <w:szCs w:val="21"/>
        </w:rPr>
      </w:pPr>
      <w:r w:rsidRPr="009F3DB9">
        <w:rPr>
          <w:rFonts w:cs="Tahoma"/>
          <w:b/>
          <w:bCs/>
          <w:szCs w:val="21"/>
        </w:rPr>
        <w:t xml:space="preserve">20. cégforma </w:t>
      </w:r>
    </w:p>
    <w:p w14:paraId="5BB05F94" w14:textId="77777777" w:rsidR="00AC15BD" w:rsidRDefault="00AC15BD" w:rsidP="0066775A">
      <w:pPr>
        <w:spacing w:after="120" w:line="276" w:lineRule="auto"/>
        <w:rPr>
          <w:rFonts w:cs="Tahoma"/>
          <w:b/>
          <w:bCs/>
          <w:i/>
          <w:iCs/>
          <w:szCs w:val="21"/>
        </w:rPr>
      </w:pPr>
    </w:p>
    <w:p w14:paraId="184FA847" w14:textId="77777777" w:rsidR="00AC15BD" w:rsidRPr="009F3DB9" w:rsidRDefault="00AC15BD" w:rsidP="0066775A">
      <w:pPr>
        <w:spacing w:after="120" w:line="276" w:lineRule="auto"/>
        <w:rPr>
          <w:rFonts w:cs="Tahoma"/>
          <w:szCs w:val="21"/>
        </w:rPr>
      </w:pPr>
      <w:r w:rsidRPr="009F3DB9">
        <w:rPr>
          <w:rFonts w:cs="Tahoma"/>
          <w:b/>
          <w:bCs/>
          <w:i/>
          <w:iCs/>
          <w:szCs w:val="21"/>
        </w:rPr>
        <w:t xml:space="preserve">1. rovat - 1(20) </w:t>
      </w:r>
    </w:p>
    <w:p w14:paraId="42F77AC4" w14:textId="77777777" w:rsidR="00AC15BD" w:rsidRPr="009F3DB9" w:rsidRDefault="00AC15BD" w:rsidP="0066775A">
      <w:pPr>
        <w:spacing w:after="120" w:line="276" w:lineRule="auto"/>
        <w:rPr>
          <w:rFonts w:cs="Tahoma"/>
          <w:szCs w:val="21"/>
        </w:rPr>
      </w:pPr>
      <w:r w:rsidRPr="009F3DB9">
        <w:rPr>
          <w:rFonts w:cs="Tahoma"/>
          <w:szCs w:val="21"/>
        </w:rPr>
        <w:t xml:space="preserve">EuRtRészvényesekAdatai </w:t>
      </w:r>
      <w:r>
        <w:rPr>
          <w:rFonts w:cs="Tahoma"/>
          <w:szCs w:val="21"/>
        </w:rPr>
        <w:tab/>
      </w:r>
      <w:r>
        <w:rPr>
          <w:rFonts w:cs="Tahoma"/>
          <w:szCs w:val="21"/>
        </w:rPr>
        <w:tab/>
      </w:r>
      <w:r>
        <w:rPr>
          <w:rFonts w:cs="Tahoma"/>
          <w:szCs w:val="21"/>
        </w:rPr>
        <w:tab/>
      </w:r>
      <w:r w:rsidRPr="009F3DB9">
        <w:rPr>
          <w:rFonts w:cs="Tahoma"/>
          <w:szCs w:val="21"/>
        </w:rPr>
        <w:t xml:space="preserve">Részvényes(ek) adatai </w:t>
      </w:r>
    </w:p>
    <w:p w14:paraId="2B2D9C47" w14:textId="77777777" w:rsidR="00AC15BD" w:rsidRPr="009F3DB9" w:rsidRDefault="00AC15BD" w:rsidP="0066775A">
      <w:pPr>
        <w:spacing w:after="120" w:line="276" w:lineRule="auto"/>
        <w:ind w:left="4253" w:hanging="3544"/>
        <w:rPr>
          <w:rFonts w:cs="Tahoma"/>
          <w:szCs w:val="21"/>
        </w:rPr>
      </w:pPr>
      <w:r w:rsidRPr="009F3DB9">
        <w:rPr>
          <w:rFonts w:cs="Tahoma"/>
          <w:szCs w:val="21"/>
        </w:rPr>
        <w:t xml:space="preserve">Felelősségvállalás </w:t>
      </w:r>
      <w:r>
        <w:rPr>
          <w:rFonts w:cs="Tahoma"/>
          <w:szCs w:val="21"/>
        </w:rPr>
        <w:tab/>
      </w:r>
      <w:r>
        <w:rPr>
          <w:rFonts w:cs="Tahoma"/>
          <w:szCs w:val="21"/>
        </w:rPr>
        <w:tab/>
      </w:r>
      <w:r w:rsidRPr="009F3DB9">
        <w:rPr>
          <w:rFonts w:cs="Tahoma"/>
          <w:szCs w:val="21"/>
        </w:rPr>
        <w:t xml:space="preserve">A társaság tartozásáért való korlátlan felelősségvállalás jelzése </w:t>
      </w:r>
    </w:p>
    <w:p w14:paraId="0FD118ED"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SzavazatiJogMértéke </w:t>
      </w:r>
      <w:r>
        <w:rPr>
          <w:rFonts w:cs="Tahoma"/>
          <w:szCs w:val="21"/>
        </w:rPr>
        <w:tab/>
      </w:r>
      <w:r>
        <w:rPr>
          <w:rFonts w:cs="Tahoma"/>
          <w:szCs w:val="21"/>
        </w:rPr>
        <w:tab/>
      </w:r>
      <w:r>
        <w:rPr>
          <w:rFonts w:cs="Tahoma"/>
          <w:szCs w:val="21"/>
        </w:rPr>
        <w:tab/>
      </w:r>
      <w:r w:rsidRPr="009F3DB9">
        <w:rPr>
          <w:rFonts w:cs="Tahoma"/>
          <w:szCs w:val="21"/>
        </w:rPr>
        <w:t xml:space="preserve">A szavazati jog mértéke </w:t>
      </w:r>
    </w:p>
    <w:p w14:paraId="63B5FA5C"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SzavazatiJogTerjedelmeSzázalék </w:t>
      </w:r>
      <w:r>
        <w:rPr>
          <w:rFonts w:cs="Tahoma"/>
          <w:szCs w:val="21"/>
        </w:rPr>
        <w:tab/>
      </w:r>
      <w:r w:rsidRPr="009F3DB9">
        <w:rPr>
          <w:rFonts w:cs="Tahoma"/>
          <w:szCs w:val="21"/>
        </w:rPr>
        <w:t xml:space="preserve">A szavazati jog terjedelme </w:t>
      </w:r>
    </w:p>
    <w:p w14:paraId="57529973" w14:textId="77777777" w:rsidR="00AC15BD" w:rsidRPr="009F3DB9" w:rsidRDefault="00AC15BD" w:rsidP="0066775A">
      <w:pPr>
        <w:spacing w:after="120" w:line="276" w:lineRule="auto"/>
        <w:ind w:left="4253" w:hanging="3544"/>
        <w:rPr>
          <w:rFonts w:cs="Tahoma"/>
          <w:szCs w:val="21"/>
        </w:rPr>
      </w:pPr>
      <w:r w:rsidRPr="009F3DB9">
        <w:rPr>
          <w:rFonts w:cs="Tahoma"/>
          <w:szCs w:val="21"/>
        </w:rPr>
        <w:t xml:space="preserve">BefolyásolásMértéke </w:t>
      </w:r>
      <w:r>
        <w:rPr>
          <w:rFonts w:cs="Tahoma"/>
          <w:szCs w:val="21"/>
        </w:rPr>
        <w:tab/>
      </w:r>
      <w:r>
        <w:rPr>
          <w:rFonts w:cs="Tahoma"/>
          <w:szCs w:val="21"/>
        </w:rPr>
        <w:tab/>
      </w:r>
      <w:r w:rsidRPr="009F3DB9">
        <w:rPr>
          <w:rFonts w:cs="Tahoma"/>
          <w:szCs w:val="21"/>
        </w:rPr>
        <w:t xml:space="preserve">A társaság irányítását biztosító befolyásolás mértéke </w:t>
      </w:r>
    </w:p>
    <w:p w14:paraId="16D5BE8D"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Személy Természetes vagy jogi személy adatai </w:t>
      </w:r>
    </w:p>
    <w:p w14:paraId="20FBDEAC"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BizalmiVagyonkezelő </w:t>
      </w:r>
      <w:r>
        <w:rPr>
          <w:rFonts w:cs="Tahoma"/>
          <w:szCs w:val="21"/>
        </w:rPr>
        <w:tab/>
      </w:r>
      <w:r>
        <w:rPr>
          <w:rFonts w:cs="Tahoma"/>
          <w:szCs w:val="21"/>
        </w:rPr>
        <w:tab/>
      </w:r>
      <w:r>
        <w:rPr>
          <w:rFonts w:cs="Tahoma"/>
          <w:szCs w:val="21"/>
        </w:rPr>
        <w:tab/>
      </w:r>
      <w:r w:rsidRPr="009F3DB9">
        <w:rPr>
          <w:rFonts w:cs="Tahoma"/>
          <w:szCs w:val="21"/>
        </w:rPr>
        <w:t xml:space="preserve">Bizalmi vagyonkezelő </w:t>
      </w:r>
    </w:p>
    <w:p w14:paraId="799A2FD7"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Jogviszony Tagsági jogviszony kezdete és vége </w:t>
      </w:r>
    </w:p>
    <w:p w14:paraId="2B2A56A0" w14:textId="77777777" w:rsidR="00AC15BD" w:rsidRDefault="00AC15BD" w:rsidP="0066775A">
      <w:pPr>
        <w:spacing w:after="120" w:line="276" w:lineRule="auto"/>
        <w:rPr>
          <w:rFonts w:cs="Tahoma"/>
          <w:b/>
          <w:bCs/>
          <w:i/>
          <w:iCs/>
          <w:szCs w:val="21"/>
        </w:rPr>
      </w:pPr>
    </w:p>
    <w:p w14:paraId="1249F3FF" w14:textId="77777777" w:rsidR="00AC15BD" w:rsidRPr="009F3DB9" w:rsidRDefault="00AC15BD" w:rsidP="0066775A">
      <w:pPr>
        <w:spacing w:after="120" w:line="276" w:lineRule="auto"/>
        <w:rPr>
          <w:rFonts w:cs="Tahoma"/>
          <w:szCs w:val="21"/>
        </w:rPr>
      </w:pPr>
      <w:r w:rsidRPr="009F3DB9">
        <w:rPr>
          <w:rFonts w:cs="Tahoma"/>
          <w:b/>
          <w:bCs/>
          <w:i/>
          <w:iCs/>
          <w:szCs w:val="21"/>
        </w:rPr>
        <w:t xml:space="preserve">2. rovat - 2(20) </w:t>
      </w:r>
    </w:p>
    <w:p w14:paraId="3A223622" w14:textId="77777777" w:rsidR="00AC15BD" w:rsidRPr="009F3DB9" w:rsidRDefault="00AC15BD" w:rsidP="0066775A">
      <w:pPr>
        <w:spacing w:after="120" w:line="276" w:lineRule="auto"/>
        <w:rPr>
          <w:rFonts w:cs="Tahoma"/>
          <w:szCs w:val="21"/>
        </w:rPr>
      </w:pPr>
      <w:r w:rsidRPr="009F3DB9">
        <w:rPr>
          <w:rFonts w:cs="Tahoma"/>
          <w:szCs w:val="21"/>
        </w:rPr>
        <w:t xml:space="preserve">EuRtMűködésiMód A részvénytársaság működési módja </w:t>
      </w:r>
    </w:p>
    <w:p w14:paraId="4D838E8B" w14:textId="77777777" w:rsidR="00AC15BD" w:rsidRPr="009F3DB9" w:rsidRDefault="00AC15BD" w:rsidP="0066775A">
      <w:pPr>
        <w:spacing w:after="120" w:line="276" w:lineRule="auto"/>
        <w:rPr>
          <w:rFonts w:cs="Tahoma"/>
          <w:szCs w:val="21"/>
        </w:rPr>
      </w:pPr>
      <w:r w:rsidRPr="009F3DB9">
        <w:rPr>
          <w:rFonts w:cs="Tahoma"/>
          <w:szCs w:val="21"/>
        </w:rPr>
        <w:t xml:space="preserve">Nyilvános Nyilvános jelzése </w:t>
      </w:r>
    </w:p>
    <w:p w14:paraId="4B003C51" w14:textId="77777777" w:rsidR="00AC15BD" w:rsidRPr="009F3DB9" w:rsidRDefault="00AC15BD" w:rsidP="0066775A">
      <w:pPr>
        <w:spacing w:after="120" w:line="276" w:lineRule="auto"/>
        <w:rPr>
          <w:rFonts w:cs="Tahoma"/>
          <w:szCs w:val="21"/>
        </w:rPr>
      </w:pPr>
      <w:r w:rsidRPr="009F3DB9">
        <w:rPr>
          <w:rFonts w:cs="Tahoma"/>
          <w:szCs w:val="21"/>
        </w:rPr>
        <w:t xml:space="preserve">Zárt Zárt jelzése </w:t>
      </w:r>
    </w:p>
    <w:p w14:paraId="6316D6C0" w14:textId="77777777" w:rsidR="00AC15BD" w:rsidRDefault="00AC15BD" w:rsidP="0066775A">
      <w:pPr>
        <w:spacing w:after="120" w:line="276" w:lineRule="auto"/>
        <w:rPr>
          <w:rFonts w:cs="Tahoma"/>
          <w:b/>
          <w:bCs/>
          <w:i/>
          <w:iCs/>
          <w:szCs w:val="21"/>
        </w:rPr>
      </w:pPr>
    </w:p>
    <w:p w14:paraId="7E397018" w14:textId="77777777" w:rsidR="00AC15BD" w:rsidRPr="009F3DB9" w:rsidRDefault="00AC15BD" w:rsidP="0066775A">
      <w:pPr>
        <w:spacing w:after="120" w:line="276" w:lineRule="auto"/>
        <w:rPr>
          <w:rFonts w:cs="Tahoma"/>
          <w:szCs w:val="21"/>
        </w:rPr>
      </w:pPr>
      <w:r w:rsidRPr="009F3DB9">
        <w:rPr>
          <w:rFonts w:cs="Tahoma"/>
          <w:b/>
          <w:bCs/>
          <w:i/>
          <w:iCs/>
          <w:szCs w:val="21"/>
        </w:rPr>
        <w:t xml:space="preserve">3. rovat - 3(20) </w:t>
      </w:r>
    </w:p>
    <w:p w14:paraId="7C8E3B95" w14:textId="77777777" w:rsidR="00AC15BD" w:rsidRPr="009F3DB9" w:rsidRDefault="00AC15BD" w:rsidP="0066775A">
      <w:pPr>
        <w:spacing w:after="120" w:line="276" w:lineRule="auto"/>
        <w:rPr>
          <w:rFonts w:cs="Tahoma"/>
          <w:szCs w:val="21"/>
        </w:rPr>
      </w:pPr>
      <w:r w:rsidRPr="009F3DB9">
        <w:rPr>
          <w:rFonts w:cs="Tahoma"/>
          <w:szCs w:val="21"/>
        </w:rPr>
        <w:t xml:space="preserve">EuRtRészvény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A részvények száma és névértéke </w:t>
      </w:r>
    </w:p>
    <w:p w14:paraId="7790AE80"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Részvény </w:t>
      </w:r>
      <w:r>
        <w:rPr>
          <w:rFonts w:cs="Tahoma"/>
          <w:szCs w:val="21"/>
        </w:rPr>
        <w:tab/>
      </w:r>
      <w:r>
        <w:rPr>
          <w:rFonts w:cs="Tahoma"/>
          <w:szCs w:val="21"/>
        </w:rPr>
        <w:tab/>
      </w:r>
      <w:r>
        <w:rPr>
          <w:rFonts w:cs="Tahoma"/>
          <w:szCs w:val="21"/>
        </w:rPr>
        <w:tab/>
      </w:r>
      <w:r w:rsidRPr="009F3DB9">
        <w:rPr>
          <w:rFonts w:cs="Tahoma"/>
          <w:szCs w:val="21"/>
        </w:rPr>
        <w:t xml:space="preserve">Részvény </w:t>
      </w:r>
    </w:p>
    <w:p w14:paraId="04834995" w14:textId="77777777" w:rsidR="00AC15BD" w:rsidRDefault="00AC15BD" w:rsidP="0066775A">
      <w:pPr>
        <w:spacing w:after="120" w:line="276" w:lineRule="auto"/>
        <w:rPr>
          <w:rFonts w:cs="Tahoma"/>
          <w:b/>
          <w:bCs/>
          <w:i/>
          <w:iCs/>
          <w:szCs w:val="21"/>
        </w:rPr>
      </w:pPr>
    </w:p>
    <w:p w14:paraId="3BAA8DF4" w14:textId="77777777" w:rsidR="00AC15BD" w:rsidRPr="009F3DB9" w:rsidRDefault="00AC15BD" w:rsidP="0066775A">
      <w:pPr>
        <w:spacing w:after="120" w:line="276" w:lineRule="auto"/>
        <w:rPr>
          <w:rFonts w:cs="Tahoma"/>
          <w:szCs w:val="21"/>
        </w:rPr>
      </w:pPr>
      <w:r w:rsidRPr="009F3DB9">
        <w:rPr>
          <w:rFonts w:cs="Tahoma"/>
          <w:b/>
          <w:bCs/>
          <w:i/>
          <w:iCs/>
          <w:szCs w:val="21"/>
        </w:rPr>
        <w:t xml:space="preserve">4. rovat - 4(20) </w:t>
      </w:r>
    </w:p>
    <w:p w14:paraId="1914A5A8" w14:textId="77777777" w:rsidR="00AC15BD" w:rsidRPr="009F3DB9" w:rsidRDefault="00AC15BD" w:rsidP="0066775A">
      <w:pPr>
        <w:spacing w:after="120" w:line="276" w:lineRule="auto"/>
        <w:ind w:left="3544" w:hanging="3544"/>
        <w:rPr>
          <w:rFonts w:cs="Tahoma"/>
          <w:szCs w:val="21"/>
        </w:rPr>
      </w:pPr>
      <w:r w:rsidRPr="009F3DB9">
        <w:rPr>
          <w:rFonts w:cs="Tahoma"/>
          <w:szCs w:val="21"/>
        </w:rPr>
        <w:t xml:space="preserve">EuRtÁtváltoztathatóKötvény </w:t>
      </w:r>
      <w:r>
        <w:rPr>
          <w:rFonts w:cs="Tahoma"/>
          <w:szCs w:val="21"/>
        </w:rPr>
        <w:tab/>
      </w:r>
      <w:r>
        <w:rPr>
          <w:rFonts w:cs="Tahoma"/>
          <w:szCs w:val="21"/>
        </w:rPr>
        <w:tab/>
      </w:r>
      <w:r w:rsidRPr="009F3DB9">
        <w:rPr>
          <w:rFonts w:cs="Tahoma"/>
          <w:szCs w:val="21"/>
        </w:rPr>
        <w:t xml:space="preserve">A kibocsátott átváltoztatható és átváltozó kötvények száma és névértéke </w:t>
      </w:r>
    </w:p>
    <w:p w14:paraId="4823D39B"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Kötvény </w:t>
      </w:r>
      <w:r>
        <w:rPr>
          <w:rFonts w:cs="Tahoma"/>
          <w:szCs w:val="21"/>
        </w:rPr>
        <w:tab/>
      </w:r>
      <w:r>
        <w:rPr>
          <w:rFonts w:cs="Tahoma"/>
          <w:szCs w:val="21"/>
        </w:rPr>
        <w:tab/>
      </w:r>
      <w:r>
        <w:rPr>
          <w:rFonts w:cs="Tahoma"/>
          <w:szCs w:val="21"/>
        </w:rPr>
        <w:tab/>
      </w:r>
      <w:r w:rsidRPr="009F3DB9">
        <w:rPr>
          <w:rFonts w:cs="Tahoma"/>
          <w:szCs w:val="21"/>
        </w:rPr>
        <w:t xml:space="preserve">Kötvény </w:t>
      </w:r>
    </w:p>
    <w:p w14:paraId="2179B648" w14:textId="77777777" w:rsidR="00AC15BD" w:rsidRDefault="00AC15BD" w:rsidP="0066775A">
      <w:pPr>
        <w:spacing w:after="120" w:line="276" w:lineRule="auto"/>
        <w:rPr>
          <w:rFonts w:cs="Tahoma"/>
          <w:b/>
          <w:bCs/>
          <w:i/>
          <w:iCs/>
          <w:szCs w:val="21"/>
        </w:rPr>
      </w:pPr>
    </w:p>
    <w:p w14:paraId="55529AE2" w14:textId="77777777" w:rsidR="00AC15BD" w:rsidRPr="009F3DB9" w:rsidRDefault="00AC15BD" w:rsidP="0066775A">
      <w:pPr>
        <w:spacing w:after="120" w:line="276" w:lineRule="auto"/>
        <w:rPr>
          <w:rFonts w:cs="Tahoma"/>
          <w:szCs w:val="21"/>
        </w:rPr>
      </w:pPr>
      <w:r w:rsidRPr="009F3DB9">
        <w:rPr>
          <w:rFonts w:cs="Tahoma"/>
          <w:b/>
          <w:bCs/>
          <w:i/>
          <w:iCs/>
          <w:szCs w:val="21"/>
        </w:rPr>
        <w:t xml:space="preserve">5. rovat - 5(20) </w:t>
      </w:r>
    </w:p>
    <w:p w14:paraId="5D0CA8D1" w14:textId="77777777" w:rsidR="00AC15BD" w:rsidRPr="009F3DB9" w:rsidRDefault="00AC15BD" w:rsidP="0066775A">
      <w:pPr>
        <w:spacing w:after="120" w:line="276" w:lineRule="auto"/>
        <w:ind w:left="3544" w:hanging="3544"/>
        <w:rPr>
          <w:rFonts w:cs="Tahoma"/>
          <w:szCs w:val="21"/>
        </w:rPr>
      </w:pPr>
      <w:r w:rsidRPr="009F3DB9">
        <w:rPr>
          <w:rFonts w:cs="Tahoma"/>
          <w:szCs w:val="21"/>
        </w:rPr>
        <w:t xml:space="preserve">EuRtJegyzésiKötvény </w:t>
      </w:r>
      <w:r>
        <w:rPr>
          <w:rFonts w:cs="Tahoma"/>
          <w:szCs w:val="21"/>
        </w:rPr>
        <w:tab/>
      </w:r>
      <w:r>
        <w:rPr>
          <w:rFonts w:cs="Tahoma"/>
          <w:szCs w:val="21"/>
        </w:rPr>
        <w:tab/>
      </w:r>
      <w:r w:rsidRPr="009F3DB9">
        <w:rPr>
          <w:rFonts w:cs="Tahoma"/>
          <w:szCs w:val="21"/>
        </w:rPr>
        <w:t xml:space="preserve">A kibocsátott jegyzési jogot biztosító kötvények száma és névértéke </w:t>
      </w:r>
    </w:p>
    <w:p w14:paraId="49B5362A"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Kötvény </w:t>
      </w:r>
      <w:r>
        <w:rPr>
          <w:rFonts w:cs="Tahoma"/>
          <w:szCs w:val="21"/>
        </w:rPr>
        <w:tab/>
      </w:r>
      <w:r>
        <w:rPr>
          <w:rFonts w:cs="Tahoma"/>
          <w:szCs w:val="21"/>
        </w:rPr>
        <w:tab/>
      </w:r>
      <w:r>
        <w:rPr>
          <w:rFonts w:cs="Tahoma"/>
          <w:szCs w:val="21"/>
        </w:rPr>
        <w:tab/>
      </w:r>
      <w:r w:rsidRPr="009F3DB9">
        <w:rPr>
          <w:rFonts w:cs="Tahoma"/>
          <w:szCs w:val="21"/>
        </w:rPr>
        <w:t xml:space="preserve">Kötvény </w:t>
      </w:r>
    </w:p>
    <w:p w14:paraId="47EBB3BD" w14:textId="77777777" w:rsidR="00AC15BD" w:rsidRDefault="00AC15BD" w:rsidP="0066775A">
      <w:pPr>
        <w:spacing w:after="120" w:line="276" w:lineRule="auto"/>
        <w:rPr>
          <w:rFonts w:cs="Tahoma"/>
          <w:b/>
          <w:bCs/>
          <w:i/>
          <w:iCs/>
          <w:szCs w:val="21"/>
        </w:rPr>
      </w:pPr>
    </w:p>
    <w:p w14:paraId="385B2244" w14:textId="77777777" w:rsidR="00AC15BD" w:rsidRPr="009F3DB9" w:rsidRDefault="00AC15BD" w:rsidP="0066775A">
      <w:pPr>
        <w:spacing w:after="120" w:line="276" w:lineRule="auto"/>
        <w:rPr>
          <w:rFonts w:cs="Tahoma"/>
          <w:szCs w:val="21"/>
        </w:rPr>
      </w:pPr>
      <w:r w:rsidRPr="009F3DB9">
        <w:rPr>
          <w:rFonts w:cs="Tahoma"/>
          <w:b/>
          <w:bCs/>
          <w:i/>
          <w:iCs/>
          <w:szCs w:val="21"/>
        </w:rPr>
        <w:t xml:space="preserve">6. rovat - 6(20) </w:t>
      </w:r>
    </w:p>
    <w:p w14:paraId="1B3E64EB" w14:textId="77777777" w:rsidR="00AC15BD" w:rsidRPr="009F3DB9" w:rsidRDefault="00AC15BD" w:rsidP="0066775A">
      <w:pPr>
        <w:spacing w:after="120" w:line="276" w:lineRule="auto"/>
        <w:ind w:left="3544" w:hanging="3544"/>
        <w:rPr>
          <w:rFonts w:cs="Tahoma"/>
          <w:szCs w:val="21"/>
        </w:rPr>
      </w:pPr>
      <w:r w:rsidRPr="009F3DB9">
        <w:rPr>
          <w:rFonts w:cs="Tahoma"/>
          <w:szCs w:val="21"/>
        </w:rPr>
        <w:t xml:space="preserve">EuRtHirdetményekKözzététele </w:t>
      </w:r>
      <w:r>
        <w:rPr>
          <w:rFonts w:cs="Tahoma"/>
          <w:szCs w:val="21"/>
        </w:rPr>
        <w:tab/>
      </w:r>
      <w:r w:rsidRPr="009F3DB9">
        <w:rPr>
          <w:rFonts w:cs="Tahoma"/>
          <w:szCs w:val="21"/>
        </w:rPr>
        <w:t xml:space="preserve">A részvénytársasági hirdetmények közzétételének módja és helye </w:t>
      </w:r>
    </w:p>
    <w:p w14:paraId="43B25985"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KözzétételMódja </w:t>
      </w:r>
      <w:r>
        <w:rPr>
          <w:rFonts w:cs="Tahoma"/>
          <w:szCs w:val="21"/>
        </w:rPr>
        <w:tab/>
      </w:r>
      <w:r>
        <w:rPr>
          <w:rFonts w:cs="Tahoma"/>
          <w:szCs w:val="21"/>
        </w:rPr>
        <w:tab/>
      </w:r>
      <w:r w:rsidRPr="009F3DB9">
        <w:rPr>
          <w:rFonts w:cs="Tahoma"/>
          <w:szCs w:val="21"/>
        </w:rPr>
        <w:t xml:space="preserve">A közzététel módjának megnevezése </w:t>
      </w:r>
    </w:p>
    <w:p w14:paraId="2C212E77" w14:textId="77777777" w:rsidR="00AC15BD" w:rsidRDefault="00AC15BD" w:rsidP="0066775A">
      <w:pPr>
        <w:spacing w:after="120" w:line="276" w:lineRule="auto"/>
        <w:rPr>
          <w:rFonts w:cs="Tahoma"/>
          <w:b/>
          <w:bCs/>
          <w:i/>
          <w:iCs/>
          <w:szCs w:val="21"/>
        </w:rPr>
      </w:pPr>
    </w:p>
    <w:p w14:paraId="10005B55" w14:textId="77777777" w:rsidR="00AC15BD" w:rsidRPr="009F3DB9" w:rsidRDefault="00AC15BD" w:rsidP="0066775A">
      <w:pPr>
        <w:spacing w:after="120" w:line="276" w:lineRule="auto"/>
        <w:rPr>
          <w:rFonts w:cs="Tahoma"/>
          <w:szCs w:val="21"/>
        </w:rPr>
      </w:pPr>
      <w:r w:rsidRPr="009F3DB9">
        <w:rPr>
          <w:rFonts w:cs="Tahoma"/>
          <w:b/>
          <w:bCs/>
          <w:i/>
          <w:iCs/>
          <w:szCs w:val="21"/>
        </w:rPr>
        <w:t xml:space="preserve">7. rovat - 7(20) </w:t>
      </w:r>
    </w:p>
    <w:p w14:paraId="78BC8605" w14:textId="77777777" w:rsidR="00AC15BD" w:rsidRPr="009F3DB9" w:rsidRDefault="00AC15BD" w:rsidP="0066775A">
      <w:pPr>
        <w:spacing w:after="120" w:line="276" w:lineRule="auto"/>
        <w:ind w:left="3544" w:hanging="3544"/>
        <w:rPr>
          <w:rFonts w:cs="Tahoma"/>
          <w:szCs w:val="21"/>
        </w:rPr>
      </w:pPr>
      <w:r w:rsidRPr="009F3DB9">
        <w:rPr>
          <w:rFonts w:cs="Tahoma"/>
          <w:szCs w:val="21"/>
        </w:rPr>
        <w:t xml:space="preserve">EuRtElőzőSzékhelySzerintiAdatok </w:t>
      </w:r>
      <w:r>
        <w:rPr>
          <w:rFonts w:cs="Tahoma"/>
          <w:szCs w:val="21"/>
        </w:rPr>
        <w:tab/>
      </w:r>
      <w:r w:rsidRPr="009F3DB9">
        <w:rPr>
          <w:rFonts w:cs="Tahoma"/>
          <w:szCs w:val="21"/>
        </w:rPr>
        <w:t xml:space="preserve">Székhelyáthelyezés folytán bejegyzett cég esetén az előző székhely szerinti adatok </w:t>
      </w:r>
    </w:p>
    <w:p w14:paraId="736E6C38"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TagoltCím </w:t>
      </w:r>
      <w:r>
        <w:rPr>
          <w:rFonts w:cs="Tahoma"/>
          <w:szCs w:val="21"/>
        </w:rPr>
        <w:tab/>
      </w:r>
      <w:r>
        <w:rPr>
          <w:rFonts w:cs="Tahoma"/>
          <w:szCs w:val="21"/>
        </w:rPr>
        <w:tab/>
      </w:r>
      <w:r>
        <w:rPr>
          <w:rFonts w:cs="Tahoma"/>
          <w:szCs w:val="21"/>
        </w:rPr>
        <w:tab/>
      </w:r>
      <w:r w:rsidRPr="009F3DB9">
        <w:rPr>
          <w:rFonts w:cs="Tahoma"/>
          <w:szCs w:val="21"/>
        </w:rPr>
        <w:t xml:space="preserve">Cím adatok </w:t>
      </w:r>
    </w:p>
    <w:p w14:paraId="6E3A8AAA"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NyilvántartóHatóság </w:t>
      </w:r>
      <w:r>
        <w:rPr>
          <w:rFonts w:cs="Tahoma"/>
          <w:szCs w:val="21"/>
        </w:rPr>
        <w:tab/>
      </w:r>
      <w:r>
        <w:rPr>
          <w:rFonts w:cs="Tahoma"/>
          <w:szCs w:val="21"/>
        </w:rPr>
        <w:tab/>
      </w:r>
      <w:r w:rsidRPr="009F3DB9">
        <w:rPr>
          <w:rFonts w:cs="Tahoma"/>
          <w:szCs w:val="21"/>
        </w:rPr>
        <w:t xml:space="preserve">Nyilvántartó hatóság </w:t>
      </w:r>
    </w:p>
    <w:p w14:paraId="56E6925E" w14:textId="77777777" w:rsidR="00AC15BD" w:rsidRDefault="00AC15BD" w:rsidP="0066775A">
      <w:pPr>
        <w:spacing w:after="120" w:line="276" w:lineRule="auto"/>
        <w:rPr>
          <w:rFonts w:cs="Tahoma"/>
          <w:b/>
          <w:bCs/>
          <w:i/>
          <w:iCs/>
          <w:szCs w:val="21"/>
        </w:rPr>
      </w:pPr>
    </w:p>
    <w:p w14:paraId="668A0EAA" w14:textId="77777777" w:rsidR="00AC15BD" w:rsidRPr="009F3DB9" w:rsidRDefault="00AC15BD" w:rsidP="0066775A">
      <w:pPr>
        <w:spacing w:after="120" w:line="276" w:lineRule="auto"/>
        <w:rPr>
          <w:rFonts w:cs="Tahoma"/>
          <w:szCs w:val="21"/>
        </w:rPr>
      </w:pPr>
      <w:r w:rsidRPr="009F3DB9">
        <w:rPr>
          <w:rFonts w:cs="Tahoma"/>
          <w:b/>
          <w:bCs/>
          <w:i/>
          <w:iCs/>
          <w:szCs w:val="21"/>
        </w:rPr>
        <w:t xml:space="preserve">8. rovat - 8(20) </w:t>
      </w:r>
    </w:p>
    <w:p w14:paraId="59618CE3" w14:textId="77777777" w:rsidR="00AC15BD" w:rsidRPr="009F3DB9" w:rsidRDefault="00AC15BD" w:rsidP="0066775A">
      <w:pPr>
        <w:spacing w:after="120" w:line="276" w:lineRule="auto"/>
        <w:rPr>
          <w:rFonts w:cs="Tahoma"/>
          <w:szCs w:val="21"/>
        </w:rPr>
      </w:pPr>
      <w:r w:rsidRPr="009F3DB9">
        <w:rPr>
          <w:rFonts w:cs="Tahoma"/>
          <w:szCs w:val="21"/>
        </w:rPr>
        <w:t xml:space="preserve">EuRtÜgyvezetésTípusa </w:t>
      </w:r>
      <w:r>
        <w:rPr>
          <w:rFonts w:cs="Tahoma"/>
          <w:szCs w:val="21"/>
        </w:rPr>
        <w:tab/>
      </w:r>
      <w:r>
        <w:rPr>
          <w:rFonts w:cs="Tahoma"/>
          <w:szCs w:val="21"/>
        </w:rPr>
        <w:tab/>
      </w:r>
      <w:r w:rsidRPr="009F3DB9">
        <w:rPr>
          <w:rFonts w:cs="Tahoma"/>
          <w:szCs w:val="21"/>
        </w:rPr>
        <w:t xml:space="preserve">Az ügyvezetés típusa </w:t>
      </w:r>
    </w:p>
    <w:p w14:paraId="0E66C758"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Típus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Az ügyvezetés típusa </w:t>
      </w:r>
    </w:p>
    <w:p w14:paraId="17FA3D82" w14:textId="77777777" w:rsidR="00AC15BD" w:rsidRDefault="00AC15BD" w:rsidP="0066775A">
      <w:pPr>
        <w:spacing w:after="120" w:line="276" w:lineRule="auto"/>
        <w:rPr>
          <w:rFonts w:cs="Tahoma"/>
          <w:b/>
          <w:bCs/>
          <w:i/>
          <w:iCs/>
          <w:szCs w:val="21"/>
        </w:rPr>
      </w:pPr>
    </w:p>
    <w:p w14:paraId="76166317" w14:textId="77777777" w:rsidR="00AC15BD" w:rsidRPr="009F3DB9" w:rsidRDefault="00AC15BD" w:rsidP="0066775A">
      <w:pPr>
        <w:spacing w:after="120" w:line="276" w:lineRule="auto"/>
        <w:rPr>
          <w:rFonts w:cs="Tahoma"/>
          <w:szCs w:val="21"/>
        </w:rPr>
      </w:pPr>
      <w:r w:rsidRPr="009F3DB9">
        <w:rPr>
          <w:rFonts w:cs="Tahoma"/>
          <w:b/>
          <w:bCs/>
          <w:i/>
          <w:iCs/>
          <w:szCs w:val="21"/>
        </w:rPr>
        <w:t xml:space="preserve">10. rovat - 10(20) </w:t>
      </w:r>
    </w:p>
    <w:p w14:paraId="53E45267" w14:textId="77777777" w:rsidR="00AC15BD" w:rsidRPr="009F3DB9" w:rsidRDefault="00AC15BD" w:rsidP="0066775A">
      <w:pPr>
        <w:spacing w:after="120" w:line="276" w:lineRule="auto"/>
        <w:rPr>
          <w:rFonts w:cs="Tahoma"/>
          <w:szCs w:val="21"/>
        </w:rPr>
      </w:pPr>
      <w:r w:rsidRPr="009F3DB9">
        <w:rPr>
          <w:rFonts w:cs="Tahoma"/>
          <w:szCs w:val="21"/>
        </w:rPr>
        <w:t xml:space="preserve">RészvényÁtruházás </w:t>
      </w:r>
      <w:r>
        <w:rPr>
          <w:rFonts w:cs="Tahoma"/>
          <w:szCs w:val="21"/>
        </w:rPr>
        <w:tab/>
      </w:r>
      <w:r>
        <w:rPr>
          <w:rFonts w:cs="Tahoma"/>
          <w:szCs w:val="21"/>
        </w:rPr>
        <w:tab/>
      </w:r>
      <w:r>
        <w:rPr>
          <w:rFonts w:cs="Tahoma"/>
          <w:szCs w:val="21"/>
        </w:rPr>
        <w:tab/>
      </w:r>
      <w:r w:rsidRPr="009F3DB9">
        <w:rPr>
          <w:rFonts w:cs="Tahoma"/>
          <w:szCs w:val="21"/>
        </w:rPr>
        <w:t xml:space="preserve">A részvény átruházásának korlátozása </w:t>
      </w:r>
    </w:p>
    <w:p w14:paraId="793A2CBB"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Korlátozás </w:t>
      </w:r>
      <w:r>
        <w:rPr>
          <w:rFonts w:cs="Tahoma"/>
          <w:szCs w:val="21"/>
        </w:rPr>
        <w:tab/>
      </w:r>
      <w:r>
        <w:rPr>
          <w:rFonts w:cs="Tahoma"/>
          <w:szCs w:val="21"/>
        </w:rPr>
        <w:tab/>
      </w:r>
      <w:r>
        <w:rPr>
          <w:rFonts w:cs="Tahoma"/>
          <w:szCs w:val="21"/>
        </w:rPr>
        <w:tab/>
      </w:r>
      <w:r w:rsidRPr="009F3DB9">
        <w:rPr>
          <w:rFonts w:cs="Tahoma"/>
          <w:szCs w:val="21"/>
        </w:rPr>
        <w:t xml:space="preserve">A részvény átruházását az alapszabály korlátozza </w:t>
      </w:r>
    </w:p>
    <w:p w14:paraId="47D2F0AD" w14:textId="77777777" w:rsidR="00AC15BD" w:rsidRDefault="00AC15BD" w:rsidP="0066775A">
      <w:pPr>
        <w:spacing w:after="120" w:line="276" w:lineRule="auto"/>
        <w:rPr>
          <w:rFonts w:cs="Tahoma"/>
          <w:b/>
          <w:bCs/>
          <w:szCs w:val="21"/>
        </w:rPr>
      </w:pPr>
    </w:p>
    <w:p w14:paraId="026808AC" w14:textId="77777777" w:rsidR="00AC15BD" w:rsidRPr="009F3DB9" w:rsidRDefault="00AC15BD" w:rsidP="0066775A">
      <w:pPr>
        <w:spacing w:after="120" w:line="276" w:lineRule="auto"/>
        <w:rPr>
          <w:rFonts w:cs="Tahoma"/>
          <w:szCs w:val="21"/>
        </w:rPr>
      </w:pPr>
      <w:r w:rsidRPr="009F3DB9">
        <w:rPr>
          <w:rFonts w:cs="Tahoma"/>
          <w:b/>
          <w:bCs/>
          <w:szCs w:val="21"/>
        </w:rPr>
        <w:t xml:space="preserve">21. cégforma </w:t>
      </w:r>
    </w:p>
    <w:p w14:paraId="6C217092" w14:textId="77777777" w:rsidR="00AC15BD" w:rsidRDefault="00AC15BD" w:rsidP="0066775A">
      <w:pPr>
        <w:spacing w:after="120" w:line="276" w:lineRule="auto"/>
        <w:rPr>
          <w:rFonts w:cs="Tahoma"/>
          <w:b/>
          <w:bCs/>
          <w:i/>
          <w:iCs/>
          <w:szCs w:val="21"/>
        </w:rPr>
      </w:pPr>
    </w:p>
    <w:p w14:paraId="59E872D2" w14:textId="77777777" w:rsidR="00AC15BD" w:rsidRPr="009F3DB9" w:rsidRDefault="00AC15BD" w:rsidP="0066775A">
      <w:pPr>
        <w:spacing w:after="120" w:line="276" w:lineRule="auto"/>
        <w:rPr>
          <w:rFonts w:cs="Tahoma"/>
          <w:szCs w:val="21"/>
        </w:rPr>
      </w:pPr>
      <w:r w:rsidRPr="009F3DB9">
        <w:rPr>
          <w:rFonts w:cs="Tahoma"/>
          <w:b/>
          <w:bCs/>
          <w:i/>
          <w:iCs/>
          <w:szCs w:val="21"/>
        </w:rPr>
        <w:t xml:space="preserve">1. rovat - 1(21) </w:t>
      </w:r>
    </w:p>
    <w:p w14:paraId="4589D4B4" w14:textId="77777777" w:rsidR="00AC15BD" w:rsidRPr="009F3DB9" w:rsidRDefault="00AC15BD" w:rsidP="0066775A">
      <w:pPr>
        <w:spacing w:after="120" w:line="276" w:lineRule="auto"/>
        <w:rPr>
          <w:rFonts w:cs="Tahoma"/>
          <w:szCs w:val="21"/>
        </w:rPr>
      </w:pPr>
      <w:r w:rsidRPr="009F3DB9">
        <w:rPr>
          <w:rFonts w:cs="Tahoma"/>
          <w:szCs w:val="21"/>
        </w:rPr>
        <w:t xml:space="preserve">KözjegyzőiIrodaTagjai </w:t>
      </w:r>
      <w:r>
        <w:rPr>
          <w:rFonts w:cs="Tahoma"/>
          <w:szCs w:val="21"/>
        </w:rPr>
        <w:tab/>
      </w:r>
      <w:r>
        <w:rPr>
          <w:rFonts w:cs="Tahoma"/>
          <w:szCs w:val="21"/>
        </w:rPr>
        <w:tab/>
      </w:r>
      <w:r>
        <w:rPr>
          <w:rFonts w:cs="Tahoma"/>
          <w:szCs w:val="21"/>
        </w:rPr>
        <w:tab/>
      </w:r>
      <w:r w:rsidRPr="009F3DB9">
        <w:rPr>
          <w:rFonts w:cs="Tahoma"/>
          <w:szCs w:val="21"/>
        </w:rPr>
        <w:t xml:space="preserve">A közjegyzői iroda tagjainak adatai </w:t>
      </w:r>
    </w:p>
    <w:p w14:paraId="53B1E53E"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Cégmutató/TermészetesSzemély Természetes vagy jogi személy adatai </w:t>
      </w:r>
    </w:p>
    <w:p w14:paraId="6AB44BEB"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KözjegyzőTagokAdatai </w:t>
      </w:r>
      <w:r>
        <w:rPr>
          <w:rFonts w:cs="Tahoma"/>
          <w:szCs w:val="21"/>
        </w:rPr>
        <w:tab/>
      </w:r>
      <w:r w:rsidRPr="009F3DB9">
        <w:rPr>
          <w:rFonts w:cs="Tahoma"/>
          <w:szCs w:val="21"/>
        </w:rPr>
        <w:t xml:space="preserve">Közjegyző tagok adatai </w:t>
      </w:r>
    </w:p>
    <w:p w14:paraId="21D172C1"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BizalmiVagyonkezelő </w:t>
      </w:r>
      <w:r>
        <w:rPr>
          <w:rFonts w:cs="Tahoma"/>
          <w:szCs w:val="21"/>
        </w:rPr>
        <w:tab/>
      </w:r>
      <w:r>
        <w:rPr>
          <w:rFonts w:cs="Tahoma"/>
          <w:szCs w:val="21"/>
        </w:rPr>
        <w:tab/>
      </w:r>
      <w:r w:rsidRPr="009F3DB9">
        <w:rPr>
          <w:rFonts w:cs="Tahoma"/>
          <w:szCs w:val="21"/>
        </w:rPr>
        <w:t xml:space="preserve">Bizalmi vagyonkezelő </w:t>
      </w:r>
    </w:p>
    <w:p w14:paraId="7B2C1DAB" w14:textId="77777777" w:rsidR="00AC15BD" w:rsidRDefault="00AC15BD" w:rsidP="0066775A">
      <w:pPr>
        <w:spacing w:after="120" w:line="276" w:lineRule="auto"/>
        <w:rPr>
          <w:rFonts w:cs="Tahoma"/>
          <w:b/>
          <w:bCs/>
          <w:szCs w:val="21"/>
        </w:rPr>
      </w:pPr>
    </w:p>
    <w:p w14:paraId="667B14DE" w14:textId="77777777" w:rsidR="00AC15BD" w:rsidRPr="009F3DB9" w:rsidRDefault="00AC15BD" w:rsidP="0066775A">
      <w:pPr>
        <w:spacing w:after="120" w:line="276" w:lineRule="auto"/>
        <w:rPr>
          <w:rFonts w:cs="Tahoma"/>
          <w:szCs w:val="21"/>
        </w:rPr>
      </w:pPr>
      <w:r w:rsidRPr="009F3DB9">
        <w:rPr>
          <w:rFonts w:cs="Tahoma"/>
          <w:b/>
          <w:bCs/>
          <w:szCs w:val="21"/>
        </w:rPr>
        <w:t xml:space="preserve">22. cégforma </w:t>
      </w:r>
    </w:p>
    <w:p w14:paraId="1ADC6A48" w14:textId="77777777" w:rsidR="00AC15BD" w:rsidRDefault="00AC15BD" w:rsidP="0066775A">
      <w:pPr>
        <w:spacing w:after="120" w:line="276" w:lineRule="auto"/>
        <w:rPr>
          <w:rFonts w:cs="Tahoma"/>
          <w:b/>
          <w:bCs/>
          <w:i/>
          <w:iCs/>
          <w:szCs w:val="21"/>
        </w:rPr>
      </w:pPr>
    </w:p>
    <w:p w14:paraId="14E619A3" w14:textId="77777777" w:rsidR="00AC15BD" w:rsidRPr="009F3DB9" w:rsidRDefault="00AC15BD" w:rsidP="0066775A">
      <w:pPr>
        <w:spacing w:after="120" w:line="276" w:lineRule="auto"/>
        <w:rPr>
          <w:rFonts w:cs="Tahoma"/>
          <w:szCs w:val="21"/>
        </w:rPr>
      </w:pPr>
      <w:r w:rsidRPr="009F3DB9">
        <w:rPr>
          <w:rFonts w:cs="Tahoma"/>
          <w:b/>
          <w:bCs/>
          <w:i/>
          <w:iCs/>
          <w:szCs w:val="21"/>
        </w:rPr>
        <w:t xml:space="preserve">1. rovat - 1(22) </w:t>
      </w:r>
    </w:p>
    <w:p w14:paraId="5A722EA5" w14:textId="77777777" w:rsidR="00AC15BD" w:rsidRPr="009F3DB9" w:rsidRDefault="00AC15BD" w:rsidP="0066775A">
      <w:pPr>
        <w:spacing w:after="120" w:line="276" w:lineRule="auto"/>
        <w:ind w:left="4253" w:hanging="4253"/>
        <w:rPr>
          <w:rFonts w:cs="Tahoma"/>
          <w:szCs w:val="21"/>
        </w:rPr>
      </w:pPr>
      <w:r w:rsidRPr="009F3DB9">
        <w:rPr>
          <w:rFonts w:cs="Tahoma"/>
          <w:szCs w:val="21"/>
        </w:rPr>
        <w:t xml:space="preserve">KülföldiSzékhelyűEuGazdaságiEgyesülés </w:t>
      </w:r>
      <w:r>
        <w:rPr>
          <w:rFonts w:cs="Tahoma"/>
          <w:szCs w:val="21"/>
        </w:rPr>
        <w:tab/>
      </w:r>
      <w:r w:rsidRPr="009F3DB9">
        <w:rPr>
          <w:rFonts w:cs="Tahoma"/>
          <w:szCs w:val="21"/>
        </w:rPr>
        <w:t xml:space="preserve">A külföldi székhelyű európai gazdasági egyesülés adatai </w:t>
      </w:r>
    </w:p>
    <w:p w14:paraId="69746521"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Cégmutató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Név és cím adatok </w:t>
      </w:r>
    </w:p>
    <w:p w14:paraId="31588020"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NyilvántartóHatóság </w:t>
      </w:r>
      <w:r>
        <w:rPr>
          <w:rFonts w:cs="Tahoma"/>
          <w:szCs w:val="21"/>
        </w:rPr>
        <w:tab/>
      </w:r>
      <w:r>
        <w:rPr>
          <w:rFonts w:cs="Tahoma"/>
          <w:szCs w:val="21"/>
        </w:rPr>
        <w:tab/>
      </w:r>
      <w:r>
        <w:rPr>
          <w:rFonts w:cs="Tahoma"/>
          <w:szCs w:val="21"/>
        </w:rPr>
        <w:tab/>
      </w:r>
      <w:r w:rsidRPr="009F3DB9">
        <w:rPr>
          <w:rFonts w:cs="Tahoma"/>
          <w:szCs w:val="21"/>
        </w:rPr>
        <w:t xml:space="preserve">Nyilvántartó hatóság </w:t>
      </w:r>
    </w:p>
    <w:p w14:paraId="2B381D00" w14:textId="77777777" w:rsidR="00AC15BD" w:rsidRDefault="00AC15BD" w:rsidP="0066775A">
      <w:pPr>
        <w:spacing w:after="120" w:line="276" w:lineRule="auto"/>
        <w:rPr>
          <w:rFonts w:cs="Tahoma"/>
          <w:b/>
          <w:bCs/>
          <w:i/>
          <w:iCs/>
          <w:szCs w:val="21"/>
        </w:rPr>
      </w:pPr>
    </w:p>
    <w:p w14:paraId="22BD4685" w14:textId="77777777" w:rsidR="00AC15BD" w:rsidRPr="009F3DB9" w:rsidRDefault="00AC15BD" w:rsidP="0066775A">
      <w:pPr>
        <w:spacing w:after="120" w:line="276" w:lineRule="auto"/>
        <w:rPr>
          <w:rFonts w:cs="Tahoma"/>
          <w:szCs w:val="21"/>
        </w:rPr>
      </w:pPr>
      <w:r w:rsidRPr="009F3DB9">
        <w:rPr>
          <w:rFonts w:cs="Tahoma"/>
          <w:b/>
          <w:bCs/>
          <w:i/>
          <w:iCs/>
          <w:szCs w:val="21"/>
        </w:rPr>
        <w:t xml:space="preserve">2. rovat - 2(22) </w:t>
      </w:r>
    </w:p>
    <w:p w14:paraId="524714A9" w14:textId="77777777" w:rsidR="00AC15BD" w:rsidRPr="009F3DB9" w:rsidRDefault="00AC15BD" w:rsidP="0066775A">
      <w:pPr>
        <w:spacing w:after="120" w:line="276" w:lineRule="auto"/>
        <w:ind w:left="4820" w:hanging="4820"/>
        <w:rPr>
          <w:rFonts w:cs="Tahoma"/>
          <w:szCs w:val="21"/>
        </w:rPr>
      </w:pPr>
      <w:r w:rsidRPr="009F3DB9">
        <w:rPr>
          <w:rFonts w:cs="Tahoma"/>
          <w:szCs w:val="21"/>
        </w:rPr>
        <w:t xml:space="preserve">KülföldiSzékhelyűEuGazdaságiEgyesülésKépviselete A külföldi vállalkozás képviseletére jogosult személy vagy szerv adatai </w:t>
      </w:r>
    </w:p>
    <w:p w14:paraId="0BF08804"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Cégmutató/TermészetesSzemély </w:t>
      </w:r>
      <w:r>
        <w:rPr>
          <w:rFonts w:cs="Tahoma"/>
          <w:szCs w:val="21"/>
        </w:rPr>
        <w:tab/>
      </w:r>
      <w:r w:rsidRPr="009F3DB9">
        <w:rPr>
          <w:rFonts w:cs="Tahoma"/>
          <w:szCs w:val="21"/>
        </w:rPr>
        <w:t xml:space="preserve">Természetes vagy jogi személy adatai </w:t>
      </w:r>
    </w:p>
    <w:p w14:paraId="259EB528"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Jogviszony </w:t>
      </w:r>
      <w:r>
        <w:rPr>
          <w:rFonts w:cs="Tahoma"/>
          <w:szCs w:val="21"/>
        </w:rPr>
        <w:tab/>
      </w:r>
      <w:r>
        <w:rPr>
          <w:rFonts w:cs="Tahoma"/>
          <w:szCs w:val="21"/>
        </w:rPr>
        <w:tab/>
      </w:r>
      <w:r>
        <w:rPr>
          <w:rFonts w:cs="Tahoma"/>
          <w:szCs w:val="21"/>
        </w:rPr>
        <w:tab/>
      </w:r>
      <w:r>
        <w:rPr>
          <w:rFonts w:cs="Tahoma"/>
          <w:szCs w:val="21"/>
        </w:rPr>
        <w:tab/>
      </w:r>
      <w:r w:rsidRPr="009F3DB9">
        <w:rPr>
          <w:rFonts w:cs="Tahoma"/>
          <w:szCs w:val="21"/>
        </w:rPr>
        <w:t xml:space="preserve">A jogviszony kezdete és vége </w:t>
      </w:r>
    </w:p>
    <w:p w14:paraId="54987FBE" w14:textId="77777777" w:rsidR="00AC15BD" w:rsidRDefault="00AC15BD" w:rsidP="0066775A">
      <w:pPr>
        <w:spacing w:after="120" w:line="276" w:lineRule="auto"/>
        <w:rPr>
          <w:rFonts w:cs="Tahoma"/>
          <w:b/>
          <w:bCs/>
          <w:szCs w:val="21"/>
        </w:rPr>
      </w:pPr>
    </w:p>
    <w:p w14:paraId="79698F69" w14:textId="77777777" w:rsidR="00AC15BD" w:rsidRPr="009F3DB9" w:rsidRDefault="00AC15BD" w:rsidP="0066775A">
      <w:pPr>
        <w:spacing w:after="120" w:line="276" w:lineRule="auto"/>
        <w:rPr>
          <w:rFonts w:cs="Tahoma"/>
          <w:szCs w:val="21"/>
        </w:rPr>
      </w:pPr>
      <w:r w:rsidRPr="009F3DB9">
        <w:rPr>
          <w:rFonts w:cs="Tahoma"/>
          <w:b/>
          <w:bCs/>
          <w:szCs w:val="21"/>
        </w:rPr>
        <w:t xml:space="preserve">23. cégforma </w:t>
      </w:r>
    </w:p>
    <w:p w14:paraId="61AFA4DB" w14:textId="77777777" w:rsidR="00AC15BD" w:rsidRDefault="00AC15BD" w:rsidP="0066775A">
      <w:pPr>
        <w:spacing w:after="120" w:line="276" w:lineRule="auto"/>
        <w:rPr>
          <w:rFonts w:cs="Tahoma"/>
          <w:b/>
          <w:bCs/>
          <w:i/>
          <w:iCs/>
          <w:szCs w:val="21"/>
        </w:rPr>
      </w:pPr>
    </w:p>
    <w:p w14:paraId="2A544D30" w14:textId="77777777" w:rsidR="00AC15BD" w:rsidRPr="009F3DB9" w:rsidRDefault="00AC15BD" w:rsidP="0066775A">
      <w:pPr>
        <w:spacing w:after="120" w:line="276" w:lineRule="auto"/>
        <w:rPr>
          <w:rFonts w:cs="Tahoma"/>
          <w:szCs w:val="21"/>
        </w:rPr>
      </w:pPr>
      <w:r w:rsidRPr="009F3DB9">
        <w:rPr>
          <w:rFonts w:cs="Tahoma"/>
          <w:b/>
          <w:bCs/>
          <w:i/>
          <w:iCs/>
          <w:szCs w:val="21"/>
        </w:rPr>
        <w:t xml:space="preserve">1. rovat - 1(23) </w:t>
      </w:r>
    </w:p>
    <w:p w14:paraId="7F21E5ED" w14:textId="77777777" w:rsidR="00AC15BD" w:rsidRPr="009F3DB9" w:rsidRDefault="00AC15BD" w:rsidP="0066775A">
      <w:pPr>
        <w:spacing w:after="120" w:line="276" w:lineRule="auto"/>
        <w:ind w:left="3544" w:hanging="3544"/>
        <w:rPr>
          <w:rFonts w:cs="Tahoma"/>
          <w:szCs w:val="21"/>
        </w:rPr>
      </w:pPr>
      <w:r w:rsidRPr="009F3DB9">
        <w:rPr>
          <w:rFonts w:cs="Tahoma"/>
          <w:szCs w:val="21"/>
        </w:rPr>
        <w:t xml:space="preserve">EuSzövSzékhelyÁthelyezés </w:t>
      </w:r>
      <w:r>
        <w:rPr>
          <w:rFonts w:cs="Tahoma"/>
          <w:szCs w:val="21"/>
        </w:rPr>
        <w:tab/>
      </w:r>
      <w:r>
        <w:rPr>
          <w:rFonts w:cs="Tahoma"/>
          <w:szCs w:val="21"/>
        </w:rPr>
        <w:tab/>
      </w:r>
      <w:r w:rsidRPr="009F3DB9">
        <w:rPr>
          <w:rFonts w:cs="Tahoma"/>
          <w:szCs w:val="21"/>
        </w:rPr>
        <w:t xml:space="preserve">Székhelyáthelyezés folytán bejegyzett cég esetén az előző székhely szerinti adatok </w:t>
      </w:r>
    </w:p>
    <w:p w14:paraId="527EBDD7"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TagoltCím </w:t>
      </w:r>
      <w:r>
        <w:rPr>
          <w:rFonts w:cs="Tahoma"/>
          <w:szCs w:val="21"/>
        </w:rPr>
        <w:tab/>
      </w:r>
      <w:r>
        <w:rPr>
          <w:rFonts w:cs="Tahoma"/>
          <w:szCs w:val="21"/>
        </w:rPr>
        <w:tab/>
      </w:r>
      <w:r>
        <w:rPr>
          <w:rFonts w:cs="Tahoma"/>
          <w:szCs w:val="21"/>
        </w:rPr>
        <w:tab/>
      </w:r>
      <w:r w:rsidRPr="009F3DB9">
        <w:rPr>
          <w:rFonts w:cs="Tahoma"/>
          <w:szCs w:val="21"/>
        </w:rPr>
        <w:t xml:space="preserve">Cím adatok </w:t>
      </w:r>
    </w:p>
    <w:p w14:paraId="6345CDF9"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NyilvántartóHatóság </w:t>
      </w:r>
      <w:r>
        <w:rPr>
          <w:rFonts w:cs="Tahoma"/>
          <w:szCs w:val="21"/>
        </w:rPr>
        <w:tab/>
      </w:r>
      <w:r>
        <w:rPr>
          <w:rFonts w:cs="Tahoma"/>
          <w:szCs w:val="21"/>
        </w:rPr>
        <w:tab/>
      </w:r>
      <w:r w:rsidRPr="009F3DB9">
        <w:rPr>
          <w:rFonts w:cs="Tahoma"/>
          <w:szCs w:val="21"/>
        </w:rPr>
        <w:t xml:space="preserve">Nyilvántartó hatóság </w:t>
      </w:r>
    </w:p>
    <w:p w14:paraId="07FBC6BE" w14:textId="77777777" w:rsidR="00AC15BD" w:rsidRDefault="00AC15BD" w:rsidP="0066775A">
      <w:pPr>
        <w:spacing w:after="120" w:line="276" w:lineRule="auto"/>
        <w:rPr>
          <w:rFonts w:cs="Tahoma"/>
          <w:b/>
          <w:bCs/>
          <w:i/>
          <w:iCs/>
          <w:szCs w:val="21"/>
        </w:rPr>
      </w:pPr>
    </w:p>
    <w:p w14:paraId="61040F1C" w14:textId="77777777" w:rsidR="00AC15BD" w:rsidRPr="009F3DB9" w:rsidRDefault="00AC15BD" w:rsidP="0066775A">
      <w:pPr>
        <w:spacing w:after="120" w:line="276" w:lineRule="auto"/>
        <w:rPr>
          <w:rFonts w:cs="Tahoma"/>
          <w:szCs w:val="21"/>
        </w:rPr>
      </w:pPr>
      <w:r w:rsidRPr="009F3DB9">
        <w:rPr>
          <w:rFonts w:cs="Tahoma"/>
          <w:b/>
          <w:bCs/>
          <w:i/>
          <w:iCs/>
          <w:szCs w:val="21"/>
        </w:rPr>
        <w:t xml:space="preserve">2. rovat - 2(23) </w:t>
      </w:r>
    </w:p>
    <w:p w14:paraId="73C485D4" w14:textId="77777777" w:rsidR="00AC15BD" w:rsidRPr="009F3DB9" w:rsidRDefault="00AC15BD" w:rsidP="0066775A">
      <w:pPr>
        <w:spacing w:after="120" w:line="276" w:lineRule="auto"/>
        <w:rPr>
          <w:rFonts w:cs="Tahoma"/>
          <w:szCs w:val="21"/>
        </w:rPr>
      </w:pPr>
      <w:r w:rsidRPr="009F3DB9">
        <w:rPr>
          <w:rFonts w:cs="Tahoma"/>
          <w:szCs w:val="21"/>
        </w:rPr>
        <w:t xml:space="preserve">EuSzövÜgyvezetésTípusa </w:t>
      </w:r>
      <w:r>
        <w:rPr>
          <w:rFonts w:cs="Tahoma"/>
          <w:szCs w:val="21"/>
        </w:rPr>
        <w:tab/>
      </w:r>
      <w:r>
        <w:rPr>
          <w:rFonts w:cs="Tahoma"/>
          <w:szCs w:val="21"/>
        </w:rPr>
        <w:tab/>
      </w:r>
      <w:r w:rsidRPr="009F3DB9">
        <w:rPr>
          <w:rFonts w:cs="Tahoma"/>
          <w:szCs w:val="21"/>
        </w:rPr>
        <w:t xml:space="preserve">Az ügyvezetés típusa </w:t>
      </w:r>
    </w:p>
    <w:p w14:paraId="554EFBFE" w14:textId="77777777" w:rsidR="00AC15BD" w:rsidRPr="009F3DB9" w:rsidRDefault="00AC15BD" w:rsidP="0066775A">
      <w:pPr>
        <w:spacing w:after="120" w:line="276" w:lineRule="auto"/>
        <w:ind w:firstLine="709"/>
        <w:rPr>
          <w:rFonts w:cs="Tahoma"/>
          <w:szCs w:val="21"/>
        </w:rPr>
      </w:pPr>
      <w:r w:rsidRPr="009F3DB9">
        <w:rPr>
          <w:rFonts w:cs="Tahoma"/>
          <w:szCs w:val="21"/>
        </w:rPr>
        <w:t xml:space="preserve">Típus </w:t>
      </w:r>
      <w:r>
        <w:rPr>
          <w:rFonts w:cs="Tahoma"/>
          <w:szCs w:val="21"/>
        </w:rPr>
        <w:tab/>
      </w:r>
      <w:r>
        <w:rPr>
          <w:rFonts w:cs="Tahoma"/>
          <w:szCs w:val="21"/>
        </w:rPr>
        <w:tab/>
      </w:r>
      <w:r>
        <w:rPr>
          <w:rFonts w:cs="Tahoma"/>
          <w:szCs w:val="21"/>
        </w:rPr>
        <w:tab/>
      </w:r>
      <w:r>
        <w:rPr>
          <w:rFonts w:cs="Tahoma"/>
          <w:szCs w:val="21"/>
        </w:rPr>
        <w:tab/>
      </w:r>
      <w:r w:rsidRPr="009F3DB9">
        <w:rPr>
          <w:rFonts w:cs="Tahoma"/>
          <w:szCs w:val="21"/>
        </w:rPr>
        <w:t>Az ügyvezetés típusa</w:t>
      </w:r>
    </w:p>
    <w:p w14:paraId="1740A411" w14:textId="77777777" w:rsidR="008731F9" w:rsidRDefault="008731F9" w:rsidP="0066775A">
      <w:pPr>
        <w:spacing w:after="120" w:line="276" w:lineRule="auto"/>
        <w:rPr>
          <w:rFonts w:cs="Tahoma"/>
          <w:b/>
          <w:szCs w:val="21"/>
          <w:lang w:eastAsia="hu-HU"/>
        </w:rPr>
      </w:pPr>
    </w:p>
    <w:p w14:paraId="463CA4A0" w14:textId="53FFCBF7" w:rsidR="000C7CAD" w:rsidRPr="001768B3" w:rsidRDefault="00C43221" w:rsidP="0066775A">
      <w:pPr>
        <w:spacing w:after="120" w:line="276" w:lineRule="auto"/>
        <w:rPr>
          <w:rFonts w:ascii="Times New Roman" w:hAnsi="Times New Roman" w:cs="Times New Roman"/>
          <w:sz w:val="23"/>
          <w:szCs w:val="23"/>
        </w:rPr>
      </w:pPr>
      <w:r w:rsidRPr="001768B3">
        <w:rPr>
          <w:rFonts w:cs="Tahoma"/>
          <w:b/>
          <w:szCs w:val="21"/>
          <w:lang w:eastAsia="hu-HU"/>
        </w:rPr>
        <w:br w:type="page"/>
      </w:r>
    </w:p>
    <w:p w14:paraId="463CA4A1" w14:textId="77777777" w:rsidR="002058B4" w:rsidRPr="001768B3" w:rsidRDefault="002058B4" w:rsidP="00364341">
      <w:pPr>
        <w:pStyle w:val="Cmsor1"/>
        <w:pBdr>
          <w:top w:val="single" w:sz="4" w:space="1" w:color="auto"/>
          <w:left w:val="single" w:sz="4" w:space="1" w:color="auto"/>
          <w:bottom w:val="single" w:sz="4" w:space="1" w:color="auto"/>
          <w:right w:val="single" w:sz="4" w:space="1" w:color="auto"/>
        </w:pBdr>
        <w:shd w:val="clear" w:color="auto" w:fill="8496B0" w:themeFill="text2" w:themeFillTint="99"/>
        <w:spacing w:after="120" w:line="276" w:lineRule="auto"/>
        <w:jc w:val="center"/>
      </w:pPr>
      <w:r w:rsidRPr="001768B3">
        <w:rPr>
          <w:caps/>
        </w:rPr>
        <w:t xml:space="preserve">4. </w:t>
      </w:r>
      <w:r w:rsidRPr="001768B3">
        <w:t>KÖTET</w:t>
      </w:r>
    </w:p>
    <w:p w14:paraId="463CA4A2" w14:textId="77777777" w:rsidR="002058B4" w:rsidRPr="001768B3" w:rsidRDefault="002058B4" w:rsidP="00364341">
      <w:pPr>
        <w:pBdr>
          <w:top w:val="single" w:sz="4" w:space="1" w:color="auto"/>
          <w:left w:val="single" w:sz="4" w:space="1" w:color="auto"/>
          <w:bottom w:val="single" w:sz="4" w:space="1" w:color="auto"/>
          <w:right w:val="single" w:sz="4" w:space="1" w:color="auto"/>
        </w:pBdr>
        <w:shd w:val="clear" w:color="auto" w:fill="8496B0" w:themeFill="text2" w:themeFillTint="99"/>
        <w:spacing w:after="120" w:line="276" w:lineRule="auto"/>
        <w:ind w:left="426" w:hanging="426"/>
        <w:jc w:val="center"/>
        <w:rPr>
          <w:rFonts w:cs="Tahoma"/>
          <w:color w:val="auto"/>
          <w:szCs w:val="21"/>
        </w:rPr>
      </w:pPr>
      <w:r w:rsidRPr="001768B3">
        <w:rPr>
          <w:rFonts w:cs="Tahoma"/>
          <w:b/>
          <w:color w:val="auto"/>
          <w:szCs w:val="21"/>
        </w:rPr>
        <w:t>AJÁNLOTT IGAZOLÁS- ÉS NYILATKOZATMINTÁK</w:t>
      </w:r>
    </w:p>
    <w:p w14:paraId="463CA4A3" w14:textId="48E4A5F8" w:rsidR="002058B4" w:rsidRPr="001768B3" w:rsidRDefault="00EE5614" w:rsidP="0066775A">
      <w:pPr>
        <w:pStyle w:val="Cmsor2"/>
        <w:spacing w:after="120" w:line="276" w:lineRule="auto"/>
        <w:jc w:val="right"/>
      </w:pPr>
      <w:r>
        <w:t>1. sz.</w:t>
      </w:r>
      <w:r w:rsidR="002058B4" w:rsidRPr="001768B3">
        <w:t xml:space="preserve"> melléklet</w:t>
      </w:r>
    </w:p>
    <w:p w14:paraId="463CA4A4" w14:textId="77777777" w:rsidR="002058B4" w:rsidRPr="001768B3" w:rsidRDefault="002058B4" w:rsidP="0066775A">
      <w:pPr>
        <w:spacing w:after="120" w:line="276" w:lineRule="auto"/>
        <w:ind w:left="425" w:hanging="425"/>
        <w:jc w:val="center"/>
        <w:rPr>
          <w:rFonts w:cs="Tahoma"/>
          <w:color w:val="auto"/>
          <w:szCs w:val="21"/>
        </w:rPr>
      </w:pPr>
      <w:r w:rsidRPr="001768B3">
        <w:rPr>
          <w:rFonts w:cs="Tahoma"/>
          <w:b/>
          <w:color w:val="auto"/>
          <w:szCs w:val="21"/>
        </w:rPr>
        <w:t>TARTALOM- ÉS IRATJEGYZÉK</w:t>
      </w:r>
      <w:r w:rsidR="001922D3" w:rsidRPr="001768B3">
        <w:rPr>
          <w:rFonts w:cs="Tahoma"/>
          <w:b/>
          <w:color w:val="auto"/>
          <w:szCs w:val="21"/>
        </w:rPr>
        <w:t xml:space="preserve"> AZ AJÁNLATHOZ CSATOLANDÓ IRATOK VONATKOZÁSÁBAN</w:t>
      </w:r>
    </w:p>
    <w:tbl>
      <w:tblPr>
        <w:tblW w:w="5000" w:type="pct"/>
        <w:tblLook w:val="0000" w:firstRow="0" w:lastRow="0" w:firstColumn="0" w:lastColumn="0" w:noHBand="0" w:noVBand="0"/>
      </w:tblPr>
      <w:tblGrid>
        <w:gridCol w:w="7750"/>
        <w:gridCol w:w="1538"/>
      </w:tblGrid>
      <w:tr w:rsidR="000D3FB7" w:rsidRPr="002854A4" w14:paraId="463CA4A7" w14:textId="77777777" w:rsidTr="006F077B">
        <w:tc>
          <w:tcPr>
            <w:tcW w:w="4172" w:type="pct"/>
            <w:tcBorders>
              <w:top w:val="single" w:sz="4" w:space="0" w:color="000000"/>
              <w:left w:val="single" w:sz="4" w:space="0" w:color="000000"/>
              <w:bottom w:val="single" w:sz="4" w:space="0" w:color="000000"/>
            </w:tcBorders>
            <w:shd w:val="clear" w:color="auto" w:fill="FFFFFF"/>
          </w:tcPr>
          <w:p w14:paraId="463CA4A5" w14:textId="77777777" w:rsidR="002058B4" w:rsidRPr="002854A4" w:rsidRDefault="002058B4" w:rsidP="0066775A">
            <w:pPr>
              <w:pStyle w:val="llb"/>
              <w:snapToGrid w:val="0"/>
              <w:spacing w:after="120" w:line="276" w:lineRule="auto"/>
              <w:ind w:left="426" w:hanging="426"/>
              <w:rPr>
                <w:rFonts w:cs="Tahoma"/>
                <w:color w:val="000000" w:themeColor="text1"/>
                <w:sz w:val="20"/>
                <w:szCs w:val="20"/>
              </w:rPr>
            </w:pPr>
          </w:p>
        </w:tc>
        <w:tc>
          <w:tcPr>
            <w:tcW w:w="828" w:type="pct"/>
            <w:tcBorders>
              <w:top w:val="single" w:sz="4" w:space="0" w:color="000000"/>
              <w:left w:val="single" w:sz="4" w:space="0" w:color="000000"/>
              <w:bottom w:val="single" w:sz="4" w:space="0" w:color="000000"/>
              <w:right w:val="single" w:sz="4" w:space="0" w:color="000000"/>
            </w:tcBorders>
            <w:shd w:val="clear" w:color="auto" w:fill="FFFFFF"/>
          </w:tcPr>
          <w:p w14:paraId="463CA4A6" w14:textId="77777777" w:rsidR="002058B4" w:rsidRPr="002854A4" w:rsidRDefault="002058B4" w:rsidP="0066775A">
            <w:pPr>
              <w:spacing w:after="120" w:line="276" w:lineRule="auto"/>
              <w:ind w:left="426" w:right="74" w:hanging="426"/>
              <w:jc w:val="center"/>
              <w:rPr>
                <w:rFonts w:cs="Tahoma"/>
                <w:color w:val="000000" w:themeColor="text1"/>
                <w:sz w:val="20"/>
                <w:szCs w:val="20"/>
                <w:highlight w:val="yellow"/>
              </w:rPr>
            </w:pPr>
            <w:r w:rsidRPr="002854A4">
              <w:rPr>
                <w:rFonts w:cs="Tahoma"/>
                <w:color w:val="000000" w:themeColor="text1"/>
                <w:sz w:val="20"/>
                <w:szCs w:val="20"/>
              </w:rPr>
              <w:t>Oldalszám</w:t>
            </w:r>
          </w:p>
        </w:tc>
      </w:tr>
      <w:tr w:rsidR="000D3FB7" w:rsidRPr="002854A4" w14:paraId="463CA4AA" w14:textId="77777777" w:rsidTr="006F077B">
        <w:tc>
          <w:tcPr>
            <w:tcW w:w="4172" w:type="pct"/>
            <w:tcBorders>
              <w:top w:val="single" w:sz="4" w:space="0" w:color="000000"/>
              <w:left w:val="single" w:sz="4" w:space="0" w:color="000000"/>
              <w:bottom w:val="single" w:sz="4" w:space="0" w:color="000000"/>
            </w:tcBorders>
            <w:shd w:val="clear" w:color="auto" w:fill="FFFFFF"/>
          </w:tcPr>
          <w:p w14:paraId="463CA4A8" w14:textId="5D9585EA" w:rsidR="002058B4" w:rsidRPr="002854A4" w:rsidRDefault="002058B4" w:rsidP="0066775A">
            <w:pPr>
              <w:spacing w:after="120" w:line="276" w:lineRule="auto"/>
              <w:rPr>
                <w:rFonts w:cs="Tahoma"/>
                <w:color w:val="000000" w:themeColor="text1"/>
                <w:sz w:val="20"/>
                <w:szCs w:val="20"/>
                <w:highlight w:val="yellow"/>
              </w:rPr>
            </w:pPr>
            <w:r w:rsidRPr="002854A4">
              <w:rPr>
                <w:rFonts w:cs="Tahoma"/>
                <w:color w:val="000000" w:themeColor="text1"/>
                <w:sz w:val="20"/>
                <w:szCs w:val="20"/>
              </w:rPr>
              <w:t>Tartalomjegyzék (fedőlapo</w:t>
            </w:r>
            <w:r w:rsidR="00B53B53" w:rsidRPr="002854A4">
              <w:rPr>
                <w:rFonts w:cs="Tahoma"/>
                <w:color w:val="000000" w:themeColor="text1"/>
                <w:sz w:val="20"/>
                <w:szCs w:val="20"/>
              </w:rPr>
              <w:t>t vagy felolvasólapot követően)</w:t>
            </w:r>
            <w:r w:rsidR="00F22331" w:rsidRPr="002854A4">
              <w:rPr>
                <w:rFonts w:cs="Tahoma"/>
                <w:color w:val="000000" w:themeColor="text1"/>
                <w:sz w:val="20"/>
                <w:szCs w:val="20"/>
              </w:rPr>
              <w:t xml:space="preserve"> </w:t>
            </w:r>
            <w:r w:rsidR="002854A4" w:rsidRPr="002854A4">
              <w:rPr>
                <w:rFonts w:cs="Tahoma"/>
                <w:color w:val="000000" w:themeColor="text1"/>
                <w:sz w:val="20"/>
                <w:szCs w:val="20"/>
              </w:rPr>
              <w:t>(1. sz. melléklet)</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63CA4A9" w14:textId="77777777" w:rsidR="002058B4" w:rsidRPr="002854A4" w:rsidRDefault="002058B4" w:rsidP="0066775A">
            <w:pPr>
              <w:snapToGrid w:val="0"/>
              <w:spacing w:after="120" w:line="276" w:lineRule="auto"/>
              <w:ind w:left="426" w:right="74" w:hanging="426"/>
              <w:jc w:val="center"/>
              <w:rPr>
                <w:rFonts w:cs="Tahoma"/>
                <w:color w:val="000000" w:themeColor="text1"/>
                <w:sz w:val="20"/>
                <w:szCs w:val="20"/>
                <w:highlight w:val="yellow"/>
              </w:rPr>
            </w:pPr>
          </w:p>
        </w:tc>
      </w:tr>
      <w:tr w:rsidR="000D3FB7" w:rsidRPr="002854A4" w14:paraId="463CA4AD" w14:textId="77777777" w:rsidTr="006F077B">
        <w:tc>
          <w:tcPr>
            <w:tcW w:w="4172" w:type="pct"/>
            <w:tcBorders>
              <w:top w:val="single" w:sz="4" w:space="0" w:color="000000"/>
              <w:left w:val="single" w:sz="4" w:space="0" w:color="000000"/>
              <w:bottom w:val="single" w:sz="4" w:space="0" w:color="000000"/>
            </w:tcBorders>
            <w:shd w:val="clear" w:color="auto" w:fill="FFFFFF"/>
          </w:tcPr>
          <w:p w14:paraId="463CA4AB" w14:textId="60B51C62" w:rsidR="002058B4" w:rsidRPr="002854A4" w:rsidRDefault="00CC2797" w:rsidP="0066775A">
            <w:pPr>
              <w:spacing w:after="120" w:line="276" w:lineRule="auto"/>
              <w:ind w:left="426" w:hanging="426"/>
              <w:rPr>
                <w:rFonts w:cs="Tahoma"/>
                <w:color w:val="000000" w:themeColor="text1"/>
                <w:sz w:val="20"/>
                <w:szCs w:val="20"/>
                <w:highlight w:val="yellow"/>
              </w:rPr>
            </w:pPr>
            <w:r w:rsidRPr="002854A4">
              <w:rPr>
                <w:rFonts w:cs="Tahoma"/>
                <w:color w:val="000000" w:themeColor="text1"/>
                <w:sz w:val="20"/>
                <w:szCs w:val="20"/>
              </w:rPr>
              <w:t>Felolvasólap</w:t>
            </w:r>
            <w:r>
              <w:rPr>
                <w:rFonts w:cs="Tahoma"/>
                <w:color w:val="000000" w:themeColor="text1"/>
                <w:sz w:val="20"/>
                <w:szCs w:val="20"/>
              </w:rPr>
              <w:t xml:space="preserve"> a Kbt. 66. § (5) bekezdése alapján</w:t>
            </w:r>
            <w:r w:rsidRPr="002854A4">
              <w:rPr>
                <w:rFonts w:cs="Tahoma"/>
                <w:color w:val="000000" w:themeColor="text1"/>
                <w:sz w:val="20"/>
                <w:szCs w:val="20"/>
              </w:rPr>
              <w:t xml:space="preserve"> (2.1. / 2.2. sz. melléklet</w:t>
            </w:r>
            <w:r>
              <w:rPr>
                <w:rFonts w:cs="Tahoma"/>
                <w:color w:val="000000" w:themeColor="text1"/>
                <w:sz w:val="20"/>
                <w:szCs w:val="20"/>
              </w:rPr>
              <w:t>)</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63CA4AC" w14:textId="77777777" w:rsidR="002058B4" w:rsidRPr="002854A4" w:rsidRDefault="002058B4" w:rsidP="0066775A">
            <w:pPr>
              <w:snapToGrid w:val="0"/>
              <w:spacing w:after="120" w:line="276" w:lineRule="auto"/>
              <w:ind w:left="426" w:right="74" w:hanging="426"/>
              <w:jc w:val="center"/>
              <w:rPr>
                <w:rFonts w:cs="Tahoma"/>
                <w:color w:val="000000" w:themeColor="text1"/>
                <w:sz w:val="20"/>
                <w:szCs w:val="20"/>
                <w:highlight w:val="yellow"/>
              </w:rPr>
            </w:pPr>
          </w:p>
        </w:tc>
      </w:tr>
      <w:tr w:rsidR="000D3FB7" w:rsidRPr="002854A4" w14:paraId="463CA4B0" w14:textId="77777777" w:rsidTr="006F077B">
        <w:tc>
          <w:tcPr>
            <w:tcW w:w="4172" w:type="pct"/>
            <w:tcBorders>
              <w:top w:val="single" w:sz="4" w:space="0" w:color="000000"/>
              <w:left w:val="single" w:sz="4" w:space="0" w:color="000000"/>
              <w:bottom w:val="single" w:sz="4" w:space="0" w:color="000000"/>
            </w:tcBorders>
            <w:shd w:val="clear" w:color="auto" w:fill="FFFFFF"/>
          </w:tcPr>
          <w:p w14:paraId="463CA4AE" w14:textId="0D4DE26F" w:rsidR="002058B4" w:rsidRPr="006414FE" w:rsidRDefault="00CC2797" w:rsidP="0066775A">
            <w:pPr>
              <w:tabs>
                <w:tab w:val="left" w:pos="3600"/>
                <w:tab w:val="left" w:pos="4440"/>
              </w:tabs>
              <w:spacing w:after="120" w:line="276" w:lineRule="auto"/>
              <w:rPr>
                <w:rFonts w:cs="Tahoma"/>
                <w:color w:val="000000" w:themeColor="text1"/>
                <w:sz w:val="20"/>
                <w:szCs w:val="20"/>
              </w:rPr>
            </w:pPr>
            <w:r w:rsidRPr="006414FE">
              <w:rPr>
                <w:rFonts w:eastAsia="BatangChe" w:cs="Tahoma"/>
                <w:color w:val="000000" w:themeColor="text1"/>
                <w:sz w:val="20"/>
                <w:szCs w:val="20"/>
              </w:rPr>
              <w:t>Ajánlati nyilatkozat</w:t>
            </w:r>
            <w:r>
              <w:rPr>
                <w:rFonts w:eastAsia="BatangChe" w:cs="Tahoma"/>
                <w:color w:val="000000" w:themeColor="text1"/>
                <w:sz w:val="20"/>
                <w:szCs w:val="20"/>
              </w:rPr>
              <w:t xml:space="preserve"> a Kbt. 66. § (2) és (4) bekezdése alapján</w:t>
            </w:r>
            <w:r w:rsidRPr="006414FE">
              <w:rPr>
                <w:rFonts w:eastAsia="BatangChe" w:cs="Tahoma"/>
                <w:color w:val="000000" w:themeColor="text1"/>
                <w:sz w:val="20"/>
                <w:szCs w:val="20"/>
              </w:rPr>
              <w:t xml:space="preserve"> (3. sz. melléklet)</w:t>
            </w:r>
            <w:r w:rsidR="00680EB8">
              <w:rPr>
                <w:rFonts w:eastAsia="BatangChe" w:cs="Tahoma"/>
                <w:color w:val="000000" w:themeColor="text1"/>
                <w:sz w:val="20"/>
                <w:szCs w:val="20"/>
              </w:rPr>
              <w:t xml:space="preserve"> </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63CA4AF" w14:textId="77777777" w:rsidR="002058B4" w:rsidRPr="002854A4" w:rsidRDefault="002058B4" w:rsidP="0066775A">
            <w:pPr>
              <w:snapToGrid w:val="0"/>
              <w:spacing w:after="120" w:line="276" w:lineRule="auto"/>
              <w:ind w:left="426" w:right="74" w:hanging="426"/>
              <w:jc w:val="center"/>
              <w:rPr>
                <w:rFonts w:cs="Tahoma"/>
                <w:color w:val="000000" w:themeColor="text1"/>
                <w:sz w:val="20"/>
                <w:szCs w:val="20"/>
                <w:highlight w:val="yellow"/>
              </w:rPr>
            </w:pPr>
          </w:p>
        </w:tc>
      </w:tr>
      <w:tr w:rsidR="00B0237F" w:rsidRPr="002854A4" w14:paraId="089692D3" w14:textId="77777777" w:rsidTr="006F077B">
        <w:tc>
          <w:tcPr>
            <w:tcW w:w="4172" w:type="pct"/>
            <w:tcBorders>
              <w:top w:val="single" w:sz="4" w:space="0" w:color="000000"/>
              <w:left w:val="single" w:sz="4" w:space="0" w:color="000000"/>
              <w:bottom w:val="single" w:sz="4" w:space="0" w:color="000000"/>
            </w:tcBorders>
            <w:shd w:val="clear" w:color="auto" w:fill="FFFFFF"/>
          </w:tcPr>
          <w:p w14:paraId="525186AD" w14:textId="28519694" w:rsidR="00B0237F" w:rsidRPr="006414FE" w:rsidRDefault="00B0237F" w:rsidP="0066775A">
            <w:pPr>
              <w:tabs>
                <w:tab w:val="left" w:pos="3600"/>
                <w:tab w:val="left" w:pos="4440"/>
              </w:tabs>
              <w:spacing w:after="120" w:line="276" w:lineRule="auto"/>
              <w:rPr>
                <w:rFonts w:eastAsia="BatangChe" w:cs="Tahoma"/>
                <w:color w:val="000000" w:themeColor="text1"/>
                <w:sz w:val="20"/>
                <w:szCs w:val="20"/>
              </w:rPr>
            </w:pPr>
            <w:r>
              <w:rPr>
                <w:rFonts w:eastAsia="BatangChe" w:cs="Tahoma"/>
                <w:color w:val="000000" w:themeColor="text1"/>
                <w:sz w:val="20"/>
                <w:szCs w:val="20"/>
              </w:rPr>
              <w:t>Nyilatkozat a Kbt. 66. § (4) bekezdése alapján (4. sz. melléklet)</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1CA888D8" w14:textId="77777777" w:rsidR="00B0237F" w:rsidRPr="002854A4" w:rsidRDefault="00B0237F" w:rsidP="0066775A">
            <w:pPr>
              <w:snapToGrid w:val="0"/>
              <w:spacing w:after="120" w:line="276" w:lineRule="auto"/>
              <w:ind w:left="426" w:right="74" w:hanging="426"/>
              <w:jc w:val="center"/>
              <w:rPr>
                <w:rFonts w:cs="Tahoma"/>
                <w:color w:val="000000" w:themeColor="text1"/>
                <w:sz w:val="20"/>
                <w:szCs w:val="20"/>
                <w:highlight w:val="yellow"/>
              </w:rPr>
            </w:pPr>
          </w:p>
        </w:tc>
      </w:tr>
      <w:tr w:rsidR="006414FE" w:rsidRPr="002854A4" w14:paraId="70161D8B" w14:textId="77777777" w:rsidTr="006F077B">
        <w:tc>
          <w:tcPr>
            <w:tcW w:w="4172" w:type="pct"/>
            <w:tcBorders>
              <w:top w:val="single" w:sz="4" w:space="0" w:color="000000"/>
              <w:left w:val="single" w:sz="4" w:space="0" w:color="000000"/>
              <w:bottom w:val="single" w:sz="4" w:space="0" w:color="000000"/>
            </w:tcBorders>
            <w:shd w:val="clear" w:color="auto" w:fill="FFFFFF"/>
          </w:tcPr>
          <w:p w14:paraId="13710813" w14:textId="3B96166B" w:rsidR="006414FE" w:rsidRDefault="00CC2797" w:rsidP="0066775A">
            <w:pPr>
              <w:tabs>
                <w:tab w:val="left" w:pos="3600"/>
                <w:tab w:val="left" w:pos="4440"/>
              </w:tabs>
              <w:spacing w:after="120" w:line="276" w:lineRule="auto"/>
              <w:rPr>
                <w:rFonts w:eastAsia="BatangChe" w:cs="Tahoma"/>
                <w:color w:val="000000" w:themeColor="text1"/>
                <w:sz w:val="20"/>
                <w:szCs w:val="20"/>
              </w:rPr>
            </w:pPr>
            <w:r>
              <w:rPr>
                <w:rFonts w:eastAsia="BatangChe" w:cs="Tahoma"/>
                <w:color w:val="000000" w:themeColor="text1"/>
                <w:sz w:val="20"/>
                <w:szCs w:val="20"/>
              </w:rPr>
              <w:t>Nyilatkozat a kapacitást nyújtó szervezetekről a Kbt. 65. §</w:t>
            </w:r>
            <w:r w:rsidR="003E4459">
              <w:rPr>
                <w:rFonts w:eastAsia="BatangChe" w:cs="Tahoma"/>
                <w:color w:val="000000" w:themeColor="text1"/>
                <w:sz w:val="20"/>
                <w:szCs w:val="20"/>
              </w:rPr>
              <w:t xml:space="preserve"> (7) bekezdése alapján (</w:t>
            </w:r>
            <w:r w:rsidR="00B3420A">
              <w:rPr>
                <w:rFonts w:eastAsia="BatangChe" w:cs="Tahoma"/>
                <w:color w:val="000000" w:themeColor="text1"/>
                <w:sz w:val="20"/>
                <w:szCs w:val="20"/>
              </w:rPr>
              <w:t>5</w:t>
            </w:r>
            <w:r>
              <w:rPr>
                <w:rFonts w:eastAsia="BatangChe" w:cs="Tahoma"/>
                <w:color w:val="000000" w:themeColor="text1"/>
                <w:sz w:val="20"/>
                <w:szCs w:val="20"/>
              </w:rPr>
              <w:t>. sz. melléklet)</w:t>
            </w:r>
            <w:r w:rsidR="006414FE">
              <w:rPr>
                <w:rFonts w:eastAsia="BatangChe" w:cs="Tahoma"/>
                <w:color w:val="000000" w:themeColor="text1"/>
                <w:sz w:val="20"/>
                <w:szCs w:val="20"/>
              </w:rPr>
              <w:t xml:space="preserve"> </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24F87B5" w14:textId="77777777" w:rsidR="006414FE" w:rsidRDefault="006414FE" w:rsidP="0066775A">
            <w:pPr>
              <w:snapToGrid w:val="0"/>
              <w:spacing w:after="120" w:line="276" w:lineRule="auto"/>
              <w:ind w:left="426" w:right="74" w:hanging="426"/>
              <w:jc w:val="center"/>
              <w:rPr>
                <w:rFonts w:cs="Tahoma"/>
                <w:color w:val="000000" w:themeColor="text1"/>
                <w:sz w:val="20"/>
                <w:szCs w:val="20"/>
                <w:highlight w:val="yellow"/>
              </w:rPr>
            </w:pPr>
          </w:p>
        </w:tc>
      </w:tr>
      <w:tr w:rsidR="000D3FB7" w:rsidRPr="002854A4" w14:paraId="463CA4B3" w14:textId="77777777" w:rsidTr="006F077B">
        <w:tc>
          <w:tcPr>
            <w:tcW w:w="4172" w:type="pct"/>
            <w:tcBorders>
              <w:top w:val="single" w:sz="4" w:space="0" w:color="000000"/>
              <w:left w:val="single" w:sz="4" w:space="0" w:color="000000"/>
              <w:bottom w:val="single" w:sz="4" w:space="0" w:color="000000"/>
            </w:tcBorders>
            <w:shd w:val="clear" w:color="auto" w:fill="FFFFFF"/>
          </w:tcPr>
          <w:p w14:paraId="463CA4B1" w14:textId="4BDFC6A2" w:rsidR="002058B4" w:rsidRPr="00A468DB" w:rsidRDefault="00CC2797" w:rsidP="0066775A">
            <w:pPr>
              <w:tabs>
                <w:tab w:val="left" w:pos="3600"/>
                <w:tab w:val="left" w:pos="4440"/>
              </w:tabs>
              <w:spacing w:after="120" w:line="276" w:lineRule="auto"/>
              <w:rPr>
                <w:rFonts w:cs="Tahoma"/>
                <w:color w:val="000000" w:themeColor="text1"/>
                <w:sz w:val="20"/>
                <w:szCs w:val="20"/>
              </w:rPr>
            </w:pPr>
            <w:r w:rsidRPr="00A468DB">
              <w:rPr>
                <w:rFonts w:eastAsia="BatangChe" w:cs="Tahoma"/>
                <w:color w:val="000000" w:themeColor="text1"/>
                <w:sz w:val="20"/>
                <w:szCs w:val="20"/>
              </w:rPr>
              <w:t xml:space="preserve">A kapacitásait rendelkezésre bocsátó szervezet olyan szerződéses vagy előszerződésben vállalt kötelezettségvállalását tartalmazó okirat, amely alátámasztja, hogy a szerződés teljesítéséhez szükséges erőforrások rendelkezésre állnak majd a szerződés teljesítésének időtartama alatt </w:t>
            </w:r>
            <w:r w:rsidRPr="00A468DB">
              <w:rPr>
                <w:rFonts w:cs="Tahoma"/>
                <w:color w:val="000000" w:themeColor="text1"/>
                <w:sz w:val="20"/>
                <w:szCs w:val="20"/>
              </w:rPr>
              <w:t xml:space="preserve">– </w:t>
            </w:r>
            <w:r w:rsidRPr="00A468DB">
              <w:rPr>
                <w:rFonts w:cs="Tahoma"/>
                <w:i/>
                <w:color w:val="000000" w:themeColor="text1"/>
                <w:sz w:val="20"/>
                <w:szCs w:val="20"/>
              </w:rPr>
              <w:t>a Kbt. 65. § (7) bekezdés szerinti esetben</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63CA4B2" w14:textId="77777777" w:rsidR="002058B4" w:rsidRPr="002854A4" w:rsidRDefault="002058B4" w:rsidP="0066775A">
            <w:pPr>
              <w:snapToGrid w:val="0"/>
              <w:spacing w:after="120" w:line="276" w:lineRule="auto"/>
              <w:ind w:left="426" w:right="74" w:hanging="426"/>
              <w:jc w:val="center"/>
              <w:rPr>
                <w:rFonts w:cs="Tahoma"/>
                <w:color w:val="000000" w:themeColor="text1"/>
                <w:sz w:val="20"/>
                <w:szCs w:val="20"/>
                <w:highlight w:val="yellow"/>
              </w:rPr>
            </w:pPr>
          </w:p>
        </w:tc>
      </w:tr>
      <w:tr w:rsidR="000D3FB7" w:rsidRPr="002854A4" w14:paraId="463CA4B6" w14:textId="77777777" w:rsidTr="006F077B">
        <w:tc>
          <w:tcPr>
            <w:tcW w:w="4172" w:type="pct"/>
            <w:tcBorders>
              <w:top w:val="single" w:sz="4" w:space="0" w:color="000000"/>
              <w:left w:val="single" w:sz="4" w:space="0" w:color="000000"/>
              <w:bottom w:val="single" w:sz="4" w:space="0" w:color="000000"/>
            </w:tcBorders>
            <w:shd w:val="clear" w:color="auto" w:fill="FFFFFF"/>
          </w:tcPr>
          <w:p w14:paraId="463CA4B4" w14:textId="2DF9334B" w:rsidR="002058B4" w:rsidRPr="002854A4" w:rsidRDefault="002058B4" w:rsidP="0066775A">
            <w:pPr>
              <w:pStyle w:val="Cmsor1"/>
              <w:numPr>
                <w:ilvl w:val="0"/>
                <w:numId w:val="2"/>
              </w:numPr>
              <w:tabs>
                <w:tab w:val="clear" w:pos="0"/>
              </w:tabs>
              <w:spacing w:after="120" w:line="276" w:lineRule="auto"/>
              <w:ind w:left="0" w:firstLine="0"/>
              <w:rPr>
                <w:rFonts w:cs="Tahoma"/>
                <w:color w:val="000000" w:themeColor="text1"/>
                <w:sz w:val="20"/>
                <w:szCs w:val="20"/>
                <w:highlight w:val="yellow"/>
              </w:rPr>
            </w:pPr>
            <w:r w:rsidRPr="00A468DB">
              <w:rPr>
                <w:rFonts w:cs="Tahoma"/>
                <w:caps/>
                <w:color w:val="000000" w:themeColor="text1"/>
                <w:sz w:val="20"/>
                <w:szCs w:val="20"/>
              </w:rPr>
              <w:t>Kizáró okokkal</w:t>
            </w:r>
            <w:r w:rsidR="006F077B" w:rsidRPr="00A468DB">
              <w:rPr>
                <w:rFonts w:cs="Tahoma"/>
                <w:caps/>
                <w:color w:val="000000" w:themeColor="text1"/>
                <w:sz w:val="20"/>
                <w:szCs w:val="20"/>
              </w:rPr>
              <w:t>, alkalmassággal</w:t>
            </w:r>
            <w:r w:rsidRPr="00A468DB">
              <w:rPr>
                <w:rFonts w:cs="Tahoma"/>
                <w:caps/>
                <w:color w:val="000000" w:themeColor="text1"/>
                <w:sz w:val="20"/>
                <w:szCs w:val="20"/>
              </w:rPr>
              <w:t xml:space="preserve"> kapcsolatban előírt nyilatkozatok, igazolások</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63CA4B5" w14:textId="77777777" w:rsidR="002058B4" w:rsidRPr="002854A4" w:rsidRDefault="002058B4" w:rsidP="0066775A">
            <w:pPr>
              <w:snapToGrid w:val="0"/>
              <w:spacing w:after="120" w:line="276" w:lineRule="auto"/>
              <w:ind w:left="426" w:right="74" w:hanging="426"/>
              <w:jc w:val="center"/>
              <w:rPr>
                <w:rFonts w:cs="Tahoma"/>
                <w:color w:val="000000" w:themeColor="text1"/>
                <w:sz w:val="20"/>
                <w:szCs w:val="20"/>
                <w:highlight w:val="yellow"/>
              </w:rPr>
            </w:pPr>
          </w:p>
        </w:tc>
      </w:tr>
      <w:tr w:rsidR="000D3FB7" w:rsidRPr="002854A4" w14:paraId="463CA4B9" w14:textId="77777777" w:rsidTr="006F077B">
        <w:tc>
          <w:tcPr>
            <w:tcW w:w="4172" w:type="pct"/>
            <w:tcBorders>
              <w:top w:val="single" w:sz="4" w:space="0" w:color="000000"/>
              <w:left w:val="single" w:sz="4" w:space="0" w:color="000000"/>
              <w:bottom w:val="single" w:sz="4" w:space="0" w:color="000000"/>
            </w:tcBorders>
            <w:shd w:val="clear" w:color="auto" w:fill="FFFFFF"/>
          </w:tcPr>
          <w:p w14:paraId="463CA4B7" w14:textId="07E6D83F" w:rsidR="000D3FB7" w:rsidRPr="002854A4" w:rsidRDefault="00194E0D" w:rsidP="0066775A">
            <w:pPr>
              <w:tabs>
                <w:tab w:val="left" w:pos="3600"/>
                <w:tab w:val="left" w:pos="4440"/>
              </w:tabs>
              <w:spacing w:after="120" w:line="276" w:lineRule="auto"/>
              <w:rPr>
                <w:rFonts w:eastAsia="BatangChe" w:cs="Tahoma"/>
                <w:color w:val="000000" w:themeColor="text1"/>
                <w:sz w:val="20"/>
                <w:szCs w:val="20"/>
                <w:highlight w:val="yellow"/>
              </w:rPr>
            </w:pPr>
            <w:r w:rsidRPr="00A468DB">
              <w:rPr>
                <w:rFonts w:eastAsia="BatangChe" w:cs="Tahoma"/>
                <w:color w:val="000000" w:themeColor="text1"/>
                <w:sz w:val="20"/>
                <w:szCs w:val="20"/>
              </w:rPr>
              <w:t>E</w:t>
            </w:r>
            <w:r w:rsidR="000D3FB7" w:rsidRPr="00A468DB">
              <w:rPr>
                <w:rFonts w:eastAsia="BatangChe" w:cs="Tahoma"/>
                <w:color w:val="000000" w:themeColor="text1"/>
                <w:sz w:val="20"/>
                <w:szCs w:val="20"/>
              </w:rPr>
              <w:t xml:space="preserve">gységes európai közbeszerzési dokumentum </w:t>
            </w:r>
            <w:r w:rsidR="003E4459">
              <w:rPr>
                <w:rFonts w:eastAsia="BatangChe" w:cs="Tahoma"/>
                <w:color w:val="000000" w:themeColor="text1"/>
                <w:sz w:val="20"/>
                <w:szCs w:val="20"/>
              </w:rPr>
              <w:t>(</w:t>
            </w:r>
            <w:r w:rsidR="00B3420A">
              <w:rPr>
                <w:rFonts w:eastAsia="BatangChe" w:cs="Tahoma"/>
                <w:color w:val="000000" w:themeColor="text1"/>
                <w:sz w:val="20"/>
                <w:szCs w:val="20"/>
              </w:rPr>
              <w:t>6</w:t>
            </w:r>
            <w:r w:rsidRPr="00A468DB">
              <w:rPr>
                <w:rFonts w:eastAsia="BatangChe" w:cs="Tahoma"/>
                <w:color w:val="000000" w:themeColor="text1"/>
                <w:sz w:val="20"/>
                <w:szCs w:val="20"/>
              </w:rPr>
              <w:t>.</w:t>
            </w:r>
            <w:r w:rsidR="000D3FB7" w:rsidRPr="00A468DB">
              <w:rPr>
                <w:rFonts w:eastAsia="BatangChe" w:cs="Tahoma"/>
                <w:color w:val="000000" w:themeColor="text1"/>
                <w:sz w:val="20"/>
                <w:szCs w:val="20"/>
              </w:rPr>
              <w:t xml:space="preserve"> sz. melléklet).</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63CA4B8" w14:textId="77777777" w:rsidR="000D3FB7" w:rsidRPr="002854A4" w:rsidRDefault="000D3FB7" w:rsidP="0066775A">
            <w:pPr>
              <w:tabs>
                <w:tab w:val="left" w:pos="3600"/>
                <w:tab w:val="left" w:pos="4440"/>
              </w:tabs>
              <w:spacing w:after="120" w:line="276" w:lineRule="auto"/>
              <w:rPr>
                <w:rFonts w:eastAsia="BatangChe" w:cs="Tahoma"/>
                <w:color w:val="000000" w:themeColor="text1"/>
                <w:sz w:val="20"/>
                <w:szCs w:val="20"/>
                <w:highlight w:val="yellow"/>
              </w:rPr>
            </w:pPr>
          </w:p>
        </w:tc>
      </w:tr>
      <w:tr w:rsidR="00037223" w:rsidRPr="002854A4" w14:paraId="18B3AEC0" w14:textId="77777777" w:rsidTr="00D95285">
        <w:tc>
          <w:tcPr>
            <w:tcW w:w="4172" w:type="pct"/>
            <w:tcBorders>
              <w:top w:val="single" w:sz="4" w:space="0" w:color="000000"/>
              <w:left w:val="single" w:sz="4" w:space="0" w:color="000000"/>
              <w:bottom w:val="single" w:sz="4" w:space="0" w:color="000000"/>
            </w:tcBorders>
            <w:shd w:val="clear" w:color="auto" w:fill="FFFFFF"/>
          </w:tcPr>
          <w:p w14:paraId="3F80486E" w14:textId="3E02A667" w:rsidR="00037223" w:rsidRPr="00A468DB" w:rsidRDefault="00037223" w:rsidP="0066775A">
            <w:pPr>
              <w:tabs>
                <w:tab w:val="left" w:pos="3600"/>
                <w:tab w:val="left" w:pos="4440"/>
              </w:tabs>
              <w:spacing w:after="120" w:line="276" w:lineRule="auto"/>
              <w:rPr>
                <w:rFonts w:eastAsia="BatangChe" w:cs="Tahoma"/>
                <w:color w:val="000000" w:themeColor="text1"/>
                <w:sz w:val="20"/>
                <w:szCs w:val="20"/>
              </w:rPr>
            </w:pPr>
            <w:r>
              <w:rPr>
                <w:rFonts w:cs="Tahoma"/>
                <w:sz w:val="20"/>
                <w:szCs w:val="21"/>
              </w:rPr>
              <w:t>Nyilatkozat a Kbt</w:t>
            </w:r>
            <w:r w:rsidR="003E4459">
              <w:rPr>
                <w:rFonts w:cs="Tahoma"/>
                <w:sz w:val="20"/>
                <w:szCs w:val="21"/>
              </w:rPr>
              <w:t>. 67. § (4) bekezdése alapján (</w:t>
            </w:r>
            <w:r w:rsidR="00B3420A">
              <w:rPr>
                <w:rFonts w:cs="Tahoma"/>
                <w:sz w:val="20"/>
                <w:szCs w:val="21"/>
              </w:rPr>
              <w:t>9</w:t>
            </w:r>
            <w:r>
              <w:rPr>
                <w:rFonts w:cs="Tahoma"/>
                <w:sz w:val="20"/>
                <w:szCs w:val="21"/>
              </w:rPr>
              <w:t>. sz. melléklet)</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37678059" w14:textId="77777777" w:rsidR="00037223" w:rsidRPr="002854A4" w:rsidRDefault="00037223" w:rsidP="0066775A">
            <w:pPr>
              <w:snapToGrid w:val="0"/>
              <w:spacing w:after="120" w:line="276" w:lineRule="auto"/>
              <w:ind w:left="426" w:right="74" w:hanging="426"/>
              <w:jc w:val="center"/>
              <w:rPr>
                <w:rFonts w:cs="Tahoma"/>
                <w:color w:val="000000" w:themeColor="text1"/>
                <w:sz w:val="20"/>
                <w:szCs w:val="20"/>
                <w:highlight w:val="yellow"/>
              </w:rPr>
            </w:pPr>
          </w:p>
        </w:tc>
      </w:tr>
      <w:tr w:rsidR="000D3FB7" w:rsidRPr="002854A4" w14:paraId="463CA4CC" w14:textId="77777777" w:rsidTr="006F077B">
        <w:tc>
          <w:tcPr>
            <w:tcW w:w="4172" w:type="pct"/>
            <w:tcBorders>
              <w:top w:val="single" w:sz="4" w:space="0" w:color="000000"/>
              <w:left w:val="single" w:sz="4" w:space="0" w:color="000000"/>
              <w:bottom w:val="single" w:sz="4" w:space="0" w:color="000000"/>
            </w:tcBorders>
            <w:shd w:val="clear" w:color="auto" w:fill="FFFFFF"/>
          </w:tcPr>
          <w:p w14:paraId="463CA4CA" w14:textId="77777777" w:rsidR="00842223" w:rsidRPr="002854A4" w:rsidRDefault="007714A7" w:rsidP="0066775A">
            <w:pPr>
              <w:pStyle w:val="Cmsor1"/>
              <w:numPr>
                <w:ilvl w:val="0"/>
                <w:numId w:val="2"/>
              </w:numPr>
              <w:tabs>
                <w:tab w:val="clear" w:pos="0"/>
              </w:tabs>
              <w:spacing w:after="120" w:line="276" w:lineRule="auto"/>
              <w:ind w:left="0" w:firstLine="0"/>
              <w:rPr>
                <w:rFonts w:cs="Tahoma"/>
                <w:caps/>
                <w:color w:val="000000" w:themeColor="text1"/>
                <w:sz w:val="20"/>
                <w:szCs w:val="20"/>
                <w:highlight w:val="yellow"/>
              </w:rPr>
            </w:pPr>
            <w:r w:rsidRPr="00966D36">
              <w:rPr>
                <w:rFonts w:cs="Tahoma"/>
                <w:caps/>
                <w:color w:val="000000" w:themeColor="text1"/>
                <w:sz w:val="20"/>
                <w:szCs w:val="20"/>
              </w:rPr>
              <w:t xml:space="preserve">AZ </w:t>
            </w:r>
            <w:r w:rsidR="000F7C78" w:rsidRPr="00966D36">
              <w:rPr>
                <w:rFonts w:cs="Tahoma"/>
                <w:caps/>
                <w:color w:val="000000" w:themeColor="text1"/>
                <w:sz w:val="20"/>
                <w:szCs w:val="20"/>
              </w:rPr>
              <w:t>AJÁNLATI</w:t>
            </w:r>
            <w:r w:rsidR="00842223" w:rsidRPr="00966D36">
              <w:rPr>
                <w:rFonts w:cs="Tahoma"/>
                <w:caps/>
                <w:color w:val="000000" w:themeColor="text1"/>
                <w:sz w:val="20"/>
                <w:szCs w:val="20"/>
              </w:rPr>
              <w:t xml:space="preserve"> FELHÍVÁSBAN ELŐÍRT EGYÉB NYILATKOZATOK, IGAZOLÁSOK</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63CA4CB" w14:textId="77777777" w:rsidR="00842223" w:rsidRPr="002854A4" w:rsidRDefault="00842223" w:rsidP="0066775A">
            <w:pPr>
              <w:pStyle w:val="Cmsor1"/>
              <w:numPr>
                <w:ilvl w:val="0"/>
                <w:numId w:val="2"/>
              </w:numPr>
              <w:tabs>
                <w:tab w:val="clear" w:pos="0"/>
              </w:tabs>
              <w:spacing w:after="120" w:line="276" w:lineRule="auto"/>
              <w:ind w:left="0" w:firstLine="0"/>
              <w:rPr>
                <w:rFonts w:cs="Tahoma"/>
                <w:caps/>
                <w:color w:val="000000" w:themeColor="text1"/>
                <w:sz w:val="20"/>
                <w:szCs w:val="20"/>
                <w:highlight w:val="yellow"/>
              </w:rPr>
            </w:pPr>
          </w:p>
        </w:tc>
      </w:tr>
      <w:tr w:rsidR="00B53B53" w:rsidRPr="002854A4" w14:paraId="463CA4CF" w14:textId="77777777" w:rsidTr="006F077B">
        <w:tc>
          <w:tcPr>
            <w:tcW w:w="4172" w:type="pct"/>
            <w:tcBorders>
              <w:top w:val="single" w:sz="4" w:space="0" w:color="000000"/>
              <w:left w:val="single" w:sz="4" w:space="0" w:color="000000"/>
              <w:bottom w:val="single" w:sz="4" w:space="0" w:color="000000"/>
            </w:tcBorders>
            <w:shd w:val="clear" w:color="auto" w:fill="FFFFFF"/>
          </w:tcPr>
          <w:p w14:paraId="463CA4CD" w14:textId="06B69C22" w:rsidR="00B53B53" w:rsidRPr="00966D36" w:rsidRDefault="00B53B53" w:rsidP="0066775A">
            <w:pPr>
              <w:tabs>
                <w:tab w:val="left" w:pos="3600"/>
                <w:tab w:val="left" w:pos="4440"/>
              </w:tabs>
              <w:spacing w:after="120" w:line="276" w:lineRule="auto"/>
              <w:rPr>
                <w:rFonts w:eastAsia="BatangChe" w:cs="Tahoma"/>
                <w:color w:val="000000" w:themeColor="text1"/>
                <w:sz w:val="20"/>
                <w:szCs w:val="20"/>
              </w:rPr>
            </w:pPr>
            <w:r w:rsidRPr="00966D36">
              <w:rPr>
                <w:rFonts w:eastAsia="BatangChe" w:cs="Tahoma"/>
                <w:color w:val="000000" w:themeColor="text1"/>
                <w:sz w:val="20"/>
                <w:szCs w:val="20"/>
              </w:rPr>
              <w:t xml:space="preserve">Nyilatkozat a közbeszerzési dokumentumok letöltéséről </w:t>
            </w:r>
            <w:r w:rsidR="00941C70" w:rsidRPr="00966D36">
              <w:rPr>
                <w:rFonts w:eastAsia="BatangChe" w:cs="Tahoma"/>
                <w:color w:val="000000" w:themeColor="text1"/>
                <w:sz w:val="20"/>
                <w:szCs w:val="20"/>
              </w:rPr>
              <w:t>(</w:t>
            </w:r>
            <w:r w:rsidR="00B3420A">
              <w:rPr>
                <w:rFonts w:eastAsia="BatangChe" w:cs="Tahoma"/>
                <w:color w:val="000000" w:themeColor="text1"/>
                <w:sz w:val="20"/>
                <w:szCs w:val="20"/>
              </w:rPr>
              <w:t>7</w:t>
            </w:r>
            <w:r w:rsidRPr="00966D36">
              <w:rPr>
                <w:rFonts w:eastAsia="BatangChe" w:cs="Tahoma"/>
                <w:color w:val="000000" w:themeColor="text1"/>
                <w:sz w:val="20"/>
                <w:szCs w:val="20"/>
              </w:rPr>
              <w:t>. sz. melléklet)</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63CA4CE" w14:textId="77777777" w:rsidR="00B53B53" w:rsidRPr="002854A4" w:rsidRDefault="00B53B53" w:rsidP="0066775A">
            <w:pPr>
              <w:tabs>
                <w:tab w:val="left" w:pos="4255"/>
                <w:tab w:val="left" w:pos="4726"/>
              </w:tabs>
              <w:snapToGrid w:val="0"/>
              <w:spacing w:after="120" w:line="276" w:lineRule="auto"/>
              <w:ind w:left="426" w:hanging="426"/>
              <w:jc w:val="center"/>
              <w:rPr>
                <w:rFonts w:cs="Tahoma"/>
                <w:color w:val="000000" w:themeColor="text1"/>
                <w:sz w:val="20"/>
                <w:szCs w:val="20"/>
                <w:highlight w:val="yellow"/>
              </w:rPr>
            </w:pPr>
          </w:p>
        </w:tc>
      </w:tr>
      <w:tr w:rsidR="000D3FB7" w:rsidRPr="002854A4" w14:paraId="463CA4D2" w14:textId="77777777" w:rsidTr="006F077B">
        <w:tc>
          <w:tcPr>
            <w:tcW w:w="4172" w:type="pct"/>
            <w:tcBorders>
              <w:top w:val="single" w:sz="4" w:space="0" w:color="000000"/>
              <w:left w:val="single" w:sz="4" w:space="0" w:color="000000"/>
              <w:bottom w:val="single" w:sz="4" w:space="0" w:color="000000"/>
            </w:tcBorders>
            <w:shd w:val="clear" w:color="auto" w:fill="FFFFFF"/>
          </w:tcPr>
          <w:p w14:paraId="463CA4D0" w14:textId="77777777" w:rsidR="00842223" w:rsidRPr="002854A4" w:rsidRDefault="00842223" w:rsidP="0066775A">
            <w:pPr>
              <w:tabs>
                <w:tab w:val="left" w:pos="3600"/>
                <w:tab w:val="left" w:pos="4440"/>
              </w:tabs>
              <w:spacing w:after="120" w:line="276" w:lineRule="auto"/>
              <w:rPr>
                <w:rFonts w:eastAsia="BatangChe" w:cs="Tahoma"/>
                <w:color w:val="000000" w:themeColor="text1"/>
                <w:sz w:val="20"/>
                <w:szCs w:val="20"/>
                <w:highlight w:val="yellow"/>
              </w:rPr>
            </w:pPr>
            <w:r w:rsidRPr="008E0367">
              <w:rPr>
                <w:rFonts w:eastAsia="BatangChe" w:cs="Tahoma"/>
                <w:color w:val="000000" w:themeColor="text1"/>
                <w:sz w:val="20"/>
                <w:szCs w:val="20"/>
              </w:rPr>
              <w:t>Ajánlattevő, az alkalmasság igazolásába bevont (kapacitást nyújtó) gazdasági</w:t>
            </w:r>
            <w:r w:rsidR="00C330DA" w:rsidRPr="008E0367">
              <w:rPr>
                <w:rFonts w:eastAsia="BatangChe" w:cs="Tahoma"/>
                <w:color w:val="000000" w:themeColor="text1"/>
                <w:sz w:val="20"/>
                <w:szCs w:val="20"/>
              </w:rPr>
              <w:t xml:space="preserve"> </w:t>
            </w:r>
            <w:r w:rsidRPr="008E0367">
              <w:rPr>
                <w:rFonts w:eastAsia="BatangChe" w:cs="Tahoma"/>
                <w:color w:val="000000" w:themeColor="text1"/>
                <w:sz w:val="20"/>
                <w:szCs w:val="20"/>
              </w:rPr>
              <w:t>szereplő cégjegyzésre jogosult, ajánlatban csatolt nyilatkozatot, dokumentumot</w:t>
            </w:r>
            <w:r w:rsidR="00C330DA" w:rsidRPr="008E0367">
              <w:rPr>
                <w:rFonts w:eastAsia="BatangChe" w:cs="Tahoma"/>
                <w:color w:val="000000" w:themeColor="text1"/>
                <w:sz w:val="20"/>
                <w:szCs w:val="20"/>
              </w:rPr>
              <w:t xml:space="preserve"> </w:t>
            </w:r>
            <w:r w:rsidRPr="008E0367">
              <w:rPr>
                <w:rFonts w:eastAsia="BatangChe" w:cs="Tahoma"/>
                <w:color w:val="000000" w:themeColor="text1"/>
                <w:sz w:val="20"/>
                <w:szCs w:val="20"/>
              </w:rPr>
              <w:t xml:space="preserve">aláíró képviselőjének </w:t>
            </w:r>
            <w:r w:rsidRPr="008E0367">
              <w:rPr>
                <w:rFonts w:eastAsia="BatangChe" w:cs="Tahoma"/>
                <w:b/>
                <w:color w:val="000000" w:themeColor="text1"/>
                <w:sz w:val="20"/>
                <w:szCs w:val="20"/>
              </w:rPr>
              <w:t>al</w:t>
            </w:r>
            <w:r w:rsidR="00401F9B" w:rsidRPr="008E0367">
              <w:rPr>
                <w:rFonts w:eastAsia="BatangChe" w:cs="Tahoma"/>
                <w:b/>
                <w:color w:val="000000" w:themeColor="text1"/>
                <w:sz w:val="20"/>
                <w:szCs w:val="20"/>
              </w:rPr>
              <w:t>áírási címpéldánya vagy aláírás-</w:t>
            </w:r>
            <w:r w:rsidRPr="008E0367">
              <w:rPr>
                <w:rFonts w:eastAsia="BatangChe" w:cs="Tahoma"/>
                <w:b/>
                <w:color w:val="000000" w:themeColor="text1"/>
                <w:sz w:val="20"/>
                <w:szCs w:val="20"/>
              </w:rPr>
              <w:t>mintája</w:t>
            </w:r>
            <w:r w:rsidRPr="008E0367">
              <w:rPr>
                <w:rFonts w:eastAsia="BatangChe" w:cs="Tahoma"/>
                <w:color w:val="000000" w:themeColor="text1"/>
                <w:sz w:val="20"/>
                <w:szCs w:val="20"/>
              </w:rPr>
              <w:t>.</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63CA4D1" w14:textId="77777777" w:rsidR="00842223" w:rsidRPr="002854A4" w:rsidRDefault="00842223" w:rsidP="0066775A">
            <w:pPr>
              <w:snapToGrid w:val="0"/>
              <w:spacing w:after="120" w:line="276" w:lineRule="auto"/>
              <w:ind w:left="426" w:right="74" w:hanging="426"/>
              <w:jc w:val="center"/>
              <w:rPr>
                <w:rFonts w:cs="Tahoma"/>
                <w:color w:val="000000" w:themeColor="text1"/>
                <w:sz w:val="20"/>
                <w:szCs w:val="20"/>
                <w:highlight w:val="yellow"/>
              </w:rPr>
            </w:pPr>
          </w:p>
        </w:tc>
      </w:tr>
      <w:tr w:rsidR="000D3FB7" w:rsidRPr="002854A4" w14:paraId="463CA4D5" w14:textId="77777777" w:rsidTr="006F077B">
        <w:tc>
          <w:tcPr>
            <w:tcW w:w="4172" w:type="pct"/>
            <w:tcBorders>
              <w:top w:val="single" w:sz="4" w:space="0" w:color="000000"/>
              <w:left w:val="single" w:sz="4" w:space="0" w:color="000000"/>
              <w:bottom w:val="single" w:sz="4" w:space="0" w:color="000000"/>
            </w:tcBorders>
            <w:shd w:val="clear" w:color="auto" w:fill="FFFFFF"/>
          </w:tcPr>
          <w:p w14:paraId="463CA4D3" w14:textId="2690683E" w:rsidR="00842223" w:rsidRPr="008E0367" w:rsidRDefault="00842223" w:rsidP="0066775A">
            <w:pPr>
              <w:tabs>
                <w:tab w:val="left" w:pos="3600"/>
                <w:tab w:val="left" w:pos="4440"/>
              </w:tabs>
              <w:spacing w:after="120" w:line="276" w:lineRule="auto"/>
              <w:rPr>
                <w:rFonts w:eastAsia="BatangChe" w:cs="Tahoma"/>
                <w:color w:val="000000" w:themeColor="text1"/>
                <w:sz w:val="20"/>
                <w:szCs w:val="20"/>
              </w:rPr>
            </w:pPr>
            <w:r w:rsidRPr="008E0367">
              <w:rPr>
                <w:rFonts w:eastAsia="BatangChe" w:cs="Tahoma"/>
                <w:color w:val="000000" w:themeColor="text1"/>
                <w:sz w:val="20"/>
                <w:szCs w:val="20"/>
              </w:rPr>
              <w:t xml:space="preserve">A cégkivonatban nem szereplő kötelezettségvállalók esetében a cégjegyzésre jogosult személytől származó, ajánlat aláírására vonatkozó (a meghatalmazott aláírását is tartalmazó) írásos meghatalmazás teljes bizonyító erejű magánokiratba foglalva </w:t>
            </w:r>
            <w:r w:rsidR="00497921" w:rsidRPr="008E0367">
              <w:rPr>
                <w:rFonts w:eastAsia="BatangChe" w:cs="Tahoma"/>
                <w:color w:val="000000" w:themeColor="text1"/>
                <w:sz w:val="20"/>
                <w:szCs w:val="20"/>
              </w:rPr>
              <w:t>(</w:t>
            </w:r>
            <w:r w:rsidR="00B3420A">
              <w:rPr>
                <w:rFonts w:eastAsia="BatangChe" w:cs="Tahoma"/>
                <w:color w:val="000000" w:themeColor="text1"/>
                <w:sz w:val="20"/>
                <w:szCs w:val="20"/>
              </w:rPr>
              <w:t>8</w:t>
            </w:r>
            <w:r w:rsidR="00497921" w:rsidRPr="008E0367">
              <w:rPr>
                <w:rFonts w:eastAsia="BatangChe" w:cs="Tahoma"/>
                <w:color w:val="000000" w:themeColor="text1"/>
                <w:sz w:val="20"/>
                <w:szCs w:val="20"/>
              </w:rPr>
              <w:t>. sz. melléklet)</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63CA4D4" w14:textId="77777777" w:rsidR="00842223" w:rsidRPr="002854A4" w:rsidRDefault="00842223" w:rsidP="0066775A">
            <w:pPr>
              <w:snapToGrid w:val="0"/>
              <w:spacing w:after="120" w:line="276" w:lineRule="auto"/>
              <w:ind w:left="426" w:right="74" w:hanging="426"/>
              <w:jc w:val="center"/>
              <w:rPr>
                <w:rFonts w:cs="Tahoma"/>
                <w:color w:val="000000" w:themeColor="text1"/>
                <w:sz w:val="20"/>
                <w:szCs w:val="20"/>
                <w:highlight w:val="yellow"/>
              </w:rPr>
            </w:pPr>
          </w:p>
        </w:tc>
      </w:tr>
      <w:tr w:rsidR="000D3FB7" w:rsidRPr="002854A4" w14:paraId="463CA4D8" w14:textId="77777777" w:rsidTr="006F077B">
        <w:tc>
          <w:tcPr>
            <w:tcW w:w="4172" w:type="pct"/>
            <w:tcBorders>
              <w:top w:val="single" w:sz="4" w:space="0" w:color="000000"/>
              <w:left w:val="single" w:sz="4" w:space="0" w:color="000000"/>
              <w:bottom w:val="single" w:sz="4" w:space="0" w:color="000000"/>
            </w:tcBorders>
            <w:shd w:val="clear" w:color="auto" w:fill="FFFFFF"/>
          </w:tcPr>
          <w:p w14:paraId="463CA4D6" w14:textId="77777777" w:rsidR="00842223" w:rsidRPr="002854A4" w:rsidRDefault="00AC61E7" w:rsidP="0066775A">
            <w:pPr>
              <w:tabs>
                <w:tab w:val="left" w:pos="3600"/>
                <w:tab w:val="left" w:pos="4440"/>
              </w:tabs>
              <w:spacing w:after="120" w:line="276" w:lineRule="auto"/>
              <w:rPr>
                <w:rFonts w:eastAsia="BatangChe" w:cs="Tahoma"/>
                <w:color w:val="000000" w:themeColor="text1"/>
                <w:sz w:val="20"/>
                <w:szCs w:val="20"/>
                <w:highlight w:val="yellow"/>
              </w:rPr>
            </w:pPr>
            <w:r w:rsidRPr="00A468DB">
              <w:rPr>
                <w:rFonts w:eastAsia="BatangChe" w:cs="Tahoma"/>
                <w:color w:val="000000" w:themeColor="text1"/>
                <w:sz w:val="20"/>
                <w:szCs w:val="20"/>
              </w:rPr>
              <w:t>K</w:t>
            </w:r>
            <w:r w:rsidR="00401F9B" w:rsidRPr="00A468DB">
              <w:rPr>
                <w:rFonts w:eastAsia="BatangChe" w:cs="Tahoma"/>
                <w:color w:val="000000" w:themeColor="text1"/>
                <w:sz w:val="20"/>
                <w:szCs w:val="20"/>
              </w:rPr>
              <w:t xml:space="preserve">özös ajánlattevői megállapodás – a </w:t>
            </w:r>
            <w:r w:rsidR="00401F9B" w:rsidRPr="00A468DB">
              <w:rPr>
                <w:rFonts w:eastAsia="BatangChe" w:cs="Tahoma"/>
                <w:i/>
                <w:color w:val="000000" w:themeColor="text1"/>
                <w:sz w:val="20"/>
                <w:szCs w:val="20"/>
              </w:rPr>
              <w:t>Kbt. 35. § szerinti esetben</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63CA4D7" w14:textId="77777777" w:rsidR="00842223" w:rsidRPr="002854A4" w:rsidRDefault="00842223" w:rsidP="0066775A">
            <w:pPr>
              <w:snapToGrid w:val="0"/>
              <w:spacing w:after="120" w:line="276" w:lineRule="auto"/>
              <w:ind w:left="426" w:right="74" w:hanging="426"/>
              <w:jc w:val="center"/>
              <w:rPr>
                <w:rFonts w:cs="Tahoma"/>
                <w:color w:val="000000" w:themeColor="text1"/>
                <w:sz w:val="20"/>
                <w:szCs w:val="20"/>
                <w:highlight w:val="yellow"/>
              </w:rPr>
            </w:pPr>
          </w:p>
        </w:tc>
      </w:tr>
      <w:tr w:rsidR="004D5520" w:rsidRPr="002854A4" w14:paraId="71C4E9A0" w14:textId="77777777" w:rsidTr="006F077B">
        <w:tc>
          <w:tcPr>
            <w:tcW w:w="4172" w:type="pct"/>
            <w:tcBorders>
              <w:top w:val="single" w:sz="4" w:space="0" w:color="000000"/>
              <w:left w:val="single" w:sz="4" w:space="0" w:color="000000"/>
              <w:bottom w:val="single" w:sz="4" w:space="0" w:color="000000"/>
            </w:tcBorders>
            <w:shd w:val="clear" w:color="auto" w:fill="FFFFFF"/>
          </w:tcPr>
          <w:p w14:paraId="02B8F054" w14:textId="40CC2FE8" w:rsidR="004D5520" w:rsidRPr="002854A4" w:rsidRDefault="009E4F40" w:rsidP="0066775A">
            <w:pPr>
              <w:tabs>
                <w:tab w:val="left" w:pos="3600"/>
                <w:tab w:val="left" w:pos="4440"/>
              </w:tabs>
              <w:spacing w:after="120" w:line="276" w:lineRule="auto"/>
              <w:rPr>
                <w:rFonts w:eastAsia="BatangChe" w:cs="Tahoma"/>
                <w:color w:val="000000" w:themeColor="text1"/>
                <w:sz w:val="20"/>
                <w:szCs w:val="20"/>
                <w:highlight w:val="yellow"/>
              </w:rPr>
            </w:pPr>
            <w:r w:rsidRPr="008E0367">
              <w:rPr>
                <w:rFonts w:cs="Tahoma"/>
                <w:color w:val="000000" w:themeColor="text1"/>
                <w:sz w:val="20"/>
                <w:szCs w:val="20"/>
              </w:rPr>
              <w:t>Ajánlattevő vonatkozásában folyamatban lévő változásbejegyzési eljárás esetén a cégbírósághoz benyújtott változásbejegyzési kérelem és az annak érkezéséről a cégbíróság által megküldött igazolás. Amennyiben ajánlattevő vonatkozásában nincs folyamatban változásbejegyzési eljárás, nemleges tartalmú változásbejegyzési nyilatkozat. (321/2015. (X. 30.) Korm. rendelet 13. §)</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BE881B6" w14:textId="77777777" w:rsidR="004D5520" w:rsidRPr="002854A4" w:rsidRDefault="004D5520" w:rsidP="0066775A">
            <w:pPr>
              <w:snapToGrid w:val="0"/>
              <w:spacing w:after="120" w:line="276" w:lineRule="auto"/>
              <w:ind w:left="426" w:right="74" w:hanging="426"/>
              <w:jc w:val="center"/>
              <w:rPr>
                <w:rFonts w:cs="Tahoma"/>
                <w:color w:val="000000" w:themeColor="text1"/>
                <w:sz w:val="20"/>
                <w:szCs w:val="20"/>
                <w:highlight w:val="yellow"/>
              </w:rPr>
            </w:pPr>
          </w:p>
        </w:tc>
      </w:tr>
      <w:tr w:rsidR="000D3FB7" w:rsidRPr="002854A4" w14:paraId="463CA4E1" w14:textId="77777777" w:rsidTr="006F077B">
        <w:tc>
          <w:tcPr>
            <w:tcW w:w="4172" w:type="pct"/>
            <w:tcBorders>
              <w:top w:val="single" w:sz="4" w:space="0" w:color="000000"/>
              <w:left w:val="single" w:sz="4" w:space="0" w:color="000000"/>
              <w:bottom w:val="single" w:sz="4" w:space="0" w:color="000000"/>
            </w:tcBorders>
            <w:shd w:val="clear" w:color="auto" w:fill="FFFFFF"/>
            <w:vAlign w:val="center"/>
          </w:tcPr>
          <w:p w14:paraId="3FC66070" w14:textId="77777777" w:rsidR="00842223" w:rsidRPr="008E0367" w:rsidRDefault="00842223" w:rsidP="0066775A">
            <w:pPr>
              <w:tabs>
                <w:tab w:val="left" w:pos="709"/>
              </w:tabs>
              <w:spacing w:after="120" w:line="276" w:lineRule="auto"/>
              <w:ind w:left="426" w:hanging="426"/>
              <w:rPr>
                <w:rFonts w:cs="Tahoma"/>
                <w:b/>
                <w:color w:val="000000" w:themeColor="text1"/>
                <w:sz w:val="20"/>
                <w:szCs w:val="20"/>
              </w:rPr>
            </w:pPr>
            <w:r w:rsidRPr="008E0367">
              <w:rPr>
                <w:rFonts w:cs="Tahoma"/>
                <w:b/>
                <w:color w:val="000000" w:themeColor="text1"/>
                <w:sz w:val="20"/>
                <w:szCs w:val="20"/>
              </w:rPr>
              <w:t>ÜZLETI TITKOT TARTALMAZÓ IRATOK (ADOTT ESETBEN)</w:t>
            </w:r>
          </w:p>
          <w:p w14:paraId="463CA4DF" w14:textId="184E5ABA" w:rsidR="00F45598" w:rsidRPr="008E0367" w:rsidRDefault="00F45598" w:rsidP="0066775A">
            <w:pPr>
              <w:spacing w:after="120" w:line="276" w:lineRule="auto"/>
              <w:rPr>
                <w:rFonts w:cs="Tahoma"/>
                <w:b/>
                <w:color w:val="000000" w:themeColor="text1"/>
                <w:sz w:val="20"/>
                <w:szCs w:val="20"/>
              </w:rPr>
            </w:pPr>
            <w:r w:rsidRPr="008E0367">
              <w:rPr>
                <w:rFonts w:cs="Tahoma"/>
                <w:color w:val="auto"/>
                <w:sz w:val="20"/>
                <w:szCs w:val="20"/>
              </w:rPr>
              <w:t>Ajánlatkérő felhívja ajánlattevők figyelmét, hogy az üzleti titkot tartalmazó, elkülönített irathoz indoklást köteles csatolni a Kbt. 44. § (1) bekezdése alapján</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63CA4E0" w14:textId="65CFC0EA" w:rsidR="00842223" w:rsidRPr="008E0367" w:rsidRDefault="00F45598" w:rsidP="0066775A">
            <w:pPr>
              <w:spacing w:after="120" w:line="276" w:lineRule="auto"/>
              <w:ind w:right="74"/>
              <w:jc w:val="center"/>
              <w:rPr>
                <w:rFonts w:cs="Tahoma"/>
                <w:b/>
                <w:color w:val="000000" w:themeColor="text1"/>
                <w:sz w:val="20"/>
                <w:szCs w:val="20"/>
              </w:rPr>
            </w:pPr>
            <w:r w:rsidRPr="008E0367">
              <w:rPr>
                <w:rFonts w:cs="Tahoma"/>
                <w:color w:val="auto"/>
                <w:sz w:val="20"/>
                <w:szCs w:val="20"/>
              </w:rPr>
              <w:t>elkülönített módon elhelyezve</w:t>
            </w:r>
          </w:p>
        </w:tc>
      </w:tr>
      <w:tr w:rsidR="000D3FB7" w:rsidRPr="002854A4" w14:paraId="463CA4E4" w14:textId="77777777" w:rsidTr="008E0367">
        <w:tc>
          <w:tcPr>
            <w:tcW w:w="4172" w:type="pct"/>
            <w:tcBorders>
              <w:top w:val="single" w:sz="4" w:space="0" w:color="000000"/>
              <w:left w:val="single" w:sz="4" w:space="0" w:color="000000"/>
              <w:bottom w:val="single" w:sz="4" w:space="0" w:color="000000"/>
            </w:tcBorders>
            <w:shd w:val="clear" w:color="auto" w:fill="auto"/>
          </w:tcPr>
          <w:p w14:paraId="463CA4E2" w14:textId="77777777" w:rsidR="00842223" w:rsidRPr="008E0367" w:rsidRDefault="00842223" w:rsidP="0066775A">
            <w:pPr>
              <w:pStyle w:val="Cmsor1"/>
              <w:numPr>
                <w:ilvl w:val="0"/>
                <w:numId w:val="2"/>
              </w:numPr>
              <w:tabs>
                <w:tab w:val="clear" w:pos="0"/>
              </w:tabs>
              <w:spacing w:after="120" w:line="276" w:lineRule="auto"/>
              <w:ind w:left="0" w:firstLine="0"/>
              <w:rPr>
                <w:rFonts w:cs="Tahoma"/>
                <w:b w:val="0"/>
                <w:color w:val="000000" w:themeColor="text1"/>
                <w:sz w:val="20"/>
                <w:szCs w:val="20"/>
              </w:rPr>
            </w:pPr>
            <w:r w:rsidRPr="008E0367">
              <w:rPr>
                <w:rFonts w:cs="Tahoma"/>
                <w:caps/>
                <w:color w:val="000000" w:themeColor="text1"/>
                <w:sz w:val="20"/>
                <w:szCs w:val="20"/>
              </w:rPr>
              <w:t>AZ AJÁNLATTEVŐ ÁLTAL BECSATOLNI KÍVÁNT DOKUMENTUMOK (ADOTT ESETBEN)</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63CA4E3" w14:textId="77777777" w:rsidR="00842223" w:rsidRPr="002854A4" w:rsidRDefault="00842223" w:rsidP="0066775A">
            <w:pPr>
              <w:snapToGrid w:val="0"/>
              <w:spacing w:after="120" w:line="276" w:lineRule="auto"/>
              <w:ind w:left="426" w:right="74" w:hanging="426"/>
              <w:jc w:val="center"/>
              <w:rPr>
                <w:rFonts w:cs="Tahoma"/>
                <w:b/>
                <w:color w:val="000000" w:themeColor="text1"/>
                <w:sz w:val="20"/>
                <w:szCs w:val="20"/>
                <w:highlight w:val="yellow"/>
              </w:rPr>
            </w:pPr>
          </w:p>
        </w:tc>
      </w:tr>
      <w:tr w:rsidR="000D3FB7" w:rsidRPr="002854A4" w14:paraId="463CA4E7" w14:textId="77777777" w:rsidTr="008E0367">
        <w:tc>
          <w:tcPr>
            <w:tcW w:w="4172" w:type="pct"/>
            <w:tcBorders>
              <w:top w:val="single" w:sz="4" w:space="0" w:color="000000"/>
              <w:left w:val="single" w:sz="4" w:space="0" w:color="000000"/>
              <w:bottom w:val="single" w:sz="4" w:space="0" w:color="000000"/>
            </w:tcBorders>
            <w:shd w:val="clear" w:color="auto" w:fill="auto"/>
          </w:tcPr>
          <w:p w14:paraId="463CA4E5" w14:textId="77777777" w:rsidR="00BB7279" w:rsidRPr="008E0367" w:rsidRDefault="001922D3" w:rsidP="0066775A">
            <w:pPr>
              <w:tabs>
                <w:tab w:val="left" w:pos="3600"/>
                <w:tab w:val="left" w:pos="4440"/>
              </w:tabs>
              <w:spacing w:after="120" w:line="276" w:lineRule="auto"/>
              <w:rPr>
                <w:rFonts w:cs="Tahoma"/>
                <w:color w:val="000000" w:themeColor="text1"/>
                <w:sz w:val="20"/>
                <w:szCs w:val="20"/>
              </w:rPr>
            </w:pPr>
            <w:r w:rsidRPr="008E0367">
              <w:rPr>
                <w:rFonts w:eastAsia="BatangChe" w:cs="Tahoma"/>
                <w:color w:val="000000" w:themeColor="text1"/>
                <w:sz w:val="20"/>
                <w:szCs w:val="20"/>
              </w:rPr>
              <w:t>Az ajánlat</w:t>
            </w:r>
            <w:r w:rsidR="00BB7279" w:rsidRPr="008E0367">
              <w:rPr>
                <w:rFonts w:eastAsia="BatangChe" w:cs="Tahoma"/>
                <w:color w:val="000000" w:themeColor="text1"/>
                <w:sz w:val="20"/>
                <w:szCs w:val="20"/>
              </w:rPr>
              <w:t xml:space="preserve"> papír alapú példány</w:t>
            </w:r>
            <w:r w:rsidRPr="008E0367">
              <w:rPr>
                <w:rFonts w:eastAsia="BatangChe" w:cs="Tahoma"/>
                <w:color w:val="000000" w:themeColor="text1"/>
                <w:sz w:val="20"/>
                <w:szCs w:val="20"/>
              </w:rPr>
              <w:t>á</w:t>
            </w:r>
            <w:r w:rsidR="00BB7279" w:rsidRPr="008E0367">
              <w:rPr>
                <w:rFonts w:eastAsia="BatangChe" w:cs="Tahoma"/>
                <w:color w:val="000000" w:themeColor="text1"/>
                <w:sz w:val="20"/>
                <w:szCs w:val="20"/>
              </w:rPr>
              <w:t>ról készített 3 db elektronikus példány</w:t>
            </w:r>
            <w:r w:rsidRPr="008E0367">
              <w:rPr>
                <w:rFonts w:eastAsia="BatangChe" w:cs="Tahoma"/>
                <w:color w:val="000000" w:themeColor="text1"/>
                <w:sz w:val="20"/>
                <w:szCs w:val="20"/>
              </w:rPr>
              <w:t xml:space="preserve"> (CD/DVD/pendrive)</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63CA4E6" w14:textId="77777777" w:rsidR="00BB7279" w:rsidRPr="002854A4" w:rsidRDefault="00BB7279" w:rsidP="0066775A">
            <w:pPr>
              <w:snapToGrid w:val="0"/>
              <w:spacing w:after="120" w:line="276" w:lineRule="auto"/>
              <w:ind w:left="426" w:right="74" w:hanging="426"/>
              <w:jc w:val="center"/>
              <w:rPr>
                <w:rFonts w:cs="Tahoma"/>
                <w:color w:val="000000" w:themeColor="text1"/>
                <w:sz w:val="20"/>
                <w:szCs w:val="20"/>
              </w:rPr>
            </w:pPr>
          </w:p>
        </w:tc>
      </w:tr>
    </w:tbl>
    <w:p w14:paraId="463CA4EB" w14:textId="2009FF26" w:rsidR="002058B4" w:rsidRDefault="002058B4" w:rsidP="0066775A">
      <w:pPr>
        <w:tabs>
          <w:tab w:val="left" w:pos="3600"/>
          <w:tab w:val="left" w:pos="4440"/>
        </w:tabs>
        <w:spacing w:after="120" w:line="276" w:lineRule="auto"/>
        <w:rPr>
          <w:rFonts w:eastAsia="BatangChe" w:cs="Tahoma"/>
          <w:i/>
          <w:color w:val="000000" w:themeColor="text1"/>
          <w:szCs w:val="21"/>
        </w:rPr>
      </w:pPr>
      <w:r w:rsidRPr="001768B3">
        <w:rPr>
          <w:rFonts w:eastAsia="BatangChe" w:cs="Tahoma"/>
          <w:i/>
          <w:color w:val="000000" w:themeColor="text1"/>
          <w:szCs w:val="21"/>
        </w:rPr>
        <w:t>Az ajánlat minden olyan oldalát, amelyen - az ajánlat beadása előtt - módosítást hajtottak végre, az adott dokumentumot aláíró személy(ek)nek a módosításnál is kézjeggyel kell ellátni.</w:t>
      </w:r>
    </w:p>
    <w:p w14:paraId="463CA4EE" w14:textId="4C317F70" w:rsidR="001922D3" w:rsidRPr="001768B3" w:rsidRDefault="009E4867" w:rsidP="0066775A">
      <w:pPr>
        <w:spacing w:after="120" w:line="276" w:lineRule="auto"/>
        <w:ind w:left="425" w:hanging="425"/>
        <w:jc w:val="center"/>
        <w:rPr>
          <w:rFonts w:cs="Tahoma"/>
          <w:b/>
          <w:color w:val="auto"/>
          <w:szCs w:val="21"/>
        </w:rPr>
      </w:pPr>
      <w:r w:rsidRPr="001768B3">
        <w:rPr>
          <w:rFonts w:cs="Tahoma"/>
          <w:b/>
          <w:color w:val="auto"/>
          <w:szCs w:val="21"/>
        </w:rPr>
        <w:t>TARTALOM- ÉS IRATJEGYZÉK A KBT. 69. § (4) BEKEZDÉSE</w:t>
      </w:r>
      <w:r w:rsidR="006F077B">
        <w:rPr>
          <w:rStyle w:val="Lbjegyzet-hivatkozs"/>
          <w:rFonts w:cs="Tahoma"/>
          <w:b/>
          <w:color w:val="auto"/>
          <w:szCs w:val="21"/>
        </w:rPr>
        <w:footnoteReference w:id="2"/>
      </w:r>
      <w:r w:rsidRPr="001768B3">
        <w:rPr>
          <w:rFonts w:cs="Tahoma"/>
          <w:b/>
          <w:color w:val="auto"/>
          <w:szCs w:val="21"/>
        </w:rPr>
        <w:t xml:space="preserve"> SZERINT BENYÚJTANDÓ IRATOK VONATKOZÁSÁBAN </w:t>
      </w:r>
    </w:p>
    <w:tbl>
      <w:tblPr>
        <w:tblStyle w:val="Rcsostblzat"/>
        <w:tblW w:w="0" w:type="auto"/>
        <w:tblLook w:val="04A0" w:firstRow="1" w:lastRow="0" w:firstColumn="1" w:lastColumn="0" w:noHBand="0" w:noVBand="1"/>
      </w:tblPr>
      <w:tblGrid>
        <w:gridCol w:w="7665"/>
        <w:gridCol w:w="1395"/>
      </w:tblGrid>
      <w:tr w:rsidR="001922D3" w:rsidRPr="00680EB8" w14:paraId="463CA4F1" w14:textId="77777777" w:rsidTr="0009255F">
        <w:tc>
          <w:tcPr>
            <w:tcW w:w="7665" w:type="dxa"/>
          </w:tcPr>
          <w:p w14:paraId="463CA4EF" w14:textId="77777777" w:rsidR="001922D3" w:rsidRPr="00680EB8" w:rsidRDefault="001922D3" w:rsidP="0066775A">
            <w:pPr>
              <w:spacing w:after="120" w:line="276" w:lineRule="auto"/>
              <w:ind w:left="426" w:hanging="426"/>
              <w:rPr>
                <w:rFonts w:cs="Tahoma"/>
                <w:b/>
                <w:color w:val="auto"/>
                <w:sz w:val="20"/>
                <w:szCs w:val="20"/>
              </w:rPr>
            </w:pPr>
          </w:p>
        </w:tc>
        <w:tc>
          <w:tcPr>
            <w:tcW w:w="1395" w:type="dxa"/>
          </w:tcPr>
          <w:p w14:paraId="463CA4F0" w14:textId="77777777" w:rsidR="001922D3" w:rsidRPr="00680EB8" w:rsidRDefault="00401F9B" w:rsidP="0066775A">
            <w:pPr>
              <w:spacing w:after="120" w:line="276" w:lineRule="auto"/>
              <w:ind w:left="426" w:hanging="426"/>
              <w:jc w:val="center"/>
              <w:rPr>
                <w:rFonts w:cs="Tahoma"/>
                <w:color w:val="auto"/>
                <w:sz w:val="20"/>
                <w:szCs w:val="20"/>
              </w:rPr>
            </w:pPr>
            <w:r w:rsidRPr="00680EB8">
              <w:rPr>
                <w:rFonts w:cs="Tahoma"/>
                <w:color w:val="auto"/>
                <w:sz w:val="20"/>
                <w:szCs w:val="20"/>
              </w:rPr>
              <w:t>Oldalszám</w:t>
            </w:r>
          </w:p>
        </w:tc>
      </w:tr>
      <w:tr w:rsidR="00401F9B" w:rsidRPr="00680EB8" w14:paraId="463CA4F4" w14:textId="77777777" w:rsidTr="0009255F">
        <w:tc>
          <w:tcPr>
            <w:tcW w:w="7665" w:type="dxa"/>
          </w:tcPr>
          <w:p w14:paraId="463CA4F2" w14:textId="77777777" w:rsidR="00401F9B" w:rsidRPr="00680EB8" w:rsidRDefault="00401F9B" w:rsidP="0066775A">
            <w:pPr>
              <w:spacing w:after="120" w:line="276" w:lineRule="auto"/>
              <w:ind w:left="29"/>
              <w:rPr>
                <w:rFonts w:cs="Tahoma"/>
                <w:b/>
                <w:color w:val="auto"/>
                <w:sz w:val="20"/>
                <w:szCs w:val="20"/>
              </w:rPr>
            </w:pPr>
            <w:r w:rsidRPr="00680EB8">
              <w:rPr>
                <w:rFonts w:cs="Tahoma"/>
                <w:b/>
                <w:caps/>
                <w:color w:val="000000" w:themeColor="text1"/>
                <w:sz w:val="20"/>
                <w:szCs w:val="20"/>
              </w:rPr>
              <w:t>Kizáró okokkal kapcsolatban előírt nyilatkozatok, igazolások</w:t>
            </w:r>
          </w:p>
        </w:tc>
        <w:tc>
          <w:tcPr>
            <w:tcW w:w="1395" w:type="dxa"/>
          </w:tcPr>
          <w:p w14:paraId="463CA4F3" w14:textId="77777777" w:rsidR="00401F9B" w:rsidRPr="00680EB8" w:rsidRDefault="00401F9B" w:rsidP="0066775A">
            <w:pPr>
              <w:spacing w:after="120" w:line="276" w:lineRule="auto"/>
              <w:ind w:left="426" w:hanging="426"/>
              <w:jc w:val="center"/>
              <w:rPr>
                <w:rFonts w:cs="Tahoma"/>
                <w:b/>
                <w:color w:val="auto"/>
                <w:sz w:val="20"/>
                <w:szCs w:val="20"/>
              </w:rPr>
            </w:pPr>
          </w:p>
        </w:tc>
      </w:tr>
      <w:tr w:rsidR="001922D3" w:rsidRPr="00680EB8" w14:paraId="463CA4F8" w14:textId="77777777" w:rsidTr="0009255F">
        <w:tc>
          <w:tcPr>
            <w:tcW w:w="7665" w:type="dxa"/>
          </w:tcPr>
          <w:p w14:paraId="463CA4F5" w14:textId="77777777" w:rsidR="00401F9B" w:rsidRPr="00680EB8" w:rsidRDefault="00F22331" w:rsidP="0066775A">
            <w:pPr>
              <w:tabs>
                <w:tab w:val="left" w:pos="3600"/>
                <w:tab w:val="left" w:pos="4440"/>
              </w:tabs>
              <w:spacing w:after="120" w:line="276" w:lineRule="auto"/>
              <w:rPr>
                <w:rFonts w:eastAsia="BatangChe" w:cs="Tahoma"/>
                <w:color w:val="000000" w:themeColor="text1"/>
                <w:sz w:val="20"/>
                <w:szCs w:val="20"/>
              </w:rPr>
            </w:pPr>
            <w:r w:rsidRPr="00680EB8">
              <w:rPr>
                <w:rFonts w:eastAsia="BatangChe" w:cs="Tahoma"/>
                <w:color w:val="000000" w:themeColor="text1"/>
                <w:sz w:val="20"/>
                <w:szCs w:val="20"/>
              </w:rPr>
              <w:t>Illetékes adó- és vámhivatal igazolása vagy együttes adóigazolás, amennyiben a gazdasági szereplő a köztartozásmentes ad</w:t>
            </w:r>
            <w:r w:rsidR="00401F9B" w:rsidRPr="00680EB8">
              <w:rPr>
                <w:rFonts w:eastAsia="BatangChe" w:cs="Tahoma"/>
                <w:color w:val="000000" w:themeColor="text1"/>
                <w:sz w:val="20"/>
                <w:szCs w:val="20"/>
              </w:rPr>
              <w:t>ózói adatbázisban nem szerepel.</w:t>
            </w:r>
          </w:p>
          <w:p w14:paraId="463CA4F6" w14:textId="77777777" w:rsidR="001922D3" w:rsidRPr="00680EB8" w:rsidRDefault="00F22331" w:rsidP="0066775A">
            <w:pPr>
              <w:tabs>
                <w:tab w:val="left" w:pos="3600"/>
                <w:tab w:val="left" w:pos="4440"/>
              </w:tabs>
              <w:spacing w:after="120" w:line="276" w:lineRule="auto"/>
              <w:rPr>
                <w:rFonts w:eastAsia="BatangChe" w:cs="Tahoma"/>
                <w:color w:val="000000" w:themeColor="text1"/>
                <w:sz w:val="20"/>
                <w:szCs w:val="20"/>
              </w:rPr>
            </w:pPr>
            <w:r w:rsidRPr="00680EB8">
              <w:rPr>
                <w:rFonts w:eastAsia="BatangChe" w:cs="Tahoma"/>
                <w:color w:val="000000" w:themeColor="text1"/>
                <w:sz w:val="20"/>
                <w:szCs w:val="20"/>
              </w:rPr>
              <w:t>Amennyiben a gazdasági szereplő szerepel a köztartozásmentes adózói adatbázisban, akkor ajánlatkérő ellenőrzi a nyilvántartást.</w:t>
            </w:r>
          </w:p>
        </w:tc>
        <w:tc>
          <w:tcPr>
            <w:tcW w:w="1395" w:type="dxa"/>
          </w:tcPr>
          <w:p w14:paraId="463CA4F7" w14:textId="77777777" w:rsidR="001922D3" w:rsidRPr="00680EB8" w:rsidRDefault="001922D3" w:rsidP="0066775A">
            <w:pPr>
              <w:spacing w:after="120" w:line="276" w:lineRule="auto"/>
              <w:ind w:left="426" w:hanging="426"/>
              <w:rPr>
                <w:rFonts w:cs="Tahoma"/>
                <w:b/>
                <w:color w:val="auto"/>
                <w:sz w:val="20"/>
                <w:szCs w:val="20"/>
              </w:rPr>
            </w:pPr>
          </w:p>
        </w:tc>
      </w:tr>
      <w:tr w:rsidR="001922D3" w:rsidRPr="00680EB8" w14:paraId="463CA4FC" w14:textId="77777777" w:rsidTr="0009255F">
        <w:tc>
          <w:tcPr>
            <w:tcW w:w="7665" w:type="dxa"/>
          </w:tcPr>
          <w:p w14:paraId="463CA4F9" w14:textId="37B01D12" w:rsidR="00401F9B" w:rsidRPr="00680EB8" w:rsidRDefault="00F22331" w:rsidP="0066775A">
            <w:pPr>
              <w:tabs>
                <w:tab w:val="left" w:pos="3600"/>
                <w:tab w:val="left" w:pos="4440"/>
              </w:tabs>
              <w:spacing w:after="120" w:line="276" w:lineRule="auto"/>
              <w:rPr>
                <w:rFonts w:eastAsia="BatangChe" w:cs="Tahoma"/>
                <w:color w:val="000000" w:themeColor="text1"/>
                <w:sz w:val="20"/>
                <w:szCs w:val="20"/>
              </w:rPr>
            </w:pPr>
            <w:r w:rsidRPr="00680EB8">
              <w:rPr>
                <w:rFonts w:eastAsia="BatangChe" w:cs="Tahoma"/>
                <w:color w:val="000000" w:themeColor="text1"/>
                <w:sz w:val="20"/>
                <w:szCs w:val="20"/>
              </w:rPr>
              <w:t>Nyilatkozat a kizáró okok fenn nem állására vonatkozóan</w:t>
            </w:r>
            <w:r w:rsidR="009E4867" w:rsidRPr="00680EB8">
              <w:rPr>
                <w:rFonts w:eastAsia="BatangChe" w:cs="Tahoma"/>
                <w:color w:val="000000" w:themeColor="text1"/>
                <w:sz w:val="20"/>
                <w:szCs w:val="20"/>
              </w:rPr>
              <w:t xml:space="preserve"> </w:t>
            </w:r>
            <w:r w:rsidRPr="00680EB8">
              <w:rPr>
                <w:rFonts w:eastAsia="BatangChe" w:cs="Tahoma"/>
                <w:color w:val="000000" w:themeColor="text1"/>
                <w:sz w:val="20"/>
                <w:szCs w:val="20"/>
              </w:rPr>
              <w:t>(</w:t>
            </w:r>
            <w:r w:rsidR="00B3420A">
              <w:rPr>
                <w:rFonts w:eastAsia="BatangChe" w:cs="Tahoma"/>
                <w:color w:val="000000" w:themeColor="text1"/>
                <w:sz w:val="20"/>
                <w:szCs w:val="20"/>
              </w:rPr>
              <w:t>10</w:t>
            </w:r>
            <w:r w:rsidRPr="00680EB8">
              <w:rPr>
                <w:rFonts w:eastAsia="BatangChe" w:cs="Tahoma"/>
                <w:color w:val="000000" w:themeColor="text1"/>
                <w:sz w:val="20"/>
                <w:szCs w:val="20"/>
              </w:rPr>
              <w:t xml:space="preserve">/A. sz. melléklet és </w:t>
            </w:r>
            <w:r w:rsidR="00B3420A">
              <w:rPr>
                <w:rFonts w:eastAsia="BatangChe" w:cs="Tahoma"/>
                <w:color w:val="000000" w:themeColor="text1"/>
                <w:sz w:val="20"/>
                <w:szCs w:val="20"/>
              </w:rPr>
              <w:t>10</w:t>
            </w:r>
            <w:r w:rsidRPr="00680EB8">
              <w:rPr>
                <w:rFonts w:eastAsia="BatangChe" w:cs="Tahoma"/>
                <w:color w:val="000000" w:themeColor="text1"/>
                <w:sz w:val="20"/>
                <w:szCs w:val="20"/>
              </w:rPr>
              <w:t xml:space="preserve">/B. sz. melléklet). </w:t>
            </w:r>
            <w:r w:rsidR="009E4867" w:rsidRPr="00680EB8">
              <w:rPr>
                <w:rFonts w:eastAsia="BatangChe" w:cs="Tahoma"/>
                <w:color w:val="000000" w:themeColor="text1"/>
                <w:sz w:val="20"/>
                <w:szCs w:val="20"/>
              </w:rPr>
              <w:t xml:space="preserve"> </w:t>
            </w:r>
          </w:p>
          <w:p w14:paraId="463CA4FA" w14:textId="77777777" w:rsidR="001922D3" w:rsidRPr="00680EB8" w:rsidRDefault="00F22331" w:rsidP="0066775A">
            <w:pPr>
              <w:tabs>
                <w:tab w:val="left" w:pos="3600"/>
                <w:tab w:val="left" w:pos="4440"/>
              </w:tabs>
              <w:spacing w:after="120" w:line="276" w:lineRule="auto"/>
              <w:rPr>
                <w:rFonts w:eastAsia="BatangChe" w:cs="Tahoma"/>
                <w:color w:val="000000" w:themeColor="text1"/>
                <w:sz w:val="20"/>
                <w:szCs w:val="20"/>
                <w:highlight w:val="yellow"/>
              </w:rPr>
            </w:pPr>
            <w:r w:rsidRPr="00680EB8">
              <w:rPr>
                <w:rFonts w:eastAsia="BatangChe" w:cs="Tahoma"/>
                <w:color w:val="000000" w:themeColor="text1"/>
                <w:sz w:val="20"/>
                <w:szCs w:val="20"/>
              </w:rPr>
              <w:t>A nyilatkozatoknak a felhívás feladását követő keltezésűnek kell lennie!</w:t>
            </w:r>
          </w:p>
        </w:tc>
        <w:tc>
          <w:tcPr>
            <w:tcW w:w="1395" w:type="dxa"/>
          </w:tcPr>
          <w:p w14:paraId="463CA4FB" w14:textId="77777777" w:rsidR="001922D3" w:rsidRPr="00680EB8" w:rsidRDefault="001922D3" w:rsidP="0066775A">
            <w:pPr>
              <w:spacing w:after="120" w:line="276" w:lineRule="auto"/>
              <w:ind w:left="426" w:hanging="426"/>
              <w:rPr>
                <w:rFonts w:cs="Tahoma"/>
                <w:b/>
                <w:color w:val="auto"/>
                <w:sz w:val="20"/>
                <w:szCs w:val="20"/>
                <w:highlight w:val="yellow"/>
              </w:rPr>
            </w:pPr>
          </w:p>
        </w:tc>
      </w:tr>
      <w:tr w:rsidR="00401F9B" w:rsidRPr="00680EB8" w14:paraId="463CA505" w14:textId="77777777" w:rsidTr="0009255F">
        <w:tc>
          <w:tcPr>
            <w:tcW w:w="7665" w:type="dxa"/>
          </w:tcPr>
          <w:p w14:paraId="463CA503" w14:textId="77777777" w:rsidR="00401F9B" w:rsidRPr="00680EB8" w:rsidRDefault="00401F9B" w:rsidP="0066775A">
            <w:pPr>
              <w:tabs>
                <w:tab w:val="left" w:pos="3600"/>
                <w:tab w:val="left" w:pos="4440"/>
              </w:tabs>
              <w:spacing w:after="120" w:line="276" w:lineRule="auto"/>
              <w:rPr>
                <w:rFonts w:eastAsia="BatangChe" w:cs="Tahoma"/>
                <w:b/>
                <w:color w:val="000000" w:themeColor="text1"/>
                <w:sz w:val="20"/>
                <w:szCs w:val="20"/>
                <w:highlight w:val="yellow"/>
              </w:rPr>
            </w:pPr>
            <w:r w:rsidRPr="00680EB8">
              <w:rPr>
                <w:rFonts w:cs="Tahoma"/>
                <w:b/>
                <w:caps/>
                <w:color w:val="000000" w:themeColor="text1"/>
                <w:sz w:val="20"/>
                <w:szCs w:val="20"/>
              </w:rPr>
              <w:t>MŰSZAKI, ILLETVE SZAKMAI ALKALMASSÁGGAL KAPCSOLATBAN ELŐÍRT NYILATKOZATOK, IGAZOLÁSOK</w:t>
            </w:r>
          </w:p>
        </w:tc>
        <w:tc>
          <w:tcPr>
            <w:tcW w:w="1395" w:type="dxa"/>
          </w:tcPr>
          <w:p w14:paraId="463CA504" w14:textId="77777777" w:rsidR="00401F9B" w:rsidRPr="00680EB8" w:rsidRDefault="00401F9B" w:rsidP="0066775A">
            <w:pPr>
              <w:spacing w:after="120" w:line="276" w:lineRule="auto"/>
              <w:ind w:left="426" w:hanging="426"/>
              <w:rPr>
                <w:rFonts w:cs="Tahoma"/>
                <w:b/>
                <w:color w:val="auto"/>
                <w:sz w:val="20"/>
                <w:szCs w:val="20"/>
                <w:highlight w:val="yellow"/>
              </w:rPr>
            </w:pPr>
          </w:p>
        </w:tc>
      </w:tr>
      <w:tr w:rsidR="001922D3" w:rsidRPr="00680EB8" w14:paraId="463CA50F" w14:textId="77777777" w:rsidTr="0009255F">
        <w:tc>
          <w:tcPr>
            <w:tcW w:w="7665" w:type="dxa"/>
          </w:tcPr>
          <w:p w14:paraId="7607BC4A" w14:textId="66CE3451" w:rsidR="00C307A5" w:rsidRPr="00C307A5" w:rsidRDefault="00680EB8" w:rsidP="0066775A">
            <w:pPr>
              <w:tabs>
                <w:tab w:val="left" w:pos="3600"/>
                <w:tab w:val="left" w:pos="4440"/>
              </w:tabs>
              <w:spacing w:after="120" w:line="276" w:lineRule="auto"/>
              <w:rPr>
                <w:rFonts w:eastAsia="BatangChe" w:cs="Tahoma"/>
                <w:color w:val="000000" w:themeColor="text1"/>
                <w:sz w:val="20"/>
                <w:szCs w:val="20"/>
              </w:rPr>
            </w:pPr>
            <w:r w:rsidRPr="00680EB8">
              <w:rPr>
                <w:rFonts w:eastAsia="BatangChe" w:cs="Tahoma"/>
                <w:b/>
                <w:color w:val="000000" w:themeColor="text1"/>
                <w:sz w:val="20"/>
                <w:szCs w:val="20"/>
              </w:rPr>
              <w:t>M1.</w:t>
            </w:r>
            <w:r w:rsidR="00C307A5" w:rsidRPr="00C307A5">
              <w:rPr>
                <w:rFonts w:eastAsia="BatangChe" w:cs="Tahoma"/>
                <w:color w:val="000000" w:themeColor="text1"/>
                <w:sz w:val="20"/>
                <w:szCs w:val="20"/>
              </w:rPr>
              <w:t xml:space="preserve"> Ajánlattevő mutassa be a felhívás feladásától visszafelé számított 3 év (36 hónap) jelentősebb közbeszerzés tárgya szerinti referenciáit 321/2015. (X. 30.) Kr. 22. § (1) bekezdés szerint (321/2015. (X. 30.) Kr. 21. § (3) bekezdés a)). A nyilatkozatnak vagy igazolásnak a következőket kell tartalmaznia:</w:t>
            </w:r>
          </w:p>
          <w:p w14:paraId="21CF676F" w14:textId="77777777" w:rsidR="00C307A5" w:rsidRPr="00C307A5" w:rsidRDefault="00C307A5" w:rsidP="0066775A">
            <w:pPr>
              <w:tabs>
                <w:tab w:val="left" w:pos="3600"/>
                <w:tab w:val="left" w:pos="4440"/>
              </w:tabs>
              <w:spacing w:after="120" w:line="276" w:lineRule="auto"/>
              <w:rPr>
                <w:rFonts w:eastAsia="BatangChe" w:cs="Tahoma"/>
                <w:color w:val="000000" w:themeColor="text1"/>
                <w:sz w:val="20"/>
                <w:szCs w:val="20"/>
              </w:rPr>
            </w:pPr>
            <w:r w:rsidRPr="00C307A5">
              <w:rPr>
                <w:rFonts w:eastAsia="BatangChe" w:cs="Tahoma"/>
                <w:color w:val="000000" w:themeColor="text1"/>
                <w:sz w:val="20"/>
                <w:szCs w:val="20"/>
              </w:rPr>
              <w:t>— a teljesítés ideje (év-hónap-nap pontossággal feltüntetett kezdési és befejezési dátum megadásával),</w:t>
            </w:r>
          </w:p>
          <w:p w14:paraId="2CBFCD3D" w14:textId="77777777" w:rsidR="00C307A5" w:rsidRPr="00C307A5" w:rsidRDefault="00C307A5" w:rsidP="0066775A">
            <w:pPr>
              <w:tabs>
                <w:tab w:val="left" w:pos="3600"/>
                <w:tab w:val="left" w:pos="4440"/>
              </w:tabs>
              <w:spacing w:after="120" w:line="276" w:lineRule="auto"/>
              <w:rPr>
                <w:rFonts w:eastAsia="BatangChe" w:cs="Tahoma"/>
                <w:color w:val="000000" w:themeColor="text1"/>
                <w:sz w:val="20"/>
                <w:szCs w:val="20"/>
              </w:rPr>
            </w:pPr>
            <w:r w:rsidRPr="00C307A5">
              <w:rPr>
                <w:rFonts w:eastAsia="BatangChe" w:cs="Tahoma"/>
                <w:color w:val="000000" w:themeColor="text1"/>
                <w:sz w:val="20"/>
                <w:szCs w:val="20"/>
              </w:rPr>
              <w:t>— szerződést kötő másik fél megnevezése, kapcsolattartó személy neve, elérhetősége,</w:t>
            </w:r>
          </w:p>
          <w:p w14:paraId="553174AD" w14:textId="77777777" w:rsidR="00C307A5" w:rsidRPr="00C307A5" w:rsidRDefault="00C307A5" w:rsidP="0066775A">
            <w:pPr>
              <w:tabs>
                <w:tab w:val="left" w:pos="3600"/>
                <w:tab w:val="left" w:pos="4440"/>
              </w:tabs>
              <w:spacing w:after="120" w:line="276" w:lineRule="auto"/>
              <w:rPr>
                <w:rFonts w:eastAsia="BatangChe" w:cs="Tahoma"/>
                <w:color w:val="000000" w:themeColor="text1"/>
                <w:sz w:val="20"/>
                <w:szCs w:val="20"/>
              </w:rPr>
            </w:pPr>
            <w:r w:rsidRPr="00C307A5">
              <w:rPr>
                <w:rFonts w:eastAsia="BatangChe" w:cs="Tahoma"/>
                <w:color w:val="000000" w:themeColor="text1"/>
                <w:sz w:val="20"/>
                <w:szCs w:val="20"/>
              </w:rPr>
              <w:t>— szolgáltatás tárgya, megnevezése olyan részletességgel, hogy abból megállapítható legyen az M1. alkalmassági feltételnek való megfelelés,</w:t>
            </w:r>
          </w:p>
          <w:p w14:paraId="6555F0AE" w14:textId="77777777" w:rsidR="00C307A5" w:rsidRPr="00C307A5" w:rsidRDefault="00C307A5" w:rsidP="0066775A">
            <w:pPr>
              <w:tabs>
                <w:tab w:val="left" w:pos="3600"/>
                <w:tab w:val="left" w:pos="4440"/>
              </w:tabs>
              <w:spacing w:after="120" w:line="276" w:lineRule="auto"/>
              <w:rPr>
                <w:rFonts w:eastAsia="BatangChe" w:cs="Tahoma"/>
                <w:color w:val="000000" w:themeColor="text1"/>
                <w:sz w:val="20"/>
                <w:szCs w:val="20"/>
              </w:rPr>
            </w:pPr>
            <w:r w:rsidRPr="00C307A5">
              <w:rPr>
                <w:rFonts w:eastAsia="BatangChe" w:cs="Tahoma"/>
                <w:color w:val="000000" w:themeColor="text1"/>
                <w:sz w:val="20"/>
                <w:szCs w:val="20"/>
              </w:rPr>
              <w:t>— az ellenszolgáltatás nettó összege HUF-ban,</w:t>
            </w:r>
          </w:p>
          <w:p w14:paraId="2CFF2944" w14:textId="77777777" w:rsidR="00C307A5" w:rsidRPr="00C307A5" w:rsidRDefault="00C307A5" w:rsidP="0066775A">
            <w:pPr>
              <w:tabs>
                <w:tab w:val="left" w:pos="3600"/>
                <w:tab w:val="left" w:pos="4440"/>
              </w:tabs>
              <w:spacing w:after="120" w:line="276" w:lineRule="auto"/>
              <w:rPr>
                <w:rFonts w:eastAsia="BatangChe" w:cs="Tahoma"/>
                <w:color w:val="000000" w:themeColor="text1"/>
                <w:sz w:val="20"/>
                <w:szCs w:val="20"/>
              </w:rPr>
            </w:pPr>
            <w:r w:rsidRPr="00C307A5">
              <w:rPr>
                <w:rFonts w:eastAsia="BatangChe" w:cs="Tahoma"/>
                <w:color w:val="000000" w:themeColor="text1"/>
                <w:sz w:val="20"/>
                <w:szCs w:val="20"/>
              </w:rPr>
              <w:t>— nyilatkozat arról, hogy a teljesítés az előírásoknak és a szerződésnek megfelelően történt-e,</w:t>
            </w:r>
          </w:p>
          <w:p w14:paraId="0FC214CE" w14:textId="53DED850" w:rsidR="006F077B" w:rsidRPr="00680EB8" w:rsidRDefault="00C307A5" w:rsidP="0066775A">
            <w:pPr>
              <w:tabs>
                <w:tab w:val="left" w:pos="3600"/>
                <w:tab w:val="left" w:pos="4440"/>
              </w:tabs>
              <w:spacing w:after="120" w:line="276" w:lineRule="auto"/>
              <w:rPr>
                <w:rFonts w:eastAsia="BatangChe" w:cs="Tahoma"/>
                <w:color w:val="000000" w:themeColor="text1"/>
                <w:sz w:val="20"/>
                <w:szCs w:val="20"/>
              </w:rPr>
            </w:pPr>
            <w:r w:rsidRPr="00C307A5">
              <w:rPr>
                <w:rFonts w:eastAsia="BatangChe" w:cs="Tahoma"/>
                <w:color w:val="000000" w:themeColor="text1"/>
                <w:sz w:val="20"/>
                <w:szCs w:val="20"/>
              </w:rPr>
              <w:t>— saját teljesítés aránya %-ban.</w:t>
            </w:r>
          </w:p>
          <w:p w14:paraId="549F47AA" w14:textId="7A580890" w:rsidR="001922D3" w:rsidRDefault="00523081" w:rsidP="0066775A">
            <w:pPr>
              <w:tabs>
                <w:tab w:val="left" w:pos="3600"/>
                <w:tab w:val="left" w:pos="4440"/>
              </w:tabs>
              <w:spacing w:after="120" w:line="276" w:lineRule="auto"/>
              <w:rPr>
                <w:rFonts w:eastAsia="BatangChe" w:cs="Tahoma"/>
                <w:color w:val="000000" w:themeColor="text1"/>
                <w:sz w:val="20"/>
                <w:szCs w:val="20"/>
              </w:rPr>
            </w:pPr>
            <w:r w:rsidRPr="00680EB8">
              <w:rPr>
                <w:rFonts w:eastAsia="BatangChe" w:cs="Tahoma"/>
                <w:color w:val="000000" w:themeColor="text1"/>
                <w:sz w:val="20"/>
                <w:szCs w:val="20"/>
              </w:rPr>
              <w:t xml:space="preserve"> </w:t>
            </w:r>
            <w:r w:rsidR="00F22331" w:rsidRPr="00680EB8">
              <w:rPr>
                <w:rFonts w:eastAsia="BatangChe" w:cs="Tahoma"/>
                <w:color w:val="000000" w:themeColor="text1"/>
                <w:sz w:val="20"/>
                <w:szCs w:val="20"/>
              </w:rPr>
              <w:t>(</w:t>
            </w:r>
            <w:r w:rsidR="002D400B" w:rsidRPr="00680EB8">
              <w:rPr>
                <w:rFonts w:eastAsia="BatangChe" w:cs="Tahoma"/>
                <w:color w:val="000000" w:themeColor="text1"/>
                <w:sz w:val="20"/>
                <w:szCs w:val="20"/>
              </w:rPr>
              <w:t>1</w:t>
            </w:r>
            <w:r w:rsidR="00B3420A">
              <w:rPr>
                <w:rFonts w:eastAsia="BatangChe" w:cs="Tahoma"/>
                <w:color w:val="000000" w:themeColor="text1"/>
                <w:sz w:val="20"/>
                <w:szCs w:val="20"/>
              </w:rPr>
              <w:t>1</w:t>
            </w:r>
            <w:r w:rsidR="00F22331" w:rsidRPr="00680EB8">
              <w:rPr>
                <w:rFonts w:eastAsia="BatangChe" w:cs="Tahoma"/>
                <w:color w:val="000000" w:themeColor="text1"/>
                <w:sz w:val="20"/>
                <w:szCs w:val="20"/>
              </w:rPr>
              <w:t>. sz. melléklet)</w:t>
            </w:r>
          </w:p>
          <w:p w14:paraId="463CA50D" w14:textId="5AAC1B6E" w:rsidR="00AF77B6" w:rsidRPr="00680EB8" w:rsidRDefault="00AF77B6" w:rsidP="0066775A">
            <w:pPr>
              <w:tabs>
                <w:tab w:val="left" w:pos="3600"/>
                <w:tab w:val="left" w:pos="4440"/>
              </w:tabs>
              <w:spacing w:after="120" w:line="276" w:lineRule="auto"/>
              <w:rPr>
                <w:rFonts w:eastAsia="BatangChe" w:cs="Tahoma"/>
                <w:color w:val="000000" w:themeColor="text1"/>
                <w:sz w:val="20"/>
                <w:szCs w:val="20"/>
                <w:highlight w:val="yellow"/>
              </w:rPr>
            </w:pPr>
            <w:r>
              <w:rPr>
                <w:rFonts w:eastAsia="BatangChe" w:cs="Tahoma"/>
                <w:color w:val="000000" w:themeColor="text1"/>
                <w:sz w:val="20"/>
                <w:szCs w:val="20"/>
              </w:rPr>
              <w:t xml:space="preserve">Ajánlatkérő a </w:t>
            </w:r>
            <w:r w:rsidRPr="00C307A5">
              <w:rPr>
                <w:rFonts w:eastAsia="BatangChe" w:cs="Tahoma"/>
                <w:color w:val="000000" w:themeColor="text1"/>
                <w:sz w:val="20"/>
                <w:szCs w:val="20"/>
              </w:rPr>
              <w:t>321/2015. (X. 30.) Kr.</w:t>
            </w:r>
            <w:r>
              <w:rPr>
                <w:rFonts w:eastAsia="BatangChe" w:cs="Tahoma"/>
                <w:color w:val="000000" w:themeColor="text1"/>
                <w:sz w:val="20"/>
                <w:szCs w:val="20"/>
              </w:rPr>
              <w:t xml:space="preserve"> 22. § (5) bekezdését alkalmazza.</w:t>
            </w:r>
          </w:p>
        </w:tc>
        <w:tc>
          <w:tcPr>
            <w:tcW w:w="1395" w:type="dxa"/>
          </w:tcPr>
          <w:p w14:paraId="463CA50E" w14:textId="77777777" w:rsidR="001922D3" w:rsidRPr="00680EB8" w:rsidRDefault="001922D3" w:rsidP="0066775A">
            <w:pPr>
              <w:tabs>
                <w:tab w:val="left" w:pos="3600"/>
                <w:tab w:val="left" w:pos="4440"/>
              </w:tabs>
              <w:spacing w:after="120" w:line="276" w:lineRule="auto"/>
              <w:rPr>
                <w:rFonts w:eastAsia="BatangChe" w:cs="Tahoma"/>
                <w:color w:val="000000" w:themeColor="text1"/>
                <w:sz w:val="20"/>
                <w:szCs w:val="20"/>
                <w:highlight w:val="yellow"/>
              </w:rPr>
            </w:pPr>
          </w:p>
        </w:tc>
      </w:tr>
      <w:tr w:rsidR="006F077B" w:rsidRPr="00680EB8" w14:paraId="79A49CBA" w14:textId="77777777" w:rsidTr="0009255F">
        <w:tc>
          <w:tcPr>
            <w:tcW w:w="7665" w:type="dxa"/>
          </w:tcPr>
          <w:p w14:paraId="26891317" w14:textId="01D56EE6" w:rsidR="006F077B" w:rsidRPr="00680EB8" w:rsidRDefault="006F077B" w:rsidP="0066775A">
            <w:pPr>
              <w:tabs>
                <w:tab w:val="left" w:pos="3600"/>
                <w:tab w:val="left" w:pos="4440"/>
              </w:tabs>
              <w:spacing w:after="120" w:line="276" w:lineRule="auto"/>
              <w:rPr>
                <w:rFonts w:eastAsia="BatangChe" w:cs="Tahoma"/>
                <w:b/>
                <w:color w:val="000000" w:themeColor="text1"/>
                <w:sz w:val="20"/>
                <w:szCs w:val="20"/>
              </w:rPr>
            </w:pPr>
            <w:r w:rsidRPr="00680EB8">
              <w:rPr>
                <w:rFonts w:cs="Tahoma"/>
                <w:b/>
                <w:caps/>
                <w:color w:val="000000" w:themeColor="text1"/>
                <w:sz w:val="20"/>
                <w:szCs w:val="20"/>
              </w:rPr>
              <w:t>AZ AJÁNLATTEVŐ ÁLTAL BECSATOLNI KÍVÁNT DOKUMENTUMOK (ADOTT ESETBEN)</w:t>
            </w:r>
          </w:p>
        </w:tc>
        <w:tc>
          <w:tcPr>
            <w:tcW w:w="1395" w:type="dxa"/>
          </w:tcPr>
          <w:p w14:paraId="73AE1D3D" w14:textId="77777777" w:rsidR="006F077B" w:rsidRPr="00680EB8" w:rsidRDefault="006F077B" w:rsidP="0066775A">
            <w:pPr>
              <w:tabs>
                <w:tab w:val="left" w:pos="3600"/>
                <w:tab w:val="left" w:pos="4440"/>
              </w:tabs>
              <w:spacing w:after="120" w:line="276" w:lineRule="auto"/>
              <w:rPr>
                <w:rFonts w:eastAsia="BatangChe" w:cs="Tahoma"/>
                <w:color w:val="000000" w:themeColor="text1"/>
                <w:sz w:val="20"/>
                <w:szCs w:val="20"/>
              </w:rPr>
            </w:pPr>
          </w:p>
        </w:tc>
      </w:tr>
      <w:tr w:rsidR="006F077B" w:rsidRPr="00680EB8" w14:paraId="2698C63D" w14:textId="77777777" w:rsidTr="0009255F">
        <w:tc>
          <w:tcPr>
            <w:tcW w:w="7665" w:type="dxa"/>
          </w:tcPr>
          <w:p w14:paraId="11CBA982" w14:textId="6F96AE03" w:rsidR="006F077B" w:rsidRPr="00680EB8" w:rsidRDefault="006F077B" w:rsidP="0066775A">
            <w:pPr>
              <w:tabs>
                <w:tab w:val="left" w:pos="3600"/>
                <w:tab w:val="left" w:pos="4440"/>
              </w:tabs>
              <w:spacing w:after="120" w:line="276" w:lineRule="auto"/>
              <w:rPr>
                <w:rFonts w:eastAsia="BatangChe" w:cs="Tahoma"/>
                <w:b/>
                <w:color w:val="000000" w:themeColor="text1"/>
                <w:sz w:val="20"/>
                <w:szCs w:val="20"/>
              </w:rPr>
            </w:pPr>
            <w:r w:rsidRPr="00680EB8">
              <w:rPr>
                <w:rFonts w:eastAsia="BatangChe" w:cs="Tahoma"/>
                <w:color w:val="000000" w:themeColor="text1"/>
                <w:sz w:val="20"/>
                <w:szCs w:val="20"/>
              </w:rPr>
              <w:t>A papír alapú példányról készített 3 db elektronikus példány (CD/DVD/pendrive)</w:t>
            </w:r>
          </w:p>
        </w:tc>
        <w:tc>
          <w:tcPr>
            <w:tcW w:w="1395" w:type="dxa"/>
          </w:tcPr>
          <w:p w14:paraId="4D328803" w14:textId="77777777" w:rsidR="006F077B" w:rsidRPr="00680EB8" w:rsidRDefault="006F077B" w:rsidP="0066775A">
            <w:pPr>
              <w:tabs>
                <w:tab w:val="left" w:pos="3600"/>
                <w:tab w:val="left" w:pos="4440"/>
              </w:tabs>
              <w:spacing w:after="120" w:line="276" w:lineRule="auto"/>
              <w:rPr>
                <w:rFonts w:eastAsia="BatangChe" w:cs="Tahoma"/>
                <w:color w:val="000000" w:themeColor="text1"/>
                <w:sz w:val="20"/>
                <w:szCs w:val="20"/>
              </w:rPr>
            </w:pPr>
          </w:p>
        </w:tc>
      </w:tr>
    </w:tbl>
    <w:p w14:paraId="1BB734CF" w14:textId="197B63C8" w:rsidR="006F077B" w:rsidRPr="001768B3" w:rsidRDefault="006F077B" w:rsidP="0066775A">
      <w:pPr>
        <w:tabs>
          <w:tab w:val="left" w:pos="3600"/>
          <w:tab w:val="left" w:pos="4440"/>
        </w:tabs>
        <w:spacing w:after="120" w:line="276" w:lineRule="auto"/>
        <w:rPr>
          <w:rFonts w:eastAsia="BatangChe" w:cs="Tahoma"/>
          <w:i/>
          <w:color w:val="000000" w:themeColor="text1"/>
          <w:szCs w:val="21"/>
        </w:rPr>
      </w:pPr>
      <w:r w:rsidRPr="00095A5E">
        <w:rPr>
          <w:rFonts w:eastAsia="BatangChe" w:cs="Tahoma"/>
          <w:i/>
          <w:color w:val="000000" w:themeColor="text1"/>
          <w:szCs w:val="21"/>
        </w:rPr>
        <w:t>Minden olyan oldalt, amelyen - a beadása előtt - módosítást hajtottak végre, az adott</w:t>
      </w:r>
      <w:r w:rsidRPr="001768B3">
        <w:rPr>
          <w:rFonts w:eastAsia="BatangChe" w:cs="Tahoma"/>
          <w:i/>
          <w:color w:val="000000" w:themeColor="text1"/>
          <w:szCs w:val="21"/>
        </w:rPr>
        <w:t xml:space="preserve"> dokumentumot aláíró személy(ek)nek a módosításnál is kézjeggyel kell ellátni.</w:t>
      </w:r>
    </w:p>
    <w:p w14:paraId="463CA518" w14:textId="5E421027" w:rsidR="00EE5614" w:rsidRDefault="00EE5614" w:rsidP="0066775A">
      <w:pPr>
        <w:spacing w:after="120" w:line="276" w:lineRule="auto"/>
        <w:ind w:left="426" w:hanging="426"/>
        <w:rPr>
          <w:rFonts w:cs="Tahoma"/>
          <w:b/>
          <w:color w:val="auto"/>
          <w:szCs w:val="21"/>
        </w:rPr>
      </w:pPr>
    </w:p>
    <w:p w14:paraId="27728D8C" w14:textId="77777777" w:rsidR="00EE5614" w:rsidRDefault="00EE5614" w:rsidP="0066775A">
      <w:pPr>
        <w:suppressAutoHyphens w:val="0"/>
        <w:spacing w:after="120" w:line="276" w:lineRule="auto"/>
        <w:jc w:val="left"/>
        <w:textAlignment w:val="auto"/>
        <w:rPr>
          <w:rFonts w:cs="Tahoma"/>
          <w:b/>
          <w:color w:val="auto"/>
          <w:szCs w:val="21"/>
        </w:rPr>
      </w:pPr>
      <w:r>
        <w:rPr>
          <w:rFonts w:cs="Tahoma"/>
          <w:b/>
          <w:color w:val="auto"/>
          <w:szCs w:val="21"/>
        </w:rPr>
        <w:br w:type="page"/>
      </w:r>
    </w:p>
    <w:p w14:paraId="11937051" w14:textId="68CE4A58" w:rsidR="00EE5614" w:rsidRPr="00EE5614" w:rsidRDefault="00EE5614" w:rsidP="0066775A">
      <w:pPr>
        <w:pStyle w:val="Cmsor2"/>
        <w:spacing w:after="120" w:line="276" w:lineRule="auto"/>
        <w:jc w:val="right"/>
      </w:pPr>
      <w:r>
        <w:t>2.1.</w:t>
      </w:r>
      <w:r w:rsidRPr="00EE5614">
        <w:t xml:space="preserve"> sz. melléklet</w:t>
      </w:r>
    </w:p>
    <w:p w14:paraId="60487DE9" w14:textId="4DAA204C" w:rsidR="00EE5614" w:rsidRDefault="00EE5614" w:rsidP="0066775A">
      <w:pPr>
        <w:spacing w:after="120" w:line="276" w:lineRule="auto"/>
        <w:jc w:val="center"/>
        <w:rPr>
          <w:rFonts w:cs="Tahoma"/>
          <w:b/>
          <w:caps/>
          <w:color w:val="auto"/>
          <w:szCs w:val="21"/>
        </w:rPr>
      </w:pPr>
      <w:r w:rsidRPr="00EE5614">
        <w:rPr>
          <w:rFonts w:cs="Tahoma"/>
          <w:b/>
          <w:caps/>
          <w:color w:val="auto"/>
          <w:szCs w:val="21"/>
        </w:rPr>
        <w:t>Felolvasólap</w:t>
      </w:r>
    </w:p>
    <w:p w14:paraId="12A5F428" w14:textId="3DCA2BE7" w:rsidR="00037223" w:rsidRPr="00EE5614" w:rsidRDefault="00037223" w:rsidP="0066775A">
      <w:pPr>
        <w:spacing w:after="120" w:line="276" w:lineRule="auto"/>
        <w:jc w:val="center"/>
        <w:rPr>
          <w:rFonts w:cs="Tahoma"/>
          <w:b/>
          <w:caps/>
          <w:color w:val="auto"/>
          <w:szCs w:val="21"/>
        </w:rPr>
      </w:pPr>
      <w:r w:rsidRPr="00EE5614">
        <w:rPr>
          <w:rFonts w:cs="Tahoma"/>
          <w:b/>
          <w:caps/>
          <w:color w:val="auto"/>
          <w:szCs w:val="21"/>
        </w:rPr>
        <w:t>a Kbt. 66. § (5) bekezdés alapján</w:t>
      </w:r>
    </w:p>
    <w:p w14:paraId="72B6605D" w14:textId="05605E7A" w:rsidR="00EE5614" w:rsidRDefault="00C307A5" w:rsidP="0066775A">
      <w:pPr>
        <w:spacing w:after="120" w:line="276" w:lineRule="auto"/>
        <w:jc w:val="center"/>
        <w:rPr>
          <w:rFonts w:cs="Tahoma"/>
          <w:b/>
          <w:color w:val="auto"/>
          <w:szCs w:val="21"/>
        </w:rPr>
      </w:pPr>
      <w:r w:rsidRPr="00EE5614">
        <w:rPr>
          <w:rFonts w:cs="Tahoma"/>
          <w:b/>
          <w:color w:val="auto"/>
          <w:szCs w:val="21"/>
        </w:rPr>
        <w:t xml:space="preserve"> </w:t>
      </w:r>
      <w:r w:rsidR="00EE5614" w:rsidRPr="00EE5614">
        <w:rPr>
          <w:rFonts w:cs="Tahoma"/>
          <w:b/>
          <w:color w:val="auto"/>
          <w:szCs w:val="21"/>
        </w:rPr>
        <w:t>(önálló ajánlattétel esetén)</w:t>
      </w:r>
    </w:p>
    <w:p w14:paraId="731780C1" w14:textId="0466B8C6" w:rsidR="006414FE" w:rsidRPr="00EE5614" w:rsidRDefault="006414FE" w:rsidP="0066775A">
      <w:pPr>
        <w:spacing w:after="120" w:line="276" w:lineRule="auto"/>
        <w:jc w:val="center"/>
        <w:rPr>
          <w:rFonts w:cs="Tahoma"/>
          <w:b/>
          <w:color w:val="auto"/>
          <w:szCs w:val="21"/>
        </w:rPr>
      </w:pPr>
    </w:p>
    <w:p w14:paraId="599BBDC7" w14:textId="77777777" w:rsidR="00EE5614" w:rsidRPr="00EE5614" w:rsidRDefault="00EE5614" w:rsidP="0066775A">
      <w:pPr>
        <w:numPr>
          <w:ilvl w:val="0"/>
          <w:numId w:val="5"/>
        </w:numPr>
        <w:spacing w:after="120" w:line="276" w:lineRule="auto"/>
        <w:ind w:left="426" w:hanging="426"/>
        <w:rPr>
          <w:rFonts w:cs="Tahoma"/>
          <w:color w:val="auto"/>
          <w:szCs w:val="21"/>
        </w:rPr>
      </w:pPr>
      <w:r w:rsidRPr="00EE5614">
        <w:rPr>
          <w:rFonts w:cs="Tahoma"/>
          <w:b/>
          <w:color w:val="auto"/>
          <w:szCs w:val="21"/>
        </w:rPr>
        <w:t>Ajánlattevő:</w:t>
      </w:r>
    </w:p>
    <w:p w14:paraId="46CC6E02" w14:textId="77777777" w:rsidR="00EE5614" w:rsidRPr="00EE5614" w:rsidRDefault="00EE5614" w:rsidP="0066775A">
      <w:pPr>
        <w:spacing w:after="120" w:line="276" w:lineRule="auto"/>
        <w:ind w:left="850" w:hanging="425"/>
        <w:rPr>
          <w:rFonts w:cs="Tahoma"/>
          <w:color w:val="auto"/>
          <w:szCs w:val="21"/>
        </w:rPr>
      </w:pPr>
      <w:r w:rsidRPr="00EE5614">
        <w:rPr>
          <w:rFonts w:cs="Tahoma"/>
          <w:color w:val="auto"/>
          <w:szCs w:val="21"/>
        </w:rPr>
        <w:t xml:space="preserve">Név: </w:t>
      </w:r>
      <w:r w:rsidRPr="00EE5614">
        <w:rPr>
          <w:rFonts w:cs="Tahoma"/>
          <w:color w:val="auto"/>
          <w:szCs w:val="21"/>
        </w:rPr>
        <w:tab/>
      </w:r>
    </w:p>
    <w:p w14:paraId="2BA52017" w14:textId="77777777" w:rsidR="00EE5614" w:rsidRPr="00EE5614" w:rsidRDefault="00EE5614" w:rsidP="0066775A">
      <w:pPr>
        <w:spacing w:after="120" w:line="276" w:lineRule="auto"/>
        <w:ind w:left="850" w:hanging="425"/>
        <w:rPr>
          <w:rFonts w:cs="Tahoma"/>
          <w:color w:val="auto"/>
          <w:szCs w:val="21"/>
        </w:rPr>
      </w:pPr>
      <w:r w:rsidRPr="00EE5614">
        <w:rPr>
          <w:rFonts w:cs="Tahoma"/>
          <w:color w:val="auto"/>
          <w:szCs w:val="21"/>
        </w:rPr>
        <w:t xml:space="preserve">Székhely: </w:t>
      </w:r>
      <w:r w:rsidRPr="00EE5614">
        <w:rPr>
          <w:rFonts w:cs="Tahoma"/>
          <w:color w:val="auto"/>
          <w:szCs w:val="21"/>
        </w:rPr>
        <w:tab/>
      </w:r>
    </w:p>
    <w:p w14:paraId="78CCD244" w14:textId="77777777" w:rsidR="00EE5614" w:rsidRPr="00EE5614" w:rsidRDefault="00EE5614" w:rsidP="0066775A">
      <w:pPr>
        <w:spacing w:after="120" w:line="276" w:lineRule="auto"/>
        <w:ind w:left="850" w:hanging="425"/>
        <w:rPr>
          <w:rFonts w:cs="Tahoma"/>
          <w:color w:val="auto"/>
          <w:szCs w:val="21"/>
        </w:rPr>
      </w:pPr>
      <w:r w:rsidRPr="00EE5614">
        <w:rPr>
          <w:rFonts w:cs="Tahoma"/>
          <w:color w:val="auto"/>
          <w:szCs w:val="21"/>
        </w:rPr>
        <w:t xml:space="preserve">Telefon: </w:t>
      </w:r>
      <w:r w:rsidRPr="00EE5614">
        <w:rPr>
          <w:rFonts w:cs="Tahoma"/>
          <w:color w:val="auto"/>
          <w:szCs w:val="21"/>
        </w:rPr>
        <w:tab/>
        <w:t xml:space="preserve"> </w:t>
      </w:r>
    </w:p>
    <w:p w14:paraId="64AB7895" w14:textId="77777777" w:rsidR="00EE5614" w:rsidRPr="00EE5614" w:rsidRDefault="00EE5614" w:rsidP="0066775A">
      <w:pPr>
        <w:spacing w:after="120" w:line="276" w:lineRule="auto"/>
        <w:ind w:left="850" w:hanging="425"/>
        <w:rPr>
          <w:rFonts w:cs="Tahoma"/>
          <w:color w:val="auto"/>
          <w:szCs w:val="21"/>
        </w:rPr>
      </w:pPr>
      <w:r w:rsidRPr="00EE5614">
        <w:rPr>
          <w:rFonts w:cs="Tahoma"/>
          <w:color w:val="auto"/>
          <w:szCs w:val="21"/>
        </w:rPr>
        <w:t xml:space="preserve">Fax: </w:t>
      </w:r>
      <w:r w:rsidRPr="00EE5614">
        <w:rPr>
          <w:rFonts w:cs="Tahoma"/>
          <w:color w:val="auto"/>
          <w:szCs w:val="21"/>
        </w:rPr>
        <w:tab/>
      </w:r>
    </w:p>
    <w:p w14:paraId="213DCBF7" w14:textId="77777777" w:rsidR="00EE5614" w:rsidRPr="00EE5614" w:rsidRDefault="00EE5614" w:rsidP="0066775A">
      <w:pPr>
        <w:spacing w:after="120" w:line="276" w:lineRule="auto"/>
        <w:ind w:left="850" w:hanging="425"/>
        <w:rPr>
          <w:rFonts w:cs="Tahoma"/>
          <w:b/>
          <w:color w:val="auto"/>
          <w:szCs w:val="21"/>
        </w:rPr>
      </w:pPr>
      <w:r w:rsidRPr="00EE5614">
        <w:rPr>
          <w:rFonts w:cs="Tahoma"/>
          <w:color w:val="auto"/>
          <w:szCs w:val="21"/>
        </w:rPr>
        <w:t xml:space="preserve">E-mail: </w:t>
      </w:r>
      <w:r w:rsidRPr="00EE5614">
        <w:rPr>
          <w:rFonts w:cs="Tahoma"/>
          <w:color w:val="auto"/>
          <w:szCs w:val="21"/>
        </w:rPr>
        <w:tab/>
      </w:r>
    </w:p>
    <w:p w14:paraId="0C862BD9" w14:textId="77777777" w:rsidR="00EE5614" w:rsidRPr="00EE5614" w:rsidRDefault="00EE5614" w:rsidP="0066775A">
      <w:pPr>
        <w:pStyle w:val="Listaszerbekezds"/>
        <w:numPr>
          <w:ilvl w:val="0"/>
          <w:numId w:val="5"/>
        </w:numPr>
        <w:tabs>
          <w:tab w:val="clear" w:pos="720"/>
          <w:tab w:val="num" w:pos="426"/>
          <w:tab w:val="right" w:leader="underscore" w:pos="4678"/>
        </w:tabs>
        <w:spacing w:before="0" w:line="276" w:lineRule="auto"/>
        <w:ind w:left="425" w:hanging="425"/>
        <w:contextualSpacing w:val="0"/>
        <w:rPr>
          <w:rFonts w:ascii="Tahoma" w:hAnsi="Tahoma" w:cs="Tahoma"/>
          <w:b/>
          <w:sz w:val="21"/>
          <w:szCs w:val="21"/>
        </w:rPr>
      </w:pPr>
      <w:r w:rsidRPr="00EE5614">
        <w:rPr>
          <w:rFonts w:ascii="Tahoma" w:hAnsi="Tahoma" w:cs="Tahoma"/>
          <w:b/>
          <w:sz w:val="21"/>
          <w:szCs w:val="21"/>
        </w:rPr>
        <w:t xml:space="preserve">Ajánlattétel tárgya: </w:t>
      </w:r>
    </w:p>
    <w:p w14:paraId="124CE9AB" w14:textId="68E86C94" w:rsidR="00EE5614" w:rsidRPr="00EE5614" w:rsidRDefault="00C307A5" w:rsidP="0066775A">
      <w:pPr>
        <w:pStyle w:val="Listaszerbekezds"/>
        <w:tabs>
          <w:tab w:val="right" w:leader="underscore" w:pos="4678"/>
        </w:tabs>
        <w:spacing w:before="0" w:line="276" w:lineRule="auto"/>
        <w:ind w:left="425"/>
        <w:contextualSpacing w:val="0"/>
        <w:rPr>
          <w:rFonts w:ascii="Tahoma" w:hAnsi="Tahoma" w:cs="Tahoma"/>
          <w:b/>
          <w:sz w:val="21"/>
          <w:szCs w:val="21"/>
        </w:rPr>
      </w:pPr>
      <w:r w:rsidRPr="00C307A5">
        <w:rPr>
          <w:rFonts w:ascii="Tahoma" w:hAnsi="Tahoma" w:cs="Tahoma"/>
          <w:b/>
          <w:bCs/>
          <w:i/>
          <w:sz w:val="21"/>
          <w:szCs w:val="21"/>
        </w:rPr>
        <w:t>„Cégnyilvántartási adatok átadása az Országos Cégnyilvántartó és Céginformációs Rendszerből az EMIR és a FAIR rendszerekbe”</w:t>
      </w:r>
    </w:p>
    <w:p w14:paraId="2BAD03B0" w14:textId="01850675" w:rsidR="00EE5614" w:rsidRDefault="00EE5614" w:rsidP="0066775A">
      <w:pPr>
        <w:numPr>
          <w:ilvl w:val="0"/>
          <w:numId w:val="5"/>
        </w:numPr>
        <w:spacing w:after="120" w:line="276" w:lineRule="auto"/>
        <w:ind w:left="425" w:hanging="425"/>
        <w:rPr>
          <w:rFonts w:cs="Tahoma"/>
          <w:b/>
          <w:color w:val="auto"/>
          <w:szCs w:val="21"/>
        </w:rPr>
      </w:pPr>
      <w:r w:rsidRPr="00EE5614">
        <w:rPr>
          <w:rFonts w:cs="Tahoma"/>
          <w:b/>
          <w:color w:val="auto"/>
          <w:szCs w:val="21"/>
        </w:rPr>
        <w:t>Ajánlat:</w:t>
      </w:r>
    </w:p>
    <w:p w14:paraId="58492F3B" w14:textId="3A0738D6" w:rsidR="00EE5614" w:rsidRDefault="00EE5614" w:rsidP="0066775A">
      <w:pPr>
        <w:spacing w:after="120" w:line="276" w:lineRule="auto"/>
        <w:rPr>
          <w:rFonts w:cs="Tahoma"/>
          <w:szCs w:val="21"/>
        </w:rPr>
      </w:pPr>
    </w:p>
    <w:tbl>
      <w:tblPr>
        <w:tblW w:w="4616" w:type="pct"/>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95"/>
        <w:gridCol w:w="6578"/>
        <w:gridCol w:w="1132"/>
      </w:tblGrid>
      <w:tr w:rsidR="00B96510" w:rsidRPr="00391A55" w14:paraId="70985F0C" w14:textId="77777777" w:rsidTr="00F60607">
        <w:trPr>
          <w:trHeight w:val="214"/>
        </w:trPr>
        <w:tc>
          <w:tcPr>
            <w:tcW w:w="501" w:type="pct"/>
            <w:shd w:val="clear" w:color="auto" w:fill="9CC2E5" w:themeFill="accent1" w:themeFillTint="99"/>
            <w:vAlign w:val="center"/>
          </w:tcPr>
          <w:p w14:paraId="1992FC32" w14:textId="77777777" w:rsidR="00B96510" w:rsidRPr="00391A55" w:rsidRDefault="00B96510" w:rsidP="0066775A">
            <w:pPr>
              <w:spacing w:after="120" w:line="276" w:lineRule="auto"/>
              <w:jc w:val="center"/>
              <w:rPr>
                <w:rFonts w:eastAsia="Times New Roman" w:cs="Tahoma"/>
                <w:b/>
                <w:sz w:val="20"/>
                <w:szCs w:val="20"/>
                <w:lang w:eastAsia="hu-HU"/>
              </w:rPr>
            </w:pPr>
          </w:p>
        </w:tc>
        <w:tc>
          <w:tcPr>
            <w:tcW w:w="3900" w:type="pct"/>
            <w:shd w:val="clear" w:color="auto" w:fill="9CC2E5" w:themeFill="accent1" w:themeFillTint="99"/>
            <w:vAlign w:val="center"/>
          </w:tcPr>
          <w:p w14:paraId="36E1C595" w14:textId="77777777" w:rsidR="00B96510" w:rsidRPr="00391A55" w:rsidRDefault="00B96510" w:rsidP="0066775A">
            <w:pPr>
              <w:spacing w:after="120" w:line="276" w:lineRule="auto"/>
              <w:rPr>
                <w:rFonts w:eastAsia="Times New Roman" w:cs="Tahoma"/>
                <w:b/>
                <w:sz w:val="20"/>
                <w:szCs w:val="20"/>
                <w:lang w:eastAsia="hu-HU"/>
              </w:rPr>
            </w:pPr>
            <w:r w:rsidRPr="00391A55">
              <w:rPr>
                <w:rFonts w:eastAsia="Times New Roman" w:cs="Tahoma"/>
                <w:b/>
                <w:sz w:val="20"/>
                <w:szCs w:val="20"/>
                <w:lang w:eastAsia="hu-HU"/>
              </w:rPr>
              <w:t xml:space="preserve">Értékelési </w:t>
            </w:r>
            <w:r>
              <w:rPr>
                <w:rFonts w:eastAsia="Times New Roman" w:cs="Tahoma"/>
                <w:b/>
                <w:sz w:val="20"/>
                <w:szCs w:val="20"/>
                <w:lang w:eastAsia="hu-HU"/>
              </w:rPr>
              <w:t>szempont</w:t>
            </w:r>
          </w:p>
        </w:tc>
        <w:tc>
          <w:tcPr>
            <w:tcW w:w="599" w:type="pct"/>
            <w:shd w:val="clear" w:color="auto" w:fill="9CC2E5" w:themeFill="accent1" w:themeFillTint="99"/>
            <w:noWrap/>
            <w:vAlign w:val="center"/>
          </w:tcPr>
          <w:p w14:paraId="0E65C08B" w14:textId="7E9EFFD9" w:rsidR="00B96510" w:rsidRPr="00391A55" w:rsidRDefault="00B96510" w:rsidP="0066775A">
            <w:pPr>
              <w:spacing w:after="120" w:line="276" w:lineRule="auto"/>
              <w:jc w:val="center"/>
              <w:rPr>
                <w:rFonts w:eastAsia="Times New Roman" w:cs="Tahoma"/>
                <w:b/>
                <w:sz w:val="20"/>
                <w:szCs w:val="20"/>
                <w:lang w:eastAsia="hu-HU"/>
              </w:rPr>
            </w:pPr>
            <w:r>
              <w:rPr>
                <w:rFonts w:eastAsia="Times New Roman" w:cs="Tahoma"/>
                <w:b/>
                <w:sz w:val="20"/>
                <w:szCs w:val="20"/>
                <w:lang w:eastAsia="hu-HU"/>
              </w:rPr>
              <w:t>Ajánlat</w:t>
            </w:r>
          </w:p>
        </w:tc>
      </w:tr>
      <w:tr w:rsidR="00B96510" w:rsidRPr="00391A55" w14:paraId="7B4C3169" w14:textId="77777777" w:rsidTr="00F60607">
        <w:trPr>
          <w:trHeight w:val="214"/>
        </w:trPr>
        <w:tc>
          <w:tcPr>
            <w:tcW w:w="501" w:type="pct"/>
            <w:vAlign w:val="center"/>
          </w:tcPr>
          <w:p w14:paraId="2083454C" w14:textId="77777777" w:rsidR="00B96510" w:rsidRPr="00391A55" w:rsidRDefault="00B96510" w:rsidP="0066775A">
            <w:pPr>
              <w:spacing w:after="120" w:line="276" w:lineRule="auto"/>
              <w:jc w:val="center"/>
              <w:rPr>
                <w:rFonts w:eastAsia="Times New Roman" w:cs="Tahoma"/>
                <w:sz w:val="20"/>
                <w:szCs w:val="20"/>
                <w:lang w:eastAsia="hu-HU"/>
              </w:rPr>
            </w:pPr>
            <w:r w:rsidRPr="00391A55">
              <w:rPr>
                <w:rFonts w:eastAsia="Times New Roman" w:cs="Tahoma"/>
                <w:sz w:val="20"/>
                <w:szCs w:val="20"/>
                <w:lang w:eastAsia="hu-HU"/>
              </w:rPr>
              <w:t>1.</w:t>
            </w:r>
          </w:p>
        </w:tc>
        <w:tc>
          <w:tcPr>
            <w:tcW w:w="3900" w:type="pct"/>
            <w:shd w:val="clear" w:color="auto" w:fill="auto"/>
            <w:vAlign w:val="center"/>
          </w:tcPr>
          <w:p w14:paraId="67064ADA" w14:textId="77777777" w:rsidR="00B96510" w:rsidRPr="00391A55" w:rsidRDefault="00B96510" w:rsidP="0066775A">
            <w:pPr>
              <w:spacing w:after="120" w:line="276" w:lineRule="auto"/>
              <w:rPr>
                <w:rFonts w:eastAsia="Times New Roman" w:cs="Tahoma"/>
                <w:sz w:val="20"/>
                <w:szCs w:val="20"/>
                <w:lang w:eastAsia="hu-HU"/>
              </w:rPr>
            </w:pPr>
            <w:r>
              <w:rPr>
                <w:rFonts w:eastAsia="Times New Roman" w:cs="Tahoma"/>
                <w:sz w:val="20"/>
                <w:szCs w:val="20"/>
                <w:lang w:eastAsia="hu-HU"/>
              </w:rPr>
              <w:t>Egyösszegű nettó ajánlati ár (HUF)</w:t>
            </w:r>
          </w:p>
        </w:tc>
        <w:tc>
          <w:tcPr>
            <w:tcW w:w="599" w:type="pct"/>
            <w:shd w:val="clear" w:color="auto" w:fill="auto"/>
            <w:noWrap/>
            <w:vAlign w:val="center"/>
          </w:tcPr>
          <w:p w14:paraId="777269A7" w14:textId="3BC52E37" w:rsidR="00B96510" w:rsidRPr="00391A55" w:rsidRDefault="00B96510" w:rsidP="0066775A">
            <w:pPr>
              <w:spacing w:after="120" w:line="276" w:lineRule="auto"/>
              <w:jc w:val="center"/>
              <w:rPr>
                <w:rFonts w:eastAsia="Times New Roman" w:cs="Tahoma"/>
                <w:sz w:val="20"/>
                <w:szCs w:val="20"/>
                <w:lang w:eastAsia="hu-HU"/>
              </w:rPr>
            </w:pPr>
            <w:r>
              <w:rPr>
                <w:rFonts w:eastAsia="Times New Roman" w:cs="Tahoma"/>
                <w:sz w:val="20"/>
                <w:szCs w:val="20"/>
                <w:lang w:eastAsia="hu-HU"/>
              </w:rPr>
              <w:t>… HUF</w:t>
            </w:r>
          </w:p>
        </w:tc>
      </w:tr>
      <w:tr w:rsidR="00B96510" w:rsidRPr="00391A55" w14:paraId="1E9BD428" w14:textId="77777777" w:rsidTr="00F60607">
        <w:trPr>
          <w:trHeight w:val="214"/>
        </w:trPr>
        <w:tc>
          <w:tcPr>
            <w:tcW w:w="501" w:type="pct"/>
            <w:vAlign w:val="center"/>
          </w:tcPr>
          <w:p w14:paraId="35109230" w14:textId="77777777" w:rsidR="00B96510" w:rsidRPr="00391A55" w:rsidRDefault="00B96510" w:rsidP="0066775A">
            <w:pPr>
              <w:spacing w:after="120" w:line="276" w:lineRule="auto"/>
              <w:jc w:val="center"/>
              <w:rPr>
                <w:rFonts w:eastAsia="Times New Roman" w:cs="Tahoma"/>
                <w:sz w:val="20"/>
                <w:szCs w:val="20"/>
                <w:lang w:eastAsia="hu-HU"/>
              </w:rPr>
            </w:pPr>
            <w:r>
              <w:rPr>
                <w:rFonts w:eastAsia="Times New Roman" w:cs="Tahoma"/>
                <w:sz w:val="20"/>
                <w:szCs w:val="20"/>
                <w:lang w:eastAsia="hu-HU"/>
              </w:rPr>
              <w:t>2.</w:t>
            </w:r>
          </w:p>
        </w:tc>
        <w:tc>
          <w:tcPr>
            <w:tcW w:w="3900" w:type="pct"/>
            <w:shd w:val="clear" w:color="auto" w:fill="auto"/>
            <w:vAlign w:val="center"/>
          </w:tcPr>
          <w:p w14:paraId="57C51DD1" w14:textId="684E5F5B" w:rsidR="00B96510" w:rsidRDefault="00B96510" w:rsidP="0066775A">
            <w:pPr>
              <w:spacing w:after="120" w:line="276" w:lineRule="auto"/>
              <w:rPr>
                <w:rFonts w:eastAsia="Times New Roman" w:cs="Tahoma"/>
                <w:sz w:val="20"/>
                <w:szCs w:val="20"/>
                <w:lang w:eastAsia="hu-HU"/>
              </w:rPr>
            </w:pPr>
            <w:r>
              <w:rPr>
                <w:rFonts w:eastAsia="Times New Roman" w:cs="Tahoma"/>
                <w:sz w:val="20"/>
                <w:szCs w:val="20"/>
                <w:lang w:eastAsia="hu-HU"/>
              </w:rPr>
              <w:t xml:space="preserve">Az </w:t>
            </w:r>
            <w:r w:rsidR="00B7178C">
              <w:rPr>
                <w:rFonts w:eastAsia="Times New Roman" w:cs="Tahoma"/>
                <w:sz w:val="20"/>
                <w:szCs w:val="20"/>
                <w:lang w:eastAsia="hu-HU"/>
              </w:rPr>
              <w:t>adatkérés válaszideje</w:t>
            </w:r>
          </w:p>
        </w:tc>
        <w:tc>
          <w:tcPr>
            <w:tcW w:w="599" w:type="pct"/>
            <w:shd w:val="clear" w:color="auto" w:fill="auto"/>
            <w:noWrap/>
            <w:vAlign w:val="center"/>
          </w:tcPr>
          <w:p w14:paraId="4015C7B9" w14:textId="77777777" w:rsidR="00B96510" w:rsidRDefault="00B96510" w:rsidP="0066775A">
            <w:pPr>
              <w:spacing w:after="120" w:line="276" w:lineRule="auto"/>
              <w:jc w:val="center"/>
              <w:rPr>
                <w:rFonts w:eastAsia="Times New Roman" w:cs="Tahoma"/>
                <w:sz w:val="20"/>
                <w:szCs w:val="20"/>
                <w:lang w:eastAsia="hu-HU"/>
              </w:rPr>
            </w:pPr>
          </w:p>
        </w:tc>
      </w:tr>
      <w:tr w:rsidR="00B96510" w:rsidRPr="00391A55" w14:paraId="507C5DC9" w14:textId="77777777" w:rsidTr="00F60607">
        <w:trPr>
          <w:trHeight w:val="214"/>
        </w:trPr>
        <w:tc>
          <w:tcPr>
            <w:tcW w:w="501" w:type="pct"/>
            <w:vAlign w:val="center"/>
          </w:tcPr>
          <w:p w14:paraId="5B26D51A" w14:textId="77777777" w:rsidR="00B96510" w:rsidRPr="00391A55" w:rsidRDefault="00B96510" w:rsidP="0066775A">
            <w:pPr>
              <w:spacing w:after="120" w:line="276" w:lineRule="auto"/>
              <w:jc w:val="center"/>
              <w:rPr>
                <w:rFonts w:eastAsia="Times New Roman" w:cs="Tahoma"/>
                <w:sz w:val="20"/>
                <w:szCs w:val="20"/>
                <w:lang w:eastAsia="hu-HU"/>
              </w:rPr>
            </w:pPr>
            <w:r w:rsidRPr="00391A55">
              <w:rPr>
                <w:rFonts w:eastAsia="Times New Roman" w:cs="Tahoma"/>
                <w:sz w:val="20"/>
                <w:szCs w:val="20"/>
                <w:lang w:eastAsia="hu-HU"/>
              </w:rPr>
              <w:t>2.</w:t>
            </w:r>
            <w:r>
              <w:rPr>
                <w:rFonts w:eastAsia="Times New Roman" w:cs="Tahoma"/>
                <w:sz w:val="20"/>
                <w:szCs w:val="20"/>
                <w:lang w:eastAsia="hu-HU"/>
              </w:rPr>
              <w:t>1.</w:t>
            </w:r>
          </w:p>
        </w:tc>
        <w:tc>
          <w:tcPr>
            <w:tcW w:w="3900" w:type="pct"/>
            <w:shd w:val="clear" w:color="auto" w:fill="auto"/>
            <w:vAlign w:val="center"/>
          </w:tcPr>
          <w:p w14:paraId="7BCA26BA" w14:textId="6DE52A15" w:rsidR="00B96510" w:rsidRPr="00391A55" w:rsidRDefault="00B7178C" w:rsidP="0066775A">
            <w:pPr>
              <w:spacing w:after="120" w:line="276" w:lineRule="auto"/>
              <w:rPr>
                <w:rFonts w:eastAsia="Times New Roman" w:cs="Tahoma"/>
                <w:sz w:val="20"/>
                <w:szCs w:val="20"/>
                <w:lang w:eastAsia="hu-HU"/>
              </w:rPr>
            </w:pPr>
            <w:r>
              <w:rPr>
                <w:rFonts w:eastAsia="Times New Roman" w:cs="Tahoma"/>
                <w:sz w:val="20"/>
                <w:szCs w:val="20"/>
                <w:lang w:eastAsia="hu-HU"/>
              </w:rPr>
              <w:t>Válaszidő (msec) Ajánlatkérő a legalacsonyabb válaszidőt értékeli a legkedvezőbben</w:t>
            </w:r>
            <w:r w:rsidR="00680C9F">
              <w:rPr>
                <w:rFonts w:eastAsia="Times New Roman" w:cs="Tahoma"/>
                <w:sz w:val="20"/>
                <w:szCs w:val="20"/>
                <w:lang w:eastAsia="hu-HU"/>
              </w:rPr>
              <w:t xml:space="preserve"> </w:t>
            </w:r>
          </w:p>
        </w:tc>
        <w:tc>
          <w:tcPr>
            <w:tcW w:w="599" w:type="pct"/>
            <w:shd w:val="clear" w:color="auto" w:fill="auto"/>
            <w:noWrap/>
            <w:vAlign w:val="center"/>
          </w:tcPr>
          <w:p w14:paraId="153C9713" w14:textId="16680DB6" w:rsidR="00B96510" w:rsidRPr="00391A55" w:rsidRDefault="00B96510" w:rsidP="00E701C8">
            <w:pPr>
              <w:spacing w:after="120" w:line="276" w:lineRule="auto"/>
              <w:jc w:val="center"/>
              <w:rPr>
                <w:rFonts w:eastAsia="Times New Roman" w:cs="Tahoma"/>
                <w:sz w:val="20"/>
                <w:szCs w:val="20"/>
                <w:lang w:eastAsia="hu-HU"/>
              </w:rPr>
            </w:pPr>
            <w:r>
              <w:rPr>
                <w:rFonts w:eastAsia="Times New Roman" w:cs="Tahoma"/>
                <w:sz w:val="20"/>
                <w:szCs w:val="20"/>
                <w:lang w:eastAsia="hu-HU"/>
              </w:rPr>
              <w:t xml:space="preserve">… </w:t>
            </w:r>
            <w:del w:id="67" w:author="Berényi Nóra" w:date="2016-10-12T09:03:00Z">
              <w:r w:rsidRPr="00E701C8" w:rsidDel="00E701C8">
                <w:rPr>
                  <w:rFonts w:eastAsia="Times New Roman" w:cs="Tahoma"/>
                  <w:sz w:val="20"/>
                  <w:szCs w:val="20"/>
                  <w:highlight w:val="yellow"/>
                  <w:lang w:eastAsia="hu-HU"/>
                </w:rPr>
                <w:delText>bps</w:delText>
              </w:r>
            </w:del>
            <w:ins w:id="68" w:author="Berényi Nóra" w:date="2016-10-12T09:03:00Z">
              <w:r w:rsidR="00E701C8" w:rsidRPr="00E701C8">
                <w:rPr>
                  <w:rFonts w:eastAsia="Times New Roman" w:cs="Tahoma"/>
                  <w:sz w:val="20"/>
                  <w:szCs w:val="20"/>
                  <w:highlight w:val="yellow"/>
                  <w:lang w:eastAsia="hu-HU"/>
                </w:rPr>
                <w:t>msec</w:t>
              </w:r>
            </w:ins>
          </w:p>
        </w:tc>
      </w:tr>
      <w:tr w:rsidR="00B96510" w:rsidRPr="00391A55" w14:paraId="47B10CA8" w14:textId="77777777" w:rsidTr="00F60607">
        <w:trPr>
          <w:trHeight w:val="214"/>
        </w:trPr>
        <w:tc>
          <w:tcPr>
            <w:tcW w:w="501" w:type="pct"/>
            <w:vAlign w:val="center"/>
          </w:tcPr>
          <w:p w14:paraId="4E26D677" w14:textId="77777777" w:rsidR="00B96510" w:rsidRPr="00391A55" w:rsidRDefault="00B96510" w:rsidP="0066775A">
            <w:pPr>
              <w:spacing w:after="120" w:line="276" w:lineRule="auto"/>
              <w:jc w:val="center"/>
              <w:rPr>
                <w:rFonts w:eastAsia="Times New Roman" w:cs="Tahoma"/>
                <w:sz w:val="20"/>
                <w:szCs w:val="20"/>
                <w:lang w:eastAsia="hu-HU"/>
              </w:rPr>
            </w:pPr>
            <w:r>
              <w:rPr>
                <w:rFonts w:eastAsia="Times New Roman" w:cs="Tahoma"/>
                <w:sz w:val="20"/>
                <w:szCs w:val="20"/>
                <w:lang w:eastAsia="hu-HU"/>
              </w:rPr>
              <w:t>2.2.</w:t>
            </w:r>
          </w:p>
        </w:tc>
        <w:tc>
          <w:tcPr>
            <w:tcW w:w="3900" w:type="pct"/>
            <w:shd w:val="clear" w:color="auto" w:fill="auto"/>
            <w:vAlign w:val="center"/>
          </w:tcPr>
          <w:p w14:paraId="42FE6307" w14:textId="54BB658F" w:rsidR="00B96510" w:rsidRDefault="00B7178C" w:rsidP="0066775A">
            <w:pPr>
              <w:spacing w:after="120" w:line="276" w:lineRule="auto"/>
              <w:rPr>
                <w:rFonts w:eastAsia="Times New Roman" w:cs="Tahoma"/>
                <w:sz w:val="20"/>
                <w:szCs w:val="20"/>
                <w:lang w:eastAsia="hu-HU"/>
              </w:rPr>
            </w:pPr>
            <w:r>
              <w:rPr>
                <w:rFonts w:eastAsia="Times New Roman" w:cs="Tahoma"/>
                <w:sz w:val="20"/>
                <w:szCs w:val="20"/>
                <w:lang w:eastAsia="hu-HU"/>
              </w:rPr>
              <w:t>A válaszidőre tett megajánlást hány %-os biztonsággal nyújtja (</w:t>
            </w:r>
            <w:r w:rsidRPr="009F337D">
              <w:rPr>
                <w:rFonts w:eastAsia="Times New Roman" w:cs="Tahoma"/>
                <w:sz w:val="20"/>
                <w:szCs w:val="20"/>
                <w:lang w:eastAsia="hu-HU"/>
              </w:rPr>
              <w:t xml:space="preserve">ajánlati elem minimum értéke: </w:t>
            </w:r>
            <w:r>
              <w:rPr>
                <w:rFonts w:eastAsia="Times New Roman" w:cs="Tahoma"/>
                <w:sz w:val="20"/>
                <w:szCs w:val="20"/>
                <w:lang w:eastAsia="hu-HU"/>
              </w:rPr>
              <w:t>1%</w:t>
            </w:r>
            <w:r w:rsidRPr="009F337D">
              <w:rPr>
                <w:rFonts w:eastAsia="Times New Roman" w:cs="Tahoma"/>
                <w:sz w:val="20"/>
                <w:szCs w:val="20"/>
                <w:lang w:eastAsia="hu-HU"/>
              </w:rPr>
              <w:t xml:space="preserve">, legkedvezőbb szintje: </w:t>
            </w:r>
            <w:r>
              <w:rPr>
                <w:rFonts w:eastAsia="Times New Roman" w:cs="Tahoma"/>
                <w:sz w:val="20"/>
                <w:szCs w:val="20"/>
                <w:lang w:eastAsia="hu-HU"/>
              </w:rPr>
              <w:t>100%</w:t>
            </w:r>
            <w:r w:rsidRPr="009F337D">
              <w:rPr>
                <w:rFonts w:eastAsia="Times New Roman" w:cs="Tahoma"/>
                <w:sz w:val="20"/>
                <w:szCs w:val="20"/>
                <w:lang w:eastAsia="hu-HU"/>
              </w:rPr>
              <w:t xml:space="preserve">. Ajánlatkérő a </w:t>
            </w:r>
            <w:r>
              <w:rPr>
                <w:rFonts w:eastAsia="Times New Roman" w:cs="Tahoma"/>
                <w:sz w:val="20"/>
                <w:szCs w:val="20"/>
                <w:lang w:eastAsia="hu-HU"/>
              </w:rPr>
              <w:t>1%</w:t>
            </w:r>
            <w:r w:rsidRPr="009F337D">
              <w:rPr>
                <w:rFonts w:eastAsia="Times New Roman" w:cs="Tahoma"/>
                <w:sz w:val="20"/>
                <w:szCs w:val="20"/>
                <w:lang w:eastAsia="hu-HU"/>
              </w:rPr>
              <w:t xml:space="preserve"> és a </w:t>
            </w:r>
            <w:r>
              <w:rPr>
                <w:rFonts w:eastAsia="Times New Roman" w:cs="Tahoma"/>
                <w:sz w:val="20"/>
                <w:szCs w:val="20"/>
                <w:lang w:eastAsia="hu-HU"/>
              </w:rPr>
              <w:t>100%</w:t>
            </w:r>
            <w:r w:rsidRPr="009F337D">
              <w:rPr>
                <w:rFonts w:eastAsia="Times New Roman" w:cs="Tahoma"/>
                <w:sz w:val="20"/>
                <w:szCs w:val="20"/>
                <w:lang w:eastAsia="hu-HU"/>
              </w:rPr>
              <w:t xml:space="preserve"> közötti megajánlásokat értékeli</w:t>
            </w:r>
            <w:r w:rsidRPr="006C50F9">
              <w:rPr>
                <w:rFonts w:eastAsia="Times New Roman" w:cs="Tahoma"/>
                <w:sz w:val="20"/>
                <w:szCs w:val="20"/>
                <w:lang w:eastAsia="hu-HU"/>
              </w:rPr>
              <w:t>.</w:t>
            </w:r>
          </w:p>
        </w:tc>
        <w:tc>
          <w:tcPr>
            <w:tcW w:w="599" w:type="pct"/>
            <w:shd w:val="clear" w:color="auto" w:fill="auto"/>
            <w:noWrap/>
            <w:vAlign w:val="center"/>
          </w:tcPr>
          <w:p w14:paraId="3429EE8B" w14:textId="0BDCF470" w:rsidR="00B96510" w:rsidRDefault="00B96510" w:rsidP="0066775A">
            <w:pPr>
              <w:spacing w:after="120" w:line="276" w:lineRule="auto"/>
              <w:jc w:val="center"/>
              <w:rPr>
                <w:rFonts w:eastAsia="Times New Roman" w:cs="Tahoma"/>
                <w:sz w:val="20"/>
                <w:szCs w:val="20"/>
                <w:lang w:eastAsia="hu-HU"/>
              </w:rPr>
            </w:pPr>
            <w:r>
              <w:rPr>
                <w:rFonts w:eastAsia="Times New Roman" w:cs="Tahoma"/>
                <w:sz w:val="20"/>
                <w:szCs w:val="20"/>
                <w:lang w:eastAsia="hu-HU"/>
              </w:rPr>
              <w:t>…%</w:t>
            </w:r>
          </w:p>
        </w:tc>
      </w:tr>
    </w:tbl>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3399"/>
        <w:gridCol w:w="4253"/>
      </w:tblGrid>
      <w:tr w:rsidR="00EE5614" w:rsidRPr="00EE5614" w14:paraId="26768314" w14:textId="77777777" w:rsidTr="00472512">
        <w:tc>
          <w:tcPr>
            <w:tcW w:w="9070" w:type="dxa"/>
            <w:gridSpan w:val="3"/>
          </w:tcPr>
          <w:p w14:paraId="467C37D3" w14:textId="77777777" w:rsidR="00EE5614" w:rsidRPr="00EE5614" w:rsidRDefault="00EE5614" w:rsidP="0066775A">
            <w:pPr>
              <w:spacing w:after="120" w:line="276" w:lineRule="auto"/>
              <w:ind w:left="426" w:hanging="426"/>
              <w:rPr>
                <w:rFonts w:cs="Tahoma"/>
                <w:color w:val="auto"/>
                <w:szCs w:val="21"/>
              </w:rPr>
            </w:pPr>
            <w:r w:rsidRPr="00EE5614">
              <w:rPr>
                <w:rFonts w:cs="Tahoma"/>
                <w:color w:val="auto"/>
                <w:szCs w:val="21"/>
              </w:rPr>
              <w:t>Keltezés (helység, év, hónap, nap)</w:t>
            </w:r>
          </w:p>
        </w:tc>
      </w:tr>
      <w:tr w:rsidR="00EE5614" w:rsidRPr="00EE5614" w14:paraId="10EF4752" w14:textId="77777777" w:rsidTr="00472512">
        <w:tc>
          <w:tcPr>
            <w:tcW w:w="1418" w:type="dxa"/>
          </w:tcPr>
          <w:p w14:paraId="2B8F5F8C" w14:textId="77777777" w:rsidR="00EE5614" w:rsidRPr="00EE5614" w:rsidRDefault="00EE5614" w:rsidP="0066775A">
            <w:pPr>
              <w:spacing w:after="120" w:line="276" w:lineRule="auto"/>
              <w:ind w:left="426" w:hanging="426"/>
              <w:rPr>
                <w:rFonts w:cs="Tahoma"/>
                <w:color w:val="auto"/>
                <w:szCs w:val="21"/>
              </w:rPr>
            </w:pPr>
          </w:p>
        </w:tc>
        <w:tc>
          <w:tcPr>
            <w:tcW w:w="3399" w:type="dxa"/>
          </w:tcPr>
          <w:p w14:paraId="36514A10" w14:textId="77777777" w:rsidR="00EE5614" w:rsidRPr="00EE5614" w:rsidRDefault="00EE5614" w:rsidP="0066775A">
            <w:pPr>
              <w:spacing w:after="120" w:line="276" w:lineRule="auto"/>
              <w:ind w:left="426" w:hanging="426"/>
              <w:rPr>
                <w:rFonts w:cs="Tahoma"/>
                <w:color w:val="auto"/>
                <w:szCs w:val="21"/>
              </w:rPr>
            </w:pPr>
          </w:p>
        </w:tc>
        <w:tc>
          <w:tcPr>
            <w:tcW w:w="4253" w:type="dxa"/>
            <w:tcBorders>
              <w:bottom w:val="single" w:sz="4" w:space="0" w:color="auto"/>
            </w:tcBorders>
          </w:tcPr>
          <w:p w14:paraId="6793173C" w14:textId="77777777" w:rsidR="00EE5614" w:rsidRPr="00EE5614" w:rsidRDefault="00EE5614" w:rsidP="0066775A">
            <w:pPr>
              <w:spacing w:after="120" w:line="276" w:lineRule="auto"/>
              <w:ind w:left="426" w:hanging="426"/>
              <w:rPr>
                <w:rFonts w:cs="Tahoma"/>
                <w:color w:val="auto"/>
                <w:szCs w:val="21"/>
              </w:rPr>
            </w:pPr>
          </w:p>
        </w:tc>
      </w:tr>
      <w:tr w:rsidR="00EE5614" w:rsidRPr="00EE5614" w14:paraId="44446C9D" w14:textId="77777777" w:rsidTr="00472512">
        <w:tc>
          <w:tcPr>
            <w:tcW w:w="1418" w:type="dxa"/>
          </w:tcPr>
          <w:p w14:paraId="468FC531" w14:textId="77777777" w:rsidR="00EE5614" w:rsidRPr="00EE5614" w:rsidRDefault="00EE5614" w:rsidP="0066775A">
            <w:pPr>
              <w:spacing w:after="120" w:line="276" w:lineRule="auto"/>
              <w:ind w:left="426" w:hanging="426"/>
              <w:rPr>
                <w:rFonts w:cs="Tahoma"/>
                <w:color w:val="auto"/>
                <w:szCs w:val="21"/>
              </w:rPr>
            </w:pPr>
          </w:p>
        </w:tc>
        <w:tc>
          <w:tcPr>
            <w:tcW w:w="3399" w:type="dxa"/>
          </w:tcPr>
          <w:p w14:paraId="148CCFAE" w14:textId="77777777" w:rsidR="00EE5614" w:rsidRPr="00EE5614" w:rsidRDefault="00EE5614" w:rsidP="0066775A">
            <w:pPr>
              <w:spacing w:after="120" w:line="276" w:lineRule="auto"/>
              <w:ind w:left="426" w:hanging="426"/>
              <w:rPr>
                <w:rFonts w:cs="Tahoma"/>
                <w:color w:val="auto"/>
                <w:szCs w:val="21"/>
              </w:rPr>
            </w:pPr>
          </w:p>
        </w:tc>
        <w:tc>
          <w:tcPr>
            <w:tcW w:w="4253" w:type="dxa"/>
            <w:tcBorders>
              <w:top w:val="single" w:sz="4" w:space="0" w:color="auto"/>
            </w:tcBorders>
            <w:vAlign w:val="center"/>
          </w:tcPr>
          <w:p w14:paraId="790808BE" w14:textId="77777777" w:rsidR="00EE5614" w:rsidRPr="00EE5614" w:rsidRDefault="00EE5614" w:rsidP="0066775A">
            <w:pPr>
              <w:tabs>
                <w:tab w:val="center" w:pos="6521"/>
              </w:tabs>
              <w:spacing w:after="120" w:line="276" w:lineRule="auto"/>
              <w:ind w:left="426" w:hanging="426"/>
              <w:jc w:val="center"/>
              <w:rPr>
                <w:rFonts w:cs="Tahoma"/>
                <w:color w:val="auto"/>
                <w:szCs w:val="21"/>
              </w:rPr>
            </w:pPr>
            <w:r w:rsidRPr="00EE5614">
              <w:rPr>
                <w:rFonts w:cs="Tahoma"/>
                <w:color w:val="auto"/>
                <w:szCs w:val="21"/>
              </w:rPr>
              <w:t>(cégjegyzésre jogosult vagy szabályszerűen meghatalmazott képviselő aláírása)</w:t>
            </w:r>
          </w:p>
        </w:tc>
      </w:tr>
    </w:tbl>
    <w:p w14:paraId="1007AC2A" w14:textId="77777777" w:rsidR="00EE5614" w:rsidRPr="00EE5614" w:rsidRDefault="00EE5614" w:rsidP="0066775A">
      <w:pPr>
        <w:spacing w:after="120" w:line="276" w:lineRule="auto"/>
        <w:rPr>
          <w:rFonts w:cs="Tahoma"/>
          <w:b/>
          <w:color w:val="auto"/>
          <w:szCs w:val="21"/>
        </w:rPr>
      </w:pPr>
    </w:p>
    <w:p w14:paraId="116474AB" w14:textId="4016005F" w:rsidR="00EE5614" w:rsidRPr="00EE5614" w:rsidRDefault="00EE5614" w:rsidP="0066775A">
      <w:pPr>
        <w:pStyle w:val="Cmsor2"/>
        <w:pageBreakBefore/>
        <w:spacing w:after="120" w:line="276" w:lineRule="auto"/>
        <w:jc w:val="right"/>
        <w:rPr>
          <w:caps/>
        </w:rPr>
      </w:pPr>
      <w:r>
        <w:t>2.2.</w:t>
      </w:r>
      <w:r w:rsidRPr="00EE5614">
        <w:t xml:space="preserve"> sz. melléklet</w:t>
      </w:r>
    </w:p>
    <w:p w14:paraId="55DC7A71" w14:textId="77777777" w:rsidR="00EE5614" w:rsidRPr="00EE5614" w:rsidRDefault="00EE5614" w:rsidP="0066775A">
      <w:pPr>
        <w:spacing w:after="120" w:line="276" w:lineRule="auto"/>
        <w:ind w:left="425" w:hanging="425"/>
        <w:jc w:val="center"/>
        <w:rPr>
          <w:rFonts w:cs="Tahoma"/>
          <w:b/>
          <w:caps/>
          <w:color w:val="auto"/>
          <w:szCs w:val="21"/>
        </w:rPr>
      </w:pPr>
      <w:r w:rsidRPr="00EE5614">
        <w:rPr>
          <w:rFonts w:cs="Tahoma"/>
          <w:b/>
          <w:caps/>
          <w:color w:val="auto"/>
          <w:szCs w:val="21"/>
        </w:rPr>
        <w:t>Felolvasólap</w:t>
      </w:r>
    </w:p>
    <w:p w14:paraId="06523558" w14:textId="77777777" w:rsidR="00EE5614" w:rsidRPr="00EE5614" w:rsidRDefault="00EE5614" w:rsidP="0066775A">
      <w:pPr>
        <w:spacing w:after="120" w:line="276" w:lineRule="auto"/>
        <w:ind w:left="425" w:hanging="425"/>
        <w:jc w:val="center"/>
        <w:rPr>
          <w:rFonts w:cs="Tahoma"/>
          <w:b/>
          <w:color w:val="auto"/>
          <w:szCs w:val="21"/>
        </w:rPr>
      </w:pPr>
      <w:r w:rsidRPr="00EE5614">
        <w:rPr>
          <w:rFonts w:cs="Tahoma"/>
          <w:b/>
          <w:caps/>
          <w:color w:val="auto"/>
          <w:szCs w:val="21"/>
        </w:rPr>
        <w:t>a Kbt. 66. § (5) bekezdés alapján</w:t>
      </w:r>
    </w:p>
    <w:p w14:paraId="1AD520DA" w14:textId="26F31FEB" w:rsidR="00EE5614" w:rsidRDefault="00EE5614" w:rsidP="0066775A">
      <w:pPr>
        <w:spacing w:after="120" w:line="276" w:lineRule="auto"/>
        <w:ind w:left="425" w:hanging="425"/>
        <w:jc w:val="center"/>
        <w:rPr>
          <w:rFonts w:cs="Tahoma"/>
          <w:b/>
          <w:color w:val="auto"/>
          <w:szCs w:val="21"/>
        </w:rPr>
      </w:pPr>
      <w:r w:rsidRPr="00EE5614">
        <w:rPr>
          <w:rFonts w:cs="Tahoma"/>
          <w:b/>
          <w:color w:val="auto"/>
          <w:szCs w:val="21"/>
        </w:rPr>
        <w:t>(közös ajánlattétel esetén)</w:t>
      </w:r>
    </w:p>
    <w:p w14:paraId="581C4838" w14:textId="69B9FA9C" w:rsidR="006414FE" w:rsidRPr="00EE5614" w:rsidRDefault="006414FE" w:rsidP="0066775A">
      <w:pPr>
        <w:spacing w:after="120" w:line="276" w:lineRule="auto"/>
        <w:ind w:left="425" w:hanging="425"/>
        <w:rPr>
          <w:rFonts w:cs="Tahoma"/>
          <w:b/>
          <w:color w:val="auto"/>
          <w:szCs w:val="21"/>
        </w:rPr>
      </w:pPr>
    </w:p>
    <w:p w14:paraId="7D5A014A" w14:textId="77777777" w:rsidR="00EE5614" w:rsidRPr="00EE5614" w:rsidRDefault="00EE5614" w:rsidP="0066775A">
      <w:pPr>
        <w:numPr>
          <w:ilvl w:val="0"/>
          <w:numId w:val="39"/>
        </w:numPr>
        <w:tabs>
          <w:tab w:val="clear" w:pos="720"/>
        </w:tabs>
        <w:spacing w:after="120" w:line="276" w:lineRule="auto"/>
        <w:ind w:left="426"/>
        <w:rPr>
          <w:rFonts w:cs="Tahoma"/>
          <w:b/>
          <w:color w:val="auto"/>
          <w:szCs w:val="21"/>
        </w:rPr>
      </w:pPr>
      <w:r w:rsidRPr="00EE5614">
        <w:rPr>
          <w:rFonts w:cs="Tahoma"/>
          <w:b/>
          <w:color w:val="auto"/>
          <w:szCs w:val="21"/>
        </w:rPr>
        <w:t>Közös ajánlattevők</w:t>
      </w:r>
    </w:p>
    <w:p w14:paraId="00F079A2" w14:textId="77777777" w:rsidR="00EE5614" w:rsidRPr="00EE5614" w:rsidRDefault="00EE5614" w:rsidP="0066775A">
      <w:pPr>
        <w:spacing w:after="120" w:line="276" w:lineRule="auto"/>
        <w:ind w:left="850" w:hanging="425"/>
        <w:rPr>
          <w:rFonts w:cs="Tahoma"/>
          <w:color w:val="auto"/>
          <w:szCs w:val="21"/>
        </w:rPr>
      </w:pPr>
      <w:r w:rsidRPr="00EE5614">
        <w:rPr>
          <w:rFonts w:cs="Tahoma"/>
          <w:color w:val="auto"/>
          <w:szCs w:val="21"/>
        </w:rPr>
        <w:t xml:space="preserve">Név: </w:t>
      </w:r>
      <w:r w:rsidRPr="00EE5614">
        <w:rPr>
          <w:rFonts w:cs="Tahoma"/>
          <w:color w:val="auto"/>
          <w:szCs w:val="21"/>
        </w:rPr>
        <w:tab/>
      </w:r>
    </w:p>
    <w:p w14:paraId="2476F82C" w14:textId="77777777" w:rsidR="00EE5614" w:rsidRPr="00EE5614" w:rsidRDefault="00EE5614" w:rsidP="0066775A">
      <w:pPr>
        <w:spacing w:after="120" w:line="276" w:lineRule="auto"/>
        <w:ind w:left="850" w:hanging="425"/>
        <w:rPr>
          <w:rFonts w:cs="Tahoma"/>
          <w:color w:val="auto"/>
          <w:szCs w:val="21"/>
        </w:rPr>
      </w:pPr>
      <w:r w:rsidRPr="00EE5614">
        <w:rPr>
          <w:rFonts w:cs="Tahoma"/>
          <w:color w:val="auto"/>
          <w:szCs w:val="21"/>
        </w:rPr>
        <w:t xml:space="preserve">Székhely: </w:t>
      </w:r>
      <w:r w:rsidRPr="00EE5614">
        <w:rPr>
          <w:rFonts w:cs="Tahoma"/>
          <w:color w:val="auto"/>
          <w:szCs w:val="21"/>
        </w:rPr>
        <w:tab/>
      </w:r>
    </w:p>
    <w:p w14:paraId="031B6BEF" w14:textId="77777777" w:rsidR="00EE5614" w:rsidRPr="00EE5614" w:rsidRDefault="00EE5614" w:rsidP="0066775A">
      <w:pPr>
        <w:spacing w:after="120" w:line="276" w:lineRule="auto"/>
        <w:ind w:left="850" w:hanging="425"/>
        <w:rPr>
          <w:rFonts w:cs="Tahoma"/>
          <w:color w:val="auto"/>
          <w:szCs w:val="21"/>
        </w:rPr>
      </w:pPr>
      <w:r w:rsidRPr="00EE5614">
        <w:rPr>
          <w:rFonts w:cs="Tahoma"/>
          <w:color w:val="auto"/>
          <w:szCs w:val="21"/>
        </w:rPr>
        <w:t xml:space="preserve">Telefon: </w:t>
      </w:r>
      <w:r w:rsidRPr="00EE5614">
        <w:rPr>
          <w:rFonts w:cs="Tahoma"/>
          <w:color w:val="auto"/>
          <w:szCs w:val="21"/>
        </w:rPr>
        <w:tab/>
        <w:t xml:space="preserve"> </w:t>
      </w:r>
    </w:p>
    <w:p w14:paraId="4E08546D" w14:textId="77777777" w:rsidR="00EE5614" w:rsidRPr="00EE5614" w:rsidRDefault="00EE5614" w:rsidP="0066775A">
      <w:pPr>
        <w:spacing w:after="120" w:line="276" w:lineRule="auto"/>
        <w:ind w:left="850" w:hanging="425"/>
        <w:rPr>
          <w:rFonts w:cs="Tahoma"/>
          <w:color w:val="auto"/>
          <w:szCs w:val="21"/>
        </w:rPr>
      </w:pPr>
      <w:r w:rsidRPr="00EE5614">
        <w:rPr>
          <w:rFonts w:cs="Tahoma"/>
          <w:color w:val="auto"/>
          <w:szCs w:val="21"/>
        </w:rPr>
        <w:t xml:space="preserve">Fax: </w:t>
      </w:r>
      <w:r w:rsidRPr="00EE5614">
        <w:rPr>
          <w:rFonts w:cs="Tahoma"/>
          <w:color w:val="auto"/>
          <w:szCs w:val="21"/>
        </w:rPr>
        <w:tab/>
      </w:r>
    </w:p>
    <w:p w14:paraId="309BBC52" w14:textId="77777777" w:rsidR="00EE5614" w:rsidRPr="00EE5614" w:rsidRDefault="00EE5614" w:rsidP="0066775A">
      <w:pPr>
        <w:spacing w:after="120" w:line="276" w:lineRule="auto"/>
        <w:ind w:left="850" w:hanging="425"/>
        <w:rPr>
          <w:rFonts w:cs="Tahoma"/>
          <w:color w:val="auto"/>
          <w:szCs w:val="21"/>
        </w:rPr>
      </w:pPr>
      <w:r w:rsidRPr="00EE5614">
        <w:rPr>
          <w:rFonts w:cs="Tahoma"/>
          <w:color w:val="auto"/>
          <w:szCs w:val="21"/>
        </w:rPr>
        <w:t xml:space="preserve">E-mail: </w:t>
      </w:r>
      <w:r w:rsidRPr="00EE5614">
        <w:rPr>
          <w:rFonts w:cs="Tahoma"/>
          <w:color w:val="auto"/>
          <w:szCs w:val="21"/>
        </w:rPr>
        <w:tab/>
      </w:r>
    </w:p>
    <w:p w14:paraId="619458FF" w14:textId="77777777" w:rsidR="00EE5614" w:rsidRPr="00EE5614" w:rsidRDefault="00EE5614" w:rsidP="0066775A">
      <w:pPr>
        <w:spacing w:after="120" w:line="276" w:lineRule="auto"/>
        <w:ind w:left="850" w:hanging="425"/>
        <w:rPr>
          <w:rFonts w:cs="Tahoma"/>
          <w:color w:val="auto"/>
          <w:szCs w:val="21"/>
        </w:rPr>
      </w:pPr>
      <w:r w:rsidRPr="00EE5614">
        <w:rPr>
          <w:rFonts w:cs="Tahoma"/>
          <w:color w:val="auto"/>
          <w:szCs w:val="21"/>
        </w:rPr>
        <w:t xml:space="preserve">Vezető tag adatai (név, székhely): </w:t>
      </w:r>
      <w:r w:rsidRPr="00EE5614">
        <w:rPr>
          <w:rFonts w:cs="Tahoma"/>
          <w:color w:val="auto"/>
          <w:szCs w:val="21"/>
        </w:rPr>
        <w:tab/>
      </w:r>
    </w:p>
    <w:p w14:paraId="13272C38" w14:textId="77777777" w:rsidR="00EE5614" w:rsidRPr="00EE5614" w:rsidRDefault="00EE5614" w:rsidP="0066775A">
      <w:pPr>
        <w:spacing w:after="120" w:line="276" w:lineRule="auto"/>
        <w:ind w:left="850" w:hanging="425"/>
        <w:rPr>
          <w:rFonts w:cs="Tahoma"/>
          <w:color w:val="auto"/>
          <w:szCs w:val="21"/>
        </w:rPr>
      </w:pPr>
      <w:r w:rsidRPr="00EE5614">
        <w:rPr>
          <w:rFonts w:cs="Tahoma"/>
          <w:color w:val="auto"/>
          <w:szCs w:val="21"/>
        </w:rPr>
        <w:t>Tag adatai</w:t>
      </w:r>
      <w:r w:rsidRPr="00EE5614">
        <w:rPr>
          <w:rStyle w:val="Lbjegyzet-hivatkozs"/>
          <w:rFonts w:cs="Tahoma"/>
          <w:color w:val="auto"/>
          <w:szCs w:val="21"/>
        </w:rPr>
        <w:footnoteReference w:id="3"/>
      </w:r>
      <w:r w:rsidRPr="00EE5614">
        <w:rPr>
          <w:rFonts w:cs="Tahoma"/>
          <w:color w:val="auto"/>
          <w:szCs w:val="21"/>
        </w:rPr>
        <w:t xml:space="preserve"> (név, székhely): </w:t>
      </w:r>
      <w:r w:rsidRPr="00EE5614">
        <w:rPr>
          <w:rFonts w:cs="Tahoma"/>
          <w:color w:val="auto"/>
          <w:szCs w:val="21"/>
        </w:rPr>
        <w:tab/>
      </w:r>
    </w:p>
    <w:p w14:paraId="60D8244D" w14:textId="77777777" w:rsidR="00EE5614" w:rsidRPr="00EE5614" w:rsidRDefault="00EE5614" w:rsidP="0066775A">
      <w:pPr>
        <w:numPr>
          <w:ilvl w:val="0"/>
          <w:numId w:val="39"/>
        </w:numPr>
        <w:tabs>
          <w:tab w:val="clear" w:pos="720"/>
        </w:tabs>
        <w:spacing w:after="120" w:line="276" w:lineRule="auto"/>
        <w:ind w:left="426"/>
        <w:rPr>
          <w:rFonts w:cs="Tahoma"/>
          <w:b/>
          <w:color w:val="auto"/>
          <w:szCs w:val="21"/>
        </w:rPr>
      </w:pPr>
      <w:r w:rsidRPr="00EE5614">
        <w:rPr>
          <w:rFonts w:cs="Tahoma"/>
          <w:b/>
          <w:color w:val="auto"/>
          <w:szCs w:val="21"/>
        </w:rPr>
        <w:t xml:space="preserve">Ajánlattétel tárgya: </w:t>
      </w:r>
    </w:p>
    <w:p w14:paraId="5EF59482" w14:textId="7A3B343F" w:rsidR="00EE5614" w:rsidRPr="00173743" w:rsidRDefault="00173743" w:rsidP="0066775A">
      <w:pPr>
        <w:tabs>
          <w:tab w:val="right" w:leader="underscore" w:pos="4678"/>
        </w:tabs>
        <w:spacing w:after="120" w:line="276" w:lineRule="auto"/>
        <w:ind w:left="426"/>
        <w:rPr>
          <w:rFonts w:cs="Tahoma"/>
          <w:b/>
          <w:color w:val="auto"/>
          <w:szCs w:val="21"/>
        </w:rPr>
      </w:pPr>
      <w:r w:rsidRPr="00173743">
        <w:rPr>
          <w:rFonts w:cs="Tahoma"/>
          <w:b/>
          <w:i/>
          <w:szCs w:val="21"/>
        </w:rPr>
        <w:t>„</w:t>
      </w:r>
      <w:r w:rsidR="00037223" w:rsidRPr="00C307A5">
        <w:rPr>
          <w:rFonts w:cs="Tahoma"/>
          <w:b/>
          <w:bCs/>
          <w:i/>
          <w:szCs w:val="21"/>
        </w:rPr>
        <w:t>Cégnyilvántartási adatok átadása az Országos Cégnyilvántartó és Céginformációs Rendszerből az EMIR és a FAIR rendszerekbe</w:t>
      </w:r>
      <w:r w:rsidRPr="00173743">
        <w:rPr>
          <w:rFonts w:cs="Tahoma"/>
          <w:b/>
          <w:bCs/>
          <w:i/>
          <w:szCs w:val="21"/>
        </w:rPr>
        <w:t>”</w:t>
      </w:r>
    </w:p>
    <w:p w14:paraId="0E4F26B5" w14:textId="77777777" w:rsidR="00EE5614" w:rsidRPr="00EE5614" w:rsidRDefault="00EE5614" w:rsidP="0066775A">
      <w:pPr>
        <w:numPr>
          <w:ilvl w:val="0"/>
          <w:numId w:val="39"/>
        </w:numPr>
        <w:tabs>
          <w:tab w:val="clear" w:pos="720"/>
        </w:tabs>
        <w:spacing w:after="120" w:line="276" w:lineRule="auto"/>
        <w:ind w:left="426"/>
        <w:rPr>
          <w:rFonts w:cs="Tahoma"/>
          <w:b/>
          <w:color w:val="auto"/>
          <w:szCs w:val="21"/>
        </w:rPr>
      </w:pPr>
      <w:r w:rsidRPr="00EE5614">
        <w:rPr>
          <w:rFonts w:cs="Tahoma"/>
          <w:b/>
          <w:color w:val="auto"/>
          <w:szCs w:val="21"/>
        </w:rPr>
        <w:t>Ajánlat:</w:t>
      </w:r>
    </w:p>
    <w:p w14:paraId="30A9243D" w14:textId="72CCB8F7" w:rsidR="00C376DD" w:rsidRDefault="00C376DD" w:rsidP="0066775A">
      <w:pPr>
        <w:suppressAutoHyphens w:val="0"/>
        <w:spacing w:after="120" w:line="276" w:lineRule="auto"/>
        <w:jc w:val="left"/>
        <w:textAlignment w:val="auto"/>
        <w:rPr>
          <w:rFonts w:cs="Tahoma"/>
          <w:color w:val="auto"/>
          <w:szCs w:val="21"/>
        </w:rPr>
      </w:pPr>
    </w:p>
    <w:tbl>
      <w:tblPr>
        <w:tblW w:w="4616" w:type="pct"/>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95"/>
        <w:gridCol w:w="6578"/>
        <w:gridCol w:w="1132"/>
      </w:tblGrid>
      <w:tr w:rsidR="00B96510" w:rsidRPr="00391A55" w14:paraId="285102BC" w14:textId="77777777" w:rsidTr="00F60607">
        <w:trPr>
          <w:trHeight w:val="214"/>
        </w:trPr>
        <w:tc>
          <w:tcPr>
            <w:tcW w:w="501" w:type="pct"/>
            <w:shd w:val="clear" w:color="auto" w:fill="9CC2E5" w:themeFill="accent1" w:themeFillTint="99"/>
            <w:vAlign w:val="center"/>
          </w:tcPr>
          <w:p w14:paraId="37604A36" w14:textId="77777777" w:rsidR="00B96510" w:rsidRPr="00391A55" w:rsidRDefault="00B96510" w:rsidP="0066775A">
            <w:pPr>
              <w:spacing w:after="120" w:line="276" w:lineRule="auto"/>
              <w:jc w:val="center"/>
              <w:rPr>
                <w:rFonts w:eastAsia="Times New Roman" w:cs="Tahoma"/>
                <w:b/>
                <w:sz w:val="20"/>
                <w:szCs w:val="20"/>
                <w:lang w:eastAsia="hu-HU"/>
              </w:rPr>
            </w:pPr>
          </w:p>
        </w:tc>
        <w:tc>
          <w:tcPr>
            <w:tcW w:w="3900" w:type="pct"/>
            <w:shd w:val="clear" w:color="auto" w:fill="9CC2E5" w:themeFill="accent1" w:themeFillTint="99"/>
            <w:vAlign w:val="center"/>
          </w:tcPr>
          <w:p w14:paraId="040BC9DF" w14:textId="77777777" w:rsidR="00B96510" w:rsidRPr="00391A55" w:rsidRDefault="00B96510" w:rsidP="0066775A">
            <w:pPr>
              <w:spacing w:after="120" w:line="276" w:lineRule="auto"/>
              <w:rPr>
                <w:rFonts w:eastAsia="Times New Roman" w:cs="Tahoma"/>
                <w:b/>
                <w:sz w:val="20"/>
                <w:szCs w:val="20"/>
                <w:lang w:eastAsia="hu-HU"/>
              </w:rPr>
            </w:pPr>
            <w:r w:rsidRPr="00391A55">
              <w:rPr>
                <w:rFonts w:eastAsia="Times New Roman" w:cs="Tahoma"/>
                <w:b/>
                <w:sz w:val="20"/>
                <w:szCs w:val="20"/>
                <w:lang w:eastAsia="hu-HU"/>
              </w:rPr>
              <w:t xml:space="preserve">Értékelési </w:t>
            </w:r>
            <w:r>
              <w:rPr>
                <w:rFonts w:eastAsia="Times New Roman" w:cs="Tahoma"/>
                <w:b/>
                <w:sz w:val="20"/>
                <w:szCs w:val="20"/>
                <w:lang w:eastAsia="hu-HU"/>
              </w:rPr>
              <w:t>szempont</w:t>
            </w:r>
          </w:p>
        </w:tc>
        <w:tc>
          <w:tcPr>
            <w:tcW w:w="599" w:type="pct"/>
            <w:shd w:val="clear" w:color="auto" w:fill="9CC2E5" w:themeFill="accent1" w:themeFillTint="99"/>
            <w:noWrap/>
            <w:vAlign w:val="center"/>
          </w:tcPr>
          <w:p w14:paraId="534C11BB" w14:textId="77777777" w:rsidR="00B96510" w:rsidRPr="00391A55" w:rsidRDefault="00B96510" w:rsidP="0066775A">
            <w:pPr>
              <w:spacing w:after="120" w:line="276" w:lineRule="auto"/>
              <w:jc w:val="center"/>
              <w:rPr>
                <w:rFonts w:eastAsia="Times New Roman" w:cs="Tahoma"/>
                <w:b/>
                <w:sz w:val="20"/>
                <w:szCs w:val="20"/>
                <w:lang w:eastAsia="hu-HU"/>
              </w:rPr>
            </w:pPr>
            <w:r>
              <w:rPr>
                <w:rFonts w:eastAsia="Times New Roman" w:cs="Tahoma"/>
                <w:b/>
                <w:sz w:val="20"/>
                <w:szCs w:val="20"/>
                <w:lang w:eastAsia="hu-HU"/>
              </w:rPr>
              <w:t>Ajánlat</w:t>
            </w:r>
          </w:p>
        </w:tc>
      </w:tr>
      <w:tr w:rsidR="00B96510" w:rsidRPr="00391A55" w14:paraId="3A32AAE7" w14:textId="77777777" w:rsidTr="00F60607">
        <w:trPr>
          <w:trHeight w:val="214"/>
        </w:trPr>
        <w:tc>
          <w:tcPr>
            <w:tcW w:w="501" w:type="pct"/>
            <w:vAlign w:val="center"/>
          </w:tcPr>
          <w:p w14:paraId="46E2AAEE" w14:textId="77777777" w:rsidR="00B96510" w:rsidRPr="00391A55" w:rsidRDefault="00B96510" w:rsidP="0066775A">
            <w:pPr>
              <w:spacing w:after="120" w:line="276" w:lineRule="auto"/>
              <w:jc w:val="center"/>
              <w:rPr>
                <w:rFonts w:eastAsia="Times New Roman" w:cs="Tahoma"/>
                <w:sz w:val="20"/>
                <w:szCs w:val="20"/>
                <w:lang w:eastAsia="hu-HU"/>
              </w:rPr>
            </w:pPr>
            <w:r w:rsidRPr="00391A55">
              <w:rPr>
                <w:rFonts w:eastAsia="Times New Roman" w:cs="Tahoma"/>
                <w:sz w:val="20"/>
                <w:szCs w:val="20"/>
                <w:lang w:eastAsia="hu-HU"/>
              </w:rPr>
              <w:t>1.</w:t>
            </w:r>
          </w:p>
        </w:tc>
        <w:tc>
          <w:tcPr>
            <w:tcW w:w="3900" w:type="pct"/>
            <w:shd w:val="clear" w:color="auto" w:fill="auto"/>
            <w:vAlign w:val="center"/>
          </w:tcPr>
          <w:p w14:paraId="00C454FD" w14:textId="77777777" w:rsidR="00B96510" w:rsidRPr="00391A55" w:rsidRDefault="00B96510" w:rsidP="0066775A">
            <w:pPr>
              <w:spacing w:after="120" w:line="276" w:lineRule="auto"/>
              <w:rPr>
                <w:rFonts w:eastAsia="Times New Roman" w:cs="Tahoma"/>
                <w:sz w:val="20"/>
                <w:szCs w:val="20"/>
                <w:lang w:eastAsia="hu-HU"/>
              </w:rPr>
            </w:pPr>
            <w:r>
              <w:rPr>
                <w:rFonts w:eastAsia="Times New Roman" w:cs="Tahoma"/>
                <w:sz w:val="20"/>
                <w:szCs w:val="20"/>
                <w:lang w:eastAsia="hu-HU"/>
              </w:rPr>
              <w:t>Egyösszegű nettó ajánlati ár (HUF)</w:t>
            </w:r>
          </w:p>
        </w:tc>
        <w:tc>
          <w:tcPr>
            <w:tcW w:w="599" w:type="pct"/>
            <w:shd w:val="clear" w:color="auto" w:fill="auto"/>
            <w:noWrap/>
            <w:vAlign w:val="center"/>
          </w:tcPr>
          <w:p w14:paraId="06FD304D" w14:textId="77777777" w:rsidR="00B96510" w:rsidRPr="00391A55" w:rsidRDefault="00B96510" w:rsidP="0066775A">
            <w:pPr>
              <w:spacing w:after="120" w:line="276" w:lineRule="auto"/>
              <w:jc w:val="center"/>
              <w:rPr>
                <w:rFonts w:eastAsia="Times New Roman" w:cs="Tahoma"/>
                <w:sz w:val="20"/>
                <w:szCs w:val="20"/>
                <w:lang w:eastAsia="hu-HU"/>
              </w:rPr>
            </w:pPr>
            <w:r>
              <w:rPr>
                <w:rFonts w:eastAsia="Times New Roman" w:cs="Tahoma"/>
                <w:sz w:val="20"/>
                <w:szCs w:val="20"/>
                <w:lang w:eastAsia="hu-HU"/>
              </w:rPr>
              <w:t>… HUF</w:t>
            </w:r>
          </w:p>
        </w:tc>
      </w:tr>
      <w:tr w:rsidR="00B96510" w:rsidRPr="00391A55" w14:paraId="591F764B" w14:textId="77777777" w:rsidTr="00F60607">
        <w:trPr>
          <w:trHeight w:val="214"/>
        </w:trPr>
        <w:tc>
          <w:tcPr>
            <w:tcW w:w="501" w:type="pct"/>
            <w:vAlign w:val="center"/>
          </w:tcPr>
          <w:p w14:paraId="44D33659" w14:textId="77777777" w:rsidR="00B96510" w:rsidRPr="00391A55" w:rsidRDefault="00B96510" w:rsidP="0066775A">
            <w:pPr>
              <w:spacing w:after="120" w:line="276" w:lineRule="auto"/>
              <w:jc w:val="center"/>
              <w:rPr>
                <w:rFonts w:eastAsia="Times New Roman" w:cs="Tahoma"/>
                <w:sz w:val="20"/>
                <w:szCs w:val="20"/>
                <w:lang w:eastAsia="hu-HU"/>
              </w:rPr>
            </w:pPr>
            <w:r>
              <w:rPr>
                <w:rFonts w:eastAsia="Times New Roman" w:cs="Tahoma"/>
                <w:sz w:val="20"/>
                <w:szCs w:val="20"/>
                <w:lang w:eastAsia="hu-HU"/>
              </w:rPr>
              <w:t>2.</w:t>
            </w:r>
          </w:p>
        </w:tc>
        <w:tc>
          <w:tcPr>
            <w:tcW w:w="3900" w:type="pct"/>
            <w:shd w:val="clear" w:color="auto" w:fill="auto"/>
            <w:vAlign w:val="center"/>
          </w:tcPr>
          <w:p w14:paraId="75D8CEFE" w14:textId="18205A3C" w:rsidR="00B96510" w:rsidRDefault="00A530E7" w:rsidP="0066775A">
            <w:pPr>
              <w:spacing w:after="120" w:line="276" w:lineRule="auto"/>
              <w:rPr>
                <w:rFonts w:eastAsia="Times New Roman" w:cs="Tahoma"/>
                <w:sz w:val="20"/>
                <w:szCs w:val="20"/>
                <w:lang w:eastAsia="hu-HU"/>
              </w:rPr>
            </w:pPr>
            <w:r>
              <w:rPr>
                <w:rFonts w:eastAsia="Times New Roman" w:cs="Tahoma"/>
                <w:sz w:val="20"/>
                <w:szCs w:val="20"/>
                <w:lang w:eastAsia="hu-HU"/>
              </w:rPr>
              <w:t>Az adatkérés válaszideje</w:t>
            </w:r>
          </w:p>
        </w:tc>
        <w:tc>
          <w:tcPr>
            <w:tcW w:w="599" w:type="pct"/>
            <w:shd w:val="clear" w:color="auto" w:fill="auto"/>
            <w:noWrap/>
            <w:vAlign w:val="center"/>
          </w:tcPr>
          <w:p w14:paraId="1989DE3C" w14:textId="77777777" w:rsidR="00B96510" w:rsidRDefault="00B96510" w:rsidP="0066775A">
            <w:pPr>
              <w:spacing w:after="120" w:line="276" w:lineRule="auto"/>
              <w:jc w:val="center"/>
              <w:rPr>
                <w:rFonts w:eastAsia="Times New Roman" w:cs="Tahoma"/>
                <w:sz w:val="20"/>
                <w:szCs w:val="20"/>
                <w:lang w:eastAsia="hu-HU"/>
              </w:rPr>
            </w:pPr>
          </w:p>
        </w:tc>
      </w:tr>
      <w:tr w:rsidR="00B96510" w:rsidRPr="00391A55" w14:paraId="52E4039C" w14:textId="77777777" w:rsidTr="00F60607">
        <w:trPr>
          <w:trHeight w:val="214"/>
        </w:trPr>
        <w:tc>
          <w:tcPr>
            <w:tcW w:w="501" w:type="pct"/>
            <w:vAlign w:val="center"/>
          </w:tcPr>
          <w:p w14:paraId="2709F490" w14:textId="77777777" w:rsidR="00B96510" w:rsidRPr="00391A55" w:rsidRDefault="00B96510" w:rsidP="0066775A">
            <w:pPr>
              <w:spacing w:after="120" w:line="276" w:lineRule="auto"/>
              <w:jc w:val="center"/>
              <w:rPr>
                <w:rFonts w:eastAsia="Times New Roman" w:cs="Tahoma"/>
                <w:sz w:val="20"/>
                <w:szCs w:val="20"/>
                <w:lang w:eastAsia="hu-HU"/>
              </w:rPr>
            </w:pPr>
            <w:r w:rsidRPr="00391A55">
              <w:rPr>
                <w:rFonts w:eastAsia="Times New Roman" w:cs="Tahoma"/>
                <w:sz w:val="20"/>
                <w:szCs w:val="20"/>
                <w:lang w:eastAsia="hu-HU"/>
              </w:rPr>
              <w:t>2.</w:t>
            </w:r>
            <w:r>
              <w:rPr>
                <w:rFonts w:eastAsia="Times New Roman" w:cs="Tahoma"/>
                <w:sz w:val="20"/>
                <w:szCs w:val="20"/>
                <w:lang w:eastAsia="hu-HU"/>
              </w:rPr>
              <w:t>1.</w:t>
            </w:r>
          </w:p>
        </w:tc>
        <w:tc>
          <w:tcPr>
            <w:tcW w:w="3900" w:type="pct"/>
            <w:shd w:val="clear" w:color="auto" w:fill="auto"/>
            <w:vAlign w:val="center"/>
          </w:tcPr>
          <w:p w14:paraId="43F7FF92" w14:textId="5189F578" w:rsidR="00B96510" w:rsidRPr="00391A55" w:rsidRDefault="00A530E7" w:rsidP="0066775A">
            <w:pPr>
              <w:spacing w:after="120" w:line="276" w:lineRule="auto"/>
              <w:rPr>
                <w:rFonts w:eastAsia="Times New Roman" w:cs="Tahoma"/>
                <w:sz w:val="20"/>
                <w:szCs w:val="20"/>
                <w:lang w:eastAsia="hu-HU"/>
              </w:rPr>
            </w:pPr>
            <w:r>
              <w:rPr>
                <w:rFonts w:eastAsia="Times New Roman" w:cs="Tahoma"/>
                <w:sz w:val="20"/>
                <w:szCs w:val="20"/>
                <w:lang w:eastAsia="hu-HU"/>
              </w:rPr>
              <w:t>Válaszidő (msec) Ajánlatkérő a legalacsonyabb válaszidőt értékeli a legkedvezőbben</w:t>
            </w:r>
            <w:r w:rsidR="00680C9F">
              <w:rPr>
                <w:rFonts w:eastAsia="Times New Roman" w:cs="Tahoma"/>
                <w:sz w:val="20"/>
                <w:szCs w:val="20"/>
                <w:lang w:eastAsia="hu-HU"/>
              </w:rPr>
              <w:t xml:space="preserve"> </w:t>
            </w:r>
          </w:p>
        </w:tc>
        <w:tc>
          <w:tcPr>
            <w:tcW w:w="599" w:type="pct"/>
            <w:shd w:val="clear" w:color="auto" w:fill="auto"/>
            <w:noWrap/>
            <w:vAlign w:val="center"/>
          </w:tcPr>
          <w:p w14:paraId="1C1453EA" w14:textId="2648FBD8" w:rsidR="00B96510" w:rsidRPr="00391A55" w:rsidRDefault="00B96510" w:rsidP="006A7612">
            <w:pPr>
              <w:spacing w:after="120" w:line="276" w:lineRule="auto"/>
              <w:jc w:val="center"/>
              <w:rPr>
                <w:rFonts w:eastAsia="Times New Roman" w:cs="Tahoma"/>
                <w:sz w:val="20"/>
                <w:szCs w:val="20"/>
                <w:lang w:eastAsia="hu-HU"/>
              </w:rPr>
            </w:pPr>
            <w:r>
              <w:rPr>
                <w:rFonts w:eastAsia="Times New Roman" w:cs="Tahoma"/>
                <w:sz w:val="20"/>
                <w:szCs w:val="20"/>
                <w:lang w:eastAsia="hu-HU"/>
              </w:rPr>
              <w:t xml:space="preserve">… </w:t>
            </w:r>
            <w:del w:id="69" w:author="Berényi Nóra" w:date="2016-10-12T13:19:00Z">
              <w:r w:rsidRPr="006A7612" w:rsidDel="006A7612">
                <w:rPr>
                  <w:rFonts w:eastAsia="Times New Roman" w:cs="Tahoma"/>
                  <w:sz w:val="20"/>
                  <w:szCs w:val="20"/>
                  <w:highlight w:val="yellow"/>
                  <w:lang w:eastAsia="hu-HU"/>
                </w:rPr>
                <w:delText>bps</w:delText>
              </w:r>
            </w:del>
            <w:ins w:id="70" w:author="Berényi Nóra" w:date="2016-10-12T13:19:00Z">
              <w:r w:rsidR="006A7612" w:rsidRPr="006A7612">
                <w:rPr>
                  <w:rFonts w:eastAsia="Times New Roman" w:cs="Tahoma"/>
                  <w:sz w:val="20"/>
                  <w:szCs w:val="20"/>
                  <w:highlight w:val="yellow"/>
                  <w:lang w:eastAsia="hu-HU"/>
                </w:rPr>
                <w:t>msec</w:t>
              </w:r>
            </w:ins>
          </w:p>
        </w:tc>
      </w:tr>
      <w:tr w:rsidR="00B96510" w:rsidRPr="00391A55" w14:paraId="23F557C1" w14:textId="77777777" w:rsidTr="00F60607">
        <w:trPr>
          <w:trHeight w:val="214"/>
        </w:trPr>
        <w:tc>
          <w:tcPr>
            <w:tcW w:w="501" w:type="pct"/>
            <w:vAlign w:val="center"/>
          </w:tcPr>
          <w:p w14:paraId="106B5C14" w14:textId="77777777" w:rsidR="00B96510" w:rsidRPr="00391A55" w:rsidRDefault="00B96510" w:rsidP="0066775A">
            <w:pPr>
              <w:spacing w:after="120" w:line="276" w:lineRule="auto"/>
              <w:jc w:val="center"/>
              <w:rPr>
                <w:rFonts w:eastAsia="Times New Roman" w:cs="Tahoma"/>
                <w:sz w:val="20"/>
                <w:szCs w:val="20"/>
                <w:lang w:eastAsia="hu-HU"/>
              </w:rPr>
            </w:pPr>
            <w:r>
              <w:rPr>
                <w:rFonts w:eastAsia="Times New Roman" w:cs="Tahoma"/>
                <w:sz w:val="20"/>
                <w:szCs w:val="20"/>
                <w:lang w:eastAsia="hu-HU"/>
              </w:rPr>
              <w:t>2.2.</w:t>
            </w:r>
          </w:p>
        </w:tc>
        <w:tc>
          <w:tcPr>
            <w:tcW w:w="3900" w:type="pct"/>
            <w:shd w:val="clear" w:color="auto" w:fill="auto"/>
            <w:vAlign w:val="center"/>
          </w:tcPr>
          <w:p w14:paraId="54AC3C3B" w14:textId="2201C74B" w:rsidR="00680C9F" w:rsidRDefault="00A530E7" w:rsidP="0066775A">
            <w:pPr>
              <w:spacing w:after="120" w:line="276" w:lineRule="auto"/>
              <w:rPr>
                <w:rFonts w:eastAsia="Times New Roman" w:cs="Tahoma"/>
                <w:sz w:val="20"/>
                <w:szCs w:val="20"/>
                <w:lang w:eastAsia="hu-HU"/>
              </w:rPr>
            </w:pPr>
            <w:r>
              <w:rPr>
                <w:rFonts w:eastAsia="Times New Roman" w:cs="Tahoma"/>
                <w:sz w:val="20"/>
                <w:szCs w:val="20"/>
                <w:lang w:eastAsia="hu-HU"/>
              </w:rPr>
              <w:t>A válaszidőre tett megajánlást hány %-os biztonsággal nyújtja (</w:t>
            </w:r>
            <w:r w:rsidRPr="009F337D">
              <w:rPr>
                <w:rFonts w:eastAsia="Times New Roman" w:cs="Tahoma"/>
                <w:sz w:val="20"/>
                <w:szCs w:val="20"/>
                <w:lang w:eastAsia="hu-HU"/>
              </w:rPr>
              <w:t xml:space="preserve">ajánlati elem minimum értéke: </w:t>
            </w:r>
            <w:r>
              <w:rPr>
                <w:rFonts w:eastAsia="Times New Roman" w:cs="Tahoma"/>
                <w:sz w:val="20"/>
                <w:szCs w:val="20"/>
                <w:lang w:eastAsia="hu-HU"/>
              </w:rPr>
              <w:t>1%</w:t>
            </w:r>
            <w:r w:rsidRPr="009F337D">
              <w:rPr>
                <w:rFonts w:eastAsia="Times New Roman" w:cs="Tahoma"/>
                <w:sz w:val="20"/>
                <w:szCs w:val="20"/>
                <w:lang w:eastAsia="hu-HU"/>
              </w:rPr>
              <w:t xml:space="preserve">, legkedvezőbb szintje: </w:t>
            </w:r>
            <w:r>
              <w:rPr>
                <w:rFonts w:eastAsia="Times New Roman" w:cs="Tahoma"/>
                <w:sz w:val="20"/>
                <w:szCs w:val="20"/>
                <w:lang w:eastAsia="hu-HU"/>
              </w:rPr>
              <w:t>100%</w:t>
            </w:r>
            <w:r w:rsidRPr="009F337D">
              <w:rPr>
                <w:rFonts w:eastAsia="Times New Roman" w:cs="Tahoma"/>
                <w:sz w:val="20"/>
                <w:szCs w:val="20"/>
                <w:lang w:eastAsia="hu-HU"/>
              </w:rPr>
              <w:t xml:space="preserve">. Ajánlatkérő a </w:t>
            </w:r>
            <w:r>
              <w:rPr>
                <w:rFonts w:eastAsia="Times New Roman" w:cs="Tahoma"/>
                <w:sz w:val="20"/>
                <w:szCs w:val="20"/>
                <w:lang w:eastAsia="hu-HU"/>
              </w:rPr>
              <w:t>1%</w:t>
            </w:r>
            <w:r w:rsidRPr="009F337D">
              <w:rPr>
                <w:rFonts w:eastAsia="Times New Roman" w:cs="Tahoma"/>
                <w:sz w:val="20"/>
                <w:szCs w:val="20"/>
                <w:lang w:eastAsia="hu-HU"/>
              </w:rPr>
              <w:t xml:space="preserve"> és a </w:t>
            </w:r>
            <w:r>
              <w:rPr>
                <w:rFonts w:eastAsia="Times New Roman" w:cs="Tahoma"/>
                <w:sz w:val="20"/>
                <w:szCs w:val="20"/>
                <w:lang w:eastAsia="hu-HU"/>
              </w:rPr>
              <w:t>100%</w:t>
            </w:r>
            <w:r w:rsidRPr="009F337D">
              <w:rPr>
                <w:rFonts w:eastAsia="Times New Roman" w:cs="Tahoma"/>
                <w:sz w:val="20"/>
                <w:szCs w:val="20"/>
                <w:lang w:eastAsia="hu-HU"/>
              </w:rPr>
              <w:t xml:space="preserve"> közötti megajánlásokat értékeli</w:t>
            </w:r>
            <w:r w:rsidRPr="006C50F9">
              <w:rPr>
                <w:rFonts w:eastAsia="Times New Roman" w:cs="Tahoma"/>
                <w:sz w:val="20"/>
                <w:szCs w:val="20"/>
                <w:lang w:eastAsia="hu-HU"/>
              </w:rPr>
              <w:t>.</w:t>
            </w:r>
          </w:p>
          <w:p w14:paraId="01B82E08" w14:textId="56469703" w:rsidR="00B96510" w:rsidRDefault="00B96510" w:rsidP="0066775A">
            <w:pPr>
              <w:spacing w:after="120" w:line="276" w:lineRule="auto"/>
              <w:rPr>
                <w:rFonts w:eastAsia="Times New Roman" w:cs="Tahoma"/>
                <w:sz w:val="20"/>
                <w:szCs w:val="20"/>
                <w:lang w:eastAsia="hu-HU"/>
              </w:rPr>
            </w:pPr>
          </w:p>
        </w:tc>
        <w:tc>
          <w:tcPr>
            <w:tcW w:w="599" w:type="pct"/>
            <w:shd w:val="clear" w:color="auto" w:fill="auto"/>
            <w:noWrap/>
            <w:vAlign w:val="center"/>
          </w:tcPr>
          <w:p w14:paraId="11CA9651" w14:textId="77777777" w:rsidR="00B96510" w:rsidRDefault="00B96510" w:rsidP="0066775A">
            <w:pPr>
              <w:spacing w:after="120" w:line="276" w:lineRule="auto"/>
              <w:jc w:val="center"/>
              <w:rPr>
                <w:rFonts w:eastAsia="Times New Roman" w:cs="Tahoma"/>
                <w:sz w:val="20"/>
                <w:szCs w:val="20"/>
                <w:lang w:eastAsia="hu-HU"/>
              </w:rPr>
            </w:pPr>
            <w:r>
              <w:rPr>
                <w:rFonts w:eastAsia="Times New Roman" w:cs="Tahoma"/>
                <w:sz w:val="20"/>
                <w:szCs w:val="20"/>
                <w:lang w:eastAsia="hu-HU"/>
              </w:rPr>
              <w:t>…%</w:t>
            </w:r>
          </w:p>
        </w:tc>
      </w:tr>
    </w:tbl>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3399"/>
        <w:gridCol w:w="4253"/>
      </w:tblGrid>
      <w:tr w:rsidR="00C376DD" w:rsidRPr="00EE5614" w14:paraId="10E99249" w14:textId="77777777" w:rsidTr="00A07F8B">
        <w:tc>
          <w:tcPr>
            <w:tcW w:w="9070" w:type="dxa"/>
            <w:gridSpan w:val="3"/>
          </w:tcPr>
          <w:p w14:paraId="59A65AF7" w14:textId="77777777" w:rsidR="00B96510" w:rsidRDefault="00B96510" w:rsidP="0066775A">
            <w:pPr>
              <w:spacing w:after="120" w:line="276" w:lineRule="auto"/>
              <w:ind w:left="426" w:hanging="426"/>
              <w:rPr>
                <w:rFonts w:cs="Tahoma"/>
                <w:color w:val="auto"/>
                <w:szCs w:val="21"/>
              </w:rPr>
            </w:pPr>
          </w:p>
          <w:p w14:paraId="33103C64" w14:textId="583DE5D1" w:rsidR="00C376DD" w:rsidRPr="00EE5614" w:rsidRDefault="00C376DD" w:rsidP="0066775A">
            <w:pPr>
              <w:spacing w:after="120" w:line="276" w:lineRule="auto"/>
              <w:ind w:left="426" w:hanging="426"/>
              <w:rPr>
                <w:rFonts w:cs="Tahoma"/>
                <w:color w:val="auto"/>
                <w:szCs w:val="21"/>
              </w:rPr>
            </w:pPr>
            <w:r w:rsidRPr="00EE5614">
              <w:rPr>
                <w:rFonts w:cs="Tahoma"/>
                <w:color w:val="auto"/>
                <w:szCs w:val="21"/>
              </w:rPr>
              <w:t>Keltezés (helység, év, hónap, nap)</w:t>
            </w:r>
          </w:p>
        </w:tc>
      </w:tr>
      <w:tr w:rsidR="00C376DD" w:rsidRPr="00EE5614" w14:paraId="55018672" w14:textId="77777777" w:rsidTr="00A07F8B">
        <w:tc>
          <w:tcPr>
            <w:tcW w:w="1418" w:type="dxa"/>
          </w:tcPr>
          <w:p w14:paraId="6B9DB8B5" w14:textId="77777777" w:rsidR="00C376DD" w:rsidRPr="00EE5614" w:rsidRDefault="00C376DD" w:rsidP="0066775A">
            <w:pPr>
              <w:spacing w:after="120" w:line="276" w:lineRule="auto"/>
              <w:ind w:left="426" w:hanging="426"/>
              <w:rPr>
                <w:rFonts w:cs="Tahoma"/>
                <w:color w:val="auto"/>
                <w:szCs w:val="21"/>
              </w:rPr>
            </w:pPr>
          </w:p>
        </w:tc>
        <w:tc>
          <w:tcPr>
            <w:tcW w:w="3399" w:type="dxa"/>
          </w:tcPr>
          <w:p w14:paraId="1CC3EED1" w14:textId="77777777" w:rsidR="00C376DD" w:rsidRPr="00EE5614" w:rsidRDefault="00C376DD" w:rsidP="0066775A">
            <w:pPr>
              <w:spacing w:after="120" w:line="276" w:lineRule="auto"/>
              <w:ind w:left="426" w:hanging="426"/>
              <w:rPr>
                <w:rFonts w:cs="Tahoma"/>
                <w:color w:val="auto"/>
                <w:szCs w:val="21"/>
              </w:rPr>
            </w:pPr>
          </w:p>
        </w:tc>
        <w:tc>
          <w:tcPr>
            <w:tcW w:w="4253" w:type="dxa"/>
            <w:tcBorders>
              <w:bottom w:val="single" w:sz="4" w:space="0" w:color="auto"/>
            </w:tcBorders>
          </w:tcPr>
          <w:p w14:paraId="23AD9388" w14:textId="77777777" w:rsidR="00C376DD" w:rsidRPr="00EE5614" w:rsidRDefault="00C376DD" w:rsidP="0066775A">
            <w:pPr>
              <w:spacing w:after="120" w:line="276" w:lineRule="auto"/>
              <w:ind w:left="426" w:hanging="426"/>
              <w:rPr>
                <w:rFonts w:cs="Tahoma"/>
                <w:color w:val="auto"/>
                <w:szCs w:val="21"/>
              </w:rPr>
            </w:pPr>
          </w:p>
        </w:tc>
      </w:tr>
      <w:tr w:rsidR="00C376DD" w:rsidRPr="00EE5614" w14:paraId="6338FF3B" w14:textId="77777777" w:rsidTr="00A07F8B">
        <w:tc>
          <w:tcPr>
            <w:tcW w:w="1418" w:type="dxa"/>
          </w:tcPr>
          <w:p w14:paraId="368FAC8A" w14:textId="77777777" w:rsidR="00C376DD" w:rsidRPr="00EE5614" w:rsidRDefault="00C376DD" w:rsidP="0066775A">
            <w:pPr>
              <w:spacing w:after="120" w:line="276" w:lineRule="auto"/>
              <w:ind w:left="426" w:hanging="426"/>
              <w:rPr>
                <w:rFonts w:cs="Tahoma"/>
                <w:color w:val="auto"/>
                <w:szCs w:val="21"/>
              </w:rPr>
            </w:pPr>
          </w:p>
        </w:tc>
        <w:tc>
          <w:tcPr>
            <w:tcW w:w="3399" w:type="dxa"/>
          </w:tcPr>
          <w:p w14:paraId="40DAFDE7" w14:textId="77777777" w:rsidR="00C376DD" w:rsidRPr="00EE5614" w:rsidRDefault="00C376DD" w:rsidP="0066775A">
            <w:pPr>
              <w:spacing w:after="120" w:line="276" w:lineRule="auto"/>
              <w:ind w:left="426" w:hanging="426"/>
              <w:rPr>
                <w:rFonts w:cs="Tahoma"/>
                <w:color w:val="auto"/>
                <w:szCs w:val="21"/>
              </w:rPr>
            </w:pPr>
          </w:p>
        </w:tc>
        <w:tc>
          <w:tcPr>
            <w:tcW w:w="4253" w:type="dxa"/>
            <w:tcBorders>
              <w:top w:val="single" w:sz="4" w:space="0" w:color="auto"/>
            </w:tcBorders>
            <w:vAlign w:val="center"/>
          </w:tcPr>
          <w:p w14:paraId="2C4B639B" w14:textId="77777777" w:rsidR="00C376DD" w:rsidRPr="00EE5614" w:rsidRDefault="00C376DD" w:rsidP="0066775A">
            <w:pPr>
              <w:tabs>
                <w:tab w:val="center" w:pos="6521"/>
              </w:tabs>
              <w:spacing w:after="120" w:line="276" w:lineRule="auto"/>
              <w:ind w:left="426" w:hanging="426"/>
              <w:jc w:val="center"/>
              <w:rPr>
                <w:rFonts w:cs="Tahoma"/>
                <w:color w:val="auto"/>
                <w:szCs w:val="21"/>
              </w:rPr>
            </w:pPr>
            <w:r w:rsidRPr="00EE5614">
              <w:rPr>
                <w:rFonts w:cs="Tahoma"/>
                <w:color w:val="auto"/>
                <w:szCs w:val="21"/>
              </w:rPr>
              <w:t>(cégjegyzésre jogosult vagy szabályszerűen meghatalmazott képviselő aláírása)</w:t>
            </w:r>
          </w:p>
        </w:tc>
      </w:tr>
    </w:tbl>
    <w:p w14:paraId="7F4C2461" w14:textId="77777777" w:rsidR="00C376DD" w:rsidRDefault="00C376DD" w:rsidP="0066775A">
      <w:pPr>
        <w:suppressAutoHyphens w:val="0"/>
        <w:spacing w:after="120" w:line="276" w:lineRule="auto"/>
        <w:jc w:val="left"/>
        <w:textAlignment w:val="auto"/>
        <w:rPr>
          <w:rFonts w:cs="Tahoma"/>
          <w:color w:val="auto"/>
          <w:szCs w:val="21"/>
        </w:rPr>
      </w:pPr>
    </w:p>
    <w:p w14:paraId="4F03D229" w14:textId="69979497" w:rsidR="002854A4" w:rsidRPr="00F7739D" w:rsidRDefault="002854A4" w:rsidP="0066775A">
      <w:pPr>
        <w:pStyle w:val="Cmsor2"/>
        <w:pageBreakBefore/>
        <w:spacing w:after="120" w:line="276" w:lineRule="auto"/>
        <w:jc w:val="right"/>
      </w:pPr>
      <w:r>
        <w:t>3.</w:t>
      </w:r>
      <w:r w:rsidRPr="00F7739D">
        <w:t xml:space="preserve"> </w:t>
      </w:r>
      <w:r>
        <w:t>sz.</w:t>
      </w:r>
      <w:r w:rsidRPr="00F7739D">
        <w:t xml:space="preserve"> melléklet</w:t>
      </w:r>
    </w:p>
    <w:p w14:paraId="60A25971" w14:textId="77777777" w:rsidR="002854A4" w:rsidRDefault="002854A4" w:rsidP="0066775A">
      <w:pPr>
        <w:spacing w:after="120" w:line="276" w:lineRule="auto"/>
        <w:ind w:left="425" w:hanging="425"/>
        <w:jc w:val="center"/>
        <w:rPr>
          <w:rFonts w:cs="Tahoma"/>
          <w:b/>
          <w:caps/>
          <w:color w:val="auto"/>
          <w:szCs w:val="21"/>
        </w:rPr>
      </w:pPr>
      <w:r w:rsidRPr="00F7739D">
        <w:rPr>
          <w:rFonts w:cs="Tahoma"/>
          <w:b/>
          <w:caps/>
          <w:color w:val="auto"/>
          <w:szCs w:val="21"/>
        </w:rPr>
        <w:t>Ajánlati nyilatkozat</w:t>
      </w:r>
    </w:p>
    <w:p w14:paraId="4F4E2921" w14:textId="6D1C205C" w:rsidR="002854A4" w:rsidRDefault="002854A4" w:rsidP="0066775A">
      <w:pPr>
        <w:spacing w:after="120" w:line="276" w:lineRule="auto"/>
        <w:ind w:left="425" w:hanging="425"/>
        <w:jc w:val="center"/>
        <w:rPr>
          <w:rFonts w:cs="Tahoma"/>
          <w:b/>
          <w:caps/>
          <w:color w:val="auto"/>
          <w:szCs w:val="21"/>
        </w:rPr>
      </w:pPr>
      <w:r>
        <w:rPr>
          <w:rFonts w:cs="Tahoma"/>
          <w:b/>
          <w:caps/>
          <w:color w:val="auto"/>
          <w:szCs w:val="21"/>
        </w:rPr>
        <w:t>a Kbt. 66. § (2) bekezdése alapján</w:t>
      </w:r>
    </w:p>
    <w:p w14:paraId="09F8FE2A" w14:textId="0613D512" w:rsidR="006414FE" w:rsidRPr="00F7739D" w:rsidRDefault="006414FE" w:rsidP="0066775A">
      <w:pPr>
        <w:spacing w:after="120" w:line="276" w:lineRule="auto"/>
        <w:ind w:left="425" w:hanging="425"/>
        <w:rPr>
          <w:rFonts w:cs="Tahoma"/>
          <w:b/>
          <w:caps/>
          <w:color w:val="auto"/>
          <w:szCs w:val="21"/>
        </w:rPr>
      </w:pPr>
    </w:p>
    <w:p w14:paraId="048CB21B" w14:textId="77777777" w:rsidR="002854A4" w:rsidRDefault="002854A4" w:rsidP="0066775A">
      <w:pPr>
        <w:spacing w:after="120" w:line="276" w:lineRule="auto"/>
      </w:pPr>
    </w:p>
    <w:p w14:paraId="2499647E" w14:textId="53BABCB9" w:rsidR="002854A4" w:rsidRPr="008A58E3" w:rsidRDefault="002854A4" w:rsidP="0066775A">
      <w:pPr>
        <w:spacing w:after="120" w:line="276" w:lineRule="auto"/>
      </w:pPr>
      <w:r w:rsidRPr="008A58E3">
        <w:t>Alulírott ___________________________________________ mint a(z) ________________________________ (székhely:__________________________________) ajánlattevő cégjegyzésre jogosult / meghatalmazott</w:t>
      </w:r>
      <w:r w:rsidRPr="008A58E3">
        <w:rPr>
          <w:rStyle w:val="Lbjegyzet-hivatkozs"/>
          <w:rFonts w:cs="Tahoma"/>
        </w:rPr>
        <w:footnoteReference w:id="4"/>
      </w:r>
      <w:r w:rsidRPr="008A58E3">
        <w:t xml:space="preserve"> képviselője a(z) </w:t>
      </w:r>
      <w:r w:rsidR="00173743" w:rsidRPr="00173743">
        <w:rPr>
          <w:rFonts w:cs="Tahoma"/>
          <w:b/>
          <w:i/>
          <w:szCs w:val="21"/>
        </w:rPr>
        <w:t>„</w:t>
      </w:r>
      <w:r w:rsidR="00037223" w:rsidRPr="00C307A5">
        <w:rPr>
          <w:rFonts w:cs="Tahoma"/>
          <w:b/>
          <w:bCs/>
          <w:i/>
          <w:szCs w:val="21"/>
        </w:rPr>
        <w:t>Cégnyilvántartási adatok átadása az Országos Cégnyilvántartó és Céginformációs Rendszerből az EMIR és a FAIR rendszerekbe</w:t>
      </w:r>
      <w:r w:rsidR="00173743" w:rsidRPr="00173743">
        <w:rPr>
          <w:rFonts w:cs="Tahoma"/>
          <w:b/>
          <w:bCs/>
          <w:i/>
          <w:szCs w:val="21"/>
        </w:rPr>
        <w:t>”</w:t>
      </w:r>
      <w:r w:rsidR="00173743">
        <w:rPr>
          <w:rFonts w:cs="Tahoma"/>
          <w:b/>
          <w:bCs/>
          <w:i/>
          <w:szCs w:val="21"/>
        </w:rPr>
        <w:t xml:space="preserve"> </w:t>
      </w:r>
      <w:r w:rsidRPr="008A58E3">
        <w:rPr>
          <w:b/>
          <w:i/>
          <w:color w:val="auto"/>
        </w:rPr>
        <w:t xml:space="preserve"> </w:t>
      </w:r>
      <w:r w:rsidRPr="008A58E3">
        <w:t xml:space="preserve">tárgyban indított közbeszerzési eljárás </w:t>
      </w:r>
      <w:r>
        <w:t>kapcsán az alábbiakról nyilatkozom.</w:t>
      </w:r>
    </w:p>
    <w:p w14:paraId="2BB0EF78" w14:textId="77777777" w:rsidR="002854A4" w:rsidRDefault="002854A4" w:rsidP="0066775A">
      <w:pPr>
        <w:spacing w:after="120" w:line="276" w:lineRule="auto"/>
        <w:jc w:val="center"/>
        <w:rPr>
          <w:rFonts w:cs="Tahoma"/>
          <w:color w:val="auto"/>
          <w:szCs w:val="21"/>
        </w:rPr>
      </w:pPr>
    </w:p>
    <w:p w14:paraId="4784450C" w14:textId="77777777" w:rsidR="002854A4" w:rsidRPr="00DB0998" w:rsidRDefault="002854A4" w:rsidP="0066775A">
      <w:pPr>
        <w:spacing w:after="120" w:line="276" w:lineRule="auto"/>
        <w:rPr>
          <w:rFonts w:cs="Tahoma"/>
          <w:color w:val="auto"/>
          <w:szCs w:val="21"/>
        </w:rPr>
      </w:pPr>
      <w:r w:rsidRPr="00DB0998">
        <w:rPr>
          <w:rFonts w:cs="Tahoma"/>
          <w:color w:val="auto"/>
          <w:szCs w:val="21"/>
        </w:rPr>
        <w:t>A Kbt. 66. § (2) bekezdése alapján nyilatkozom, hogy ajánlatunk az előzőekben meghatározott - általunk teljes körűen megismert - dokumentumokon alapszik.</w:t>
      </w:r>
    </w:p>
    <w:p w14:paraId="3859CAAE" w14:textId="77777777" w:rsidR="002854A4" w:rsidRPr="00DB0998" w:rsidRDefault="002854A4" w:rsidP="0066775A">
      <w:pPr>
        <w:spacing w:after="120" w:line="276" w:lineRule="auto"/>
        <w:rPr>
          <w:rFonts w:cs="Tahoma"/>
          <w:color w:val="auto"/>
          <w:szCs w:val="21"/>
        </w:rPr>
      </w:pPr>
      <w:r w:rsidRPr="00DB0998">
        <w:rPr>
          <w:rFonts w:cs="Tahoma"/>
          <w:color w:val="auto"/>
          <w:szCs w:val="21"/>
        </w:rPr>
        <w:t>A szerződéstervezetben rögzített, a tárgyi feladat ellátásához szükséges kötelezettségeinket maradéktalanul teljesítjük a Felolvasólapon rögzített ár alkalmazásával. Nyilatkozunk, hogy ajánlatunkat az ajánlati kötöttség beálltát követően a felhívásban megjelölt időpontig fenntartjuk.</w:t>
      </w:r>
    </w:p>
    <w:p w14:paraId="67C14F93" w14:textId="77777777" w:rsidR="002854A4" w:rsidRPr="00DB0998" w:rsidRDefault="002854A4" w:rsidP="0066775A">
      <w:pPr>
        <w:spacing w:after="120" w:line="276" w:lineRule="auto"/>
        <w:rPr>
          <w:rFonts w:cs="Tahoma"/>
          <w:color w:val="auto"/>
          <w:szCs w:val="21"/>
        </w:rPr>
      </w:pPr>
      <w:r w:rsidRPr="00DB0998">
        <w:rPr>
          <w:rFonts w:cs="Tahoma"/>
          <w:color w:val="auto"/>
          <w:szCs w:val="21"/>
        </w:rPr>
        <w:t>Nyilatkozom, hogy nyertességünk esetén a közbeszerzési dokumentumok mellékletét képező szerződéstervezet megkötését vállaljuk és azt a szerződésben foglalt feltételekkel teljesítjük.</w:t>
      </w:r>
    </w:p>
    <w:p w14:paraId="2D1E66EF" w14:textId="77777777" w:rsidR="002854A4" w:rsidRPr="006A63AE" w:rsidRDefault="002854A4" w:rsidP="0066775A">
      <w:pPr>
        <w:pStyle w:val="Szvegtrzsbehzssal"/>
        <w:spacing w:line="276" w:lineRule="auto"/>
        <w:ind w:left="0"/>
        <w:rPr>
          <w:rFonts w:cs="Tahoma"/>
          <w:color w:val="auto"/>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3399"/>
        <w:gridCol w:w="4253"/>
      </w:tblGrid>
      <w:tr w:rsidR="002854A4" w:rsidRPr="00F7739D" w14:paraId="2DC33D5A" w14:textId="77777777" w:rsidTr="00472512">
        <w:tc>
          <w:tcPr>
            <w:tcW w:w="9070" w:type="dxa"/>
            <w:gridSpan w:val="3"/>
          </w:tcPr>
          <w:p w14:paraId="025FBC30" w14:textId="77777777" w:rsidR="002854A4" w:rsidRPr="00F7739D" w:rsidRDefault="002854A4" w:rsidP="0066775A">
            <w:pPr>
              <w:spacing w:after="120" w:line="276" w:lineRule="auto"/>
              <w:ind w:left="426" w:hanging="426"/>
              <w:rPr>
                <w:rFonts w:cs="Tahoma"/>
                <w:color w:val="auto"/>
                <w:szCs w:val="21"/>
              </w:rPr>
            </w:pPr>
            <w:r w:rsidRPr="00F7739D">
              <w:rPr>
                <w:rFonts w:cs="Tahoma"/>
                <w:color w:val="auto"/>
                <w:szCs w:val="21"/>
              </w:rPr>
              <w:t>Keltezés (helység, év, hónap, nap)</w:t>
            </w:r>
          </w:p>
        </w:tc>
      </w:tr>
      <w:tr w:rsidR="002854A4" w:rsidRPr="00F7739D" w14:paraId="125A0780" w14:textId="77777777" w:rsidTr="00472512">
        <w:tc>
          <w:tcPr>
            <w:tcW w:w="1418" w:type="dxa"/>
          </w:tcPr>
          <w:p w14:paraId="36157D37" w14:textId="77777777" w:rsidR="002854A4" w:rsidRPr="00F7739D" w:rsidRDefault="002854A4" w:rsidP="0066775A">
            <w:pPr>
              <w:spacing w:after="120" w:line="276" w:lineRule="auto"/>
              <w:ind w:left="426" w:hanging="426"/>
              <w:rPr>
                <w:rFonts w:cs="Tahoma"/>
                <w:color w:val="auto"/>
                <w:szCs w:val="21"/>
              </w:rPr>
            </w:pPr>
          </w:p>
        </w:tc>
        <w:tc>
          <w:tcPr>
            <w:tcW w:w="3399" w:type="dxa"/>
          </w:tcPr>
          <w:p w14:paraId="71717773" w14:textId="77777777" w:rsidR="002854A4" w:rsidRPr="00F7739D" w:rsidRDefault="002854A4" w:rsidP="0066775A">
            <w:pPr>
              <w:spacing w:after="120" w:line="276" w:lineRule="auto"/>
              <w:ind w:left="426" w:hanging="426"/>
              <w:rPr>
                <w:rFonts w:cs="Tahoma"/>
                <w:color w:val="auto"/>
                <w:szCs w:val="21"/>
              </w:rPr>
            </w:pPr>
          </w:p>
        </w:tc>
        <w:tc>
          <w:tcPr>
            <w:tcW w:w="4253" w:type="dxa"/>
            <w:tcBorders>
              <w:bottom w:val="single" w:sz="4" w:space="0" w:color="auto"/>
            </w:tcBorders>
          </w:tcPr>
          <w:p w14:paraId="29007A21" w14:textId="77777777" w:rsidR="002854A4" w:rsidRPr="00F7739D" w:rsidRDefault="002854A4" w:rsidP="0066775A">
            <w:pPr>
              <w:spacing w:after="120" w:line="276" w:lineRule="auto"/>
              <w:ind w:left="426" w:hanging="426"/>
              <w:rPr>
                <w:rFonts w:cs="Tahoma"/>
                <w:color w:val="auto"/>
                <w:szCs w:val="21"/>
              </w:rPr>
            </w:pPr>
          </w:p>
        </w:tc>
      </w:tr>
      <w:tr w:rsidR="002854A4" w:rsidRPr="00F7739D" w14:paraId="2B2C40D1" w14:textId="77777777" w:rsidTr="00472512">
        <w:tc>
          <w:tcPr>
            <w:tcW w:w="1418" w:type="dxa"/>
          </w:tcPr>
          <w:p w14:paraId="22DE863B" w14:textId="77777777" w:rsidR="002854A4" w:rsidRPr="00F7739D" w:rsidRDefault="002854A4" w:rsidP="0066775A">
            <w:pPr>
              <w:spacing w:after="120" w:line="276" w:lineRule="auto"/>
              <w:ind w:left="426" w:hanging="426"/>
              <w:rPr>
                <w:rFonts w:cs="Tahoma"/>
                <w:color w:val="auto"/>
                <w:szCs w:val="21"/>
              </w:rPr>
            </w:pPr>
          </w:p>
        </w:tc>
        <w:tc>
          <w:tcPr>
            <w:tcW w:w="3399" w:type="dxa"/>
          </w:tcPr>
          <w:p w14:paraId="4DD038E9" w14:textId="77777777" w:rsidR="002854A4" w:rsidRPr="00F7739D" w:rsidRDefault="002854A4" w:rsidP="0066775A">
            <w:pPr>
              <w:spacing w:after="120" w:line="276" w:lineRule="auto"/>
              <w:ind w:left="426" w:hanging="426"/>
              <w:rPr>
                <w:rFonts w:cs="Tahoma"/>
                <w:color w:val="auto"/>
                <w:szCs w:val="21"/>
              </w:rPr>
            </w:pPr>
          </w:p>
        </w:tc>
        <w:tc>
          <w:tcPr>
            <w:tcW w:w="4253" w:type="dxa"/>
            <w:tcBorders>
              <w:top w:val="single" w:sz="4" w:space="0" w:color="auto"/>
            </w:tcBorders>
            <w:vAlign w:val="center"/>
          </w:tcPr>
          <w:p w14:paraId="48241451" w14:textId="77777777" w:rsidR="002854A4" w:rsidRPr="00F7739D" w:rsidRDefault="002854A4" w:rsidP="0066775A">
            <w:pPr>
              <w:tabs>
                <w:tab w:val="center" w:pos="6521"/>
              </w:tabs>
              <w:spacing w:after="120" w:line="276" w:lineRule="auto"/>
              <w:ind w:left="426" w:hanging="426"/>
              <w:jc w:val="center"/>
              <w:rPr>
                <w:rFonts w:cs="Tahoma"/>
                <w:color w:val="auto"/>
                <w:szCs w:val="21"/>
              </w:rPr>
            </w:pPr>
            <w:r w:rsidRPr="00F7739D">
              <w:rPr>
                <w:rFonts w:cs="Tahoma"/>
                <w:color w:val="auto"/>
                <w:szCs w:val="21"/>
              </w:rPr>
              <w:t>(cégjegyzésre jogosult vagy szabályszerűen meghatalmazott képviselő aláírása)</w:t>
            </w:r>
          </w:p>
        </w:tc>
      </w:tr>
    </w:tbl>
    <w:p w14:paraId="13E596C1" w14:textId="483F9D00" w:rsidR="00472512" w:rsidRDefault="002854A4" w:rsidP="0066775A">
      <w:pPr>
        <w:suppressAutoHyphens w:val="0"/>
        <w:spacing w:after="120" w:line="276" w:lineRule="auto"/>
        <w:jc w:val="left"/>
        <w:textAlignment w:val="auto"/>
        <w:rPr>
          <w:rFonts w:cs="Tahoma"/>
          <w:color w:val="auto"/>
          <w:szCs w:val="21"/>
        </w:rPr>
      </w:pPr>
      <w:r>
        <w:rPr>
          <w:rFonts w:cs="Tahoma"/>
          <w:color w:val="auto"/>
          <w:szCs w:val="21"/>
        </w:rPr>
        <w:br w:type="page"/>
      </w:r>
    </w:p>
    <w:p w14:paraId="23EC1F1F" w14:textId="2111DBE2" w:rsidR="00B0237F" w:rsidRPr="00B0237F" w:rsidRDefault="00B0237F" w:rsidP="0066775A">
      <w:pPr>
        <w:pStyle w:val="Cmsor2"/>
        <w:spacing w:after="120" w:line="276" w:lineRule="auto"/>
        <w:jc w:val="right"/>
      </w:pPr>
      <w:r w:rsidRPr="00B0237F">
        <w:t>4. sz. melléklet</w:t>
      </w:r>
    </w:p>
    <w:p w14:paraId="452D4418" w14:textId="5EB98C41" w:rsidR="00B0237F" w:rsidRDefault="00B0237F" w:rsidP="0066775A">
      <w:pPr>
        <w:suppressAutoHyphens w:val="0"/>
        <w:spacing w:after="120" w:line="276" w:lineRule="auto"/>
        <w:jc w:val="left"/>
        <w:textAlignment w:val="auto"/>
        <w:rPr>
          <w:rFonts w:cs="Tahoma"/>
          <w:color w:val="auto"/>
          <w:szCs w:val="21"/>
        </w:rPr>
      </w:pPr>
    </w:p>
    <w:p w14:paraId="0F469074" w14:textId="62774DC6" w:rsidR="00B0237F" w:rsidRPr="00B0237F" w:rsidRDefault="00B0237F" w:rsidP="0066775A">
      <w:pPr>
        <w:suppressAutoHyphens w:val="0"/>
        <w:spacing w:after="120" w:line="276" w:lineRule="auto"/>
        <w:jc w:val="center"/>
        <w:textAlignment w:val="auto"/>
        <w:rPr>
          <w:rFonts w:cs="Tahoma"/>
          <w:b/>
          <w:color w:val="auto"/>
          <w:szCs w:val="21"/>
        </w:rPr>
      </w:pPr>
      <w:r w:rsidRPr="00B0237F">
        <w:rPr>
          <w:rFonts w:cs="Tahoma"/>
          <w:b/>
          <w:color w:val="auto"/>
          <w:szCs w:val="21"/>
        </w:rPr>
        <w:t>NYILATKOZAT</w:t>
      </w:r>
    </w:p>
    <w:p w14:paraId="15EF85BD" w14:textId="5AD55205" w:rsidR="00B0237F" w:rsidRDefault="00B0237F" w:rsidP="0066775A">
      <w:pPr>
        <w:suppressAutoHyphens w:val="0"/>
        <w:spacing w:after="120" w:line="276" w:lineRule="auto"/>
        <w:jc w:val="center"/>
        <w:textAlignment w:val="auto"/>
        <w:rPr>
          <w:rFonts w:cs="Tahoma"/>
          <w:b/>
          <w:caps/>
          <w:color w:val="auto"/>
          <w:szCs w:val="21"/>
        </w:rPr>
      </w:pPr>
      <w:r>
        <w:rPr>
          <w:rFonts w:cs="Tahoma"/>
          <w:b/>
          <w:caps/>
          <w:color w:val="auto"/>
          <w:szCs w:val="21"/>
        </w:rPr>
        <w:t>a Kbt. 66. § (4) bekezdése alapján</w:t>
      </w:r>
    </w:p>
    <w:p w14:paraId="44B87ACF" w14:textId="45194255" w:rsidR="00B0237F" w:rsidRDefault="00B0237F" w:rsidP="0066775A">
      <w:pPr>
        <w:suppressAutoHyphens w:val="0"/>
        <w:spacing w:after="120" w:line="276" w:lineRule="auto"/>
        <w:textAlignment w:val="auto"/>
        <w:rPr>
          <w:rFonts w:cs="Tahoma"/>
          <w:caps/>
          <w:color w:val="auto"/>
          <w:szCs w:val="21"/>
        </w:rPr>
      </w:pPr>
    </w:p>
    <w:p w14:paraId="751285C7" w14:textId="77777777" w:rsidR="00B0237F" w:rsidRPr="00B0237F" w:rsidRDefault="00B0237F" w:rsidP="0066775A">
      <w:pPr>
        <w:suppressAutoHyphens w:val="0"/>
        <w:spacing w:after="120" w:line="276" w:lineRule="auto"/>
        <w:textAlignment w:val="auto"/>
        <w:rPr>
          <w:rFonts w:cs="Tahoma"/>
          <w:caps/>
          <w:color w:val="auto"/>
          <w:szCs w:val="21"/>
        </w:rPr>
      </w:pPr>
    </w:p>
    <w:p w14:paraId="3BCF9C4B" w14:textId="03BF0A58" w:rsidR="00B0237F" w:rsidRDefault="00B0237F" w:rsidP="0066775A">
      <w:pPr>
        <w:pStyle w:val="Szvegtrzsbehzssal"/>
        <w:spacing w:line="276" w:lineRule="auto"/>
        <w:ind w:left="0"/>
        <w:jc w:val="center"/>
        <w:rPr>
          <w:rFonts w:cs="Tahoma"/>
          <w:color w:val="auto"/>
          <w:szCs w:val="21"/>
        </w:rPr>
      </w:pPr>
      <w:r>
        <w:rPr>
          <w:rFonts w:cs="Tahoma"/>
          <w:color w:val="auto"/>
          <w:szCs w:val="21"/>
        </w:rPr>
        <w:t>I.</w:t>
      </w:r>
    </w:p>
    <w:p w14:paraId="26ABB2AD" w14:textId="77777777" w:rsidR="00B0237F" w:rsidRPr="001768B3" w:rsidRDefault="00B0237F" w:rsidP="0066775A">
      <w:pPr>
        <w:pStyle w:val="Szvegtrzsbehzssal"/>
        <w:spacing w:line="276" w:lineRule="auto"/>
        <w:ind w:left="0"/>
        <w:rPr>
          <w:rFonts w:cs="Tahoma"/>
          <w:color w:val="auto"/>
          <w:szCs w:val="21"/>
        </w:rPr>
      </w:pPr>
      <w:r w:rsidRPr="001768B3">
        <w:rPr>
          <w:rFonts w:cs="Tahoma"/>
          <w:color w:val="auto"/>
          <w:szCs w:val="21"/>
        </w:rPr>
        <w:t xml:space="preserve">A Kbt. 66. § (4) bekezdése alapján nyilatkozom, hogy vállalkozásunk </w:t>
      </w:r>
    </w:p>
    <w:p w14:paraId="23F270FD" w14:textId="77777777" w:rsidR="00B0237F" w:rsidRPr="001768B3" w:rsidRDefault="00B0237F" w:rsidP="0066775A">
      <w:pPr>
        <w:pStyle w:val="Szvegtrzsbehzssal"/>
        <w:numPr>
          <w:ilvl w:val="0"/>
          <w:numId w:val="6"/>
        </w:numPr>
        <w:tabs>
          <w:tab w:val="clear" w:pos="0"/>
        </w:tabs>
        <w:spacing w:line="276" w:lineRule="auto"/>
        <w:ind w:left="1276" w:hanging="426"/>
        <w:rPr>
          <w:rFonts w:cs="Tahoma"/>
          <w:color w:val="auto"/>
          <w:szCs w:val="21"/>
        </w:rPr>
      </w:pPr>
      <w:r w:rsidRPr="001768B3">
        <w:rPr>
          <w:rFonts w:cs="Tahoma"/>
          <w:color w:val="auto"/>
          <w:szCs w:val="21"/>
        </w:rPr>
        <w:t>a kis- és középvállalkozásokról, fejlődésük támogatásáról szóló törvény szerint ……………………………………vállalkozásnak</w:t>
      </w:r>
      <w:r w:rsidRPr="001768B3">
        <w:rPr>
          <w:rStyle w:val="Lbjegyzet-karakterek"/>
          <w:rFonts w:cs="Tahoma"/>
          <w:color w:val="auto"/>
          <w:szCs w:val="21"/>
        </w:rPr>
        <w:footnoteReference w:id="5"/>
      </w:r>
      <w:r w:rsidRPr="001768B3">
        <w:rPr>
          <w:rFonts w:cs="Tahoma"/>
          <w:color w:val="auto"/>
          <w:szCs w:val="21"/>
        </w:rPr>
        <w:t xml:space="preserve"> minősül / </w:t>
      </w:r>
    </w:p>
    <w:p w14:paraId="26E56118" w14:textId="77777777" w:rsidR="00B0237F" w:rsidRPr="001768B3" w:rsidRDefault="00B0237F" w:rsidP="0066775A">
      <w:pPr>
        <w:pStyle w:val="Szvegtrzsbehzssal"/>
        <w:numPr>
          <w:ilvl w:val="0"/>
          <w:numId w:val="6"/>
        </w:numPr>
        <w:tabs>
          <w:tab w:val="clear" w:pos="0"/>
        </w:tabs>
        <w:spacing w:line="276" w:lineRule="auto"/>
        <w:ind w:left="1276" w:hanging="426"/>
        <w:rPr>
          <w:rFonts w:cs="Tahoma"/>
          <w:color w:val="auto"/>
          <w:szCs w:val="21"/>
        </w:rPr>
      </w:pPr>
      <w:r w:rsidRPr="001768B3">
        <w:rPr>
          <w:rFonts w:cs="Tahoma"/>
          <w:color w:val="auto"/>
          <w:szCs w:val="21"/>
        </w:rPr>
        <w:t>nem tartozik a kis- és középvállalkozásokról, fejlődésük támogatásáról szóló törvény hatálya alá</w:t>
      </w:r>
      <w:r w:rsidRPr="001768B3">
        <w:rPr>
          <w:rStyle w:val="Lbjegyzet-karakterek"/>
          <w:rFonts w:cs="Tahoma"/>
          <w:color w:val="auto"/>
          <w:szCs w:val="21"/>
        </w:rPr>
        <w:footnoteReference w:id="6"/>
      </w:r>
      <w:r w:rsidRPr="001768B3">
        <w:rPr>
          <w:rFonts w:cs="Tahoma"/>
          <w:color w:val="auto"/>
          <w:szCs w:val="21"/>
        </w:rPr>
        <w:t>.</w:t>
      </w:r>
    </w:p>
    <w:p w14:paraId="48CA9EA0" w14:textId="1ADC88A1" w:rsidR="00B0237F" w:rsidRDefault="00B0237F" w:rsidP="0066775A">
      <w:pPr>
        <w:pStyle w:val="Szvegtrzsbehzssal"/>
        <w:spacing w:line="276" w:lineRule="auto"/>
        <w:ind w:left="0"/>
        <w:jc w:val="center"/>
        <w:rPr>
          <w:rFonts w:cs="Tahoma"/>
          <w:color w:val="auto"/>
          <w:szCs w:val="21"/>
        </w:rPr>
      </w:pPr>
      <w:r>
        <w:rPr>
          <w:rFonts w:cs="Tahoma"/>
          <w:color w:val="auto"/>
          <w:szCs w:val="21"/>
        </w:rPr>
        <w:t>II.</w:t>
      </w:r>
    </w:p>
    <w:p w14:paraId="20342FDA" w14:textId="77777777" w:rsidR="00B0237F" w:rsidRDefault="00B0237F" w:rsidP="0066775A">
      <w:pPr>
        <w:pStyle w:val="Szvegtrzsbehzssal"/>
        <w:spacing w:line="276" w:lineRule="auto"/>
        <w:ind w:left="0"/>
        <w:rPr>
          <w:rFonts w:cs="Tahoma"/>
          <w:color w:val="auto"/>
          <w:szCs w:val="21"/>
        </w:rPr>
      </w:pPr>
      <w:r w:rsidRPr="006A63AE">
        <w:rPr>
          <w:rFonts w:cs="Tahoma"/>
          <w:color w:val="auto"/>
          <w:szCs w:val="21"/>
        </w:rPr>
        <w:t>Nyilatkozom továbbá, hogy az ajánlattal benyújtott elektronikus másolati példány az ajánlat papír alapú példányával mindenben megegyezik.</w:t>
      </w:r>
    </w:p>
    <w:p w14:paraId="0D1C7BDD" w14:textId="77777777" w:rsidR="00B0237F" w:rsidRPr="006A63AE" w:rsidRDefault="00B0237F" w:rsidP="0066775A">
      <w:pPr>
        <w:pStyle w:val="Szvegtrzsbehzssal"/>
        <w:spacing w:line="276" w:lineRule="auto"/>
        <w:ind w:left="0"/>
        <w:rPr>
          <w:rFonts w:cs="Tahoma"/>
          <w:color w:val="auto"/>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3399"/>
        <w:gridCol w:w="4253"/>
      </w:tblGrid>
      <w:tr w:rsidR="00B0237F" w:rsidRPr="00F7739D" w14:paraId="61D20A0D" w14:textId="77777777" w:rsidTr="001376E5">
        <w:tc>
          <w:tcPr>
            <w:tcW w:w="9070" w:type="dxa"/>
            <w:gridSpan w:val="3"/>
          </w:tcPr>
          <w:p w14:paraId="18C89392" w14:textId="77777777" w:rsidR="00B0237F" w:rsidRPr="00F7739D" w:rsidRDefault="00B0237F" w:rsidP="0066775A">
            <w:pPr>
              <w:spacing w:after="120" w:line="276" w:lineRule="auto"/>
              <w:ind w:left="426" w:hanging="426"/>
              <w:rPr>
                <w:rFonts w:cs="Tahoma"/>
                <w:color w:val="auto"/>
                <w:szCs w:val="21"/>
              </w:rPr>
            </w:pPr>
            <w:r w:rsidRPr="00F7739D">
              <w:rPr>
                <w:rFonts w:cs="Tahoma"/>
                <w:color w:val="auto"/>
                <w:szCs w:val="21"/>
              </w:rPr>
              <w:t>Keltezés (helység, év, hónap, nap)</w:t>
            </w:r>
          </w:p>
        </w:tc>
      </w:tr>
      <w:tr w:rsidR="00B0237F" w:rsidRPr="00F7739D" w14:paraId="1157F734" w14:textId="77777777" w:rsidTr="001376E5">
        <w:tc>
          <w:tcPr>
            <w:tcW w:w="1418" w:type="dxa"/>
          </w:tcPr>
          <w:p w14:paraId="51D86F89" w14:textId="77777777" w:rsidR="00B0237F" w:rsidRPr="00F7739D" w:rsidRDefault="00B0237F" w:rsidP="0066775A">
            <w:pPr>
              <w:spacing w:after="120" w:line="276" w:lineRule="auto"/>
              <w:ind w:left="426" w:hanging="426"/>
              <w:rPr>
                <w:rFonts w:cs="Tahoma"/>
                <w:color w:val="auto"/>
                <w:szCs w:val="21"/>
              </w:rPr>
            </w:pPr>
          </w:p>
        </w:tc>
        <w:tc>
          <w:tcPr>
            <w:tcW w:w="3399" w:type="dxa"/>
          </w:tcPr>
          <w:p w14:paraId="773BBA4D" w14:textId="77777777" w:rsidR="00B0237F" w:rsidRPr="00F7739D" w:rsidRDefault="00B0237F" w:rsidP="0066775A">
            <w:pPr>
              <w:spacing w:after="120" w:line="276" w:lineRule="auto"/>
              <w:ind w:left="426" w:hanging="426"/>
              <w:rPr>
                <w:rFonts w:cs="Tahoma"/>
                <w:color w:val="auto"/>
                <w:szCs w:val="21"/>
              </w:rPr>
            </w:pPr>
          </w:p>
        </w:tc>
        <w:tc>
          <w:tcPr>
            <w:tcW w:w="4253" w:type="dxa"/>
            <w:tcBorders>
              <w:bottom w:val="single" w:sz="4" w:space="0" w:color="auto"/>
            </w:tcBorders>
          </w:tcPr>
          <w:p w14:paraId="49670C84" w14:textId="77777777" w:rsidR="00B0237F" w:rsidRPr="00F7739D" w:rsidRDefault="00B0237F" w:rsidP="0066775A">
            <w:pPr>
              <w:spacing w:after="120" w:line="276" w:lineRule="auto"/>
              <w:ind w:left="426" w:hanging="426"/>
              <w:rPr>
                <w:rFonts w:cs="Tahoma"/>
                <w:color w:val="auto"/>
                <w:szCs w:val="21"/>
              </w:rPr>
            </w:pPr>
          </w:p>
        </w:tc>
      </w:tr>
      <w:tr w:rsidR="00B0237F" w:rsidRPr="00F7739D" w14:paraId="0FE005D5" w14:textId="77777777" w:rsidTr="001376E5">
        <w:tc>
          <w:tcPr>
            <w:tcW w:w="1418" w:type="dxa"/>
          </w:tcPr>
          <w:p w14:paraId="76B331CC" w14:textId="77777777" w:rsidR="00B0237F" w:rsidRPr="00F7739D" w:rsidRDefault="00B0237F" w:rsidP="0066775A">
            <w:pPr>
              <w:spacing w:after="120" w:line="276" w:lineRule="auto"/>
              <w:ind w:left="426" w:hanging="426"/>
              <w:rPr>
                <w:rFonts w:cs="Tahoma"/>
                <w:color w:val="auto"/>
                <w:szCs w:val="21"/>
              </w:rPr>
            </w:pPr>
          </w:p>
        </w:tc>
        <w:tc>
          <w:tcPr>
            <w:tcW w:w="3399" w:type="dxa"/>
          </w:tcPr>
          <w:p w14:paraId="538A49E2" w14:textId="77777777" w:rsidR="00B0237F" w:rsidRPr="00F7739D" w:rsidRDefault="00B0237F" w:rsidP="0066775A">
            <w:pPr>
              <w:spacing w:after="120" w:line="276" w:lineRule="auto"/>
              <w:ind w:left="426" w:hanging="426"/>
              <w:rPr>
                <w:rFonts w:cs="Tahoma"/>
                <w:color w:val="auto"/>
                <w:szCs w:val="21"/>
              </w:rPr>
            </w:pPr>
          </w:p>
        </w:tc>
        <w:tc>
          <w:tcPr>
            <w:tcW w:w="4253" w:type="dxa"/>
            <w:tcBorders>
              <w:top w:val="single" w:sz="4" w:space="0" w:color="auto"/>
            </w:tcBorders>
            <w:vAlign w:val="center"/>
          </w:tcPr>
          <w:p w14:paraId="7B4136CB" w14:textId="77777777" w:rsidR="00B0237F" w:rsidRPr="00F7739D" w:rsidRDefault="00B0237F" w:rsidP="0066775A">
            <w:pPr>
              <w:tabs>
                <w:tab w:val="center" w:pos="6521"/>
              </w:tabs>
              <w:spacing w:after="120" w:line="276" w:lineRule="auto"/>
              <w:ind w:left="426" w:hanging="426"/>
              <w:jc w:val="center"/>
              <w:rPr>
                <w:rFonts w:cs="Tahoma"/>
                <w:color w:val="auto"/>
                <w:szCs w:val="21"/>
              </w:rPr>
            </w:pPr>
            <w:r w:rsidRPr="00F7739D">
              <w:rPr>
                <w:rFonts w:cs="Tahoma"/>
                <w:color w:val="auto"/>
                <w:szCs w:val="21"/>
              </w:rPr>
              <w:t>(cégjegyzésre jogosult vagy szabályszerűen meghatalmazott képviselő aláírása)</w:t>
            </w:r>
          </w:p>
        </w:tc>
      </w:tr>
    </w:tbl>
    <w:p w14:paraId="319521C2" w14:textId="77777777" w:rsidR="00B0237F" w:rsidRPr="00B0237F" w:rsidRDefault="00B0237F" w:rsidP="0066775A">
      <w:pPr>
        <w:suppressAutoHyphens w:val="0"/>
        <w:spacing w:after="120" w:line="276" w:lineRule="auto"/>
        <w:textAlignment w:val="auto"/>
        <w:rPr>
          <w:rFonts w:cs="Tahoma"/>
          <w:color w:val="auto"/>
          <w:szCs w:val="21"/>
        </w:rPr>
      </w:pPr>
    </w:p>
    <w:p w14:paraId="300EE252" w14:textId="0766DF35" w:rsidR="00B0237F" w:rsidRDefault="00B0237F" w:rsidP="0066775A">
      <w:pPr>
        <w:suppressAutoHyphens w:val="0"/>
        <w:spacing w:after="120" w:line="276" w:lineRule="auto"/>
        <w:jc w:val="left"/>
        <w:textAlignment w:val="auto"/>
        <w:rPr>
          <w:rFonts w:cs="Tahoma"/>
          <w:color w:val="auto"/>
          <w:szCs w:val="21"/>
        </w:rPr>
      </w:pPr>
      <w:r>
        <w:rPr>
          <w:rFonts w:cs="Tahoma"/>
          <w:color w:val="auto"/>
          <w:szCs w:val="21"/>
        </w:rPr>
        <w:br w:type="page"/>
      </w:r>
    </w:p>
    <w:p w14:paraId="4B76E948" w14:textId="3472B823" w:rsidR="00B0237F" w:rsidRDefault="00B0237F" w:rsidP="0066775A">
      <w:pPr>
        <w:suppressAutoHyphens w:val="0"/>
        <w:spacing w:after="120" w:line="276" w:lineRule="auto"/>
        <w:jc w:val="left"/>
        <w:textAlignment w:val="auto"/>
        <w:rPr>
          <w:rFonts w:cs="Tahoma"/>
          <w:color w:val="auto"/>
          <w:szCs w:val="21"/>
        </w:rPr>
      </w:pPr>
    </w:p>
    <w:p w14:paraId="5E6224E3" w14:textId="12DABB68" w:rsidR="006414FE" w:rsidRPr="003E4459" w:rsidRDefault="00B3420A" w:rsidP="0066775A">
      <w:pPr>
        <w:pStyle w:val="Cmsor2"/>
        <w:spacing w:after="120" w:line="276" w:lineRule="auto"/>
        <w:jc w:val="right"/>
        <w:rPr>
          <w:smallCaps/>
        </w:rPr>
      </w:pPr>
      <w:r>
        <w:t>5</w:t>
      </w:r>
      <w:r w:rsidR="00472512">
        <w:t>.</w:t>
      </w:r>
      <w:r w:rsidR="00472512" w:rsidRPr="008A58E3">
        <w:t xml:space="preserve"> </w:t>
      </w:r>
      <w:r w:rsidR="00472512">
        <w:t>sz.</w:t>
      </w:r>
      <w:r w:rsidR="00472512" w:rsidRPr="008A58E3">
        <w:t xml:space="preserve"> melléklet</w:t>
      </w:r>
    </w:p>
    <w:p w14:paraId="762DF932" w14:textId="77777777" w:rsidR="006414FE" w:rsidRPr="008A58E3" w:rsidRDefault="006414FE" w:rsidP="0066775A">
      <w:pPr>
        <w:spacing w:after="120" w:line="276" w:lineRule="auto"/>
        <w:jc w:val="center"/>
        <w:rPr>
          <w:rFonts w:cs="Tahoma"/>
          <w:b/>
          <w:caps/>
          <w:szCs w:val="21"/>
        </w:rPr>
      </w:pPr>
      <w:r>
        <w:rPr>
          <w:rFonts w:cs="Tahoma"/>
          <w:b/>
          <w:caps/>
          <w:szCs w:val="21"/>
        </w:rPr>
        <w:t>Nyilatkozat</w:t>
      </w:r>
    </w:p>
    <w:p w14:paraId="5CBDE01C" w14:textId="66942AC2" w:rsidR="006414FE" w:rsidRDefault="006414FE" w:rsidP="0066775A">
      <w:pPr>
        <w:spacing w:after="120" w:line="276" w:lineRule="auto"/>
        <w:jc w:val="center"/>
        <w:rPr>
          <w:rFonts w:cs="Tahoma"/>
          <w:b/>
          <w:szCs w:val="21"/>
        </w:rPr>
      </w:pPr>
      <w:r>
        <w:rPr>
          <w:rFonts w:cs="Tahoma"/>
          <w:b/>
          <w:szCs w:val="21"/>
        </w:rPr>
        <w:t>a Kbt. 65. § (7) bekezdése alapján a kapacitást nyújtó szervezetekről</w:t>
      </w:r>
    </w:p>
    <w:p w14:paraId="7B4B7034" w14:textId="4954669C" w:rsidR="006414FE" w:rsidRDefault="006414FE" w:rsidP="0066775A">
      <w:pPr>
        <w:spacing w:after="120" w:line="276" w:lineRule="auto"/>
        <w:jc w:val="center"/>
        <w:rPr>
          <w:rFonts w:cs="Tahoma"/>
          <w:b/>
          <w:szCs w:val="21"/>
        </w:rPr>
      </w:pPr>
    </w:p>
    <w:p w14:paraId="45F146B6" w14:textId="77777777" w:rsidR="00AE37F1" w:rsidRPr="008A58E3" w:rsidRDefault="00AE37F1" w:rsidP="0066775A">
      <w:pPr>
        <w:spacing w:after="120" w:line="276" w:lineRule="auto"/>
        <w:jc w:val="center"/>
        <w:rPr>
          <w:rFonts w:cs="Tahoma"/>
          <w:b/>
          <w:szCs w:val="21"/>
        </w:rPr>
      </w:pPr>
    </w:p>
    <w:p w14:paraId="181C7986" w14:textId="77777777" w:rsidR="006414FE" w:rsidRDefault="006414FE" w:rsidP="0066775A">
      <w:pPr>
        <w:spacing w:after="120" w:line="276" w:lineRule="auto"/>
        <w:rPr>
          <w:rFonts w:cs="Tahoma"/>
          <w:b/>
          <w:szCs w:val="21"/>
        </w:rPr>
      </w:pPr>
    </w:p>
    <w:p w14:paraId="176EBC42" w14:textId="5F9623F8" w:rsidR="006414FE" w:rsidRDefault="006414FE" w:rsidP="0066775A">
      <w:pPr>
        <w:spacing w:after="120" w:line="276" w:lineRule="auto"/>
        <w:rPr>
          <w:color w:val="auto"/>
        </w:rPr>
      </w:pPr>
      <w:r w:rsidRPr="008A58E3">
        <w:t>Alulírott ___________________________________________ mint a(z) ________________________________ (székhely:__________________________________) ajánlat</w:t>
      </w:r>
      <w:r>
        <w:t>tevő</w:t>
      </w:r>
      <w:r w:rsidRPr="008A58E3">
        <w:t xml:space="preserve"> cégjegyzésre jogosult / meghatalmazott</w:t>
      </w:r>
      <w:r w:rsidRPr="008A58E3">
        <w:rPr>
          <w:rStyle w:val="Lbjegyzet-hivatkozs"/>
          <w:rFonts w:cs="Tahoma"/>
          <w:szCs w:val="21"/>
        </w:rPr>
        <w:footnoteReference w:id="7"/>
      </w:r>
      <w:r w:rsidRPr="008A58E3">
        <w:t xml:space="preserve"> képviselője a(z) </w:t>
      </w:r>
      <w:r w:rsidRPr="008A58E3">
        <w:rPr>
          <w:b/>
          <w:i/>
          <w:color w:val="auto"/>
        </w:rPr>
        <w:t>„</w:t>
      </w:r>
      <w:r w:rsidR="00037223" w:rsidRPr="00C307A5">
        <w:rPr>
          <w:rFonts w:cs="Tahoma"/>
          <w:b/>
          <w:bCs/>
          <w:i/>
          <w:szCs w:val="21"/>
        </w:rPr>
        <w:t>Cégnyilvántartási adatok átadása az Országos Cégnyilvántartó és Céginformációs Rendszerből az EMIR és a FAIR rendszerekbe</w:t>
      </w:r>
      <w:r w:rsidRPr="008A58E3">
        <w:rPr>
          <w:b/>
          <w:i/>
          <w:color w:val="auto"/>
        </w:rPr>
        <w:t xml:space="preserve">” </w:t>
      </w:r>
      <w:r w:rsidRPr="008A58E3">
        <w:t xml:space="preserve">tárgyban indított közbeszerzési eljárás során </w:t>
      </w:r>
      <w:r w:rsidRPr="001768B3">
        <w:rPr>
          <w:color w:val="auto"/>
        </w:rPr>
        <w:t>a Kbt. 65. § (7) bekezdése alapján</w:t>
      </w:r>
      <w:r w:rsidRPr="001768B3">
        <w:rPr>
          <w:vertAlign w:val="superscript"/>
        </w:rPr>
        <w:footnoteReference w:id="8"/>
      </w:r>
      <w:r>
        <w:rPr>
          <w:color w:val="auto"/>
          <w:vertAlign w:val="superscript"/>
        </w:rPr>
        <w:t xml:space="preserve"> </w:t>
      </w:r>
      <w:r>
        <w:rPr>
          <w:color w:val="auto"/>
        </w:rPr>
        <w:t xml:space="preserve">nyilatkozom, </w:t>
      </w:r>
      <w:r w:rsidRPr="001768B3">
        <w:rPr>
          <w:color w:val="auto"/>
        </w:rPr>
        <w:t xml:space="preserve">hogy az </w:t>
      </w:r>
      <w:r>
        <w:rPr>
          <w:color w:val="auto"/>
        </w:rPr>
        <w:t>alkalmassági követelményeknek való megfeleléshez az alábbi szervezet(ek) kapacitására támaszkodva kívánunk megfelelni.</w:t>
      </w:r>
    </w:p>
    <w:p w14:paraId="3FC4C52E" w14:textId="77777777" w:rsidR="006414FE" w:rsidRPr="008A58E3" w:rsidRDefault="006414FE" w:rsidP="0066775A">
      <w:pPr>
        <w:spacing w:after="120" w:line="276" w:lineRule="auto"/>
      </w:pPr>
    </w:p>
    <w:tbl>
      <w:tblPr>
        <w:tblW w:w="0" w:type="auto"/>
        <w:jc w:val="center"/>
        <w:tblLayout w:type="fixed"/>
        <w:tblLook w:val="0000" w:firstRow="0" w:lastRow="0" w:firstColumn="0" w:lastColumn="0" w:noHBand="0" w:noVBand="0"/>
      </w:tblPr>
      <w:tblGrid>
        <w:gridCol w:w="4778"/>
        <w:gridCol w:w="3138"/>
      </w:tblGrid>
      <w:tr w:rsidR="006414FE" w:rsidRPr="001768B3" w14:paraId="362F503C" w14:textId="77777777" w:rsidTr="00061E17">
        <w:trPr>
          <w:jc w:val="center"/>
        </w:trPr>
        <w:tc>
          <w:tcPr>
            <w:tcW w:w="4778" w:type="dxa"/>
            <w:tcBorders>
              <w:top w:val="single" w:sz="4" w:space="0" w:color="000000"/>
              <w:left w:val="single" w:sz="4" w:space="0" w:color="000000"/>
              <w:bottom w:val="single" w:sz="4" w:space="0" w:color="000000"/>
            </w:tcBorders>
            <w:shd w:val="clear" w:color="auto" w:fill="ACB9CA" w:themeFill="text2" w:themeFillTint="66"/>
            <w:vAlign w:val="center"/>
          </w:tcPr>
          <w:p w14:paraId="0E38FAC2" w14:textId="77777777" w:rsidR="006414FE" w:rsidRDefault="006414FE" w:rsidP="0066775A">
            <w:pPr>
              <w:spacing w:after="120" w:line="276" w:lineRule="auto"/>
              <w:jc w:val="center"/>
              <w:rPr>
                <w:rFonts w:cs="Tahoma"/>
                <w:b/>
                <w:color w:val="auto"/>
                <w:sz w:val="16"/>
                <w:szCs w:val="16"/>
              </w:rPr>
            </w:pPr>
            <w:r w:rsidRPr="001768B3">
              <w:rPr>
                <w:rFonts w:cs="Tahoma"/>
                <w:b/>
                <w:color w:val="auto"/>
                <w:sz w:val="16"/>
                <w:szCs w:val="16"/>
              </w:rPr>
              <w:t xml:space="preserve">Kapacitást rendelkezésre bocsátó </w:t>
            </w:r>
            <w:r>
              <w:rPr>
                <w:rFonts w:cs="Tahoma"/>
                <w:b/>
                <w:color w:val="auto"/>
                <w:sz w:val="16"/>
                <w:szCs w:val="16"/>
              </w:rPr>
              <w:t>szervezet</w:t>
            </w:r>
            <w:r w:rsidRPr="001768B3">
              <w:rPr>
                <w:rFonts w:cs="Tahoma"/>
                <w:b/>
                <w:color w:val="auto"/>
                <w:sz w:val="16"/>
                <w:szCs w:val="16"/>
              </w:rPr>
              <w:t xml:space="preserve"> </w:t>
            </w:r>
          </w:p>
          <w:p w14:paraId="3AF8A298" w14:textId="77777777" w:rsidR="006414FE" w:rsidRPr="001768B3" w:rsidRDefault="006414FE" w:rsidP="0066775A">
            <w:pPr>
              <w:spacing w:after="120" w:line="276" w:lineRule="auto"/>
              <w:jc w:val="center"/>
              <w:rPr>
                <w:rFonts w:cs="Tahoma"/>
                <w:b/>
                <w:bCs/>
                <w:color w:val="auto"/>
                <w:sz w:val="16"/>
                <w:szCs w:val="16"/>
              </w:rPr>
            </w:pPr>
            <w:r w:rsidRPr="00C86278">
              <w:rPr>
                <w:rFonts w:cs="Tahoma"/>
                <w:color w:val="auto"/>
                <w:sz w:val="16"/>
                <w:szCs w:val="16"/>
              </w:rPr>
              <w:t>(név, cím)</w:t>
            </w:r>
          </w:p>
        </w:tc>
        <w:tc>
          <w:tcPr>
            <w:tcW w:w="3138" w:type="dxa"/>
            <w:tcBorders>
              <w:top w:val="single" w:sz="4" w:space="0" w:color="000000"/>
              <w:left w:val="single" w:sz="4" w:space="0" w:color="000000"/>
              <w:bottom w:val="single" w:sz="4" w:space="0" w:color="000000"/>
              <w:right w:val="single" w:sz="4" w:space="0" w:color="000000"/>
            </w:tcBorders>
            <w:shd w:val="clear" w:color="auto" w:fill="ACB9CA" w:themeFill="text2" w:themeFillTint="66"/>
            <w:vAlign w:val="center"/>
          </w:tcPr>
          <w:p w14:paraId="6F826AF2" w14:textId="77777777" w:rsidR="006414FE" w:rsidRDefault="006414FE" w:rsidP="0066775A">
            <w:pPr>
              <w:spacing w:after="120" w:line="276" w:lineRule="auto"/>
              <w:jc w:val="center"/>
              <w:rPr>
                <w:rFonts w:cs="Tahoma"/>
                <w:b/>
                <w:bCs/>
                <w:color w:val="auto"/>
                <w:sz w:val="16"/>
                <w:szCs w:val="16"/>
              </w:rPr>
            </w:pPr>
            <w:r w:rsidRPr="001768B3">
              <w:rPr>
                <w:rFonts w:cs="Tahoma"/>
                <w:b/>
                <w:bCs/>
                <w:color w:val="auto"/>
                <w:sz w:val="16"/>
                <w:szCs w:val="16"/>
              </w:rPr>
              <w:t>Az alkalmassági feltétel</w:t>
            </w:r>
            <w:r w:rsidRPr="001768B3">
              <w:rPr>
                <w:rStyle w:val="Lbjegyzet-hivatkozs"/>
                <w:rFonts w:cs="Tahoma"/>
                <w:bCs/>
                <w:color w:val="auto"/>
                <w:sz w:val="16"/>
                <w:szCs w:val="16"/>
              </w:rPr>
              <w:footnoteReference w:id="9"/>
            </w:r>
            <w:r w:rsidRPr="001768B3">
              <w:rPr>
                <w:rFonts w:cs="Tahoma"/>
                <w:b/>
                <w:bCs/>
                <w:color w:val="auto"/>
                <w:sz w:val="16"/>
                <w:szCs w:val="16"/>
              </w:rPr>
              <w:t xml:space="preserve">, amelynek igazolásához a kapacitást nyújtó szervezet erőforrására támaszkodik </w:t>
            </w:r>
          </w:p>
          <w:p w14:paraId="794DBBEC" w14:textId="77777777" w:rsidR="006414FE" w:rsidRPr="001768B3" w:rsidRDefault="006414FE" w:rsidP="0066775A">
            <w:pPr>
              <w:spacing w:after="120" w:line="276" w:lineRule="auto"/>
              <w:jc w:val="center"/>
              <w:rPr>
                <w:rFonts w:cs="Tahoma"/>
                <w:color w:val="auto"/>
                <w:sz w:val="16"/>
                <w:szCs w:val="16"/>
              </w:rPr>
            </w:pPr>
            <w:r w:rsidRPr="001768B3">
              <w:rPr>
                <w:rFonts w:cs="Tahoma"/>
                <w:bCs/>
                <w:sz w:val="16"/>
                <w:szCs w:val="16"/>
              </w:rPr>
              <w:t>(a felhívás vonatkozó pontjának megjelölése)</w:t>
            </w:r>
          </w:p>
        </w:tc>
      </w:tr>
      <w:tr w:rsidR="006414FE" w:rsidRPr="001768B3" w14:paraId="02696F1B" w14:textId="77777777" w:rsidTr="00061E17">
        <w:trPr>
          <w:jc w:val="center"/>
        </w:trPr>
        <w:tc>
          <w:tcPr>
            <w:tcW w:w="4778" w:type="dxa"/>
            <w:tcBorders>
              <w:top w:val="single" w:sz="4" w:space="0" w:color="000000"/>
              <w:left w:val="single" w:sz="4" w:space="0" w:color="000000"/>
              <w:bottom w:val="single" w:sz="4" w:space="0" w:color="000000"/>
            </w:tcBorders>
            <w:shd w:val="clear" w:color="auto" w:fill="FFFFFF"/>
          </w:tcPr>
          <w:p w14:paraId="5025DF3E" w14:textId="77777777" w:rsidR="006414FE" w:rsidRPr="001768B3" w:rsidRDefault="006414FE" w:rsidP="0066775A">
            <w:pPr>
              <w:snapToGrid w:val="0"/>
              <w:spacing w:after="120" w:line="276" w:lineRule="auto"/>
              <w:ind w:left="426" w:hanging="426"/>
              <w:jc w:val="center"/>
              <w:rPr>
                <w:rFonts w:cs="Tahoma"/>
                <w:color w:val="auto"/>
                <w:sz w:val="16"/>
                <w:szCs w:val="16"/>
              </w:rPr>
            </w:pPr>
          </w:p>
        </w:tc>
        <w:tc>
          <w:tcPr>
            <w:tcW w:w="3138" w:type="dxa"/>
            <w:tcBorders>
              <w:top w:val="single" w:sz="4" w:space="0" w:color="000000"/>
              <w:left w:val="single" w:sz="4" w:space="0" w:color="000000"/>
              <w:bottom w:val="single" w:sz="4" w:space="0" w:color="000000"/>
              <w:right w:val="single" w:sz="4" w:space="0" w:color="000000"/>
            </w:tcBorders>
            <w:shd w:val="clear" w:color="auto" w:fill="FFFFFF"/>
          </w:tcPr>
          <w:p w14:paraId="57F2385F" w14:textId="77777777" w:rsidR="006414FE" w:rsidRPr="001768B3" w:rsidRDefault="006414FE" w:rsidP="0066775A">
            <w:pPr>
              <w:snapToGrid w:val="0"/>
              <w:spacing w:after="120" w:line="276" w:lineRule="auto"/>
              <w:ind w:left="426" w:hanging="426"/>
              <w:jc w:val="center"/>
              <w:rPr>
                <w:rFonts w:cs="Tahoma"/>
                <w:color w:val="auto"/>
                <w:sz w:val="16"/>
                <w:szCs w:val="16"/>
              </w:rPr>
            </w:pPr>
          </w:p>
        </w:tc>
      </w:tr>
      <w:tr w:rsidR="006414FE" w:rsidRPr="001768B3" w14:paraId="0D9BEC64" w14:textId="77777777" w:rsidTr="00061E17">
        <w:trPr>
          <w:jc w:val="center"/>
        </w:trPr>
        <w:tc>
          <w:tcPr>
            <w:tcW w:w="4778" w:type="dxa"/>
            <w:tcBorders>
              <w:top w:val="single" w:sz="4" w:space="0" w:color="000000"/>
              <w:left w:val="single" w:sz="4" w:space="0" w:color="000000"/>
              <w:bottom w:val="single" w:sz="4" w:space="0" w:color="000000"/>
            </w:tcBorders>
            <w:shd w:val="clear" w:color="auto" w:fill="FFFFFF"/>
          </w:tcPr>
          <w:p w14:paraId="21D80313" w14:textId="77777777" w:rsidR="006414FE" w:rsidRPr="001768B3" w:rsidRDefault="006414FE" w:rsidP="0066775A">
            <w:pPr>
              <w:snapToGrid w:val="0"/>
              <w:spacing w:after="120" w:line="276" w:lineRule="auto"/>
              <w:ind w:left="426" w:hanging="426"/>
              <w:jc w:val="center"/>
              <w:rPr>
                <w:rFonts w:cs="Tahoma"/>
                <w:color w:val="auto"/>
                <w:sz w:val="16"/>
                <w:szCs w:val="16"/>
              </w:rPr>
            </w:pPr>
          </w:p>
        </w:tc>
        <w:tc>
          <w:tcPr>
            <w:tcW w:w="3138" w:type="dxa"/>
            <w:tcBorders>
              <w:top w:val="single" w:sz="4" w:space="0" w:color="000000"/>
              <w:left w:val="single" w:sz="4" w:space="0" w:color="000000"/>
              <w:bottom w:val="single" w:sz="4" w:space="0" w:color="000000"/>
              <w:right w:val="single" w:sz="4" w:space="0" w:color="000000"/>
            </w:tcBorders>
            <w:shd w:val="clear" w:color="auto" w:fill="FFFFFF"/>
          </w:tcPr>
          <w:p w14:paraId="76FAC672" w14:textId="77777777" w:rsidR="006414FE" w:rsidRPr="001768B3" w:rsidRDefault="006414FE" w:rsidP="0066775A">
            <w:pPr>
              <w:snapToGrid w:val="0"/>
              <w:spacing w:after="120" w:line="276" w:lineRule="auto"/>
              <w:ind w:left="426" w:hanging="426"/>
              <w:jc w:val="center"/>
              <w:rPr>
                <w:rFonts w:cs="Tahoma"/>
                <w:color w:val="auto"/>
                <w:sz w:val="16"/>
                <w:szCs w:val="16"/>
              </w:rPr>
            </w:pPr>
          </w:p>
        </w:tc>
      </w:tr>
    </w:tbl>
    <w:p w14:paraId="31C87E3D" w14:textId="77777777" w:rsidR="006414FE" w:rsidRDefault="006414FE" w:rsidP="0066775A">
      <w:pPr>
        <w:spacing w:after="120" w:line="276" w:lineRule="auto"/>
        <w:rPr>
          <w:rFonts w:cs="Tahoma"/>
          <w:b/>
          <w:szCs w:val="21"/>
        </w:rPr>
      </w:pPr>
    </w:p>
    <w:p w14:paraId="739FAFB1" w14:textId="77777777" w:rsidR="006414FE" w:rsidRDefault="006414FE" w:rsidP="0066775A">
      <w:pPr>
        <w:spacing w:after="120" w:line="276" w:lineRule="auto"/>
        <w:rPr>
          <w:rFonts w:cs="Tahoma"/>
          <w:b/>
          <w:szCs w:val="21"/>
        </w:rPr>
      </w:pPr>
    </w:p>
    <w:p w14:paraId="502408B8" w14:textId="77777777" w:rsidR="006414FE" w:rsidRPr="008A58E3" w:rsidRDefault="006414FE" w:rsidP="0066775A">
      <w:pPr>
        <w:spacing w:after="120" w:line="276" w:lineRule="auto"/>
        <w:rPr>
          <w:rFonts w:cs="Tahoma"/>
          <w:b/>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0"/>
        <w:gridCol w:w="3511"/>
        <w:gridCol w:w="4317"/>
      </w:tblGrid>
      <w:tr w:rsidR="006414FE" w:rsidRPr="008A58E3" w14:paraId="77A60885" w14:textId="77777777" w:rsidTr="00061E17">
        <w:tc>
          <w:tcPr>
            <w:tcW w:w="9488" w:type="dxa"/>
            <w:gridSpan w:val="3"/>
          </w:tcPr>
          <w:p w14:paraId="116F5895" w14:textId="77777777" w:rsidR="006414FE" w:rsidRPr="008A58E3" w:rsidRDefault="006414FE" w:rsidP="0066775A">
            <w:pPr>
              <w:tabs>
                <w:tab w:val="right" w:pos="0"/>
                <w:tab w:val="right" w:pos="9026"/>
              </w:tabs>
              <w:spacing w:after="120" w:line="276" w:lineRule="auto"/>
              <w:outlineLvl w:val="0"/>
              <w:rPr>
                <w:rFonts w:cs="Tahoma"/>
                <w:bCs/>
                <w:szCs w:val="21"/>
              </w:rPr>
            </w:pPr>
            <w:r w:rsidRPr="008A58E3">
              <w:rPr>
                <w:rFonts w:cs="Tahoma"/>
                <w:bCs/>
                <w:szCs w:val="21"/>
              </w:rPr>
              <w:t>Keltezés (helység, év, hónap, nap)</w:t>
            </w:r>
          </w:p>
        </w:tc>
      </w:tr>
      <w:tr w:rsidR="006414FE" w:rsidRPr="008A58E3" w14:paraId="649BE00A" w14:textId="77777777" w:rsidTr="00061E17">
        <w:tc>
          <w:tcPr>
            <w:tcW w:w="1495" w:type="dxa"/>
          </w:tcPr>
          <w:p w14:paraId="37A1BF97" w14:textId="77777777" w:rsidR="006414FE" w:rsidRPr="008A58E3" w:rsidRDefault="006414FE" w:rsidP="0066775A">
            <w:pPr>
              <w:spacing w:after="120" w:line="276" w:lineRule="auto"/>
              <w:rPr>
                <w:rFonts w:cs="Tahoma"/>
                <w:color w:val="auto"/>
                <w:szCs w:val="21"/>
              </w:rPr>
            </w:pPr>
          </w:p>
        </w:tc>
        <w:tc>
          <w:tcPr>
            <w:tcW w:w="3603" w:type="dxa"/>
          </w:tcPr>
          <w:p w14:paraId="533FE5A3" w14:textId="77777777" w:rsidR="006414FE" w:rsidRPr="008A58E3" w:rsidRDefault="006414FE" w:rsidP="0066775A">
            <w:pPr>
              <w:spacing w:after="120" w:line="276" w:lineRule="auto"/>
              <w:rPr>
                <w:rFonts w:cs="Tahoma"/>
                <w:color w:val="auto"/>
                <w:szCs w:val="21"/>
              </w:rPr>
            </w:pPr>
          </w:p>
        </w:tc>
        <w:tc>
          <w:tcPr>
            <w:tcW w:w="4390" w:type="dxa"/>
            <w:tcBorders>
              <w:bottom w:val="single" w:sz="4" w:space="0" w:color="auto"/>
            </w:tcBorders>
          </w:tcPr>
          <w:p w14:paraId="555979A0" w14:textId="77777777" w:rsidR="006414FE" w:rsidRPr="008A58E3" w:rsidRDefault="006414FE" w:rsidP="0066775A">
            <w:pPr>
              <w:spacing w:after="120" w:line="276" w:lineRule="auto"/>
              <w:rPr>
                <w:rFonts w:cs="Tahoma"/>
                <w:color w:val="auto"/>
                <w:szCs w:val="21"/>
              </w:rPr>
            </w:pPr>
          </w:p>
        </w:tc>
      </w:tr>
      <w:tr w:rsidR="006414FE" w:rsidRPr="008A58E3" w14:paraId="2D41DF01" w14:textId="77777777" w:rsidTr="00061E17">
        <w:tc>
          <w:tcPr>
            <w:tcW w:w="1495" w:type="dxa"/>
          </w:tcPr>
          <w:p w14:paraId="4AEED592" w14:textId="77777777" w:rsidR="006414FE" w:rsidRPr="008A58E3" w:rsidRDefault="006414FE" w:rsidP="0066775A">
            <w:pPr>
              <w:tabs>
                <w:tab w:val="right" w:pos="0"/>
                <w:tab w:val="right" w:pos="9026"/>
              </w:tabs>
              <w:spacing w:after="120" w:line="276" w:lineRule="auto"/>
              <w:outlineLvl w:val="0"/>
              <w:rPr>
                <w:rFonts w:cs="Tahoma"/>
                <w:bCs/>
                <w:szCs w:val="21"/>
              </w:rPr>
            </w:pPr>
          </w:p>
        </w:tc>
        <w:tc>
          <w:tcPr>
            <w:tcW w:w="3603" w:type="dxa"/>
          </w:tcPr>
          <w:p w14:paraId="47841822" w14:textId="77777777" w:rsidR="006414FE" w:rsidRPr="008A58E3" w:rsidRDefault="006414FE" w:rsidP="0066775A">
            <w:pPr>
              <w:tabs>
                <w:tab w:val="right" w:pos="0"/>
                <w:tab w:val="right" w:pos="9026"/>
              </w:tabs>
              <w:spacing w:after="120" w:line="276" w:lineRule="auto"/>
              <w:outlineLvl w:val="0"/>
              <w:rPr>
                <w:rFonts w:cs="Tahoma"/>
                <w:bCs/>
                <w:szCs w:val="21"/>
              </w:rPr>
            </w:pPr>
          </w:p>
        </w:tc>
        <w:tc>
          <w:tcPr>
            <w:tcW w:w="4390" w:type="dxa"/>
            <w:tcBorders>
              <w:top w:val="single" w:sz="4" w:space="0" w:color="auto"/>
            </w:tcBorders>
            <w:vAlign w:val="center"/>
          </w:tcPr>
          <w:p w14:paraId="319E9EE1" w14:textId="77777777" w:rsidR="006414FE" w:rsidRPr="008A58E3" w:rsidRDefault="006414FE" w:rsidP="0066775A">
            <w:pPr>
              <w:tabs>
                <w:tab w:val="right" w:pos="0"/>
                <w:tab w:val="right" w:pos="9026"/>
              </w:tabs>
              <w:spacing w:after="120" w:line="276" w:lineRule="auto"/>
              <w:jc w:val="center"/>
              <w:outlineLvl w:val="0"/>
              <w:rPr>
                <w:rFonts w:cs="Tahoma"/>
                <w:bCs/>
                <w:szCs w:val="21"/>
              </w:rPr>
            </w:pPr>
            <w:r w:rsidRPr="008A58E3">
              <w:rPr>
                <w:rFonts w:cs="Tahoma"/>
                <w:bCs/>
                <w:szCs w:val="21"/>
              </w:rPr>
              <w:t>(cégjegyzésre jogosult vagy szabályszerűen meghatalmazott képviselő aláírása)</w:t>
            </w:r>
          </w:p>
        </w:tc>
      </w:tr>
    </w:tbl>
    <w:p w14:paraId="5DBCFB69" w14:textId="77777777" w:rsidR="001922D3" w:rsidRPr="00EE5614" w:rsidRDefault="001922D3" w:rsidP="0066775A">
      <w:pPr>
        <w:spacing w:after="120" w:line="276" w:lineRule="auto"/>
        <w:ind w:left="426" w:hanging="426"/>
        <w:rPr>
          <w:rFonts w:cs="Tahoma"/>
          <w:b/>
          <w:color w:val="auto"/>
          <w:szCs w:val="21"/>
        </w:rPr>
      </w:pPr>
    </w:p>
    <w:p w14:paraId="463CA721" w14:textId="6C54496A" w:rsidR="00C10C7A" w:rsidRPr="00AE37F1" w:rsidRDefault="00B3420A" w:rsidP="0066775A">
      <w:pPr>
        <w:pStyle w:val="Cmsor2"/>
        <w:pageBreakBefore/>
        <w:spacing w:after="120" w:line="276" w:lineRule="auto"/>
        <w:jc w:val="right"/>
      </w:pPr>
      <w:r>
        <w:t>6</w:t>
      </w:r>
      <w:r w:rsidR="00941C70" w:rsidRPr="00AE37F1">
        <w:t xml:space="preserve">. </w:t>
      </w:r>
      <w:r w:rsidR="006414FE" w:rsidRPr="00AE37F1">
        <w:t>sz.</w:t>
      </w:r>
      <w:r w:rsidR="00C10C7A" w:rsidRPr="00AE37F1">
        <w:t xml:space="preserve"> melléklet</w:t>
      </w:r>
    </w:p>
    <w:p w14:paraId="463CA723" w14:textId="1EB52B8C" w:rsidR="00684546" w:rsidRDefault="00684546" w:rsidP="0066775A">
      <w:pPr>
        <w:spacing w:after="120" w:line="276" w:lineRule="auto"/>
        <w:ind w:left="426" w:hanging="426"/>
        <w:jc w:val="center"/>
        <w:rPr>
          <w:rFonts w:cs="Tahoma"/>
          <w:b/>
          <w:szCs w:val="21"/>
          <w:lang w:eastAsia="en-GB"/>
        </w:rPr>
      </w:pPr>
      <w:r w:rsidRPr="00AE37F1">
        <w:rPr>
          <w:rFonts w:cs="Tahoma"/>
          <w:b/>
          <w:szCs w:val="21"/>
          <w:lang w:eastAsia="en-GB"/>
        </w:rPr>
        <w:t>AZ EGYSÉGES EURÓPAI KÖZBESZERZÉSI DOKUMENTUM FORMANYOMTATVÁNYA</w:t>
      </w:r>
    </w:p>
    <w:p w14:paraId="275465C3" w14:textId="77777777" w:rsidR="00381562" w:rsidRPr="001768B3" w:rsidRDefault="00381562" w:rsidP="0066775A">
      <w:pPr>
        <w:spacing w:after="120" w:line="276" w:lineRule="auto"/>
        <w:ind w:left="426" w:hanging="426"/>
        <w:jc w:val="center"/>
        <w:rPr>
          <w:rFonts w:cs="Tahoma"/>
          <w:b/>
          <w:szCs w:val="21"/>
          <w:lang w:eastAsia="en-GB"/>
        </w:rPr>
      </w:pPr>
    </w:p>
    <w:p w14:paraId="463CA724" w14:textId="77777777" w:rsidR="00194E0D" w:rsidRPr="001768B3" w:rsidRDefault="00684546" w:rsidP="0066775A">
      <w:pPr>
        <w:keepNext/>
        <w:spacing w:after="120" w:line="276" w:lineRule="auto"/>
        <w:ind w:left="426" w:hanging="426"/>
        <w:jc w:val="center"/>
        <w:rPr>
          <w:rFonts w:cs="Tahoma"/>
          <w:b/>
          <w:szCs w:val="21"/>
          <w:lang w:eastAsia="en-GB"/>
        </w:rPr>
      </w:pPr>
      <w:r w:rsidRPr="001768B3">
        <w:rPr>
          <w:rFonts w:cs="Tahoma"/>
          <w:b/>
          <w:szCs w:val="21"/>
          <w:lang w:eastAsia="en-GB"/>
        </w:rPr>
        <w:t>I. RÉSZ: A KÖZBESZERZÉSI ELJÁRÁSRA ÉS AZ AJÁNLATKÉRŐ SZERVRE VAGY A KÖZSZOLGÁLTATÓ AJÁNLATKÉRŐRE VONATKOZÓ INFORMÁCIÓK</w:t>
      </w:r>
    </w:p>
    <w:p w14:paraId="463CA725" w14:textId="77777777" w:rsidR="00194E0D" w:rsidRPr="001768B3" w:rsidRDefault="00194E0D" w:rsidP="0066775A">
      <w:pPr>
        <w:pBdr>
          <w:top w:val="single" w:sz="4" w:space="1" w:color="auto"/>
          <w:left w:val="single" w:sz="4" w:space="4" w:color="auto"/>
          <w:bottom w:val="single" w:sz="4" w:space="1" w:color="auto"/>
          <w:right w:val="single" w:sz="4" w:space="4" w:color="auto"/>
        </w:pBdr>
        <w:shd w:val="clear" w:color="auto" w:fill="BFBFBF"/>
        <w:spacing w:after="120" w:line="276" w:lineRule="auto"/>
        <w:rPr>
          <w:rFonts w:cs="Tahoma"/>
          <w:i/>
          <w:szCs w:val="21"/>
          <w:lang w:eastAsia="en-GB"/>
        </w:rPr>
      </w:pPr>
      <w:r w:rsidRPr="001768B3">
        <w:rPr>
          <w:rFonts w:cs="Tahoma"/>
          <w:i/>
          <w:szCs w:val="21"/>
          <w:lang w:eastAsia="en-GB"/>
        </w:rPr>
        <w:t>Olyan közbeszerzési eljárásoknál, amelyekben az eljárást megindító felhívást az Európai Unió Hivatalos Lapjában tették közzé, az I. részben előírt információ automatikusan beolvasásra kerül, feltéve, hogy az elektronikus ESPD-szolgáltatást</w:t>
      </w:r>
      <w:r w:rsidRPr="001768B3">
        <w:rPr>
          <w:rFonts w:cs="Tahoma"/>
          <w:i/>
          <w:szCs w:val="21"/>
          <w:vertAlign w:val="superscript"/>
          <w:lang w:eastAsia="en-GB"/>
        </w:rPr>
        <w:footnoteReference w:id="10"/>
      </w:r>
      <w:r w:rsidRPr="001768B3">
        <w:rPr>
          <w:rFonts w:cs="Tahoma"/>
          <w:i/>
          <w:szCs w:val="21"/>
          <w:lang w:eastAsia="en-GB"/>
        </w:rPr>
        <w:t xml:space="preserve"> használták az egységes európai közbeszerzési dokumentum kitöltéséhez.</w:t>
      </w:r>
    </w:p>
    <w:p w14:paraId="463CA726" w14:textId="77777777" w:rsidR="00194E0D" w:rsidRPr="001768B3" w:rsidRDefault="00194E0D" w:rsidP="0066775A">
      <w:pPr>
        <w:pBdr>
          <w:top w:val="single" w:sz="4" w:space="1" w:color="auto"/>
          <w:left w:val="single" w:sz="4" w:space="4" w:color="auto"/>
          <w:bottom w:val="single" w:sz="4" w:space="1" w:color="auto"/>
          <w:right w:val="single" w:sz="4" w:space="4" w:color="auto"/>
        </w:pBdr>
        <w:shd w:val="clear" w:color="auto" w:fill="BFBFBF"/>
        <w:spacing w:after="120" w:line="276" w:lineRule="auto"/>
        <w:rPr>
          <w:rFonts w:cs="Tahoma"/>
          <w:i/>
          <w:szCs w:val="21"/>
          <w:lang w:eastAsia="en-GB"/>
        </w:rPr>
      </w:pPr>
      <w:r w:rsidRPr="001768B3">
        <w:rPr>
          <w:rFonts w:cs="Tahoma"/>
          <w:i/>
          <w:szCs w:val="21"/>
          <w:lang w:eastAsia="en-GB"/>
        </w:rPr>
        <w:t>Az Európai Unió Hivatalos lapjában közzétett vonatkozó hirdetmény</w:t>
      </w:r>
      <w:r w:rsidRPr="001768B3">
        <w:rPr>
          <w:rFonts w:cs="Tahoma"/>
          <w:i/>
          <w:szCs w:val="21"/>
          <w:vertAlign w:val="superscript"/>
          <w:lang w:eastAsia="en-GB"/>
        </w:rPr>
        <w:footnoteReference w:id="11"/>
      </w:r>
      <w:r w:rsidRPr="001768B3">
        <w:rPr>
          <w:rFonts w:cs="Tahoma"/>
          <w:i/>
          <w:szCs w:val="21"/>
          <w:lang w:eastAsia="en-GB"/>
        </w:rPr>
        <w:t xml:space="preserve"> hivatkozási adatai:</w:t>
      </w:r>
      <w:r w:rsidRPr="001768B3">
        <w:rPr>
          <w:rFonts w:cs="Tahoma"/>
          <w:i/>
          <w:szCs w:val="21"/>
          <w:lang w:eastAsia="en-GB"/>
        </w:rPr>
        <w:br/>
        <w:t xml:space="preserve">A Hivatalos Lap S sorozatának száma [], dátum [], [] oldal, </w:t>
      </w:r>
      <w:r w:rsidRPr="001768B3">
        <w:rPr>
          <w:rFonts w:cs="Tahoma"/>
          <w:i/>
          <w:szCs w:val="21"/>
          <w:lang w:eastAsia="en-GB"/>
        </w:rPr>
        <w:br/>
        <w:t>a hirdetmény száma a Hivatalos Lap S sorozatban: [ ][ ][ ][ ]/S [ ][ ][ ]–[ ][ ][ ][ ][ ][ ][ ]</w:t>
      </w:r>
    </w:p>
    <w:p w14:paraId="463CA727" w14:textId="77777777" w:rsidR="00194E0D" w:rsidRPr="001768B3" w:rsidRDefault="00194E0D" w:rsidP="0066775A">
      <w:pPr>
        <w:pBdr>
          <w:top w:val="single" w:sz="4" w:space="1" w:color="auto"/>
          <w:left w:val="single" w:sz="4" w:space="4" w:color="auto"/>
          <w:bottom w:val="single" w:sz="4" w:space="1" w:color="auto"/>
          <w:right w:val="single" w:sz="4" w:space="4" w:color="auto"/>
        </w:pBdr>
        <w:shd w:val="clear" w:color="auto" w:fill="BFBFBF"/>
        <w:spacing w:after="120" w:line="276" w:lineRule="auto"/>
        <w:rPr>
          <w:rFonts w:cs="Tahoma"/>
          <w:i/>
          <w:szCs w:val="21"/>
          <w:lang w:eastAsia="en-GB"/>
        </w:rPr>
      </w:pPr>
      <w:r w:rsidRPr="001768B3">
        <w:rPr>
          <w:rFonts w:cs="Tahoma"/>
          <w:i/>
          <w:szCs w:val="21"/>
          <w:lang w:eastAsia="en-GB"/>
        </w:rPr>
        <w:t>Ha az eljárást megindító felhívás nem jelent meg az EU Hivatalos Lapjában, akkor az ajánlatkérő szervnek vagy a közszolgáltató ajánlatkérőnek kell kitöltenie az információt, amely lehetővé teszi a közbeszerzési eljárás egyértelmű azonosítását.</w:t>
      </w:r>
    </w:p>
    <w:p w14:paraId="463CA728" w14:textId="77777777" w:rsidR="00194E0D" w:rsidRPr="001768B3" w:rsidRDefault="00194E0D" w:rsidP="0066775A">
      <w:pPr>
        <w:pBdr>
          <w:top w:val="single" w:sz="4" w:space="1" w:color="auto"/>
          <w:left w:val="single" w:sz="4" w:space="4" w:color="auto"/>
          <w:bottom w:val="single" w:sz="4" w:space="1" w:color="auto"/>
          <w:right w:val="single" w:sz="4" w:space="4" w:color="auto"/>
        </w:pBdr>
        <w:shd w:val="clear" w:color="auto" w:fill="BFBFBF"/>
        <w:spacing w:after="120" w:line="276" w:lineRule="auto"/>
        <w:rPr>
          <w:rFonts w:cs="Tahoma"/>
          <w:i/>
          <w:szCs w:val="21"/>
          <w:lang w:eastAsia="en-GB"/>
        </w:rPr>
      </w:pPr>
      <w:r w:rsidRPr="001768B3">
        <w:rPr>
          <w:rFonts w:cs="Tahoma"/>
          <w:i/>
          <w:szCs w:val="21"/>
          <w:lang w:eastAsia="en-GB"/>
        </w:rPr>
        <w:t>Amennyiben nincs előírva hirdetmény közzététele az Európai Unió Hivatalos Lapjában, kérjük, hogy adjon meg egyéb olyan információt, amely lehetővé teszi a közbeszerzési eljárás egyértelmű azonosítását (pl. nemzeti szintű közzététel hivatkozási adata): [….]</w:t>
      </w:r>
    </w:p>
    <w:p w14:paraId="463CA729" w14:textId="77777777" w:rsidR="00194E0D" w:rsidRPr="001768B3" w:rsidRDefault="00684546" w:rsidP="0066775A">
      <w:pPr>
        <w:keepNext/>
        <w:spacing w:after="120" w:line="276" w:lineRule="auto"/>
        <w:ind w:left="426" w:hanging="426"/>
        <w:jc w:val="center"/>
        <w:rPr>
          <w:rFonts w:cs="Tahoma"/>
          <w:b/>
          <w:i/>
          <w:smallCaps/>
          <w:szCs w:val="21"/>
          <w:lang w:eastAsia="en-GB"/>
        </w:rPr>
      </w:pPr>
      <w:r w:rsidRPr="001768B3">
        <w:rPr>
          <w:rFonts w:cs="Tahoma"/>
          <w:b/>
          <w:i/>
          <w:smallCaps/>
          <w:szCs w:val="21"/>
          <w:lang w:eastAsia="en-GB"/>
        </w:rPr>
        <w:t>A KÖZBESZERZÉSI ELJÁRÁSRA VONATKOZÓ INFORMÁCIÓK</w:t>
      </w:r>
    </w:p>
    <w:p w14:paraId="463CA72A" w14:textId="77777777" w:rsidR="00194E0D" w:rsidRPr="001768B3" w:rsidRDefault="00194E0D" w:rsidP="0066775A">
      <w:pPr>
        <w:pBdr>
          <w:top w:val="single" w:sz="4" w:space="1" w:color="auto"/>
          <w:left w:val="single" w:sz="4" w:space="4" w:color="auto"/>
          <w:bottom w:val="single" w:sz="4" w:space="1" w:color="auto"/>
          <w:right w:val="single" w:sz="4" w:space="4" w:color="auto"/>
        </w:pBdr>
        <w:shd w:val="clear" w:color="auto" w:fill="BFBFBF"/>
        <w:spacing w:after="120" w:line="276" w:lineRule="auto"/>
        <w:rPr>
          <w:rFonts w:cs="Tahoma"/>
          <w:i/>
          <w:szCs w:val="21"/>
          <w:lang w:eastAsia="en-GB"/>
        </w:rPr>
      </w:pPr>
      <w:r w:rsidRPr="001768B3">
        <w:rPr>
          <w:rFonts w:cs="Tahoma"/>
          <w:i/>
          <w:szCs w:val="21"/>
          <w:lang w:eastAsia="en-GB"/>
        </w:rPr>
        <w:t xml:space="preserve">Az I. részben előírt információ automatikusan megjelenik, </w:t>
      </w:r>
      <w:r w:rsidRPr="001768B3">
        <w:rPr>
          <w:rFonts w:cs="Tahoma"/>
          <w:i/>
          <w:szCs w:val="21"/>
          <w:u w:val="single"/>
          <w:lang w:eastAsia="en-GB"/>
        </w:rPr>
        <w:t>feltéve, hogy a fent említett elektronikus ESPD-szolgáltatást használják az egységes európai közbeszerzési dokumentum létrehozásához és kitöltéséhez</w:t>
      </w:r>
      <w:r w:rsidRPr="001768B3">
        <w:rPr>
          <w:rFonts w:cs="Tahoma"/>
          <w:i/>
          <w:szCs w:val="21"/>
          <w:lang w:eastAsia="en-GB"/>
        </w:rPr>
        <w:t>.</w:t>
      </w:r>
      <w:r w:rsidRPr="001768B3">
        <w:rPr>
          <w:rFonts w:cs="Tahoma"/>
          <w:szCs w:val="21"/>
          <w:u w:val="single"/>
          <w:lang w:eastAsia="en-GB"/>
        </w:rPr>
        <w:t xml:space="preserve"> Ha nem, akkor </w:t>
      </w:r>
      <w:r w:rsidRPr="001768B3">
        <w:rPr>
          <w:rFonts w:cs="Tahoma"/>
          <w:i/>
          <w:szCs w:val="21"/>
          <w:u w:val="single"/>
          <w:lang w:eastAsia="en-GB"/>
        </w:rPr>
        <w:t>ezt az információt</w:t>
      </w:r>
      <w:r w:rsidRPr="001768B3">
        <w:rPr>
          <w:rFonts w:cs="Tahoma"/>
          <w:szCs w:val="21"/>
          <w:u w:val="single"/>
          <w:lang w:eastAsia="en-GB"/>
        </w:rPr>
        <w:t xml:space="preserve"> a gazdasági szereplőnek </w:t>
      </w:r>
      <w:r w:rsidRPr="001768B3">
        <w:rPr>
          <w:rFonts w:cs="Tahoma"/>
          <w:i/>
          <w:szCs w:val="21"/>
          <w:u w:val="single"/>
          <w:lang w:eastAsia="en-GB"/>
        </w:rPr>
        <w:t>kell kitöltenie.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5"/>
      </w:tblGrid>
      <w:tr w:rsidR="00194E0D" w:rsidRPr="001768B3" w14:paraId="463CA72D" w14:textId="77777777" w:rsidTr="00651E1E">
        <w:trPr>
          <w:trHeight w:val="349"/>
        </w:trPr>
        <w:tc>
          <w:tcPr>
            <w:tcW w:w="4644" w:type="dxa"/>
            <w:shd w:val="clear" w:color="auto" w:fill="auto"/>
          </w:tcPr>
          <w:p w14:paraId="463CA72B" w14:textId="77777777" w:rsidR="00194E0D" w:rsidRPr="001768B3" w:rsidRDefault="00194E0D" w:rsidP="0066775A">
            <w:pPr>
              <w:spacing w:after="120" w:line="276" w:lineRule="auto"/>
              <w:ind w:left="426" w:hanging="426"/>
              <w:rPr>
                <w:rFonts w:cs="Tahoma"/>
                <w:b/>
                <w:i/>
                <w:szCs w:val="21"/>
                <w:lang w:eastAsia="en-GB"/>
              </w:rPr>
            </w:pPr>
            <w:r w:rsidRPr="001768B3">
              <w:rPr>
                <w:rFonts w:cs="Tahoma"/>
                <w:b/>
                <w:i/>
                <w:szCs w:val="21"/>
                <w:lang w:eastAsia="en-GB"/>
              </w:rPr>
              <w:t>A beszerző azonosítása</w:t>
            </w:r>
            <w:r w:rsidRPr="001768B3">
              <w:rPr>
                <w:rFonts w:cs="Tahoma"/>
                <w:b/>
                <w:i/>
                <w:szCs w:val="21"/>
                <w:vertAlign w:val="superscript"/>
                <w:lang w:eastAsia="en-GB"/>
              </w:rPr>
              <w:footnoteReference w:id="12"/>
            </w:r>
          </w:p>
        </w:tc>
        <w:tc>
          <w:tcPr>
            <w:tcW w:w="4645" w:type="dxa"/>
            <w:shd w:val="clear" w:color="auto" w:fill="auto"/>
          </w:tcPr>
          <w:p w14:paraId="463CA72C" w14:textId="77777777" w:rsidR="00194E0D" w:rsidRPr="001768B3" w:rsidRDefault="00194E0D" w:rsidP="0066775A">
            <w:pPr>
              <w:spacing w:after="120" w:line="276" w:lineRule="auto"/>
              <w:ind w:left="426" w:hanging="426"/>
              <w:rPr>
                <w:rFonts w:cs="Tahoma"/>
                <w:b/>
                <w:i/>
                <w:szCs w:val="21"/>
                <w:lang w:eastAsia="en-GB"/>
              </w:rPr>
            </w:pPr>
            <w:r w:rsidRPr="001768B3">
              <w:rPr>
                <w:rFonts w:cs="Tahoma"/>
                <w:b/>
                <w:i/>
                <w:szCs w:val="21"/>
                <w:lang w:eastAsia="en-GB"/>
              </w:rPr>
              <w:t>Válasz:</w:t>
            </w:r>
          </w:p>
        </w:tc>
      </w:tr>
      <w:tr w:rsidR="00194E0D" w:rsidRPr="001768B3" w14:paraId="463CA730" w14:textId="77777777" w:rsidTr="00651E1E">
        <w:trPr>
          <w:trHeight w:val="349"/>
        </w:trPr>
        <w:tc>
          <w:tcPr>
            <w:tcW w:w="4644" w:type="dxa"/>
            <w:shd w:val="clear" w:color="auto" w:fill="auto"/>
          </w:tcPr>
          <w:p w14:paraId="463CA72E"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 xml:space="preserve">Név: </w:t>
            </w:r>
          </w:p>
        </w:tc>
        <w:tc>
          <w:tcPr>
            <w:tcW w:w="4645" w:type="dxa"/>
            <w:shd w:val="clear" w:color="auto" w:fill="auto"/>
          </w:tcPr>
          <w:p w14:paraId="463CA72F" w14:textId="7CE22879" w:rsidR="00194E0D" w:rsidRPr="001768B3" w:rsidRDefault="00037223" w:rsidP="0066775A">
            <w:pPr>
              <w:spacing w:after="120" w:line="276" w:lineRule="auto"/>
              <w:rPr>
                <w:rFonts w:cs="Tahoma"/>
                <w:szCs w:val="21"/>
                <w:lang w:eastAsia="en-GB"/>
              </w:rPr>
            </w:pPr>
            <w:r>
              <w:rPr>
                <w:rFonts w:cs="Tahoma"/>
                <w:b/>
                <w:bCs/>
                <w:color w:val="000000" w:themeColor="text1"/>
                <w:szCs w:val="21"/>
              </w:rPr>
              <w:t>Miniszterelnökség</w:t>
            </w:r>
            <w:r w:rsidR="00381562">
              <w:rPr>
                <w:rFonts w:cs="Tahoma"/>
                <w:b/>
                <w:bCs/>
                <w:color w:val="000000" w:themeColor="text1"/>
                <w:szCs w:val="21"/>
              </w:rPr>
              <w:t xml:space="preserve"> (</w:t>
            </w:r>
            <w:r>
              <w:rPr>
                <w:rFonts w:cs="Tahoma"/>
                <w:b/>
                <w:bCs/>
                <w:color w:val="000000" w:themeColor="text1"/>
                <w:szCs w:val="21"/>
              </w:rPr>
              <w:t>1055 Budapest, Kossuth Lajos tér 1-3.</w:t>
            </w:r>
            <w:r w:rsidR="00381562">
              <w:rPr>
                <w:rFonts w:cs="Tahoma"/>
                <w:b/>
                <w:bCs/>
                <w:color w:val="000000" w:themeColor="text1"/>
                <w:szCs w:val="21"/>
              </w:rPr>
              <w:t>)</w:t>
            </w:r>
          </w:p>
        </w:tc>
      </w:tr>
      <w:tr w:rsidR="00194E0D" w:rsidRPr="001768B3" w14:paraId="463CA733" w14:textId="77777777" w:rsidTr="00651E1E">
        <w:trPr>
          <w:trHeight w:val="485"/>
        </w:trPr>
        <w:tc>
          <w:tcPr>
            <w:tcW w:w="4644" w:type="dxa"/>
            <w:shd w:val="clear" w:color="auto" w:fill="auto"/>
          </w:tcPr>
          <w:p w14:paraId="463CA731" w14:textId="77777777" w:rsidR="00194E0D" w:rsidRPr="001768B3" w:rsidRDefault="00194E0D" w:rsidP="0066775A">
            <w:pPr>
              <w:spacing w:after="120" w:line="276" w:lineRule="auto"/>
              <w:ind w:left="426" w:hanging="426"/>
              <w:rPr>
                <w:rFonts w:cs="Tahoma"/>
                <w:b/>
                <w:i/>
                <w:szCs w:val="21"/>
                <w:lang w:eastAsia="en-GB"/>
              </w:rPr>
            </w:pPr>
            <w:r w:rsidRPr="001768B3">
              <w:rPr>
                <w:rFonts w:cs="Tahoma"/>
                <w:b/>
                <w:i/>
                <w:szCs w:val="21"/>
                <w:lang w:eastAsia="en-GB"/>
              </w:rPr>
              <w:t>Melyik beszerzést érinti?</w:t>
            </w:r>
          </w:p>
        </w:tc>
        <w:tc>
          <w:tcPr>
            <w:tcW w:w="4645" w:type="dxa"/>
            <w:shd w:val="clear" w:color="auto" w:fill="auto"/>
          </w:tcPr>
          <w:p w14:paraId="463CA732" w14:textId="77777777" w:rsidR="00194E0D" w:rsidRPr="001768B3" w:rsidRDefault="00194E0D" w:rsidP="0066775A">
            <w:pPr>
              <w:spacing w:after="120" w:line="276" w:lineRule="auto"/>
              <w:ind w:left="426" w:hanging="426"/>
              <w:rPr>
                <w:rFonts w:cs="Tahoma"/>
                <w:b/>
                <w:i/>
                <w:szCs w:val="21"/>
                <w:lang w:eastAsia="en-GB"/>
              </w:rPr>
            </w:pPr>
            <w:r w:rsidRPr="001768B3">
              <w:rPr>
                <w:rFonts w:cs="Tahoma"/>
                <w:b/>
                <w:i/>
                <w:szCs w:val="21"/>
                <w:lang w:eastAsia="en-GB"/>
              </w:rPr>
              <w:t>Válasz:</w:t>
            </w:r>
          </w:p>
        </w:tc>
      </w:tr>
      <w:tr w:rsidR="00194E0D" w:rsidRPr="001768B3" w14:paraId="463CA736" w14:textId="77777777" w:rsidTr="00651E1E">
        <w:trPr>
          <w:trHeight w:val="484"/>
        </w:trPr>
        <w:tc>
          <w:tcPr>
            <w:tcW w:w="4644" w:type="dxa"/>
            <w:shd w:val="clear" w:color="auto" w:fill="auto"/>
          </w:tcPr>
          <w:p w14:paraId="463CA734"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A közbeszerzés megnevezése vagy rövid ismertetése</w:t>
            </w:r>
            <w:r w:rsidRPr="001768B3">
              <w:rPr>
                <w:rFonts w:cs="Tahoma"/>
                <w:szCs w:val="21"/>
                <w:vertAlign w:val="superscript"/>
                <w:lang w:eastAsia="en-GB"/>
              </w:rPr>
              <w:footnoteReference w:id="13"/>
            </w:r>
            <w:r w:rsidRPr="001768B3">
              <w:rPr>
                <w:rFonts w:cs="Tahoma"/>
                <w:szCs w:val="21"/>
                <w:lang w:eastAsia="en-GB"/>
              </w:rPr>
              <w:t>:</w:t>
            </w:r>
          </w:p>
        </w:tc>
        <w:tc>
          <w:tcPr>
            <w:tcW w:w="4645" w:type="dxa"/>
            <w:shd w:val="clear" w:color="auto" w:fill="auto"/>
          </w:tcPr>
          <w:p w14:paraId="463CA735" w14:textId="241EE79B" w:rsidR="00194E0D" w:rsidRPr="00381562" w:rsidRDefault="00037223" w:rsidP="0066775A">
            <w:pPr>
              <w:spacing w:after="120" w:line="276" w:lineRule="auto"/>
              <w:rPr>
                <w:rFonts w:cs="Tahoma"/>
                <w:szCs w:val="21"/>
                <w:lang w:eastAsia="en-GB"/>
              </w:rPr>
            </w:pPr>
            <w:r w:rsidRPr="00C307A5">
              <w:rPr>
                <w:rFonts w:cs="Tahoma"/>
                <w:b/>
                <w:bCs/>
                <w:i/>
                <w:szCs w:val="21"/>
              </w:rPr>
              <w:t>Cégnyilvántartási adatok átadása az Országos Cégnyilvántartó és Céginformációs Rendszerből az EMIR és a FAIR rendszerekbe</w:t>
            </w:r>
          </w:p>
        </w:tc>
      </w:tr>
      <w:tr w:rsidR="00194E0D" w:rsidRPr="001768B3" w14:paraId="463CA739" w14:textId="77777777" w:rsidTr="00651E1E">
        <w:trPr>
          <w:trHeight w:val="484"/>
        </w:trPr>
        <w:tc>
          <w:tcPr>
            <w:tcW w:w="4644" w:type="dxa"/>
            <w:shd w:val="clear" w:color="auto" w:fill="auto"/>
          </w:tcPr>
          <w:p w14:paraId="463CA737" w14:textId="77777777" w:rsidR="00194E0D" w:rsidRPr="001768B3" w:rsidRDefault="00194E0D" w:rsidP="0066775A">
            <w:pPr>
              <w:spacing w:after="120" w:line="276" w:lineRule="auto"/>
              <w:rPr>
                <w:rFonts w:cs="Tahoma"/>
                <w:szCs w:val="21"/>
                <w:lang w:eastAsia="en-GB"/>
              </w:rPr>
            </w:pPr>
            <w:r w:rsidRPr="001768B3">
              <w:rPr>
                <w:rFonts w:cs="Tahoma"/>
                <w:szCs w:val="21"/>
                <w:lang w:eastAsia="en-GB"/>
              </w:rPr>
              <w:t>Az ajánlatkérő szerv vagy a közszolgáltató ajánlatkérő által az aktához rendelt hivatkozási szám (</w:t>
            </w:r>
            <w:r w:rsidRPr="001768B3">
              <w:rPr>
                <w:rFonts w:cs="Tahoma"/>
                <w:i/>
                <w:szCs w:val="21"/>
                <w:lang w:eastAsia="en-GB"/>
              </w:rPr>
              <w:t>adott esetben</w:t>
            </w:r>
            <w:r w:rsidRPr="001768B3">
              <w:rPr>
                <w:rFonts w:cs="Tahoma"/>
                <w:szCs w:val="21"/>
                <w:lang w:eastAsia="en-GB"/>
              </w:rPr>
              <w:t>)</w:t>
            </w:r>
            <w:r w:rsidRPr="001768B3">
              <w:rPr>
                <w:rFonts w:cs="Tahoma"/>
                <w:szCs w:val="21"/>
                <w:vertAlign w:val="superscript"/>
                <w:lang w:eastAsia="en-GB"/>
              </w:rPr>
              <w:footnoteReference w:id="14"/>
            </w:r>
            <w:r w:rsidRPr="001768B3">
              <w:rPr>
                <w:rFonts w:cs="Tahoma"/>
                <w:szCs w:val="21"/>
                <w:lang w:eastAsia="en-GB"/>
              </w:rPr>
              <w:t>:</w:t>
            </w:r>
          </w:p>
        </w:tc>
        <w:tc>
          <w:tcPr>
            <w:tcW w:w="4645" w:type="dxa"/>
            <w:shd w:val="clear" w:color="auto" w:fill="auto"/>
          </w:tcPr>
          <w:p w14:paraId="463CA738"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  - ]</w:t>
            </w:r>
          </w:p>
        </w:tc>
      </w:tr>
    </w:tbl>
    <w:p w14:paraId="463CA73A" w14:textId="77777777" w:rsidR="00194E0D" w:rsidRPr="001768B3" w:rsidRDefault="00194E0D" w:rsidP="0066775A">
      <w:pPr>
        <w:pBdr>
          <w:top w:val="single" w:sz="4" w:space="1" w:color="auto"/>
          <w:left w:val="single" w:sz="4" w:space="4" w:color="auto"/>
          <w:bottom w:val="single" w:sz="4" w:space="1" w:color="auto"/>
          <w:right w:val="single" w:sz="4" w:space="4" w:color="auto"/>
        </w:pBdr>
        <w:shd w:val="clear" w:color="auto" w:fill="BFBFBF"/>
        <w:tabs>
          <w:tab w:val="left" w:pos="4644"/>
        </w:tabs>
        <w:spacing w:after="120" w:line="276" w:lineRule="auto"/>
        <w:ind w:left="426" w:hanging="426"/>
        <w:rPr>
          <w:rFonts w:cs="Tahoma"/>
          <w:szCs w:val="21"/>
          <w:lang w:eastAsia="en-GB"/>
        </w:rPr>
      </w:pPr>
      <w:r w:rsidRPr="001768B3">
        <w:rPr>
          <w:rFonts w:cs="Tahoma"/>
          <w:b/>
          <w:i/>
          <w:szCs w:val="21"/>
          <w:lang w:eastAsia="en-GB"/>
        </w:rPr>
        <w:t xml:space="preserve">Az egységes európai közbeszerzési dokumentum minden szakaszában </w:t>
      </w:r>
      <w:r w:rsidRPr="001768B3">
        <w:rPr>
          <w:rFonts w:cs="Tahoma"/>
          <w:b/>
          <w:i/>
          <w:szCs w:val="21"/>
          <w:u w:val="single"/>
          <w:lang w:eastAsia="en-GB"/>
        </w:rPr>
        <w:t>az összes</w:t>
      </w:r>
      <w:r w:rsidRPr="001768B3">
        <w:rPr>
          <w:rFonts w:cs="Tahoma"/>
          <w:b/>
          <w:i/>
          <w:szCs w:val="21"/>
          <w:lang w:eastAsia="en-GB"/>
        </w:rPr>
        <w:t xml:space="preserve"> egyéb információt a </w:t>
      </w:r>
      <w:r w:rsidRPr="001768B3">
        <w:rPr>
          <w:rFonts w:cs="Tahoma"/>
          <w:b/>
          <w:i/>
          <w:szCs w:val="21"/>
          <w:u w:val="single"/>
          <w:lang w:eastAsia="en-GB"/>
        </w:rPr>
        <w:t>gazdasági szereplőnek</w:t>
      </w:r>
      <w:r w:rsidRPr="001768B3">
        <w:rPr>
          <w:rFonts w:cs="Tahoma"/>
          <w:b/>
          <w:i/>
          <w:szCs w:val="21"/>
          <w:lang w:eastAsia="en-GB"/>
        </w:rPr>
        <w:t xml:space="preserve"> kell kitöltenie</w:t>
      </w:r>
      <w:r w:rsidRPr="001768B3">
        <w:rPr>
          <w:rFonts w:cs="Tahoma"/>
          <w:b/>
          <w:szCs w:val="21"/>
          <w:lang w:eastAsia="en-GB"/>
        </w:rPr>
        <w:t>.</w:t>
      </w:r>
    </w:p>
    <w:p w14:paraId="463CA73B" w14:textId="77777777" w:rsidR="00194E0D" w:rsidRPr="001768B3" w:rsidRDefault="00194E0D" w:rsidP="0066775A">
      <w:pPr>
        <w:spacing w:after="120" w:line="276" w:lineRule="auto"/>
        <w:ind w:left="426" w:hanging="426"/>
        <w:rPr>
          <w:rFonts w:cs="Tahoma"/>
          <w:szCs w:val="21"/>
          <w:lang w:eastAsia="en-GB"/>
        </w:rPr>
      </w:pPr>
    </w:p>
    <w:p w14:paraId="463CA73C" w14:textId="77777777" w:rsidR="00194E0D" w:rsidRPr="001768B3" w:rsidRDefault="00684546" w:rsidP="0066775A">
      <w:pPr>
        <w:keepNext/>
        <w:spacing w:after="120" w:line="276" w:lineRule="auto"/>
        <w:ind w:left="426" w:hanging="426"/>
        <w:jc w:val="center"/>
        <w:rPr>
          <w:rFonts w:cs="Tahoma"/>
          <w:b/>
          <w:szCs w:val="21"/>
          <w:lang w:eastAsia="en-GB"/>
        </w:rPr>
      </w:pPr>
      <w:r w:rsidRPr="001768B3">
        <w:rPr>
          <w:rFonts w:cs="Tahoma"/>
          <w:b/>
          <w:szCs w:val="21"/>
          <w:lang w:eastAsia="en-GB"/>
        </w:rPr>
        <w:t>II. RÉSZ: A GAZDASÁGI SZEREPLŐRE VONATKOZÓ INFORMÁCIÓK</w:t>
      </w:r>
    </w:p>
    <w:p w14:paraId="463CA73D" w14:textId="77777777" w:rsidR="00194E0D" w:rsidRPr="001768B3" w:rsidRDefault="00684546" w:rsidP="0066775A">
      <w:pPr>
        <w:keepNext/>
        <w:spacing w:after="120" w:line="276" w:lineRule="auto"/>
        <w:ind w:left="426" w:hanging="426"/>
        <w:jc w:val="center"/>
        <w:rPr>
          <w:rFonts w:cs="Tahoma"/>
          <w:b/>
          <w:i/>
          <w:smallCaps/>
          <w:szCs w:val="21"/>
          <w:lang w:eastAsia="en-GB"/>
        </w:rPr>
      </w:pPr>
      <w:r w:rsidRPr="001768B3">
        <w:rPr>
          <w:rFonts w:cs="Tahoma"/>
          <w:b/>
          <w:i/>
          <w:smallCaps/>
          <w:szCs w:val="21"/>
          <w:lang w:eastAsia="en-GB"/>
        </w:rPr>
        <w:t>A: A GAZDASÁGI SZEREPLŐRE VONATKOZÓ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5"/>
      </w:tblGrid>
      <w:tr w:rsidR="00194E0D" w:rsidRPr="001768B3" w14:paraId="463CA740" w14:textId="77777777" w:rsidTr="00651E1E">
        <w:tc>
          <w:tcPr>
            <w:tcW w:w="4644" w:type="dxa"/>
            <w:shd w:val="clear" w:color="auto" w:fill="auto"/>
          </w:tcPr>
          <w:p w14:paraId="463CA73E" w14:textId="77777777" w:rsidR="00194E0D" w:rsidRPr="001768B3" w:rsidRDefault="00194E0D" w:rsidP="0066775A">
            <w:pPr>
              <w:spacing w:after="120" w:line="276" w:lineRule="auto"/>
              <w:ind w:left="426" w:hanging="426"/>
              <w:rPr>
                <w:rFonts w:cs="Tahoma"/>
                <w:b/>
                <w:i/>
                <w:szCs w:val="21"/>
                <w:lang w:eastAsia="en-GB"/>
              </w:rPr>
            </w:pPr>
            <w:r w:rsidRPr="001768B3">
              <w:rPr>
                <w:rFonts w:cs="Tahoma"/>
                <w:b/>
                <w:i/>
                <w:szCs w:val="21"/>
                <w:lang w:eastAsia="en-GB"/>
              </w:rPr>
              <w:t>Azonosítás:</w:t>
            </w:r>
          </w:p>
        </w:tc>
        <w:tc>
          <w:tcPr>
            <w:tcW w:w="4645" w:type="dxa"/>
            <w:shd w:val="clear" w:color="auto" w:fill="auto"/>
          </w:tcPr>
          <w:p w14:paraId="463CA73F" w14:textId="77777777" w:rsidR="00194E0D" w:rsidRPr="001768B3" w:rsidRDefault="00194E0D" w:rsidP="0066775A">
            <w:pPr>
              <w:spacing w:after="120" w:line="276" w:lineRule="auto"/>
              <w:ind w:left="426" w:hanging="426"/>
              <w:rPr>
                <w:rFonts w:cs="Tahoma"/>
                <w:b/>
                <w:i/>
                <w:szCs w:val="21"/>
                <w:lang w:eastAsia="en-GB"/>
              </w:rPr>
            </w:pPr>
            <w:r w:rsidRPr="001768B3">
              <w:rPr>
                <w:rFonts w:cs="Tahoma"/>
                <w:b/>
                <w:i/>
                <w:szCs w:val="21"/>
                <w:lang w:eastAsia="en-GB"/>
              </w:rPr>
              <w:t>Válasz:</w:t>
            </w:r>
          </w:p>
        </w:tc>
      </w:tr>
      <w:tr w:rsidR="00194E0D" w:rsidRPr="001768B3" w14:paraId="463CA743" w14:textId="77777777" w:rsidTr="00651E1E">
        <w:tc>
          <w:tcPr>
            <w:tcW w:w="4644" w:type="dxa"/>
            <w:shd w:val="clear" w:color="auto" w:fill="auto"/>
          </w:tcPr>
          <w:p w14:paraId="463CA741"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Név:</w:t>
            </w:r>
          </w:p>
        </w:tc>
        <w:tc>
          <w:tcPr>
            <w:tcW w:w="4645" w:type="dxa"/>
            <w:shd w:val="clear" w:color="auto" w:fill="auto"/>
          </w:tcPr>
          <w:p w14:paraId="463CA742"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   ]</w:t>
            </w:r>
          </w:p>
        </w:tc>
      </w:tr>
      <w:tr w:rsidR="00194E0D" w:rsidRPr="001768B3" w14:paraId="463CA748" w14:textId="77777777" w:rsidTr="00651E1E">
        <w:trPr>
          <w:trHeight w:val="1372"/>
        </w:trPr>
        <w:tc>
          <w:tcPr>
            <w:tcW w:w="4644" w:type="dxa"/>
            <w:shd w:val="clear" w:color="auto" w:fill="auto"/>
          </w:tcPr>
          <w:p w14:paraId="463CA744"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Uniós adószám (HÉA-azonosító szám), adott esetben:</w:t>
            </w:r>
          </w:p>
          <w:p w14:paraId="463CA745"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Ha nincs uniós adószám (HÉA-azonosító szám), kérjük egyéb nemzeti azonosító szám feltüntetését, adott esetben, ha szükséges.</w:t>
            </w:r>
          </w:p>
        </w:tc>
        <w:tc>
          <w:tcPr>
            <w:tcW w:w="4645" w:type="dxa"/>
            <w:shd w:val="clear" w:color="auto" w:fill="auto"/>
          </w:tcPr>
          <w:p w14:paraId="463CA746"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   ]</w:t>
            </w:r>
          </w:p>
          <w:p w14:paraId="463CA747"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   ]</w:t>
            </w:r>
          </w:p>
        </w:tc>
      </w:tr>
      <w:tr w:rsidR="00194E0D" w:rsidRPr="001768B3" w14:paraId="463CA74B" w14:textId="77777777" w:rsidTr="00651E1E">
        <w:tc>
          <w:tcPr>
            <w:tcW w:w="4644" w:type="dxa"/>
            <w:shd w:val="clear" w:color="auto" w:fill="auto"/>
          </w:tcPr>
          <w:p w14:paraId="463CA749"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 xml:space="preserve">Postai cím: </w:t>
            </w:r>
          </w:p>
        </w:tc>
        <w:tc>
          <w:tcPr>
            <w:tcW w:w="4645" w:type="dxa"/>
            <w:shd w:val="clear" w:color="auto" w:fill="auto"/>
          </w:tcPr>
          <w:p w14:paraId="463CA74A"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w:t>
            </w:r>
          </w:p>
        </w:tc>
      </w:tr>
      <w:tr w:rsidR="00194E0D" w:rsidRPr="001768B3" w14:paraId="463CA754" w14:textId="77777777" w:rsidTr="00651E1E">
        <w:trPr>
          <w:trHeight w:val="2002"/>
        </w:trPr>
        <w:tc>
          <w:tcPr>
            <w:tcW w:w="4644" w:type="dxa"/>
            <w:shd w:val="clear" w:color="auto" w:fill="auto"/>
          </w:tcPr>
          <w:p w14:paraId="463CA74C"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Kapcsolattartó személy vagy személyek</w:t>
            </w:r>
            <w:r w:rsidRPr="001768B3">
              <w:rPr>
                <w:rFonts w:cs="Tahoma"/>
                <w:szCs w:val="21"/>
                <w:vertAlign w:val="superscript"/>
                <w:lang w:eastAsia="en-GB"/>
              </w:rPr>
              <w:footnoteReference w:id="15"/>
            </w:r>
            <w:r w:rsidRPr="001768B3">
              <w:rPr>
                <w:rFonts w:cs="Tahoma"/>
                <w:szCs w:val="21"/>
                <w:lang w:eastAsia="en-GB"/>
              </w:rPr>
              <w:t>:</w:t>
            </w:r>
          </w:p>
          <w:p w14:paraId="463CA74D"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Telefon:</w:t>
            </w:r>
          </w:p>
          <w:p w14:paraId="463CA74E"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E-mail cím:</w:t>
            </w:r>
          </w:p>
          <w:p w14:paraId="463CA74F"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Internetcím (</w:t>
            </w:r>
            <w:r w:rsidRPr="001768B3">
              <w:rPr>
                <w:rFonts w:cs="Tahoma"/>
                <w:i/>
                <w:szCs w:val="21"/>
                <w:lang w:eastAsia="en-GB"/>
              </w:rPr>
              <w:t>adott esetben</w:t>
            </w:r>
            <w:r w:rsidRPr="001768B3">
              <w:rPr>
                <w:rFonts w:cs="Tahoma"/>
                <w:szCs w:val="21"/>
                <w:lang w:eastAsia="en-GB"/>
              </w:rPr>
              <w:t>):</w:t>
            </w:r>
          </w:p>
        </w:tc>
        <w:tc>
          <w:tcPr>
            <w:tcW w:w="4645" w:type="dxa"/>
            <w:shd w:val="clear" w:color="auto" w:fill="auto"/>
          </w:tcPr>
          <w:p w14:paraId="463CA750"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w:t>
            </w:r>
          </w:p>
          <w:p w14:paraId="463CA751"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w:t>
            </w:r>
          </w:p>
          <w:p w14:paraId="463CA752"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w:t>
            </w:r>
          </w:p>
          <w:p w14:paraId="463CA753"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w:t>
            </w:r>
          </w:p>
        </w:tc>
      </w:tr>
      <w:tr w:rsidR="00194E0D" w:rsidRPr="001768B3" w14:paraId="463CA757" w14:textId="77777777" w:rsidTr="00651E1E">
        <w:tc>
          <w:tcPr>
            <w:tcW w:w="4644" w:type="dxa"/>
            <w:shd w:val="clear" w:color="auto" w:fill="auto"/>
          </w:tcPr>
          <w:p w14:paraId="463CA755" w14:textId="77777777" w:rsidR="00194E0D" w:rsidRPr="001768B3" w:rsidRDefault="00194E0D" w:rsidP="0066775A">
            <w:pPr>
              <w:spacing w:after="120" w:line="276" w:lineRule="auto"/>
              <w:ind w:left="426" w:hanging="426"/>
              <w:rPr>
                <w:rFonts w:cs="Tahoma"/>
                <w:b/>
                <w:i/>
                <w:szCs w:val="21"/>
                <w:lang w:eastAsia="en-GB"/>
              </w:rPr>
            </w:pPr>
            <w:r w:rsidRPr="001768B3">
              <w:rPr>
                <w:rFonts w:cs="Tahoma"/>
                <w:b/>
                <w:i/>
                <w:szCs w:val="21"/>
                <w:lang w:eastAsia="en-GB"/>
              </w:rPr>
              <w:t>Általános információ:</w:t>
            </w:r>
          </w:p>
        </w:tc>
        <w:tc>
          <w:tcPr>
            <w:tcW w:w="4645" w:type="dxa"/>
            <w:shd w:val="clear" w:color="auto" w:fill="auto"/>
          </w:tcPr>
          <w:p w14:paraId="463CA756" w14:textId="77777777" w:rsidR="00194E0D" w:rsidRPr="001768B3" w:rsidRDefault="00194E0D" w:rsidP="0066775A">
            <w:pPr>
              <w:spacing w:after="120" w:line="276" w:lineRule="auto"/>
              <w:ind w:left="426" w:hanging="426"/>
              <w:rPr>
                <w:rFonts w:cs="Tahoma"/>
                <w:b/>
                <w:i/>
                <w:szCs w:val="21"/>
                <w:lang w:eastAsia="en-GB"/>
              </w:rPr>
            </w:pPr>
            <w:r w:rsidRPr="001768B3">
              <w:rPr>
                <w:rFonts w:cs="Tahoma"/>
                <w:b/>
                <w:i/>
                <w:szCs w:val="21"/>
                <w:lang w:eastAsia="en-GB"/>
              </w:rPr>
              <w:t>Válasz:</w:t>
            </w:r>
          </w:p>
        </w:tc>
      </w:tr>
      <w:tr w:rsidR="00194E0D" w:rsidRPr="001768B3" w14:paraId="463CA75A" w14:textId="77777777" w:rsidTr="00651E1E">
        <w:tc>
          <w:tcPr>
            <w:tcW w:w="4644" w:type="dxa"/>
            <w:shd w:val="clear" w:color="auto" w:fill="auto"/>
          </w:tcPr>
          <w:p w14:paraId="463CA758"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A gazdasági szereplő mikro-, kis- vagy középvállalkozás</w:t>
            </w:r>
            <w:r w:rsidRPr="001768B3">
              <w:rPr>
                <w:rFonts w:cs="Tahoma"/>
                <w:szCs w:val="21"/>
                <w:vertAlign w:val="superscript"/>
                <w:lang w:eastAsia="en-GB"/>
              </w:rPr>
              <w:footnoteReference w:id="16"/>
            </w:r>
            <w:r w:rsidRPr="001768B3">
              <w:rPr>
                <w:rFonts w:cs="Tahoma"/>
                <w:szCs w:val="21"/>
                <w:lang w:eastAsia="en-GB"/>
              </w:rPr>
              <w:t>?</w:t>
            </w:r>
          </w:p>
        </w:tc>
        <w:tc>
          <w:tcPr>
            <w:tcW w:w="4645" w:type="dxa"/>
            <w:shd w:val="clear" w:color="auto" w:fill="auto"/>
          </w:tcPr>
          <w:p w14:paraId="463CA759"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 Igen [] Nem</w:t>
            </w:r>
          </w:p>
        </w:tc>
      </w:tr>
      <w:tr w:rsidR="00194E0D" w:rsidRPr="001768B3" w14:paraId="463CA75E" w14:textId="77777777" w:rsidTr="00651E1E">
        <w:tc>
          <w:tcPr>
            <w:tcW w:w="4644" w:type="dxa"/>
            <w:shd w:val="clear" w:color="auto" w:fill="auto"/>
          </w:tcPr>
          <w:p w14:paraId="463CA75B" w14:textId="77777777" w:rsidR="00194E0D" w:rsidRPr="001768B3" w:rsidRDefault="00194E0D" w:rsidP="0066775A">
            <w:pPr>
              <w:spacing w:after="120" w:line="276" w:lineRule="auto"/>
              <w:ind w:left="426" w:hanging="426"/>
              <w:rPr>
                <w:rFonts w:cs="Tahoma"/>
                <w:strike/>
                <w:szCs w:val="21"/>
                <w:lang w:eastAsia="en-GB"/>
              </w:rPr>
            </w:pPr>
            <w:r w:rsidRPr="001768B3">
              <w:rPr>
                <w:rFonts w:cs="Tahoma"/>
                <w:b/>
                <w:strike/>
                <w:szCs w:val="21"/>
                <w:u w:val="single"/>
                <w:lang w:eastAsia="en-GB"/>
              </w:rPr>
              <w:t>Csak ha a közbeszerzés fenntartott:</w:t>
            </w:r>
            <w:r w:rsidRPr="001768B3">
              <w:rPr>
                <w:rFonts w:cs="Tahoma"/>
                <w:b/>
                <w:strike/>
                <w:szCs w:val="21"/>
                <w:lang w:eastAsia="en-GB"/>
              </w:rPr>
              <w:t xml:space="preserve"> </w:t>
            </w:r>
            <w:r w:rsidRPr="001768B3">
              <w:rPr>
                <w:rFonts w:cs="Tahoma"/>
                <w:strike/>
                <w:szCs w:val="21"/>
                <w:lang w:eastAsia="en-GB"/>
              </w:rPr>
              <w:t>A gazdasági szereplő védett műhely, szociális vállalkozás</w:t>
            </w:r>
            <w:r w:rsidRPr="001768B3">
              <w:rPr>
                <w:rFonts w:cs="Tahoma"/>
                <w:strike/>
                <w:szCs w:val="21"/>
                <w:vertAlign w:val="superscript"/>
                <w:lang w:eastAsia="en-GB"/>
              </w:rPr>
              <w:footnoteReference w:id="17"/>
            </w:r>
            <w:r w:rsidRPr="001768B3">
              <w:rPr>
                <w:rFonts w:cs="Tahoma"/>
                <w:strike/>
                <w:szCs w:val="21"/>
                <w:lang w:eastAsia="en-GB"/>
              </w:rPr>
              <w:t xml:space="preserve"> vagy védett munkahely-teremtési programok keretében fogja teljesíteni a szerződést?</w:t>
            </w:r>
            <w:r w:rsidRPr="001768B3">
              <w:rPr>
                <w:rFonts w:cs="Tahoma"/>
                <w:strike/>
                <w:szCs w:val="21"/>
                <w:lang w:eastAsia="en-GB"/>
              </w:rPr>
              <w:br/>
            </w:r>
            <w:r w:rsidRPr="001768B3">
              <w:rPr>
                <w:rFonts w:cs="Tahoma"/>
                <w:b/>
                <w:strike/>
                <w:szCs w:val="21"/>
                <w:lang w:eastAsia="en-GB"/>
              </w:rPr>
              <w:t xml:space="preserve">Ha igen, </w:t>
            </w:r>
            <w:r w:rsidRPr="001768B3">
              <w:rPr>
                <w:rFonts w:cs="Tahoma"/>
                <w:strike/>
                <w:szCs w:val="21"/>
                <w:lang w:eastAsia="en-GB"/>
              </w:rPr>
              <w:t>mi a fogyatékossággal élő vagy hátrányos helyzetű munkavállalók százalékos aránya?</w:t>
            </w:r>
          </w:p>
          <w:p w14:paraId="463CA75C" w14:textId="77777777" w:rsidR="00194E0D" w:rsidRPr="001768B3" w:rsidRDefault="00194E0D" w:rsidP="0066775A">
            <w:pPr>
              <w:spacing w:after="120" w:line="276" w:lineRule="auto"/>
              <w:ind w:left="426" w:hanging="426"/>
              <w:rPr>
                <w:rFonts w:cs="Tahoma"/>
                <w:strike/>
                <w:szCs w:val="21"/>
                <w:lang w:eastAsia="en-GB"/>
              </w:rPr>
            </w:pPr>
            <w:r w:rsidRPr="001768B3">
              <w:rPr>
                <w:rFonts w:cs="Tahoma"/>
                <w:strike/>
                <w:szCs w:val="21"/>
                <w:lang w:eastAsia="en-GB"/>
              </w:rPr>
              <w:t>Ha szükséges, kérjük, adja meg, hogy az érintett munkavállalók a fogyatékossággal élő vagy hátrányos helyzetű munkavállalók mely kategóriájába vagy kategóriáiba tartoznak.</w:t>
            </w:r>
          </w:p>
        </w:tc>
        <w:tc>
          <w:tcPr>
            <w:tcW w:w="4645" w:type="dxa"/>
            <w:shd w:val="clear" w:color="auto" w:fill="auto"/>
          </w:tcPr>
          <w:p w14:paraId="463CA75D" w14:textId="77777777" w:rsidR="00194E0D" w:rsidRPr="001768B3" w:rsidRDefault="00194E0D" w:rsidP="0066775A">
            <w:pPr>
              <w:spacing w:after="120" w:line="276" w:lineRule="auto"/>
              <w:ind w:left="426" w:hanging="426"/>
              <w:rPr>
                <w:rFonts w:cs="Tahoma"/>
                <w:strike/>
                <w:szCs w:val="21"/>
                <w:lang w:eastAsia="en-GB"/>
              </w:rPr>
            </w:pPr>
            <w:r w:rsidRPr="001768B3">
              <w:rPr>
                <w:rFonts w:cs="Tahoma"/>
                <w:strike/>
                <w:szCs w:val="21"/>
                <w:lang w:eastAsia="en-GB"/>
              </w:rPr>
              <w:t>[] Igen [] Nem</w:t>
            </w:r>
            <w:r w:rsidRPr="001768B3">
              <w:rPr>
                <w:rFonts w:cs="Tahoma"/>
                <w:strike/>
                <w:szCs w:val="21"/>
                <w:lang w:eastAsia="en-GB"/>
              </w:rPr>
              <w:br/>
            </w:r>
            <w:r w:rsidRPr="001768B3">
              <w:rPr>
                <w:rFonts w:cs="Tahoma"/>
                <w:strike/>
                <w:szCs w:val="21"/>
                <w:lang w:eastAsia="en-GB"/>
              </w:rPr>
              <w:br/>
            </w:r>
            <w:r w:rsidRPr="001768B3">
              <w:rPr>
                <w:rFonts w:cs="Tahoma"/>
                <w:strike/>
                <w:szCs w:val="21"/>
                <w:lang w:eastAsia="en-GB"/>
              </w:rPr>
              <w:br/>
            </w:r>
            <w:r w:rsidRPr="001768B3">
              <w:rPr>
                <w:rFonts w:cs="Tahoma"/>
                <w:strike/>
                <w:szCs w:val="21"/>
                <w:lang w:eastAsia="en-GB"/>
              </w:rPr>
              <w:br/>
            </w:r>
            <w:r w:rsidRPr="001768B3">
              <w:rPr>
                <w:rFonts w:cs="Tahoma"/>
                <w:strike/>
                <w:szCs w:val="21"/>
                <w:lang w:eastAsia="en-GB"/>
              </w:rPr>
              <w:br/>
              <w:t>[…]</w:t>
            </w:r>
            <w:r w:rsidRPr="001768B3">
              <w:rPr>
                <w:rFonts w:cs="Tahoma"/>
                <w:strike/>
                <w:szCs w:val="21"/>
                <w:lang w:eastAsia="en-GB"/>
              </w:rPr>
              <w:br/>
            </w:r>
            <w:r w:rsidRPr="001768B3">
              <w:rPr>
                <w:rFonts w:cs="Tahoma"/>
                <w:strike/>
                <w:szCs w:val="21"/>
                <w:lang w:eastAsia="en-GB"/>
              </w:rPr>
              <w:br/>
            </w:r>
            <w:r w:rsidRPr="001768B3">
              <w:rPr>
                <w:rFonts w:cs="Tahoma"/>
                <w:strike/>
                <w:szCs w:val="21"/>
                <w:lang w:eastAsia="en-GB"/>
              </w:rPr>
              <w:br/>
              <w:t>[….]</w:t>
            </w:r>
            <w:r w:rsidRPr="001768B3">
              <w:rPr>
                <w:rFonts w:cs="Tahoma"/>
                <w:strike/>
                <w:szCs w:val="21"/>
                <w:lang w:eastAsia="en-GB"/>
              </w:rPr>
              <w:br/>
            </w:r>
          </w:p>
        </w:tc>
      </w:tr>
      <w:tr w:rsidR="00194E0D" w:rsidRPr="001768B3" w14:paraId="463CA761" w14:textId="77777777" w:rsidTr="00651E1E">
        <w:tc>
          <w:tcPr>
            <w:tcW w:w="4644" w:type="dxa"/>
            <w:shd w:val="clear" w:color="auto" w:fill="auto"/>
          </w:tcPr>
          <w:p w14:paraId="463CA75F"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Adott esetben, a gazdasági szereplő szerepel-e az elismert gazdasági szereplők hivatalos jegyzékében, vagy rendelkezik-e azzal egyenértékű igazolással (pl. nemzeti (elő)minősítési rendszer keretében)?</w:t>
            </w:r>
          </w:p>
        </w:tc>
        <w:tc>
          <w:tcPr>
            <w:tcW w:w="4645" w:type="dxa"/>
            <w:shd w:val="clear" w:color="auto" w:fill="auto"/>
          </w:tcPr>
          <w:p w14:paraId="463CA760"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 Igen [] Nem [] Nem alkalmazható</w:t>
            </w:r>
          </w:p>
        </w:tc>
      </w:tr>
      <w:tr w:rsidR="00194E0D" w:rsidRPr="001768B3" w14:paraId="463CA770" w14:textId="77777777" w:rsidTr="00651E1E">
        <w:tc>
          <w:tcPr>
            <w:tcW w:w="4644" w:type="dxa"/>
            <w:shd w:val="clear" w:color="auto" w:fill="auto"/>
          </w:tcPr>
          <w:p w14:paraId="463CA762" w14:textId="77777777" w:rsidR="00194E0D" w:rsidRPr="001768B3" w:rsidRDefault="00194E0D" w:rsidP="0066775A">
            <w:pPr>
              <w:spacing w:after="120" w:line="276" w:lineRule="auto"/>
              <w:ind w:left="426" w:hanging="426"/>
              <w:rPr>
                <w:rFonts w:cs="Tahoma"/>
                <w:szCs w:val="21"/>
                <w:lang w:eastAsia="en-GB"/>
              </w:rPr>
            </w:pPr>
            <w:r w:rsidRPr="001768B3">
              <w:rPr>
                <w:rFonts w:cs="Tahoma"/>
                <w:b/>
                <w:szCs w:val="21"/>
                <w:lang w:eastAsia="en-GB"/>
              </w:rPr>
              <w:t>Ha igen:</w:t>
            </w:r>
          </w:p>
          <w:p w14:paraId="463CA763" w14:textId="77777777" w:rsidR="00194E0D" w:rsidRPr="001768B3" w:rsidRDefault="00194E0D" w:rsidP="0066775A">
            <w:pPr>
              <w:spacing w:after="120" w:line="276" w:lineRule="auto"/>
              <w:ind w:left="426" w:hanging="426"/>
              <w:rPr>
                <w:rFonts w:cs="Tahoma"/>
                <w:b/>
                <w:szCs w:val="21"/>
                <w:u w:val="single"/>
                <w:lang w:eastAsia="en-GB"/>
              </w:rPr>
            </w:pPr>
            <w:r w:rsidRPr="001768B3">
              <w:rPr>
                <w:rFonts w:cs="Tahoma"/>
                <w:b/>
                <w:szCs w:val="21"/>
                <w:u w:val="single"/>
                <w:lang w:eastAsia="en-GB"/>
              </w:rPr>
              <w:t>Kérjük, válaszolja meg e szakasz további részeit, e rész B. szakaszát és amennyiben releváns, e rész C. szakaszát, adott esetben töltse ki az V. részt, valamint mindenképpen töltse ki és írja alá a VI. részt.</w:t>
            </w:r>
          </w:p>
          <w:p w14:paraId="463CA764" w14:textId="77777777" w:rsidR="00194E0D" w:rsidRPr="001768B3" w:rsidRDefault="00194E0D" w:rsidP="0066775A">
            <w:pPr>
              <w:spacing w:after="120" w:line="276" w:lineRule="auto"/>
              <w:ind w:left="426" w:hanging="426"/>
              <w:rPr>
                <w:rFonts w:cs="Tahoma"/>
                <w:szCs w:val="21"/>
                <w:lang w:eastAsia="en-GB"/>
              </w:rPr>
            </w:pPr>
            <w:r w:rsidRPr="001768B3">
              <w:rPr>
                <w:rFonts w:cs="Tahoma"/>
                <w:i/>
                <w:szCs w:val="21"/>
                <w:lang w:eastAsia="en-GB"/>
              </w:rPr>
              <w:t>a)</w:t>
            </w:r>
            <w:r w:rsidRPr="001768B3">
              <w:rPr>
                <w:rFonts w:cs="Tahoma"/>
                <w:szCs w:val="21"/>
                <w:lang w:eastAsia="en-GB"/>
              </w:rPr>
              <w:t xml:space="preserve"> Kérjük, adott esetben adja meg a jegyzék vagy az igazolás nevét és a vonatkozó nyilvántartási vagy igazolási számot:</w:t>
            </w:r>
          </w:p>
          <w:p w14:paraId="463CA765" w14:textId="77777777" w:rsidR="00194E0D" w:rsidRPr="001768B3" w:rsidRDefault="00194E0D" w:rsidP="0066775A">
            <w:pPr>
              <w:spacing w:after="120" w:line="276" w:lineRule="auto"/>
              <w:ind w:left="426" w:hanging="426"/>
              <w:rPr>
                <w:rFonts w:cs="Tahoma"/>
                <w:szCs w:val="21"/>
                <w:lang w:eastAsia="en-GB"/>
              </w:rPr>
            </w:pPr>
            <w:r w:rsidRPr="001768B3">
              <w:rPr>
                <w:rFonts w:cs="Tahoma"/>
                <w:i/>
                <w:szCs w:val="21"/>
                <w:lang w:eastAsia="en-GB"/>
              </w:rPr>
              <w:t xml:space="preserve">b) </w:t>
            </w:r>
            <w:r w:rsidRPr="001768B3">
              <w:rPr>
                <w:rFonts w:cs="Tahoma"/>
                <w:szCs w:val="21"/>
                <w:lang w:eastAsia="en-GB"/>
              </w:rPr>
              <w:t>Ha a felvételről szóló igazolás vagy tanúsítvány elektronikusan elérhető, kérjük, tüntesse fel:</w:t>
            </w:r>
          </w:p>
          <w:p w14:paraId="463CA766" w14:textId="77777777" w:rsidR="00194E0D" w:rsidRPr="001768B3" w:rsidRDefault="00194E0D" w:rsidP="0066775A">
            <w:pPr>
              <w:spacing w:after="120" w:line="276" w:lineRule="auto"/>
              <w:ind w:left="426" w:hanging="426"/>
              <w:rPr>
                <w:rFonts w:cs="Tahoma"/>
                <w:szCs w:val="21"/>
                <w:lang w:eastAsia="en-GB"/>
              </w:rPr>
            </w:pPr>
            <w:r w:rsidRPr="001768B3">
              <w:rPr>
                <w:rFonts w:cs="Tahoma"/>
                <w:i/>
                <w:szCs w:val="21"/>
                <w:lang w:eastAsia="en-GB"/>
              </w:rPr>
              <w:t>c)</w:t>
            </w:r>
            <w:r w:rsidRPr="001768B3">
              <w:rPr>
                <w:rFonts w:cs="Tahoma"/>
                <w:szCs w:val="21"/>
                <w:lang w:eastAsia="en-GB"/>
              </w:rPr>
              <w:t xml:space="preserve"> Kérjük, tüntesse fel a referenciákat, amelyeken a felvétel vagy a tanúsítás alapul, és adott esetben a hivatalos jegyzékben elért minősítést</w:t>
            </w:r>
            <w:r w:rsidRPr="001768B3">
              <w:rPr>
                <w:rFonts w:cs="Tahoma"/>
                <w:szCs w:val="21"/>
                <w:vertAlign w:val="superscript"/>
                <w:lang w:eastAsia="en-GB"/>
              </w:rPr>
              <w:footnoteReference w:id="18"/>
            </w:r>
            <w:r w:rsidRPr="001768B3">
              <w:rPr>
                <w:rFonts w:cs="Tahoma"/>
                <w:szCs w:val="21"/>
                <w:lang w:eastAsia="en-GB"/>
              </w:rPr>
              <w:t>:</w:t>
            </w:r>
          </w:p>
          <w:p w14:paraId="463CA767" w14:textId="77777777" w:rsidR="00194E0D" w:rsidRPr="001768B3" w:rsidRDefault="00194E0D" w:rsidP="0066775A">
            <w:pPr>
              <w:spacing w:after="120" w:line="276" w:lineRule="auto"/>
              <w:ind w:left="426" w:hanging="426"/>
              <w:rPr>
                <w:rFonts w:cs="Tahoma"/>
                <w:szCs w:val="21"/>
                <w:lang w:eastAsia="en-GB"/>
              </w:rPr>
            </w:pPr>
            <w:r w:rsidRPr="001768B3">
              <w:rPr>
                <w:rFonts w:cs="Tahoma"/>
                <w:i/>
                <w:szCs w:val="21"/>
                <w:lang w:eastAsia="en-GB"/>
              </w:rPr>
              <w:t>d)</w:t>
            </w:r>
            <w:r w:rsidRPr="001768B3">
              <w:rPr>
                <w:rFonts w:cs="Tahoma"/>
                <w:szCs w:val="21"/>
                <w:lang w:eastAsia="en-GB"/>
              </w:rPr>
              <w:t xml:space="preserve"> A felvétel vagy a tanúsítás az összes előírt kiválasztási szempontra kiterjed?</w:t>
            </w:r>
          </w:p>
          <w:p w14:paraId="463CA768" w14:textId="77777777" w:rsidR="00194E0D" w:rsidRPr="001768B3" w:rsidRDefault="00194E0D" w:rsidP="0066775A">
            <w:pPr>
              <w:spacing w:after="120" w:line="276" w:lineRule="auto"/>
              <w:ind w:left="426" w:hanging="426"/>
              <w:rPr>
                <w:rFonts w:cs="Tahoma"/>
                <w:b/>
                <w:szCs w:val="21"/>
                <w:lang w:eastAsia="en-GB"/>
              </w:rPr>
            </w:pPr>
            <w:r w:rsidRPr="001768B3">
              <w:rPr>
                <w:rFonts w:cs="Tahoma"/>
                <w:b/>
                <w:szCs w:val="21"/>
                <w:lang w:eastAsia="en-GB"/>
              </w:rPr>
              <w:t>Ha nem:</w:t>
            </w:r>
          </w:p>
          <w:p w14:paraId="463CA769" w14:textId="77777777" w:rsidR="00194E0D" w:rsidRPr="001768B3" w:rsidRDefault="00194E0D" w:rsidP="0066775A">
            <w:pPr>
              <w:spacing w:after="120" w:line="276" w:lineRule="auto"/>
              <w:ind w:left="426" w:hanging="426"/>
              <w:rPr>
                <w:rFonts w:cs="Tahoma"/>
                <w:b/>
                <w:szCs w:val="21"/>
                <w:u w:val="single"/>
                <w:lang w:eastAsia="en-GB"/>
              </w:rPr>
            </w:pPr>
            <w:r w:rsidRPr="001768B3">
              <w:rPr>
                <w:rFonts w:cs="Tahoma"/>
                <w:b/>
                <w:szCs w:val="21"/>
                <w:u w:val="single"/>
                <w:lang w:eastAsia="en-GB"/>
              </w:rPr>
              <w:t xml:space="preserve">Ezen kívül kérjük, hogy </w:t>
            </w:r>
            <w:r w:rsidRPr="001768B3">
              <w:rPr>
                <w:rFonts w:cs="Tahoma"/>
                <w:b/>
                <w:i/>
                <w:szCs w:val="21"/>
                <w:u w:val="single"/>
                <w:lang w:eastAsia="en-GB"/>
              </w:rPr>
              <w:t>KIZÁRÓLAG</w:t>
            </w:r>
            <w:r w:rsidRPr="001768B3">
              <w:rPr>
                <w:rFonts w:cs="Tahoma"/>
                <w:b/>
                <w:szCs w:val="21"/>
                <w:u w:val="single"/>
                <w:lang w:eastAsia="en-GB"/>
              </w:rPr>
              <w:t xml:space="preserve"> akkor töltse ki a hiányzó információt a IV. rész A., B., C. vagy D. szakaszában az esettől függően,</w:t>
            </w:r>
          </w:p>
          <w:p w14:paraId="463CA76A" w14:textId="77777777" w:rsidR="00194E0D" w:rsidRPr="001768B3" w:rsidRDefault="00194E0D" w:rsidP="0066775A">
            <w:pPr>
              <w:spacing w:after="120" w:line="276" w:lineRule="auto"/>
              <w:ind w:left="426" w:hanging="426"/>
              <w:rPr>
                <w:rFonts w:cs="Tahoma"/>
                <w:b/>
                <w:i/>
                <w:szCs w:val="21"/>
                <w:lang w:eastAsia="en-GB"/>
              </w:rPr>
            </w:pPr>
            <w:r w:rsidRPr="001768B3">
              <w:rPr>
                <w:rFonts w:cs="Tahoma"/>
                <w:b/>
                <w:i/>
                <w:szCs w:val="21"/>
                <w:lang w:eastAsia="en-GB"/>
              </w:rPr>
              <w:t>ha a vonatkozó hirdetmény vagy közbeszerzési dokumentumok ezt előírják:</w:t>
            </w:r>
          </w:p>
          <w:p w14:paraId="463CA76B" w14:textId="77777777" w:rsidR="00194E0D" w:rsidRPr="001768B3" w:rsidRDefault="00194E0D" w:rsidP="0066775A">
            <w:pPr>
              <w:spacing w:after="120" w:line="276" w:lineRule="auto"/>
              <w:ind w:left="426" w:hanging="426"/>
              <w:rPr>
                <w:rFonts w:cs="Tahoma"/>
                <w:szCs w:val="21"/>
                <w:lang w:eastAsia="en-GB"/>
              </w:rPr>
            </w:pPr>
            <w:r w:rsidRPr="001768B3">
              <w:rPr>
                <w:rFonts w:cs="Tahoma"/>
                <w:i/>
                <w:szCs w:val="21"/>
                <w:lang w:eastAsia="en-GB"/>
              </w:rPr>
              <w:t>e)</w:t>
            </w:r>
            <w:r w:rsidRPr="001768B3">
              <w:rPr>
                <w:rFonts w:cs="Tahoma"/>
                <w:szCs w:val="21"/>
                <w:lang w:eastAsia="en-GB"/>
              </w:rPr>
              <w:t xml:space="preserve"> A gazdasági szereplő tud-e </w:t>
            </w:r>
            <w:r w:rsidRPr="001768B3">
              <w:rPr>
                <w:rFonts w:cs="Tahoma"/>
                <w:b/>
                <w:szCs w:val="21"/>
                <w:lang w:eastAsia="en-GB"/>
              </w:rPr>
              <w:t>igazolást</w:t>
            </w:r>
            <w:r w:rsidRPr="001768B3">
              <w:rPr>
                <w:rFonts w:cs="Tahoma"/>
                <w:szCs w:val="21"/>
                <w:lang w:eastAsia="en-GB"/>
              </w:rPr>
              <w:t xml:space="preserve"> adni a társadalombiztosítási járulékok és adók megfizetéséről, vagy meg tudja-e adni azt az információt, amely lehetővé teszi az ajánlatkérő szerv vagy a közszolgáltató ajánlatkérő számára, hogy közvetlenül beszerezze azt bármely tagország díjmentesen hozzáférhető nemzeti adatbázisából?</w:t>
            </w:r>
            <w:r w:rsidRPr="001768B3">
              <w:rPr>
                <w:rFonts w:cs="Tahoma"/>
                <w:szCs w:val="21"/>
                <w:lang w:eastAsia="en-GB"/>
              </w:rPr>
              <w:br/>
            </w:r>
            <w:r w:rsidRPr="001768B3">
              <w:rPr>
                <w:rFonts w:cs="Tahoma"/>
                <w:i/>
                <w:szCs w:val="21"/>
                <w:lang w:eastAsia="en-GB"/>
              </w:rPr>
              <w:t>Ha a vonatkozó információ elektronikusan elérhető, kérjük, adja meg a következő információkat:</w:t>
            </w:r>
            <w:r w:rsidRPr="001768B3">
              <w:rPr>
                <w:rFonts w:cs="Tahoma"/>
                <w:szCs w:val="21"/>
                <w:lang w:eastAsia="en-GB"/>
              </w:rPr>
              <w:t xml:space="preserve"> </w:t>
            </w:r>
          </w:p>
        </w:tc>
        <w:tc>
          <w:tcPr>
            <w:tcW w:w="4645" w:type="dxa"/>
            <w:shd w:val="clear" w:color="auto" w:fill="auto"/>
          </w:tcPr>
          <w:p w14:paraId="463CA76C" w14:textId="77777777" w:rsidR="00194E0D" w:rsidRPr="001768B3" w:rsidRDefault="00194E0D" w:rsidP="0066775A">
            <w:pPr>
              <w:spacing w:after="120" w:line="276" w:lineRule="auto"/>
              <w:ind w:left="426" w:hanging="426"/>
              <w:rPr>
                <w:rFonts w:cs="Tahoma"/>
                <w:i/>
                <w:szCs w:val="21"/>
                <w:lang w:eastAsia="en-GB"/>
              </w:rPr>
            </w:pPr>
            <w:r w:rsidRPr="001768B3">
              <w:rPr>
                <w:rFonts w:cs="Tahoma"/>
                <w:szCs w:val="21"/>
                <w:lang w:eastAsia="en-GB"/>
              </w:rPr>
              <w:br/>
            </w:r>
            <w:r w:rsidRPr="001768B3">
              <w:rPr>
                <w:rFonts w:cs="Tahoma"/>
                <w:szCs w:val="21"/>
                <w:lang w:eastAsia="en-GB"/>
              </w:rPr>
              <w:br/>
            </w:r>
            <w:r w:rsidRPr="001768B3">
              <w:rPr>
                <w:rFonts w:cs="Tahoma"/>
                <w:szCs w:val="21"/>
                <w:lang w:eastAsia="en-GB"/>
              </w:rPr>
              <w:br/>
            </w:r>
            <w:r w:rsidRPr="001768B3">
              <w:rPr>
                <w:rFonts w:cs="Tahoma"/>
                <w:szCs w:val="21"/>
                <w:lang w:eastAsia="en-GB"/>
              </w:rPr>
              <w:br/>
            </w:r>
            <w:r w:rsidRPr="001768B3">
              <w:rPr>
                <w:rFonts w:cs="Tahoma"/>
                <w:szCs w:val="21"/>
                <w:lang w:eastAsia="en-GB"/>
              </w:rPr>
              <w:br/>
            </w:r>
            <w:r w:rsidRPr="001768B3">
              <w:rPr>
                <w:rFonts w:cs="Tahoma"/>
                <w:szCs w:val="21"/>
                <w:lang w:eastAsia="en-GB"/>
              </w:rPr>
              <w:br/>
            </w:r>
            <w:r w:rsidRPr="001768B3">
              <w:rPr>
                <w:rFonts w:cs="Tahoma"/>
                <w:i/>
                <w:szCs w:val="21"/>
                <w:lang w:eastAsia="en-GB"/>
              </w:rPr>
              <w:t>a)</w:t>
            </w:r>
            <w:r w:rsidRPr="001768B3">
              <w:rPr>
                <w:rFonts w:cs="Tahoma"/>
                <w:szCs w:val="21"/>
                <w:lang w:eastAsia="en-GB"/>
              </w:rPr>
              <w:t xml:space="preserve"> [……]</w:t>
            </w:r>
            <w:r w:rsidRPr="001768B3">
              <w:rPr>
                <w:rFonts w:cs="Tahoma"/>
                <w:szCs w:val="21"/>
                <w:lang w:eastAsia="en-GB"/>
              </w:rPr>
              <w:br/>
            </w:r>
            <w:r w:rsidRPr="001768B3">
              <w:rPr>
                <w:rFonts w:cs="Tahoma"/>
                <w:szCs w:val="21"/>
                <w:lang w:eastAsia="en-GB"/>
              </w:rPr>
              <w:br/>
            </w:r>
          </w:p>
          <w:p w14:paraId="463CA76D" w14:textId="77777777" w:rsidR="00194E0D" w:rsidRPr="001768B3" w:rsidRDefault="00194E0D" w:rsidP="0066775A">
            <w:pPr>
              <w:spacing w:after="120" w:line="276" w:lineRule="auto"/>
              <w:ind w:left="426" w:hanging="426"/>
              <w:rPr>
                <w:rFonts w:cs="Tahoma"/>
                <w:szCs w:val="21"/>
                <w:lang w:eastAsia="en-GB"/>
              </w:rPr>
            </w:pPr>
            <w:r w:rsidRPr="001768B3">
              <w:rPr>
                <w:rFonts w:cs="Tahoma"/>
                <w:i/>
                <w:szCs w:val="21"/>
                <w:lang w:eastAsia="en-GB"/>
              </w:rPr>
              <w:t xml:space="preserve">b) </w:t>
            </w:r>
            <w:r w:rsidRPr="001768B3">
              <w:rPr>
                <w:rFonts w:cs="Tahoma"/>
                <w:szCs w:val="21"/>
                <w:lang w:eastAsia="en-GB"/>
              </w:rPr>
              <w:t>(internetcím, a kibocsátó hatóság vagy testület, a dokumentáció pontos hivatkozási adatai):</w:t>
            </w:r>
          </w:p>
          <w:p w14:paraId="463CA76E" w14:textId="77777777" w:rsidR="00194E0D" w:rsidRPr="001768B3" w:rsidRDefault="00194E0D" w:rsidP="0066775A">
            <w:pPr>
              <w:spacing w:after="120" w:line="276" w:lineRule="auto"/>
              <w:ind w:left="426" w:hanging="426"/>
              <w:rPr>
                <w:rFonts w:cs="Tahoma"/>
                <w:szCs w:val="21"/>
                <w:lang w:eastAsia="en-GB"/>
              </w:rPr>
            </w:pPr>
            <w:r w:rsidRPr="001768B3">
              <w:rPr>
                <w:rFonts w:cs="Tahoma"/>
                <w:i/>
                <w:szCs w:val="21"/>
                <w:lang w:eastAsia="en-GB"/>
              </w:rPr>
              <w:t>[……][……][……][……]</w:t>
            </w:r>
            <w:r w:rsidRPr="001768B3">
              <w:rPr>
                <w:rFonts w:cs="Tahoma"/>
                <w:szCs w:val="21"/>
                <w:lang w:eastAsia="en-GB"/>
              </w:rPr>
              <w:br/>
            </w:r>
            <w:r w:rsidRPr="001768B3">
              <w:rPr>
                <w:rFonts w:cs="Tahoma"/>
                <w:i/>
                <w:szCs w:val="21"/>
                <w:lang w:eastAsia="en-GB"/>
              </w:rPr>
              <w:t>c)</w:t>
            </w:r>
            <w:r w:rsidRPr="001768B3">
              <w:rPr>
                <w:rFonts w:cs="Tahoma"/>
                <w:szCs w:val="21"/>
                <w:lang w:eastAsia="en-GB"/>
              </w:rPr>
              <w:t xml:space="preserve"> [……]</w:t>
            </w:r>
            <w:r w:rsidRPr="001768B3">
              <w:rPr>
                <w:rFonts w:cs="Tahoma"/>
                <w:szCs w:val="21"/>
                <w:lang w:eastAsia="en-GB"/>
              </w:rPr>
              <w:br/>
            </w:r>
            <w:r w:rsidRPr="001768B3">
              <w:rPr>
                <w:rFonts w:cs="Tahoma"/>
                <w:szCs w:val="21"/>
                <w:lang w:eastAsia="en-GB"/>
              </w:rPr>
              <w:br/>
            </w:r>
            <w:r w:rsidRPr="001768B3">
              <w:rPr>
                <w:rFonts w:cs="Tahoma"/>
                <w:szCs w:val="21"/>
                <w:lang w:eastAsia="en-GB"/>
              </w:rPr>
              <w:br/>
            </w:r>
            <w:r w:rsidRPr="001768B3">
              <w:rPr>
                <w:rFonts w:cs="Tahoma"/>
                <w:szCs w:val="21"/>
                <w:lang w:eastAsia="en-GB"/>
              </w:rPr>
              <w:br/>
            </w:r>
            <w:r w:rsidRPr="001768B3">
              <w:rPr>
                <w:rFonts w:cs="Tahoma"/>
                <w:i/>
                <w:szCs w:val="21"/>
                <w:lang w:eastAsia="en-GB"/>
              </w:rPr>
              <w:t>d)</w:t>
            </w:r>
            <w:r w:rsidRPr="001768B3">
              <w:rPr>
                <w:rFonts w:cs="Tahoma"/>
                <w:szCs w:val="21"/>
                <w:lang w:eastAsia="en-GB"/>
              </w:rPr>
              <w:t xml:space="preserve"> [] Igen [] Nem</w:t>
            </w:r>
            <w:r w:rsidRPr="001768B3">
              <w:rPr>
                <w:rFonts w:cs="Tahoma"/>
                <w:szCs w:val="21"/>
                <w:lang w:eastAsia="en-GB"/>
              </w:rPr>
              <w:br/>
            </w:r>
            <w:r w:rsidRPr="001768B3">
              <w:rPr>
                <w:rFonts w:cs="Tahoma"/>
                <w:szCs w:val="21"/>
                <w:lang w:eastAsia="en-GB"/>
              </w:rPr>
              <w:br/>
            </w:r>
            <w:r w:rsidRPr="001768B3">
              <w:rPr>
                <w:rFonts w:cs="Tahoma"/>
                <w:szCs w:val="21"/>
                <w:lang w:eastAsia="en-GB"/>
              </w:rPr>
              <w:br/>
            </w:r>
            <w:r w:rsidRPr="001768B3">
              <w:rPr>
                <w:rFonts w:cs="Tahoma"/>
                <w:szCs w:val="21"/>
                <w:lang w:eastAsia="en-GB"/>
              </w:rPr>
              <w:br/>
            </w:r>
            <w:r w:rsidRPr="001768B3">
              <w:rPr>
                <w:rFonts w:cs="Tahoma"/>
                <w:szCs w:val="21"/>
                <w:lang w:eastAsia="en-GB"/>
              </w:rPr>
              <w:br/>
            </w:r>
            <w:r w:rsidRPr="001768B3">
              <w:rPr>
                <w:rFonts w:cs="Tahoma"/>
                <w:szCs w:val="21"/>
                <w:lang w:eastAsia="en-GB"/>
              </w:rPr>
              <w:br/>
            </w:r>
            <w:r w:rsidRPr="001768B3">
              <w:rPr>
                <w:rFonts w:cs="Tahoma"/>
                <w:szCs w:val="21"/>
                <w:lang w:eastAsia="en-GB"/>
              </w:rPr>
              <w:br/>
            </w:r>
            <w:r w:rsidRPr="001768B3">
              <w:rPr>
                <w:rFonts w:cs="Tahoma"/>
                <w:szCs w:val="21"/>
                <w:lang w:eastAsia="en-GB"/>
              </w:rPr>
              <w:br/>
            </w:r>
            <w:r w:rsidRPr="001768B3">
              <w:rPr>
                <w:rFonts w:cs="Tahoma"/>
                <w:i/>
                <w:szCs w:val="21"/>
                <w:lang w:eastAsia="en-GB"/>
              </w:rPr>
              <w:t>e)</w:t>
            </w:r>
            <w:r w:rsidRPr="001768B3">
              <w:rPr>
                <w:rFonts w:cs="Tahoma"/>
                <w:szCs w:val="21"/>
                <w:lang w:eastAsia="en-GB"/>
              </w:rPr>
              <w:t xml:space="preserve"> [] Igen [] Nem</w:t>
            </w:r>
            <w:r w:rsidRPr="001768B3">
              <w:rPr>
                <w:rFonts w:cs="Tahoma"/>
                <w:szCs w:val="21"/>
                <w:lang w:eastAsia="en-GB"/>
              </w:rPr>
              <w:br/>
            </w:r>
            <w:r w:rsidRPr="001768B3">
              <w:rPr>
                <w:rFonts w:cs="Tahoma"/>
                <w:szCs w:val="21"/>
                <w:lang w:eastAsia="en-GB"/>
              </w:rPr>
              <w:br/>
            </w:r>
            <w:r w:rsidRPr="001768B3">
              <w:rPr>
                <w:rFonts w:cs="Tahoma"/>
                <w:szCs w:val="21"/>
                <w:lang w:eastAsia="en-GB"/>
              </w:rPr>
              <w:br/>
            </w:r>
            <w:r w:rsidRPr="001768B3">
              <w:rPr>
                <w:rFonts w:cs="Tahoma"/>
                <w:szCs w:val="21"/>
                <w:lang w:eastAsia="en-GB"/>
              </w:rPr>
              <w:br/>
            </w:r>
            <w:r w:rsidRPr="001768B3">
              <w:rPr>
                <w:rFonts w:cs="Tahoma"/>
                <w:szCs w:val="21"/>
                <w:lang w:eastAsia="en-GB"/>
              </w:rPr>
              <w:br/>
            </w:r>
          </w:p>
          <w:p w14:paraId="463CA76F"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br/>
            </w:r>
            <w:r w:rsidRPr="001768B3">
              <w:rPr>
                <w:rFonts w:cs="Tahoma"/>
                <w:i/>
                <w:szCs w:val="21"/>
                <w:lang w:eastAsia="en-GB"/>
              </w:rPr>
              <w:t>(internetcím, a kibocsátó hatóság vagy testület, a dokumentáció pontos hivatkozási adatai):</w:t>
            </w:r>
            <w:r w:rsidRPr="001768B3">
              <w:rPr>
                <w:rFonts w:cs="Tahoma"/>
                <w:szCs w:val="21"/>
                <w:lang w:eastAsia="en-GB"/>
              </w:rPr>
              <w:br/>
            </w:r>
            <w:r w:rsidRPr="001768B3">
              <w:rPr>
                <w:rFonts w:cs="Tahoma"/>
                <w:i/>
                <w:szCs w:val="21"/>
                <w:lang w:eastAsia="en-GB"/>
              </w:rPr>
              <w:t>[……][……][……][……]</w:t>
            </w:r>
          </w:p>
        </w:tc>
      </w:tr>
      <w:tr w:rsidR="00194E0D" w:rsidRPr="001768B3" w14:paraId="463CA773" w14:textId="77777777" w:rsidTr="00651E1E">
        <w:tc>
          <w:tcPr>
            <w:tcW w:w="4644" w:type="dxa"/>
            <w:shd w:val="clear" w:color="auto" w:fill="auto"/>
          </w:tcPr>
          <w:p w14:paraId="463CA771" w14:textId="77777777" w:rsidR="00194E0D" w:rsidRPr="001768B3" w:rsidRDefault="00194E0D" w:rsidP="0066775A">
            <w:pPr>
              <w:spacing w:after="120" w:line="276" w:lineRule="auto"/>
              <w:ind w:left="426" w:hanging="426"/>
              <w:rPr>
                <w:rFonts w:cs="Tahoma"/>
                <w:b/>
                <w:i/>
                <w:szCs w:val="21"/>
                <w:lang w:eastAsia="en-GB"/>
              </w:rPr>
            </w:pPr>
            <w:r w:rsidRPr="001768B3">
              <w:rPr>
                <w:rFonts w:cs="Tahoma"/>
                <w:b/>
                <w:i/>
                <w:szCs w:val="21"/>
                <w:lang w:eastAsia="en-GB"/>
              </w:rPr>
              <w:t>Részvétel formája:</w:t>
            </w:r>
          </w:p>
        </w:tc>
        <w:tc>
          <w:tcPr>
            <w:tcW w:w="4645" w:type="dxa"/>
            <w:shd w:val="clear" w:color="auto" w:fill="auto"/>
          </w:tcPr>
          <w:p w14:paraId="463CA772" w14:textId="77777777" w:rsidR="00194E0D" w:rsidRPr="001768B3" w:rsidRDefault="00194E0D" w:rsidP="0066775A">
            <w:pPr>
              <w:spacing w:after="120" w:line="276" w:lineRule="auto"/>
              <w:ind w:left="426" w:hanging="426"/>
              <w:rPr>
                <w:rFonts w:cs="Tahoma"/>
                <w:b/>
                <w:i/>
                <w:szCs w:val="21"/>
                <w:lang w:eastAsia="en-GB"/>
              </w:rPr>
            </w:pPr>
            <w:r w:rsidRPr="001768B3">
              <w:rPr>
                <w:rFonts w:cs="Tahoma"/>
                <w:b/>
                <w:i/>
                <w:szCs w:val="21"/>
                <w:lang w:eastAsia="en-GB"/>
              </w:rPr>
              <w:t>Válasz:</w:t>
            </w:r>
          </w:p>
        </w:tc>
      </w:tr>
      <w:tr w:rsidR="00194E0D" w:rsidRPr="001768B3" w14:paraId="463CA776" w14:textId="77777777" w:rsidTr="00651E1E">
        <w:tc>
          <w:tcPr>
            <w:tcW w:w="4644" w:type="dxa"/>
            <w:shd w:val="clear" w:color="auto" w:fill="auto"/>
          </w:tcPr>
          <w:p w14:paraId="463CA774"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A gazdasági szereplő másokkal együtt vesz részt a közbeszerzési eljárásban?</w:t>
            </w:r>
            <w:r w:rsidRPr="001768B3">
              <w:rPr>
                <w:rFonts w:cs="Tahoma"/>
                <w:szCs w:val="21"/>
                <w:vertAlign w:val="superscript"/>
                <w:lang w:eastAsia="en-GB"/>
              </w:rPr>
              <w:footnoteReference w:id="19"/>
            </w:r>
          </w:p>
        </w:tc>
        <w:tc>
          <w:tcPr>
            <w:tcW w:w="4645" w:type="dxa"/>
            <w:shd w:val="clear" w:color="auto" w:fill="auto"/>
          </w:tcPr>
          <w:p w14:paraId="463CA775"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 Igen [] Nem</w:t>
            </w:r>
          </w:p>
        </w:tc>
      </w:tr>
      <w:tr w:rsidR="00194E0D" w:rsidRPr="001768B3" w14:paraId="463CA778" w14:textId="77777777" w:rsidTr="00651E1E">
        <w:tc>
          <w:tcPr>
            <w:tcW w:w="9289" w:type="dxa"/>
            <w:gridSpan w:val="2"/>
            <w:shd w:val="clear" w:color="auto" w:fill="BFBFBF"/>
          </w:tcPr>
          <w:p w14:paraId="463CA777" w14:textId="77777777" w:rsidR="00194E0D" w:rsidRPr="001768B3" w:rsidRDefault="00194E0D" w:rsidP="0066775A">
            <w:pPr>
              <w:spacing w:after="120" w:line="276" w:lineRule="auto"/>
              <w:ind w:left="426" w:hanging="426"/>
              <w:rPr>
                <w:rFonts w:cs="Tahoma"/>
                <w:b/>
                <w:i/>
                <w:szCs w:val="21"/>
                <w:lang w:eastAsia="en-GB"/>
              </w:rPr>
            </w:pPr>
            <w:r w:rsidRPr="001768B3">
              <w:rPr>
                <w:rFonts w:cs="Tahoma"/>
                <w:b/>
                <w:i/>
                <w:szCs w:val="21"/>
                <w:lang w:eastAsia="en-GB"/>
              </w:rPr>
              <w:t>Ha igen</w:t>
            </w:r>
            <w:r w:rsidRPr="001768B3">
              <w:rPr>
                <w:rFonts w:cs="Tahoma"/>
                <w:i/>
                <w:szCs w:val="21"/>
                <w:lang w:eastAsia="en-GB"/>
              </w:rPr>
              <w:t>, kérjük, biztosítsa, hogy a többi érintett külön egységes európai közbeszerzési dokumentum formanyomtatványt nyújtson be.</w:t>
            </w:r>
          </w:p>
        </w:tc>
      </w:tr>
      <w:tr w:rsidR="00194E0D" w:rsidRPr="001768B3" w14:paraId="463CA77E" w14:textId="77777777" w:rsidTr="00651E1E">
        <w:tc>
          <w:tcPr>
            <w:tcW w:w="4644" w:type="dxa"/>
            <w:shd w:val="clear" w:color="auto" w:fill="auto"/>
          </w:tcPr>
          <w:p w14:paraId="463CA779" w14:textId="77777777" w:rsidR="00194E0D" w:rsidRPr="001768B3" w:rsidRDefault="00194E0D" w:rsidP="0066775A">
            <w:pPr>
              <w:spacing w:after="120" w:line="276" w:lineRule="auto"/>
              <w:ind w:left="426" w:hanging="426"/>
              <w:rPr>
                <w:rFonts w:cs="Tahoma"/>
                <w:b/>
                <w:szCs w:val="21"/>
                <w:lang w:eastAsia="en-GB"/>
              </w:rPr>
            </w:pPr>
            <w:r w:rsidRPr="001768B3">
              <w:rPr>
                <w:rFonts w:cs="Tahoma"/>
                <w:b/>
                <w:szCs w:val="21"/>
                <w:lang w:eastAsia="en-GB"/>
              </w:rPr>
              <w:t>Ha igen:</w:t>
            </w:r>
          </w:p>
          <w:p w14:paraId="463CA77A" w14:textId="77777777" w:rsidR="00194E0D" w:rsidRPr="001768B3" w:rsidRDefault="00194E0D" w:rsidP="0066775A">
            <w:pPr>
              <w:spacing w:after="120" w:line="276" w:lineRule="auto"/>
              <w:ind w:left="426" w:hanging="426"/>
              <w:rPr>
                <w:rFonts w:cs="Tahoma"/>
                <w:szCs w:val="21"/>
                <w:lang w:eastAsia="en-GB"/>
              </w:rPr>
            </w:pPr>
            <w:r w:rsidRPr="001768B3">
              <w:rPr>
                <w:rFonts w:cs="Tahoma"/>
                <w:i/>
                <w:szCs w:val="21"/>
                <w:lang w:eastAsia="en-GB"/>
              </w:rPr>
              <w:t>a)</w:t>
            </w:r>
            <w:r w:rsidRPr="001768B3">
              <w:rPr>
                <w:rFonts w:cs="Tahoma"/>
                <w:szCs w:val="21"/>
                <w:lang w:eastAsia="en-GB"/>
              </w:rPr>
              <w:t xml:space="preserve"> Kérjük, adja meg a gazdasági szereplő csoportban betöltött szerepét (vezető, specifikus feladatokért felelős, ...):</w:t>
            </w:r>
          </w:p>
          <w:p w14:paraId="463CA77B" w14:textId="77777777" w:rsidR="00194E0D" w:rsidRPr="001768B3" w:rsidRDefault="00194E0D" w:rsidP="0066775A">
            <w:pPr>
              <w:spacing w:after="120" w:line="276" w:lineRule="auto"/>
              <w:ind w:left="426" w:hanging="426"/>
              <w:rPr>
                <w:rFonts w:cs="Tahoma"/>
                <w:szCs w:val="21"/>
                <w:lang w:eastAsia="en-GB"/>
              </w:rPr>
            </w:pPr>
            <w:r w:rsidRPr="001768B3">
              <w:rPr>
                <w:rFonts w:cs="Tahoma"/>
                <w:i/>
                <w:szCs w:val="21"/>
                <w:lang w:eastAsia="en-GB"/>
              </w:rPr>
              <w:t>b)</w:t>
            </w:r>
            <w:r w:rsidRPr="001768B3">
              <w:rPr>
                <w:rFonts w:cs="Tahoma"/>
                <w:szCs w:val="21"/>
                <w:lang w:eastAsia="en-GB"/>
              </w:rPr>
              <w:t xml:space="preserve"> Kérjük, adja meg, mely gazdasági szereplők a közbeszerzési eljárásban együtt részt vevő csoport tagjai:</w:t>
            </w:r>
          </w:p>
          <w:p w14:paraId="463CA77C" w14:textId="77777777" w:rsidR="00194E0D" w:rsidRPr="001768B3" w:rsidRDefault="00194E0D" w:rsidP="0066775A">
            <w:pPr>
              <w:spacing w:after="120" w:line="276" w:lineRule="auto"/>
              <w:ind w:left="426" w:hanging="426"/>
              <w:rPr>
                <w:rFonts w:cs="Tahoma"/>
                <w:szCs w:val="21"/>
                <w:lang w:eastAsia="en-GB"/>
              </w:rPr>
            </w:pPr>
            <w:r w:rsidRPr="001768B3">
              <w:rPr>
                <w:rFonts w:cs="Tahoma"/>
                <w:i/>
                <w:szCs w:val="21"/>
                <w:lang w:eastAsia="en-GB"/>
              </w:rPr>
              <w:t>c)</w:t>
            </w:r>
            <w:r w:rsidRPr="001768B3">
              <w:rPr>
                <w:rFonts w:cs="Tahoma"/>
                <w:szCs w:val="21"/>
                <w:lang w:eastAsia="en-GB"/>
              </w:rPr>
              <w:t xml:space="preserve"> Adott esetben a részt vevő csoport neve:</w:t>
            </w:r>
          </w:p>
        </w:tc>
        <w:tc>
          <w:tcPr>
            <w:tcW w:w="4645" w:type="dxa"/>
            <w:shd w:val="clear" w:color="auto" w:fill="auto"/>
          </w:tcPr>
          <w:p w14:paraId="463CA77D"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br/>
            </w:r>
            <w:r w:rsidRPr="001768B3">
              <w:rPr>
                <w:rFonts w:cs="Tahoma"/>
                <w:i/>
                <w:szCs w:val="21"/>
                <w:lang w:eastAsia="en-GB"/>
              </w:rPr>
              <w:t>a)</w:t>
            </w:r>
            <w:r w:rsidRPr="001768B3">
              <w:rPr>
                <w:rFonts w:cs="Tahoma"/>
                <w:szCs w:val="21"/>
                <w:lang w:eastAsia="en-GB"/>
              </w:rPr>
              <w:t>: [……]</w:t>
            </w:r>
            <w:r w:rsidRPr="001768B3">
              <w:rPr>
                <w:rFonts w:cs="Tahoma"/>
                <w:szCs w:val="21"/>
                <w:lang w:eastAsia="en-GB"/>
              </w:rPr>
              <w:br/>
            </w:r>
            <w:r w:rsidRPr="001768B3">
              <w:rPr>
                <w:rFonts w:cs="Tahoma"/>
                <w:szCs w:val="21"/>
                <w:lang w:eastAsia="en-GB"/>
              </w:rPr>
              <w:br/>
            </w:r>
            <w:r w:rsidRPr="001768B3">
              <w:rPr>
                <w:rFonts w:cs="Tahoma"/>
                <w:szCs w:val="21"/>
                <w:lang w:eastAsia="en-GB"/>
              </w:rPr>
              <w:br/>
            </w:r>
            <w:r w:rsidRPr="001768B3">
              <w:rPr>
                <w:rFonts w:cs="Tahoma"/>
                <w:i/>
                <w:szCs w:val="21"/>
                <w:lang w:eastAsia="en-GB"/>
              </w:rPr>
              <w:t>b)</w:t>
            </w:r>
            <w:r w:rsidRPr="001768B3">
              <w:rPr>
                <w:rFonts w:cs="Tahoma"/>
                <w:szCs w:val="21"/>
                <w:lang w:eastAsia="en-GB"/>
              </w:rPr>
              <w:t>: [……]</w:t>
            </w:r>
            <w:r w:rsidRPr="001768B3">
              <w:rPr>
                <w:rFonts w:cs="Tahoma"/>
                <w:szCs w:val="21"/>
                <w:lang w:eastAsia="en-GB"/>
              </w:rPr>
              <w:br/>
            </w:r>
            <w:r w:rsidRPr="001768B3">
              <w:rPr>
                <w:rFonts w:cs="Tahoma"/>
                <w:szCs w:val="21"/>
                <w:lang w:eastAsia="en-GB"/>
              </w:rPr>
              <w:br/>
            </w:r>
            <w:r w:rsidRPr="001768B3">
              <w:rPr>
                <w:rFonts w:cs="Tahoma"/>
                <w:szCs w:val="21"/>
                <w:lang w:eastAsia="en-GB"/>
              </w:rPr>
              <w:br/>
            </w:r>
            <w:r w:rsidRPr="001768B3">
              <w:rPr>
                <w:rFonts w:cs="Tahoma"/>
                <w:i/>
                <w:szCs w:val="21"/>
                <w:lang w:eastAsia="en-GB"/>
              </w:rPr>
              <w:t>c)</w:t>
            </w:r>
            <w:r w:rsidRPr="001768B3">
              <w:rPr>
                <w:rFonts w:cs="Tahoma"/>
                <w:szCs w:val="21"/>
                <w:lang w:eastAsia="en-GB"/>
              </w:rPr>
              <w:t>: [……]</w:t>
            </w:r>
          </w:p>
        </w:tc>
      </w:tr>
      <w:tr w:rsidR="00194E0D" w:rsidRPr="001768B3" w14:paraId="463CA781" w14:textId="77777777" w:rsidTr="00651E1E">
        <w:tc>
          <w:tcPr>
            <w:tcW w:w="4644" w:type="dxa"/>
            <w:shd w:val="clear" w:color="auto" w:fill="auto"/>
          </w:tcPr>
          <w:p w14:paraId="463CA77F" w14:textId="77777777" w:rsidR="00194E0D" w:rsidRPr="001768B3" w:rsidRDefault="00194E0D" w:rsidP="0066775A">
            <w:pPr>
              <w:spacing w:after="120" w:line="276" w:lineRule="auto"/>
              <w:ind w:left="426" w:hanging="426"/>
              <w:rPr>
                <w:rFonts w:cs="Tahoma"/>
                <w:b/>
                <w:i/>
                <w:szCs w:val="21"/>
                <w:lang w:eastAsia="en-GB"/>
              </w:rPr>
            </w:pPr>
            <w:r w:rsidRPr="001768B3">
              <w:rPr>
                <w:rFonts w:cs="Tahoma"/>
                <w:b/>
                <w:i/>
                <w:szCs w:val="21"/>
                <w:lang w:eastAsia="en-GB"/>
              </w:rPr>
              <w:t>Részek</w:t>
            </w:r>
          </w:p>
        </w:tc>
        <w:tc>
          <w:tcPr>
            <w:tcW w:w="4645" w:type="dxa"/>
            <w:shd w:val="clear" w:color="auto" w:fill="auto"/>
          </w:tcPr>
          <w:p w14:paraId="463CA780" w14:textId="77777777" w:rsidR="00194E0D" w:rsidRPr="001768B3" w:rsidRDefault="00194E0D" w:rsidP="0066775A">
            <w:pPr>
              <w:spacing w:after="120" w:line="276" w:lineRule="auto"/>
              <w:ind w:left="426" w:hanging="426"/>
              <w:rPr>
                <w:rFonts w:cs="Tahoma"/>
                <w:b/>
                <w:i/>
                <w:szCs w:val="21"/>
                <w:lang w:eastAsia="en-GB"/>
              </w:rPr>
            </w:pPr>
            <w:r w:rsidRPr="001768B3">
              <w:rPr>
                <w:rFonts w:cs="Tahoma"/>
                <w:b/>
                <w:i/>
                <w:szCs w:val="21"/>
                <w:lang w:eastAsia="en-GB"/>
              </w:rPr>
              <w:t>Válasz:</w:t>
            </w:r>
          </w:p>
        </w:tc>
      </w:tr>
      <w:tr w:rsidR="00194E0D" w:rsidRPr="001768B3" w14:paraId="463CA784" w14:textId="77777777" w:rsidTr="00651E1E">
        <w:tc>
          <w:tcPr>
            <w:tcW w:w="4644" w:type="dxa"/>
            <w:shd w:val="clear" w:color="auto" w:fill="auto"/>
          </w:tcPr>
          <w:p w14:paraId="463CA782" w14:textId="77777777" w:rsidR="00194E0D" w:rsidRPr="001768B3" w:rsidRDefault="00194E0D" w:rsidP="0066775A">
            <w:pPr>
              <w:spacing w:after="120" w:line="276" w:lineRule="auto"/>
              <w:ind w:left="426" w:hanging="426"/>
              <w:rPr>
                <w:rFonts w:cs="Tahoma"/>
                <w:b/>
                <w:i/>
                <w:szCs w:val="21"/>
                <w:lang w:eastAsia="en-GB"/>
              </w:rPr>
            </w:pPr>
            <w:r w:rsidRPr="001768B3">
              <w:rPr>
                <w:rFonts w:cs="Tahoma"/>
                <w:szCs w:val="21"/>
                <w:lang w:eastAsia="en-GB"/>
              </w:rPr>
              <w:t>Adott esetben annak a résznek (azoknak a részeknek) a feltüntetése, amelyekre a gazdasági szereplő pályázni kíván:</w:t>
            </w:r>
          </w:p>
        </w:tc>
        <w:tc>
          <w:tcPr>
            <w:tcW w:w="4645" w:type="dxa"/>
            <w:shd w:val="clear" w:color="auto" w:fill="auto"/>
          </w:tcPr>
          <w:p w14:paraId="463CA783" w14:textId="77777777" w:rsidR="00194E0D" w:rsidRPr="001768B3" w:rsidRDefault="00194E0D" w:rsidP="0066775A">
            <w:pPr>
              <w:spacing w:after="120" w:line="276" w:lineRule="auto"/>
              <w:ind w:left="426" w:hanging="426"/>
              <w:rPr>
                <w:rFonts w:cs="Tahoma"/>
                <w:b/>
                <w:i/>
                <w:szCs w:val="21"/>
                <w:lang w:eastAsia="en-GB"/>
              </w:rPr>
            </w:pPr>
            <w:r w:rsidRPr="001768B3">
              <w:rPr>
                <w:rFonts w:cs="Tahoma"/>
                <w:szCs w:val="21"/>
                <w:lang w:eastAsia="en-GB"/>
              </w:rPr>
              <w:t>[   ]</w:t>
            </w:r>
          </w:p>
        </w:tc>
      </w:tr>
    </w:tbl>
    <w:p w14:paraId="463CA785" w14:textId="77777777" w:rsidR="00194E0D" w:rsidRPr="001768B3" w:rsidRDefault="00194E0D" w:rsidP="0066775A">
      <w:pPr>
        <w:spacing w:after="120" w:line="276" w:lineRule="auto"/>
        <w:ind w:left="426" w:hanging="426"/>
        <w:rPr>
          <w:rFonts w:cs="Tahoma"/>
          <w:szCs w:val="21"/>
          <w:lang w:eastAsia="en-GB"/>
        </w:rPr>
      </w:pPr>
    </w:p>
    <w:p w14:paraId="463CA786" w14:textId="77777777" w:rsidR="00194E0D" w:rsidRPr="001768B3" w:rsidRDefault="00684546" w:rsidP="0066775A">
      <w:pPr>
        <w:keepNext/>
        <w:spacing w:after="120" w:line="276" w:lineRule="auto"/>
        <w:ind w:left="426" w:hanging="426"/>
        <w:jc w:val="center"/>
        <w:rPr>
          <w:rFonts w:cs="Tahoma"/>
          <w:b/>
          <w:i/>
          <w:smallCaps/>
          <w:szCs w:val="21"/>
          <w:lang w:eastAsia="en-GB"/>
        </w:rPr>
      </w:pPr>
      <w:r w:rsidRPr="001768B3">
        <w:rPr>
          <w:rFonts w:cs="Tahoma"/>
          <w:b/>
          <w:i/>
          <w:smallCaps/>
          <w:szCs w:val="21"/>
          <w:lang w:eastAsia="en-GB"/>
        </w:rPr>
        <w:t>B: A GAZDASÁGI SZEREPLŐ KÉPVISELŐIRE VONATKOZÓ INFORMÁCIÓK</w:t>
      </w:r>
    </w:p>
    <w:p w14:paraId="463CA787" w14:textId="77777777" w:rsidR="00194E0D" w:rsidRPr="001768B3" w:rsidRDefault="00194E0D" w:rsidP="0066775A">
      <w:pPr>
        <w:pBdr>
          <w:top w:val="single" w:sz="4" w:space="1" w:color="auto"/>
          <w:left w:val="single" w:sz="4" w:space="4" w:color="auto"/>
          <w:bottom w:val="single" w:sz="4" w:space="1" w:color="auto"/>
          <w:right w:val="single" w:sz="4" w:space="0" w:color="auto"/>
        </w:pBdr>
        <w:shd w:val="clear" w:color="auto" w:fill="BFBFBF"/>
        <w:spacing w:after="120" w:line="276" w:lineRule="auto"/>
        <w:ind w:left="426" w:hanging="426"/>
        <w:rPr>
          <w:rFonts w:cs="Tahoma"/>
          <w:i/>
          <w:szCs w:val="21"/>
          <w:lang w:eastAsia="en-GB"/>
        </w:rPr>
      </w:pPr>
      <w:r w:rsidRPr="001768B3">
        <w:rPr>
          <w:rFonts w:cs="Tahoma"/>
          <w:i/>
          <w:szCs w:val="21"/>
          <w:lang w:eastAsia="en-GB"/>
        </w:rPr>
        <w:t>Adott esetben adja meg azon személyek nevét és címét, akik a jelen közbeszerzési eljárásban jogosultak képviselni a gazdasági szereplőt: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4"/>
      </w:tblGrid>
      <w:tr w:rsidR="00194E0D" w:rsidRPr="001768B3" w14:paraId="463CA78A" w14:textId="77777777" w:rsidTr="00651E1E">
        <w:tc>
          <w:tcPr>
            <w:tcW w:w="4644" w:type="dxa"/>
            <w:shd w:val="clear" w:color="auto" w:fill="auto"/>
          </w:tcPr>
          <w:p w14:paraId="463CA788" w14:textId="77777777" w:rsidR="00194E0D" w:rsidRPr="001768B3" w:rsidRDefault="00194E0D" w:rsidP="0066775A">
            <w:pPr>
              <w:spacing w:after="120" w:line="276" w:lineRule="auto"/>
              <w:ind w:left="426" w:hanging="426"/>
              <w:rPr>
                <w:rFonts w:cs="Tahoma"/>
                <w:b/>
                <w:i/>
                <w:szCs w:val="21"/>
                <w:lang w:eastAsia="en-GB"/>
              </w:rPr>
            </w:pPr>
            <w:r w:rsidRPr="001768B3">
              <w:rPr>
                <w:rFonts w:cs="Tahoma"/>
                <w:b/>
                <w:i/>
                <w:szCs w:val="21"/>
                <w:lang w:eastAsia="en-GB"/>
              </w:rPr>
              <w:t>Képviselet, ha van:</w:t>
            </w:r>
          </w:p>
        </w:tc>
        <w:tc>
          <w:tcPr>
            <w:tcW w:w="4645" w:type="dxa"/>
            <w:shd w:val="clear" w:color="auto" w:fill="auto"/>
          </w:tcPr>
          <w:p w14:paraId="463CA789" w14:textId="77777777" w:rsidR="00194E0D" w:rsidRPr="001768B3" w:rsidRDefault="00194E0D" w:rsidP="0066775A">
            <w:pPr>
              <w:spacing w:after="120" w:line="276" w:lineRule="auto"/>
              <w:ind w:left="426" w:hanging="426"/>
              <w:rPr>
                <w:rFonts w:cs="Tahoma"/>
                <w:b/>
                <w:i/>
                <w:szCs w:val="21"/>
                <w:lang w:eastAsia="en-GB"/>
              </w:rPr>
            </w:pPr>
            <w:r w:rsidRPr="001768B3">
              <w:rPr>
                <w:rFonts w:cs="Tahoma"/>
                <w:b/>
                <w:i/>
                <w:szCs w:val="21"/>
                <w:lang w:eastAsia="en-GB"/>
              </w:rPr>
              <w:t>Válasz:</w:t>
            </w:r>
          </w:p>
        </w:tc>
      </w:tr>
      <w:tr w:rsidR="00194E0D" w:rsidRPr="001768B3" w14:paraId="463CA78D" w14:textId="77777777" w:rsidTr="00651E1E">
        <w:tc>
          <w:tcPr>
            <w:tcW w:w="4644" w:type="dxa"/>
            <w:shd w:val="clear" w:color="auto" w:fill="auto"/>
          </w:tcPr>
          <w:p w14:paraId="463CA78B"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 xml:space="preserve">Teljes név; </w:t>
            </w:r>
            <w:r w:rsidRPr="001768B3">
              <w:rPr>
                <w:rFonts w:cs="Tahoma"/>
                <w:szCs w:val="21"/>
                <w:lang w:eastAsia="en-GB"/>
              </w:rPr>
              <w:br/>
              <w:t xml:space="preserve">a születési idő és hely, ha szükséges: </w:t>
            </w:r>
          </w:p>
        </w:tc>
        <w:tc>
          <w:tcPr>
            <w:tcW w:w="4645" w:type="dxa"/>
            <w:shd w:val="clear" w:color="auto" w:fill="auto"/>
          </w:tcPr>
          <w:p w14:paraId="463CA78C"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w:t>
            </w:r>
            <w:r w:rsidRPr="001768B3">
              <w:rPr>
                <w:rFonts w:cs="Tahoma"/>
                <w:szCs w:val="21"/>
                <w:lang w:eastAsia="en-GB"/>
              </w:rPr>
              <w:br/>
              <w:t>[……]</w:t>
            </w:r>
          </w:p>
        </w:tc>
      </w:tr>
      <w:tr w:rsidR="00194E0D" w:rsidRPr="001768B3" w14:paraId="463CA790" w14:textId="77777777" w:rsidTr="00651E1E">
        <w:tc>
          <w:tcPr>
            <w:tcW w:w="4644" w:type="dxa"/>
            <w:shd w:val="clear" w:color="auto" w:fill="auto"/>
          </w:tcPr>
          <w:p w14:paraId="463CA78E"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Beosztás/milyen minőségben jár el:</w:t>
            </w:r>
          </w:p>
        </w:tc>
        <w:tc>
          <w:tcPr>
            <w:tcW w:w="4645" w:type="dxa"/>
            <w:shd w:val="clear" w:color="auto" w:fill="auto"/>
          </w:tcPr>
          <w:p w14:paraId="463CA78F"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w:t>
            </w:r>
          </w:p>
        </w:tc>
      </w:tr>
      <w:tr w:rsidR="00194E0D" w:rsidRPr="001768B3" w14:paraId="463CA793" w14:textId="77777777" w:rsidTr="00651E1E">
        <w:tc>
          <w:tcPr>
            <w:tcW w:w="4644" w:type="dxa"/>
            <w:shd w:val="clear" w:color="auto" w:fill="auto"/>
          </w:tcPr>
          <w:p w14:paraId="463CA791"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Postai cím:</w:t>
            </w:r>
          </w:p>
        </w:tc>
        <w:tc>
          <w:tcPr>
            <w:tcW w:w="4645" w:type="dxa"/>
            <w:shd w:val="clear" w:color="auto" w:fill="auto"/>
          </w:tcPr>
          <w:p w14:paraId="463CA792"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w:t>
            </w:r>
          </w:p>
        </w:tc>
      </w:tr>
      <w:tr w:rsidR="00194E0D" w:rsidRPr="001768B3" w14:paraId="463CA796" w14:textId="77777777" w:rsidTr="00651E1E">
        <w:tc>
          <w:tcPr>
            <w:tcW w:w="4644" w:type="dxa"/>
            <w:shd w:val="clear" w:color="auto" w:fill="auto"/>
          </w:tcPr>
          <w:p w14:paraId="463CA794"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Telefon:</w:t>
            </w:r>
          </w:p>
        </w:tc>
        <w:tc>
          <w:tcPr>
            <w:tcW w:w="4645" w:type="dxa"/>
            <w:shd w:val="clear" w:color="auto" w:fill="auto"/>
          </w:tcPr>
          <w:p w14:paraId="463CA795"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w:t>
            </w:r>
          </w:p>
        </w:tc>
      </w:tr>
      <w:tr w:rsidR="00194E0D" w:rsidRPr="001768B3" w14:paraId="463CA799" w14:textId="77777777" w:rsidTr="00651E1E">
        <w:tc>
          <w:tcPr>
            <w:tcW w:w="4644" w:type="dxa"/>
            <w:shd w:val="clear" w:color="auto" w:fill="auto"/>
          </w:tcPr>
          <w:p w14:paraId="463CA797"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E-mail cím:</w:t>
            </w:r>
          </w:p>
        </w:tc>
        <w:tc>
          <w:tcPr>
            <w:tcW w:w="4645" w:type="dxa"/>
            <w:shd w:val="clear" w:color="auto" w:fill="auto"/>
          </w:tcPr>
          <w:p w14:paraId="463CA798"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w:t>
            </w:r>
          </w:p>
        </w:tc>
      </w:tr>
      <w:tr w:rsidR="00194E0D" w:rsidRPr="001768B3" w14:paraId="463CA79C" w14:textId="77777777" w:rsidTr="00651E1E">
        <w:tc>
          <w:tcPr>
            <w:tcW w:w="4644" w:type="dxa"/>
            <w:shd w:val="clear" w:color="auto" w:fill="auto"/>
          </w:tcPr>
          <w:p w14:paraId="463CA79A"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Amennyiben szükséges, részletezze a képviseletre vonatkozó információkat (a képviselet formája, köre, célja stb.):</w:t>
            </w:r>
          </w:p>
        </w:tc>
        <w:tc>
          <w:tcPr>
            <w:tcW w:w="4645" w:type="dxa"/>
            <w:shd w:val="clear" w:color="auto" w:fill="auto"/>
          </w:tcPr>
          <w:p w14:paraId="463CA79B"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w:t>
            </w:r>
          </w:p>
        </w:tc>
      </w:tr>
    </w:tbl>
    <w:p w14:paraId="463CA79D" w14:textId="77777777" w:rsidR="00194E0D" w:rsidRPr="001768B3" w:rsidRDefault="00684546" w:rsidP="0066775A">
      <w:pPr>
        <w:keepNext/>
        <w:spacing w:after="120" w:line="276" w:lineRule="auto"/>
        <w:ind w:left="426" w:hanging="426"/>
        <w:jc w:val="center"/>
        <w:rPr>
          <w:rFonts w:cs="Tahoma"/>
          <w:b/>
          <w:i/>
          <w:smallCaps/>
          <w:szCs w:val="21"/>
          <w:lang w:eastAsia="en-GB"/>
        </w:rPr>
      </w:pPr>
      <w:r w:rsidRPr="001768B3">
        <w:rPr>
          <w:rFonts w:cs="Tahoma"/>
          <w:b/>
          <w:i/>
          <w:smallCaps/>
          <w:szCs w:val="21"/>
          <w:lang w:eastAsia="en-GB"/>
        </w:rPr>
        <w:t>C: MÁS SZERVEZETEK KAPACITÁSAINAK IGÉNYBEVÉTELÉRE VONATKOZÓ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4"/>
      </w:tblGrid>
      <w:tr w:rsidR="00194E0D" w:rsidRPr="001768B3" w14:paraId="463CA7A0" w14:textId="77777777" w:rsidTr="00651E1E">
        <w:tc>
          <w:tcPr>
            <w:tcW w:w="4644" w:type="dxa"/>
            <w:shd w:val="clear" w:color="auto" w:fill="auto"/>
          </w:tcPr>
          <w:p w14:paraId="463CA79E" w14:textId="77777777" w:rsidR="00194E0D" w:rsidRPr="001768B3" w:rsidRDefault="00194E0D" w:rsidP="0066775A">
            <w:pPr>
              <w:spacing w:after="120" w:line="276" w:lineRule="auto"/>
              <w:ind w:left="426" w:hanging="426"/>
              <w:rPr>
                <w:rFonts w:cs="Tahoma"/>
                <w:b/>
                <w:i/>
                <w:szCs w:val="21"/>
                <w:lang w:eastAsia="en-GB"/>
              </w:rPr>
            </w:pPr>
            <w:r w:rsidRPr="001768B3">
              <w:rPr>
                <w:rFonts w:cs="Tahoma"/>
                <w:b/>
                <w:i/>
                <w:szCs w:val="21"/>
                <w:lang w:eastAsia="en-GB"/>
              </w:rPr>
              <w:t>Igénybevétel:</w:t>
            </w:r>
          </w:p>
        </w:tc>
        <w:tc>
          <w:tcPr>
            <w:tcW w:w="4645" w:type="dxa"/>
            <w:shd w:val="clear" w:color="auto" w:fill="auto"/>
          </w:tcPr>
          <w:p w14:paraId="463CA79F" w14:textId="77777777" w:rsidR="00194E0D" w:rsidRPr="001768B3" w:rsidRDefault="00194E0D" w:rsidP="0066775A">
            <w:pPr>
              <w:spacing w:after="120" w:line="276" w:lineRule="auto"/>
              <w:ind w:left="426" w:hanging="426"/>
              <w:rPr>
                <w:rFonts w:cs="Tahoma"/>
                <w:b/>
                <w:i/>
                <w:szCs w:val="21"/>
                <w:lang w:eastAsia="en-GB"/>
              </w:rPr>
            </w:pPr>
            <w:r w:rsidRPr="001768B3">
              <w:rPr>
                <w:rFonts w:cs="Tahoma"/>
                <w:b/>
                <w:i/>
                <w:szCs w:val="21"/>
                <w:lang w:eastAsia="en-GB"/>
              </w:rPr>
              <w:t>Válasz:</w:t>
            </w:r>
          </w:p>
        </w:tc>
      </w:tr>
      <w:tr w:rsidR="00194E0D" w:rsidRPr="001768B3" w14:paraId="463CA7A3" w14:textId="77777777" w:rsidTr="00651E1E">
        <w:tc>
          <w:tcPr>
            <w:tcW w:w="4644" w:type="dxa"/>
            <w:shd w:val="clear" w:color="auto" w:fill="auto"/>
          </w:tcPr>
          <w:p w14:paraId="463CA7A1"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 xml:space="preserve">Az alábbi IV. részben feltüntetett kiválasztási kritériumoknak és (adott esetben) az alábbi V. részben feltüntetett kritériumoknak és szabályoknak való megfelelés során a gazdasági szereplő igénybe veszi-e más szervezetek kapacitásait? </w:t>
            </w:r>
          </w:p>
        </w:tc>
        <w:tc>
          <w:tcPr>
            <w:tcW w:w="4645" w:type="dxa"/>
            <w:shd w:val="clear" w:color="auto" w:fill="auto"/>
          </w:tcPr>
          <w:p w14:paraId="463CA7A2"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[]Igen []Nem</w:t>
            </w:r>
          </w:p>
        </w:tc>
      </w:tr>
    </w:tbl>
    <w:p w14:paraId="463CA7A4" w14:textId="77777777" w:rsidR="00194E0D" w:rsidRPr="001768B3" w:rsidRDefault="00194E0D" w:rsidP="0066775A">
      <w:pPr>
        <w:pBdr>
          <w:top w:val="single" w:sz="4" w:space="1" w:color="auto"/>
          <w:left w:val="single" w:sz="4" w:space="4" w:color="auto"/>
          <w:bottom w:val="single" w:sz="4" w:space="1" w:color="auto"/>
          <w:right w:val="single" w:sz="4" w:space="4" w:color="auto"/>
        </w:pBdr>
        <w:shd w:val="clear" w:color="auto" w:fill="BFBFBF"/>
        <w:spacing w:after="120" w:line="276" w:lineRule="auto"/>
        <w:rPr>
          <w:rFonts w:cs="Tahoma"/>
          <w:i/>
          <w:szCs w:val="21"/>
          <w:lang w:eastAsia="en-GB"/>
        </w:rPr>
      </w:pPr>
      <w:r w:rsidRPr="001768B3">
        <w:rPr>
          <w:rFonts w:cs="Tahoma"/>
          <w:b/>
          <w:i/>
          <w:szCs w:val="21"/>
          <w:lang w:eastAsia="en-GB"/>
        </w:rPr>
        <w:t>Amennyiben igen</w:t>
      </w:r>
      <w:r w:rsidRPr="001768B3">
        <w:rPr>
          <w:rFonts w:cs="Tahoma"/>
          <w:i/>
          <w:szCs w:val="21"/>
          <w:lang w:eastAsia="en-GB"/>
        </w:rPr>
        <w:t xml:space="preserve">, </w:t>
      </w:r>
      <w:r w:rsidRPr="001768B3">
        <w:rPr>
          <w:rFonts w:cs="Tahoma"/>
          <w:b/>
          <w:i/>
          <w:szCs w:val="21"/>
          <w:lang w:eastAsia="en-GB"/>
        </w:rPr>
        <w:t>minden</w:t>
      </w:r>
      <w:r w:rsidRPr="001768B3">
        <w:rPr>
          <w:rFonts w:cs="Tahoma"/>
          <w:i/>
          <w:szCs w:val="21"/>
          <w:lang w:eastAsia="en-GB"/>
        </w:rPr>
        <w:t xml:space="preserve"> egyes érintett szervezetre vonatkozóan külön egységes európai közbeszerzési dokumentumban adja meg az </w:t>
      </w:r>
      <w:r w:rsidRPr="001768B3">
        <w:rPr>
          <w:rFonts w:cs="Tahoma"/>
          <w:b/>
          <w:i/>
          <w:szCs w:val="21"/>
          <w:lang w:eastAsia="en-GB"/>
        </w:rPr>
        <w:t>e rész A. és B. szakaszában, valamint a III. részben</w:t>
      </w:r>
      <w:r w:rsidRPr="001768B3">
        <w:rPr>
          <w:rFonts w:cs="Tahoma"/>
          <w:i/>
          <w:szCs w:val="21"/>
          <w:lang w:eastAsia="en-GB"/>
        </w:rPr>
        <w:t xml:space="preserve"> meghatározott információkat, megfelelően kitöltve és az érintett szervezetek által aláírva.</w:t>
      </w:r>
    </w:p>
    <w:p w14:paraId="463CA7A5" w14:textId="77777777" w:rsidR="00194E0D" w:rsidRPr="001768B3" w:rsidRDefault="00194E0D" w:rsidP="0066775A">
      <w:pPr>
        <w:pBdr>
          <w:top w:val="single" w:sz="4" w:space="1" w:color="auto"/>
          <w:left w:val="single" w:sz="4" w:space="4" w:color="auto"/>
          <w:bottom w:val="single" w:sz="4" w:space="1" w:color="auto"/>
          <w:right w:val="single" w:sz="4" w:space="4" w:color="auto"/>
        </w:pBdr>
        <w:shd w:val="clear" w:color="auto" w:fill="BFBFBF"/>
        <w:spacing w:after="120" w:line="276" w:lineRule="auto"/>
        <w:rPr>
          <w:rFonts w:cs="Tahoma"/>
          <w:i/>
          <w:szCs w:val="21"/>
          <w:lang w:eastAsia="en-GB"/>
        </w:rPr>
      </w:pPr>
      <w:r w:rsidRPr="001768B3">
        <w:rPr>
          <w:rFonts w:cs="Tahoma"/>
          <w:i/>
          <w:szCs w:val="21"/>
          <w:lang w:eastAsia="en-GB"/>
        </w:rPr>
        <w:t>Felhívjuk a figyelmet, hogy ennek magában kell foglalnia azokat a szakembereket vagy műszaki szervezeteket, akik/amelyek nem tartoznak közvetlenül a gazdasági szereplő vállalkozásához, különösen a minőség-ellenőrzés felelőseit, továbbá építési beruházásra irányuló közbeszerzési szerződés esetében azon szakembereket vagy műszaki szervezeteket, akiket/amelyeket a gazdasági szereplő a beruházás kivitelezéséhez igénybe vehet.</w:t>
      </w:r>
    </w:p>
    <w:p w14:paraId="463CA7A6" w14:textId="77777777" w:rsidR="00194E0D" w:rsidRPr="001768B3" w:rsidRDefault="00194E0D" w:rsidP="0066775A">
      <w:pPr>
        <w:pBdr>
          <w:top w:val="single" w:sz="4" w:space="1" w:color="auto"/>
          <w:left w:val="single" w:sz="4" w:space="4" w:color="auto"/>
          <w:bottom w:val="single" w:sz="4" w:space="1" w:color="auto"/>
          <w:right w:val="single" w:sz="4" w:space="4" w:color="auto"/>
        </w:pBdr>
        <w:shd w:val="clear" w:color="auto" w:fill="BFBFBF"/>
        <w:spacing w:after="120" w:line="276" w:lineRule="auto"/>
        <w:rPr>
          <w:rFonts w:cs="Tahoma"/>
          <w:i/>
          <w:szCs w:val="21"/>
          <w:lang w:eastAsia="en-GB"/>
        </w:rPr>
      </w:pPr>
      <w:r w:rsidRPr="001768B3">
        <w:rPr>
          <w:rFonts w:cs="Tahoma"/>
          <w:i/>
          <w:szCs w:val="21"/>
          <w:lang w:eastAsia="en-GB"/>
        </w:rPr>
        <w:t>Amennyiben a gazdasági szereplő által igénybe vett meghatározott kapacitások tekintetében ez releváns, minden egyes szervezetre vonatkozóan adja meg a IV. és az V. részben meghatározott információkat is</w:t>
      </w:r>
      <w:r w:rsidRPr="001768B3">
        <w:rPr>
          <w:rFonts w:cs="Tahoma"/>
          <w:i/>
          <w:szCs w:val="21"/>
          <w:vertAlign w:val="superscript"/>
          <w:lang w:eastAsia="en-GB"/>
        </w:rPr>
        <w:footnoteReference w:id="20"/>
      </w:r>
      <w:r w:rsidRPr="001768B3">
        <w:rPr>
          <w:rFonts w:cs="Tahoma"/>
          <w:i/>
          <w:szCs w:val="21"/>
          <w:lang w:eastAsia="en-GB"/>
        </w:rPr>
        <w:t>.</w:t>
      </w:r>
    </w:p>
    <w:p w14:paraId="463CA7A7" w14:textId="77777777" w:rsidR="00194E0D" w:rsidRPr="001768B3" w:rsidRDefault="00194E0D" w:rsidP="0066775A">
      <w:pPr>
        <w:spacing w:after="120" w:line="276" w:lineRule="auto"/>
        <w:ind w:left="426" w:hanging="426"/>
        <w:rPr>
          <w:rFonts w:cs="Tahoma"/>
          <w:szCs w:val="21"/>
          <w:lang w:eastAsia="en-GB"/>
        </w:rPr>
      </w:pPr>
    </w:p>
    <w:p w14:paraId="463CA7A8" w14:textId="77777777" w:rsidR="00194E0D" w:rsidRPr="001768B3" w:rsidRDefault="00684546" w:rsidP="0066775A">
      <w:pPr>
        <w:keepNext/>
        <w:spacing w:after="120" w:line="276" w:lineRule="auto"/>
        <w:ind w:left="426" w:hanging="426"/>
        <w:jc w:val="center"/>
        <w:rPr>
          <w:rFonts w:cs="Tahoma"/>
          <w:b/>
          <w:i/>
          <w:szCs w:val="21"/>
          <w:u w:val="single"/>
          <w:lang w:eastAsia="en-GB"/>
        </w:rPr>
      </w:pPr>
      <w:r w:rsidRPr="001768B3">
        <w:rPr>
          <w:rFonts w:cs="Tahoma"/>
          <w:b/>
          <w:i/>
          <w:szCs w:val="21"/>
          <w:lang w:eastAsia="en-GB"/>
        </w:rPr>
        <w:t xml:space="preserve">D: INFORMÁCIÓK AZOKRÓL AZ ALVÁLLALKOZÓKRÓL, AKIKNEK KAPACITÁSAIT A GAZDASÁGI SZEREPLŐ </w:t>
      </w:r>
      <w:r w:rsidRPr="001768B3">
        <w:rPr>
          <w:rFonts w:cs="Tahoma"/>
          <w:b/>
          <w:i/>
          <w:szCs w:val="21"/>
          <w:u w:val="single"/>
          <w:lang w:eastAsia="en-GB"/>
        </w:rPr>
        <w:t>NEM VESZI IGÉNYBE</w:t>
      </w:r>
    </w:p>
    <w:p w14:paraId="463CA7A9" w14:textId="77777777" w:rsidR="00194E0D" w:rsidRPr="001768B3" w:rsidRDefault="00194E0D" w:rsidP="0066775A">
      <w:pPr>
        <w:pBdr>
          <w:top w:val="single" w:sz="4" w:space="1" w:color="auto"/>
          <w:left w:val="single" w:sz="4" w:space="4" w:color="auto"/>
          <w:bottom w:val="single" w:sz="4" w:space="1" w:color="auto"/>
          <w:right w:val="single" w:sz="4" w:space="4" w:color="auto"/>
        </w:pBdr>
        <w:shd w:val="clear" w:color="auto" w:fill="BFBFBF"/>
        <w:spacing w:after="120" w:line="276" w:lineRule="auto"/>
        <w:ind w:left="426" w:hanging="426"/>
        <w:jc w:val="center"/>
        <w:rPr>
          <w:rFonts w:cs="Tahoma"/>
          <w:b/>
          <w:szCs w:val="21"/>
          <w:lang w:eastAsia="en-GB"/>
        </w:rPr>
      </w:pPr>
      <w:r w:rsidRPr="001768B3">
        <w:rPr>
          <w:rFonts w:cs="Tahoma"/>
          <w:b/>
          <w:szCs w:val="21"/>
          <w:lang w:eastAsia="en-GB"/>
        </w:rPr>
        <w:t>(Ezt a szakaszt csak akkor kell kitölteni, ha az ajánlatkérő szerv vagy a közszolgáltató ajánlatkérő kifejezetten előírja ezt az információt.)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4"/>
      </w:tblGrid>
      <w:tr w:rsidR="00194E0D" w:rsidRPr="001768B3" w14:paraId="463CA7AC" w14:textId="77777777" w:rsidTr="00651E1E">
        <w:tc>
          <w:tcPr>
            <w:tcW w:w="4644" w:type="dxa"/>
            <w:shd w:val="clear" w:color="auto" w:fill="auto"/>
          </w:tcPr>
          <w:p w14:paraId="463CA7AA" w14:textId="77777777" w:rsidR="00194E0D" w:rsidRPr="001768B3" w:rsidRDefault="00194E0D" w:rsidP="0066775A">
            <w:pPr>
              <w:spacing w:after="120" w:line="276" w:lineRule="auto"/>
              <w:ind w:left="426" w:hanging="426"/>
              <w:rPr>
                <w:rFonts w:cs="Tahoma"/>
                <w:b/>
                <w:i/>
                <w:szCs w:val="21"/>
                <w:lang w:eastAsia="en-GB"/>
              </w:rPr>
            </w:pPr>
            <w:r w:rsidRPr="001768B3">
              <w:rPr>
                <w:rFonts w:cs="Tahoma"/>
                <w:b/>
                <w:i/>
                <w:szCs w:val="21"/>
                <w:lang w:eastAsia="en-GB"/>
              </w:rPr>
              <w:t>Alvállalkozás:</w:t>
            </w:r>
          </w:p>
        </w:tc>
        <w:tc>
          <w:tcPr>
            <w:tcW w:w="4645" w:type="dxa"/>
            <w:shd w:val="clear" w:color="auto" w:fill="auto"/>
          </w:tcPr>
          <w:p w14:paraId="463CA7AB" w14:textId="77777777" w:rsidR="00194E0D" w:rsidRPr="001768B3" w:rsidRDefault="00194E0D" w:rsidP="0066775A">
            <w:pPr>
              <w:spacing w:after="120" w:line="276" w:lineRule="auto"/>
              <w:ind w:left="426" w:hanging="426"/>
              <w:rPr>
                <w:rFonts w:cs="Tahoma"/>
                <w:b/>
                <w:i/>
                <w:szCs w:val="21"/>
                <w:lang w:eastAsia="en-GB"/>
              </w:rPr>
            </w:pPr>
            <w:r w:rsidRPr="001768B3">
              <w:rPr>
                <w:rFonts w:cs="Tahoma"/>
                <w:b/>
                <w:i/>
                <w:szCs w:val="21"/>
                <w:lang w:eastAsia="en-GB"/>
              </w:rPr>
              <w:t>Válasz:</w:t>
            </w:r>
          </w:p>
        </w:tc>
      </w:tr>
      <w:tr w:rsidR="00194E0D" w:rsidRPr="001768B3" w14:paraId="463CA7B1" w14:textId="77777777" w:rsidTr="00651E1E">
        <w:tc>
          <w:tcPr>
            <w:tcW w:w="4644" w:type="dxa"/>
            <w:shd w:val="clear" w:color="auto" w:fill="auto"/>
          </w:tcPr>
          <w:p w14:paraId="463CA7AD"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Szándékozik-e a gazdasági szereplő a szerződés bármely részét alvállalkozásba adni harmadik félnek?</w:t>
            </w:r>
          </w:p>
        </w:tc>
        <w:tc>
          <w:tcPr>
            <w:tcW w:w="4645" w:type="dxa"/>
            <w:shd w:val="clear" w:color="auto" w:fill="auto"/>
          </w:tcPr>
          <w:p w14:paraId="463CA7AE"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[]Igen []Nem</w:t>
            </w:r>
          </w:p>
          <w:p w14:paraId="463CA7AF"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 xml:space="preserve">Ha </w:t>
            </w:r>
            <w:r w:rsidRPr="001768B3">
              <w:rPr>
                <w:rFonts w:cs="Tahoma"/>
                <w:b/>
                <w:szCs w:val="21"/>
                <w:lang w:eastAsia="en-GB"/>
              </w:rPr>
              <w:t>igen, és amennyiben ismert</w:t>
            </w:r>
            <w:r w:rsidRPr="001768B3">
              <w:rPr>
                <w:rFonts w:cs="Tahoma"/>
                <w:szCs w:val="21"/>
                <w:lang w:eastAsia="en-GB"/>
              </w:rPr>
              <w:t xml:space="preserve">, kérjük, sorolja fel a javasolt alvállalkozókat: </w:t>
            </w:r>
          </w:p>
          <w:p w14:paraId="463CA7B0"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w:t>
            </w:r>
          </w:p>
        </w:tc>
      </w:tr>
    </w:tbl>
    <w:p w14:paraId="463CA7B2" w14:textId="77777777" w:rsidR="00194E0D" w:rsidRPr="001768B3" w:rsidRDefault="00194E0D" w:rsidP="0066775A">
      <w:pPr>
        <w:pBdr>
          <w:top w:val="single" w:sz="4" w:space="1" w:color="auto"/>
          <w:left w:val="single" w:sz="4" w:space="4" w:color="auto"/>
          <w:bottom w:val="single" w:sz="4" w:space="1" w:color="auto"/>
          <w:right w:val="single" w:sz="4" w:space="4" w:color="auto"/>
        </w:pBdr>
        <w:shd w:val="clear" w:color="auto" w:fill="BFBFBF"/>
        <w:spacing w:after="120" w:line="276" w:lineRule="auto"/>
        <w:rPr>
          <w:rFonts w:cs="Tahoma"/>
          <w:b/>
          <w:szCs w:val="21"/>
          <w:lang w:eastAsia="en-GB"/>
        </w:rPr>
      </w:pPr>
      <w:r w:rsidRPr="001768B3">
        <w:rPr>
          <w:rFonts w:cs="Tahoma"/>
          <w:b/>
          <w:i/>
          <w:szCs w:val="21"/>
          <w:u w:val="single"/>
          <w:lang w:eastAsia="en-GB"/>
        </w:rPr>
        <w:t>Ha az ajánlatkérő szerv vagy a közszolgáltató ajánlatkérő kifejezetten kéri ezt az információt</w:t>
      </w:r>
      <w:r w:rsidRPr="001768B3">
        <w:rPr>
          <w:rFonts w:cs="Tahoma"/>
          <w:b/>
          <w:i/>
          <w:szCs w:val="21"/>
          <w:lang w:eastAsia="en-GB"/>
        </w:rPr>
        <w:t xml:space="preserve"> az e szakaszban lévő információn kívül, akkor </w:t>
      </w:r>
      <w:r w:rsidRPr="001768B3">
        <w:rPr>
          <w:rFonts w:cs="Tahoma"/>
          <w:b/>
          <w:i/>
          <w:szCs w:val="21"/>
          <w:u w:val="single"/>
          <w:lang w:eastAsia="en-GB"/>
        </w:rPr>
        <w:t>kérjük, adja meg az e rész A. és B. szakaszában és a III. részben előírt információt mindegyik érintett alvállalkozóra (alvállakozói kategóriára) nézve.</w:t>
      </w:r>
    </w:p>
    <w:p w14:paraId="463CA7B3" w14:textId="77777777" w:rsidR="00194E0D" w:rsidRPr="001768B3" w:rsidRDefault="00194E0D" w:rsidP="0066775A">
      <w:pPr>
        <w:spacing w:after="120" w:line="276" w:lineRule="auto"/>
        <w:ind w:left="426" w:hanging="426"/>
        <w:rPr>
          <w:rFonts w:cs="Tahoma"/>
          <w:szCs w:val="21"/>
          <w:lang w:eastAsia="en-GB"/>
        </w:rPr>
      </w:pPr>
    </w:p>
    <w:p w14:paraId="463CA7B4" w14:textId="77777777" w:rsidR="00194E0D" w:rsidRPr="001768B3" w:rsidRDefault="00684546" w:rsidP="0066775A">
      <w:pPr>
        <w:keepNext/>
        <w:spacing w:after="120" w:line="276" w:lineRule="auto"/>
        <w:ind w:left="426" w:hanging="426"/>
        <w:jc w:val="center"/>
        <w:rPr>
          <w:rFonts w:cs="Tahoma"/>
          <w:b/>
          <w:szCs w:val="21"/>
          <w:lang w:eastAsia="en-GB"/>
        </w:rPr>
      </w:pPr>
      <w:r w:rsidRPr="001768B3">
        <w:rPr>
          <w:rFonts w:cs="Tahoma"/>
          <w:b/>
          <w:szCs w:val="21"/>
          <w:lang w:eastAsia="en-GB"/>
        </w:rPr>
        <w:t>III. RÉSZ: KIZÁRÁSI OKOK</w:t>
      </w:r>
    </w:p>
    <w:p w14:paraId="463CA7B5" w14:textId="77777777" w:rsidR="00194E0D" w:rsidRPr="001768B3" w:rsidRDefault="00684546" w:rsidP="0066775A">
      <w:pPr>
        <w:keepNext/>
        <w:spacing w:after="120" w:line="276" w:lineRule="auto"/>
        <w:ind w:left="426" w:hanging="426"/>
        <w:jc w:val="center"/>
        <w:rPr>
          <w:rFonts w:cs="Tahoma"/>
          <w:b/>
          <w:i/>
          <w:smallCaps/>
          <w:szCs w:val="21"/>
          <w:lang w:eastAsia="en-GB"/>
        </w:rPr>
      </w:pPr>
      <w:r w:rsidRPr="001768B3">
        <w:rPr>
          <w:rFonts w:cs="Tahoma"/>
          <w:b/>
          <w:i/>
          <w:smallCaps/>
          <w:szCs w:val="21"/>
          <w:lang w:eastAsia="en-GB"/>
        </w:rPr>
        <w:t>A: BÜNTETŐELJÁRÁSBAN HOZOTT ÍTÉLETEKKEL KAPCSOLATOS OKOK</w:t>
      </w:r>
    </w:p>
    <w:p w14:paraId="463CA7B6" w14:textId="77777777" w:rsidR="00194E0D" w:rsidRPr="001768B3" w:rsidRDefault="00194E0D" w:rsidP="0066775A">
      <w:pPr>
        <w:pBdr>
          <w:top w:val="single" w:sz="4" w:space="1" w:color="auto"/>
          <w:left w:val="single" w:sz="4" w:space="4" w:color="auto"/>
          <w:bottom w:val="single" w:sz="4" w:space="1" w:color="auto"/>
          <w:right w:val="single" w:sz="4" w:space="4" w:color="auto"/>
        </w:pBdr>
        <w:shd w:val="clear" w:color="auto" w:fill="BFBFBF"/>
        <w:spacing w:after="120" w:line="276" w:lineRule="auto"/>
        <w:ind w:left="426" w:hanging="426"/>
        <w:rPr>
          <w:rFonts w:cs="Tahoma"/>
          <w:i/>
          <w:szCs w:val="21"/>
          <w:lang w:eastAsia="en-GB"/>
        </w:rPr>
      </w:pPr>
      <w:r w:rsidRPr="001768B3">
        <w:rPr>
          <w:rFonts w:cs="Tahoma"/>
          <w:i/>
          <w:szCs w:val="21"/>
          <w:lang w:eastAsia="en-GB"/>
        </w:rPr>
        <w:t>A 2014/24/EU irányelv 57. cikkének (1) bekezdése a következő kizárási okokat határozza meg:</w:t>
      </w:r>
    </w:p>
    <w:p w14:paraId="463CA7B7" w14:textId="77777777" w:rsidR="00194E0D" w:rsidRPr="001768B3" w:rsidRDefault="00194E0D" w:rsidP="0066775A">
      <w:pPr>
        <w:numPr>
          <w:ilvl w:val="0"/>
          <w:numId w:val="14"/>
        </w:numPr>
        <w:pBdr>
          <w:top w:val="single" w:sz="4" w:space="1" w:color="auto"/>
          <w:left w:val="single" w:sz="4" w:space="4" w:color="auto"/>
          <w:bottom w:val="single" w:sz="4" w:space="1" w:color="auto"/>
          <w:right w:val="single" w:sz="4" w:space="4" w:color="auto"/>
        </w:pBdr>
        <w:shd w:val="clear" w:color="auto" w:fill="BFBFBF"/>
        <w:suppressAutoHyphens w:val="0"/>
        <w:spacing w:after="120" w:line="276" w:lineRule="auto"/>
        <w:ind w:left="426" w:hanging="426"/>
        <w:textAlignment w:val="auto"/>
        <w:rPr>
          <w:rFonts w:cs="Tahoma"/>
          <w:i/>
          <w:szCs w:val="21"/>
          <w:lang w:eastAsia="en-GB"/>
        </w:rPr>
      </w:pPr>
      <w:r w:rsidRPr="001768B3">
        <w:rPr>
          <w:rFonts w:cs="Tahoma"/>
          <w:b/>
          <w:i/>
          <w:szCs w:val="21"/>
          <w:lang w:eastAsia="en-GB"/>
        </w:rPr>
        <w:t>Bűnszervezetben</w:t>
      </w:r>
      <w:r w:rsidRPr="001768B3">
        <w:rPr>
          <w:rFonts w:cs="Tahoma"/>
          <w:i/>
          <w:szCs w:val="21"/>
          <w:lang w:eastAsia="en-GB"/>
        </w:rPr>
        <w:t xml:space="preserve"> való részvétel</w:t>
      </w:r>
      <w:r w:rsidRPr="001768B3">
        <w:rPr>
          <w:rFonts w:cs="Tahoma"/>
          <w:i/>
          <w:szCs w:val="21"/>
          <w:vertAlign w:val="superscript"/>
          <w:lang w:eastAsia="en-GB"/>
        </w:rPr>
        <w:footnoteReference w:id="21"/>
      </w:r>
      <w:r w:rsidRPr="001768B3">
        <w:rPr>
          <w:rFonts w:cs="Tahoma"/>
          <w:i/>
          <w:szCs w:val="21"/>
          <w:lang w:eastAsia="en-GB"/>
        </w:rPr>
        <w:t>;</w:t>
      </w:r>
    </w:p>
    <w:p w14:paraId="463CA7B8" w14:textId="77777777" w:rsidR="00194E0D" w:rsidRPr="001768B3" w:rsidRDefault="00194E0D" w:rsidP="0066775A">
      <w:pPr>
        <w:numPr>
          <w:ilvl w:val="0"/>
          <w:numId w:val="13"/>
        </w:numPr>
        <w:pBdr>
          <w:top w:val="single" w:sz="4" w:space="1" w:color="auto"/>
          <w:left w:val="single" w:sz="4" w:space="4" w:color="auto"/>
          <w:bottom w:val="single" w:sz="4" w:space="1" w:color="auto"/>
          <w:right w:val="single" w:sz="4" w:space="4" w:color="auto"/>
        </w:pBdr>
        <w:shd w:val="clear" w:color="auto" w:fill="BFBFBF"/>
        <w:suppressAutoHyphens w:val="0"/>
        <w:spacing w:after="120" w:line="276" w:lineRule="auto"/>
        <w:ind w:left="426" w:hanging="426"/>
        <w:textAlignment w:val="auto"/>
        <w:rPr>
          <w:rFonts w:cs="Tahoma"/>
          <w:i/>
          <w:szCs w:val="21"/>
          <w:lang w:eastAsia="en-GB"/>
        </w:rPr>
      </w:pPr>
      <w:r w:rsidRPr="001768B3">
        <w:rPr>
          <w:rFonts w:cs="Tahoma"/>
          <w:b/>
          <w:i/>
          <w:szCs w:val="21"/>
          <w:lang w:eastAsia="en-GB"/>
        </w:rPr>
        <w:t>Korrupció</w:t>
      </w:r>
      <w:r w:rsidRPr="001768B3">
        <w:rPr>
          <w:rFonts w:cs="Tahoma"/>
          <w:b/>
          <w:i/>
          <w:szCs w:val="21"/>
          <w:vertAlign w:val="superscript"/>
          <w:lang w:eastAsia="en-GB"/>
        </w:rPr>
        <w:footnoteReference w:id="22"/>
      </w:r>
      <w:r w:rsidRPr="001768B3">
        <w:rPr>
          <w:rFonts w:cs="Tahoma"/>
          <w:b/>
          <w:i/>
          <w:szCs w:val="21"/>
          <w:lang w:eastAsia="en-GB"/>
        </w:rPr>
        <w:t>;</w:t>
      </w:r>
    </w:p>
    <w:p w14:paraId="463CA7B9" w14:textId="77777777" w:rsidR="00194E0D" w:rsidRPr="001768B3" w:rsidRDefault="00194E0D" w:rsidP="0066775A">
      <w:pPr>
        <w:numPr>
          <w:ilvl w:val="0"/>
          <w:numId w:val="13"/>
        </w:numPr>
        <w:pBdr>
          <w:top w:val="single" w:sz="4" w:space="1" w:color="auto"/>
          <w:left w:val="single" w:sz="4" w:space="4" w:color="auto"/>
          <w:bottom w:val="single" w:sz="4" w:space="1" w:color="auto"/>
          <w:right w:val="single" w:sz="4" w:space="4" w:color="auto"/>
        </w:pBdr>
        <w:shd w:val="clear" w:color="auto" w:fill="BFBFBF"/>
        <w:suppressAutoHyphens w:val="0"/>
        <w:spacing w:after="120" w:line="276" w:lineRule="auto"/>
        <w:ind w:left="426" w:hanging="426"/>
        <w:textAlignment w:val="auto"/>
        <w:rPr>
          <w:rFonts w:cs="Tahoma"/>
          <w:i/>
          <w:szCs w:val="21"/>
          <w:lang w:eastAsia="en-GB"/>
        </w:rPr>
      </w:pPr>
      <w:bookmarkStart w:id="72" w:name="_DV_M1264"/>
      <w:bookmarkEnd w:id="72"/>
      <w:r w:rsidRPr="001768B3">
        <w:rPr>
          <w:rFonts w:cs="Tahoma"/>
          <w:b/>
          <w:i/>
          <w:szCs w:val="21"/>
          <w:lang w:eastAsia="en-GB"/>
        </w:rPr>
        <w:t>Csalás</w:t>
      </w:r>
      <w:r w:rsidRPr="001768B3">
        <w:rPr>
          <w:rFonts w:cs="Tahoma"/>
          <w:b/>
          <w:i/>
          <w:szCs w:val="21"/>
          <w:vertAlign w:val="superscript"/>
          <w:lang w:eastAsia="en-GB"/>
        </w:rPr>
        <w:footnoteReference w:id="23"/>
      </w:r>
      <w:r w:rsidRPr="001768B3">
        <w:rPr>
          <w:rFonts w:cs="Tahoma"/>
          <w:b/>
          <w:i/>
          <w:szCs w:val="21"/>
          <w:lang w:eastAsia="en-GB"/>
        </w:rPr>
        <w:t>;</w:t>
      </w:r>
    </w:p>
    <w:p w14:paraId="463CA7BA" w14:textId="77777777" w:rsidR="00194E0D" w:rsidRPr="001768B3" w:rsidRDefault="00194E0D" w:rsidP="0066775A">
      <w:pPr>
        <w:numPr>
          <w:ilvl w:val="0"/>
          <w:numId w:val="13"/>
        </w:numPr>
        <w:pBdr>
          <w:top w:val="single" w:sz="4" w:space="1" w:color="auto"/>
          <w:left w:val="single" w:sz="4" w:space="4" w:color="auto"/>
          <w:bottom w:val="single" w:sz="4" w:space="1" w:color="auto"/>
          <w:right w:val="single" w:sz="4" w:space="4" w:color="auto"/>
        </w:pBdr>
        <w:shd w:val="clear" w:color="auto" w:fill="BFBFBF"/>
        <w:suppressAutoHyphens w:val="0"/>
        <w:spacing w:after="120" w:line="276" w:lineRule="auto"/>
        <w:ind w:left="426" w:hanging="426"/>
        <w:textAlignment w:val="auto"/>
        <w:rPr>
          <w:rFonts w:cs="Tahoma"/>
          <w:i/>
          <w:szCs w:val="21"/>
          <w:lang w:eastAsia="en-GB"/>
        </w:rPr>
      </w:pPr>
      <w:bookmarkStart w:id="73" w:name="_DV_M1266"/>
      <w:bookmarkEnd w:id="73"/>
      <w:r w:rsidRPr="001768B3">
        <w:rPr>
          <w:rFonts w:cs="Tahoma"/>
          <w:b/>
          <w:i/>
          <w:szCs w:val="21"/>
          <w:lang w:eastAsia="en-GB"/>
        </w:rPr>
        <w:t>Terrorista bűncselekmény vagy terrorista csoporthoz kapcsolódó bűncselekmény</w:t>
      </w:r>
      <w:r w:rsidRPr="001768B3">
        <w:rPr>
          <w:rFonts w:cs="Tahoma"/>
          <w:b/>
          <w:i/>
          <w:szCs w:val="21"/>
          <w:vertAlign w:val="superscript"/>
          <w:lang w:eastAsia="en-GB"/>
        </w:rPr>
        <w:footnoteReference w:id="24"/>
      </w:r>
      <w:r w:rsidRPr="001768B3">
        <w:rPr>
          <w:rFonts w:cs="Tahoma"/>
          <w:b/>
          <w:i/>
          <w:szCs w:val="21"/>
          <w:lang w:eastAsia="en-GB"/>
        </w:rPr>
        <w:t>;</w:t>
      </w:r>
    </w:p>
    <w:p w14:paraId="463CA7BB" w14:textId="77777777" w:rsidR="00194E0D" w:rsidRPr="001768B3" w:rsidRDefault="00194E0D" w:rsidP="0066775A">
      <w:pPr>
        <w:numPr>
          <w:ilvl w:val="0"/>
          <w:numId w:val="13"/>
        </w:numPr>
        <w:pBdr>
          <w:top w:val="single" w:sz="4" w:space="1" w:color="auto"/>
          <w:left w:val="single" w:sz="4" w:space="4" w:color="auto"/>
          <w:bottom w:val="single" w:sz="4" w:space="1" w:color="auto"/>
          <w:right w:val="single" w:sz="4" w:space="4" w:color="auto"/>
        </w:pBdr>
        <w:shd w:val="clear" w:color="auto" w:fill="BFBFBF"/>
        <w:suppressAutoHyphens w:val="0"/>
        <w:spacing w:after="120" w:line="276" w:lineRule="auto"/>
        <w:ind w:left="426" w:hanging="426"/>
        <w:textAlignment w:val="auto"/>
        <w:rPr>
          <w:rFonts w:cs="Tahoma"/>
          <w:i/>
          <w:szCs w:val="21"/>
          <w:lang w:eastAsia="en-GB"/>
        </w:rPr>
      </w:pPr>
      <w:bookmarkStart w:id="74" w:name="_DV_M1268"/>
      <w:bookmarkEnd w:id="74"/>
      <w:r w:rsidRPr="001768B3">
        <w:rPr>
          <w:rFonts w:cs="Tahoma"/>
          <w:b/>
          <w:i/>
          <w:szCs w:val="21"/>
          <w:lang w:eastAsia="en-GB"/>
        </w:rPr>
        <w:t>Pénzmosás vagy terrorizmus finanszírozása</w:t>
      </w:r>
      <w:bookmarkStart w:id="75" w:name="_DV_C1915"/>
      <w:r w:rsidRPr="001768B3">
        <w:rPr>
          <w:rFonts w:cs="Tahoma"/>
          <w:b/>
          <w:i/>
          <w:szCs w:val="21"/>
          <w:vertAlign w:val="superscript"/>
          <w:lang w:eastAsia="en-GB"/>
        </w:rPr>
        <w:footnoteReference w:id="25"/>
      </w:r>
      <w:bookmarkEnd w:id="75"/>
      <w:r w:rsidRPr="001768B3">
        <w:rPr>
          <w:rFonts w:cs="Tahoma"/>
          <w:b/>
          <w:i/>
          <w:szCs w:val="21"/>
          <w:lang w:eastAsia="en-GB"/>
        </w:rPr>
        <w:t>;</w:t>
      </w:r>
    </w:p>
    <w:p w14:paraId="463CA7BC" w14:textId="77777777" w:rsidR="00194E0D" w:rsidRPr="001768B3" w:rsidRDefault="00194E0D" w:rsidP="0066775A">
      <w:pPr>
        <w:numPr>
          <w:ilvl w:val="0"/>
          <w:numId w:val="13"/>
        </w:numPr>
        <w:pBdr>
          <w:top w:val="single" w:sz="4" w:space="1" w:color="auto"/>
          <w:left w:val="single" w:sz="4" w:space="4" w:color="auto"/>
          <w:bottom w:val="single" w:sz="4" w:space="1" w:color="auto"/>
          <w:right w:val="single" w:sz="4" w:space="4" w:color="auto"/>
        </w:pBdr>
        <w:shd w:val="clear" w:color="auto" w:fill="BFBFBF"/>
        <w:suppressAutoHyphens w:val="0"/>
        <w:spacing w:after="120" w:line="276" w:lineRule="auto"/>
        <w:ind w:left="426" w:hanging="426"/>
        <w:textAlignment w:val="auto"/>
        <w:rPr>
          <w:rFonts w:cs="Tahoma"/>
          <w:i/>
          <w:szCs w:val="21"/>
          <w:lang w:eastAsia="en-GB"/>
        </w:rPr>
      </w:pPr>
      <w:r w:rsidRPr="001768B3">
        <w:rPr>
          <w:rFonts w:cs="Tahoma"/>
          <w:b/>
          <w:i/>
          <w:szCs w:val="21"/>
          <w:lang w:eastAsia="en-GB"/>
        </w:rPr>
        <w:t>Gyermekmunka és az emberkereskedelem</w:t>
      </w:r>
      <w:r w:rsidRPr="001768B3">
        <w:rPr>
          <w:rFonts w:cs="Tahoma"/>
          <w:i/>
          <w:szCs w:val="21"/>
          <w:lang w:eastAsia="en-GB"/>
        </w:rPr>
        <w:t xml:space="preserve"> más formái</w:t>
      </w:r>
      <w:r w:rsidRPr="001768B3">
        <w:rPr>
          <w:rFonts w:cs="Tahoma"/>
          <w:i/>
          <w:szCs w:val="21"/>
          <w:vertAlign w:val="superscript"/>
          <w:lang w:eastAsia="en-GB"/>
        </w:rPr>
        <w:footnoteReference w:id="26"/>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5"/>
      </w:tblGrid>
      <w:tr w:rsidR="00194E0D" w:rsidRPr="001768B3" w14:paraId="463CA7C0" w14:textId="77777777" w:rsidTr="00651E1E">
        <w:tc>
          <w:tcPr>
            <w:tcW w:w="4644" w:type="dxa"/>
            <w:shd w:val="clear" w:color="auto" w:fill="auto"/>
          </w:tcPr>
          <w:p w14:paraId="463CA7BD" w14:textId="77777777" w:rsidR="00194E0D" w:rsidRPr="001768B3" w:rsidRDefault="00194E0D" w:rsidP="0066775A">
            <w:pPr>
              <w:spacing w:after="120" w:line="276" w:lineRule="auto"/>
              <w:ind w:left="426" w:hanging="426"/>
              <w:rPr>
                <w:rFonts w:cs="Tahoma"/>
                <w:b/>
                <w:i/>
                <w:szCs w:val="21"/>
                <w:lang w:eastAsia="en-GB"/>
              </w:rPr>
            </w:pPr>
            <w:r w:rsidRPr="001768B3">
              <w:rPr>
                <w:rFonts w:cs="Tahoma"/>
                <w:b/>
                <w:i/>
                <w:szCs w:val="21"/>
                <w:lang w:eastAsia="en-GB"/>
              </w:rPr>
              <w:t>Az irányelv 57. cikke (1) bekezdésében foglalt okokat végrehajtó nemzeti rendelkezések szerinti büntetőeljárásban hozott ítéletekkel kapcsolatos okok:</w:t>
            </w:r>
          </w:p>
        </w:tc>
        <w:tc>
          <w:tcPr>
            <w:tcW w:w="4645" w:type="dxa"/>
            <w:shd w:val="clear" w:color="auto" w:fill="auto"/>
          </w:tcPr>
          <w:p w14:paraId="463CA7BE" w14:textId="77777777" w:rsidR="00194E0D" w:rsidRPr="001768B3" w:rsidRDefault="00194E0D" w:rsidP="0066775A">
            <w:pPr>
              <w:spacing w:after="120" w:line="276" w:lineRule="auto"/>
              <w:ind w:left="426" w:hanging="426"/>
              <w:rPr>
                <w:rFonts w:cs="Tahoma"/>
                <w:b/>
                <w:i/>
                <w:szCs w:val="21"/>
                <w:lang w:eastAsia="en-GB"/>
              </w:rPr>
            </w:pPr>
            <w:r w:rsidRPr="001768B3">
              <w:rPr>
                <w:rFonts w:cs="Tahoma"/>
                <w:b/>
                <w:i/>
                <w:szCs w:val="21"/>
                <w:lang w:eastAsia="en-GB"/>
              </w:rPr>
              <w:t>Válasz:</w:t>
            </w:r>
          </w:p>
          <w:p w14:paraId="463CA7BF" w14:textId="77777777" w:rsidR="00855734" w:rsidRPr="001768B3" w:rsidRDefault="00855734" w:rsidP="0066775A">
            <w:pPr>
              <w:spacing w:after="120" w:line="276" w:lineRule="auto"/>
              <w:ind w:left="426" w:hanging="426"/>
              <w:rPr>
                <w:rFonts w:cs="Tahoma"/>
                <w:b/>
                <w:i/>
                <w:szCs w:val="21"/>
                <w:lang w:eastAsia="en-GB"/>
              </w:rPr>
            </w:pPr>
          </w:p>
        </w:tc>
      </w:tr>
      <w:tr w:rsidR="00194E0D" w:rsidRPr="001768B3" w14:paraId="463CA7C4" w14:textId="77777777" w:rsidTr="00651E1E">
        <w:tc>
          <w:tcPr>
            <w:tcW w:w="4644" w:type="dxa"/>
            <w:shd w:val="clear" w:color="auto" w:fill="auto"/>
          </w:tcPr>
          <w:p w14:paraId="463CA7C1" w14:textId="77777777" w:rsidR="00194E0D" w:rsidRPr="001768B3" w:rsidRDefault="00194E0D" w:rsidP="0066775A">
            <w:pPr>
              <w:spacing w:after="120" w:line="276" w:lineRule="auto"/>
              <w:ind w:left="426" w:hanging="426"/>
              <w:rPr>
                <w:rFonts w:cs="Tahoma"/>
                <w:szCs w:val="21"/>
                <w:lang w:eastAsia="en-GB"/>
              </w:rPr>
            </w:pPr>
            <w:r w:rsidRPr="001768B3">
              <w:rPr>
                <w:rFonts w:cs="Tahoma"/>
                <w:b/>
                <w:szCs w:val="21"/>
                <w:lang w:eastAsia="en-GB"/>
              </w:rPr>
              <w:t>Jogerősen elítélték-e a</w:t>
            </w:r>
            <w:r w:rsidRPr="001768B3">
              <w:rPr>
                <w:rFonts w:cs="Tahoma"/>
                <w:szCs w:val="21"/>
                <w:lang w:eastAsia="en-GB"/>
              </w:rPr>
              <w:t xml:space="preserve"> </w:t>
            </w:r>
            <w:r w:rsidRPr="001768B3">
              <w:rPr>
                <w:rFonts w:cs="Tahoma"/>
                <w:b/>
                <w:szCs w:val="21"/>
                <w:lang w:eastAsia="en-GB"/>
              </w:rPr>
              <w:t>gazdasági szereplőt</w:t>
            </w:r>
            <w:r w:rsidRPr="001768B3">
              <w:rPr>
                <w:rFonts w:cs="Tahoma"/>
                <w:szCs w:val="21"/>
                <w:lang w:eastAsia="en-GB"/>
              </w:rPr>
              <w:t xml:space="preserve"> vagy a gazdasági szereplő igazgató, vezető vagy felügyelő testületének tagját, illetve az e testületek képviseletére, az azokban való döntéshozatalra vagy azok kontrolljára vonatkozó jogkörrel rendelkező tagját a fent felsorolt okok valamelyikéért olyan ítéletben, amelyet nem több, mint öt évvel ezelőtt hoztak, vagy amelyben a közvetlenül meghatározott kizárás időtartama továbbra is alkalmazandó? </w:t>
            </w:r>
          </w:p>
        </w:tc>
        <w:tc>
          <w:tcPr>
            <w:tcW w:w="4645" w:type="dxa"/>
            <w:shd w:val="clear" w:color="auto" w:fill="auto"/>
          </w:tcPr>
          <w:p w14:paraId="463CA7C2"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 Igen [] Nem</w:t>
            </w:r>
          </w:p>
          <w:p w14:paraId="463CA7C3" w14:textId="77777777" w:rsidR="00194E0D" w:rsidRPr="001768B3" w:rsidRDefault="00194E0D" w:rsidP="0066775A">
            <w:pPr>
              <w:spacing w:after="120" w:line="276" w:lineRule="auto"/>
              <w:ind w:left="426" w:hanging="426"/>
              <w:rPr>
                <w:rFonts w:cs="Tahoma"/>
                <w:szCs w:val="21"/>
                <w:lang w:eastAsia="en-GB"/>
              </w:rPr>
            </w:pPr>
            <w:r w:rsidRPr="001768B3">
              <w:rPr>
                <w:rFonts w:cs="Tahoma"/>
                <w:i/>
                <w:szCs w:val="21"/>
                <w:lang w:eastAsia="en-GB"/>
              </w:rPr>
              <w:t>Ha a vonatkozó információ elektronikusan elérhető, kérjük, adja meg a következő információkat: (internetcím, a kibocsátó hatóság vagy testület, a dokumentáció pontos hivatkozási adatai):</w:t>
            </w:r>
            <w:r w:rsidRPr="001768B3">
              <w:rPr>
                <w:rFonts w:cs="Tahoma"/>
                <w:szCs w:val="21"/>
                <w:lang w:eastAsia="en-GB"/>
              </w:rPr>
              <w:br/>
            </w:r>
            <w:r w:rsidRPr="001768B3">
              <w:rPr>
                <w:rFonts w:cs="Tahoma"/>
                <w:i/>
                <w:szCs w:val="21"/>
                <w:lang w:eastAsia="en-GB"/>
              </w:rPr>
              <w:t>[……][……][……][……]</w:t>
            </w:r>
            <w:r w:rsidRPr="001768B3">
              <w:rPr>
                <w:rFonts w:cs="Tahoma"/>
                <w:i/>
                <w:szCs w:val="21"/>
                <w:vertAlign w:val="superscript"/>
                <w:lang w:eastAsia="en-GB"/>
              </w:rPr>
              <w:footnoteReference w:id="27"/>
            </w:r>
          </w:p>
        </w:tc>
      </w:tr>
      <w:tr w:rsidR="00194E0D" w:rsidRPr="001768B3" w14:paraId="463CA7CD" w14:textId="77777777" w:rsidTr="00651E1E">
        <w:tc>
          <w:tcPr>
            <w:tcW w:w="4644" w:type="dxa"/>
            <w:shd w:val="clear" w:color="auto" w:fill="auto"/>
          </w:tcPr>
          <w:p w14:paraId="463CA7C5" w14:textId="77777777" w:rsidR="00194E0D" w:rsidRPr="001768B3" w:rsidRDefault="00194E0D" w:rsidP="0066775A">
            <w:pPr>
              <w:spacing w:after="120" w:line="276" w:lineRule="auto"/>
              <w:ind w:left="426" w:hanging="426"/>
              <w:rPr>
                <w:rFonts w:cs="Tahoma"/>
                <w:szCs w:val="21"/>
                <w:lang w:eastAsia="en-GB"/>
              </w:rPr>
            </w:pPr>
            <w:r w:rsidRPr="001768B3">
              <w:rPr>
                <w:rFonts w:cs="Tahoma"/>
                <w:b/>
                <w:szCs w:val="21"/>
                <w:lang w:eastAsia="en-GB"/>
              </w:rPr>
              <w:t>Amennyiben igen</w:t>
            </w:r>
            <w:r w:rsidRPr="001768B3">
              <w:rPr>
                <w:rFonts w:cs="Tahoma"/>
                <w:szCs w:val="21"/>
                <w:lang w:eastAsia="en-GB"/>
              </w:rPr>
              <w:t>, kérjük,</w:t>
            </w:r>
            <w:r w:rsidRPr="001768B3">
              <w:rPr>
                <w:rFonts w:cs="Tahoma"/>
                <w:szCs w:val="21"/>
                <w:vertAlign w:val="superscript"/>
                <w:lang w:eastAsia="en-GB"/>
              </w:rPr>
              <w:footnoteReference w:id="28"/>
            </w:r>
            <w:r w:rsidRPr="001768B3">
              <w:rPr>
                <w:rFonts w:cs="Tahoma"/>
                <w:szCs w:val="21"/>
                <w:lang w:eastAsia="en-GB"/>
              </w:rPr>
              <w:t xml:space="preserve"> adja meg a következő információkat:</w:t>
            </w:r>
          </w:p>
          <w:p w14:paraId="463CA7C6" w14:textId="77777777" w:rsidR="00194E0D" w:rsidRPr="001768B3" w:rsidRDefault="00194E0D" w:rsidP="0066775A">
            <w:pPr>
              <w:spacing w:after="120" w:line="276" w:lineRule="auto"/>
              <w:ind w:left="426" w:hanging="426"/>
              <w:rPr>
                <w:rFonts w:cs="Tahoma"/>
                <w:szCs w:val="21"/>
                <w:lang w:eastAsia="en-GB"/>
              </w:rPr>
            </w:pPr>
            <w:r w:rsidRPr="001768B3">
              <w:rPr>
                <w:rFonts w:cs="Tahoma"/>
                <w:i/>
                <w:szCs w:val="21"/>
                <w:lang w:eastAsia="en-GB"/>
              </w:rPr>
              <w:t>a)</w:t>
            </w:r>
            <w:r w:rsidRPr="001768B3">
              <w:rPr>
                <w:rFonts w:cs="Tahoma"/>
                <w:szCs w:val="21"/>
                <w:lang w:eastAsia="en-GB"/>
              </w:rPr>
              <w:t xml:space="preserve"> Elítélés dátuma, adja meg, hogy az 1–6. pontok közül melyik érintett, valamint az ítélet okát (okait),</w:t>
            </w:r>
          </w:p>
          <w:p w14:paraId="463CA7C7"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b) Határozza meg az elítélt személyét [ ];</w:t>
            </w:r>
          </w:p>
          <w:p w14:paraId="463CA7C8" w14:textId="77777777" w:rsidR="00194E0D" w:rsidRPr="001768B3" w:rsidRDefault="00194E0D" w:rsidP="0066775A">
            <w:pPr>
              <w:spacing w:after="120" w:line="276" w:lineRule="auto"/>
              <w:ind w:left="426" w:hanging="426"/>
              <w:rPr>
                <w:rFonts w:cs="Tahoma"/>
                <w:szCs w:val="21"/>
                <w:lang w:eastAsia="en-GB"/>
              </w:rPr>
            </w:pPr>
            <w:r w:rsidRPr="001768B3">
              <w:rPr>
                <w:rFonts w:cs="Tahoma"/>
                <w:b/>
                <w:szCs w:val="21"/>
                <w:lang w:eastAsia="en-GB"/>
              </w:rPr>
              <w:t>c) Amennyiben az ítélet közvetlenül megállapítja:</w:t>
            </w:r>
          </w:p>
        </w:tc>
        <w:tc>
          <w:tcPr>
            <w:tcW w:w="4645" w:type="dxa"/>
            <w:shd w:val="clear" w:color="auto" w:fill="auto"/>
          </w:tcPr>
          <w:p w14:paraId="463CA7C9" w14:textId="77777777" w:rsidR="00194E0D" w:rsidRPr="001768B3" w:rsidRDefault="00194E0D" w:rsidP="0066775A">
            <w:pPr>
              <w:spacing w:after="120" w:line="276" w:lineRule="auto"/>
              <w:ind w:left="426" w:hanging="426"/>
              <w:rPr>
                <w:rFonts w:cs="Tahoma"/>
                <w:i/>
                <w:szCs w:val="21"/>
                <w:lang w:eastAsia="en-GB"/>
              </w:rPr>
            </w:pPr>
            <w:r w:rsidRPr="001768B3">
              <w:rPr>
                <w:rFonts w:cs="Tahoma"/>
                <w:szCs w:val="21"/>
                <w:lang w:eastAsia="en-GB"/>
              </w:rPr>
              <w:br/>
            </w:r>
            <w:r w:rsidRPr="001768B3">
              <w:rPr>
                <w:rFonts w:cs="Tahoma"/>
                <w:i/>
                <w:szCs w:val="21"/>
                <w:lang w:eastAsia="en-GB"/>
              </w:rPr>
              <w:t>a)</w:t>
            </w:r>
            <w:r w:rsidRPr="001768B3">
              <w:rPr>
                <w:rFonts w:cs="Tahoma"/>
                <w:szCs w:val="21"/>
                <w:lang w:eastAsia="en-GB"/>
              </w:rPr>
              <w:t xml:space="preserve"> Dátum:[   ], pont(ok): [   ], ok(ok):[   ]</w:t>
            </w:r>
            <w:r w:rsidRPr="001768B3">
              <w:rPr>
                <w:rFonts w:cs="Tahoma"/>
                <w:i/>
                <w:szCs w:val="21"/>
                <w:vertAlign w:val="superscript"/>
                <w:lang w:eastAsia="en-GB"/>
              </w:rPr>
              <w:t xml:space="preserve"> </w:t>
            </w:r>
            <w:r w:rsidRPr="001768B3">
              <w:rPr>
                <w:rFonts w:cs="Tahoma"/>
                <w:szCs w:val="21"/>
                <w:lang w:eastAsia="en-GB"/>
              </w:rPr>
              <w:br/>
            </w:r>
            <w:r w:rsidRPr="001768B3">
              <w:rPr>
                <w:rFonts w:cs="Tahoma"/>
                <w:szCs w:val="21"/>
                <w:lang w:eastAsia="en-GB"/>
              </w:rPr>
              <w:br/>
            </w:r>
            <w:r w:rsidRPr="001768B3">
              <w:rPr>
                <w:rFonts w:cs="Tahoma"/>
                <w:szCs w:val="21"/>
                <w:lang w:eastAsia="en-GB"/>
              </w:rPr>
              <w:br/>
            </w:r>
          </w:p>
          <w:p w14:paraId="463CA7CA" w14:textId="77777777" w:rsidR="00194E0D" w:rsidRPr="001768B3" w:rsidRDefault="00194E0D" w:rsidP="0066775A">
            <w:pPr>
              <w:spacing w:after="120" w:line="276" w:lineRule="auto"/>
              <w:ind w:left="426" w:hanging="426"/>
              <w:rPr>
                <w:rFonts w:cs="Tahoma"/>
                <w:szCs w:val="21"/>
                <w:lang w:eastAsia="en-GB"/>
              </w:rPr>
            </w:pPr>
            <w:r w:rsidRPr="001768B3">
              <w:rPr>
                <w:rFonts w:cs="Tahoma"/>
                <w:i/>
                <w:szCs w:val="21"/>
                <w:lang w:eastAsia="en-GB"/>
              </w:rPr>
              <w:t>b)</w:t>
            </w:r>
            <w:r w:rsidRPr="001768B3">
              <w:rPr>
                <w:rFonts w:cs="Tahoma"/>
                <w:szCs w:val="21"/>
                <w:lang w:eastAsia="en-GB"/>
              </w:rPr>
              <w:t xml:space="preserve"> [……]</w:t>
            </w:r>
            <w:r w:rsidRPr="001768B3">
              <w:rPr>
                <w:rFonts w:cs="Tahoma"/>
                <w:szCs w:val="21"/>
                <w:lang w:eastAsia="en-GB"/>
              </w:rPr>
              <w:br/>
            </w:r>
          </w:p>
          <w:p w14:paraId="463CA7CB" w14:textId="77777777" w:rsidR="00194E0D" w:rsidRPr="001768B3" w:rsidRDefault="00194E0D" w:rsidP="0066775A">
            <w:pPr>
              <w:spacing w:after="120" w:line="276" w:lineRule="auto"/>
              <w:ind w:left="426" w:hanging="426"/>
              <w:rPr>
                <w:rFonts w:cs="Tahoma"/>
                <w:szCs w:val="21"/>
                <w:lang w:eastAsia="en-GB"/>
              </w:rPr>
            </w:pPr>
            <w:r w:rsidRPr="001768B3">
              <w:rPr>
                <w:rFonts w:cs="Tahoma"/>
                <w:i/>
                <w:szCs w:val="21"/>
                <w:lang w:eastAsia="en-GB"/>
              </w:rPr>
              <w:t>c)</w:t>
            </w:r>
            <w:r w:rsidRPr="001768B3">
              <w:rPr>
                <w:rFonts w:cs="Tahoma"/>
                <w:szCs w:val="21"/>
                <w:lang w:eastAsia="en-GB"/>
              </w:rPr>
              <w:t xml:space="preserve"> A kizárási időszak hossza [……] és az érintett pont(ok) [   ]</w:t>
            </w:r>
          </w:p>
          <w:p w14:paraId="463CA7CC" w14:textId="77777777" w:rsidR="00194E0D" w:rsidRPr="001768B3" w:rsidRDefault="00194E0D" w:rsidP="0066775A">
            <w:pPr>
              <w:spacing w:after="120" w:line="276" w:lineRule="auto"/>
              <w:ind w:left="426" w:hanging="426"/>
              <w:rPr>
                <w:rFonts w:cs="Tahoma"/>
                <w:szCs w:val="21"/>
                <w:lang w:eastAsia="en-GB"/>
              </w:rPr>
            </w:pPr>
            <w:r w:rsidRPr="001768B3">
              <w:rPr>
                <w:rFonts w:cs="Tahoma"/>
                <w:i/>
                <w:szCs w:val="21"/>
                <w:lang w:eastAsia="en-GB"/>
              </w:rPr>
              <w:t>Ha a vonatkozó információ elektronikusan elérhető, kérjük, adja meg a következő információkat: (internetcím, a kibocsátó hatóság vagy testület, a dokumentáció pontos hivatkozási adatai): [……][……][……][……]</w:t>
            </w:r>
            <w:r w:rsidRPr="001768B3">
              <w:rPr>
                <w:rFonts w:cs="Tahoma"/>
                <w:i/>
                <w:szCs w:val="21"/>
                <w:vertAlign w:val="superscript"/>
                <w:lang w:eastAsia="en-GB"/>
              </w:rPr>
              <w:footnoteReference w:id="29"/>
            </w:r>
          </w:p>
        </w:tc>
      </w:tr>
      <w:tr w:rsidR="00194E0D" w:rsidRPr="001768B3" w14:paraId="463CA7D0" w14:textId="77777777" w:rsidTr="00651E1E">
        <w:tc>
          <w:tcPr>
            <w:tcW w:w="4644" w:type="dxa"/>
            <w:shd w:val="clear" w:color="auto" w:fill="auto"/>
          </w:tcPr>
          <w:p w14:paraId="463CA7CE"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Ítéletek esetén hozott-e a gazdasági szereplő olyan intézkedéseket, amelyek a releváns kizárási okok ellenére igazolják megbízhatóságát</w:t>
            </w:r>
            <w:r w:rsidRPr="001768B3">
              <w:rPr>
                <w:rFonts w:cs="Tahoma"/>
                <w:szCs w:val="21"/>
                <w:vertAlign w:val="superscript"/>
                <w:lang w:eastAsia="en-GB"/>
              </w:rPr>
              <w:footnoteReference w:id="30"/>
            </w:r>
            <w:r w:rsidRPr="001768B3">
              <w:rPr>
                <w:rFonts w:cs="Tahoma"/>
                <w:szCs w:val="21"/>
                <w:lang w:eastAsia="en-GB"/>
              </w:rPr>
              <w:t xml:space="preserve"> (</w:t>
            </w:r>
            <w:r w:rsidRPr="001768B3">
              <w:rPr>
                <w:rFonts w:cs="Tahoma"/>
                <w:szCs w:val="21"/>
                <w:lang w:eastAsia="hu-HU"/>
              </w:rPr>
              <w:t>Öntisztázás)</w:t>
            </w:r>
            <w:r w:rsidRPr="001768B3">
              <w:rPr>
                <w:rFonts w:cs="Tahoma"/>
                <w:szCs w:val="21"/>
                <w:lang w:eastAsia="en-GB"/>
              </w:rPr>
              <w:t>?</w:t>
            </w:r>
          </w:p>
        </w:tc>
        <w:tc>
          <w:tcPr>
            <w:tcW w:w="4645" w:type="dxa"/>
            <w:shd w:val="clear" w:color="auto" w:fill="auto"/>
          </w:tcPr>
          <w:p w14:paraId="463CA7CF"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 xml:space="preserve">[] Igen [] Nem </w:t>
            </w:r>
          </w:p>
        </w:tc>
      </w:tr>
      <w:tr w:rsidR="00194E0D" w:rsidRPr="001768B3" w14:paraId="463CA7D3" w14:textId="77777777" w:rsidTr="00651E1E">
        <w:tc>
          <w:tcPr>
            <w:tcW w:w="4644" w:type="dxa"/>
            <w:shd w:val="clear" w:color="auto" w:fill="auto"/>
          </w:tcPr>
          <w:p w14:paraId="463CA7D1" w14:textId="77777777" w:rsidR="00194E0D" w:rsidRPr="001768B3" w:rsidRDefault="00194E0D" w:rsidP="0066775A">
            <w:pPr>
              <w:spacing w:after="120" w:line="276" w:lineRule="auto"/>
              <w:ind w:left="426" w:hanging="426"/>
              <w:rPr>
                <w:rFonts w:cs="Tahoma"/>
                <w:szCs w:val="21"/>
                <w:lang w:eastAsia="en-GB"/>
              </w:rPr>
            </w:pPr>
            <w:r w:rsidRPr="001768B3">
              <w:rPr>
                <w:rFonts w:cs="Tahoma"/>
                <w:b/>
                <w:szCs w:val="21"/>
                <w:lang w:eastAsia="en-GB"/>
              </w:rPr>
              <w:t>Amennyiben igen</w:t>
            </w:r>
            <w:r w:rsidRPr="001768B3">
              <w:rPr>
                <w:rFonts w:cs="Tahoma"/>
                <w:szCs w:val="21"/>
                <w:lang w:eastAsia="en-GB"/>
              </w:rPr>
              <w:t>, kérjük, ismertesse ezeket az intézkedéseket</w:t>
            </w:r>
            <w:r w:rsidRPr="001768B3">
              <w:rPr>
                <w:rFonts w:cs="Tahoma"/>
                <w:szCs w:val="21"/>
                <w:vertAlign w:val="superscript"/>
                <w:lang w:eastAsia="en-GB"/>
              </w:rPr>
              <w:footnoteReference w:id="31"/>
            </w:r>
            <w:r w:rsidRPr="001768B3">
              <w:rPr>
                <w:rFonts w:cs="Tahoma"/>
                <w:szCs w:val="21"/>
                <w:lang w:eastAsia="en-GB"/>
              </w:rPr>
              <w:t>:</w:t>
            </w:r>
          </w:p>
        </w:tc>
        <w:tc>
          <w:tcPr>
            <w:tcW w:w="4645" w:type="dxa"/>
            <w:shd w:val="clear" w:color="auto" w:fill="auto"/>
          </w:tcPr>
          <w:p w14:paraId="463CA7D2"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w:t>
            </w:r>
          </w:p>
        </w:tc>
      </w:tr>
    </w:tbl>
    <w:p w14:paraId="463CA7D4" w14:textId="77777777" w:rsidR="00194E0D" w:rsidRPr="001768B3" w:rsidRDefault="00194E0D" w:rsidP="0066775A">
      <w:pPr>
        <w:spacing w:after="120" w:line="276" w:lineRule="auto"/>
        <w:ind w:left="426" w:hanging="426"/>
        <w:rPr>
          <w:rFonts w:cs="Tahoma"/>
          <w:i/>
          <w:szCs w:val="21"/>
          <w:lang w:eastAsia="en-GB"/>
        </w:rPr>
      </w:pPr>
    </w:p>
    <w:p w14:paraId="463CA7D5" w14:textId="77777777" w:rsidR="00194E0D" w:rsidRPr="001768B3" w:rsidRDefault="00684546" w:rsidP="0066775A">
      <w:pPr>
        <w:keepNext/>
        <w:spacing w:after="120" w:line="276" w:lineRule="auto"/>
        <w:ind w:left="426" w:hanging="426"/>
        <w:jc w:val="center"/>
        <w:rPr>
          <w:rFonts w:cs="Tahoma"/>
          <w:b/>
          <w:i/>
          <w:smallCaps/>
          <w:szCs w:val="21"/>
          <w:lang w:eastAsia="en-GB"/>
        </w:rPr>
      </w:pPr>
      <w:r w:rsidRPr="001768B3">
        <w:rPr>
          <w:rFonts w:cs="Tahoma"/>
          <w:b/>
          <w:i/>
          <w:smallCaps/>
          <w:szCs w:val="21"/>
          <w:lang w:eastAsia="en-GB"/>
        </w:rPr>
        <w:t xml:space="preserve">B: ADÓFIZETÉSI VAGY A TÁRSADALOMBIZTOSÍTÁSI JÁRULÉK FIZETÉSÉRE VONATKOZÓ KÖTELEZETTSÉG MEGSZEGÉSÉVEL KAPCSOLATOS OKOK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6"/>
        <w:gridCol w:w="2256"/>
        <w:gridCol w:w="2526"/>
      </w:tblGrid>
      <w:tr w:rsidR="00194E0D" w:rsidRPr="001768B3" w14:paraId="463CA7D8" w14:textId="77777777" w:rsidTr="00651E1E">
        <w:tc>
          <w:tcPr>
            <w:tcW w:w="4644" w:type="dxa"/>
            <w:shd w:val="clear" w:color="auto" w:fill="auto"/>
          </w:tcPr>
          <w:p w14:paraId="463CA7D6" w14:textId="77777777" w:rsidR="00194E0D" w:rsidRPr="001768B3" w:rsidRDefault="00194E0D" w:rsidP="0066775A">
            <w:pPr>
              <w:spacing w:after="120" w:line="276" w:lineRule="auto"/>
              <w:ind w:left="426" w:hanging="426"/>
              <w:rPr>
                <w:rFonts w:cs="Tahoma"/>
                <w:b/>
                <w:i/>
                <w:szCs w:val="21"/>
                <w:lang w:eastAsia="en-GB"/>
              </w:rPr>
            </w:pPr>
            <w:r w:rsidRPr="001768B3">
              <w:rPr>
                <w:rFonts w:cs="Tahoma"/>
                <w:b/>
                <w:i/>
                <w:szCs w:val="21"/>
                <w:lang w:eastAsia="en-GB"/>
              </w:rPr>
              <w:t>Adó vagy társadalombiztosítási járulék fizetése:</w:t>
            </w:r>
          </w:p>
        </w:tc>
        <w:tc>
          <w:tcPr>
            <w:tcW w:w="4645" w:type="dxa"/>
            <w:gridSpan w:val="2"/>
            <w:shd w:val="clear" w:color="auto" w:fill="auto"/>
          </w:tcPr>
          <w:p w14:paraId="463CA7D7" w14:textId="77777777" w:rsidR="00194E0D" w:rsidRPr="001768B3" w:rsidRDefault="00194E0D" w:rsidP="0066775A">
            <w:pPr>
              <w:spacing w:after="120" w:line="276" w:lineRule="auto"/>
              <w:ind w:left="426" w:hanging="426"/>
              <w:rPr>
                <w:rFonts w:cs="Tahoma"/>
                <w:b/>
                <w:i/>
                <w:szCs w:val="21"/>
                <w:lang w:eastAsia="en-GB"/>
              </w:rPr>
            </w:pPr>
            <w:r w:rsidRPr="001768B3">
              <w:rPr>
                <w:rFonts w:cs="Tahoma"/>
                <w:b/>
                <w:i/>
                <w:szCs w:val="21"/>
                <w:lang w:eastAsia="en-GB"/>
              </w:rPr>
              <w:t>Válasz:</w:t>
            </w:r>
          </w:p>
        </w:tc>
      </w:tr>
      <w:tr w:rsidR="00194E0D" w:rsidRPr="001768B3" w14:paraId="463CA7DB" w14:textId="77777777" w:rsidTr="00651E1E">
        <w:tc>
          <w:tcPr>
            <w:tcW w:w="4644" w:type="dxa"/>
            <w:shd w:val="clear" w:color="auto" w:fill="auto"/>
          </w:tcPr>
          <w:p w14:paraId="463CA7D9"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 xml:space="preserve">Teljesítette-e a gazdasági szereplő összes </w:t>
            </w:r>
            <w:r w:rsidRPr="001768B3">
              <w:rPr>
                <w:rFonts w:cs="Tahoma"/>
                <w:b/>
                <w:szCs w:val="21"/>
                <w:lang w:eastAsia="en-GB"/>
              </w:rPr>
              <w:t>kötelezettségét az adók és társadalombiztosítási járulékok megfizetése tekintetében</w:t>
            </w:r>
            <w:r w:rsidRPr="001768B3">
              <w:rPr>
                <w:rFonts w:cs="Tahoma"/>
                <w:szCs w:val="21"/>
                <w:lang w:eastAsia="en-GB"/>
              </w:rPr>
              <w:t>, mind a székhelye szerinti országban, mind pedig az ajánlatkérő szerv vagy a közszolgáltató ajánlatkérő tagállamában, ha ez eltér a székhely szerinti országtól?</w:t>
            </w:r>
          </w:p>
        </w:tc>
        <w:tc>
          <w:tcPr>
            <w:tcW w:w="4645" w:type="dxa"/>
            <w:gridSpan w:val="2"/>
            <w:shd w:val="clear" w:color="auto" w:fill="auto"/>
          </w:tcPr>
          <w:p w14:paraId="463CA7DA"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 Igen [] Nem</w:t>
            </w:r>
          </w:p>
        </w:tc>
      </w:tr>
      <w:tr w:rsidR="00194E0D" w:rsidRPr="001768B3" w14:paraId="463CA7E4" w14:textId="77777777" w:rsidTr="00651E1E">
        <w:trPr>
          <w:trHeight w:val="470"/>
        </w:trPr>
        <w:tc>
          <w:tcPr>
            <w:tcW w:w="4644" w:type="dxa"/>
            <w:vMerge w:val="restart"/>
            <w:shd w:val="clear" w:color="auto" w:fill="auto"/>
          </w:tcPr>
          <w:p w14:paraId="463CA7DC"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br/>
            </w:r>
            <w:r w:rsidRPr="001768B3">
              <w:rPr>
                <w:rFonts w:cs="Tahoma"/>
                <w:szCs w:val="21"/>
                <w:lang w:eastAsia="en-GB"/>
              </w:rPr>
              <w:br/>
            </w:r>
            <w:r w:rsidRPr="001768B3">
              <w:rPr>
                <w:rFonts w:cs="Tahoma"/>
                <w:b/>
                <w:szCs w:val="21"/>
                <w:lang w:eastAsia="en-GB"/>
              </w:rPr>
              <w:t>Ha nem</w:t>
            </w:r>
            <w:r w:rsidRPr="001768B3">
              <w:rPr>
                <w:rFonts w:cs="Tahoma"/>
                <w:szCs w:val="21"/>
                <w:lang w:eastAsia="en-GB"/>
              </w:rPr>
              <w:t>, akkor kérjük, adja meg a következő információkat:</w:t>
            </w:r>
            <w:r w:rsidRPr="001768B3">
              <w:rPr>
                <w:rFonts w:cs="Tahoma"/>
                <w:szCs w:val="21"/>
                <w:lang w:eastAsia="en-GB"/>
              </w:rPr>
              <w:br/>
            </w:r>
            <w:r w:rsidRPr="001768B3">
              <w:rPr>
                <w:rFonts w:cs="Tahoma"/>
                <w:i/>
                <w:szCs w:val="21"/>
                <w:lang w:eastAsia="en-GB"/>
              </w:rPr>
              <w:t>a)</w:t>
            </w:r>
            <w:r w:rsidRPr="001768B3">
              <w:rPr>
                <w:rFonts w:cs="Tahoma"/>
                <w:szCs w:val="21"/>
                <w:lang w:eastAsia="en-GB"/>
              </w:rPr>
              <w:t xml:space="preserve"> Érintett ország vagy tagállam</w:t>
            </w:r>
            <w:r w:rsidRPr="001768B3">
              <w:rPr>
                <w:rFonts w:cs="Tahoma"/>
                <w:szCs w:val="21"/>
                <w:lang w:eastAsia="en-GB"/>
              </w:rPr>
              <w:br/>
            </w:r>
            <w:r w:rsidRPr="001768B3">
              <w:rPr>
                <w:rFonts w:cs="Tahoma"/>
                <w:i/>
                <w:szCs w:val="21"/>
                <w:lang w:eastAsia="en-GB"/>
              </w:rPr>
              <w:t>b)</w:t>
            </w:r>
            <w:r w:rsidRPr="001768B3">
              <w:rPr>
                <w:rFonts w:cs="Tahoma"/>
                <w:szCs w:val="21"/>
                <w:lang w:eastAsia="en-GB"/>
              </w:rPr>
              <w:t xml:space="preserve"> Mi az érintett összeg?</w:t>
            </w:r>
            <w:r w:rsidRPr="001768B3">
              <w:rPr>
                <w:rFonts w:cs="Tahoma"/>
                <w:szCs w:val="21"/>
                <w:lang w:eastAsia="en-GB"/>
              </w:rPr>
              <w:br/>
            </w:r>
            <w:r w:rsidRPr="001768B3">
              <w:rPr>
                <w:rFonts w:cs="Tahoma"/>
                <w:i/>
                <w:szCs w:val="21"/>
                <w:lang w:eastAsia="en-GB"/>
              </w:rPr>
              <w:t>c)</w:t>
            </w:r>
            <w:r w:rsidRPr="001768B3">
              <w:rPr>
                <w:rFonts w:cs="Tahoma"/>
                <w:szCs w:val="21"/>
                <w:lang w:eastAsia="en-GB"/>
              </w:rPr>
              <w:t xml:space="preserve"> A kötelezettségszegés megállapításának módja:</w:t>
            </w:r>
            <w:r w:rsidRPr="001768B3">
              <w:rPr>
                <w:rFonts w:cs="Tahoma"/>
                <w:szCs w:val="21"/>
                <w:lang w:eastAsia="en-GB"/>
              </w:rPr>
              <w:br/>
              <w:t xml:space="preserve">1) Bírósági vagy közigazgatási </w:t>
            </w:r>
            <w:r w:rsidRPr="001768B3">
              <w:rPr>
                <w:rFonts w:cs="Tahoma"/>
                <w:b/>
                <w:szCs w:val="21"/>
                <w:lang w:eastAsia="en-GB"/>
              </w:rPr>
              <w:t>határozat</w:t>
            </w:r>
            <w:r w:rsidRPr="001768B3">
              <w:rPr>
                <w:rFonts w:cs="Tahoma"/>
                <w:szCs w:val="21"/>
                <w:lang w:eastAsia="en-GB"/>
              </w:rPr>
              <w:t>:</w:t>
            </w:r>
          </w:p>
          <w:p w14:paraId="463CA7DD" w14:textId="77777777" w:rsidR="00194E0D" w:rsidRPr="001768B3" w:rsidRDefault="00194E0D" w:rsidP="0066775A">
            <w:pPr>
              <w:numPr>
                <w:ilvl w:val="0"/>
                <w:numId w:val="10"/>
              </w:numPr>
              <w:suppressAutoHyphens w:val="0"/>
              <w:spacing w:after="120" w:line="276" w:lineRule="auto"/>
              <w:ind w:left="426" w:hanging="426"/>
              <w:textAlignment w:val="auto"/>
              <w:rPr>
                <w:rFonts w:cs="Tahoma"/>
                <w:szCs w:val="21"/>
                <w:lang w:eastAsia="en-GB"/>
              </w:rPr>
            </w:pPr>
            <w:r w:rsidRPr="001768B3">
              <w:rPr>
                <w:rFonts w:cs="Tahoma"/>
                <w:szCs w:val="21"/>
                <w:lang w:eastAsia="en-GB"/>
              </w:rPr>
              <w:t>Ez a határozat jogerős és végrehajtható?</w:t>
            </w:r>
          </w:p>
          <w:p w14:paraId="463CA7DE" w14:textId="77777777" w:rsidR="00194E0D" w:rsidRPr="001768B3" w:rsidRDefault="00194E0D" w:rsidP="0066775A">
            <w:pPr>
              <w:numPr>
                <w:ilvl w:val="0"/>
                <w:numId w:val="12"/>
              </w:numPr>
              <w:suppressAutoHyphens w:val="0"/>
              <w:spacing w:after="120" w:line="276" w:lineRule="auto"/>
              <w:ind w:left="426" w:hanging="426"/>
              <w:textAlignment w:val="auto"/>
              <w:rPr>
                <w:rFonts w:cs="Tahoma"/>
                <w:szCs w:val="21"/>
                <w:lang w:eastAsia="en-GB"/>
              </w:rPr>
            </w:pPr>
            <w:r w:rsidRPr="001768B3">
              <w:rPr>
                <w:rFonts w:cs="Tahoma"/>
                <w:szCs w:val="21"/>
                <w:lang w:eastAsia="en-GB"/>
              </w:rPr>
              <w:t>Kérjük, adja meg az ítélet vagy a határozat dátumát.</w:t>
            </w:r>
          </w:p>
          <w:p w14:paraId="463CA7DF" w14:textId="77777777" w:rsidR="00194E0D" w:rsidRPr="001768B3" w:rsidRDefault="00194E0D" w:rsidP="0066775A">
            <w:pPr>
              <w:numPr>
                <w:ilvl w:val="0"/>
                <w:numId w:val="12"/>
              </w:numPr>
              <w:suppressAutoHyphens w:val="0"/>
              <w:spacing w:after="120" w:line="276" w:lineRule="auto"/>
              <w:ind w:left="426" w:hanging="426"/>
              <w:textAlignment w:val="auto"/>
              <w:rPr>
                <w:rFonts w:cs="Tahoma"/>
                <w:szCs w:val="21"/>
                <w:lang w:eastAsia="en-GB"/>
              </w:rPr>
            </w:pPr>
            <w:r w:rsidRPr="001768B3">
              <w:rPr>
                <w:rFonts w:cs="Tahoma"/>
                <w:szCs w:val="21"/>
                <w:lang w:eastAsia="en-GB"/>
              </w:rPr>
              <w:t xml:space="preserve">Ítélet esetén, </w:t>
            </w:r>
            <w:r w:rsidRPr="001768B3">
              <w:rPr>
                <w:rFonts w:cs="Tahoma"/>
                <w:b/>
                <w:szCs w:val="21"/>
                <w:lang w:eastAsia="en-GB"/>
              </w:rPr>
              <w:t xml:space="preserve">amennyiben erről közvetlenül </w:t>
            </w:r>
            <w:r w:rsidRPr="001768B3">
              <w:rPr>
                <w:rFonts w:cs="Tahoma"/>
                <w:b/>
                <w:szCs w:val="21"/>
                <w:u w:val="words"/>
                <w:lang w:eastAsia="en-GB"/>
              </w:rPr>
              <w:t>rendelkezik</w:t>
            </w:r>
            <w:r w:rsidRPr="001768B3">
              <w:rPr>
                <w:rFonts w:cs="Tahoma"/>
                <w:szCs w:val="21"/>
                <w:lang w:eastAsia="en-GB"/>
              </w:rPr>
              <w:t>, a kizárási időtartam hossza:</w:t>
            </w:r>
          </w:p>
          <w:p w14:paraId="463CA7E0"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 xml:space="preserve">2) </w:t>
            </w:r>
            <w:r w:rsidRPr="001768B3">
              <w:rPr>
                <w:rFonts w:cs="Tahoma"/>
                <w:b/>
                <w:szCs w:val="21"/>
                <w:lang w:eastAsia="en-GB"/>
              </w:rPr>
              <w:t>Egyéb mód</w:t>
            </w:r>
            <w:r w:rsidRPr="001768B3">
              <w:rPr>
                <w:rFonts w:cs="Tahoma"/>
                <w:szCs w:val="21"/>
                <w:lang w:eastAsia="en-GB"/>
              </w:rPr>
              <w:t>? Kérjük, részletezze:</w:t>
            </w:r>
          </w:p>
          <w:p w14:paraId="463CA7E1" w14:textId="77777777" w:rsidR="00194E0D" w:rsidRPr="001768B3" w:rsidRDefault="00194E0D" w:rsidP="0066775A">
            <w:pPr>
              <w:spacing w:after="120" w:line="276" w:lineRule="auto"/>
              <w:ind w:left="426" w:hanging="426"/>
              <w:rPr>
                <w:rFonts w:cs="Tahoma"/>
                <w:szCs w:val="21"/>
                <w:lang w:eastAsia="en-GB"/>
              </w:rPr>
            </w:pPr>
            <w:r w:rsidRPr="001768B3">
              <w:rPr>
                <w:rFonts w:cs="Tahoma"/>
                <w:i/>
                <w:szCs w:val="21"/>
                <w:lang w:eastAsia="en-GB"/>
              </w:rPr>
              <w:t>d)</w:t>
            </w:r>
            <w:r w:rsidRPr="001768B3">
              <w:rPr>
                <w:rFonts w:cs="Tahoma"/>
                <w:szCs w:val="21"/>
                <w:lang w:eastAsia="en-GB"/>
              </w:rPr>
              <w:t xml:space="preserve"> Teljesítette-e a gazdasági szereplő kötelezettségeit oly módon, hogy az esedékes adókat, társadalombiztosítási járulékokat és az esetleges kamatokat és bírságokat megfizette, vagy ezek megfizetésére kötelezettséget vállalt?</w:t>
            </w:r>
          </w:p>
        </w:tc>
        <w:tc>
          <w:tcPr>
            <w:tcW w:w="2322" w:type="dxa"/>
            <w:shd w:val="clear" w:color="auto" w:fill="auto"/>
          </w:tcPr>
          <w:p w14:paraId="463CA7E2" w14:textId="77777777" w:rsidR="00194E0D" w:rsidRPr="001768B3" w:rsidRDefault="00194E0D" w:rsidP="0066775A">
            <w:pPr>
              <w:spacing w:after="120" w:line="276" w:lineRule="auto"/>
              <w:ind w:left="426" w:hanging="426"/>
              <w:rPr>
                <w:rFonts w:cs="Tahoma"/>
                <w:b/>
                <w:szCs w:val="21"/>
                <w:lang w:eastAsia="en-GB"/>
              </w:rPr>
            </w:pPr>
            <w:r w:rsidRPr="001768B3">
              <w:rPr>
                <w:rFonts w:cs="Tahoma"/>
                <w:b/>
                <w:szCs w:val="21"/>
                <w:lang w:eastAsia="en-GB"/>
              </w:rPr>
              <w:t>Adók</w:t>
            </w:r>
          </w:p>
        </w:tc>
        <w:tc>
          <w:tcPr>
            <w:tcW w:w="2323" w:type="dxa"/>
            <w:shd w:val="clear" w:color="auto" w:fill="auto"/>
          </w:tcPr>
          <w:p w14:paraId="463CA7E3" w14:textId="77777777" w:rsidR="00194E0D" w:rsidRPr="001768B3" w:rsidRDefault="00194E0D" w:rsidP="0066775A">
            <w:pPr>
              <w:spacing w:after="120" w:line="276" w:lineRule="auto"/>
              <w:ind w:left="426" w:hanging="426"/>
              <w:rPr>
                <w:rFonts w:cs="Tahoma"/>
                <w:b/>
                <w:szCs w:val="21"/>
                <w:lang w:eastAsia="en-GB"/>
              </w:rPr>
            </w:pPr>
            <w:r w:rsidRPr="001768B3">
              <w:rPr>
                <w:rFonts w:cs="Tahoma"/>
                <w:b/>
                <w:szCs w:val="21"/>
                <w:lang w:eastAsia="en-GB"/>
              </w:rPr>
              <w:t>Társadalombiztosítási hozzájárulás</w:t>
            </w:r>
          </w:p>
        </w:tc>
      </w:tr>
      <w:tr w:rsidR="00194E0D" w:rsidRPr="001768B3" w14:paraId="463CA7F0" w14:textId="77777777" w:rsidTr="00651E1E">
        <w:trPr>
          <w:trHeight w:val="1977"/>
        </w:trPr>
        <w:tc>
          <w:tcPr>
            <w:tcW w:w="4644" w:type="dxa"/>
            <w:vMerge/>
            <w:shd w:val="clear" w:color="auto" w:fill="auto"/>
          </w:tcPr>
          <w:p w14:paraId="463CA7E5" w14:textId="77777777" w:rsidR="00194E0D" w:rsidRPr="001768B3" w:rsidRDefault="00194E0D" w:rsidP="0066775A">
            <w:pPr>
              <w:spacing w:after="120" w:line="276" w:lineRule="auto"/>
              <w:ind w:left="426" w:hanging="426"/>
              <w:rPr>
                <w:rFonts w:cs="Tahoma"/>
                <w:b/>
                <w:szCs w:val="21"/>
                <w:lang w:eastAsia="en-GB"/>
              </w:rPr>
            </w:pPr>
          </w:p>
        </w:tc>
        <w:tc>
          <w:tcPr>
            <w:tcW w:w="2322" w:type="dxa"/>
            <w:shd w:val="clear" w:color="auto" w:fill="auto"/>
          </w:tcPr>
          <w:p w14:paraId="463CA7E6"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br/>
            </w:r>
            <w:r w:rsidRPr="001768B3">
              <w:rPr>
                <w:rFonts w:cs="Tahoma"/>
                <w:i/>
                <w:szCs w:val="21"/>
                <w:lang w:eastAsia="en-GB"/>
              </w:rPr>
              <w:t>a)</w:t>
            </w:r>
            <w:r w:rsidRPr="001768B3">
              <w:rPr>
                <w:rFonts w:cs="Tahoma"/>
                <w:szCs w:val="21"/>
                <w:lang w:eastAsia="en-GB"/>
              </w:rPr>
              <w:t xml:space="preserve"> [……]</w:t>
            </w:r>
            <w:r w:rsidRPr="001768B3">
              <w:rPr>
                <w:rFonts w:cs="Tahoma"/>
                <w:szCs w:val="21"/>
                <w:lang w:eastAsia="en-GB"/>
              </w:rPr>
              <w:br/>
            </w:r>
            <w:r w:rsidRPr="001768B3">
              <w:rPr>
                <w:rFonts w:cs="Tahoma"/>
                <w:i/>
                <w:szCs w:val="21"/>
                <w:lang w:eastAsia="en-GB"/>
              </w:rPr>
              <w:t>b)</w:t>
            </w:r>
            <w:r w:rsidRPr="001768B3">
              <w:rPr>
                <w:rFonts w:cs="Tahoma"/>
                <w:szCs w:val="21"/>
                <w:lang w:eastAsia="en-GB"/>
              </w:rPr>
              <w:t xml:space="preserve"> [……]</w:t>
            </w:r>
            <w:r w:rsidRPr="001768B3">
              <w:rPr>
                <w:rFonts w:cs="Tahoma"/>
                <w:szCs w:val="21"/>
                <w:lang w:eastAsia="en-GB"/>
              </w:rPr>
              <w:br/>
            </w:r>
            <w:r w:rsidRPr="001768B3">
              <w:rPr>
                <w:rFonts w:cs="Tahoma"/>
                <w:szCs w:val="21"/>
                <w:lang w:eastAsia="en-GB"/>
              </w:rPr>
              <w:br/>
            </w:r>
            <w:r w:rsidRPr="001768B3">
              <w:rPr>
                <w:rFonts w:cs="Tahoma"/>
                <w:szCs w:val="21"/>
                <w:lang w:eastAsia="en-GB"/>
              </w:rPr>
              <w:br/>
            </w:r>
            <w:r w:rsidRPr="001768B3">
              <w:rPr>
                <w:rFonts w:cs="Tahoma"/>
                <w:i/>
                <w:szCs w:val="21"/>
                <w:lang w:eastAsia="en-GB"/>
              </w:rPr>
              <w:t>c1)</w:t>
            </w:r>
            <w:r w:rsidRPr="001768B3">
              <w:rPr>
                <w:rFonts w:cs="Tahoma"/>
                <w:szCs w:val="21"/>
                <w:lang w:eastAsia="en-GB"/>
              </w:rPr>
              <w:t xml:space="preserve"> [] Igen [] Nem</w:t>
            </w:r>
          </w:p>
          <w:p w14:paraId="463CA7E7" w14:textId="77777777" w:rsidR="00194E0D" w:rsidRPr="001768B3" w:rsidRDefault="00194E0D" w:rsidP="0066775A">
            <w:pPr>
              <w:numPr>
                <w:ilvl w:val="0"/>
                <w:numId w:val="9"/>
              </w:numPr>
              <w:suppressAutoHyphens w:val="0"/>
              <w:spacing w:after="120" w:line="276" w:lineRule="auto"/>
              <w:ind w:left="426" w:hanging="426"/>
              <w:textAlignment w:val="auto"/>
              <w:rPr>
                <w:rFonts w:cs="Tahoma"/>
                <w:szCs w:val="21"/>
                <w:lang w:eastAsia="en-GB"/>
              </w:rPr>
            </w:pPr>
            <w:r w:rsidRPr="001768B3">
              <w:rPr>
                <w:rFonts w:cs="Tahoma"/>
                <w:szCs w:val="21"/>
                <w:lang w:eastAsia="en-GB"/>
              </w:rPr>
              <w:t>[] Igen [] Nem</w:t>
            </w:r>
          </w:p>
          <w:p w14:paraId="463CA7E8" w14:textId="77777777" w:rsidR="00194E0D" w:rsidRPr="001768B3" w:rsidRDefault="00194E0D" w:rsidP="0066775A">
            <w:pPr>
              <w:numPr>
                <w:ilvl w:val="0"/>
                <w:numId w:val="11"/>
              </w:numPr>
              <w:suppressAutoHyphens w:val="0"/>
              <w:spacing w:after="120" w:line="276" w:lineRule="auto"/>
              <w:ind w:left="426" w:hanging="426"/>
              <w:textAlignment w:val="auto"/>
              <w:rPr>
                <w:rFonts w:cs="Tahoma"/>
                <w:szCs w:val="21"/>
                <w:lang w:eastAsia="en-GB"/>
              </w:rPr>
            </w:pPr>
            <w:r w:rsidRPr="001768B3">
              <w:rPr>
                <w:rFonts w:cs="Tahoma"/>
                <w:szCs w:val="21"/>
                <w:lang w:eastAsia="en-GB"/>
              </w:rPr>
              <w:t>[……]</w:t>
            </w:r>
            <w:r w:rsidRPr="001768B3">
              <w:rPr>
                <w:rFonts w:cs="Tahoma"/>
                <w:szCs w:val="21"/>
                <w:lang w:eastAsia="en-GB"/>
              </w:rPr>
              <w:br/>
            </w:r>
          </w:p>
          <w:p w14:paraId="463CA7E9" w14:textId="77777777" w:rsidR="00194E0D" w:rsidRPr="001768B3" w:rsidRDefault="00194E0D" w:rsidP="0066775A">
            <w:pPr>
              <w:numPr>
                <w:ilvl w:val="0"/>
                <w:numId w:val="11"/>
              </w:numPr>
              <w:suppressAutoHyphens w:val="0"/>
              <w:spacing w:after="120" w:line="276" w:lineRule="auto"/>
              <w:ind w:left="426" w:hanging="426"/>
              <w:textAlignment w:val="auto"/>
              <w:rPr>
                <w:rFonts w:cs="Tahoma"/>
                <w:szCs w:val="21"/>
                <w:lang w:eastAsia="en-GB"/>
              </w:rPr>
            </w:pPr>
            <w:r w:rsidRPr="001768B3">
              <w:rPr>
                <w:rFonts w:cs="Tahoma"/>
                <w:szCs w:val="21"/>
                <w:lang w:eastAsia="en-GB"/>
              </w:rPr>
              <w:t>[……]</w:t>
            </w:r>
            <w:r w:rsidRPr="001768B3">
              <w:rPr>
                <w:rFonts w:cs="Tahoma"/>
                <w:szCs w:val="21"/>
                <w:lang w:eastAsia="en-GB"/>
              </w:rPr>
              <w:br/>
            </w:r>
            <w:r w:rsidRPr="001768B3">
              <w:rPr>
                <w:rFonts w:cs="Tahoma"/>
                <w:szCs w:val="21"/>
                <w:lang w:eastAsia="en-GB"/>
              </w:rPr>
              <w:br/>
            </w:r>
          </w:p>
          <w:p w14:paraId="463CA7EA" w14:textId="77777777" w:rsidR="00194E0D" w:rsidRPr="001768B3" w:rsidRDefault="00194E0D" w:rsidP="0066775A">
            <w:pPr>
              <w:spacing w:after="120" w:line="276" w:lineRule="auto"/>
              <w:ind w:left="426" w:hanging="426"/>
              <w:rPr>
                <w:rFonts w:cs="Tahoma"/>
                <w:szCs w:val="21"/>
                <w:lang w:eastAsia="en-GB"/>
              </w:rPr>
            </w:pPr>
            <w:r w:rsidRPr="001768B3">
              <w:rPr>
                <w:rFonts w:cs="Tahoma"/>
                <w:i/>
                <w:szCs w:val="21"/>
                <w:lang w:eastAsia="en-GB"/>
              </w:rPr>
              <w:t>c2)</w:t>
            </w:r>
            <w:r w:rsidRPr="001768B3">
              <w:rPr>
                <w:rFonts w:cs="Tahoma"/>
                <w:szCs w:val="21"/>
                <w:lang w:eastAsia="en-GB"/>
              </w:rPr>
              <w:t xml:space="preserve"> [ …]</w:t>
            </w:r>
            <w:r w:rsidRPr="001768B3">
              <w:rPr>
                <w:rFonts w:cs="Tahoma"/>
                <w:szCs w:val="21"/>
                <w:lang w:eastAsia="en-GB"/>
              </w:rPr>
              <w:br/>
            </w:r>
            <w:r w:rsidRPr="001768B3">
              <w:rPr>
                <w:rFonts w:cs="Tahoma"/>
                <w:szCs w:val="21"/>
                <w:lang w:eastAsia="en-GB"/>
              </w:rPr>
              <w:br/>
            </w:r>
            <w:r w:rsidRPr="001768B3">
              <w:rPr>
                <w:rFonts w:cs="Tahoma"/>
                <w:i/>
                <w:szCs w:val="21"/>
                <w:lang w:eastAsia="en-GB"/>
              </w:rPr>
              <w:t>d)</w:t>
            </w:r>
            <w:r w:rsidRPr="001768B3">
              <w:rPr>
                <w:rFonts w:cs="Tahoma"/>
                <w:szCs w:val="21"/>
                <w:lang w:eastAsia="en-GB"/>
              </w:rPr>
              <w:t xml:space="preserve"> [] Igen [] Nem</w:t>
            </w:r>
            <w:r w:rsidRPr="001768B3">
              <w:rPr>
                <w:rFonts w:cs="Tahoma"/>
                <w:szCs w:val="21"/>
                <w:lang w:eastAsia="en-GB"/>
              </w:rPr>
              <w:br/>
            </w:r>
            <w:r w:rsidRPr="001768B3">
              <w:rPr>
                <w:rFonts w:cs="Tahoma"/>
                <w:b/>
                <w:szCs w:val="21"/>
                <w:lang w:eastAsia="en-GB"/>
              </w:rPr>
              <w:t>Ha igen</w:t>
            </w:r>
            <w:r w:rsidRPr="001768B3">
              <w:rPr>
                <w:rFonts w:cs="Tahoma"/>
                <w:szCs w:val="21"/>
                <w:lang w:eastAsia="en-GB"/>
              </w:rPr>
              <w:t>, kérjük, részletezze: [……]</w:t>
            </w:r>
          </w:p>
        </w:tc>
        <w:tc>
          <w:tcPr>
            <w:tcW w:w="2323" w:type="dxa"/>
            <w:shd w:val="clear" w:color="auto" w:fill="auto"/>
          </w:tcPr>
          <w:p w14:paraId="463CA7EB"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br/>
            </w:r>
            <w:r w:rsidRPr="001768B3">
              <w:rPr>
                <w:rFonts w:cs="Tahoma"/>
                <w:i/>
                <w:szCs w:val="21"/>
                <w:lang w:eastAsia="en-GB"/>
              </w:rPr>
              <w:t>a)</w:t>
            </w:r>
            <w:r w:rsidRPr="001768B3">
              <w:rPr>
                <w:rFonts w:cs="Tahoma"/>
                <w:szCs w:val="21"/>
                <w:lang w:eastAsia="en-GB"/>
              </w:rPr>
              <w:t xml:space="preserve"> [……]</w:t>
            </w:r>
            <w:r w:rsidRPr="001768B3">
              <w:rPr>
                <w:rFonts w:cs="Tahoma"/>
                <w:szCs w:val="21"/>
                <w:lang w:eastAsia="en-GB"/>
              </w:rPr>
              <w:br/>
            </w:r>
            <w:r w:rsidRPr="001768B3">
              <w:rPr>
                <w:rFonts w:cs="Tahoma"/>
                <w:i/>
                <w:szCs w:val="21"/>
                <w:lang w:eastAsia="en-GB"/>
              </w:rPr>
              <w:t>b)</w:t>
            </w:r>
            <w:r w:rsidRPr="001768B3">
              <w:rPr>
                <w:rFonts w:cs="Tahoma"/>
                <w:szCs w:val="21"/>
                <w:lang w:eastAsia="en-GB"/>
              </w:rPr>
              <w:t xml:space="preserve"> [……]</w:t>
            </w:r>
            <w:r w:rsidRPr="001768B3">
              <w:rPr>
                <w:rFonts w:cs="Tahoma"/>
                <w:szCs w:val="21"/>
                <w:lang w:eastAsia="en-GB"/>
              </w:rPr>
              <w:br/>
            </w:r>
            <w:r w:rsidRPr="001768B3">
              <w:rPr>
                <w:rFonts w:cs="Tahoma"/>
                <w:szCs w:val="21"/>
                <w:lang w:eastAsia="en-GB"/>
              </w:rPr>
              <w:br/>
            </w:r>
            <w:r w:rsidRPr="001768B3">
              <w:rPr>
                <w:rFonts w:cs="Tahoma"/>
                <w:szCs w:val="21"/>
                <w:lang w:eastAsia="en-GB"/>
              </w:rPr>
              <w:br/>
            </w:r>
            <w:r w:rsidRPr="001768B3">
              <w:rPr>
                <w:rFonts w:cs="Tahoma"/>
                <w:i/>
                <w:szCs w:val="21"/>
                <w:lang w:eastAsia="en-GB"/>
              </w:rPr>
              <w:t>c1)</w:t>
            </w:r>
            <w:r w:rsidRPr="001768B3">
              <w:rPr>
                <w:rFonts w:cs="Tahoma"/>
                <w:szCs w:val="21"/>
                <w:lang w:eastAsia="en-GB"/>
              </w:rPr>
              <w:t xml:space="preserve"> [] Igen [] Nem</w:t>
            </w:r>
          </w:p>
          <w:p w14:paraId="463CA7EC" w14:textId="77777777" w:rsidR="00194E0D" w:rsidRPr="001768B3" w:rsidRDefault="00194E0D" w:rsidP="0066775A">
            <w:pPr>
              <w:numPr>
                <w:ilvl w:val="0"/>
                <w:numId w:val="11"/>
              </w:numPr>
              <w:suppressAutoHyphens w:val="0"/>
              <w:spacing w:after="120" w:line="276" w:lineRule="auto"/>
              <w:ind w:left="426" w:hanging="426"/>
              <w:textAlignment w:val="auto"/>
              <w:rPr>
                <w:rFonts w:cs="Tahoma"/>
                <w:szCs w:val="21"/>
                <w:lang w:eastAsia="en-GB"/>
              </w:rPr>
            </w:pPr>
            <w:r w:rsidRPr="001768B3">
              <w:rPr>
                <w:rFonts w:cs="Tahoma"/>
                <w:szCs w:val="21"/>
                <w:lang w:eastAsia="en-GB"/>
              </w:rPr>
              <w:t>[] Igen [] Nem</w:t>
            </w:r>
          </w:p>
          <w:p w14:paraId="463CA7ED" w14:textId="77777777" w:rsidR="00194E0D" w:rsidRPr="001768B3" w:rsidRDefault="00194E0D" w:rsidP="0066775A">
            <w:pPr>
              <w:numPr>
                <w:ilvl w:val="0"/>
                <w:numId w:val="11"/>
              </w:numPr>
              <w:suppressAutoHyphens w:val="0"/>
              <w:spacing w:after="120" w:line="276" w:lineRule="auto"/>
              <w:ind w:left="426" w:hanging="426"/>
              <w:textAlignment w:val="auto"/>
              <w:rPr>
                <w:rFonts w:cs="Tahoma"/>
                <w:szCs w:val="21"/>
                <w:lang w:eastAsia="en-GB"/>
              </w:rPr>
            </w:pPr>
            <w:r w:rsidRPr="001768B3">
              <w:rPr>
                <w:rFonts w:cs="Tahoma"/>
                <w:szCs w:val="21"/>
                <w:lang w:eastAsia="en-GB"/>
              </w:rPr>
              <w:t>[……]</w:t>
            </w:r>
            <w:r w:rsidRPr="001768B3">
              <w:rPr>
                <w:rFonts w:cs="Tahoma"/>
                <w:szCs w:val="21"/>
                <w:lang w:eastAsia="en-GB"/>
              </w:rPr>
              <w:br/>
            </w:r>
          </w:p>
          <w:p w14:paraId="463CA7EE" w14:textId="77777777" w:rsidR="00194E0D" w:rsidRPr="001768B3" w:rsidRDefault="00194E0D" w:rsidP="0066775A">
            <w:pPr>
              <w:numPr>
                <w:ilvl w:val="0"/>
                <w:numId w:val="11"/>
              </w:numPr>
              <w:suppressAutoHyphens w:val="0"/>
              <w:spacing w:after="120" w:line="276" w:lineRule="auto"/>
              <w:ind w:left="426" w:hanging="426"/>
              <w:textAlignment w:val="auto"/>
              <w:rPr>
                <w:rFonts w:cs="Tahoma"/>
                <w:szCs w:val="21"/>
                <w:lang w:eastAsia="en-GB"/>
              </w:rPr>
            </w:pPr>
            <w:r w:rsidRPr="001768B3">
              <w:rPr>
                <w:rFonts w:cs="Tahoma"/>
                <w:szCs w:val="21"/>
                <w:lang w:eastAsia="en-GB"/>
              </w:rPr>
              <w:t>[……]</w:t>
            </w:r>
            <w:r w:rsidRPr="001768B3">
              <w:rPr>
                <w:rFonts w:cs="Tahoma"/>
                <w:szCs w:val="21"/>
                <w:lang w:eastAsia="en-GB"/>
              </w:rPr>
              <w:br/>
            </w:r>
            <w:r w:rsidRPr="001768B3">
              <w:rPr>
                <w:rFonts w:cs="Tahoma"/>
                <w:szCs w:val="21"/>
                <w:lang w:eastAsia="en-GB"/>
              </w:rPr>
              <w:br/>
            </w:r>
          </w:p>
          <w:p w14:paraId="463CA7EF" w14:textId="77777777" w:rsidR="00194E0D" w:rsidRPr="001768B3" w:rsidRDefault="00194E0D" w:rsidP="0066775A">
            <w:pPr>
              <w:spacing w:after="120" w:line="276" w:lineRule="auto"/>
              <w:ind w:left="426" w:hanging="426"/>
              <w:rPr>
                <w:rFonts w:cs="Tahoma"/>
                <w:szCs w:val="21"/>
                <w:lang w:eastAsia="en-GB"/>
              </w:rPr>
            </w:pPr>
            <w:r w:rsidRPr="001768B3">
              <w:rPr>
                <w:rFonts w:cs="Tahoma"/>
                <w:i/>
                <w:szCs w:val="21"/>
                <w:lang w:eastAsia="en-GB"/>
              </w:rPr>
              <w:t>c2)</w:t>
            </w:r>
            <w:r w:rsidRPr="001768B3">
              <w:rPr>
                <w:rFonts w:cs="Tahoma"/>
                <w:szCs w:val="21"/>
                <w:lang w:eastAsia="en-GB"/>
              </w:rPr>
              <w:t xml:space="preserve"> [ …]</w:t>
            </w:r>
            <w:r w:rsidRPr="001768B3">
              <w:rPr>
                <w:rFonts w:cs="Tahoma"/>
                <w:szCs w:val="21"/>
                <w:lang w:eastAsia="en-GB"/>
              </w:rPr>
              <w:br/>
            </w:r>
            <w:r w:rsidRPr="001768B3">
              <w:rPr>
                <w:rFonts w:cs="Tahoma"/>
                <w:szCs w:val="21"/>
                <w:lang w:eastAsia="en-GB"/>
              </w:rPr>
              <w:br/>
            </w:r>
            <w:r w:rsidRPr="001768B3">
              <w:rPr>
                <w:rFonts w:cs="Tahoma"/>
                <w:i/>
                <w:szCs w:val="21"/>
                <w:lang w:eastAsia="en-GB"/>
              </w:rPr>
              <w:t>d)</w:t>
            </w:r>
            <w:r w:rsidRPr="001768B3">
              <w:rPr>
                <w:rFonts w:cs="Tahoma"/>
                <w:szCs w:val="21"/>
                <w:lang w:eastAsia="en-GB"/>
              </w:rPr>
              <w:t xml:space="preserve"> [] Igen [] Nem</w:t>
            </w:r>
            <w:r w:rsidRPr="001768B3">
              <w:rPr>
                <w:rFonts w:cs="Tahoma"/>
                <w:szCs w:val="21"/>
                <w:lang w:eastAsia="en-GB"/>
              </w:rPr>
              <w:br/>
            </w:r>
            <w:r w:rsidRPr="001768B3">
              <w:rPr>
                <w:rFonts w:cs="Tahoma"/>
                <w:b/>
                <w:szCs w:val="21"/>
                <w:lang w:eastAsia="en-GB"/>
              </w:rPr>
              <w:t>Ha igen</w:t>
            </w:r>
            <w:r w:rsidRPr="001768B3">
              <w:rPr>
                <w:rFonts w:cs="Tahoma"/>
                <w:szCs w:val="21"/>
                <w:lang w:eastAsia="en-GB"/>
              </w:rPr>
              <w:t>, kérjük, részletezze: [……]</w:t>
            </w:r>
          </w:p>
        </w:tc>
      </w:tr>
      <w:tr w:rsidR="00194E0D" w:rsidRPr="001768B3" w14:paraId="463CA7F4" w14:textId="77777777" w:rsidTr="00651E1E">
        <w:tc>
          <w:tcPr>
            <w:tcW w:w="4644" w:type="dxa"/>
            <w:shd w:val="clear" w:color="auto" w:fill="auto"/>
          </w:tcPr>
          <w:p w14:paraId="463CA7F1" w14:textId="77777777" w:rsidR="00194E0D" w:rsidRPr="001768B3" w:rsidRDefault="00194E0D" w:rsidP="0066775A">
            <w:pPr>
              <w:spacing w:after="120" w:line="276" w:lineRule="auto"/>
              <w:ind w:left="426" w:hanging="426"/>
              <w:rPr>
                <w:rFonts w:cs="Tahoma"/>
                <w:i/>
                <w:szCs w:val="21"/>
                <w:lang w:eastAsia="en-GB"/>
              </w:rPr>
            </w:pPr>
            <w:r w:rsidRPr="001768B3">
              <w:rPr>
                <w:rFonts w:cs="Tahoma"/>
                <w:i/>
                <w:szCs w:val="21"/>
                <w:lang w:eastAsia="en-GB"/>
              </w:rPr>
              <w:t>Ha az adók vagy társadalombiztosítási járulékok befizetésére vonatkozó dokumentáció elektronikusan elérhető, kérjük, adja meg a következő információkat:</w:t>
            </w:r>
          </w:p>
        </w:tc>
        <w:tc>
          <w:tcPr>
            <w:tcW w:w="4645" w:type="dxa"/>
            <w:gridSpan w:val="2"/>
            <w:shd w:val="clear" w:color="auto" w:fill="auto"/>
          </w:tcPr>
          <w:p w14:paraId="463CA7F2" w14:textId="77777777" w:rsidR="00194E0D" w:rsidRPr="001768B3" w:rsidRDefault="00194E0D" w:rsidP="0066775A">
            <w:pPr>
              <w:spacing w:after="120" w:line="276" w:lineRule="auto"/>
              <w:ind w:left="426" w:hanging="426"/>
              <w:rPr>
                <w:rFonts w:cs="Tahoma"/>
                <w:i/>
                <w:szCs w:val="21"/>
                <w:vertAlign w:val="superscript"/>
                <w:lang w:eastAsia="en-GB"/>
              </w:rPr>
            </w:pPr>
            <w:r w:rsidRPr="001768B3">
              <w:rPr>
                <w:rFonts w:cs="Tahoma"/>
                <w:i/>
                <w:szCs w:val="21"/>
                <w:lang w:eastAsia="en-GB"/>
              </w:rPr>
              <w:t>(internetcím, a kibocsátó hatóság vagy testület, a dokumentáció pontos hivatkozási adatai):</w:t>
            </w:r>
            <w:r w:rsidRPr="001768B3">
              <w:rPr>
                <w:rFonts w:cs="Tahoma"/>
                <w:i/>
                <w:szCs w:val="21"/>
                <w:vertAlign w:val="superscript"/>
                <w:lang w:eastAsia="en-GB"/>
              </w:rPr>
              <w:t xml:space="preserve"> </w:t>
            </w:r>
            <w:r w:rsidRPr="001768B3">
              <w:rPr>
                <w:rFonts w:cs="Tahoma"/>
                <w:i/>
                <w:szCs w:val="21"/>
                <w:vertAlign w:val="superscript"/>
                <w:lang w:eastAsia="en-GB"/>
              </w:rPr>
              <w:footnoteReference w:id="32"/>
            </w:r>
          </w:p>
          <w:p w14:paraId="463CA7F3" w14:textId="77777777" w:rsidR="00194E0D" w:rsidRPr="001768B3" w:rsidRDefault="00194E0D" w:rsidP="0066775A">
            <w:pPr>
              <w:spacing w:after="120" w:line="276" w:lineRule="auto"/>
              <w:ind w:left="426" w:hanging="426"/>
              <w:rPr>
                <w:rFonts w:cs="Tahoma"/>
                <w:i/>
                <w:szCs w:val="21"/>
                <w:lang w:eastAsia="en-GB"/>
              </w:rPr>
            </w:pPr>
            <w:r w:rsidRPr="001768B3">
              <w:rPr>
                <w:rFonts w:cs="Tahoma"/>
                <w:i/>
                <w:szCs w:val="21"/>
                <w:lang w:eastAsia="en-GB"/>
              </w:rPr>
              <w:t>[……][……][……]</w:t>
            </w:r>
          </w:p>
        </w:tc>
      </w:tr>
    </w:tbl>
    <w:p w14:paraId="463CA7F5" w14:textId="77777777" w:rsidR="00194E0D" w:rsidRPr="001768B3" w:rsidRDefault="00194E0D" w:rsidP="0066775A">
      <w:pPr>
        <w:spacing w:after="120" w:line="276" w:lineRule="auto"/>
        <w:ind w:left="426" w:hanging="426"/>
        <w:rPr>
          <w:rFonts w:cs="Tahoma"/>
          <w:szCs w:val="21"/>
          <w:lang w:eastAsia="en-GB"/>
        </w:rPr>
      </w:pPr>
    </w:p>
    <w:p w14:paraId="463CA7F6" w14:textId="77777777" w:rsidR="00194E0D" w:rsidRPr="001768B3" w:rsidRDefault="00684546" w:rsidP="0066775A">
      <w:pPr>
        <w:keepNext/>
        <w:spacing w:after="120" w:line="276" w:lineRule="auto"/>
        <w:ind w:left="426" w:hanging="426"/>
        <w:jc w:val="center"/>
        <w:rPr>
          <w:rFonts w:cs="Tahoma"/>
          <w:b/>
          <w:i/>
          <w:smallCaps/>
          <w:szCs w:val="21"/>
          <w:lang w:eastAsia="en-GB"/>
        </w:rPr>
      </w:pPr>
      <w:r w:rsidRPr="001768B3">
        <w:rPr>
          <w:rFonts w:cs="Tahoma"/>
          <w:b/>
          <w:i/>
          <w:smallCaps/>
          <w:szCs w:val="21"/>
          <w:lang w:eastAsia="en-GB"/>
        </w:rPr>
        <w:t>C: FIZETÉSKÉPTELENSÉGGEL, ÖSSZEFÉRHETETLENSÉGGEL VAGY SZAKMAI KÖTELESSÉGSZEGÉSSEL KAPCSOLATOS OKOK</w:t>
      </w:r>
      <w:r w:rsidR="00194E0D" w:rsidRPr="001768B3">
        <w:rPr>
          <w:rFonts w:cs="Tahoma"/>
          <w:b/>
          <w:i/>
          <w:smallCaps/>
          <w:szCs w:val="21"/>
          <w:vertAlign w:val="superscript"/>
          <w:lang w:eastAsia="en-GB"/>
        </w:rPr>
        <w:footnoteReference w:id="33"/>
      </w:r>
    </w:p>
    <w:p w14:paraId="463CA7F7" w14:textId="77777777" w:rsidR="00194E0D" w:rsidRPr="001768B3" w:rsidRDefault="00194E0D" w:rsidP="0066775A">
      <w:pPr>
        <w:pBdr>
          <w:top w:val="single" w:sz="4" w:space="1" w:color="auto"/>
          <w:left w:val="single" w:sz="4" w:space="4" w:color="auto"/>
          <w:bottom w:val="single" w:sz="4" w:space="1" w:color="auto"/>
          <w:right w:val="single" w:sz="4" w:space="4" w:color="auto"/>
        </w:pBdr>
        <w:shd w:val="clear" w:color="auto" w:fill="BFBFBF"/>
        <w:spacing w:after="120" w:line="276" w:lineRule="auto"/>
        <w:ind w:left="426" w:hanging="426"/>
        <w:rPr>
          <w:rFonts w:cs="Tahoma"/>
          <w:b/>
          <w:i/>
          <w:szCs w:val="21"/>
          <w:lang w:eastAsia="en-GB"/>
        </w:rPr>
      </w:pPr>
      <w:r w:rsidRPr="001768B3">
        <w:rPr>
          <w:rFonts w:cs="Tahoma"/>
          <w:b/>
          <w:i/>
          <w:szCs w:val="21"/>
          <w:lang w:eastAsia="en-GB"/>
        </w:rPr>
        <w:t xml:space="preserve">Felhívjuk a figyelmet, hogy e közbeszerzés alkalmazásában lehetséges, hogy a következő kizárási okok valamelyikét a nemzeti jog, a vonatkozó hirdetmény vagy a közbeszerzési dokumentumok pontosabban meghatározzák. Így például a nemzeti jog rendelkezhet úgy, hogy a „súlyos szakmai kötelességszegés” fogalma több különböző magatartásformát takarhat.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4"/>
      </w:tblGrid>
      <w:tr w:rsidR="00194E0D" w:rsidRPr="001768B3" w14:paraId="463CA7FA" w14:textId="77777777" w:rsidTr="00651E1E">
        <w:tc>
          <w:tcPr>
            <w:tcW w:w="4644" w:type="dxa"/>
            <w:shd w:val="clear" w:color="auto" w:fill="auto"/>
          </w:tcPr>
          <w:p w14:paraId="463CA7F8" w14:textId="77777777" w:rsidR="00194E0D" w:rsidRPr="001768B3" w:rsidRDefault="00194E0D" w:rsidP="0066775A">
            <w:pPr>
              <w:spacing w:after="120" w:line="276" w:lineRule="auto"/>
              <w:ind w:left="426" w:hanging="426"/>
              <w:rPr>
                <w:rFonts w:cs="Tahoma"/>
                <w:b/>
                <w:i/>
                <w:szCs w:val="21"/>
                <w:lang w:eastAsia="en-GB"/>
              </w:rPr>
            </w:pPr>
            <w:r w:rsidRPr="001768B3">
              <w:rPr>
                <w:rFonts w:cs="Tahoma"/>
                <w:b/>
                <w:i/>
                <w:szCs w:val="21"/>
                <w:lang w:eastAsia="en-GB"/>
              </w:rPr>
              <w:t>Esetleges fizetésképtelenség, összeférhetetlenség vagy szakmai kötelességszegés</w:t>
            </w:r>
          </w:p>
        </w:tc>
        <w:tc>
          <w:tcPr>
            <w:tcW w:w="4645" w:type="dxa"/>
            <w:shd w:val="clear" w:color="auto" w:fill="auto"/>
          </w:tcPr>
          <w:p w14:paraId="463CA7F9" w14:textId="77777777" w:rsidR="00194E0D" w:rsidRPr="001768B3" w:rsidRDefault="00194E0D" w:rsidP="0066775A">
            <w:pPr>
              <w:spacing w:after="120" w:line="276" w:lineRule="auto"/>
              <w:ind w:left="426" w:hanging="426"/>
              <w:rPr>
                <w:rFonts w:cs="Tahoma"/>
                <w:b/>
                <w:i/>
                <w:szCs w:val="21"/>
                <w:lang w:eastAsia="en-GB"/>
              </w:rPr>
            </w:pPr>
            <w:r w:rsidRPr="001768B3">
              <w:rPr>
                <w:rFonts w:cs="Tahoma"/>
                <w:b/>
                <w:i/>
                <w:szCs w:val="21"/>
                <w:lang w:eastAsia="en-GB"/>
              </w:rPr>
              <w:t>Válasz:</w:t>
            </w:r>
          </w:p>
        </w:tc>
      </w:tr>
      <w:tr w:rsidR="00194E0D" w:rsidRPr="001768B3" w14:paraId="463CA7FD" w14:textId="77777777" w:rsidTr="00651E1E">
        <w:trPr>
          <w:trHeight w:val="406"/>
        </w:trPr>
        <w:tc>
          <w:tcPr>
            <w:tcW w:w="4644" w:type="dxa"/>
            <w:vMerge w:val="restart"/>
            <w:shd w:val="clear" w:color="auto" w:fill="auto"/>
          </w:tcPr>
          <w:p w14:paraId="463CA7FB"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 xml:space="preserve">A gazdasági szereplő </w:t>
            </w:r>
            <w:r w:rsidRPr="001768B3">
              <w:rPr>
                <w:rFonts w:cs="Tahoma"/>
                <w:b/>
                <w:szCs w:val="21"/>
                <w:lang w:eastAsia="en-GB"/>
              </w:rPr>
              <w:t>tudomása szerint</w:t>
            </w:r>
            <w:r w:rsidRPr="001768B3">
              <w:rPr>
                <w:rFonts w:cs="Tahoma"/>
                <w:szCs w:val="21"/>
                <w:lang w:eastAsia="en-GB"/>
              </w:rPr>
              <w:t xml:space="preserve"> megszegte-e </w:t>
            </w:r>
            <w:r w:rsidRPr="001768B3">
              <w:rPr>
                <w:rFonts w:cs="Tahoma"/>
                <w:b/>
                <w:szCs w:val="21"/>
                <w:lang w:eastAsia="en-GB"/>
              </w:rPr>
              <w:t>kötelezettségeit</w:t>
            </w:r>
            <w:r w:rsidRPr="001768B3">
              <w:rPr>
                <w:rFonts w:cs="Tahoma"/>
                <w:szCs w:val="21"/>
                <w:lang w:eastAsia="en-GB"/>
              </w:rPr>
              <w:t xml:space="preserve"> a </w:t>
            </w:r>
            <w:r w:rsidRPr="001768B3">
              <w:rPr>
                <w:rFonts w:cs="Tahoma"/>
                <w:b/>
                <w:szCs w:val="21"/>
                <w:lang w:eastAsia="en-GB"/>
              </w:rPr>
              <w:t>környezetvédelmi, a szociális és a munkajog terén</w:t>
            </w:r>
            <w:r w:rsidRPr="001768B3">
              <w:rPr>
                <w:rFonts w:cs="Tahoma"/>
                <w:b/>
                <w:szCs w:val="21"/>
                <w:vertAlign w:val="superscript"/>
                <w:lang w:eastAsia="en-GB"/>
              </w:rPr>
              <w:footnoteReference w:id="34"/>
            </w:r>
            <w:r w:rsidRPr="001768B3">
              <w:rPr>
                <w:rFonts w:cs="Tahoma"/>
                <w:b/>
                <w:szCs w:val="21"/>
                <w:lang w:eastAsia="en-GB"/>
              </w:rPr>
              <w:t>?</w:t>
            </w:r>
          </w:p>
        </w:tc>
        <w:tc>
          <w:tcPr>
            <w:tcW w:w="4645" w:type="dxa"/>
            <w:shd w:val="clear" w:color="auto" w:fill="auto"/>
          </w:tcPr>
          <w:p w14:paraId="463CA7FC"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 Igen [] Nem</w:t>
            </w:r>
          </w:p>
        </w:tc>
      </w:tr>
      <w:tr w:rsidR="00194E0D" w:rsidRPr="001768B3" w14:paraId="463CA802" w14:textId="77777777" w:rsidTr="00651E1E">
        <w:trPr>
          <w:trHeight w:val="405"/>
        </w:trPr>
        <w:tc>
          <w:tcPr>
            <w:tcW w:w="4644" w:type="dxa"/>
            <w:vMerge/>
            <w:shd w:val="clear" w:color="auto" w:fill="auto"/>
          </w:tcPr>
          <w:p w14:paraId="463CA7FE" w14:textId="77777777" w:rsidR="00194E0D" w:rsidRPr="001768B3" w:rsidRDefault="00194E0D" w:rsidP="0066775A">
            <w:pPr>
              <w:spacing w:after="120" w:line="276" w:lineRule="auto"/>
              <w:ind w:left="426" w:hanging="426"/>
              <w:rPr>
                <w:rFonts w:cs="Tahoma"/>
                <w:szCs w:val="21"/>
                <w:lang w:eastAsia="en-GB"/>
              </w:rPr>
            </w:pPr>
          </w:p>
        </w:tc>
        <w:tc>
          <w:tcPr>
            <w:tcW w:w="4645" w:type="dxa"/>
            <w:shd w:val="clear" w:color="auto" w:fill="auto"/>
          </w:tcPr>
          <w:p w14:paraId="463CA7FF" w14:textId="77777777" w:rsidR="00194E0D" w:rsidRPr="001768B3" w:rsidRDefault="00194E0D" w:rsidP="0066775A">
            <w:pPr>
              <w:spacing w:after="120" w:line="276" w:lineRule="auto"/>
              <w:ind w:left="426" w:hanging="426"/>
              <w:rPr>
                <w:rFonts w:cs="Tahoma"/>
                <w:szCs w:val="21"/>
                <w:lang w:eastAsia="en-GB"/>
              </w:rPr>
            </w:pPr>
            <w:r w:rsidRPr="001768B3">
              <w:rPr>
                <w:rFonts w:cs="Tahoma"/>
                <w:b/>
                <w:szCs w:val="21"/>
                <w:lang w:eastAsia="en-GB"/>
              </w:rPr>
              <w:t>Ha igen</w:t>
            </w:r>
            <w:r w:rsidRPr="001768B3">
              <w:rPr>
                <w:rFonts w:cs="Tahoma"/>
                <w:szCs w:val="21"/>
                <w:lang w:eastAsia="en-GB"/>
              </w:rPr>
              <w:t>, hozott-e a gazdasági szereplő olyan intézkedéseket, amelyek e kizárási okok ellenére igazolják megbízhatóságát (Öntisztázás)?</w:t>
            </w:r>
          </w:p>
          <w:p w14:paraId="463CA800"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 Igen [] Nem</w:t>
            </w:r>
          </w:p>
          <w:p w14:paraId="463CA801" w14:textId="77777777" w:rsidR="00194E0D" w:rsidRPr="001768B3" w:rsidRDefault="00194E0D" w:rsidP="0066775A">
            <w:pPr>
              <w:spacing w:after="120" w:line="276" w:lineRule="auto"/>
              <w:ind w:left="426" w:hanging="426"/>
              <w:rPr>
                <w:rFonts w:cs="Tahoma"/>
                <w:szCs w:val="21"/>
                <w:lang w:eastAsia="en-GB"/>
              </w:rPr>
            </w:pPr>
            <w:r w:rsidRPr="001768B3">
              <w:rPr>
                <w:rFonts w:cs="Tahoma"/>
                <w:b/>
                <w:szCs w:val="21"/>
                <w:lang w:eastAsia="en-GB"/>
              </w:rPr>
              <w:t>Amennyiben igen</w:t>
            </w:r>
            <w:r w:rsidRPr="001768B3">
              <w:rPr>
                <w:rFonts w:cs="Tahoma"/>
                <w:szCs w:val="21"/>
                <w:lang w:eastAsia="en-GB"/>
              </w:rPr>
              <w:t>, kérjük, ismertesse ezeket az intézkedéseket: [……]</w:t>
            </w:r>
          </w:p>
        </w:tc>
      </w:tr>
      <w:tr w:rsidR="00194E0D" w:rsidRPr="001768B3" w14:paraId="463CA80C" w14:textId="77777777" w:rsidTr="00651E1E">
        <w:tc>
          <w:tcPr>
            <w:tcW w:w="4644" w:type="dxa"/>
            <w:shd w:val="clear" w:color="auto" w:fill="auto"/>
          </w:tcPr>
          <w:p w14:paraId="463CA803" w14:textId="77777777" w:rsidR="00194E0D" w:rsidRPr="001768B3" w:rsidRDefault="00194E0D" w:rsidP="0066775A">
            <w:pPr>
              <w:spacing w:after="120" w:line="276" w:lineRule="auto"/>
              <w:ind w:left="426" w:hanging="426"/>
              <w:rPr>
                <w:rFonts w:cs="Tahoma"/>
                <w:b/>
                <w:szCs w:val="21"/>
                <w:lang w:eastAsia="en-GB"/>
              </w:rPr>
            </w:pPr>
            <w:r w:rsidRPr="001768B3">
              <w:rPr>
                <w:rFonts w:cs="Tahoma"/>
                <w:szCs w:val="21"/>
                <w:lang w:eastAsia="en-GB"/>
              </w:rPr>
              <w:t>A gazdasági szereplő a következő helyzetek bármelyikében van-e:</w:t>
            </w:r>
            <w:r w:rsidRPr="001768B3">
              <w:rPr>
                <w:rFonts w:cs="Tahoma"/>
                <w:szCs w:val="21"/>
                <w:lang w:eastAsia="en-GB"/>
              </w:rPr>
              <w:br/>
            </w:r>
            <w:r w:rsidRPr="001768B3">
              <w:rPr>
                <w:rFonts w:cs="Tahoma"/>
                <w:i/>
                <w:szCs w:val="21"/>
                <w:lang w:eastAsia="en-GB"/>
              </w:rPr>
              <w:t>a)</w:t>
            </w:r>
            <w:r w:rsidRPr="001768B3">
              <w:rPr>
                <w:rFonts w:cs="Tahoma"/>
                <w:b/>
                <w:szCs w:val="21"/>
                <w:lang w:eastAsia="en-GB"/>
              </w:rPr>
              <w:t xml:space="preserve"> Csődeljárás, </w:t>
            </w:r>
            <w:r w:rsidRPr="001768B3">
              <w:rPr>
                <w:rFonts w:cs="Tahoma"/>
                <w:szCs w:val="21"/>
                <w:lang w:eastAsia="en-GB"/>
              </w:rPr>
              <w:t>vagy</w:t>
            </w:r>
            <w:r w:rsidRPr="001768B3">
              <w:rPr>
                <w:rFonts w:cs="Tahoma"/>
                <w:szCs w:val="21"/>
                <w:lang w:eastAsia="en-GB"/>
              </w:rPr>
              <w:br/>
            </w:r>
            <w:r w:rsidRPr="001768B3">
              <w:rPr>
                <w:rFonts w:cs="Tahoma"/>
                <w:i/>
                <w:szCs w:val="21"/>
                <w:lang w:eastAsia="en-GB"/>
              </w:rPr>
              <w:t>b)</w:t>
            </w:r>
            <w:r w:rsidRPr="001768B3">
              <w:rPr>
                <w:rFonts w:cs="Tahoma"/>
                <w:b/>
                <w:szCs w:val="21"/>
                <w:lang w:eastAsia="en-GB"/>
              </w:rPr>
              <w:t xml:space="preserve"> Fizetésképtelenségi eljárás</w:t>
            </w:r>
            <w:r w:rsidRPr="001768B3">
              <w:rPr>
                <w:rFonts w:cs="Tahoma"/>
                <w:szCs w:val="21"/>
                <w:lang w:eastAsia="en-GB"/>
              </w:rPr>
              <w:t xml:space="preserve"> vagy felszámolási eljárás alatt áll, vagy</w:t>
            </w:r>
            <w:r w:rsidRPr="001768B3">
              <w:rPr>
                <w:rFonts w:cs="Tahoma"/>
                <w:szCs w:val="21"/>
                <w:lang w:eastAsia="en-GB"/>
              </w:rPr>
              <w:br/>
            </w:r>
            <w:r w:rsidRPr="001768B3">
              <w:rPr>
                <w:rFonts w:cs="Tahoma"/>
                <w:i/>
                <w:szCs w:val="21"/>
                <w:lang w:eastAsia="en-GB"/>
              </w:rPr>
              <w:t>c)</w:t>
            </w:r>
            <w:r w:rsidRPr="001768B3">
              <w:rPr>
                <w:rFonts w:cs="Tahoma"/>
                <w:szCs w:val="21"/>
                <w:lang w:eastAsia="en-GB"/>
              </w:rPr>
              <w:t xml:space="preserve"> </w:t>
            </w:r>
            <w:r w:rsidRPr="001768B3">
              <w:rPr>
                <w:rFonts w:cs="Tahoma"/>
                <w:b/>
                <w:szCs w:val="21"/>
                <w:lang w:eastAsia="en-GB"/>
              </w:rPr>
              <w:t>Hitelezőkkel csődegyezséget kötött</w:t>
            </w:r>
            <w:r w:rsidRPr="001768B3">
              <w:rPr>
                <w:rFonts w:cs="Tahoma"/>
                <w:szCs w:val="21"/>
                <w:lang w:eastAsia="en-GB"/>
              </w:rPr>
              <w:t>, vagy</w:t>
            </w:r>
            <w:r w:rsidRPr="001768B3">
              <w:rPr>
                <w:rFonts w:cs="Tahoma"/>
                <w:szCs w:val="21"/>
                <w:lang w:eastAsia="en-GB"/>
              </w:rPr>
              <w:br/>
            </w:r>
            <w:r w:rsidRPr="001768B3">
              <w:rPr>
                <w:rFonts w:cs="Tahoma"/>
                <w:i/>
                <w:szCs w:val="21"/>
                <w:lang w:eastAsia="en-GB"/>
              </w:rPr>
              <w:t>d)</w:t>
            </w:r>
            <w:r w:rsidRPr="001768B3">
              <w:rPr>
                <w:rFonts w:cs="Tahoma"/>
                <w:szCs w:val="21"/>
                <w:lang w:eastAsia="en-GB"/>
              </w:rPr>
              <w:t xml:space="preserve"> A nemzeti törvények és rendeletek szerinti hasonló eljárás következtében bármely hasonló helyzetben van</w:t>
            </w:r>
            <w:r w:rsidRPr="001768B3">
              <w:rPr>
                <w:rFonts w:cs="Tahoma"/>
                <w:szCs w:val="21"/>
                <w:vertAlign w:val="superscript"/>
                <w:lang w:eastAsia="en-GB"/>
              </w:rPr>
              <w:footnoteReference w:id="35"/>
            </w:r>
            <w:r w:rsidRPr="001768B3">
              <w:rPr>
                <w:rFonts w:cs="Tahoma"/>
                <w:szCs w:val="21"/>
                <w:lang w:eastAsia="en-GB"/>
              </w:rPr>
              <w:t>, vagy</w:t>
            </w:r>
            <w:r w:rsidRPr="001768B3">
              <w:rPr>
                <w:rFonts w:cs="Tahoma"/>
                <w:szCs w:val="21"/>
                <w:lang w:eastAsia="en-GB"/>
              </w:rPr>
              <w:br/>
            </w:r>
            <w:r w:rsidRPr="001768B3">
              <w:rPr>
                <w:rFonts w:cs="Tahoma"/>
                <w:i/>
                <w:szCs w:val="21"/>
                <w:lang w:eastAsia="en-GB"/>
              </w:rPr>
              <w:t>e)</w:t>
            </w:r>
            <w:r w:rsidRPr="001768B3">
              <w:rPr>
                <w:rFonts w:cs="Tahoma"/>
                <w:szCs w:val="21"/>
                <w:lang w:eastAsia="en-GB"/>
              </w:rPr>
              <w:t xml:space="preserve"> Vagyonát felszámoló vagy bíróság kezeli, vagy</w:t>
            </w:r>
            <w:r w:rsidRPr="001768B3">
              <w:rPr>
                <w:rFonts w:cs="Tahoma"/>
                <w:szCs w:val="21"/>
                <w:lang w:eastAsia="en-GB"/>
              </w:rPr>
              <w:br/>
            </w:r>
            <w:r w:rsidRPr="001768B3">
              <w:rPr>
                <w:rFonts w:cs="Tahoma"/>
                <w:i/>
                <w:szCs w:val="21"/>
                <w:lang w:eastAsia="en-GB"/>
              </w:rPr>
              <w:t>f)</w:t>
            </w:r>
            <w:r w:rsidRPr="001768B3">
              <w:rPr>
                <w:rFonts w:cs="Tahoma"/>
                <w:szCs w:val="21"/>
                <w:lang w:eastAsia="en-GB"/>
              </w:rPr>
              <w:t xml:space="preserve"> Üzleti tevékenységét felfüggesztette?</w:t>
            </w:r>
            <w:r w:rsidRPr="001768B3">
              <w:rPr>
                <w:rFonts w:cs="Tahoma"/>
                <w:szCs w:val="21"/>
                <w:lang w:eastAsia="en-GB"/>
              </w:rPr>
              <w:br/>
            </w:r>
            <w:r w:rsidRPr="001768B3">
              <w:rPr>
                <w:rFonts w:cs="Tahoma"/>
                <w:b/>
                <w:szCs w:val="21"/>
                <w:lang w:eastAsia="en-GB"/>
              </w:rPr>
              <w:t>Ha igen:</w:t>
            </w:r>
          </w:p>
          <w:p w14:paraId="463CA804" w14:textId="77777777" w:rsidR="00194E0D" w:rsidRPr="001768B3" w:rsidRDefault="00194E0D" w:rsidP="0066775A">
            <w:pPr>
              <w:numPr>
                <w:ilvl w:val="0"/>
                <w:numId w:val="11"/>
              </w:numPr>
              <w:suppressAutoHyphens w:val="0"/>
              <w:spacing w:after="120" w:line="276" w:lineRule="auto"/>
              <w:ind w:left="426" w:hanging="426"/>
              <w:textAlignment w:val="auto"/>
              <w:rPr>
                <w:rFonts w:cs="Tahoma"/>
                <w:szCs w:val="21"/>
                <w:lang w:eastAsia="en-GB"/>
              </w:rPr>
            </w:pPr>
            <w:r w:rsidRPr="001768B3">
              <w:rPr>
                <w:rFonts w:cs="Tahoma"/>
                <w:szCs w:val="21"/>
                <w:lang w:eastAsia="en-GB"/>
              </w:rPr>
              <w:t>Kérjük, részletezze:</w:t>
            </w:r>
          </w:p>
          <w:p w14:paraId="463CA805" w14:textId="77777777" w:rsidR="00194E0D" w:rsidRPr="001768B3" w:rsidRDefault="00194E0D" w:rsidP="0066775A">
            <w:pPr>
              <w:numPr>
                <w:ilvl w:val="0"/>
                <w:numId w:val="11"/>
              </w:numPr>
              <w:suppressAutoHyphens w:val="0"/>
              <w:spacing w:after="120" w:line="276" w:lineRule="auto"/>
              <w:ind w:left="426" w:hanging="426"/>
              <w:textAlignment w:val="auto"/>
              <w:rPr>
                <w:rFonts w:cs="Tahoma"/>
                <w:szCs w:val="21"/>
                <w:lang w:eastAsia="en-GB"/>
              </w:rPr>
            </w:pPr>
            <w:r w:rsidRPr="001768B3">
              <w:rPr>
                <w:rFonts w:cs="Tahoma"/>
                <w:szCs w:val="21"/>
                <w:lang w:eastAsia="en-GB"/>
              </w:rPr>
              <w:t>Kérjük, ismertesse az okokat, amelyek miatt mégis képes lesz az alkalmazandó nemzeti szabályokat és üzletfolytonossági intézkedéseket figyelembe véve a szerződés teljesítésére</w:t>
            </w:r>
            <w:r w:rsidRPr="001768B3">
              <w:rPr>
                <w:rFonts w:cs="Tahoma"/>
                <w:szCs w:val="21"/>
                <w:vertAlign w:val="superscript"/>
                <w:lang w:eastAsia="en-GB"/>
              </w:rPr>
              <w:footnoteReference w:id="36"/>
            </w:r>
            <w:r w:rsidRPr="001768B3">
              <w:rPr>
                <w:rFonts w:cs="Tahoma"/>
                <w:szCs w:val="21"/>
                <w:lang w:eastAsia="en-GB"/>
              </w:rPr>
              <w:t>.</w:t>
            </w:r>
          </w:p>
          <w:p w14:paraId="463CA806" w14:textId="77777777" w:rsidR="00194E0D" w:rsidRPr="001768B3" w:rsidRDefault="00194E0D" w:rsidP="0066775A">
            <w:pPr>
              <w:spacing w:after="120" w:line="276" w:lineRule="auto"/>
              <w:ind w:left="426" w:hanging="426"/>
              <w:rPr>
                <w:rFonts w:cs="Tahoma"/>
                <w:i/>
                <w:szCs w:val="21"/>
                <w:lang w:eastAsia="en-GB"/>
              </w:rPr>
            </w:pPr>
          </w:p>
          <w:p w14:paraId="463CA807" w14:textId="77777777" w:rsidR="00194E0D" w:rsidRPr="001768B3" w:rsidRDefault="00194E0D" w:rsidP="0066775A">
            <w:pPr>
              <w:spacing w:after="120" w:line="276" w:lineRule="auto"/>
              <w:ind w:left="426" w:hanging="426"/>
              <w:rPr>
                <w:rFonts w:cs="Tahoma"/>
                <w:szCs w:val="21"/>
                <w:lang w:eastAsia="en-GB"/>
              </w:rPr>
            </w:pPr>
            <w:r w:rsidRPr="001768B3">
              <w:rPr>
                <w:rFonts w:cs="Tahoma"/>
                <w:i/>
                <w:szCs w:val="21"/>
                <w:lang w:eastAsia="en-GB"/>
              </w:rPr>
              <w:t>Ha a vonatkozó információ elektronikusan elérhető, kérjük, adja meg a következő információkat:</w:t>
            </w:r>
          </w:p>
        </w:tc>
        <w:tc>
          <w:tcPr>
            <w:tcW w:w="4645" w:type="dxa"/>
            <w:shd w:val="clear" w:color="auto" w:fill="auto"/>
          </w:tcPr>
          <w:p w14:paraId="463CA808"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 Igen [] Nem</w:t>
            </w:r>
            <w:r w:rsidRPr="001768B3">
              <w:rPr>
                <w:rFonts w:cs="Tahoma"/>
                <w:szCs w:val="21"/>
                <w:lang w:eastAsia="en-GB"/>
              </w:rPr>
              <w:br/>
            </w:r>
            <w:r w:rsidRPr="001768B3">
              <w:rPr>
                <w:rFonts w:cs="Tahoma"/>
                <w:szCs w:val="21"/>
                <w:lang w:eastAsia="en-GB"/>
              </w:rPr>
              <w:br/>
            </w:r>
            <w:r w:rsidRPr="001768B3">
              <w:rPr>
                <w:rFonts w:cs="Tahoma"/>
                <w:szCs w:val="21"/>
                <w:lang w:eastAsia="en-GB"/>
              </w:rPr>
              <w:br/>
            </w:r>
            <w:r w:rsidRPr="001768B3">
              <w:rPr>
                <w:rFonts w:cs="Tahoma"/>
                <w:szCs w:val="21"/>
                <w:lang w:eastAsia="en-GB"/>
              </w:rPr>
              <w:br/>
            </w:r>
            <w:r w:rsidRPr="001768B3">
              <w:rPr>
                <w:rFonts w:cs="Tahoma"/>
                <w:szCs w:val="21"/>
                <w:lang w:eastAsia="en-GB"/>
              </w:rPr>
              <w:br/>
            </w:r>
            <w:r w:rsidRPr="001768B3">
              <w:rPr>
                <w:rFonts w:cs="Tahoma"/>
                <w:szCs w:val="21"/>
                <w:lang w:eastAsia="en-GB"/>
              </w:rPr>
              <w:br/>
            </w:r>
            <w:r w:rsidRPr="001768B3">
              <w:rPr>
                <w:rFonts w:cs="Tahoma"/>
                <w:szCs w:val="21"/>
                <w:lang w:eastAsia="en-GB"/>
              </w:rPr>
              <w:br/>
            </w:r>
            <w:r w:rsidRPr="001768B3">
              <w:rPr>
                <w:rFonts w:cs="Tahoma"/>
                <w:szCs w:val="21"/>
                <w:lang w:eastAsia="en-GB"/>
              </w:rPr>
              <w:br/>
            </w:r>
            <w:r w:rsidRPr="001768B3">
              <w:rPr>
                <w:rFonts w:cs="Tahoma"/>
                <w:szCs w:val="21"/>
                <w:lang w:eastAsia="en-GB"/>
              </w:rPr>
              <w:br/>
            </w:r>
            <w:r w:rsidRPr="001768B3">
              <w:rPr>
                <w:rFonts w:cs="Tahoma"/>
                <w:szCs w:val="21"/>
                <w:lang w:eastAsia="en-GB"/>
              </w:rPr>
              <w:br/>
            </w:r>
            <w:r w:rsidRPr="001768B3">
              <w:rPr>
                <w:rFonts w:cs="Tahoma"/>
                <w:szCs w:val="21"/>
                <w:lang w:eastAsia="en-GB"/>
              </w:rPr>
              <w:br/>
            </w:r>
            <w:r w:rsidRPr="001768B3">
              <w:rPr>
                <w:rFonts w:cs="Tahoma"/>
                <w:szCs w:val="21"/>
                <w:lang w:eastAsia="en-GB"/>
              </w:rPr>
              <w:br/>
            </w:r>
          </w:p>
          <w:p w14:paraId="463CA809" w14:textId="77777777" w:rsidR="00194E0D" w:rsidRPr="001768B3" w:rsidRDefault="00194E0D" w:rsidP="0066775A">
            <w:pPr>
              <w:numPr>
                <w:ilvl w:val="0"/>
                <w:numId w:val="11"/>
              </w:numPr>
              <w:suppressAutoHyphens w:val="0"/>
              <w:spacing w:after="120" w:line="276" w:lineRule="auto"/>
              <w:ind w:left="426" w:hanging="426"/>
              <w:textAlignment w:val="auto"/>
              <w:rPr>
                <w:rFonts w:cs="Tahoma"/>
                <w:szCs w:val="21"/>
                <w:lang w:eastAsia="en-GB"/>
              </w:rPr>
            </w:pPr>
            <w:r w:rsidRPr="001768B3">
              <w:rPr>
                <w:rFonts w:cs="Tahoma"/>
                <w:szCs w:val="21"/>
                <w:lang w:eastAsia="en-GB"/>
              </w:rPr>
              <w:t>[……]</w:t>
            </w:r>
          </w:p>
          <w:p w14:paraId="463CA80A" w14:textId="77777777" w:rsidR="00194E0D" w:rsidRPr="001768B3" w:rsidRDefault="00194E0D" w:rsidP="0066775A">
            <w:pPr>
              <w:numPr>
                <w:ilvl w:val="0"/>
                <w:numId w:val="11"/>
              </w:numPr>
              <w:suppressAutoHyphens w:val="0"/>
              <w:spacing w:after="120" w:line="276" w:lineRule="auto"/>
              <w:ind w:left="426" w:hanging="426"/>
              <w:textAlignment w:val="auto"/>
              <w:rPr>
                <w:rFonts w:cs="Tahoma"/>
                <w:szCs w:val="21"/>
                <w:lang w:eastAsia="en-GB"/>
              </w:rPr>
            </w:pPr>
            <w:r w:rsidRPr="001768B3">
              <w:rPr>
                <w:rFonts w:cs="Tahoma"/>
                <w:szCs w:val="21"/>
                <w:lang w:eastAsia="en-GB"/>
              </w:rPr>
              <w:t>[……]</w:t>
            </w:r>
            <w:r w:rsidRPr="001768B3">
              <w:rPr>
                <w:rFonts w:cs="Tahoma"/>
                <w:szCs w:val="21"/>
                <w:lang w:eastAsia="en-GB"/>
              </w:rPr>
              <w:br/>
            </w:r>
            <w:r w:rsidRPr="001768B3">
              <w:rPr>
                <w:rFonts w:cs="Tahoma"/>
                <w:szCs w:val="21"/>
                <w:lang w:eastAsia="en-GB"/>
              </w:rPr>
              <w:br/>
            </w:r>
            <w:r w:rsidRPr="001768B3">
              <w:rPr>
                <w:rFonts w:cs="Tahoma"/>
                <w:szCs w:val="21"/>
                <w:lang w:eastAsia="en-GB"/>
              </w:rPr>
              <w:br/>
            </w:r>
            <w:r w:rsidRPr="001768B3">
              <w:rPr>
                <w:rFonts w:cs="Tahoma"/>
                <w:szCs w:val="21"/>
                <w:lang w:eastAsia="en-GB"/>
              </w:rPr>
              <w:br/>
            </w:r>
          </w:p>
          <w:p w14:paraId="463CA80B" w14:textId="77777777" w:rsidR="00194E0D" w:rsidRPr="001768B3" w:rsidRDefault="00194E0D" w:rsidP="0066775A">
            <w:pPr>
              <w:spacing w:after="120" w:line="276" w:lineRule="auto"/>
              <w:ind w:left="426" w:hanging="426"/>
              <w:rPr>
                <w:rFonts w:cs="Tahoma"/>
                <w:i/>
                <w:szCs w:val="21"/>
                <w:lang w:eastAsia="en-GB"/>
              </w:rPr>
            </w:pPr>
            <w:r w:rsidRPr="001768B3">
              <w:rPr>
                <w:rFonts w:cs="Tahoma"/>
                <w:i/>
                <w:szCs w:val="21"/>
                <w:lang w:eastAsia="en-GB"/>
              </w:rPr>
              <w:t>(internetcím, a kibocsátó hatóság vagy testület, a dokumentáció pontos hivatkozási adatai): [……][……][……]</w:t>
            </w:r>
          </w:p>
        </w:tc>
      </w:tr>
      <w:tr w:rsidR="00194E0D" w:rsidRPr="001768B3" w14:paraId="463CA810" w14:textId="77777777" w:rsidTr="00651E1E">
        <w:trPr>
          <w:trHeight w:val="303"/>
        </w:trPr>
        <w:tc>
          <w:tcPr>
            <w:tcW w:w="4644" w:type="dxa"/>
            <w:vMerge w:val="restart"/>
            <w:shd w:val="clear" w:color="auto" w:fill="auto"/>
          </w:tcPr>
          <w:p w14:paraId="463CA80D"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 xml:space="preserve">Elkövetett-e a gazdasági szereplő </w:t>
            </w:r>
            <w:r w:rsidRPr="001768B3">
              <w:rPr>
                <w:rFonts w:cs="Tahoma"/>
                <w:b/>
                <w:szCs w:val="21"/>
                <w:lang w:eastAsia="en-GB"/>
              </w:rPr>
              <w:t>súlyos szakmai kötelességszegést</w:t>
            </w:r>
            <w:r w:rsidRPr="001768B3">
              <w:rPr>
                <w:rFonts w:cs="Tahoma"/>
                <w:b/>
                <w:szCs w:val="21"/>
                <w:vertAlign w:val="superscript"/>
                <w:lang w:eastAsia="en-GB"/>
              </w:rPr>
              <w:footnoteReference w:id="37"/>
            </w:r>
            <w:r w:rsidRPr="001768B3">
              <w:rPr>
                <w:rFonts w:cs="Tahoma"/>
                <w:szCs w:val="21"/>
                <w:lang w:eastAsia="en-GB"/>
              </w:rPr>
              <w:t>?</w:t>
            </w:r>
          </w:p>
          <w:p w14:paraId="463CA80E"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Ha igen, kérjük, részletezze:</w:t>
            </w:r>
          </w:p>
        </w:tc>
        <w:tc>
          <w:tcPr>
            <w:tcW w:w="4645" w:type="dxa"/>
            <w:shd w:val="clear" w:color="auto" w:fill="auto"/>
          </w:tcPr>
          <w:p w14:paraId="463CA80F"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 Igen [] Nem,</w:t>
            </w:r>
            <w:r w:rsidRPr="001768B3">
              <w:rPr>
                <w:rFonts w:cs="Tahoma"/>
                <w:szCs w:val="21"/>
                <w:lang w:eastAsia="en-GB"/>
              </w:rPr>
              <w:br/>
            </w:r>
            <w:r w:rsidRPr="001768B3">
              <w:rPr>
                <w:rFonts w:cs="Tahoma"/>
                <w:szCs w:val="21"/>
                <w:lang w:eastAsia="en-GB"/>
              </w:rPr>
              <w:br/>
              <w:t>[……]</w:t>
            </w:r>
          </w:p>
        </w:tc>
      </w:tr>
      <w:tr w:rsidR="00194E0D" w:rsidRPr="001768B3" w14:paraId="463CA814" w14:textId="77777777" w:rsidTr="00651E1E">
        <w:trPr>
          <w:trHeight w:val="303"/>
        </w:trPr>
        <w:tc>
          <w:tcPr>
            <w:tcW w:w="4644" w:type="dxa"/>
            <w:vMerge/>
            <w:shd w:val="clear" w:color="auto" w:fill="auto"/>
          </w:tcPr>
          <w:p w14:paraId="463CA811" w14:textId="77777777" w:rsidR="00194E0D" w:rsidRPr="001768B3" w:rsidRDefault="00194E0D" w:rsidP="0066775A">
            <w:pPr>
              <w:spacing w:after="120" w:line="276" w:lineRule="auto"/>
              <w:ind w:left="426" w:hanging="426"/>
              <w:rPr>
                <w:rFonts w:cs="Tahoma"/>
                <w:szCs w:val="21"/>
                <w:lang w:eastAsia="en-GB"/>
              </w:rPr>
            </w:pPr>
          </w:p>
        </w:tc>
        <w:tc>
          <w:tcPr>
            <w:tcW w:w="4645" w:type="dxa"/>
            <w:shd w:val="clear" w:color="auto" w:fill="auto"/>
          </w:tcPr>
          <w:p w14:paraId="463CA812" w14:textId="77777777" w:rsidR="00194E0D" w:rsidRPr="001768B3" w:rsidRDefault="00194E0D" w:rsidP="0066775A">
            <w:pPr>
              <w:spacing w:after="120" w:line="276" w:lineRule="auto"/>
              <w:ind w:left="426" w:hanging="426"/>
              <w:rPr>
                <w:rFonts w:cs="Tahoma"/>
                <w:szCs w:val="21"/>
                <w:lang w:eastAsia="en-GB"/>
              </w:rPr>
            </w:pPr>
            <w:r w:rsidRPr="001768B3">
              <w:rPr>
                <w:rFonts w:cs="Tahoma"/>
                <w:b/>
                <w:szCs w:val="21"/>
                <w:lang w:eastAsia="en-GB"/>
              </w:rPr>
              <w:t>Ha igen</w:t>
            </w:r>
            <w:r w:rsidRPr="001768B3">
              <w:rPr>
                <w:rFonts w:cs="Tahoma"/>
                <w:szCs w:val="21"/>
                <w:lang w:eastAsia="en-GB"/>
              </w:rPr>
              <w:t>, tett-e a gazdasági szereplő öntisztázó intézkedéseket? [] Igen [] Nem</w:t>
            </w:r>
          </w:p>
          <w:p w14:paraId="463CA813" w14:textId="77777777" w:rsidR="00194E0D" w:rsidRPr="001768B3" w:rsidRDefault="00194E0D" w:rsidP="0066775A">
            <w:pPr>
              <w:spacing w:after="120" w:line="276" w:lineRule="auto"/>
              <w:ind w:left="426" w:hanging="426"/>
              <w:rPr>
                <w:rFonts w:cs="Tahoma"/>
                <w:szCs w:val="21"/>
                <w:lang w:eastAsia="en-GB"/>
              </w:rPr>
            </w:pPr>
            <w:r w:rsidRPr="001768B3">
              <w:rPr>
                <w:rFonts w:cs="Tahoma"/>
                <w:b/>
                <w:szCs w:val="21"/>
                <w:lang w:eastAsia="en-GB"/>
              </w:rPr>
              <w:t>Amennyiben igen</w:t>
            </w:r>
            <w:r w:rsidRPr="001768B3">
              <w:rPr>
                <w:rFonts w:cs="Tahoma"/>
                <w:szCs w:val="21"/>
                <w:lang w:eastAsia="en-GB"/>
              </w:rPr>
              <w:t>, kérjük, ismertesse ezeket az intézkedéseket: [……]</w:t>
            </w:r>
          </w:p>
        </w:tc>
      </w:tr>
      <w:tr w:rsidR="00194E0D" w:rsidRPr="001768B3" w14:paraId="463CA818" w14:textId="77777777" w:rsidTr="00651E1E">
        <w:trPr>
          <w:trHeight w:val="515"/>
        </w:trPr>
        <w:tc>
          <w:tcPr>
            <w:tcW w:w="4644" w:type="dxa"/>
            <w:vMerge w:val="restart"/>
            <w:shd w:val="clear" w:color="auto" w:fill="auto"/>
          </w:tcPr>
          <w:p w14:paraId="463CA815" w14:textId="77777777" w:rsidR="00194E0D" w:rsidRPr="001768B3" w:rsidRDefault="00194E0D" w:rsidP="0066775A">
            <w:pPr>
              <w:spacing w:after="120" w:line="276" w:lineRule="auto"/>
              <w:ind w:left="426" w:hanging="426"/>
              <w:rPr>
                <w:rFonts w:cs="Tahoma"/>
                <w:szCs w:val="21"/>
                <w:lang w:eastAsia="en-GB"/>
              </w:rPr>
            </w:pPr>
            <w:r w:rsidRPr="001768B3">
              <w:rPr>
                <w:rFonts w:cs="Tahoma"/>
                <w:b/>
                <w:szCs w:val="21"/>
                <w:lang w:eastAsia="hu-HU"/>
              </w:rPr>
              <w:t>Kötött-e a gazdasági szereplő</w:t>
            </w:r>
            <w:r w:rsidRPr="001768B3">
              <w:rPr>
                <w:rFonts w:cs="Tahoma"/>
                <w:szCs w:val="21"/>
                <w:lang w:eastAsia="en-GB"/>
              </w:rPr>
              <w:t xml:space="preserve"> </w:t>
            </w:r>
            <w:r w:rsidRPr="001768B3">
              <w:rPr>
                <w:rFonts w:cs="Tahoma"/>
                <w:b/>
                <w:szCs w:val="21"/>
                <w:lang w:eastAsia="en-GB"/>
              </w:rPr>
              <w:t>a verseny torzítását célzó</w:t>
            </w:r>
            <w:r w:rsidRPr="001768B3">
              <w:rPr>
                <w:rFonts w:cs="Tahoma"/>
                <w:szCs w:val="21"/>
                <w:lang w:eastAsia="en-GB"/>
              </w:rPr>
              <w:t xml:space="preserve"> </w:t>
            </w:r>
            <w:r w:rsidRPr="001768B3">
              <w:rPr>
                <w:rFonts w:cs="Tahoma"/>
                <w:b/>
                <w:szCs w:val="21"/>
                <w:lang w:eastAsia="en-GB"/>
              </w:rPr>
              <w:t>megállapodást</w:t>
            </w:r>
            <w:r w:rsidRPr="001768B3">
              <w:rPr>
                <w:rFonts w:cs="Tahoma"/>
                <w:szCs w:val="21"/>
                <w:lang w:eastAsia="en-GB"/>
              </w:rPr>
              <w:t xml:space="preserve"> más gazdasági szereplőkkel?</w:t>
            </w:r>
          </w:p>
          <w:p w14:paraId="463CA816" w14:textId="77777777" w:rsidR="00194E0D" w:rsidRPr="001768B3" w:rsidRDefault="00194E0D" w:rsidP="0066775A">
            <w:pPr>
              <w:spacing w:after="120" w:line="276" w:lineRule="auto"/>
              <w:ind w:left="426" w:hanging="426"/>
              <w:rPr>
                <w:rFonts w:cs="Tahoma"/>
                <w:szCs w:val="21"/>
                <w:lang w:eastAsia="en-GB"/>
              </w:rPr>
            </w:pPr>
            <w:r w:rsidRPr="001768B3">
              <w:rPr>
                <w:rFonts w:cs="Tahoma"/>
                <w:b/>
                <w:szCs w:val="21"/>
                <w:lang w:eastAsia="en-GB"/>
              </w:rPr>
              <w:t>Ha igen</w:t>
            </w:r>
            <w:r w:rsidRPr="001768B3">
              <w:rPr>
                <w:rFonts w:cs="Tahoma"/>
                <w:szCs w:val="21"/>
                <w:lang w:eastAsia="en-GB"/>
              </w:rPr>
              <w:t>, kérjük, részletezze:</w:t>
            </w:r>
          </w:p>
        </w:tc>
        <w:tc>
          <w:tcPr>
            <w:tcW w:w="4645" w:type="dxa"/>
            <w:shd w:val="clear" w:color="auto" w:fill="auto"/>
          </w:tcPr>
          <w:p w14:paraId="463CA817"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 Igen [] Nem</w:t>
            </w:r>
            <w:r w:rsidRPr="001768B3">
              <w:rPr>
                <w:rFonts w:cs="Tahoma"/>
                <w:szCs w:val="21"/>
                <w:lang w:eastAsia="en-GB"/>
              </w:rPr>
              <w:br/>
            </w:r>
            <w:r w:rsidRPr="001768B3">
              <w:rPr>
                <w:rFonts w:cs="Tahoma"/>
                <w:szCs w:val="21"/>
                <w:lang w:eastAsia="en-GB"/>
              </w:rPr>
              <w:br/>
            </w:r>
            <w:r w:rsidRPr="001768B3">
              <w:rPr>
                <w:rFonts w:cs="Tahoma"/>
                <w:szCs w:val="21"/>
                <w:lang w:eastAsia="en-GB"/>
              </w:rPr>
              <w:br/>
              <w:t>[…]</w:t>
            </w:r>
          </w:p>
        </w:tc>
      </w:tr>
      <w:tr w:rsidR="00194E0D" w:rsidRPr="001768B3" w14:paraId="463CA81C" w14:textId="77777777" w:rsidTr="00651E1E">
        <w:trPr>
          <w:trHeight w:val="514"/>
        </w:trPr>
        <w:tc>
          <w:tcPr>
            <w:tcW w:w="4644" w:type="dxa"/>
            <w:vMerge/>
            <w:shd w:val="clear" w:color="auto" w:fill="auto"/>
          </w:tcPr>
          <w:p w14:paraId="463CA819" w14:textId="77777777" w:rsidR="00194E0D" w:rsidRPr="001768B3" w:rsidRDefault="00194E0D" w:rsidP="0066775A">
            <w:pPr>
              <w:spacing w:after="120" w:line="276" w:lineRule="auto"/>
              <w:ind w:left="426" w:hanging="426"/>
              <w:rPr>
                <w:rFonts w:cs="Tahoma"/>
                <w:szCs w:val="21"/>
                <w:lang w:eastAsia="hu-HU"/>
              </w:rPr>
            </w:pPr>
          </w:p>
        </w:tc>
        <w:tc>
          <w:tcPr>
            <w:tcW w:w="4645" w:type="dxa"/>
            <w:shd w:val="clear" w:color="auto" w:fill="auto"/>
          </w:tcPr>
          <w:p w14:paraId="463CA81A" w14:textId="77777777" w:rsidR="00194E0D" w:rsidRPr="001768B3" w:rsidRDefault="00194E0D" w:rsidP="0066775A">
            <w:pPr>
              <w:spacing w:after="120" w:line="276" w:lineRule="auto"/>
              <w:ind w:left="426" w:hanging="426"/>
              <w:rPr>
                <w:rFonts w:cs="Tahoma"/>
                <w:szCs w:val="21"/>
                <w:lang w:eastAsia="en-GB"/>
              </w:rPr>
            </w:pPr>
            <w:r w:rsidRPr="001768B3">
              <w:rPr>
                <w:rFonts w:cs="Tahoma"/>
                <w:b/>
                <w:szCs w:val="21"/>
                <w:lang w:eastAsia="en-GB"/>
              </w:rPr>
              <w:t>Ha igen</w:t>
            </w:r>
            <w:r w:rsidRPr="001768B3">
              <w:rPr>
                <w:rFonts w:cs="Tahoma"/>
                <w:szCs w:val="21"/>
                <w:lang w:eastAsia="en-GB"/>
              </w:rPr>
              <w:t>, tett-e a gazdasági szereplő öntisztázó intézkedéseket? [] Igen [] Nem</w:t>
            </w:r>
          </w:p>
          <w:p w14:paraId="463CA81B" w14:textId="77777777" w:rsidR="00194E0D" w:rsidRPr="001768B3" w:rsidRDefault="00194E0D" w:rsidP="0066775A">
            <w:pPr>
              <w:spacing w:after="120" w:line="276" w:lineRule="auto"/>
              <w:ind w:left="426" w:hanging="426"/>
              <w:rPr>
                <w:rFonts w:cs="Tahoma"/>
                <w:szCs w:val="21"/>
                <w:lang w:eastAsia="en-GB"/>
              </w:rPr>
            </w:pPr>
            <w:r w:rsidRPr="001768B3">
              <w:rPr>
                <w:rFonts w:cs="Tahoma"/>
                <w:b/>
                <w:szCs w:val="21"/>
                <w:lang w:eastAsia="en-GB"/>
              </w:rPr>
              <w:t>Amennyiben igen</w:t>
            </w:r>
            <w:r w:rsidRPr="001768B3">
              <w:rPr>
                <w:rFonts w:cs="Tahoma"/>
                <w:szCs w:val="21"/>
                <w:lang w:eastAsia="en-GB"/>
              </w:rPr>
              <w:t>, kérjük, ismertesse ezeket az intézkedéseket: [……]</w:t>
            </w:r>
          </w:p>
        </w:tc>
      </w:tr>
      <w:tr w:rsidR="00194E0D" w:rsidRPr="001768B3" w14:paraId="463CA820" w14:textId="77777777" w:rsidTr="00651E1E">
        <w:trPr>
          <w:trHeight w:val="1316"/>
        </w:trPr>
        <w:tc>
          <w:tcPr>
            <w:tcW w:w="4644" w:type="dxa"/>
            <w:shd w:val="clear" w:color="auto" w:fill="auto"/>
          </w:tcPr>
          <w:p w14:paraId="463CA81D"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hu-HU"/>
              </w:rPr>
              <w:t xml:space="preserve">Van-e tudomása a gazdasági szereplőnek bármilyen </w:t>
            </w:r>
            <w:r w:rsidRPr="001768B3">
              <w:rPr>
                <w:rFonts w:cs="Tahoma"/>
                <w:b/>
                <w:szCs w:val="21"/>
                <w:lang w:eastAsia="en-GB"/>
              </w:rPr>
              <w:t>összeférhetetlenségről</w:t>
            </w:r>
            <w:r w:rsidRPr="001768B3">
              <w:rPr>
                <w:rFonts w:cs="Tahoma"/>
                <w:b/>
                <w:szCs w:val="21"/>
                <w:vertAlign w:val="superscript"/>
                <w:lang w:eastAsia="en-GB"/>
              </w:rPr>
              <w:footnoteReference w:id="38"/>
            </w:r>
            <w:r w:rsidRPr="001768B3">
              <w:rPr>
                <w:rFonts w:cs="Tahoma"/>
                <w:szCs w:val="21"/>
                <w:lang w:eastAsia="en-GB"/>
              </w:rPr>
              <w:t xml:space="preserve"> a közbeszerzési eljárásban való részvételéből fakadóan?</w:t>
            </w:r>
          </w:p>
          <w:p w14:paraId="463CA81E" w14:textId="77777777" w:rsidR="00194E0D" w:rsidRPr="001768B3" w:rsidRDefault="00194E0D" w:rsidP="0066775A">
            <w:pPr>
              <w:spacing w:after="120" w:line="276" w:lineRule="auto"/>
              <w:ind w:left="426" w:hanging="426"/>
              <w:rPr>
                <w:rFonts w:cs="Tahoma"/>
                <w:szCs w:val="21"/>
                <w:lang w:eastAsia="hu-HU"/>
              </w:rPr>
            </w:pPr>
            <w:r w:rsidRPr="001768B3">
              <w:rPr>
                <w:rFonts w:cs="Tahoma"/>
                <w:b/>
                <w:szCs w:val="21"/>
                <w:lang w:eastAsia="en-GB"/>
              </w:rPr>
              <w:t>Ha igen</w:t>
            </w:r>
            <w:r w:rsidRPr="001768B3">
              <w:rPr>
                <w:rFonts w:cs="Tahoma"/>
                <w:szCs w:val="21"/>
                <w:lang w:eastAsia="en-GB"/>
              </w:rPr>
              <w:t>, kérjük, részletezze:</w:t>
            </w:r>
          </w:p>
        </w:tc>
        <w:tc>
          <w:tcPr>
            <w:tcW w:w="4645" w:type="dxa"/>
            <w:shd w:val="clear" w:color="auto" w:fill="auto"/>
          </w:tcPr>
          <w:p w14:paraId="463CA81F"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 Igen [] Nem</w:t>
            </w:r>
            <w:r w:rsidRPr="001768B3">
              <w:rPr>
                <w:rFonts w:cs="Tahoma"/>
                <w:szCs w:val="21"/>
                <w:lang w:eastAsia="en-GB"/>
              </w:rPr>
              <w:br/>
            </w:r>
            <w:r w:rsidRPr="001768B3">
              <w:rPr>
                <w:rFonts w:cs="Tahoma"/>
                <w:szCs w:val="21"/>
                <w:lang w:eastAsia="en-GB"/>
              </w:rPr>
              <w:br/>
            </w:r>
            <w:r w:rsidRPr="001768B3">
              <w:rPr>
                <w:rFonts w:cs="Tahoma"/>
                <w:szCs w:val="21"/>
                <w:lang w:eastAsia="en-GB"/>
              </w:rPr>
              <w:br/>
              <w:t>[…]</w:t>
            </w:r>
          </w:p>
        </w:tc>
      </w:tr>
      <w:tr w:rsidR="00194E0D" w:rsidRPr="001768B3" w14:paraId="463CA824" w14:textId="77777777" w:rsidTr="00651E1E">
        <w:trPr>
          <w:trHeight w:val="1544"/>
        </w:trPr>
        <w:tc>
          <w:tcPr>
            <w:tcW w:w="4644" w:type="dxa"/>
            <w:shd w:val="clear" w:color="auto" w:fill="auto"/>
          </w:tcPr>
          <w:p w14:paraId="463CA821" w14:textId="77777777" w:rsidR="00194E0D" w:rsidRPr="001768B3" w:rsidRDefault="00194E0D" w:rsidP="0066775A">
            <w:pPr>
              <w:spacing w:after="120" w:line="276" w:lineRule="auto"/>
              <w:ind w:left="426" w:hanging="426"/>
              <w:rPr>
                <w:rFonts w:cs="Tahoma"/>
                <w:szCs w:val="21"/>
                <w:lang w:eastAsia="en-GB"/>
              </w:rPr>
            </w:pPr>
            <w:r w:rsidRPr="001768B3">
              <w:rPr>
                <w:rFonts w:cs="Tahoma"/>
                <w:b/>
                <w:szCs w:val="21"/>
                <w:lang w:eastAsia="hu-HU"/>
              </w:rPr>
              <w:t xml:space="preserve">Nyújtott-e a gazdasági szereplő vagy </w:t>
            </w:r>
            <w:r w:rsidRPr="001768B3">
              <w:rPr>
                <w:rFonts w:cs="Tahoma"/>
                <w:szCs w:val="21"/>
                <w:lang w:eastAsia="en-GB"/>
              </w:rPr>
              <w:t xml:space="preserve">valamely hozzá kapcsolódó vállalkozás </w:t>
            </w:r>
            <w:r w:rsidRPr="001768B3">
              <w:rPr>
                <w:rFonts w:cs="Tahoma"/>
                <w:b/>
                <w:szCs w:val="21"/>
                <w:lang w:eastAsia="en-GB"/>
              </w:rPr>
              <w:t>tanácsadást</w:t>
            </w:r>
            <w:r w:rsidRPr="001768B3">
              <w:rPr>
                <w:rFonts w:cs="Tahoma"/>
                <w:szCs w:val="21"/>
                <w:lang w:eastAsia="en-GB"/>
              </w:rPr>
              <w:t xml:space="preserve"> az ajánlatkérő szervnek vagy a közszolgáltató ajánlatkérőnek, vagy </w:t>
            </w:r>
            <w:r w:rsidRPr="001768B3">
              <w:rPr>
                <w:rFonts w:cs="Tahoma"/>
                <w:b/>
                <w:szCs w:val="21"/>
                <w:lang w:eastAsia="en-GB"/>
              </w:rPr>
              <w:t>részt vett-e</w:t>
            </w:r>
            <w:r w:rsidRPr="001768B3">
              <w:rPr>
                <w:rFonts w:cs="Tahoma"/>
                <w:szCs w:val="21"/>
                <w:lang w:eastAsia="en-GB"/>
              </w:rPr>
              <w:t xml:space="preserve"> más módon a közbeszerzési eljárás </w:t>
            </w:r>
            <w:r w:rsidRPr="001768B3">
              <w:rPr>
                <w:rFonts w:cs="Tahoma"/>
                <w:b/>
                <w:szCs w:val="21"/>
                <w:lang w:eastAsia="en-GB"/>
              </w:rPr>
              <w:t>előkészítésében</w:t>
            </w:r>
            <w:r w:rsidRPr="001768B3">
              <w:rPr>
                <w:rFonts w:cs="Tahoma"/>
                <w:szCs w:val="21"/>
                <w:lang w:eastAsia="en-GB"/>
              </w:rPr>
              <w:t>?</w:t>
            </w:r>
          </w:p>
          <w:p w14:paraId="463CA822" w14:textId="77777777" w:rsidR="00194E0D" w:rsidRPr="001768B3" w:rsidRDefault="00194E0D" w:rsidP="0066775A">
            <w:pPr>
              <w:spacing w:after="120" w:line="276" w:lineRule="auto"/>
              <w:ind w:left="426" w:hanging="426"/>
              <w:rPr>
                <w:rFonts w:cs="Tahoma"/>
                <w:szCs w:val="21"/>
                <w:lang w:eastAsia="hu-HU"/>
              </w:rPr>
            </w:pPr>
            <w:r w:rsidRPr="001768B3">
              <w:rPr>
                <w:rFonts w:cs="Tahoma"/>
                <w:b/>
                <w:szCs w:val="21"/>
                <w:lang w:eastAsia="en-GB"/>
              </w:rPr>
              <w:t>Ha igen</w:t>
            </w:r>
            <w:r w:rsidRPr="001768B3">
              <w:rPr>
                <w:rFonts w:cs="Tahoma"/>
                <w:szCs w:val="21"/>
                <w:lang w:eastAsia="en-GB"/>
              </w:rPr>
              <w:t>, kérjük, részletezze:</w:t>
            </w:r>
          </w:p>
        </w:tc>
        <w:tc>
          <w:tcPr>
            <w:tcW w:w="4645" w:type="dxa"/>
            <w:shd w:val="clear" w:color="auto" w:fill="auto"/>
          </w:tcPr>
          <w:p w14:paraId="463CA823"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 Igen [] Nem</w:t>
            </w:r>
            <w:r w:rsidRPr="001768B3">
              <w:rPr>
                <w:rFonts w:cs="Tahoma"/>
                <w:szCs w:val="21"/>
                <w:lang w:eastAsia="en-GB"/>
              </w:rPr>
              <w:br/>
            </w:r>
            <w:r w:rsidRPr="001768B3">
              <w:rPr>
                <w:rFonts w:cs="Tahoma"/>
                <w:szCs w:val="21"/>
                <w:lang w:eastAsia="en-GB"/>
              </w:rPr>
              <w:br/>
            </w:r>
            <w:r w:rsidRPr="001768B3">
              <w:rPr>
                <w:rFonts w:cs="Tahoma"/>
                <w:szCs w:val="21"/>
                <w:lang w:eastAsia="en-GB"/>
              </w:rPr>
              <w:br/>
            </w:r>
            <w:r w:rsidRPr="001768B3">
              <w:rPr>
                <w:rFonts w:cs="Tahoma"/>
                <w:szCs w:val="21"/>
                <w:lang w:eastAsia="en-GB"/>
              </w:rPr>
              <w:br/>
              <w:t>[…]</w:t>
            </w:r>
          </w:p>
        </w:tc>
      </w:tr>
      <w:tr w:rsidR="00194E0D" w:rsidRPr="001768B3" w14:paraId="463CA828" w14:textId="77777777" w:rsidTr="00651E1E">
        <w:trPr>
          <w:trHeight w:val="932"/>
        </w:trPr>
        <w:tc>
          <w:tcPr>
            <w:tcW w:w="4644" w:type="dxa"/>
            <w:vMerge w:val="restart"/>
            <w:shd w:val="clear" w:color="auto" w:fill="auto"/>
          </w:tcPr>
          <w:p w14:paraId="463CA825"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Tapasztalta-e a gazdasági szereplő valamely korábbi közbeszerzési szerződés vagy egy ajánlatkérő szervvel kötött korábbi szerződés vagy korábbi koncessziós szerződés</w:t>
            </w:r>
            <w:r w:rsidRPr="001768B3">
              <w:rPr>
                <w:rFonts w:cs="Tahoma"/>
                <w:b/>
                <w:szCs w:val="21"/>
                <w:lang w:eastAsia="en-GB"/>
              </w:rPr>
              <w:t xml:space="preserve"> lejárat előtti megszüntetését</w:t>
            </w:r>
            <w:r w:rsidRPr="001768B3">
              <w:rPr>
                <w:rFonts w:cs="Tahoma"/>
                <w:szCs w:val="21"/>
                <w:lang w:eastAsia="en-GB"/>
              </w:rPr>
              <w:t xml:space="preserve"> vagy az említett korábbi szerződéshez kapcsolódó kártérítési követelést vagy egyéb hasonló szankciókat?</w:t>
            </w:r>
          </w:p>
          <w:p w14:paraId="463CA826" w14:textId="77777777" w:rsidR="00194E0D" w:rsidRPr="001768B3" w:rsidRDefault="00194E0D" w:rsidP="0066775A">
            <w:pPr>
              <w:spacing w:after="120" w:line="276" w:lineRule="auto"/>
              <w:ind w:left="426" w:hanging="426"/>
              <w:rPr>
                <w:rFonts w:cs="Tahoma"/>
                <w:szCs w:val="21"/>
                <w:lang w:eastAsia="hu-HU"/>
              </w:rPr>
            </w:pPr>
            <w:r w:rsidRPr="001768B3">
              <w:rPr>
                <w:rFonts w:cs="Tahoma"/>
                <w:b/>
                <w:szCs w:val="21"/>
                <w:lang w:eastAsia="en-GB"/>
              </w:rPr>
              <w:t>Ha igen</w:t>
            </w:r>
            <w:r w:rsidRPr="001768B3">
              <w:rPr>
                <w:rFonts w:cs="Tahoma"/>
                <w:szCs w:val="21"/>
                <w:lang w:eastAsia="en-GB"/>
              </w:rPr>
              <w:t>, kérjük, részletezze:</w:t>
            </w:r>
          </w:p>
        </w:tc>
        <w:tc>
          <w:tcPr>
            <w:tcW w:w="4645" w:type="dxa"/>
            <w:shd w:val="clear" w:color="auto" w:fill="auto"/>
          </w:tcPr>
          <w:p w14:paraId="463CA827"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 Igen [] Nem</w:t>
            </w:r>
            <w:r w:rsidRPr="001768B3">
              <w:rPr>
                <w:rFonts w:cs="Tahoma"/>
                <w:szCs w:val="21"/>
                <w:lang w:eastAsia="en-GB"/>
              </w:rPr>
              <w:br/>
            </w:r>
            <w:r w:rsidRPr="001768B3">
              <w:rPr>
                <w:rFonts w:cs="Tahoma"/>
                <w:szCs w:val="21"/>
                <w:lang w:eastAsia="en-GB"/>
              </w:rPr>
              <w:br/>
            </w:r>
            <w:r w:rsidRPr="001768B3">
              <w:rPr>
                <w:rFonts w:cs="Tahoma"/>
                <w:szCs w:val="21"/>
                <w:lang w:eastAsia="en-GB"/>
              </w:rPr>
              <w:br/>
            </w:r>
            <w:r w:rsidRPr="001768B3">
              <w:rPr>
                <w:rFonts w:cs="Tahoma"/>
                <w:szCs w:val="21"/>
                <w:lang w:eastAsia="en-GB"/>
              </w:rPr>
              <w:br/>
            </w:r>
            <w:r w:rsidRPr="001768B3">
              <w:rPr>
                <w:rFonts w:cs="Tahoma"/>
                <w:szCs w:val="21"/>
                <w:lang w:eastAsia="en-GB"/>
              </w:rPr>
              <w:br/>
            </w:r>
            <w:r w:rsidRPr="001768B3">
              <w:rPr>
                <w:rFonts w:cs="Tahoma"/>
                <w:szCs w:val="21"/>
                <w:lang w:eastAsia="en-GB"/>
              </w:rPr>
              <w:br/>
              <w:t>[…]</w:t>
            </w:r>
          </w:p>
        </w:tc>
      </w:tr>
      <w:tr w:rsidR="00194E0D" w:rsidRPr="001768B3" w14:paraId="463CA82C" w14:textId="77777777" w:rsidTr="00651E1E">
        <w:trPr>
          <w:trHeight w:val="931"/>
        </w:trPr>
        <w:tc>
          <w:tcPr>
            <w:tcW w:w="4644" w:type="dxa"/>
            <w:vMerge/>
            <w:shd w:val="clear" w:color="auto" w:fill="auto"/>
          </w:tcPr>
          <w:p w14:paraId="463CA829" w14:textId="77777777" w:rsidR="00194E0D" w:rsidRPr="001768B3" w:rsidRDefault="00194E0D" w:rsidP="0066775A">
            <w:pPr>
              <w:spacing w:after="120" w:line="276" w:lineRule="auto"/>
              <w:ind w:left="426" w:hanging="426"/>
              <w:rPr>
                <w:rFonts w:cs="Tahoma"/>
                <w:szCs w:val="21"/>
                <w:lang w:eastAsia="en-GB"/>
              </w:rPr>
            </w:pPr>
          </w:p>
        </w:tc>
        <w:tc>
          <w:tcPr>
            <w:tcW w:w="4645" w:type="dxa"/>
            <w:shd w:val="clear" w:color="auto" w:fill="auto"/>
          </w:tcPr>
          <w:p w14:paraId="463CA82A" w14:textId="77777777" w:rsidR="00194E0D" w:rsidRPr="001768B3" w:rsidRDefault="00194E0D" w:rsidP="0066775A">
            <w:pPr>
              <w:spacing w:after="120" w:line="276" w:lineRule="auto"/>
              <w:ind w:left="426" w:hanging="426"/>
              <w:rPr>
                <w:rFonts w:cs="Tahoma"/>
                <w:szCs w:val="21"/>
                <w:lang w:eastAsia="en-GB"/>
              </w:rPr>
            </w:pPr>
            <w:r w:rsidRPr="001768B3">
              <w:rPr>
                <w:rFonts w:cs="Tahoma"/>
                <w:b/>
                <w:szCs w:val="21"/>
                <w:lang w:eastAsia="en-GB"/>
              </w:rPr>
              <w:t>Ha igen</w:t>
            </w:r>
            <w:r w:rsidRPr="001768B3">
              <w:rPr>
                <w:rFonts w:cs="Tahoma"/>
                <w:szCs w:val="21"/>
                <w:lang w:eastAsia="en-GB"/>
              </w:rPr>
              <w:t>, tett-e a gazdasági szereplő öntisztázó intézkedéseket? [] Igen [] Nem</w:t>
            </w:r>
          </w:p>
          <w:p w14:paraId="463CA82B" w14:textId="77777777" w:rsidR="00194E0D" w:rsidRPr="001768B3" w:rsidRDefault="00194E0D" w:rsidP="0066775A">
            <w:pPr>
              <w:spacing w:after="120" w:line="276" w:lineRule="auto"/>
              <w:ind w:left="426" w:hanging="426"/>
              <w:rPr>
                <w:rFonts w:cs="Tahoma"/>
                <w:szCs w:val="21"/>
                <w:lang w:eastAsia="en-GB"/>
              </w:rPr>
            </w:pPr>
            <w:r w:rsidRPr="001768B3">
              <w:rPr>
                <w:rFonts w:cs="Tahoma"/>
                <w:b/>
                <w:szCs w:val="21"/>
                <w:lang w:eastAsia="en-GB"/>
              </w:rPr>
              <w:t>Amennyiben igen</w:t>
            </w:r>
            <w:r w:rsidRPr="001768B3">
              <w:rPr>
                <w:rFonts w:cs="Tahoma"/>
                <w:szCs w:val="21"/>
                <w:lang w:eastAsia="en-GB"/>
              </w:rPr>
              <w:t>, kérjük, ismertesse ezeket az intézkedéseket: [……]</w:t>
            </w:r>
          </w:p>
        </w:tc>
      </w:tr>
      <w:tr w:rsidR="00194E0D" w:rsidRPr="001768B3" w14:paraId="463CA833" w14:textId="77777777" w:rsidTr="00651E1E">
        <w:tc>
          <w:tcPr>
            <w:tcW w:w="4644" w:type="dxa"/>
            <w:shd w:val="clear" w:color="auto" w:fill="auto"/>
          </w:tcPr>
          <w:p w14:paraId="463CA82D"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Megerősíti-e a gazdasági szereplő a következőket?</w:t>
            </w:r>
          </w:p>
          <w:p w14:paraId="463CA82E" w14:textId="77777777" w:rsidR="00194E0D" w:rsidRPr="001768B3" w:rsidRDefault="00194E0D" w:rsidP="0066775A">
            <w:pPr>
              <w:spacing w:after="120" w:line="276" w:lineRule="auto"/>
              <w:ind w:left="426" w:hanging="426"/>
              <w:rPr>
                <w:rFonts w:cs="Tahoma"/>
                <w:szCs w:val="21"/>
                <w:lang w:eastAsia="en-GB"/>
              </w:rPr>
            </w:pPr>
            <w:r w:rsidRPr="001768B3">
              <w:rPr>
                <w:rFonts w:cs="Tahoma"/>
                <w:i/>
                <w:szCs w:val="21"/>
                <w:lang w:eastAsia="en-GB"/>
              </w:rPr>
              <w:t>a)</w:t>
            </w:r>
            <w:r w:rsidRPr="001768B3">
              <w:rPr>
                <w:rFonts w:cs="Tahoma"/>
                <w:szCs w:val="21"/>
                <w:lang w:eastAsia="en-GB"/>
              </w:rPr>
              <w:t xml:space="preserve"> </w:t>
            </w:r>
            <w:r w:rsidRPr="001768B3">
              <w:rPr>
                <w:rFonts w:cs="Tahoma"/>
                <w:szCs w:val="21"/>
                <w:lang w:eastAsia="hu-HU"/>
              </w:rPr>
              <w:t xml:space="preserve">A kizárási okok fenn nem állásának, </w:t>
            </w:r>
            <w:r w:rsidRPr="001768B3">
              <w:rPr>
                <w:rFonts w:cs="Tahoma"/>
                <w:szCs w:val="21"/>
                <w:lang w:eastAsia="en-GB"/>
              </w:rPr>
              <w:t xml:space="preserve">illetve a kiválasztási kritériumok teljesülésének ellenőrzéséhez szükséges információk szolgáltatása során nem tett </w:t>
            </w:r>
            <w:r w:rsidRPr="001768B3">
              <w:rPr>
                <w:rFonts w:cs="Tahoma"/>
                <w:b/>
                <w:szCs w:val="21"/>
                <w:lang w:eastAsia="en-GB"/>
              </w:rPr>
              <w:t>hamis nyilatkozatot</w:t>
            </w:r>
            <w:r w:rsidRPr="001768B3">
              <w:rPr>
                <w:rFonts w:cs="Tahoma"/>
                <w:szCs w:val="21"/>
                <w:lang w:eastAsia="en-GB"/>
              </w:rPr>
              <w:t>,</w:t>
            </w:r>
          </w:p>
          <w:p w14:paraId="463CA82F" w14:textId="77777777" w:rsidR="00194E0D" w:rsidRPr="001768B3" w:rsidRDefault="00194E0D" w:rsidP="0066775A">
            <w:pPr>
              <w:spacing w:after="120" w:line="276" w:lineRule="auto"/>
              <w:ind w:left="426" w:hanging="426"/>
              <w:rPr>
                <w:rFonts w:cs="Tahoma"/>
                <w:szCs w:val="21"/>
                <w:lang w:eastAsia="en-GB"/>
              </w:rPr>
            </w:pPr>
            <w:r w:rsidRPr="001768B3">
              <w:rPr>
                <w:rFonts w:cs="Tahoma"/>
                <w:i/>
                <w:szCs w:val="21"/>
                <w:lang w:eastAsia="en-GB"/>
              </w:rPr>
              <w:t>b)</w:t>
            </w:r>
            <w:r w:rsidRPr="001768B3">
              <w:rPr>
                <w:rFonts w:cs="Tahoma"/>
                <w:szCs w:val="21"/>
                <w:lang w:eastAsia="en-GB"/>
              </w:rPr>
              <w:t xml:space="preserve"> Nem </w:t>
            </w:r>
            <w:r w:rsidRPr="001768B3">
              <w:rPr>
                <w:rFonts w:cs="Tahoma"/>
                <w:b/>
                <w:szCs w:val="21"/>
                <w:lang w:eastAsia="en-GB"/>
              </w:rPr>
              <w:t>tartott vissza</w:t>
            </w:r>
            <w:r w:rsidRPr="001768B3">
              <w:rPr>
                <w:rFonts w:cs="Tahoma"/>
                <w:szCs w:val="21"/>
                <w:lang w:eastAsia="en-GB"/>
              </w:rPr>
              <w:t xml:space="preserve"> ilyen információt,</w:t>
            </w:r>
          </w:p>
          <w:p w14:paraId="463CA830" w14:textId="77777777" w:rsidR="00194E0D" w:rsidRPr="001768B3" w:rsidRDefault="00194E0D" w:rsidP="0066775A">
            <w:pPr>
              <w:spacing w:after="120" w:line="276" w:lineRule="auto"/>
              <w:ind w:left="426" w:hanging="426"/>
              <w:rPr>
                <w:rFonts w:cs="Tahoma"/>
                <w:szCs w:val="21"/>
                <w:lang w:eastAsia="en-GB"/>
              </w:rPr>
            </w:pPr>
            <w:r w:rsidRPr="001768B3">
              <w:rPr>
                <w:rFonts w:cs="Tahoma"/>
                <w:i/>
                <w:szCs w:val="21"/>
                <w:lang w:eastAsia="en-GB"/>
              </w:rPr>
              <w:t>c)</w:t>
            </w:r>
            <w:r w:rsidRPr="001768B3">
              <w:rPr>
                <w:rFonts w:cs="Tahoma"/>
                <w:szCs w:val="21"/>
                <w:lang w:eastAsia="en-GB"/>
              </w:rPr>
              <w:t xml:space="preserve"> Késedelem nélkül be tudta nyújtani az ajánlatkérő szerv vagy a közszolgáltató ajánlatkérő által megkívánt kiegészítő iratokat, és</w:t>
            </w:r>
          </w:p>
          <w:p w14:paraId="463CA831" w14:textId="77777777" w:rsidR="00194E0D" w:rsidRPr="001768B3" w:rsidRDefault="00194E0D" w:rsidP="0066775A">
            <w:pPr>
              <w:spacing w:after="120" w:line="276" w:lineRule="auto"/>
              <w:ind w:left="426" w:hanging="426"/>
              <w:rPr>
                <w:rFonts w:cs="Tahoma"/>
                <w:szCs w:val="21"/>
                <w:lang w:eastAsia="en-GB"/>
              </w:rPr>
            </w:pPr>
            <w:r w:rsidRPr="001768B3">
              <w:rPr>
                <w:rFonts w:cs="Tahoma"/>
                <w:i/>
                <w:szCs w:val="21"/>
                <w:lang w:eastAsia="en-GB"/>
              </w:rPr>
              <w:t>d)</w:t>
            </w:r>
            <w:r w:rsidRPr="001768B3">
              <w:rPr>
                <w:rFonts w:cs="Tahoma"/>
                <w:szCs w:val="21"/>
                <w:lang w:eastAsia="en-GB"/>
              </w:rPr>
              <w:t xml:space="preserve"> Nem kísérelte meg jogtalanul befolyásolni az ajánlatkérő szerv vagy a közszolgáltató ajánlatkérő döntéshozatali folyamatát, vagy olyan bizalmas információkat megszerezni, amelyek jogtalan előnyöket biztosítanának számára a közbeszerzési eljárásban, vagy gondatlanságból olyan félrevezető információkat szolgáltatni, amelyek érdemben befolyásolhatják a kizárásra, a kiválasztásra vagy az odaítélésre vonatkozó döntéseket.</w:t>
            </w:r>
          </w:p>
        </w:tc>
        <w:tc>
          <w:tcPr>
            <w:tcW w:w="4645" w:type="dxa"/>
            <w:shd w:val="clear" w:color="auto" w:fill="auto"/>
          </w:tcPr>
          <w:p w14:paraId="463CA832"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 Igen [] Nem</w:t>
            </w:r>
          </w:p>
        </w:tc>
      </w:tr>
    </w:tbl>
    <w:p w14:paraId="463CA834" w14:textId="77777777" w:rsidR="00194E0D" w:rsidRPr="001768B3" w:rsidRDefault="00194E0D" w:rsidP="0066775A">
      <w:pPr>
        <w:spacing w:after="120" w:line="276" w:lineRule="auto"/>
        <w:ind w:left="426" w:hanging="426"/>
        <w:rPr>
          <w:rFonts w:cs="Tahoma"/>
          <w:szCs w:val="21"/>
          <w:lang w:eastAsia="en-GB"/>
        </w:rPr>
      </w:pPr>
    </w:p>
    <w:p w14:paraId="463CA835" w14:textId="77777777" w:rsidR="00194E0D" w:rsidRPr="001768B3" w:rsidRDefault="00684546" w:rsidP="0066775A">
      <w:pPr>
        <w:keepNext/>
        <w:spacing w:after="120" w:line="276" w:lineRule="auto"/>
        <w:ind w:left="426" w:hanging="426"/>
        <w:jc w:val="center"/>
        <w:rPr>
          <w:rFonts w:cs="Tahoma"/>
          <w:b/>
          <w:i/>
          <w:smallCaps/>
          <w:szCs w:val="21"/>
          <w:lang w:eastAsia="en-GB"/>
        </w:rPr>
      </w:pPr>
      <w:r w:rsidRPr="001768B3">
        <w:rPr>
          <w:rFonts w:cs="Tahoma"/>
          <w:b/>
          <w:i/>
          <w:smallCaps/>
          <w:szCs w:val="21"/>
          <w:lang w:eastAsia="en-GB"/>
        </w:rPr>
        <w:t xml:space="preserve">D: </w:t>
      </w:r>
      <w:r w:rsidRPr="001768B3">
        <w:rPr>
          <w:rFonts w:cs="Tahoma"/>
          <w:b/>
          <w:i/>
          <w:smallCaps/>
          <w:szCs w:val="21"/>
          <w:u w:val="single"/>
          <w:lang w:eastAsia="en-GB"/>
        </w:rPr>
        <w:t>EGYÉB, ADOTT ESETBEN AZ AJÁNLATKÉRŐ SZERV VAGY A KÖZSZOLGÁLTATÓ AJÁNLATKÉRŐ TAGÁLLAMÁNAK NEMZETI JOGSZABÁLYAIBAN ELŐÍRT KIZÁRÁSI OKOK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4"/>
      </w:tblGrid>
      <w:tr w:rsidR="00194E0D" w:rsidRPr="001768B3" w14:paraId="463CA838" w14:textId="77777777" w:rsidTr="00651E1E">
        <w:tc>
          <w:tcPr>
            <w:tcW w:w="4644" w:type="dxa"/>
            <w:shd w:val="clear" w:color="auto" w:fill="auto"/>
          </w:tcPr>
          <w:p w14:paraId="463CA836" w14:textId="77777777" w:rsidR="00194E0D" w:rsidRPr="001768B3" w:rsidRDefault="00194E0D" w:rsidP="0066775A">
            <w:pPr>
              <w:spacing w:after="120" w:line="276" w:lineRule="auto"/>
              <w:ind w:left="426" w:hanging="426"/>
              <w:rPr>
                <w:rFonts w:cs="Tahoma"/>
                <w:b/>
                <w:i/>
                <w:szCs w:val="21"/>
                <w:lang w:eastAsia="en-GB"/>
              </w:rPr>
            </w:pPr>
            <w:r w:rsidRPr="001768B3">
              <w:rPr>
                <w:rFonts w:cs="Tahoma"/>
                <w:b/>
                <w:i/>
                <w:szCs w:val="21"/>
                <w:lang w:eastAsia="en-GB"/>
              </w:rPr>
              <w:t>Tisztán nemzeti kizárási okok</w:t>
            </w:r>
          </w:p>
        </w:tc>
        <w:tc>
          <w:tcPr>
            <w:tcW w:w="4645" w:type="dxa"/>
            <w:shd w:val="clear" w:color="auto" w:fill="auto"/>
          </w:tcPr>
          <w:p w14:paraId="463CA837" w14:textId="77777777" w:rsidR="00194E0D" w:rsidRPr="001768B3" w:rsidRDefault="00194E0D" w:rsidP="0066775A">
            <w:pPr>
              <w:spacing w:after="120" w:line="276" w:lineRule="auto"/>
              <w:ind w:left="426" w:hanging="426"/>
              <w:rPr>
                <w:rFonts w:cs="Tahoma"/>
                <w:b/>
                <w:i/>
                <w:szCs w:val="21"/>
                <w:lang w:eastAsia="en-GB"/>
              </w:rPr>
            </w:pPr>
            <w:r w:rsidRPr="001768B3">
              <w:rPr>
                <w:rFonts w:cs="Tahoma"/>
                <w:b/>
                <w:i/>
                <w:szCs w:val="21"/>
                <w:lang w:eastAsia="en-GB"/>
              </w:rPr>
              <w:t>Válasz:</w:t>
            </w:r>
          </w:p>
        </w:tc>
      </w:tr>
      <w:tr w:rsidR="00194E0D" w:rsidRPr="001768B3" w14:paraId="463CA83F" w14:textId="77777777" w:rsidTr="00651E1E">
        <w:tc>
          <w:tcPr>
            <w:tcW w:w="4644" w:type="dxa"/>
            <w:shd w:val="clear" w:color="auto" w:fill="auto"/>
          </w:tcPr>
          <w:p w14:paraId="463CA839"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 xml:space="preserve">Vonatkoznak-e a gazdasági szereplőre azok a </w:t>
            </w:r>
            <w:r w:rsidRPr="001768B3">
              <w:rPr>
                <w:rFonts w:cs="Tahoma"/>
                <w:b/>
                <w:szCs w:val="21"/>
                <w:lang w:eastAsia="en-GB"/>
              </w:rPr>
              <w:t>tisztán nemzeti kizárási okok</w:t>
            </w:r>
            <w:r w:rsidRPr="001768B3">
              <w:rPr>
                <w:rFonts w:cs="Tahoma"/>
                <w:szCs w:val="21"/>
                <w:lang w:eastAsia="en-GB"/>
              </w:rPr>
              <w:t>, amelyeket a vonatkozó hirdetmény vagy a közbeszerzési dokumentumok meghatároznak?</w:t>
            </w:r>
          </w:p>
          <w:p w14:paraId="463CA83A" w14:textId="77777777" w:rsidR="00194E0D" w:rsidRPr="001768B3" w:rsidRDefault="00194E0D" w:rsidP="0066775A">
            <w:pPr>
              <w:spacing w:after="120" w:line="276" w:lineRule="auto"/>
              <w:ind w:left="426" w:hanging="426"/>
              <w:rPr>
                <w:rFonts w:cs="Tahoma"/>
                <w:szCs w:val="21"/>
                <w:lang w:eastAsia="en-GB"/>
              </w:rPr>
            </w:pPr>
            <w:r w:rsidRPr="001768B3">
              <w:rPr>
                <w:rFonts w:cs="Tahoma"/>
                <w:i/>
                <w:szCs w:val="21"/>
                <w:lang w:eastAsia="en-GB"/>
              </w:rPr>
              <w:t>Ha a vonatkozó hirdetményben vagy a közbeszerzési dokumentumokban megkívánt dokumentáció elektronikus formában rendelkezésre áll, kérjük, adja meg a következő információkat:</w:t>
            </w:r>
          </w:p>
        </w:tc>
        <w:tc>
          <w:tcPr>
            <w:tcW w:w="4645" w:type="dxa"/>
            <w:shd w:val="clear" w:color="auto" w:fill="auto"/>
          </w:tcPr>
          <w:p w14:paraId="463CA83B"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 Igen [] Nem</w:t>
            </w:r>
          </w:p>
          <w:p w14:paraId="463CA83C" w14:textId="77777777" w:rsidR="00194E0D" w:rsidRPr="001768B3" w:rsidRDefault="00194E0D" w:rsidP="0066775A">
            <w:pPr>
              <w:spacing w:after="120" w:line="276" w:lineRule="auto"/>
              <w:ind w:left="426" w:hanging="426"/>
              <w:rPr>
                <w:rFonts w:cs="Tahoma"/>
                <w:i/>
                <w:szCs w:val="21"/>
                <w:lang w:eastAsia="en-GB"/>
              </w:rPr>
            </w:pPr>
            <w:r w:rsidRPr="001768B3">
              <w:rPr>
                <w:rFonts w:cs="Tahoma"/>
                <w:szCs w:val="21"/>
                <w:lang w:eastAsia="en-GB"/>
              </w:rPr>
              <w:br/>
            </w:r>
            <w:r w:rsidRPr="001768B3">
              <w:rPr>
                <w:rFonts w:cs="Tahoma"/>
                <w:szCs w:val="21"/>
                <w:lang w:eastAsia="en-GB"/>
              </w:rPr>
              <w:br/>
            </w:r>
          </w:p>
          <w:p w14:paraId="463CA83D" w14:textId="77777777" w:rsidR="00194E0D" w:rsidRPr="001768B3" w:rsidRDefault="00194E0D" w:rsidP="0066775A">
            <w:pPr>
              <w:spacing w:after="120" w:line="276" w:lineRule="auto"/>
              <w:ind w:left="426" w:hanging="426"/>
              <w:rPr>
                <w:rFonts w:cs="Tahoma"/>
                <w:i/>
                <w:szCs w:val="21"/>
                <w:lang w:eastAsia="en-GB"/>
              </w:rPr>
            </w:pPr>
            <w:r w:rsidRPr="001768B3">
              <w:rPr>
                <w:rFonts w:cs="Tahoma"/>
                <w:i/>
                <w:szCs w:val="21"/>
                <w:lang w:eastAsia="en-GB"/>
              </w:rPr>
              <w:t>(internetcím, a kibocsátó hatóság vagy testület, a dokumentáció pontos hivatkozási adatai):</w:t>
            </w:r>
          </w:p>
          <w:p w14:paraId="463CA83E" w14:textId="77777777" w:rsidR="00194E0D" w:rsidRPr="001768B3" w:rsidRDefault="00194E0D" w:rsidP="0066775A">
            <w:pPr>
              <w:spacing w:after="120" w:line="276" w:lineRule="auto"/>
              <w:ind w:left="426" w:hanging="426"/>
              <w:rPr>
                <w:rFonts w:cs="Tahoma"/>
                <w:szCs w:val="21"/>
                <w:lang w:eastAsia="en-GB"/>
              </w:rPr>
            </w:pPr>
            <w:r w:rsidRPr="001768B3">
              <w:rPr>
                <w:rFonts w:cs="Tahoma"/>
                <w:i/>
                <w:szCs w:val="21"/>
                <w:lang w:eastAsia="en-GB"/>
              </w:rPr>
              <w:t>[……][……][……]</w:t>
            </w:r>
            <w:r w:rsidRPr="001768B3">
              <w:rPr>
                <w:rFonts w:cs="Tahoma"/>
                <w:i/>
                <w:szCs w:val="21"/>
                <w:vertAlign w:val="superscript"/>
                <w:lang w:eastAsia="en-GB"/>
              </w:rPr>
              <w:footnoteReference w:id="39"/>
            </w:r>
          </w:p>
        </w:tc>
      </w:tr>
      <w:tr w:rsidR="00194E0D" w:rsidRPr="001768B3" w14:paraId="463CA843" w14:textId="77777777" w:rsidTr="00651E1E">
        <w:tc>
          <w:tcPr>
            <w:tcW w:w="4644" w:type="dxa"/>
            <w:shd w:val="clear" w:color="auto" w:fill="auto"/>
          </w:tcPr>
          <w:p w14:paraId="463CA840" w14:textId="77777777" w:rsidR="00194E0D" w:rsidRPr="001768B3" w:rsidRDefault="00194E0D" w:rsidP="0066775A">
            <w:pPr>
              <w:spacing w:after="120" w:line="276" w:lineRule="auto"/>
              <w:ind w:left="426" w:hanging="426"/>
              <w:rPr>
                <w:rFonts w:cs="Tahoma"/>
                <w:szCs w:val="21"/>
                <w:lang w:eastAsia="en-GB"/>
              </w:rPr>
            </w:pPr>
            <w:r w:rsidRPr="001768B3">
              <w:rPr>
                <w:rFonts w:cs="Tahoma"/>
                <w:b/>
                <w:szCs w:val="21"/>
                <w:lang w:eastAsia="hu-HU"/>
              </w:rPr>
              <w:t>Amennyiben a tisztán nemzeti kizárási okok fennállnak</w:t>
            </w:r>
            <w:r w:rsidRPr="001768B3">
              <w:rPr>
                <w:rFonts w:cs="Tahoma"/>
                <w:szCs w:val="21"/>
                <w:lang w:eastAsia="en-GB"/>
              </w:rPr>
              <w:t>, tett-e a gazdasági szereplő öntisztázó intézkedéseket?</w:t>
            </w:r>
          </w:p>
          <w:p w14:paraId="463CA841" w14:textId="77777777" w:rsidR="00194E0D" w:rsidRPr="001768B3" w:rsidRDefault="00194E0D" w:rsidP="0066775A">
            <w:pPr>
              <w:spacing w:after="120" w:line="276" w:lineRule="auto"/>
              <w:ind w:left="426" w:hanging="426"/>
              <w:rPr>
                <w:rFonts w:cs="Tahoma"/>
                <w:szCs w:val="21"/>
                <w:lang w:eastAsia="en-GB"/>
              </w:rPr>
            </w:pPr>
            <w:r w:rsidRPr="001768B3">
              <w:rPr>
                <w:rFonts w:cs="Tahoma"/>
                <w:b/>
                <w:szCs w:val="21"/>
                <w:lang w:eastAsia="en-GB"/>
              </w:rPr>
              <w:t>Amennyiben igen</w:t>
            </w:r>
            <w:r w:rsidRPr="001768B3">
              <w:rPr>
                <w:rFonts w:cs="Tahoma"/>
                <w:szCs w:val="21"/>
                <w:lang w:eastAsia="en-GB"/>
              </w:rPr>
              <w:t xml:space="preserve">, kérjük, ismertesse ezeket az intézkedéseket: </w:t>
            </w:r>
          </w:p>
        </w:tc>
        <w:tc>
          <w:tcPr>
            <w:tcW w:w="4645" w:type="dxa"/>
            <w:shd w:val="clear" w:color="auto" w:fill="auto"/>
          </w:tcPr>
          <w:p w14:paraId="463CA842"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 Igen [] Nem</w:t>
            </w:r>
            <w:r w:rsidRPr="001768B3">
              <w:rPr>
                <w:rFonts w:cs="Tahoma"/>
                <w:szCs w:val="21"/>
                <w:lang w:eastAsia="en-GB"/>
              </w:rPr>
              <w:br/>
            </w:r>
            <w:r w:rsidRPr="001768B3">
              <w:rPr>
                <w:rFonts w:cs="Tahoma"/>
                <w:szCs w:val="21"/>
                <w:lang w:eastAsia="en-GB"/>
              </w:rPr>
              <w:br/>
            </w:r>
            <w:r w:rsidRPr="001768B3">
              <w:rPr>
                <w:rFonts w:cs="Tahoma"/>
                <w:szCs w:val="21"/>
                <w:lang w:eastAsia="en-GB"/>
              </w:rPr>
              <w:br/>
              <w:t>[……]</w:t>
            </w:r>
          </w:p>
        </w:tc>
      </w:tr>
    </w:tbl>
    <w:p w14:paraId="463CA844" w14:textId="77777777" w:rsidR="00194E0D" w:rsidRPr="001768B3" w:rsidRDefault="00194E0D" w:rsidP="0066775A">
      <w:pPr>
        <w:spacing w:after="120" w:line="276" w:lineRule="auto"/>
        <w:ind w:left="426" w:hanging="426"/>
        <w:rPr>
          <w:rFonts w:cs="Tahoma"/>
          <w:szCs w:val="21"/>
          <w:lang w:eastAsia="en-GB"/>
        </w:rPr>
      </w:pPr>
    </w:p>
    <w:p w14:paraId="463CA845" w14:textId="77777777" w:rsidR="00194E0D" w:rsidRPr="001768B3" w:rsidRDefault="00684546" w:rsidP="0066775A">
      <w:pPr>
        <w:keepNext/>
        <w:spacing w:after="120" w:line="276" w:lineRule="auto"/>
        <w:ind w:left="426" w:hanging="426"/>
        <w:jc w:val="center"/>
        <w:rPr>
          <w:rFonts w:cs="Tahoma"/>
          <w:b/>
          <w:szCs w:val="21"/>
          <w:lang w:eastAsia="en-GB"/>
        </w:rPr>
      </w:pPr>
      <w:r w:rsidRPr="001768B3">
        <w:rPr>
          <w:rFonts w:cs="Tahoma"/>
          <w:b/>
          <w:szCs w:val="21"/>
          <w:lang w:eastAsia="en-GB"/>
        </w:rPr>
        <w:t>IV. RÉSZ: KIVÁLASZTÁSI SZEMPONTOK</w:t>
      </w:r>
    </w:p>
    <w:p w14:paraId="463CA846" w14:textId="77777777" w:rsidR="00194E0D" w:rsidRPr="001768B3" w:rsidRDefault="00194E0D" w:rsidP="0066775A">
      <w:pPr>
        <w:spacing w:after="120" w:line="276" w:lineRule="auto"/>
        <w:ind w:left="426" w:hanging="426"/>
        <w:rPr>
          <w:rFonts w:cs="Tahoma"/>
          <w:szCs w:val="21"/>
          <w:lang w:eastAsia="en-GB"/>
        </w:rPr>
      </w:pPr>
      <w:r w:rsidRPr="001768B3">
        <w:rPr>
          <w:rFonts w:cs="Tahoma"/>
          <w:b/>
          <w:i/>
          <w:szCs w:val="21"/>
          <w:lang w:eastAsia="en-GB"/>
        </w:rPr>
        <w:t>A kiválasztási szempontokat illetően (</w:t>
      </w:r>
      <w:r w:rsidRPr="001768B3">
        <w:rPr>
          <w:rFonts w:cs="Tahoma"/>
          <w:b/>
          <w:i/>
          <w:szCs w:val="21"/>
          <w:lang w:eastAsia="en-GB"/>
        </w:rPr>
        <w:sym w:font="Symbol" w:char="F061"/>
      </w:r>
      <w:r w:rsidRPr="001768B3">
        <w:rPr>
          <w:rFonts w:cs="Tahoma"/>
          <w:szCs w:val="21"/>
          <w:lang w:eastAsia="en-GB"/>
        </w:rPr>
        <w:t xml:space="preserve"> </w:t>
      </w:r>
      <w:r w:rsidRPr="001768B3">
        <w:rPr>
          <w:rFonts w:cs="Tahoma"/>
          <w:b/>
          <w:i/>
          <w:szCs w:val="21"/>
          <w:lang w:eastAsia="en-GB"/>
        </w:rPr>
        <w:t>szakasz vagy e rész A–D szakaszai), a gazdasági szereplő kijelenti a következőket:</w:t>
      </w:r>
    </w:p>
    <w:p w14:paraId="463CA847" w14:textId="77777777" w:rsidR="00194E0D" w:rsidRPr="001768B3" w:rsidRDefault="00194E0D" w:rsidP="0066775A">
      <w:pPr>
        <w:keepNext/>
        <w:spacing w:after="120" w:line="276" w:lineRule="auto"/>
        <w:ind w:left="426" w:hanging="426"/>
        <w:jc w:val="center"/>
        <w:rPr>
          <w:rFonts w:cs="Tahoma"/>
          <w:b/>
          <w:i/>
          <w:smallCaps/>
          <w:szCs w:val="21"/>
          <w:lang w:eastAsia="en-GB"/>
        </w:rPr>
      </w:pPr>
      <w:r w:rsidRPr="001768B3">
        <w:rPr>
          <w:rFonts w:cs="Tahoma"/>
          <w:b/>
          <w:i/>
          <w:smallCaps/>
          <w:szCs w:val="21"/>
          <w:lang w:eastAsia="en-GB"/>
        </w:rPr>
        <w:sym w:font="Symbol" w:char="F061"/>
      </w:r>
      <w:r w:rsidR="00684546" w:rsidRPr="001768B3">
        <w:rPr>
          <w:rFonts w:cs="Tahoma"/>
          <w:b/>
          <w:i/>
          <w:smallCaps/>
          <w:szCs w:val="21"/>
          <w:lang w:eastAsia="en-GB"/>
        </w:rPr>
        <w:t>: AZ ÖSSZES KIVÁLASZTÁSI SZEMPONT ÁLTALÁNOS JELZÉSE</w:t>
      </w:r>
    </w:p>
    <w:p w14:paraId="463CA848" w14:textId="77777777" w:rsidR="00194E0D" w:rsidRPr="001768B3" w:rsidRDefault="00194E0D" w:rsidP="0066775A">
      <w:pPr>
        <w:pBdr>
          <w:top w:val="single" w:sz="4" w:space="1" w:color="auto"/>
          <w:left w:val="single" w:sz="4" w:space="4" w:color="auto"/>
          <w:bottom w:val="single" w:sz="4" w:space="1" w:color="auto"/>
          <w:right w:val="single" w:sz="4" w:space="4" w:color="auto"/>
        </w:pBdr>
        <w:shd w:val="clear" w:color="auto" w:fill="BFBFBF"/>
        <w:spacing w:after="120" w:line="276" w:lineRule="auto"/>
        <w:ind w:left="426" w:hanging="426"/>
        <w:rPr>
          <w:rFonts w:cs="Tahoma"/>
          <w:b/>
          <w:i/>
          <w:szCs w:val="21"/>
          <w:lang w:eastAsia="en-GB"/>
        </w:rPr>
      </w:pPr>
      <w:r w:rsidRPr="001768B3">
        <w:rPr>
          <w:rFonts w:cs="Tahoma"/>
          <w:b/>
          <w:i/>
          <w:szCs w:val="21"/>
          <w:lang w:eastAsia="en-GB"/>
        </w:rPr>
        <w:t xml:space="preserve">A gazdasági szereplőnek </w:t>
      </w:r>
      <w:r w:rsidRPr="001768B3">
        <w:rPr>
          <w:rFonts w:cs="Tahoma"/>
          <w:b/>
          <w:i/>
          <w:szCs w:val="21"/>
          <w:u w:val="single"/>
          <w:lang w:eastAsia="en-GB"/>
        </w:rPr>
        <w:t>csak</w:t>
      </w:r>
      <w:r w:rsidRPr="001768B3">
        <w:rPr>
          <w:rFonts w:cs="Tahoma"/>
          <w:b/>
          <w:i/>
          <w:szCs w:val="21"/>
          <w:lang w:eastAsia="en-GB"/>
        </w:rPr>
        <w:t xml:space="preserve"> ezt a mezőt kell kitöltenie abban az esetben, ha az ajánlatkérő szerv vagy a közszolgáltató ajánlatkérő a vonatkozó hirdetményben vagy a hirdetményben hivatkozott közbeszerzési dokumentumokban jelezte, hogy a gazdasági szereplő szorítkozhat a IV. rész</w:t>
      </w:r>
      <w:r w:rsidRPr="001768B3">
        <w:rPr>
          <w:rFonts w:cs="Tahoma"/>
          <w:szCs w:val="21"/>
          <w:lang w:eastAsia="en-GB"/>
        </w:rPr>
        <w:t xml:space="preserve"> </w:t>
      </w:r>
      <w:r w:rsidRPr="001768B3">
        <w:rPr>
          <w:rFonts w:cs="Tahoma"/>
          <w:b/>
          <w:i/>
          <w:szCs w:val="21"/>
          <w:lang w:eastAsia="en-GB"/>
        </w:rPr>
        <w:sym w:font="Symbol" w:char="F061"/>
      </w:r>
      <w:r w:rsidRPr="001768B3">
        <w:rPr>
          <w:rFonts w:cs="Tahoma"/>
          <w:b/>
          <w:i/>
          <w:szCs w:val="21"/>
          <w:lang w:eastAsia="en-GB"/>
        </w:rPr>
        <w:t xml:space="preserve"> szakaszának kitöltésére anélkül, hogy a IV. rész bármely további szakaszát ki kellene töltenie: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194E0D" w:rsidRPr="001768B3" w14:paraId="463CA84B" w14:textId="77777777" w:rsidTr="00651E1E">
        <w:tc>
          <w:tcPr>
            <w:tcW w:w="4606" w:type="dxa"/>
            <w:shd w:val="clear" w:color="auto" w:fill="auto"/>
          </w:tcPr>
          <w:p w14:paraId="463CA849" w14:textId="77777777" w:rsidR="00194E0D" w:rsidRPr="001768B3" w:rsidRDefault="00194E0D" w:rsidP="0066775A">
            <w:pPr>
              <w:spacing w:after="120" w:line="276" w:lineRule="auto"/>
              <w:ind w:left="426" w:hanging="426"/>
              <w:rPr>
                <w:rFonts w:cs="Tahoma"/>
                <w:b/>
                <w:i/>
                <w:szCs w:val="21"/>
                <w:lang w:eastAsia="en-GB"/>
              </w:rPr>
            </w:pPr>
            <w:r w:rsidRPr="001768B3">
              <w:rPr>
                <w:rFonts w:cs="Tahoma"/>
                <w:b/>
                <w:i/>
                <w:szCs w:val="21"/>
                <w:lang w:eastAsia="en-GB"/>
              </w:rPr>
              <w:t>Minden előírt kiválasztási szempont teljesítése</w:t>
            </w:r>
          </w:p>
        </w:tc>
        <w:tc>
          <w:tcPr>
            <w:tcW w:w="4607" w:type="dxa"/>
            <w:shd w:val="clear" w:color="auto" w:fill="auto"/>
          </w:tcPr>
          <w:p w14:paraId="463CA84A" w14:textId="77777777" w:rsidR="00194E0D" w:rsidRPr="001768B3" w:rsidRDefault="00194E0D" w:rsidP="0066775A">
            <w:pPr>
              <w:spacing w:after="120" w:line="276" w:lineRule="auto"/>
              <w:ind w:left="426" w:hanging="426"/>
              <w:rPr>
                <w:rFonts w:cs="Tahoma"/>
                <w:b/>
                <w:i/>
                <w:szCs w:val="21"/>
                <w:lang w:eastAsia="en-GB"/>
              </w:rPr>
            </w:pPr>
            <w:r w:rsidRPr="001768B3">
              <w:rPr>
                <w:rFonts w:cs="Tahoma"/>
                <w:b/>
                <w:i/>
                <w:szCs w:val="21"/>
                <w:lang w:eastAsia="en-GB"/>
              </w:rPr>
              <w:t>Válasz:</w:t>
            </w:r>
          </w:p>
        </w:tc>
      </w:tr>
      <w:tr w:rsidR="00194E0D" w:rsidRPr="001768B3" w14:paraId="463CA84E" w14:textId="77777777" w:rsidTr="00651E1E">
        <w:tc>
          <w:tcPr>
            <w:tcW w:w="4606" w:type="dxa"/>
            <w:shd w:val="clear" w:color="auto" w:fill="auto"/>
          </w:tcPr>
          <w:p w14:paraId="463CA84C"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Megfelel az előírt kiválasztási szempontoknak:</w:t>
            </w:r>
          </w:p>
        </w:tc>
        <w:tc>
          <w:tcPr>
            <w:tcW w:w="4607" w:type="dxa"/>
            <w:shd w:val="clear" w:color="auto" w:fill="auto"/>
          </w:tcPr>
          <w:p w14:paraId="463CA84D"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 Igen [] Nem</w:t>
            </w:r>
          </w:p>
        </w:tc>
      </w:tr>
    </w:tbl>
    <w:p w14:paraId="463CA84F" w14:textId="77777777" w:rsidR="00194E0D" w:rsidRPr="001768B3" w:rsidRDefault="00684546" w:rsidP="0066775A">
      <w:pPr>
        <w:keepNext/>
        <w:spacing w:after="120" w:line="276" w:lineRule="auto"/>
        <w:ind w:left="426" w:hanging="426"/>
        <w:jc w:val="center"/>
        <w:rPr>
          <w:rFonts w:cs="Tahoma"/>
          <w:b/>
          <w:i/>
          <w:smallCaps/>
          <w:szCs w:val="21"/>
          <w:lang w:eastAsia="en-GB"/>
        </w:rPr>
      </w:pPr>
      <w:r w:rsidRPr="001768B3">
        <w:rPr>
          <w:rFonts w:cs="Tahoma"/>
          <w:b/>
          <w:i/>
          <w:smallCaps/>
          <w:szCs w:val="21"/>
          <w:lang w:eastAsia="en-GB"/>
        </w:rPr>
        <w:t>A: ALKALMASSÁG SZAKMAI TEVÉKENYSÉG VÉGZÉSÉRE</w:t>
      </w:r>
    </w:p>
    <w:p w14:paraId="463CA850" w14:textId="77777777" w:rsidR="00194E0D" w:rsidRPr="001768B3" w:rsidRDefault="00194E0D" w:rsidP="0066775A">
      <w:pPr>
        <w:pBdr>
          <w:top w:val="single" w:sz="4" w:space="1" w:color="auto"/>
          <w:left w:val="single" w:sz="4" w:space="4" w:color="auto"/>
          <w:bottom w:val="single" w:sz="4" w:space="1" w:color="auto"/>
          <w:right w:val="single" w:sz="4" w:space="4" w:color="auto"/>
        </w:pBdr>
        <w:shd w:val="clear" w:color="auto" w:fill="BFBFBF"/>
        <w:spacing w:after="120" w:line="276" w:lineRule="auto"/>
        <w:ind w:left="426" w:hanging="426"/>
        <w:rPr>
          <w:rFonts w:cs="Tahoma"/>
          <w:b/>
          <w:i/>
          <w:szCs w:val="21"/>
          <w:lang w:eastAsia="en-GB"/>
        </w:rPr>
      </w:pPr>
      <w:r w:rsidRPr="001768B3">
        <w:rPr>
          <w:rFonts w:cs="Tahoma"/>
          <w:b/>
          <w:i/>
          <w:szCs w:val="21"/>
          <w:lang w:eastAsia="en-GB"/>
        </w:rPr>
        <w:t xml:space="preserve">A gazdasági szereplőnek </w:t>
      </w:r>
      <w:r w:rsidRPr="001768B3">
        <w:rPr>
          <w:rFonts w:cs="Tahoma"/>
          <w:b/>
          <w:szCs w:val="21"/>
          <w:u w:val="single"/>
          <w:lang w:eastAsia="en-GB"/>
        </w:rPr>
        <w:t>kizárólag</w:t>
      </w:r>
      <w:r w:rsidRPr="001768B3">
        <w:rPr>
          <w:rFonts w:cs="Tahoma"/>
          <w:szCs w:val="21"/>
          <w:lang w:eastAsia="en-GB"/>
        </w:rPr>
        <w:t xml:space="preserve"> </w:t>
      </w:r>
      <w:r w:rsidRPr="001768B3">
        <w:rPr>
          <w:rFonts w:cs="Tahoma"/>
          <w:b/>
          <w:i/>
          <w:szCs w:val="21"/>
          <w:lang w:eastAsia="en-GB"/>
        </w:rPr>
        <w:t>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4"/>
      </w:tblGrid>
      <w:tr w:rsidR="00194E0D" w:rsidRPr="00693C08" w14:paraId="463CA853" w14:textId="77777777" w:rsidTr="00651E1E">
        <w:tc>
          <w:tcPr>
            <w:tcW w:w="4644" w:type="dxa"/>
            <w:shd w:val="clear" w:color="auto" w:fill="auto"/>
          </w:tcPr>
          <w:p w14:paraId="463CA851" w14:textId="77777777" w:rsidR="00194E0D" w:rsidRPr="003E4459" w:rsidRDefault="00194E0D" w:rsidP="0066775A">
            <w:pPr>
              <w:spacing w:after="120" w:line="276" w:lineRule="auto"/>
              <w:ind w:left="426" w:hanging="426"/>
              <w:rPr>
                <w:rFonts w:cs="Tahoma"/>
                <w:b/>
                <w:i/>
                <w:strike/>
                <w:szCs w:val="21"/>
                <w:lang w:eastAsia="en-GB"/>
              </w:rPr>
            </w:pPr>
            <w:r w:rsidRPr="003E4459">
              <w:rPr>
                <w:rFonts w:cs="Tahoma"/>
                <w:b/>
                <w:i/>
                <w:strike/>
                <w:szCs w:val="21"/>
                <w:lang w:eastAsia="en-GB"/>
              </w:rPr>
              <w:t>Alkalmasság szakmai tevékenység végzésére</w:t>
            </w:r>
          </w:p>
        </w:tc>
        <w:tc>
          <w:tcPr>
            <w:tcW w:w="4645" w:type="dxa"/>
            <w:shd w:val="clear" w:color="auto" w:fill="auto"/>
          </w:tcPr>
          <w:p w14:paraId="463CA852" w14:textId="77777777" w:rsidR="00194E0D" w:rsidRPr="003E4459" w:rsidRDefault="00194E0D" w:rsidP="0066775A">
            <w:pPr>
              <w:spacing w:after="120" w:line="276" w:lineRule="auto"/>
              <w:ind w:left="426" w:hanging="426"/>
              <w:rPr>
                <w:rFonts w:cs="Tahoma"/>
                <w:b/>
                <w:i/>
                <w:strike/>
                <w:szCs w:val="21"/>
                <w:lang w:eastAsia="en-GB"/>
              </w:rPr>
            </w:pPr>
            <w:r w:rsidRPr="003E4459">
              <w:rPr>
                <w:rFonts w:cs="Tahoma"/>
                <w:b/>
                <w:i/>
                <w:strike/>
                <w:szCs w:val="21"/>
                <w:lang w:eastAsia="en-GB"/>
              </w:rPr>
              <w:t>Válasz:</w:t>
            </w:r>
          </w:p>
        </w:tc>
      </w:tr>
      <w:tr w:rsidR="00194E0D" w:rsidRPr="00693C08" w14:paraId="463CA858" w14:textId="77777777" w:rsidTr="00651E1E">
        <w:tc>
          <w:tcPr>
            <w:tcW w:w="4644" w:type="dxa"/>
            <w:shd w:val="clear" w:color="auto" w:fill="auto"/>
          </w:tcPr>
          <w:p w14:paraId="463CA854" w14:textId="77777777" w:rsidR="00194E0D" w:rsidRPr="003E4459" w:rsidRDefault="00194E0D" w:rsidP="0066775A">
            <w:pPr>
              <w:spacing w:after="120" w:line="276" w:lineRule="auto"/>
              <w:ind w:left="426" w:hanging="426"/>
              <w:rPr>
                <w:rFonts w:cs="Tahoma"/>
                <w:strike/>
                <w:szCs w:val="21"/>
                <w:lang w:eastAsia="en-GB"/>
              </w:rPr>
            </w:pPr>
            <w:r w:rsidRPr="003E4459">
              <w:rPr>
                <w:rFonts w:cs="Tahoma"/>
                <w:b/>
                <w:strike/>
                <w:szCs w:val="21"/>
                <w:lang w:eastAsia="en-GB"/>
              </w:rPr>
              <w:t>1) Be van jegyezve</w:t>
            </w:r>
            <w:r w:rsidRPr="003E4459">
              <w:rPr>
                <w:rFonts w:cs="Tahoma"/>
                <w:strike/>
                <w:szCs w:val="21"/>
                <w:lang w:eastAsia="en-GB"/>
              </w:rPr>
              <w:t xml:space="preserve"> a letelepedés helye szerinti tagállamának vonatkozó </w:t>
            </w:r>
            <w:r w:rsidRPr="003E4459">
              <w:rPr>
                <w:rFonts w:cs="Tahoma"/>
                <w:b/>
                <w:strike/>
                <w:szCs w:val="21"/>
                <w:lang w:eastAsia="en-GB"/>
              </w:rPr>
              <w:t>szakmai vagy cégnyilvántartásába</w:t>
            </w:r>
            <w:r w:rsidRPr="003E4459">
              <w:rPr>
                <w:rFonts w:cs="Tahoma"/>
                <w:b/>
                <w:strike/>
                <w:szCs w:val="21"/>
                <w:vertAlign w:val="superscript"/>
                <w:lang w:eastAsia="en-GB"/>
              </w:rPr>
              <w:footnoteReference w:id="40"/>
            </w:r>
            <w:r w:rsidRPr="003E4459">
              <w:rPr>
                <w:rFonts w:cs="Tahoma"/>
                <w:strike/>
                <w:szCs w:val="21"/>
                <w:lang w:eastAsia="en-GB"/>
              </w:rPr>
              <w:t>:</w:t>
            </w:r>
          </w:p>
          <w:p w14:paraId="463CA855" w14:textId="77777777" w:rsidR="00194E0D" w:rsidRPr="003E4459" w:rsidRDefault="00194E0D" w:rsidP="0066775A">
            <w:pPr>
              <w:spacing w:after="120" w:line="276" w:lineRule="auto"/>
              <w:ind w:left="426" w:hanging="426"/>
              <w:rPr>
                <w:rFonts w:cs="Tahoma"/>
                <w:strike/>
                <w:szCs w:val="21"/>
                <w:lang w:eastAsia="en-GB"/>
              </w:rPr>
            </w:pPr>
            <w:r w:rsidRPr="003E4459">
              <w:rPr>
                <w:rFonts w:cs="Tahoma"/>
                <w:i/>
                <w:strike/>
                <w:szCs w:val="21"/>
                <w:lang w:eastAsia="en-GB"/>
              </w:rPr>
              <w:t>Ha a vonatkozó információ elektronikusan elérhető, kérjük, adja meg a következő információkat:</w:t>
            </w:r>
          </w:p>
        </w:tc>
        <w:tc>
          <w:tcPr>
            <w:tcW w:w="4645" w:type="dxa"/>
            <w:shd w:val="clear" w:color="auto" w:fill="auto"/>
          </w:tcPr>
          <w:p w14:paraId="463CA856" w14:textId="77777777" w:rsidR="00194E0D" w:rsidRPr="003E4459" w:rsidRDefault="00194E0D" w:rsidP="0066775A">
            <w:pPr>
              <w:spacing w:after="120" w:line="276" w:lineRule="auto"/>
              <w:ind w:left="426" w:hanging="426"/>
              <w:rPr>
                <w:rFonts w:cs="Tahoma"/>
                <w:i/>
                <w:strike/>
                <w:szCs w:val="21"/>
                <w:lang w:eastAsia="en-GB"/>
              </w:rPr>
            </w:pPr>
            <w:r w:rsidRPr="003E4459">
              <w:rPr>
                <w:rFonts w:cs="Tahoma"/>
                <w:strike/>
                <w:szCs w:val="21"/>
                <w:lang w:eastAsia="en-GB"/>
              </w:rPr>
              <w:t>[…]</w:t>
            </w:r>
            <w:r w:rsidRPr="003E4459">
              <w:rPr>
                <w:rFonts w:cs="Tahoma"/>
                <w:strike/>
                <w:szCs w:val="21"/>
                <w:lang w:eastAsia="en-GB"/>
              </w:rPr>
              <w:br/>
            </w:r>
            <w:r w:rsidRPr="003E4459">
              <w:rPr>
                <w:rFonts w:cs="Tahoma"/>
                <w:strike/>
                <w:szCs w:val="21"/>
                <w:lang w:eastAsia="en-GB"/>
              </w:rPr>
              <w:br/>
            </w:r>
          </w:p>
          <w:p w14:paraId="463CA857" w14:textId="77777777" w:rsidR="00194E0D" w:rsidRPr="003E4459" w:rsidRDefault="00194E0D" w:rsidP="0066775A">
            <w:pPr>
              <w:spacing w:after="120" w:line="276" w:lineRule="auto"/>
              <w:ind w:left="426" w:hanging="426"/>
              <w:rPr>
                <w:rFonts w:cs="Tahoma"/>
                <w:strike/>
                <w:szCs w:val="21"/>
                <w:lang w:eastAsia="en-GB"/>
              </w:rPr>
            </w:pPr>
            <w:r w:rsidRPr="003E4459">
              <w:rPr>
                <w:rFonts w:cs="Tahoma"/>
                <w:i/>
                <w:strike/>
                <w:szCs w:val="21"/>
                <w:lang w:eastAsia="en-GB"/>
              </w:rPr>
              <w:t>(internetcím, a kibocsátó hatóság vagy testület, a dokumentáció pontos hivatkozási adatai): [……][……][……]</w:t>
            </w:r>
          </w:p>
        </w:tc>
      </w:tr>
      <w:tr w:rsidR="00194E0D" w:rsidRPr="001768B3" w14:paraId="463CA860" w14:textId="77777777" w:rsidTr="00651E1E">
        <w:tc>
          <w:tcPr>
            <w:tcW w:w="4644" w:type="dxa"/>
            <w:shd w:val="clear" w:color="auto" w:fill="auto"/>
          </w:tcPr>
          <w:p w14:paraId="463CA859" w14:textId="77777777" w:rsidR="00194E0D" w:rsidRPr="001768B3" w:rsidRDefault="00194E0D" w:rsidP="0066775A">
            <w:pPr>
              <w:spacing w:after="120" w:line="276" w:lineRule="auto"/>
              <w:ind w:left="426" w:hanging="426"/>
              <w:rPr>
                <w:rFonts w:cs="Tahoma"/>
                <w:b/>
                <w:strike/>
                <w:szCs w:val="21"/>
                <w:lang w:eastAsia="en-GB"/>
              </w:rPr>
            </w:pPr>
            <w:r w:rsidRPr="001768B3">
              <w:rPr>
                <w:rFonts w:cs="Tahoma"/>
                <w:b/>
                <w:strike/>
                <w:szCs w:val="21"/>
                <w:lang w:eastAsia="en-GB"/>
              </w:rPr>
              <w:t>2) Szolgáltatásnyújtásra irányuló szerződéseknél:</w:t>
            </w:r>
          </w:p>
          <w:p w14:paraId="463CA85A" w14:textId="77777777" w:rsidR="00194E0D" w:rsidRPr="001768B3" w:rsidRDefault="00194E0D" w:rsidP="0066775A">
            <w:pPr>
              <w:spacing w:after="120" w:line="276" w:lineRule="auto"/>
              <w:ind w:left="426" w:hanging="426"/>
              <w:rPr>
                <w:rFonts w:cs="Tahoma"/>
                <w:strike/>
                <w:szCs w:val="21"/>
                <w:lang w:eastAsia="en-GB"/>
              </w:rPr>
            </w:pPr>
            <w:r w:rsidRPr="001768B3">
              <w:rPr>
                <w:rFonts w:cs="Tahoma"/>
                <w:strike/>
                <w:szCs w:val="21"/>
                <w:lang w:eastAsia="en-GB"/>
              </w:rPr>
              <w:t xml:space="preserve">A gazdasági szereplőnek meghatározott </w:t>
            </w:r>
            <w:r w:rsidRPr="001768B3">
              <w:rPr>
                <w:rFonts w:cs="Tahoma"/>
                <w:b/>
                <w:strike/>
                <w:szCs w:val="21"/>
                <w:lang w:eastAsia="en-GB"/>
              </w:rPr>
              <w:t>engedéllyel</w:t>
            </w:r>
            <w:r w:rsidRPr="001768B3">
              <w:rPr>
                <w:rFonts w:cs="Tahoma"/>
                <w:strike/>
                <w:szCs w:val="21"/>
                <w:lang w:eastAsia="en-GB"/>
              </w:rPr>
              <w:t xml:space="preserve"> kell-e rendelkeznie vagy meghatározott szervezet </w:t>
            </w:r>
            <w:r w:rsidRPr="001768B3">
              <w:rPr>
                <w:rFonts w:cs="Tahoma"/>
                <w:b/>
                <w:strike/>
                <w:szCs w:val="21"/>
                <w:lang w:eastAsia="en-GB"/>
              </w:rPr>
              <w:t>tagjának</w:t>
            </w:r>
            <w:r w:rsidRPr="001768B3">
              <w:rPr>
                <w:rFonts w:cs="Tahoma"/>
                <w:strike/>
                <w:szCs w:val="21"/>
                <w:lang w:eastAsia="en-GB"/>
              </w:rPr>
              <w:t xml:space="preserve"> kell-e lennie ahhoz, hogy a gazdasági szereplő letelepedési helye szerinti országban az adott szolgáltatást nyújthassa?</w:t>
            </w:r>
          </w:p>
          <w:p w14:paraId="463CA85B" w14:textId="77777777" w:rsidR="00194E0D" w:rsidRPr="001768B3" w:rsidRDefault="00194E0D" w:rsidP="0066775A">
            <w:pPr>
              <w:spacing w:after="120" w:line="276" w:lineRule="auto"/>
              <w:ind w:left="426" w:hanging="426"/>
              <w:rPr>
                <w:rFonts w:cs="Tahoma"/>
                <w:b/>
                <w:strike/>
                <w:szCs w:val="21"/>
                <w:lang w:eastAsia="en-GB"/>
              </w:rPr>
            </w:pPr>
            <w:r w:rsidRPr="001768B3">
              <w:rPr>
                <w:rFonts w:cs="Tahoma"/>
                <w:i/>
                <w:strike/>
                <w:szCs w:val="21"/>
                <w:lang w:eastAsia="en-GB"/>
              </w:rPr>
              <w:t>Ha a vonatkozó információ elektronikusan elérhető, kérjük, adja meg a következő információkat:</w:t>
            </w:r>
          </w:p>
        </w:tc>
        <w:tc>
          <w:tcPr>
            <w:tcW w:w="4645" w:type="dxa"/>
            <w:shd w:val="clear" w:color="auto" w:fill="auto"/>
          </w:tcPr>
          <w:p w14:paraId="463CA85C" w14:textId="77777777" w:rsidR="00194E0D" w:rsidRPr="001768B3" w:rsidRDefault="00194E0D" w:rsidP="0066775A">
            <w:pPr>
              <w:spacing w:after="120" w:line="276" w:lineRule="auto"/>
              <w:ind w:left="426" w:hanging="426"/>
              <w:rPr>
                <w:rFonts w:cs="Tahoma"/>
                <w:strike/>
                <w:szCs w:val="21"/>
                <w:lang w:eastAsia="en-GB"/>
              </w:rPr>
            </w:pPr>
            <w:r w:rsidRPr="001768B3">
              <w:rPr>
                <w:rFonts w:cs="Tahoma"/>
                <w:strike/>
                <w:szCs w:val="21"/>
                <w:lang w:eastAsia="en-GB"/>
              </w:rPr>
              <w:br/>
              <w:t>[] Igen [] Nem</w:t>
            </w:r>
          </w:p>
          <w:p w14:paraId="463CA85D" w14:textId="77777777" w:rsidR="00194E0D" w:rsidRPr="001768B3" w:rsidRDefault="00194E0D" w:rsidP="0066775A">
            <w:pPr>
              <w:spacing w:after="120" w:line="276" w:lineRule="auto"/>
              <w:ind w:left="426" w:hanging="426"/>
              <w:rPr>
                <w:rFonts w:cs="Tahoma"/>
                <w:strike/>
                <w:szCs w:val="21"/>
                <w:lang w:eastAsia="en-GB"/>
              </w:rPr>
            </w:pPr>
            <w:r w:rsidRPr="001768B3">
              <w:rPr>
                <w:rFonts w:cs="Tahoma"/>
                <w:strike/>
                <w:szCs w:val="21"/>
                <w:lang w:eastAsia="en-GB"/>
              </w:rPr>
              <w:br/>
              <w:t>Ha igen, kérjük, adja meg, hogy ez miben áll, és jelezze, hogy a gazdasági szereplő rendelkezik-e ezzel: [ …] [] Igen [] Nem</w:t>
            </w:r>
          </w:p>
          <w:p w14:paraId="463CA85E" w14:textId="77777777" w:rsidR="00194E0D" w:rsidRPr="001768B3" w:rsidRDefault="00194E0D" w:rsidP="0066775A">
            <w:pPr>
              <w:spacing w:after="120" w:line="276" w:lineRule="auto"/>
              <w:ind w:left="426" w:hanging="426"/>
              <w:rPr>
                <w:rFonts w:cs="Tahoma"/>
                <w:i/>
                <w:strike/>
                <w:szCs w:val="21"/>
                <w:lang w:eastAsia="en-GB"/>
              </w:rPr>
            </w:pPr>
          </w:p>
          <w:p w14:paraId="463CA85F" w14:textId="77777777" w:rsidR="00194E0D" w:rsidRPr="001768B3" w:rsidRDefault="00194E0D" w:rsidP="0066775A">
            <w:pPr>
              <w:spacing w:after="120" w:line="276" w:lineRule="auto"/>
              <w:ind w:left="426" w:hanging="426"/>
              <w:rPr>
                <w:rFonts w:cs="Tahoma"/>
                <w:strike/>
                <w:szCs w:val="21"/>
                <w:lang w:eastAsia="en-GB"/>
              </w:rPr>
            </w:pPr>
            <w:r w:rsidRPr="001768B3">
              <w:rPr>
                <w:rFonts w:cs="Tahoma"/>
                <w:i/>
                <w:strike/>
                <w:szCs w:val="21"/>
                <w:lang w:eastAsia="en-GB"/>
              </w:rPr>
              <w:t>(internetcím, a kibocsátó hatóság vagy testület, a dokumentáció pontos hivatkozási adatai): [……][……][……]</w:t>
            </w:r>
          </w:p>
        </w:tc>
      </w:tr>
    </w:tbl>
    <w:p w14:paraId="463CA861" w14:textId="77777777" w:rsidR="00194E0D" w:rsidRPr="001768B3" w:rsidRDefault="00684546" w:rsidP="0066775A">
      <w:pPr>
        <w:keepNext/>
        <w:spacing w:after="120" w:line="276" w:lineRule="auto"/>
        <w:ind w:left="426" w:hanging="426"/>
        <w:jc w:val="center"/>
        <w:rPr>
          <w:rFonts w:cs="Tahoma"/>
          <w:b/>
          <w:i/>
          <w:smallCaps/>
          <w:szCs w:val="21"/>
          <w:lang w:eastAsia="en-GB"/>
        </w:rPr>
      </w:pPr>
      <w:r w:rsidRPr="001768B3">
        <w:rPr>
          <w:rFonts w:cs="Tahoma"/>
          <w:b/>
          <w:i/>
          <w:smallCaps/>
          <w:szCs w:val="21"/>
          <w:lang w:eastAsia="en-GB"/>
        </w:rPr>
        <w:t>B: GAZDASÁGI ÉS PÉNZÜGYI HELYZET</w:t>
      </w:r>
    </w:p>
    <w:p w14:paraId="463CA862" w14:textId="77777777" w:rsidR="00194E0D" w:rsidRPr="001768B3" w:rsidRDefault="00194E0D" w:rsidP="0066775A">
      <w:pPr>
        <w:pBdr>
          <w:top w:val="single" w:sz="4" w:space="1" w:color="auto"/>
          <w:left w:val="single" w:sz="4" w:space="4" w:color="auto"/>
          <w:bottom w:val="single" w:sz="4" w:space="1" w:color="auto"/>
          <w:right w:val="single" w:sz="4" w:space="4" w:color="auto"/>
        </w:pBdr>
        <w:shd w:val="clear" w:color="auto" w:fill="BFBFBF"/>
        <w:spacing w:after="120" w:line="276" w:lineRule="auto"/>
        <w:ind w:left="426" w:hanging="426"/>
        <w:rPr>
          <w:rFonts w:cs="Tahoma"/>
          <w:b/>
          <w:i/>
          <w:szCs w:val="21"/>
          <w:lang w:eastAsia="en-GB"/>
        </w:rPr>
      </w:pPr>
      <w:r w:rsidRPr="001768B3">
        <w:rPr>
          <w:rFonts w:cs="Tahoma"/>
          <w:b/>
          <w:i/>
          <w:szCs w:val="21"/>
          <w:lang w:eastAsia="en-GB"/>
        </w:rPr>
        <w:t>A gazdasági szereplőnek</w:t>
      </w:r>
      <w:r w:rsidRPr="001768B3">
        <w:rPr>
          <w:rFonts w:cs="Tahoma"/>
          <w:b/>
          <w:szCs w:val="21"/>
          <w:lang w:eastAsia="en-GB"/>
        </w:rPr>
        <w:t xml:space="preserve"> </w:t>
      </w:r>
      <w:r w:rsidRPr="001768B3">
        <w:rPr>
          <w:rFonts w:cs="Tahoma"/>
          <w:b/>
          <w:szCs w:val="21"/>
          <w:u w:val="single"/>
          <w:lang w:eastAsia="en-GB"/>
        </w:rPr>
        <w:t>kizárólag</w:t>
      </w:r>
      <w:r w:rsidRPr="001768B3">
        <w:rPr>
          <w:rFonts w:cs="Tahoma"/>
          <w:b/>
          <w:i/>
          <w:szCs w:val="21"/>
          <w:lang w:eastAsia="en-GB"/>
        </w:rPr>
        <w:t xml:space="preserve"> 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5"/>
      </w:tblGrid>
      <w:tr w:rsidR="00194E0D" w:rsidRPr="001768B3" w14:paraId="463CA865" w14:textId="77777777" w:rsidTr="00651E1E">
        <w:tc>
          <w:tcPr>
            <w:tcW w:w="4644" w:type="dxa"/>
            <w:shd w:val="clear" w:color="auto" w:fill="auto"/>
          </w:tcPr>
          <w:p w14:paraId="463CA863" w14:textId="77777777" w:rsidR="00194E0D" w:rsidRPr="001768B3" w:rsidRDefault="00194E0D" w:rsidP="0066775A">
            <w:pPr>
              <w:spacing w:after="120" w:line="276" w:lineRule="auto"/>
              <w:ind w:left="426" w:hanging="426"/>
              <w:rPr>
                <w:rFonts w:cs="Tahoma"/>
                <w:b/>
                <w:i/>
                <w:szCs w:val="21"/>
                <w:lang w:eastAsia="en-GB"/>
              </w:rPr>
            </w:pPr>
            <w:r w:rsidRPr="001768B3">
              <w:rPr>
                <w:rFonts w:cs="Tahoma"/>
                <w:b/>
                <w:i/>
                <w:szCs w:val="21"/>
                <w:lang w:eastAsia="en-GB"/>
              </w:rPr>
              <w:t>Gazdasági és pénzügyi helyzet</w:t>
            </w:r>
          </w:p>
        </w:tc>
        <w:tc>
          <w:tcPr>
            <w:tcW w:w="4645" w:type="dxa"/>
            <w:shd w:val="clear" w:color="auto" w:fill="auto"/>
          </w:tcPr>
          <w:p w14:paraId="463CA864" w14:textId="77777777" w:rsidR="00194E0D" w:rsidRPr="001768B3" w:rsidRDefault="00194E0D" w:rsidP="0066775A">
            <w:pPr>
              <w:spacing w:after="120" w:line="276" w:lineRule="auto"/>
              <w:ind w:left="426" w:hanging="426"/>
              <w:rPr>
                <w:rFonts w:cs="Tahoma"/>
                <w:b/>
                <w:i/>
                <w:szCs w:val="21"/>
                <w:lang w:eastAsia="en-GB"/>
              </w:rPr>
            </w:pPr>
            <w:r w:rsidRPr="001768B3">
              <w:rPr>
                <w:rFonts w:cs="Tahoma"/>
                <w:b/>
                <w:i/>
                <w:szCs w:val="21"/>
                <w:lang w:eastAsia="en-GB"/>
              </w:rPr>
              <w:t>Válasz:</w:t>
            </w:r>
          </w:p>
        </w:tc>
      </w:tr>
      <w:tr w:rsidR="00194E0D" w:rsidRPr="001768B3" w14:paraId="463CA86F" w14:textId="77777777" w:rsidTr="00651E1E">
        <w:tc>
          <w:tcPr>
            <w:tcW w:w="4644" w:type="dxa"/>
            <w:shd w:val="clear" w:color="auto" w:fill="auto"/>
          </w:tcPr>
          <w:p w14:paraId="463CA866" w14:textId="77777777" w:rsidR="00194E0D" w:rsidRPr="001768B3" w:rsidRDefault="00194E0D" w:rsidP="0066775A">
            <w:pPr>
              <w:spacing w:after="120" w:line="276" w:lineRule="auto"/>
              <w:ind w:left="426" w:hanging="426"/>
              <w:rPr>
                <w:rFonts w:cs="Tahoma"/>
                <w:strike/>
                <w:szCs w:val="21"/>
                <w:lang w:eastAsia="en-GB"/>
              </w:rPr>
            </w:pPr>
            <w:r w:rsidRPr="001768B3">
              <w:rPr>
                <w:rFonts w:cs="Tahoma"/>
                <w:i/>
                <w:strike/>
                <w:szCs w:val="21"/>
                <w:lang w:eastAsia="en-GB"/>
              </w:rPr>
              <w:t>1a)</w:t>
            </w:r>
            <w:r w:rsidRPr="001768B3">
              <w:rPr>
                <w:rFonts w:cs="Tahoma"/>
                <w:strike/>
                <w:szCs w:val="21"/>
                <w:lang w:eastAsia="en-GB"/>
              </w:rPr>
              <w:t xml:space="preserve"> A gazdasági szereplő („általános”) </w:t>
            </w:r>
            <w:r w:rsidRPr="001768B3">
              <w:rPr>
                <w:rFonts w:cs="Tahoma"/>
                <w:b/>
                <w:strike/>
                <w:szCs w:val="21"/>
                <w:lang w:eastAsia="en-GB"/>
              </w:rPr>
              <w:t>éves árbevétele</w:t>
            </w:r>
            <w:r w:rsidRPr="001768B3">
              <w:rPr>
                <w:rFonts w:cs="Tahoma"/>
                <w:strike/>
                <w:szCs w:val="21"/>
                <w:lang w:eastAsia="en-GB"/>
              </w:rPr>
              <w:t xml:space="preserve"> a vonatkozó hirdetményben vagy a közbeszerzési dokumentumokban előírt számú pénzügyi évben a következő:</w:t>
            </w:r>
          </w:p>
          <w:p w14:paraId="463CA867" w14:textId="77777777" w:rsidR="00194E0D" w:rsidRPr="001768B3" w:rsidRDefault="00194E0D" w:rsidP="0066775A">
            <w:pPr>
              <w:spacing w:after="120" w:line="276" w:lineRule="auto"/>
              <w:ind w:left="426" w:hanging="426"/>
              <w:rPr>
                <w:rFonts w:cs="Tahoma"/>
                <w:b/>
                <w:strike/>
                <w:szCs w:val="21"/>
                <w:u w:val="single"/>
                <w:lang w:eastAsia="en-GB"/>
              </w:rPr>
            </w:pPr>
            <w:r w:rsidRPr="001768B3">
              <w:rPr>
                <w:rFonts w:cs="Tahoma"/>
                <w:b/>
                <w:strike/>
                <w:szCs w:val="21"/>
                <w:u w:val="single"/>
                <w:lang w:eastAsia="en-GB"/>
              </w:rPr>
              <w:t>Vagy</w:t>
            </w:r>
          </w:p>
          <w:p w14:paraId="463CA868" w14:textId="77777777" w:rsidR="00194E0D" w:rsidRPr="001768B3" w:rsidRDefault="00194E0D" w:rsidP="0066775A">
            <w:pPr>
              <w:spacing w:after="120" w:line="276" w:lineRule="auto"/>
              <w:ind w:left="426" w:hanging="426"/>
              <w:rPr>
                <w:rFonts w:cs="Tahoma"/>
                <w:b/>
                <w:strike/>
                <w:szCs w:val="21"/>
                <w:lang w:eastAsia="en-GB"/>
              </w:rPr>
            </w:pPr>
            <w:r w:rsidRPr="001768B3">
              <w:rPr>
                <w:rFonts w:cs="Tahoma"/>
                <w:i/>
                <w:strike/>
                <w:szCs w:val="21"/>
                <w:lang w:eastAsia="en-GB"/>
              </w:rPr>
              <w:t>1b)</w:t>
            </w:r>
            <w:r w:rsidRPr="001768B3">
              <w:rPr>
                <w:rFonts w:cs="Tahoma"/>
                <w:strike/>
                <w:szCs w:val="21"/>
                <w:lang w:eastAsia="en-GB"/>
              </w:rPr>
              <w:t xml:space="preserve"> A gazdasági szereplő </w:t>
            </w:r>
            <w:r w:rsidRPr="001768B3">
              <w:rPr>
                <w:rFonts w:cs="Tahoma"/>
                <w:b/>
                <w:strike/>
                <w:szCs w:val="21"/>
                <w:lang w:eastAsia="en-GB"/>
              </w:rPr>
              <w:t>átlagos</w:t>
            </w:r>
            <w:r w:rsidRPr="001768B3">
              <w:rPr>
                <w:rFonts w:cs="Tahoma"/>
                <w:strike/>
                <w:szCs w:val="21"/>
                <w:lang w:eastAsia="en-GB"/>
              </w:rPr>
              <w:t xml:space="preserve"> </w:t>
            </w:r>
            <w:r w:rsidRPr="001768B3">
              <w:rPr>
                <w:rFonts w:cs="Tahoma"/>
                <w:b/>
                <w:strike/>
                <w:szCs w:val="21"/>
                <w:lang w:eastAsia="en-GB"/>
              </w:rPr>
              <w:t>éves árbevétele a vonatkozó hirdetményben vagy a közbeszerzési dokumentumokban előírt számú évben a következő</w:t>
            </w:r>
            <w:r w:rsidRPr="001768B3">
              <w:rPr>
                <w:rFonts w:cs="Tahoma"/>
                <w:b/>
                <w:strike/>
                <w:szCs w:val="21"/>
                <w:vertAlign w:val="superscript"/>
                <w:lang w:eastAsia="en-GB"/>
              </w:rPr>
              <w:footnoteReference w:id="41"/>
            </w:r>
            <w:r w:rsidRPr="001768B3">
              <w:rPr>
                <w:rFonts w:cs="Tahoma"/>
                <w:b/>
                <w:strike/>
                <w:szCs w:val="21"/>
                <w:lang w:eastAsia="en-GB"/>
              </w:rPr>
              <w:t xml:space="preserve"> (</w:t>
            </w:r>
            <w:r w:rsidRPr="001768B3">
              <w:rPr>
                <w:rFonts w:cs="Tahoma"/>
                <w:strike/>
                <w:szCs w:val="21"/>
                <w:lang w:eastAsia="en-GB"/>
              </w:rPr>
              <w:t>)</w:t>
            </w:r>
            <w:r w:rsidRPr="001768B3">
              <w:rPr>
                <w:rFonts w:cs="Tahoma"/>
                <w:b/>
                <w:strike/>
                <w:szCs w:val="21"/>
                <w:lang w:eastAsia="en-GB"/>
              </w:rPr>
              <w:t>:</w:t>
            </w:r>
          </w:p>
          <w:p w14:paraId="463CA869" w14:textId="77777777" w:rsidR="00194E0D" w:rsidRPr="001768B3" w:rsidRDefault="00194E0D" w:rsidP="0066775A">
            <w:pPr>
              <w:spacing w:after="120" w:line="276" w:lineRule="auto"/>
              <w:ind w:left="426" w:hanging="426"/>
              <w:rPr>
                <w:rFonts w:cs="Tahoma"/>
                <w:strike/>
                <w:szCs w:val="21"/>
                <w:lang w:eastAsia="en-GB"/>
              </w:rPr>
            </w:pPr>
            <w:r w:rsidRPr="001768B3">
              <w:rPr>
                <w:rFonts w:cs="Tahoma"/>
                <w:i/>
                <w:strike/>
                <w:szCs w:val="21"/>
                <w:lang w:eastAsia="en-GB"/>
              </w:rPr>
              <w:t>Ha a vonatkozó információ elektronikusan elérhető, kérjük, adja meg a következő információkat:</w:t>
            </w:r>
          </w:p>
        </w:tc>
        <w:tc>
          <w:tcPr>
            <w:tcW w:w="4645" w:type="dxa"/>
            <w:shd w:val="clear" w:color="auto" w:fill="auto"/>
          </w:tcPr>
          <w:p w14:paraId="463CA86A" w14:textId="77777777" w:rsidR="00194E0D" w:rsidRPr="001768B3" w:rsidRDefault="00194E0D" w:rsidP="0066775A">
            <w:pPr>
              <w:spacing w:after="120" w:line="276" w:lineRule="auto"/>
              <w:ind w:left="426" w:hanging="426"/>
              <w:rPr>
                <w:rFonts w:cs="Tahoma"/>
                <w:strike/>
                <w:szCs w:val="21"/>
                <w:lang w:eastAsia="en-GB"/>
              </w:rPr>
            </w:pPr>
            <w:r w:rsidRPr="001768B3">
              <w:rPr>
                <w:rFonts w:cs="Tahoma"/>
                <w:strike/>
                <w:szCs w:val="21"/>
                <w:lang w:eastAsia="en-GB"/>
              </w:rPr>
              <w:t>[……] év: [……] árbevétel:[……][…]pénznem</w:t>
            </w:r>
          </w:p>
          <w:p w14:paraId="463CA86B" w14:textId="77777777" w:rsidR="00194E0D" w:rsidRPr="001768B3" w:rsidRDefault="00194E0D" w:rsidP="0066775A">
            <w:pPr>
              <w:spacing w:after="120" w:line="276" w:lineRule="auto"/>
              <w:ind w:left="426" w:hanging="426"/>
              <w:rPr>
                <w:rFonts w:cs="Tahoma"/>
                <w:strike/>
                <w:szCs w:val="21"/>
                <w:lang w:eastAsia="en-GB"/>
              </w:rPr>
            </w:pPr>
            <w:r w:rsidRPr="001768B3">
              <w:rPr>
                <w:rFonts w:cs="Tahoma"/>
                <w:strike/>
                <w:szCs w:val="21"/>
                <w:lang w:eastAsia="en-GB"/>
              </w:rPr>
              <w:t>év: [……] árbevétel:[……][…]pénznem</w:t>
            </w:r>
          </w:p>
          <w:p w14:paraId="463CA86C" w14:textId="77777777" w:rsidR="00194E0D" w:rsidRPr="001768B3" w:rsidRDefault="00194E0D" w:rsidP="0066775A">
            <w:pPr>
              <w:spacing w:after="120" w:line="276" w:lineRule="auto"/>
              <w:ind w:left="426" w:hanging="426"/>
              <w:rPr>
                <w:rFonts w:cs="Tahoma"/>
                <w:strike/>
                <w:szCs w:val="21"/>
                <w:lang w:eastAsia="en-GB"/>
              </w:rPr>
            </w:pPr>
            <w:r w:rsidRPr="001768B3">
              <w:rPr>
                <w:rFonts w:cs="Tahoma"/>
                <w:strike/>
                <w:szCs w:val="21"/>
                <w:lang w:eastAsia="en-GB"/>
              </w:rPr>
              <w:t>év: [……] árbevétel:[……][…]pénznem</w:t>
            </w:r>
          </w:p>
          <w:p w14:paraId="463CA86D" w14:textId="77777777" w:rsidR="00194E0D" w:rsidRPr="001768B3" w:rsidRDefault="00194E0D" w:rsidP="0066775A">
            <w:pPr>
              <w:spacing w:after="120" w:line="276" w:lineRule="auto"/>
              <w:ind w:left="426" w:hanging="426"/>
              <w:rPr>
                <w:rFonts w:cs="Tahoma"/>
                <w:strike/>
                <w:szCs w:val="21"/>
                <w:lang w:eastAsia="en-GB"/>
              </w:rPr>
            </w:pPr>
            <w:r w:rsidRPr="001768B3">
              <w:rPr>
                <w:rFonts w:cs="Tahoma"/>
                <w:strike/>
                <w:szCs w:val="21"/>
                <w:lang w:eastAsia="en-GB"/>
              </w:rPr>
              <w:br/>
              <w:t>(évek száma, átlagos árbevétel)</w:t>
            </w:r>
            <w:r w:rsidRPr="001768B3">
              <w:rPr>
                <w:rFonts w:cs="Tahoma"/>
                <w:b/>
                <w:strike/>
                <w:szCs w:val="21"/>
                <w:lang w:eastAsia="en-GB"/>
              </w:rPr>
              <w:t>:</w:t>
            </w:r>
            <w:r w:rsidRPr="001768B3">
              <w:rPr>
                <w:rFonts w:cs="Tahoma"/>
                <w:strike/>
                <w:szCs w:val="21"/>
                <w:lang w:eastAsia="en-GB"/>
              </w:rPr>
              <w:t xml:space="preserve"> [……],[……][…]pénznem</w:t>
            </w:r>
          </w:p>
          <w:p w14:paraId="463CA86E" w14:textId="77777777" w:rsidR="00194E0D" w:rsidRPr="001768B3" w:rsidRDefault="00194E0D" w:rsidP="0066775A">
            <w:pPr>
              <w:spacing w:after="120" w:line="276" w:lineRule="auto"/>
              <w:ind w:left="426" w:hanging="426"/>
              <w:rPr>
                <w:rFonts w:cs="Tahoma"/>
                <w:strike/>
                <w:szCs w:val="21"/>
                <w:lang w:eastAsia="en-GB"/>
              </w:rPr>
            </w:pPr>
            <w:r w:rsidRPr="001768B3">
              <w:rPr>
                <w:rFonts w:cs="Tahoma"/>
                <w:i/>
                <w:strike/>
                <w:szCs w:val="21"/>
                <w:lang w:eastAsia="en-GB"/>
              </w:rPr>
              <w:t>(internetcím, a kibocsátó hatóság vagy testület, a dokumentáció pontos hivatkozási adatai): [……][……][……]</w:t>
            </w:r>
          </w:p>
        </w:tc>
      </w:tr>
      <w:tr w:rsidR="00194E0D" w:rsidRPr="001768B3" w14:paraId="463CA87A" w14:textId="77777777" w:rsidTr="00651E1E">
        <w:tc>
          <w:tcPr>
            <w:tcW w:w="4644" w:type="dxa"/>
            <w:shd w:val="clear" w:color="auto" w:fill="auto"/>
          </w:tcPr>
          <w:p w14:paraId="463CA870" w14:textId="77777777" w:rsidR="00194E0D" w:rsidRPr="007422D0" w:rsidRDefault="00194E0D" w:rsidP="0066775A">
            <w:pPr>
              <w:spacing w:after="120" w:line="276" w:lineRule="auto"/>
              <w:ind w:left="426" w:hanging="426"/>
              <w:rPr>
                <w:rFonts w:cs="Tahoma"/>
                <w:strike/>
                <w:szCs w:val="21"/>
                <w:lang w:eastAsia="en-GB"/>
              </w:rPr>
            </w:pPr>
            <w:r w:rsidRPr="007422D0">
              <w:rPr>
                <w:rFonts w:cs="Tahoma"/>
                <w:i/>
                <w:strike/>
                <w:szCs w:val="21"/>
                <w:lang w:eastAsia="en-GB"/>
              </w:rPr>
              <w:t>2a)</w:t>
            </w:r>
            <w:r w:rsidRPr="007422D0">
              <w:rPr>
                <w:rFonts w:cs="Tahoma"/>
                <w:strike/>
                <w:szCs w:val="21"/>
                <w:lang w:eastAsia="en-GB"/>
              </w:rPr>
              <w:t xml:space="preserve"> A gazdasági szereplő éves („specifikus”) </w:t>
            </w:r>
            <w:r w:rsidRPr="007422D0">
              <w:rPr>
                <w:rFonts w:cs="Tahoma"/>
                <w:b/>
                <w:strike/>
                <w:szCs w:val="21"/>
                <w:lang w:eastAsia="en-GB"/>
              </w:rPr>
              <w:t>árbevétele a szerződés által érintett üzleti területre vonatkozóan</w:t>
            </w:r>
            <w:r w:rsidRPr="007422D0">
              <w:rPr>
                <w:rFonts w:cs="Tahoma"/>
                <w:strike/>
                <w:szCs w:val="21"/>
                <w:lang w:eastAsia="en-GB"/>
              </w:rPr>
              <w:t>, a vonatkozó hirdetményben vagy a közbeszerzési dokumentumokban meghatározott módon az előírt pénzügyi évek tekintetében a következő:</w:t>
            </w:r>
          </w:p>
          <w:p w14:paraId="463CA871" w14:textId="77777777" w:rsidR="00194E0D" w:rsidRPr="007422D0" w:rsidRDefault="00194E0D" w:rsidP="0066775A">
            <w:pPr>
              <w:spacing w:after="120" w:line="276" w:lineRule="auto"/>
              <w:ind w:left="426" w:hanging="426"/>
              <w:rPr>
                <w:rFonts w:cs="Tahoma"/>
                <w:b/>
                <w:strike/>
                <w:szCs w:val="21"/>
                <w:lang w:eastAsia="en-GB"/>
              </w:rPr>
            </w:pPr>
            <w:r w:rsidRPr="007422D0">
              <w:rPr>
                <w:rFonts w:cs="Tahoma"/>
                <w:b/>
                <w:strike/>
                <w:szCs w:val="21"/>
                <w:lang w:eastAsia="en-GB"/>
              </w:rPr>
              <w:t>Vagy</w:t>
            </w:r>
          </w:p>
          <w:p w14:paraId="463CA872" w14:textId="77777777" w:rsidR="00194E0D" w:rsidRPr="007422D0" w:rsidRDefault="00194E0D" w:rsidP="0066775A">
            <w:pPr>
              <w:spacing w:after="120" w:line="276" w:lineRule="auto"/>
              <w:ind w:left="426" w:hanging="426"/>
              <w:rPr>
                <w:rFonts w:cs="Tahoma"/>
                <w:b/>
                <w:strike/>
                <w:szCs w:val="21"/>
                <w:lang w:eastAsia="en-GB"/>
              </w:rPr>
            </w:pPr>
            <w:r w:rsidRPr="007422D0">
              <w:rPr>
                <w:rFonts w:cs="Tahoma"/>
                <w:i/>
                <w:strike/>
                <w:szCs w:val="21"/>
                <w:lang w:eastAsia="en-GB"/>
              </w:rPr>
              <w:t>2b)</w:t>
            </w:r>
            <w:r w:rsidRPr="007422D0">
              <w:rPr>
                <w:rFonts w:cs="Tahoma"/>
                <w:strike/>
                <w:szCs w:val="21"/>
                <w:lang w:eastAsia="en-GB"/>
              </w:rPr>
              <w:t xml:space="preserve"> A gazdasági szereplő </w:t>
            </w:r>
            <w:r w:rsidRPr="007422D0">
              <w:rPr>
                <w:rFonts w:cs="Tahoma"/>
                <w:b/>
                <w:strike/>
                <w:szCs w:val="21"/>
                <w:lang w:eastAsia="en-GB"/>
              </w:rPr>
              <w:t>átlagos</w:t>
            </w:r>
            <w:r w:rsidRPr="007422D0">
              <w:rPr>
                <w:rFonts w:cs="Tahoma"/>
                <w:strike/>
                <w:szCs w:val="21"/>
                <w:lang w:eastAsia="en-GB"/>
              </w:rPr>
              <w:t xml:space="preserve"> </w:t>
            </w:r>
            <w:r w:rsidRPr="007422D0">
              <w:rPr>
                <w:rFonts w:cs="Tahoma"/>
                <w:b/>
                <w:strike/>
                <w:szCs w:val="21"/>
                <w:lang w:eastAsia="en-GB"/>
              </w:rPr>
              <w:t>éves árbevétele a területen és a vonatkozó hirdetményben vagy a közbeszerzési dokumentumokban előírt számú évben a következő</w:t>
            </w:r>
            <w:r w:rsidRPr="007422D0">
              <w:rPr>
                <w:rFonts w:cs="Tahoma"/>
                <w:b/>
                <w:strike/>
                <w:szCs w:val="21"/>
                <w:vertAlign w:val="superscript"/>
                <w:lang w:eastAsia="en-GB"/>
              </w:rPr>
              <w:footnoteReference w:id="42"/>
            </w:r>
            <w:r w:rsidRPr="007422D0">
              <w:rPr>
                <w:rFonts w:cs="Tahoma"/>
                <w:b/>
                <w:strike/>
                <w:szCs w:val="21"/>
                <w:lang w:eastAsia="en-GB"/>
              </w:rPr>
              <w:t>:</w:t>
            </w:r>
          </w:p>
          <w:p w14:paraId="463CA873" w14:textId="77777777" w:rsidR="00194E0D" w:rsidRPr="007422D0" w:rsidRDefault="00194E0D" w:rsidP="0066775A">
            <w:pPr>
              <w:spacing w:after="120" w:line="276" w:lineRule="auto"/>
              <w:ind w:left="426" w:hanging="426"/>
              <w:rPr>
                <w:rFonts w:cs="Tahoma"/>
                <w:strike/>
                <w:szCs w:val="21"/>
                <w:lang w:eastAsia="en-GB"/>
              </w:rPr>
            </w:pPr>
            <w:r w:rsidRPr="007422D0">
              <w:rPr>
                <w:rFonts w:cs="Tahoma"/>
                <w:i/>
                <w:strike/>
                <w:szCs w:val="21"/>
                <w:lang w:eastAsia="en-GB"/>
              </w:rPr>
              <w:t>Ha a vonatkozó információ elektronikusan elérhető, kérjük, adja meg a következő információkat:</w:t>
            </w:r>
          </w:p>
        </w:tc>
        <w:tc>
          <w:tcPr>
            <w:tcW w:w="4645" w:type="dxa"/>
            <w:shd w:val="clear" w:color="auto" w:fill="auto"/>
          </w:tcPr>
          <w:p w14:paraId="463CA874" w14:textId="77777777" w:rsidR="00194E0D" w:rsidRPr="007422D0" w:rsidRDefault="00194E0D" w:rsidP="0066775A">
            <w:pPr>
              <w:spacing w:after="120" w:line="276" w:lineRule="auto"/>
              <w:ind w:left="426" w:hanging="426"/>
              <w:rPr>
                <w:rFonts w:cs="Tahoma"/>
                <w:strike/>
                <w:szCs w:val="21"/>
                <w:lang w:eastAsia="en-GB"/>
              </w:rPr>
            </w:pPr>
            <w:r w:rsidRPr="007422D0">
              <w:rPr>
                <w:rFonts w:cs="Tahoma"/>
                <w:strike/>
                <w:szCs w:val="21"/>
                <w:lang w:eastAsia="en-GB"/>
              </w:rPr>
              <w:t>[……] év: [……] árbevétel:[……][…]pénznem</w:t>
            </w:r>
          </w:p>
          <w:p w14:paraId="463CA875" w14:textId="77777777" w:rsidR="00194E0D" w:rsidRPr="007422D0" w:rsidRDefault="00194E0D" w:rsidP="0066775A">
            <w:pPr>
              <w:spacing w:after="120" w:line="276" w:lineRule="auto"/>
              <w:ind w:left="426" w:hanging="426"/>
              <w:rPr>
                <w:rFonts w:cs="Tahoma"/>
                <w:strike/>
                <w:szCs w:val="21"/>
                <w:lang w:eastAsia="en-GB"/>
              </w:rPr>
            </w:pPr>
            <w:r w:rsidRPr="007422D0">
              <w:rPr>
                <w:rFonts w:cs="Tahoma"/>
                <w:strike/>
                <w:szCs w:val="21"/>
                <w:lang w:eastAsia="en-GB"/>
              </w:rPr>
              <w:t>év: [……] árbevétel:[……][…]pénznem</w:t>
            </w:r>
          </w:p>
          <w:p w14:paraId="463CA876" w14:textId="77777777" w:rsidR="00194E0D" w:rsidRPr="007422D0" w:rsidRDefault="00194E0D" w:rsidP="0066775A">
            <w:pPr>
              <w:spacing w:after="120" w:line="276" w:lineRule="auto"/>
              <w:ind w:left="426" w:hanging="426"/>
              <w:rPr>
                <w:rFonts w:cs="Tahoma"/>
                <w:strike/>
                <w:szCs w:val="21"/>
                <w:lang w:eastAsia="en-GB"/>
              </w:rPr>
            </w:pPr>
            <w:r w:rsidRPr="007422D0">
              <w:rPr>
                <w:rFonts w:cs="Tahoma"/>
                <w:strike/>
                <w:szCs w:val="21"/>
                <w:lang w:eastAsia="en-GB"/>
              </w:rPr>
              <w:t>év: [……] árbevétel:[……][…]pénznem</w:t>
            </w:r>
          </w:p>
          <w:p w14:paraId="463CA877" w14:textId="77777777" w:rsidR="00194E0D" w:rsidRPr="007422D0" w:rsidRDefault="00194E0D" w:rsidP="0066775A">
            <w:pPr>
              <w:spacing w:after="120" w:line="276" w:lineRule="auto"/>
              <w:ind w:left="426" w:hanging="426"/>
              <w:rPr>
                <w:rFonts w:cs="Tahoma"/>
                <w:strike/>
                <w:szCs w:val="21"/>
                <w:lang w:eastAsia="en-GB"/>
              </w:rPr>
            </w:pPr>
            <w:r w:rsidRPr="007422D0">
              <w:rPr>
                <w:rFonts w:cs="Tahoma"/>
                <w:strike/>
                <w:szCs w:val="21"/>
                <w:lang w:eastAsia="en-GB"/>
              </w:rPr>
              <w:br/>
            </w:r>
            <w:r w:rsidRPr="007422D0">
              <w:rPr>
                <w:rFonts w:cs="Tahoma"/>
                <w:strike/>
                <w:szCs w:val="21"/>
                <w:lang w:eastAsia="en-GB"/>
              </w:rPr>
              <w:br/>
            </w:r>
            <w:r w:rsidRPr="007422D0">
              <w:rPr>
                <w:rFonts w:cs="Tahoma"/>
                <w:strike/>
                <w:szCs w:val="21"/>
                <w:lang w:eastAsia="en-GB"/>
              </w:rPr>
              <w:br/>
            </w:r>
            <w:r w:rsidRPr="007422D0">
              <w:rPr>
                <w:rFonts w:cs="Tahoma"/>
                <w:strike/>
                <w:szCs w:val="21"/>
                <w:lang w:eastAsia="en-GB"/>
              </w:rPr>
              <w:br/>
              <w:t>(évek száma, átlagos árbevétel): [……],[……][…]pénznem</w:t>
            </w:r>
          </w:p>
          <w:p w14:paraId="463CA878" w14:textId="77777777" w:rsidR="00194E0D" w:rsidRPr="007422D0" w:rsidRDefault="00194E0D" w:rsidP="0066775A">
            <w:pPr>
              <w:spacing w:after="120" w:line="276" w:lineRule="auto"/>
              <w:ind w:left="426" w:hanging="426"/>
              <w:rPr>
                <w:rFonts w:cs="Tahoma"/>
                <w:strike/>
                <w:szCs w:val="21"/>
                <w:lang w:eastAsia="en-GB"/>
              </w:rPr>
            </w:pPr>
          </w:p>
          <w:p w14:paraId="463CA879" w14:textId="77777777" w:rsidR="00194E0D" w:rsidRPr="007422D0" w:rsidRDefault="00194E0D" w:rsidP="0066775A">
            <w:pPr>
              <w:spacing w:after="120" w:line="276" w:lineRule="auto"/>
              <w:ind w:left="426" w:hanging="426"/>
              <w:rPr>
                <w:rFonts w:cs="Tahoma"/>
                <w:strike/>
                <w:szCs w:val="21"/>
                <w:lang w:eastAsia="en-GB"/>
              </w:rPr>
            </w:pPr>
            <w:r w:rsidRPr="007422D0">
              <w:rPr>
                <w:rFonts w:cs="Tahoma"/>
                <w:i/>
                <w:strike/>
                <w:szCs w:val="21"/>
                <w:lang w:eastAsia="en-GB"/>
              </w:rPr>
              <w:t>(internetcím, a kibocsátó hatóság vagy testület, a dokumentáció pontos hivatkozási adatai): [……][……][……]</w:t>
            </w:r>
          </w:p>
        </w:tc>
      </w:tr>
      <w:tr w:rsidR="00194E0D" w:rsidRPr="001768B3" w14:paraId="463CA87D" w14:textId="77777777" w:rsidTr="00651E1E">
        <w:tc>
          <w:tcPr>
            <w:tcW w:w="4644" w:type="dxa"/>
            <w:shd w:val="clear" w:color="auto" w:fill="auto"/>
          </w:tcPr>
          <w:p w14:paraId="463CA87B" w14:textId="77777777" w:rsidR="00194E0D" w:rsidRPr="007422D0" w:rsidRDefault="00194E0D" w:rsidP="0066775A">
            <w:pPr>
              <w:spacing w:after="120" w:line="276" w:lineRule="auto"/>
              <w:ind w:left="426" w:hanging="426"/>
              <w:rPr>
                <w:rFonts w:cs="Tahoma"/>
                <w:strike/>
                <w:szCs w:val="21"/>
                <w:lang w:eastAsia="en-GB"/>
              </w:rPr>
            </w:pPr>
            <w:r w:rsidRPr="007422D0">
              <w:rPr>
                <w:rFonts w:cs="Tahoma"/>
                <w:strike/>
                <w:szCs w:val="21"/>
                <w:lang w:eastAsia="en-GB"/>
              </w:rPr>
              <w:t>3) Amennyiben az (általános vagy specifikus) árbevételre vonatkozó információ nem áll rendelkezésre a kért időszak egészére vonatkozóan, kérjük, adja meg a gazdasági szereplő létrejöttének dátumát vagy azt az időpontot, amikor megkezdte üzleti tevékenységét:</w:t>
            </w:r>
          </w:p>
        </w:tc>
        <w:tc>
          <w:tcPr>
            <w:tcW w:w="4645" w:type="dxa"/>
            <w:shd w:val="clear" w:color="auto" w:fill="auto"/>
          </w:tcPr>
          <w:p w14:paraId="463CA87C" w14:textId="77777777" w:rsidR="00194E0D" w:rsidRPr="007422D0" w:rsidRDefault="00194E0D" w:rsidP="0066775A">
            <w:pPr>
              <w:spacing w:after="120" w:line="276" w:lineRule="auto"/>
              <w:ind w:left="426" w:hanging="426"/>
              <w:rPr>
                <w:rFonts w:cs="Tahoma"/>
                <w:strike/>
                <w:szCs w:val="21"/>
                <w:lang w:eastAsia="en-GB"/>
              </w:rPr>
            </w:pPr>
            <w:r w:rsidRPr="007422D0">
              <w:rPr>
                <w:rFonts w:cs="Tahoma"/>
                <w:strike/>
                <w:szCs w:val="21"/>
                <w:lang w:eastAsia="en-GB"/>
              </w:rPr>
              <w:t>[……]</w:t>
            </w:r>
          </w:p>
        </w:tc>
      </w:tr>
      <w:tr w:rsidR="00194E0D" w:rsidRPr="001768B3" w14:paraId="463CA883" w14:textId="77777777" w:rsidTr="00651E1E">
        <w:tc>
          <w:tcPr>
            <w:tcW w:w="4644" w:type="dxa"/>
            <w:shd w:val="clear" w:color="auto" w:fill="auto"/>
          </w:tcPr>
          <w:p w14:paraId="463CA87E" w14:textId="77777777" w:rsidR="00194E0D" w:rsidRPr="001768B3" w:rsidRDefault="00194E0D" w:rsidP="0066775A">
            <w:pPr>
              <w:spacing w:after="120" w:line="276" w:lineRule="auto"/>
              <w:ind w:left="426" w:hanging="426"/>
              <w:rPr>
                <w:rFonts w:cs="Tahoma"/>
                <w:strike/>
                <w:szCs w:val="21"/>
                <w:lang w:eastAsia="en-GB"/>
              </w:rPr>
            </w:pPr>
            <w:r w:rsidRPr="001768B3">
              <w:rPr>
                <w:rFonts w:cs="Tahoma"/>
                <w:strike/>
                <w:szCs w:val="21"/>
                <w:lang w:eastAsia="en-GB"/>
              </w:rPr>
              <w:t xml:space="preserve">4) A vonatkozó hirdetményben vagy a közbeszerzési dokumentumokban meghatározott </w:t>
            </w:r>
            <w:r w:rsidRPr="001768B3">
              <w:rPr>
                <w:rFonts w:cs="Tahoma"/>
                <w:b/>
                <w:strike/>
                <w:szCs w:val="21"/>
                <w:lang w:eastAsia="en-GB"/>
              </w:rPr>
              <w:t>pénzügyi mutatók</w:t>
            </w:r>
            <w:r w:rsidRPr="001768B3">
              <w:rPr>
                <w:rFonts w:cs="Tahoma"/>
                <w:b/>
                <w:strike/>
                <w:szCs w:val="21"/>
                <w:vertAlign w:val="superscript"/>
                <w:lang w:eastAsia="en-GB"/>
              </w:rPr>
              <w:footnoteReference w:id="43"/>
            </w:r>
            <w:r w:rsidRPr="001768B3">
              <w:rPr>
                <w:rFonts w:cs="Tahoma"/>
                <w:strike/>
                <w:szCs w:val="21"/>
                <w:lang w:eastAsia="en-GB"/>
              </w:rPr>
              <w:t xml:space="preserve"> tekintetében a gazdasági szereplő kijelenti, hogy az előírt mutató(k) tényleges értéke(i) a következő(k):</w:t>
            </w:r>
          </w:p>
          <w:p w14:paraId="463CA87F" w14:textId="77777777" w:rsidR="00194E0D" w:rsidRPr="001768B3" w:rsidRDefault="00194E0D" w:rsidP="0066775A">
            <w:pPr>
              <w:spacing w:after="120" w:line="276" w:lineRule="auto"/>
              <w:ind w:left="426" w:hanging="426"/>
              <w:rPr>
                <w:rFonts w:cs="Tahoma"/>
                <w:strike/>
                <w:szCs w:val="21"/>
                <w:lang w:eastAsia="en-GB"/>
              </w:rPr>
            </w:pPr>
            <w:r w:rsidRPr="001768B3">
              <w:rPr>
                <w:rFonts w:cs="Tahoma"/>
                <w:i/>
                <w:strike/>
                <w:szCs w:val="21"/>
                <w:lang w:eastAsia="en-GB"/>
              </w:rPr>
              <w:t>Ha a vonatkozó információ elektronikusan elérhető, kérjük, adja meg a következő információkat:</w:t>
            </w:r>
          </w:p>
        </w:tc>
        <w:tc>
          <w:tcPr>
            <w:tcW w:w="4645" w:type="dxa"/>
            <w:shd w:val="clear" w:color="auto" w:fill="auto"/>
          </w:tcPr>
          <w:p w14:paraId="463CA880" w14:textId="77777777" w:rsidR="00194E0D" w:rsidRPr="001768B3" w:rsidRDefault="00194E0D" w:rsidP="0066775A">
            <w:pPr>
              <w:spacing w:after="120" w:line="276" w:lineRule="auto"/>
              <w:ind w:left="426" w:hanging="426"/>
              <w:rPr>
                <w:rFonts w:cs="Tahoma"/>
                <w:strike/>
                <w:szCs w:val="21"/>
                <w:lang w:eastAsia="en-GB"/>
              </w:rPr>
            </w:pPr>
            <w:r w:rsidRPr="001768B3">
              <w:rPr>
                <w:rFonts w:cs="Tahoma"/>
                <w:strike/>
                <w:szCs w:val="21"/>
                <w:lang w:eastAsia="en-GB"/>
              </w:rPr>
              <w:t>(az előírt mutató azonosítása – x és y</w:t>
            </w:r>
            <w:r w:rsidRPr="001768B3">
              <w:rPr>
                <w:rFonts w:cs="Tahoma"/>
                <w:strike/>
                <w:szCs w:val="21"/>
                <w:vertAlign w:val="superscript"/>
                <w:lang w:eastAsia="en-GB"/>
              </w:rPr>
              <w:footnoteReference w:id="44"/>
            </w:r>
            <w:r w:rsidRPr="001768B3">
              <w:rPr>
                <w:rFonts w:cs="Tahoma"/>
                <w:strike/>
                <w:szCs w:val="21"/>
                <w:lang w:eastAsia="en-GB"/>
              </w:rPr>
              <w:t xml:space="preserve"> aránya - és az érték):</w:t>
            </w:r>
          </w:p>
          <w:p w14:paraId="463CA881" w14:textId="77777777" w:rsidR="00194E0D" w:rsidRPr="001768B3" w:rsidRDefault="00194E0D" w:rsidP="0066775A">
            <w:pPr>
              <w:spacing w:after="120" w:line="276" w:lineRule="auto"/>
              <w:ind w:left="426" w:hanging="426"/>
              <w:rPr>
                <w:rFonts w:cs="Tahoma"/>
                <w:i/>
                <w:strike/>
                <w:szCs w:val="21"/>
                <w:lang w:eastAsia="en-GB"/>
              </w:rPr>
            </w:pPr>
            <w:r w:rsidRPr="001768B3">
              <w:rPr>
                <w:rFonts w:cs="Tahoma"/>
                <w:strike/>
                <w:szCs w:val="21"/>
                <w:lang w:eastAsia="en-GB"/>
              </w:rPr>
              <w:t>[……], [……]</w:t>
            </w:r>
            <w:r w:rsidRPr="001768B3">
              <w:rPr>
                <w:rFonts w:cs="Tahoma"/>
                <w:strike/>
                <w:szCs w:val="21"/>
                <w:vertAlign w:val="superscript"/>
                <w:lang w:eastAsia="en-GB"/>
              </w:rPr>
              <w:footnoteReference w:id="45"/>
            </w:r>
            <w:r w:rsidRPr="001768B3">
              <w:rPr>
                <w:rFonts w:cs="Tahoma"/>
                <w:strike/>
                <w:szCs w:val="21"/>
                <w:lang w:eastAsia="en-GB"/>
              </w:rPr>
              <w:br/>
            </w:r>
            <w:r w:rsidRPr="001768B3">
              <w:rPr>
                <w:rFonts w:cs="Tahoma"/>
                <w:strike/>
                <w:szCs w:val="21"/>
                <w:lang w:eastAsia="en-GB"/>
              </w:rPr>
              <w:br/>
            </w:r>
          </w:p>
          <w:p w14:paraId="463CA882" w14:textId="77777777" w:rsidR="00194E0D" w:rsidRPr="001768B3" w:rsidRDefault="00194E0D" w:rsidP="0066775A">
            <w:pPr>
              <w:spacing w:after="120" w:line="276" w:lineRule="auto"/>
              <w:ind w:left="426" w:hanging="426"/>
              <w:rPr>
                <w:rFonts w:cs="Tahoma"/>
                <w:strike/>
                <w:szCs w:val="21"/>
                <w:lang w:eastAsia="en-GB"/>
              </w:rPr>
            </w:pPr>
            <w:r w:rsidRPr="001768B3">
              <w:rPr>
                <w:rFonts w:cs="Tahoma"/>
                <w:i/>
                <w:strike/>
                <w:szCs w:val="21"/>
                <w:lang w:eastAsia="en-GB"/>
              </w:rPr>
              <w:t>(internetcím, a kibocsátó hatóság vagy testület, a dokumentáció pontos hivatkozási adatai): [……][……][……]</w:t>
            </w:r>
          </w:p>
        </w:tc>
      </w:tr>
      <w:tr w:rsidR="00194E0D" w:rsidRPr="001768B3" w14:paraId="463CA888" w14:textId="77777777" w:rsidTr="00651E1E">
        <w:tc>
          <w:tcPr>
            <w:tcW w:w="4644" w:type="dxa"/>
            <w:shd w:val="clear" w:color="auto" w:fill="auto"/>
          </w:tcPr>
          <w:p w14:paraId="463CA884" w14:textId="77777777" w:rsidR="00194E0D" w:rsidRPr="001768B3" w:rsidRDefault="00194E0D" w:rsidP="0066775A">
            <w:pPr>
              <w:spacing w:after="120" w:line="276" w:lineRule="auto"/>
              <w:ind w:left="426" w:hanging="426"/>
              <w:rPr>
                <w:rFonts w:cs="Tahoma"/>
                <w:strike/>
                <w:szCs w:val="21"/>
                <w:lang w:eastAsia="en-GB"/>
              </w:rPr>
            </w:pPr>
            <w:r w:rsidRPr="001768B3">
              <w:rPr>
                <w:rFonts w:cs="Tahoma"/>
                <w:strike/>
                <w:szCs w:val="21"/>
                <w:lang w:eastAsia="en-GB"/>
              </w:rPr>
              <w:t xml:space="preserve">5) </w:t>
            </w:r>
            <w:r w:rsidRPr="001768B3">
              <w:rPr>
                <w:rFonts w:cs="Tahoma"/>
                <w:b/>
                <w:strike/>
                <w:szCs w:val="21"/>
                <w:lang w:eastAsia="en-GB"/>
              </w:rPr>
              <w:t>Szakmai felelősségbiztosításának</w:t>
            </w:r>
            <w:r w:rsidRPr="001768B3">
              <w:rPr>
                <w:rFonts w:cs="Tahoma"/>
                <w:strike/>
                <w:szCs w:val="21"/>
                <w:lang w:eastAsia="en-GB"/>
              </w:rPr>
              <w:t xml:space="preserve"> biztosítási összege a következő:</w:t>
            </w:r>
          </w:p>
          <w:p w14:paraId="463CA885" w14:textId="77777777" w:rsidR="00194E0D" w:rsidRPr="001768B3" w:rsidRDefault="00194E0D" w:rsidP="0066775A">
            <w:pPr>
              <w:spacing w:after="120" w:line="276" w:lineRule="auto"/>
              <w:ind w:left="426" w:hanging="426"/>
              <w:rPr>
                <w:rFonts w:cs="Tahoma"/>
                <w:strike/>
                <w:szCs w:val="21"/>
                <w:lang w:eastAsia="en-GB"/>
              </w:rPr>
            </w:pPr>
            <w:r w:rsidRPr="001768B3">
              <w:rPr>
                <w:rFonts w:cs="Tahoma"/>
                <w:i/>
                <w:strike/>
                <w:szCs w:val="21"/>
                <w:lang w:eastAsia="en-GB"/>
              </w:rPr>
              <w:t>Ha a vonatkozó információ elektronikusan elérhető, kérjük,</w:t>
            </w:r>
            <w:r w:rsidRPr="001768B3">
              <w:rPr>
                <w:rFonts w:cs="Tahoma"/>
                <w:strike/>
                <w:szCs w:val="21"/>
                <w:lang w:eastAsia="en-GB"/>
              </w:rPr>
              <w:t xml:space="preserve"> </w:t>
            </w:r>
            <w:r w:rsidRPr="001768B3">
              <w:rPr>
                <w:rFonts w:cs="Tahoma"/>
                <w:i/>
                <w:strike/>
                <w:szCs w:val="21"/>
                <w:lang w:eastAsia="en-GB"/>
              </w:rPr>
              <w:t>adja meg a következő információkat:</w:t>
            </w:r>
          </w:p>
        </w:tc>
        <w:tc>
          <w:tcPr>
            <w:tcW w:w="4645" w:type="dxa"/>
            <w:shd w:val="clear" w:color="auto" w:fill="auto"/>
          </w:tcPr>
          <w:p w14:paraId="463CA886" w14:textId="77777777" w:rsidR="00194E0D" w:rsidRPr="001768B3" w:rsidRDefault="00194E0D" w:rsidP="0066775A">
            <w:pPr>
              <w:spacing w:after="120" w:line="276" w:lineRule="auto"/>
              <w:ind w:left="426" w:hanging="426"/>
              <w:rPr>
                <w:rFonts w:cs="Tahoma"/>
                <w:strike/>
                <w:szCs w:val="21"/>
                <w:lang w:eastAsia="en-GB"/>
              </w:rPr>
            </w:pPr>
            <w:r w:rsidRPr="001768B3">
              <w:rPr>
                <w:rFonts w:cs="Tahoma"/>
                <w:strike/>
                <w:szCs w:val="21"/>
                <w:lang w:eastAsia="en-GB"/>
              </w:rPr>
              <w:t>[……],[……][…]pénznem</w:t>
            </w:r>
          </w:p>
          <w:p w14:paraId="463CA887" w14:textId="77777777" w:rsidR="00194E0D" w:rsidRPr="001768B3" w:rsidRDefault="00194E0D" w:rsidP="0066775A">
            <w:pPr>
              <w:spacing w:after="120" w:line="276" w:lineRule="auto"/>
              <w:ind w:left="426" w:hanging="426"/>
              <w:rPr>
                <w:rFonts w:cs="Tahoma"/>
                <w:strike/>
                <w:szCs w:val="21"/>
                <w:lang w:eastAsia="en-GB"/>
              </w:rPr>
            </w:pPr>
            <w:r w:rsidRPr="001768B3">
              <w:rPr>
                <w:rFonts w:cs="Tahoma"/>
                <w:i/>
                <w:strike/>
                <w:szCs w:val="21"/>
                <w:lang w:eastAsia="en-GB"/>
              </w:rPr>
              <w:t>(internetcím, a kibocsátó hatóság vagy testület, a dokumentáció pontos hivatkozási adatai): [……][……][……]</w:t>
            </w:r>
          </w:p>
        </w:tc>
      </w:tr>
      <w:tr w:rsidR="00194E0D" w:rsidRPr="001768B3" w14:paraId="463CA88C" w14:textId="77777777" w:rsidTr="00651E1E">
        <w:tc>
          <w:tcPr>
            <w:tcW w:w="4644" w:type="dxa"/>
            <w:shd w:val="clear" w:color="auto" w:fill="auto"/>
          </w:tcPr>
          <w:p w14:paraId="463CA889" w14:textId="77777777" w:rsidR="00855734" w:rsidRPr="001768B3" w:rsidRDefault="00194E0D" w:rsidP="0066775A">
            <w:pPr>
              <w:spacing w:after="120" w:line="276" w:lineRule="auto"/>
              <w:ind w:left="426" w:hanging="426"/>
              <w:rPr>
                <w:rFonts w:cs="Tahoma"/>
                <w:strike/>
                <w:szCs w:val="21"/>
                <w:lang w:eastAsia="en-GB"/>
              </w:rPr>
            </w:pPr>
            <w:r w:rsidRPr="001768B3">
              <w:rPr>
                <w:rFonts w:cs="Tahoma"/>
                <w:strike/>
                <w:szCs w:val="21"/>
                <w:lang w:eastAsia="en-GB"/>
              </w:rPr>
              <w:t xml:space="preserve">6) Az </w:t>
            </w:r>
            <w:r w:rsidRPr="001768B3">
              <w:rPr>
                <w:rFonts w:cs="Tahoma"/>
                <w:b/>
                <w:strike/>
                <w:szCs w:val="21"/>
                <w:lang w:eastAsia="en-GB"/>
              </w:rPr>
              <w:t>esetleges</w:t>
            </w:r>
            <w:r w:rsidRPr="001768B3">
              <w:rPr>
                <w:rFonts w:cs="Tahoma"/>
                <w:strike/>
                <w:szCs w:val="21"/>
                <w:lang w:eastAsia="en-GB"/>
              </w:rPr>
              <w:t xml:space="preserve"> </w:t>
            </w:r>
            <w:r w:rsidRPr="001768B3">
              <w:rPr>
                <w:rFonts w:cs="Tahoma"/>
                <w:b/>
                <w:strike/>
                <w:szCs w:val="21"/>
                <w:lang w:eastAsia="en-GB"/>
              </w:rPr>
              <w:t>egyéb gazdasági vagy pénzügyi követelmények</w:t>
            </w:r>
            <w:r w:rsidR="00855734" w:rsidRPr="001768B3">
              <w:rPr>
                <w:rStyle w:val="Lbjegyzet-hivatkozs"/>
                <w:rFonts w:cs="Tahoma"/>
                <w:b/>
                <w:strike/>
                <w:szCs w:val="21"/>
                <w:lang w:eastAsia="en-GB"/>
              </w:rPr>
              <w:footnoteReference w:id="46"/>
            </w:r>
            <w:r w:rsidRPr="001768B3">
              <w:rPr>
                <w:rFonts w:cs="Tahoma"/>
                <w:strike/>
                <w:szCs w:val="21"/>
                <w:lang w:eastAsia="en-GB"/>
              </w:rPr>
              <w:t xml:space="preserve"> tekintetében, amelyeket a vonatkozó hirdetményben vagy a közbeszerzési dokumentumokban meghatároztak, a gazdasági szereplő kijelenti a következőket:</w:t>
            </w:r>
          </w:p>
          <w:p w14:paraId="463CA88A" w14:textId="77777777" w:rsidR="00194E0D" w:rsidRPr="001768B3" w:rsidRDefault="00194E0D" w:rsidP="0066775A">
            <w:pPr>
              <w:spacing w:after="120" w:line="276" w:lineRule="auto"/>
              <w:ind w:left="426" w:hanging="426"/>
              <w:rPr>
                <w:rFonts w:cs="Tahoma"/>
                <w:strike/>
                <w:szCs w:val="21"/>
                <w:lang w:eastAsia="en-GB"/>
              </w:rPr>
            </w:pPr>
            <w:r w:rsidRPr="001768B3">
              <w:rPr>
                <w:rFonts w:cs="Tahoma"/>
                <w:i/>
                <w:strike/>
                <w:szCs w:val="21"/>
                <w:lang w:eastAsia="en-GB"/>
              </w:rPr>
              <w:t xml:space="preserve">Ha a vonatkozó hirdetményben vagy a közbeszerzési dokumentumokban </w:t>
            </w:r>
            <w:r w:rsidRPr="001768B3">
              <w:rPr>
                <w:rFonts w:cs="Tahoma"/>
                <w:b/>
                <w:i/>
                <w:strike/>
                <w:szCs w:val="21"/>
                <w:lang w:eastAsia="en-GB"/>
              </w:rPr>
              <w:t>esetlegesen</w:t>
            </w:r>
            <w:r w:rsidRPr="001768B3">
              <w:rPr>
                <w:rFonts w:cs="Tahoma"/>
                <w:i/>
                <w:strike/>
                <w:szCs w:val="21"/>
                <w:lang w:eastAsia="en-GB"/>
              </w:rPr>
              <w:t xml:space="preserve"> meghatározott vonatkozó dokumentáció elektronikus formában rendelkezésre áll, kérjük, adja meg a következő információkat:</w:t>
            </w:r>
          </w:p>
        </w:tc>
        <w:tc>
          <w:tcPr>
            <w:tcW w:w="4645" w:type="dxa"/>
            <w:shd w:val="clear" w:color="auto" w:fill="auto"/>
          </w:tcPr>
          <w:p w14:paraId="463CA88B" w14:textId="77777777" w:rsidR="00194E0D" w:rsidRPr="001768B3" w:rsidRDefault="00194E0D" w:rsidP="0066775A">
            <w:pPr>
              <w:spacing w:after="120" w:line="276" w:lineRule="auto"/>
              <w:ind w:left="426" w:hanging="426"/>
              <w:rPr>
                <w:rFonts w:cs="Tahoma"/>
                <w:strike/>
                <w:szCs w:val="21"/>
                <w:lang w:eastAsia="en-GB"/>
              </w:rPr>
            </w:pPr>
            <w:r w:rsidRPr="001768B3">
              <w:rPr>
                <w:rFonts w:cs="Tahoma"/>
                <w:strike/>
                <w:szCs w:val="21"/>
                <w:lang w:eastAsia="en-GB"/>
              </w:rPr>
              <w:t>[……]</w:t>
            </w:r>
            <w:r w:rsidRPr="001768B3">
              <w:rPr>
                <w:rFonts w:cs="Tahoma"/>
                <w:strike/>
                <w:szCs w:val="21"/>
                <w:lang w:eastAsia="en-GB"/>
              </w:rPr>
              <w:br/>
            </w:r>
            <w:r w:rsidRPr="001768B3">
              <w:rPr>
                <w:rFonts w:cs="Tahoma"/>
                <w:strike/>
                <w:szCs w:val="21"/>
                <w:lang w:eastAsia="en-GB"/>
              </w:rPr>
              <w:br/>
            </w:r>
            <w:r w:rsidRPr="001768B3">
              <w:rPr>
                <w:rFonts w:cs="Tahoma"/>
                <w:strike/>
                <w:szCs w:val="21"/>
                <w:lang w:eastAsia="en-GB"/>
              </w:rPr>
              <w:br/>
            </w:r>
            <w:r w:rsidRPr="001768B3">
              <w:rPr>
                <w:rFonts w:cs="Tahoma"/>
                <w:strike/>
                <w:szCs w:val="21"/>
                <w:lang w:eastAsia="en-GB"/>
              </w:rPr>
              <w:br/>
            </w:r>
            <w:r w:rsidRPr="001768B3">
              <w:rPr>
                <w:rFonts w:cs="Tahoma"/>
                <w:strike/>
                <w:szCs w:val="21"/>
                <w:lang w:eastAsia="en-GB"/>
              </w:rPr>
              <w:br/>
            </w:r>
            <w:r w:rsidRPr="001768B3">
              <w:rPr>
                <w:rFonts w:cs="Tahoma"/>
                <w:i/>
                <w:strike/>
                <w:szCs w:val="21"/>
                <w:lang w:eastAsia="en-GB"/>
              </w:rPr>
              <w:t>(internetcím, a kibocsátó hatóság vagy testület, a dokumentáció pontos hivatkozási adatai): [……][……][……]</w:t>
            </w:r>
          </w:p>
        </w:tc>
      </w:tr>
    </w:tbl>
    <w:p w14:paraId="463CA88D" w14:textId="77777777" w:rsidR="00194E0D" w:rsidRPr="001768B3" w:rsidRDefault="00194E0D" w:rsidP="0066775A">
      <w:pPr>
        <w:spacing w:after="120" w:line="276" w:lineRule="auto"/>
        <w:ind w:left="426" w:hanging="426"/>
        <w:rPr>
          <w:rFonts w:cs="Tahoma"/>
          <w:szCs w:val="21"/>
          <w:lang w:eastAsia="en-GB"/>
        </w:rPr>
      </w:pPr>
    </w:p>
    <w:p w14:paraId="463CA88E" w14:textId="77777777" w:rsidR="00194E0D" w:rsidRPr="001768B3" w:rsidRDefault="00684546" w:rsidP="0066775A">
      <w:pPr>
        <w:keepNext/>
        <w:spacing w:after="120" w:line="276" w:lineRule="auto"/>
        <w:ind w:left="426" w:hanging="426"/>
        <w:jc w:val="center"/>
        <w:rPr>
          <w:rFonts w:cs="Tahoma"/>
          <w:b/>
          <w:i/>
          <w:smallCaps/>
          <w:szCs w:val="21"/>
          <w:lang w:eastAsia="en-GB"/>
        </w:rPr>
      </w:pPr>
      <w:r w:rsidRPr="001768B3">
        <w:rPr>
          <w:rFonts w:cs="Tahoma"/>
          <w:b/>
          <w:i/>
          <w:smallCaps/>
          <w:szCs w:val="21"/>
          <w:lang w:eastAsia="en-GB"/>
        </w:rPr>
        <w:t>C: TECHNIKAI ÉS SZAKMAI ALKALMASSÁG</w:t>
      </w:r>
    </w:p>
    <w:p w14:paraId="463CA88F" w14:textId="77777777" w:rsidR="00194E0D" w:rsidRPr="001768B3" w:rsidRDefault="00194E0D" w:rsidP="0066775A">
      <w:pPr>
        <w:pBdr>
          <w:top w:val="single" w:sz="4" w:space="1" w:color="auto"/>
          <w:left w:val="single" w:sz="4" w:space="4" w:color="auto"/>
          <w:bottom w:val="single" w:sz="4" w:space="1" w:color="auto"/>
          <w:right w:val="single" w:sz="4" w:space="4" w:color="auto"/>
        </w:pBdr>
        <w:shd w:val="clear" w:color="auto" w:fill="BFBFBF"/>
        <w:spacing w:after="120" w:line="276" w:lineRule="auto"/>
        <w:ind w:left="426" w:hanging="426"/>
        <w:rPr>
          <w:rFonts w:cs="Tahoma"/>
          <w:b/>
          <w:i/>
          <w:szCs w:val="21"/>
          <w:lang w:eastAsia="en-GB"/>
        </w:rPr>
      </w:pPr>
      <w:r w:rsidRPr="001768B3">
        <w:rPr>
          <w:rFonts w:cs="Tahoma"/>
          <w:b/>
          <w:i/>
          <w:szCs w:val="21"/>
          <w:lang w:eastAsia="en-GB"/>
        </w:rPr>
        <w:t xml:space="preserve">A gazdasági szereplőnek </w:t>
      </w:r>
      <w:r w:rsidRPr="001768B3">
        <w:rPr>
          <w:rFonts w:cs="Tahoma"/>
          <w:b/>
          <w:szCs w:val="21"/>
          <w:u w:val="single"/>
          <w:lang w:eastAsia="en-GB"/>
        </w:rPr>
        <w:t>kizárólag</w:t>
      </w:r>
      <w:r w:rsidRPr="001768B3">
        <w:rPr>
          <w:rFonts w:cs="Tahoma"/>
          <w:b/>
          <w:i/>
          <w:szCs w:val="21"/>
          <w:lang w:eastAsia="en-GB"/>
        </w:rPr>
        <w:t xml:space="preserve"> 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5"/>
      </w:tblGrid>
      <w:tr w:rsidR="00194E0D" w:rsidRPr="001768B3" w14:paraId="463CA892" w14:textId="77777777" w:rsidTr="00651E1E">
        <w:tc>
          <w:tcPr>
            <w:tcW w:w="4644" w:type="dxa"/>
            <w:shd w:val="clear" w:color="auto" w:fill="auto"/>
          </w:tcPr>
          <w:p w14:paraId="463CA890" w14:textId="77777777" w:rsidR="00194E0D" w:rsidRPr="001768B3" w:rsidRDefault="00194E0D" w:rsidP="0066775A">
            <w:pPr>
              <w:spacing w:after="120" w:line="276" w:lineRule="auto"/>
              <w:ind w:left="426" w:hanging="426"/>
              <w:rPr>
                <w:rFonts w:cs="Tahoma"/>
                <w:b/>
                <w:i/>
                <w:strike/>
                <w:szCs w:val="21"/>
                <w:lang w:eastAsia="en-GB"/>
              </w:rPr>
            </w:pPr>
            <w:bookmarkStart w:id="76" w:name="_DV_M4300"/>
            <w:bookmarkStart w:id="77" w:name="_DV_M4301"/>
            <w:bookmarkEnd w:id="76"/>
            <w:bookmarkEnd w:id="77"/>
            <w:r w:rsidRPr="001768B3">
              <w:rPr>
                <w:rFonts w:cs="Tahoma"/>
                <w:b/>
                <w:i/>
                <w:strike/>
                <w:szCs w:val="21"/>
                <w:lang w:eastAsia="en-GB"/>
              </w:rPr>
              <w:t>Technikai és szakmai alkalmasság</w:t>
            </w:r>
          </w:p>
        </w:tc>
        <w:tc>
          <w:tcPr>
            <w:tcW w:w="4645" w:type="dxa"/>
            <w:shd w:val="clear" w:color="auto" w:fill="auto"/>
          </w:tcPr>
          <w:p w14:paraId="463CA891" w14:textId="77777777" w:rsidR="00194E0D" w:rsidRPr="001768B3" w:rsidRDefault="00194E0D" w:rsidP="0066775A">
            <w:pPr>
              <w:spacing w:after="120" w:line="276" w:lineRule="auto"/>
              <w:ind w:left="426" w:hanging="426"/>
              <w:rPr>
                <w:rFonts w:cs="Tahoma"/>
                <w:b/>
                <w:i/>
                <w:strike/>
                <w:szCs w:val="21"/>
                <w:lang w:eastAsia="en-GB"/>
              </w:rPr>
            </w:pPr>
            <w:r w:rsidRPr="001768B3">
              <w:rPr>
                <w:rFonts w:cs="Tahoma"/>
                <w:b/>
                <w:i/>
                <w:strike/>
                <w:szCs w:val="21"/>
                <w:lang w:eastAsia="en-GB"/>
              </w:rPr>
              <w:t>Válasz:</w:t>
            </w:r>
          </w:p>
        </w:tc>
      </w:tr>
      <w:tr w:rsidR="00194E0D" w:rsidRPr="001768B3" w14:paraId="463CA89A" w14:textId="77777777" w:rsidTr="00651E1E">
        <w:tc>
          <w:tcPr>
            <w:tcW w:w="4644" w:type="dxa"/>
            <w:shd w:val="clear" w:color="auto" w:fill="auto"/>
          </w:tcPr>
          <w:p w14:paraId="463CA893" w14:textId="77777777" w:rsidR="00194E0D" w:rsidRPr="001768B3" w:rsidRDefault="00194E0D" w:rsidP="0066775A">
            <w:pPr>
              <w:spacing w:after="120" w:line="276" w:lineRule="auto"/>
              <w:ind w:left="426" w:hanging="426"/>
              <w:rPr>
                <w:rFonts w:cs="Tahoma"/>
                <w:strike/>
                <w:szCs w:val="21"/>
                <w:lang w:eastAsia="en-GB"/>
              </w:rPr>
            </w:pPr>
            <w:r w:rsidRPr="001768B3">
              <w:rPr>
                <w:rFonts w:cs="Tahoma"/>
                <w:i/>
                <w:strike/>
                <w:szCs w:val="21"/>
                <w:lang w:eastAsia="en-GB"/>
              </w:rPr>
              <w:t>1a)</w:t>
            </w:r>
            <w:r w:rsidRPr="001768B3">
              <w:rPr>
                <w:rFonts w:cs="Tahoma"/>
                <w:strike/>
                <w:szCs w:val="21"/>
                <w:lang w:eastAsia="en-GB"/>
              </w:rPr>
              <w:t xml:space="preserve"> Csak </w:t>
            </w:r>
            <w:r w:rsidRPr="001768B3">
              <w:rPr>
                <w:rFonts w:cs="Tahoma"/>
                <w:b/>
                <w:i/>
                <w:strike/>
                <w:szCs w:val="21"/>
                <w:lang w:eastAsia="en-GB"/>
              </w:rPr>
              <w:t xml:space="preserve">építési beruházásra vonatkozó közbeszerzési szerződések </w:t>
            </w:r>
            <w:r w:rsidRPr="001768B3">
              <w:rPr>
                <w:rFonts w:cs="Tahoma"/>
                <w:b/>
                <w:strike/>
                <w:szCs w:val="21"/>
                <w:lang w:eastAsia="en-GB"/>
              </w:rPr>
              <w:t>esetében</w:t>
            </w:r>
            <w:r w:rsidRPr="001768B3">
              <w:rPr>
                <w:rFonts w:cs="Tahoma"/>
                <w:strike/>
                <w:szCs w:val="21"/>
                <w:lang w:eastAsia="en-GB"/>
              </w:rPr>
              <w:t>:</w:t>
            </w:r>
          </w:p>
          <w:p w14:paraId="463CA894" w14:textId="77777777" w:rsidR="00194E0D" w:rsidRPr="001768B3" w:rsidRDefault="00194E0D" w:rsidP="0066775A">
            <w:pPr>
              <w:spacing w:after="120" w:line="276" w:lineRule="auto"/>
              <w:ind w:left="426" w:hanging="426"/>
              <w:rPr>
                <w:rFonts w:cs="Tahoma"/>
                <w:strike/>
                <w:szCs w:val="21"/>
                <w:lang w:eastAsia="en-GB"/>
              </w:rPr>
            </w:pPr>
            <w:r w:rsidRPr="001768B3">
              <w:rPr>
                <w:rFonts w:cs="Tahoma"/>
                <w:strike/>
                <w:szCs w:val="21"/>
                <w:lang w:eastAsia="en-GB"/>
              </w:rPr>
              <w:t xml:space="preserve">A referencia-időszak folyamán a gazdasági szereplő </w:t>
            </w:r>
            <w:r w:rsidRPr="001768B3">
              <w:rPr>
                <w:rFonts w:cs="Tahoma"/>
                <w:b/>
                <w:strike/>
                <w:szCs w:val="21"/>
                <w:lang w:eastAsia="en-GB"/>
              </w:rPr>
              <w:t>a meghatározott típusú munkákból a következőket végezte</w:t>
            </w:r>
            <w:r w:rsidRPr="001768B3">
              <w:rPr>
                <w:rFonts w:cs="Tahoma"/>
                <w:strike/>
                <w:szCs w:val="21"/>
                <w:lang w:eastAsia="en-GB"/>
              </w:rPr>
              <w:t>:</w:t>
            </w:r>
          </w:p>
          <w:p w14:paraId="463CA895" w14:textId="77777777" w:rsidR="00194E0D" w:rsidRPr="001768B3" w:rsidRDefault="00194E0D" w:rsidP="0066775A">
            <w:pPr>
              <w:spacing w:after="120" w:line="276" w:lineRule="auto"/>
              <w:ind w:left="426" w:hanging="426"/>
              <w:rPr>
                <w:rFonts w:cs="Tahoma"/>
                <w:strike/>
                <w:szCs w:val="21"/>
                <w:lang w:eastAsia="en-GB"/>
              </w:rPr>
            </w:pPr>
            <w:r w:rsidRPr="001768B3">
              <w:rPr>
                <w:rFonts w:cs="Tahoma"/>
                <w:i/>
                <w:strike/>
                <w:szCs w:val="21"/>
                <w:lang w:eastAsia="en-GB"/>
              </w:rPr>
              <w:t>Ha a legfontosabb munkák megfelelő elvégzésére és eredményére vonatkozó dokumentáció elektronikus formában rendelkezésre áll, kérjük, adja meg a következő információkat:</w:t>
            </w:r>
          </w:p>
        </w:tc>
        <w:tc>
          <w:tcPr>
            <w:tcW w:w="4645" w:type="dxa"/>
            <w:shd w:val="clear" w:color="auto" w:fill="auto"/>
          </w:tcPr>
          <w:p w14:paraId="463CA896" w14:textId="77777777" w:rsidR="00194E0D" w:rsidRPr="001768B3" w:rsidRDefault="00194E0D" w:rsidP="0066775A">
            <w:pPr>
              <w:spacing w:after="120" w:line="276" w:lineRule="auto"/>
              <w:ind w:left="426" w:hanging="426"/>
              <w:rPr>
                <w:rFonts w:cs="Tahoma"/>
                <w:strike/>
                <w:szCs w:val="21"/>
                <w:lang w:eastAsia="en-GB"/>
              </w:rPr>
            </w:pPr>
            <w:r w:rsidRPr="001768B3">
              <w:rPr>
                <w:rFonts w:cs="Tahoma"/>
                <w:strike/>
                <w:szCs w:val="21"/>
                <w:lang w:eastAsia="en-GB"/>
              </w:rPr>
              <w:t>Évek száma (ezt az időszakot a vonatkozó hirdetmény vagy a közbeszerzési dokumentumok határozzák meg): […]</w:t>
            </w:r>
          </w:p>
          <w:p w14:paraId="463CA897" w14:textId="77777777" w:rsidR="00194E0D" w:rsidRPr="001768B3" w:rsidRDefault="00194E0D" w:rsidP="0066775A">
            <w:pPr>
              <w:spacing w:after="120" w:line="276" w:lineRule="auto"/>
              <w:ind w:left="426" w:hanging="426"/>
              <w:rPr>
                <w:rFonts w:cs="Tahoma"/>
                <w:strike/>
                <w:szCs w:val="21"/>
                <w:lang w:eastAsia="en-GB"/>
              </w:rPr>
            </w:pPr>
            <w:r w:rsidRPr="001768B3">
              <w:rPr>
                <w:rFonts w:cs="Tahoma"/>
                <w:strike/>
                <w:szCs w:val="21"/>
                <w:lang w:eastAsia="en-GB"/>
              </w:rPr>
              <w:t>Munkák:  […...]</w:t>
            </w:r>
          </w:p>
          <w:p w14:paraId="463CA898" w14:textId="77777777" w:rsidR="00194E0D" w:rsidRPr="001768B3" w:rsidRDefault="00194E0D" w:rsidP="0066775A">
            <w:pPr>
              <w:spacing w:after="120" w:line="276" w:lineRule="auto"/>
              <w:ind w:left="426" w:hanging="426"/>
              <w:rPr>
                <w:rFonts w:cs="Tahoma"/>
                <w:i/>
                <w:strike/>
                <w:szCs w:val="21"/>
                <w:lang w:eastAsia="en-GB"/>
              </w:rPr>
            </w:pPr>
          </w:p>
          <w:p w14:paraId="463CA899" w14:textId="77777777" w:rsidR="00194E0D" w:rsidRPr="001768B3" w:rsidRDefault="00194E0D" w:rsidP="0066775A">
            <w:pPr>
              <w:spacing w:after="120" w:line="276" w:lineRule="auto"/>
              <w:ind w:left="426" w:hanging="426"/>
              <w:rPr>
                <w:rFonts w:cs="Tahoma"/>
                <w:strike/>
                <w:szCs w:val="21"/>
                <w:lang w:eastAsia="en-GB"/>
              </w:rPr>
            </w:pPr>
            <w:r w:rsidRPr="001768B3">
              <w:rPr>
                <w:rFonts w:cs="Tahoma"/>
                <w:i/>
                <w:strike/>
                <w:szCs w:val="21"/>
                <w:lang w:eastAsia="en-GB"/>
              </w:rPr>
              <w:t>(internetcím, a kibocsátó hatóság vagy testület, a dokumentáció pontos hivatkozási adatai): [……][……][……]</w:t>
            </w:r>
          </w:p>
        </w:tc>
      </w:tr>
      <w:tr w:rsidR="00194E0D" w:rsidRPr="001768B3" w14:paraId="463CA8A9" w14:textId="77777777" w:rsidTr="00651E1E">
        <w:tc>
          <w:tcPr>
            <w:tcW w:w="4644" w:type="dxa"/>
            <w:shd w:val="clear" w:color="auto" w:fill="auto"/>
          </w:tcPr>
          <w:p w14:paraId="463CA89B" w14:textId="77777777" w:rsidR="00194E0D" w:rsidRPr="00E87D47" w:rsidRDefault="00194E0D" w:rsidP="0066775A">
            <w:pPr>
              <w:spacing w:after="120" w:line="276" w:lineRule="auto"/>
              <w:ind w:left="426" w:hanging="426"/>
              <w:rPr>
                <w:rFonts w:cs="Tahoma"/>
                <w:strike/>
                <w:szCs w:val="21"/>
                <w:lang w:eastAsia="en-GB"/>
              </w:rPr>
            </w:pPr>
            <w:r w:rsidRPr="00E87D47">
              <w:rPr>
                <w:rFonts w:cs="Tahoma"/>
                <w:i/>
                <w:strike/>
                <w:szCs w:val="21"/>
                <w:lang w:eastAsia="en-GB"/>
              </w:rPr>
              <w:t>1b)</w:t>
            </w:r>
            <w:r w:rsidRPr="00E87D47">
              <w:rPr>
                <w:rFonts w:cs="Tahoma"/>
                <w:strike/>
                <w:szCs w:val="21"/>
                <w:lang w:eastAsia="en-GB"/>
              </w:rPr>
              <w:t xml:space="preserve"> Csak </w:t>
            </w:r>
            <w:r w:rsidRPr="00E87D47">
              <w:rPr>
                <w:rFonts w:cs="Tahoma"/>
                <w:b/>
                <w:i/>
                <w:strike/>
                <w:szCs w:val="21"/>
                <w:lang w:eastAsia="en-GB"/>
              </w:rPr>
              <w:t>árubeszerzésre és szolgáltatásnyújtásra irányuló közbeszerzési szerződések</w:t>
            </w:r>
            <w:r w:rsidRPr="00E87D47">
              <w:rPr>
                <w:rFonts w:cs="Tahoma"/>
                <w:strike/>
                <w:szCs w:val="21"/>
                <w:lang w:eastAsia="en-GB"/>
              </w:rPr>
              <w:t xml:space="preserve"> esetében:</w:t>
            </w:r>
          </w:p>
          <w:p w14:paraId="463CA89C" w14:textId="5BE780D6" w:rsidR="00194E0D" w:rsidRPr="001768B3" w:rsidRDefault="00194E0D" w:rsidP="0066775A">
            <w:pPr>
              <w:spacing w:after="120" w:line="276" w:lineRule="auto"/>
              <w:ind w:left="426" w:hanging="426"/>
              <w:rPr>
                <w:rFonts w:cs="Tahoma"/>
                <w:szCs w:val="21"/>
                <w:shd w:val="clear" w:color="000000" w:fill="auto"/>
                <w:lang w:eastAsia="en-GB"/>
              </w:rPr>
            </w:pPr>
            <w:r w:rsidRPr="00E87D47">
              <w:rPr>
                <w:rFonts w:cs="Tahoma"/>
                <w:strike/>
                <w:szCs w:val="21"/>
                <w:lang w:eastAsia="en-GB"/>
              </w:rPr>
              <w:t>A referencia-időszak folyamán</w:t>
            </w:r>
            <w:r w:rsidRPr="00E87D47">
              <w:rPr>
                <w:rFonts w:cs="Tahoma"/>
                <w:strike/>
                <w:szCs w:val="21"/>
                <w:vertAlign w:val="superscript"/>
                <w:lang w:eastAsia="en-GB"/>
              </w:rPr>
              <w:footnoteReference w:id="47"/>
            </w:r>
            <w:r w:rsidRPr="00E87D47">
              <w:rPr>
                <w:rFonts w:cs="Tahoma"/>
                <w:strike/>
                <w:szCs w:val="21"/>
                <w:lang w:eastAsia="en-GB"/>
              </w:rPr>
              <w:t xml:space="preserve"> a gazdasági szereplő </w:t>
            </w:r>
            <w:r w:rsidRPr="00E87D47">
              <w:rPr>
                <w:rFonts w:cs="Tahoma"/>
                <w:b/>
                <w:strike/>
                <w:szCs w:val="21"/>
                <w:lang w:eastAsia="en-GB"/>
              </w:rPr>
              <w:t xml:space="preserve">a meghatározott típusokon belül a következő főbb szállításokat végezte, vagy a következő főbb szolgáltatásokat nyújtotta: </w:t>
            </w:r>
            <w:r w:rsidRPr="00E87D47">
              <w:rPr>
                <w:rFonts w:cs="Tahoma"/>
                <w:strike/>
                <w:szCs w:val="21"/>
                <w:lang w:eastAsia="en-GB"/>
              </w:rPr>
              <w:t xml:space="preserve">A lista elkészítésekor kérjük, tüntesse fel az </w:t>
            </w:r>
            <w:r w:rsidRPr="00E87D47">
              <w:rPr>
                <w:rFonts w:cs="Tahoma"/>
                <w:i/>
                <w:strike/>
                <w:szCs w:val="21"/>
                <w:lang w:eastAsia="en-GB"/>
              </w:rPr>
              <w:t>összegeket</w:t>
            </w:r>
            <w:r w:rsidRPr="00E87D47">
              <w:rPr>
                <w:rFonts w:cs="Tahoma"/>
                <w:strike/>
                <w:szCs w:val="21"/>
                <w:lang w:eastAsia="en-GB"/>
              </w:rPr>
              <w:t>, a dátumokat és a közületi vagy magánmegrendelőket</w:t>
            </w:r>
            <w:r w:rsidRPr="00E87D47">
              <w:rPr>
                <w:rFonts w:cs="Tahoma"/>
                <w:strike/>
                <w:szCs w:val="21"/>
                <w:vertAlign w:val="superscript"/>
                <w:lang w:eastAsia="en-GB"/>
              </w:rPr>
              <w:footnoteReference w:id="48"/>
            </w:r>
            <w:r w:rsidRPr="00E87D47">
              <w:rPr>
                <w:rFonts w:cs="Tahoma"/>
                <w:strike/>
                <w:szCs w:val="21"/>
                <w:lang w:eastAsia="en-GB"/>
              </w:rPr>
              <w:t>:</w:t>
            </w:r>
          </w:p>
        </w:tc>
        <w:tc>
          <w:tcPr>
            <w:tcW w:w="4645" w:type="dxa"/>
            <w:shd w:val="clear" w:color="auto" w:fill="auto"/>
          </w:tcPr>
          <w:p w14:paraId="463CA89D" w14:textId="77777777" w:rsidR="00194E0D" w:rsidRPr="00E87D47" w:rsidRDefault="00194E0D" w:rsidP="0066775A">
            <w:pPr>
              <w:spacing w:after="120" w:line="276" w:lineRule="auto"/>
              <w:ind w:left="426" w:hanging="426"/>
              <w:rPr>
                <w:rFonts w:cs="Tahoma"/>
                <w:strike/>
                <w:szCs w:val="21"/>
                <w:lang w:eastAsia="en-GB"/>
              </w:rPr>
            </w:pPr>
            <w:r w:rsidRPr="001768B3">
              <w:rPr>
                <w:rFonts w:cs="Tahoma"/>
                <w:szCs w:val="21"/>
                <w:lang w:eastAsia="en-GB"/>
              </w:rPr>
              <w:br/>
            </w:r>
            <w:r w:rsidRPr="00E87D47">
              <w:rPr>
                <w:rFonts w:cs="Tahoma"/>
                <w:strike/>
                <w:szCs w:val="21"/>
                <w:lang w:eastAsia="en-GB"/>
              </w:rPr>
              <w:t>Évek száma (ezt az időszakot a vonatkozó hirdetmény vagy a közbeszerzési dokumentumok határozzák meg):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
              <w:gridCol w:w="1053"/>
              <w:gridCol w:w="1025"/>
              <w:gridCol w:w="1416"/>
            </w:tblGrid>
            <w:tr w:rsidR="00194E0D" w:rsidRPr="00E87D47" w14:paraId="463CA8A2" w14:textId="77777777" w:rsidTr="00651E1E">
              <w:tc>
                <w:tcPr>
                  <w:tcW w:w="1336" w:type="dxa"/>
                  <w:shd w:val="clear" w:color="auto" w:fill="auto"/>
                </w:tcPr>
                <w:p w14:paraId="463CA89E" w14:textId="77777777" w:rsidR="00194E0D" w:rsidRPr="00E87D47" w:rsidRDefault="00194E0D" w:rsidP="0066775A">
                  <w:pPr>
                    <w:spacing w:after="120" w:line="276" w:lineRule="auto"/>
                    <w:ind w:left="426" w:hanging="426"/>
                    <w:rPr>
                      <w:rFonts w:cs="Tahoma"/>
                      <w:strike/>
                      <w:szCs w:val="21"/>
                      <w:lang w:eastAsia="en-GB"/>
                    </w:rPr>
                  </w:pPr>
                  <w:r w:rsidRPr="00E87D47">
                    <w:rPr>
                      <w:rFonts w:cs="Tahoma"/>
                      <w:strike/>
                      <w:szCs w:val="21"/>
                      <w:lang w:eastAsia="en-GB"/>
                    </w:rPr>
                    <w:t>Leírás</w:t>
                  </w:r>
                </w:p>
              </w:tc>
              <w:tc>
                <w:tcPr>
                  <w:tcW w:w="936" w:type="dxa"/>
                  <w:shd w:val="clear" w:color="auto" w:fill="auto"/>
                </w:tcPr>
                <w:p w14:paraId="463CA89F" w14:textId="77777777" w:rsidR="00194E0D" w:rsidRPr="00E87D47" w:rsidRDefault="00194E0D" w:rsidP="0066775A">
                  <w:pPr>
                    <w:spacing w:after="120" w:line="276" w:lineRule="auto"/>
                    <w:ind w:left="426" w:hanging="426"/>
                    <w:rPr>
                      <w:rFonts w:cs="Tahoma"/>
                      <w:strike/>
                      <w:szCs w:val="21"/>
                      <w:lang w:eastAsia="en-GB"/>
                    </w:rPr>
                  </w:pPr>
                  <w:r w:rsidRPr="00E87D47">
                    <w:rPr>
                      <w:rFonts w:cs="Tahoma"/>
                      <w:strike/>
                      <w:szCs w:val="21"/>
                      <w:lang w:eastAsia="en-GB"/>
                    </w:rPr>
                    <w:t>összegek</w:t>
                  </w:r>
                </w:p>
              </w:tc>
              <w:tc>
                <w:tcPr>
                  <w:tcW w:w="724" w:type="dxa"/>
                  <w:shd w:val="clear" w:color="auto" w:fill="auto"/>
                </w:tcPr>
                <w:p w14:paraId="463CA8A0" w14:textId="77777777" w:rsidR="00194E0D" w:rsidRPr="00E87D47" w:rsidRDefault="00194E0D" w:rsidP="0066775A">
                  <w:pPr>
                    <w:spacing w:after="120" w:line="276" w:lineRule="auto"/>
                    <w:ind w:left="426" w:hanging="426"/>
                    <w:rPr>
                      <w:rFonts w:cs="Tahoma"/>
                      <w:strike/>
                      <w:szCs w:val="21"/>
                      <w:lang w:eastAsia="en-GB"/>
                    </w:rPr>
                  </w:pPr>
                  <w:r w:rsidRPr="00E87D47">
                    <w:rPr>
                      <w:rFonts w:cs="Tahoma"/>
                      <w:strike/>
                      <w:szCs w:val="21"/>
                      <w:lang w:eastAsia="en-GB"/>
                    </w:rPr>
                    <w:t>dátumok</w:t>
                  </w:r>
                </w:p>
              </w:tc>
              <w:tc>
                <w:tcPr>
                  <w:tcW w:w="1149" w:type="dxa"/>
                  <w:shd w:val="clear" w:color="auto" w:fill="auto"/>
                </w:tcPr>
                <w:p w14:paraId="463CA8A1" w14:textId="77777777" w:rsidR="00194E0D" w:rsidRPr="00E87D47" w:rsidRDefault="00194E0D" w:rsidP="0066775A">
                  <w:pPr>
                    <w:spacing w:after="120" w:line="276" w:lineRule="auto"/>
                    <w:ind w:left="426" w:hanging="426"/>
                    <w:rPr>
                      <w:rFonts w:cs="Tahoma"/>
                      <w:strike/>
                      <w:szCs w:val="21"/>
                      <w:lang w:eastAsia="en-GB"/>
                    </w:rPr>
                  </w:pPr>
                  <w:r w:rsidRPr="00E87D47">
                    <w:rPr>
                      <w:rFonts w:cs="Tahoma"/>
                      <w:strike/>
                      <w:szCs w:val="21"/>
                      <w:lang w:eastAsia="en-GB"/>
                    </w:rPr>
                    <w:t>megrendelők</w:t>
                  </w:r>
                </w:p>
              </w:tc>
            </w:tr>
            <w:tr w:rsidR="00194E0D" w:rsidRPr="00E87D47" w14:paraId="463CA8A7" w14:textId="77777777" w:rsidTr="00651E1E">
              <w:tc>
                <w:tcPr>
                  <w:tcW w:w="1336" w:type="dxa"/>
                  <w:shd w:val="clear" w:color="auto" w:fill="auto"/>
                </w:tcPr>
                <w:p w14:paraId="463CA8A3" w14:textId="77777777" w:rsidR="00194E0D" w:rsidRPr="00E87D47" w:rsidRDefault="00194E0D" w:rsidP="0066775A">
                  <w:pPr>
                    <w:spacing w:after="120" w:line="276" w:lineRule="auto"/>
                    <w:ind w:left="426" w:hanging="426"/>
                    <w:rPr>
                      <w:rFonts w:cs="Tahoma"/>
                      <w:strike/>
                      <w:szCs w:val="21"/>
                      <w:lang w:eastAsia="en-GB"/>
                    </w:rPr>
                  </w:pPr>
                </w:p>
              </w:tc>
              <w:tc>
                <w:tcPr>
                  <w:tcW w:w="936" w:type="dxa"/>
                  <w:shd w:val="clear" w:color="auto" w:fill="auto"/>
                </w:tcPr>
                <w:p w14:paraId="463CA8A4" w14:textId="77777777" w:rsidR="00194E0D" w:rsidRPr="00E87D47" w:rsidRDefault="00194E0D" w:rsidP="0066775A">
                  <w:pPr>
                    <w:spacing w:after="120" w:line="276" w:lineRule="auto"/>
                    <w:ind w:left="426" w:hanging="426"/>
                    <w:rPr>
                      <w:rFonts w:cs="Tahoma"/>
                      <w:strike/>
                      <w:szCs w:val="21"/>
                      <w:lang w:eastAsia="en-GB"/>
                    </w:rPr>
                  </w:pPr>
                </w:p>
              </w:tc>
              <w:tc>
                <w:tcPr>
                  <w:tcW w:w="724" w:type="dxa"/>
                  <w:shd w:val="clear" w:color="auto" w:fill="auto"/>
                </w:tcPr>
                <w:p w14:paraId="463CA8A5" w14:textId="77777777" w:rsidR="00194E0D" w:rsidRPr="00E87D47" w:rsidRDefault="00194E0D" w:rsidP="0066775A">
                  <w:pPr>
                    <w:spacing w:after="120" w:line="276" w:lineRule="auto"/>
                    <w:ind w:left="426" w:hanging="426"/>
                    <w:rPr>
                      <w:rFonts w:cs="Tahoma"/>
                      <w:strike/>
                      <w:szCs w:val="21"/>
                      <w:lang w:eastAsia="en-GB"/>
                    </w:rPr>
                  </w:pPr>
                </w:p>
              </w:tc>
              <w:tc>
                <w:tcPr>
                  <w:tcW w:w="1149" w:type="dxa"/>
                  <w:shd w:val="clear" w:color="auto" w:fill="auto"/>
                </w:tcPr>
                <w:p w14:paraId="463CA8A6" w14:textId="77777777" w:rsidR="00194E0D" w:rsidRPr="00E87D47" w:rsidRDefault="00194E0D" w:rsidP="0066775A">
                  <w:pPr>
                    <w:spacing w:after="120" w:line="276" w:lineRule="auto"/>
                    <w:ind w:left="426" w:hanging="426"/>
                    <w:rPr>
                      <w:rFonts w:cs="Tahoma"/>
                      <w:strike/>
                      <w:szCs w:val="21"/>
                      <w:lang w:eastAsia="en-GB"/>
                    </w:rPr>
                  </w:pPr>
                </w:p>
              </w:tc>
            </w:tr>
          </w:tbl>
          <w:p w14:paraId="463CA8A8" w14:textId="77777777" w:rsidR="00194E0D" w:rsidRPr="001768B3" w:rsidRDefault="00194E0D" w:rsidP="0066775A">
            <w:pPr>
              <w:spacing w:after="120" w:line="276" w:lineRule="auto"/>
              <w:ind w:left="426" w:hanging="426"/>
              <w:rPr>
                <w:rFonts w:cs="Tahoma"/>
                <w:szCs w:val="21"/>
                <w:lang w:eastAsia="en-GB"/>
              </w:rPr>
            </w:pPr>
          </w:p>
        </w:tc>
      </w:tr>
      <w:tr w:rsidR="00194E0D" w:rsidRPr="001768B3" w14:paraId="463CA8AD" w14:textId="77777777" w:rsidTr="00651E1E">
        <w:tc>
          <w:tcPr>
            <w:tcW w:w="4644" w:type="dxa"/>
            <w:shd w:val="clear" w:color="auto" w:fill="auto"/>
          </w:tcPr>
          <w:p w14:paraId="463CA8AA" w14:textId="4189B6A1" w:rsidR="00194E0D" w:rsidRPr="007422D0" w:rsidRDefault="00194E0D" w:rsidP="0066775A">
            <w:pPr>
              <w:spacing w:after="120" w:line="276" w:lineRule="auto"/>
              <w:ind w:left="426" w:hanging="426"/>
              <w:rPr>
                <w:rFonts w:cs="Tahoma"/>
                <w:strike/>
                <w:szCs w:val="21"/>
                <w:lang w:eastAsia="en-GB"/>
              </w:rPr>
            </w:pPr>
            <w:r w:rsidRPr="007422D0">
              <w:rPr>
                <w:rFonts w:cs="Tahoma"/>
                <w:strike/>
                <w:szCs w:val="21"/>
                <w:lang w:eastAsia="en-GB"/>
              </w:rPr>
              <w:t xml:space="preserve">2) A gazdasági szereplő a következő </w:t>
            </w:r>
            <w:r w:rsidRPr="007422D0">
              <w:rPr>
                <w:rFonts w:cs="Tahoma"/>
                <w:b/>
                <w:strike/>
                <w:szCs w:val="21"/>
                <w:lang w:eastAsia="en-GB"/>
              </w:rPr>
              <w:t>szakembereket vagy műszaki szervezeteket</w:t>
            </w:r>
            <w:r w:rsidRPr="007422D0">
              <w:rPr>
                <w:rFonts w:cs="Tahoma"/>
                <w:b/>
                <w:strike/>
                <w:szCs w:val="21"/>
                <w:vertAlign w:val="superscript"/>
                <w:lang w:eastAsia="en-GB"/>
              </w:rPr>
              <w:footnoteReference w:id="49"/>
            </w:r>
            <w:r w:rsidRPr="007422D0">
              <w:rPr>
                <w:rFonts w:cs="Tahoma"/>
                <w:strike/>
                <w:szCs w:val="21"/>
                <w:lang w:eastAsia="en-GB"/>
              </w:rPr>
              <w:t xml:space="preserve"> veheti igénybe, különös tekintettel a minőség-ellenőrzésért felelős szakemberekre vagy szervezetekre:</w:t>
            </w:r>
          </w:p>
          <w:p w14:paraId="463CA8AB" w14:textId="77777777" w:rsidR="00194E0D" w:rsidRPr="001768B3" w:rsidRDefault="00194E0D" w:rsidP="0066775A">
            <w:pPr>
              <w:spacing w:after="120" w:line="276" w:lineRule="auto"/>
              <w:ind w:left="426" w:hanging="426"/>
              <w:rPr>
                <w:rFonts w:cs="Tahoma"/>
                <w:strike/>
                <w:szCs w:val="21"/>
                <w:shd w:val="clear" w:color="000000" w:fill="auto"/>
                <w:lang w:eastAsia="en-GB"/>
              </w:rPr>
            </w:pPr>
            <w:r w:rsidRPr="001768B3">
              <w:rPr>
                <w:rFonts w:cs="Tahoma"/>
                <w:strike/>
                <w:szCs w:val="21"/>
                <w:lang w:eastAsia="en-GB"/>
              </w:rPr>
              <w:t>Építési beruházásra vonatkozó közbeszerzési szerződések esetében a gazdasági szereplő a következő szakembereket vagy műszaki szervezeteket veheti igénybe a munka elvégzéséhez:</w:t>
            </w:r>
          </w:p>
        </w:tc>
        <w:tc>
          <w:tcPr>
            <w:tcW w:w="4645" w:type="dxa"/>
            <w:shd w:val="clear" w:color="auto" w:fill="auto"/>
          </w:tcPr>
          <w:p w14:paraId="463CA8AC" w14:textId="77777777" w:rsidR="00194E0D" w:rsidRPr="001768B3" w:rsidRDefault="00194E0D" w:rsidP="0066775A">
            <w:pPr>
              <w:spacing w:after="120" w:line="276" w:lineRule="auto"/>
              <w:ind w:left="426" w:hanging="426"/>
              <w:rPr>
                <w:rFonts w:cs="Tahoma"/>
                <w:szCs w:val="21"/>
                <w:lang w:eastAsia="en-GB"/>
              </w:rPr>
            </w:pPr>
            <w:r w:rsidRPr="001768B3">
              <w:rPr>
                <w:rFonts w:cs="Tahoma"/>
                <w:szCs w:val="21"/>
                <w:lang w:eastAsia="en-GB"/>
              </w:rPr>
              <w:t>[……]</w:t>
            </w:r>
            <w:r w:rsidRPr="001768B3">
              <w:rPr>
                <w:rFonts w:cs="Tahoma"/>
                <w:szCs w:val="21"/>
                <w:lang w:eastAsia="en-GB"/>
              </w:rPr>
              <w:br/>
            </w:r>
            <w:r w:rsidRPr="001768B3">
              <w:rPr>
                <w:rFonts w:cs="Tahoma"/>
                <w:szCs w:val="21"/>
                <w:lang w:eastAsia="en-GB"/>
              </w:rPr>
              <w:br/>
            </w:r>
            <w:r w:rsidRPr="001768B3">
              <w:rPr>
                <w:rFonts w:cs="Tahoma"/>
                <w:szCs w:val="21"/>
                <w:lang w:eastAsia="en-GB"/>
              </w:rPr>
              <w:br/>
              <w:t>[……]</w:t>
            </w:r>
          </w:p>
        </w:tc>
      </w:tr>
      <w:tr w:rsidR="00194E0D" w:rsidRPr="001768B3" w14:paraId="463CA8B0" w14:textId="77777777" w:rsidTr="00651E1E">
        <w:tc>
          <w:tcPr>
            <w:tcW w:w="4644" w:type="dxa"/>
            <w:shd w:val="clear" w:color="auto" w:fill="auto"/>
          </w:tcPr>
          <w:p w14:paraId="463CA8AE" w14:textId="77777777" w:rsidR="00194E0D" w:rsidRPr="001768B3" w:rsidRDefault="00194E0D" w:rsidP="0066775A">
            <w:pPr>
              <w:spacing w:after="120" w:line="276" w:lineRule="auto"/>
              <w:ind w:left="426" w:hanging="426"/>
              <w:rPr>
                <w:rFonts w:cs="Tahoma"/>
                <w:strike/>
                <w:szCs w:val="21"/>
                <w:lang w:eastAsia="en-GB"/>
              </w:rPr>
            </w:pPr>
            <w:r w:rsidRPr="001768B3">
              <w:rPr>
                <w:rFonts w:cs="Tahoma"/>
                <w:strike/>
                <w:szCs w:val="21"/>
                <w:lang w:eastAsia="en-GB"/>
              </w:rPr>
              <w:t xml:space="preserve">3) A gazdasági szereplő </w:t>
            </w:r>
            <w:r w:rsidRPr="001768B3">
              <w:rPr>
                <w:rFonts w:cs="Tahoma"/>
                <w:b/>
                <w:strike/>
                <w:szCs w:val="21"/>
                <w:lang w:eastAsia="en-GB"/>
              </w:rPr>
              <w:t>a minőség biztosítása érdekében</w:t>
            </w:r>
            <w:r w:rsidRPr="001768B3">
              <w:rPr>
                <w:rFonts w:cs="Tahoma"/>
                <w:strike/>
                <w:szCs w:val="21"/>
                <w:lang w:eastAsia="en-GB"/>
              </w:rPr>
              <w:t xml:space="preserve"> a következő </w:t>
            </w:r>
            <w:r w:rsidRPr="001768B3">
              <w:rPr>
                <w:rFonts w:cs="Tahoma"/>
                <w:b/>
                <w:strike/>
                <w:szCs w:val="21"/>
                <w:lang w:eastAsia="en-GB"/>
              </w:rPr>
              <w:t>műszaki hátteret</w:t>
            </w:r>
            <w:r w:rsidRPr="001768B3">
              <w:rPr>
                <w:rFonts w:cs="Tahoma"/>
                <w:strike/>
                <w:szCs w:val="21"/>
                <w:lang w:eastAsia="en-GB"/>
              </w:rPr>
              <w:t xml:space="preserve"> veszi igénybe, valamint </w:t>
            </w:r>
            <w:r w:rsidRPr="001768B3">
              <w:rPr>
                <w:rFonts w:cs="Tahoma"/>
                <w:b/>
                <w:strike/>
                <w:szCs w:val="21"/>
                <w:lang w:eastAsia="en-GB"/>
              </w:rPr>
              <w:t>tanulmányi és kutatási létesítményei</w:t>
            </w:r>
            <w:r w:rsidRPr="001768B3">
              <w:rPr>
                <w:rFonts w:cs="Tahoma"/>
                <w:strike/>
                <w:szCs w:val="21"/>
                <w:lang w:eastAsia="en-GB"/>
              </w:rPr>
              <w:t xml:space="preserve"> a következők: </w:t>
            </w:r>
          </w:p>
        </w:tc>
        <w:tc>
          <w:tcPr>
            <w:tcW w:w="4645" w:type="dxa"/>
            <w:shd w:val="clear" w:color="auto" w:fill="auto"/>
          </w:tcPr>
          <w:p w14:paraId="463CA8AF" w14:textId="77777777" w:rsidR="00194E0D" w:rsidRPr="001768B3" w:rsidRDefault="00194E0D" w:rsidP="0066775A">
            <w:pPr>
              <w:spacing w:after="120" w:line="276" w:lineRule="auto"/>
              <w:ind w:left="426" w:hanging="426"/>
              <w:rPr>
                <w:rFonts w:cs="Tahoma"/>
                <w:strike/>
                <w:szCs w:val="21"/>
                <w:lang w:eastAsia="en-GB"/>
              </w:rPr>
            </w:pPr>
            <w:r w:rsidRPr="001768B3">
              <w:rPr>
                <w:rFonts w:cs="Tahoma"/>
                <w:strike/>
                <w:szCs w:val="21"/>
                <w:lang w:eastAsia="en-GB"/>
              </w:rPr>
              <w:t>[……]</w:t>
            </w:r>
          </w:p>
        </w:tc>
      </w:tr>
      <w:tr w:rsidR="00194E0D" w:rsidRPr="001768B3" w14:paraId="463CA8B3" w14:textId="77777777" w:rsidTr="00651E1E">
        <w:tc>
          <w:tcPr>
            <w:tcW w:w="4644" w:type="dxa"/>
            <w:shd w:val="clear" w:color="auto" w:fill="auto"/>
          </w:tcPr>
          <w:p w14:paraId="463CA8B1" w14:textId="77777777" w:rsidR="00194E0D" w:rsidRPr="001768B3" w:rsidRDefault="00194E0D" w:rsidP="0066775A">
            <w:pPr>
              <w:spacing w:after="120" w:line="276" w:lineRule="auto"/>
              <w:ind w:left="426" w:hanging="426"/>
              <w:rPr>
                <w:rFonts w:cs="Tahoma"/>
                <w:strike/>
                <w:szCs w:val="21"/>
                <w:lang w:eastAsia="en-GB"/>
              </w:rPr>
            </w:pPr>
            <w:r w:rsidRPr="001768B3">
              <w:rPr>
                <w:rFonts w:cs="Tahoma"/>
                <w:strike/>
                <w:szCs w:val="21"/>
                <w:lang w:eastAsia="en-GB"/>
              </w:rPr>
              <w:t xml:space="preserve">4) A gazdasági szereplő a következő </w:t>
            </w:r>
            <w:r w:rsidRPr="001768B3">
              <w:rPr>
                <w:rFonts w:cs="Tahoma"/>
                <w:b/>
                <w:strike/>
                <w:szCs w:val="21"/>
                <w:lang w:eastAsia="en-GB"/>
              </w:rPr>
              <w:t>ellátásilánc-irányítási</w:t>
            </w:r>
            <w:r w:rsidRPr="001768B3">
              <w:rPr>
                <w:rFonts w:cs="Tahoma"/>
                <w:strike/>
                <w:szCs w:val="21"/>
                <w:lang w:eastAsia="en-GB"/>
              </w:rPr>
              <w:t xml:space="preserve"> és ellenőrzési rendszereket tudja alkalmazni a szerződés teljesítése során:</w:t>
            </w:r>
          </w:p>
        </w:tc>
        <w:tc>
          <w:tcPr>
            <w:tcW w:w="4645" w:type="dxa"/>
            <w:shd w:val="clear" w:color="auto" w:fill="auto"/>
          </w:tcPr>
          <w:p w14:paraId="463CA8B2" w14:textId="77777777" w:rsidR="00194E0D" w:rsidRPr="001768B3" w:rsidRDefault="00194E0D" w:rsidP="0066775A">
            <w:pPr>
              <w:spacing w:after="120" w:line="276" w:lineRule="auto"/>
              <w:ind w:left="426" w:hanging="426"/>
              <w:rPr>
                <w:rFonts w:cs="Tahoma"/>
                <w:strike/>
                <w:szCs w:val="21"/>
                <w:lang w:eastAsia="en-GB"/>
              </w:rPr>
            </w:pPr>
            <w:r w:rsidRPr="001768B3">
              <w:rPr>
                <w:rFonts w:cs="Tahoma"/>
                <w:strike/>
                <w:szCs w:val="21"/>
                <w:lang w:eastAsia="en-GB"/>
              </w:rPr>
              <w:t>[……]</w:t>
            </w:r>
          </w:p>
        </w:tc>
      </w:tr>
      <w:tr w:rsidR="00194E0D" w:rsidRPr="001768B3" w14:paraId="463CA8B7" w14:textId="77777777" w:rsidTr="00651E1E">
        <w:tc>
          <w:tcPr>
            <w:tcW w:w="4644" w:type="dxa"/>
            <w:shd w:val="clear" w:color="auto" w:fill="auto"/>
          </w:tcPr>
          <w:p w14:paraId="463CA8B4" w14:textId="77777777" w:rsidR="00194E0D" w:rsidRPr="001768B3" w:rsidRDefault="00194E0D" w:rsidP="0066775A">
            <w:pPr>
              <w:spacing w:after="120" w:line="276" w:lineRule="auto"/>
              <w:ind w:left="426" w:hanging="426"/>
              <w:rPr>
                <w:rFonts w:cs="Tahoma"/>
                <w:b/>
                <w:i/>
                <w:strike/>
                <w:szCs w:val="21"/>
                <w:lang w:eastAsia="en-GB"/>
              </w:rPr>
            </w:pPr>
            <w:r w:rsidRPr="001768B3">
              <w:rPr>
                <w:rFonts w:cs="Tahoma"/>
                <w:b/>
                <w:i/>
                <w:strike/>
                <w:szCs w:val="21"/>
                <w:lang w:eastAsia="en-GB"/>
              </w:rPr>
              <w:t>5) Összetett leszállítandó termékek vagy teljesítendő szolgáltatások, vagy – rendkívüli esetben – különleges célra szolgáló termékek vagy szolgáltatások esetében:</w:t>
            </w:r>
          </w:p>
          <w:p w14:paraId="463CA8B5" w14:textId="77777777" w:rsidR="00194E0D" w:rsidRPr="001768B3" w:rsidRDefault="00194E0D" w:rsidP="0066775A">
            <w:pPr>
              <w:spacing w:after="120" w:line="276" w:lineRule="auto"/>
              <w:ind w:left="426" w:hanging="426"/>
              <w:rPr>
                <w:rFonts w:cs="Tahoma"/>
                <w:strike/>
                <w:szCs w:val="21"/>
                <w:lang w:eastAsia="en-GB"/>
              </w:rPr>
            </w:pPr>
            <w:r w:rsidRPr="001768B3">
              <w:rPr>
                <w:rFonts w:cs="Tahoma"/>
                <w:strike/>
                <w:szCs w:val="21"/>
                <w:lang w:eastAsia="en-GB"/>
              </w:rPr>
              <w:t xml:space="preserve">A gazdasági szereplő lehetővé teszi </w:t>
            </w:r>
            <w:r w:rsidRPr="001768B3">
              <w:rPr>
                <w:rFonts w:cs="Tahoma"/>
                <w:b/>
                <w:strike/>
                <w:szCs w:val="21"/>
                <w:lang w:eastAsia="en-GB"/>
              </w:rPr>
              <w:t>termelési vagy műszaki kapacitásaira</w:t>
            </w:r>
            <w:r w:rsidRPr="001768B3">
              <w:rPr>
                <w:rFonts w:cs="Tahoma"/>
                <w:strike/>
                <w:szCs w:val="21"/>
                <w:lang w:eastAsia="en-GB"/>
              </w:rPr>
              <w:t xml:space="preserve">, és amennyiben szükséges, a rendelkezésére álló </w:t>
            </w:r>
            <w:r w:rsidRPr="001768B3">
              <w:rPr>
                <w:rFonts w:cs="Tahoma"/>
                <w:b/>
                <w:strike/>
                <w:szCs w:val="21"/>
                <w:lang w:eastAsia="en-GB"/>
              </w:rPr>
              <w:t>tanulmányi és kutatási eszközökre</w:t>
            </w:r>
            <w:r w:rsidRPr="001768B3">
              <w:rPr>
                <w:rFonts w:cs="Tahoma"/>
                <w:strike/>
                <w:szCs w:val="21"/>
                <w:lang w:eastAsia="en-GB"/>
              </w:rPr>
              <w:t xml:space="preserve"> és </w:t>
            </w:r>
            <w:r w:rsidRPr="001768B3">
              <w:rPr>
                <w:rFonts w:cs="Tahoma"/>
                <w:b/>
                <w:strike/>
                <w:szCs w:val="21"/>
                <w:lang w:eastAsia="en-GB"/>
              </w:rPr>
              <w:t>minőségellenőrzési intézkedéseire</w:t>
            </w:r>
            <w:r w:rsidRPr="001768B3">
              <w:rPr>
                <w:rFonts w:cs="Tahoma"/>
                <w:strike/>
                <w:szCs w:val="21"/>
                <w:lang w:eastAsia="en-GB"/>
              </w:rPr>
              <w:t xml:space="preserve">vonatkozó </w:t>
            </w:r>
            <w:r w:rsidRPr="001768B3">
              <w:rPr>
                <w:rFonts w:cs="Tahoma"/>
                <w:b/>
                <w:strike/>
                <w:szCs w:val="21"/>
                <w:lang w:eastAsia="en-GB"/>
              </w:rPr>
              <w:t>vizsgálatok</w:t>
            </w:r>
            <w:r w:rsidRPr="001768B3">
              <w:rPr>
                <w:rFonts w:cs="Tahoma"/>
                <w:b/>
                <w:strike/>
                <w:szCs w:val="21"/>
                <w:vertAlign w:val="superscript"/>
                <w:lang w:eastAsia="en-GB"/>
              </w:rPr>
              <w:footnoteReference w:id="50"/>
            </w:r>
            <w:r w:rsidRPr="001768B3">
              <w:rPr>
                <w:rFonts w:cs="Tahoma"/>
                <w:strike/>
                <w:szCs w:val="21"/>
                <w:lang w:eastAsia="en-GB"/>
              </w:rPr>
              <w:t xml:space="preserve"> elvégzését.</w:t>
            </w:r>
          </w:p>
        </w:tc>
        <w:tc>
          <w:tcPr>
            <w:tcW w:w="4645" w:type="dxa"/>
            <w:shd w:val="clear" w:color="auto" w:fill="auto"/>
          </w:tcPr>
          <w:p w14:paraId="463CA8B6" w14:textId="77777777" w:rsidR="00194E0D" w:rsidRPr="001768B3" w:rsidRDefault="00194E0D" w:rsidP="0066775A">
            <w:pPr>
              <w:spacing w:after="120" w:line="276" w:lineRule="auto"/>
              <w:ind w:left="426" w:hanging="426"/>
              <w:rPr>
                <w:rFonts w:cs="Tahoma"/>
                <w:strike/>
                <w:szCs w:val="21"/>
                <w:lang w:eastAsia="en-GB"/>
              </w:rPr>
            </w:pPr>
            <w:r w:rsidRPr="001768B3">
              <w:rPr>
                <w:rFonts w:cs="Tahoma"/>
                <w:strike/>
                <w:szCs w:val="21"/>
                <w:lang w:eastAsia="en-GB"/>
              </w:rPr>
              <w:br/>
            </w:r>
            <w:r w:rsidRPr="001768B3">
              <w:rPr>
                <w:rFonts w:cs="Tahoma"/>
                <w:strike/>
                <w:szCs w:val="21"/>
                <w:lang w:eastAsia="en-GB"/>
              </w:rPr>
              <w:br/>
            </w:r>
            <w:r w:rsidRPr="001768B3">
              <w:rPr>
                <w:rFonts w:cs="Tahoma"/>
                <w:strike/>
                <w:szCs w:val="21"/>
                <w:lang w:eastAsia="en-GB"/>
              </w:rPr>
              <w:br/>
              <w:t>[] Igen [] Nem</w:t>
            </w:r>
          </w:p>
        </w:tc>
      </w:tr>
      <w:tr w:rsidR="00194E0D" w:rsidRPr="001768B3" w14:paraId="463CA8BC" w14:textId="77777777" w:rsidTr="00651E1E">
        <w:tc>
          <w:tcPr>
            <w:tcW w:w="4644" w:type="dxa"/>
            <w:shd w:val="clear" w:color="auto" w:fill="auto"/>
          </w:tcPr>
          <w:p w14:paraId="463CA8B8" w14:textId="77777777" w:rsidR="00194E0D" w:rsidRPr="001768B3" w:rsidRDefault="00194E0D" w:rsidP="0066775A">
            <w:pPr>
              <w:spacing w:after="120" w:line="276" w:lineRule="auto"/>
              <w:ind w:left="426" w:hanging="426"/>
              <w:rPr>
                <w:rFonts w:cs="Tahoma"/>
                <w:strike/>
                <w:szCs w:val="21"/>
                <w:lang w:eastAsia="en-GB"/>
              </w:rPr>
            </w:pPr>
            <w:r w:rsidRPr="001768B3">
              <w:rPr>
                <w:rFonts w:cs="Tahoma"/>
                <w:strike/>
                <w:szCs w:val="21"/>
                <w:lang w:eastAsia="en-GB"/>
              </w:rPr>
              <w:t xml:space="preserve">6) A következő </w:t>
            </w:r>
            <w:r w:rsidRPr="001768B3">
              <w:rPr>
                <w:rFonts w:cs="Tahoma"/>
                <w:b/>
                <w:strike/>
                <w:szCs w:val="21"/>
                <w:lang w:eastAsia="en-GB"/>
              </w:rPr>
              <w:t>iskolai végzettséggel és szakképzettséggel</w:t>
            </w:r>
            <w:r w:rsidRPr="001768B3">
              <w:rPr>
                <w:rFonts w:cs="Tahoma"/>
                <w:strike/>
                <w:szCs w:val="21"/>
                <w:lang w:eastAsia="en-GB"/>
              </w:rPr>
              <w:t xml:space="preserve"> rendelkeznek:</w:t>
            </w:r>
          </w:p>
          <w:p w14:paraId="463CA8B9" w14:textId="77777777" w:rsidR="00194E0D" w:rsidRPr="001768B3" w:rsidRDefault="00194E0D" w:rsidP="0066775A">
            <w:pPr>
              <w:spacing w:after="120" w:line="276" w:lineRule="auto"/>
              <w:ind w:left="426" w:hanging="426"/>
              <w:rPr>
                <w:rFonts w:cs="Tahoma"/>
                <w:strike/>
                <w:szCs w:val="21"/>
                <w:lang w:eastAsia="en-GB"/>
              </w:rPr>
            </w:pPr>
            <w:r w:rsidRPr="001768B3">
              <w:rPr>
                <w:rFonts w:cs="Tahoma"/>
                <w:i/>
                <w:strike/>
                <w:szCs w:val="21"/>
                <w:lang w:eastAsia="en-GB"/>
              </w:rPr>
              <w:t>a)</w:t>
            </w:r>
            <w:r w:rsidRPr="001768B3">
              <w:rPr>
                <w:rFonts w:cs="Tahoma"/>
                <w:strike/>
                <w:szCs w:val="21"/>
                <w:lang w:eastAsia="en-GB"/>
              </w:rPr>
              <w:t xml:space="preserve"> A szolgáltató vagy maga a vállalkozó, </w:t>
            </w:r>
            <w:r w:rsidRPr="001768B3">
              <w:rPr>
                <w:rFonts w:cs="Tahoma"/>
                <w:b/>
                <w:i/>
                <w:strike/>
                <w:szCs w:val="21"/>
                <w:lang w:eastAsia="en-GB"/>
              </w:rPr>
              <w:t>és/vagy</w:t>
            </w:r>
            <w:r w:rsidRPr="001768B3">
              <w:rPr>
                <w:rFonts w:cs="Tahoma"/>
                <w:strike/>
                <w:szCs w:val="21"/>
                <w:lang w:eastAsia="en-GB"/>
              </w:rPr>
              <w:t xml:space="preserve"> (a vonatkozó hirdetményben vagy a közbeszerzési dokumentumokban foglalt követelményektől függően)</w:t>
            </w:r>
          </w:p>
          <w:p w14:paraId="463CA8BA" w14:textId="77777777" w:rsidR="00194E0D" w:rsidRPr="001768B3" w:rsidRDefault="00194E0D" w:rsidP="0066775A">
            <w:pPr>
              <w:spacing w:after="120" w:line="276" w:lineRule="auto"/>
              <w:ind w:left="426" w:hanging="426"/>
              <w:rPr>
                <w:rFonts w:cs="Tahoma"/>
                <w:b/>
                <w:strike/>
                <w:szCs w:val="21"/>
                <w:shd w:val="clear" w:color="000000" w:fill="auto"/>
                <w:lang w:eastAsia="en-GB"/>
              </w:rPr>
            </w:pPr>
            <w:r w:rsidRPr="001768B3">
              <w:rPr>
                <w:rFonts w:cs="Tahoma"/>
                <w:strike/>
                <w:szCs w:val="21"/>
                <w:lang w:eastAsia="en-GB"/>
              </w:rPr>
              <w:t>b) Annak vezetői személyzete:</w:t>
            </w:r>
          </w:p>
        </w:tc>
        <w:tc>
          <w:tcPr>
            <w:tcW w:w="4645" w:type="dxa"/>
            <w:shd w:val="clear" w:color="auto" w:fill="auto"/>
          </w:tcPr>
          <w:p w14:paraId="463CA8BB" w14:textId="77777777" w:rsidR="00194E0D" w:rsidRPr="001768B3" w:rsidRDefault="00194E0D" w:rsidP="0066775A">
            <w:pPr>
              <w:spacing w:after="120" w:line="276" w:lineRule="auto"/>
              <w:ind w:left="426" w:hanging="426"/>
              <w:rPr>
                <w:rFonts w:cs="Tahoma"/>
                <w:strike/>
                <w:szCs w:val="21"/>
                <w:lang w:eastAsia="en-GB"/>
              </w:rPr>
            </w:pPr>
            <w:r w:rsidRPr="001768B3">
              <w:rPr>
                <w:rFonts w:cs="Tahoma"/>
                <w:strike/>
                <w:szCs w:val="21"/>
                <w:lang w:eastAsia="en-GB"/>
              </w:rPr>
              <w:br/>
            </w:r>
            <w:r w:rsidRPr="001768B3">
              <w:rPr>
                <w:rFonts w:cs="Tahoma"/>
                <w:strike/>
                <w:szCs w:val="21"/>
                <w:lang w:eastAsia="en-GB"/>
              </w:rPr>
              <w:br/>
              <w:t>a) [……]</w:t>
            </w:r>
            <w:r w:rsidRPr="001768B3">
              <w:rPr>
                <w:rFonts w:cs="Tahoma"/>
                <w:strike/>
                <w:szCs w:val="21"/>
                <w:lang w:eastAsia="en-GB"/>
              </w:rPr>
              <w:br/>
            </w:r>
            <w:r w:rsidRPr="001768B3">
              <w:rPr>
                <w:rFonts w:cs="Tahoma"/>
                <w:strike/>
                <w:szCs w:val="21"/>
                <w:lang w:eastAsia="en-GB"/>
              </w:rPr>
              <w:br/>
            </w:r>
            <w:r w:rsidRPr="001768B3">
              <w:rPr>
                <w:rFonts w:cs="Tahoma"/>
                <w:strike/>
                <w:szCs w:val="21"/>
                <w:lang w:eastAsia="en-GB"/>
              </w:rPr>
              <w:br/>
            </w:r>
            <w:r w:rsidRPr="001768B3">
              <w:rPr>
                <w:rFonts w:cs="Tahoma"/>
                <w:strike/>
                <w:szCs w:val="21"/>
                <w:lang w:eastAsia="en-GB"/>
              </w:rPr>
              <w:br/>
              <w:t>b) [……]</w:t>
            </w:r>
          </w:p>
        </w:tc>
      </w:tr>
      <w:tr w:rsidR="00194E0D" w:rsidRPr="001768B3" w14:paraId="463CA8BF" w14:textId="77777777" w:rsidTr="00651E1E">
        <w:tc>
          <w:tcPr>
            <w:tcW w:w="4644" w:type="dxa"/>
            <w:shd w:val="clear" w:color="auto" w:fill="auto"/>
          </w:tcPr>
          <w:p w14:paraId="463CA8BD" w14:textId="77777777" w:rsidR="00194E0D" w:rsidRPr="001768B3" w:rsidRDefault="00194E0D" w:rsidP="0066775A">
            <w:pPr>
              <w:spacing w:after="120" w:line="276" w:lineRule="auto"/>
              <w:ind w:left="426" w:hanging="426"/>
              <w:rPr>
                <w:rFonts w:cs="Tahoma"/>
                <w:strike/>
                <w:szCs w:val="21"/>
                <w:lang w:eastAsia="en-GB"/>
              </w:rPr>
            </w:pPr>
            <w:r w:rsidRPr="001768B3">
              <w:rPr>
                <w:rFonts w:cs="Tahoma"/>
                <w:i/>
                <w:strike/>
                <w:szCs w:val="21"/>
                <w:lang w:eastAsia="en-GB"/>
              </w:rPr>
              <w:t>7)</w:t>
            </w:r>
            <w:r w:rsidRPr="001768B3">
              <w:rPr>
                <w:rFonts w:cs="Tahoma"/>
                <w:strike/>
                <w:szCs w:val="21"/>
                <w:lang w:eastAsia="en-GB"/>
              </w:rPr>
              <w:t xml:space="preserve"> A gazdasági szereplő a következő </w:t>
            </w:r>
            <w:r w:rsidRPr="001768B3">
              <w:rPr>
                <w:rFonts w:cs="Tahoma"/>
                <w:b/>
                <w:strike/>
                <w:szCs w:val="21"/>
                <w:lang w:eastAsia="en-GB"/>
              </w:rPr>
              <w:t>környezetvédelmi intézkedéseket</w:t>
            </w:r>
            <w:r w:rsidRPr="001768B3">
              <w:rPr>
                <w:rFonts w:cs="Tahoma"/>
                <w:strike/>
                <w:szCs w:val="21"/>
                <w:lang w:eastAsia="en-GB"/>
              </w:rPr>
              <w:t xml:space="preserve"> tudja alkalmazni a szerződés teljesítése során:</w:t>
            </w:r>
          </w:p>
        </w:tc>
        <w:tc>
          <w:tcPr>
            <w:tcW w:w="4645" w:type="dxa"/>
            <w:shd w:val="clear" w:color="auto" w:fill="auto"/>
          </w:tcPr>
          <w:p w14:paraId="463CA8BE" w14:textId="77777777" w:rsidR="00194E0D" w:rsidRPr="001768B3" w:rsidRDefault="00194E0D" w:rsidP="0066775A">
            <w:pPr>
              <w:spacing w:after="120" w:line="276" w:lineRule="auto"/>
              <w:ind w:left="426" w:hanging="426"/>
              <w:rPr>
                <w:rFonts w:cs="Tahoma"/>
                <w:strike/>
                <w:szCs w:val="21"/>
                <w:lang w:eastAsia="en-GB"/>
              </w:rPr>
            </w:pPr>
            <w:r w:rsidRPr="001768B3">
              <w:rPr>
                <w:rFonts w:cs="Tahoma"/>
                <w:strike/>
                <w:szCs w:val="21"/>
                <w:lang w:eastAsia="en-GB"/>
              </w:rPr>
              <w:t>[……]</w:t>
            </w:r>
          </w:p>
        </w:tc>
      </w:tr>
      <w:tr w:rsidR="00194E0D" w:rsidRPr="001768B3" w14:paraId="463CA8C2" w14:textId="77777777" w:rsidTr="00651E1E">
        <w:tc>
          <w:tcPr>
            <w:tcW w:w="4644" w:type="dxa"/>
            <w:shd w:val="clear" w:color="auto" w:fill="auto"/>
          </w:tcPr>
          <w:p w14:paraId="463CA8C0" w14:textId="77777777" w:rsidR="00194E0D" w:rsidRPr="001768B3" w:rsidRDefault="00194E0D" w:rsidP="0066775A">
            <w:pPr>
              <w:spacing w:after="120" w:line="276" w:lineRule="auto"/>
              <w:ind w:left="426" w:hanging="426"/>
              <w:rPr>
                <w:rFonts w:cs="Tahoma"/>
                <w:strike/>
                <w:szCs w:val="21"/>
                <w:lang w:eastAsia="en-GB"/>
              </w:rPr>
            </w:pPr>
            <w:r w:rsidRPr="001768B3">
              <w:rPr>
                <w:rFonts w:cs="Tahoma"/>
                <w:strike/>
                <w:szCs w:val="21"/>
                <w:lang w:eastAsia="en-GB"/>
              </w:rPr>
              <w:t xml:space="preserve">8) A gazdasági szereplő éves </w:t>
            </w:r>
            <w:r w:rsidRPr="001768B3">
              <w:rPr>
                <w:rFonts w:cs="Tahoma"/>
                <w:b/>
                <w:strike/>
                <w:szCs w:val="21"/>
                <w:lang w:eastAsia="en-GB"/>
              </w:rPr>
              <w:t>átlagos statisztikai állományi</w:t>
            </w:r>
            <w:r w:rsidRPr="001768B3">
              <w:rPr>
                <w:rFonts w:cs="Tahoma"/>
                <w:strike/>
                <w:szCs w:val="21"/>
                <w:lang w:eastAsia="en-GB"/>
              </w:rPr>
              <w:t>-</w:t>
            </w:r>
            <w:r w:rsidRPr="001768B3">
              <w:rPr>
                <w:rFonts w:cs="Tahoma"/>
                <w:b/>
                <w:strike/>
                <w:szCs w:val="21"/>
                <w:lang w:eastAsia="en-GB"/>
              </w:rPr>
              <w:t>létszáma</w:t>
            </w:r>
            <w:r w:rsidRPr="001768B3">
              <w:rPr>
                <w:rFonts w:cs="Tahoma"/>
                <w:strike/>
                <w:szCs w:val="21"/>
                <w:lang w:eastAsia="en-GB"/>
              </w:rPr>
              <w:t xml:space="preserve"> és vezetői létszáma az utolsó három évre vonatkozóan a következő volt:</w:t>
            </w:r>
          </w:p>
        </w:tc>
        <w:tc>
          <w:tcPr>
            <w:tcW w:w="4645" w:type="dxa"/>
            <w:shd w:val="clear" w:color="auto" w:fill="auto"/>
          </w:tcPr>
          <w:p w14:paraId="463CA8C1" w14:textId="77777777" w:rsidR="00194E0D" w:rsidRPr="001768B3" w:rsidRDefault="00194E0D" w:rsidP="0066775A">
            <w:pPr>
              <w:spacing w:after="120" w:line="276" w:lineRule="auto"/>
              <w:ind w:left="426" w:hanging="426"/>
              <w:rPr>
                <w:rFonts w:cs="Tahoma"/>
                <w:strike/>
                <w:szCs w:val="21"/>
                <w:lang w:eastAsia="en-GB"/>
              </w:rPr>
            </w:pPr>
            <w:r w:rsidRPr="001768B3">
              <w:rPr>
                <w:rFonts w:cs="Tahoma"/>
                <w:strike/>
                <w:szCs w:val="21"/>
                <w:lang w:eastAsia="en-GB"/>
              </w:rPr>
              <w:t>Év, éves átlagos statisztikai állományi-létszám:</w:t>
            </w:r>
            <w:r w:rsidRPr="001768B3">
              <w:rPr>
                <w:rFonts w:cs="Tahoma"/>
                <w:strike/>
                <w:szCs w:val="21"/>
                <w:lang w:eastAsia="en-GB"/>
              </w:rPr>
              <w:br/>
              <w:t>[……],[……],</w:t>
            </w:r>
            <w:r w:rsidRPr="001768B3">
              <w:rPr>
                <w:rFonts w:cs="Tahoma"/>
                <w:strike/>
                <w:szCs w:val="21"/>
                <w:lang w:eastAsia="en-GB"/>
              </w:rPr>
              <w:br/>
              <w:t>[……],[……],</w:t>
            </w:r>
            <w:r w:rsidRPr="001768B3">
              <w:rPr>
                <w:rFonts w:cs="Tahoma"/>
                <w:strike/>
                <w:szCs w:val="21"/>
                <w:lang w:eastAsia="en-GB"/>
              </w:rPr>
              <w:br/>
              <w:t>[……],[……],</w:t>
            </w:r>
            <w:r w:rsidRPr="001768B3">
              <w:rPr>
                <w:rFonts w:cs="Tahoma"/>
                <w:strike/>
                <w:szCs w:val="21"/>
                <w:lang w:eastAsia="en-GB"/>
              </w:rPr>
              <w:br/>
              <w:t>Év, vezetői létszám:</w:t>
            </w:r>
            <w:r w:rsidRPr="001768B3">
              <w:rPr>
                <w:rFonts w:cs="Tahoma"/>
                <w:strike/>
                <w:szCs w:val="21"/>
                <w:lang w:eastAsia="en-GB"/>
              </w:rPr>
              <w:br/>
              <w:t>[……],[……],</w:t>
            </w:r>
            <w:r w:rsidRPr="001768B3">
              <w:rPr>
                <w:rFonts w:cs="Tahoma"/>
                <w:strike/>
                <w:szCs w:val="21"/>
                <w:lang w:eastAsia="en-GB"/>
              </w:rPr>
              <w:br/>
              <w:t>[……],[……],</w:t>
            </w:r>
            <w:r w:rsidRPr="001768B3">
              <w:rPr>
                <w:rFonts w:cs="Tahoma"/>
                <w:strike/>
                <w:szCs w:val="21"/>
                <w:lang w:eastAsia="en-GB"/>
              </w:rPr>
              <w:br/>
              <w:t>[……],[……]</w:t>
            </w:r>
          </w:p>
        </w:tc>
      </w:tr>
      <w:tr w:rsidR="00194E0D" w:rsidRPr="001768B3" w14:paraId="463CA8C5" w14:textId="77777777" w:rsidTr="00651E1E">
        <w:tc>
          <w:tcPr>
            <w:tcW w:w="4644" w:type="dxa"/>
            <w:shd w:val="clear" w:color="auto" w:fill="auto"/>
          </w:tcPr>
          <w:p w14:paraId="463CA8C3" w14:textId="77777777" w:rsidR="00194E0D" w:rsidRPr="001768B3" w:rsidRDefault="00194E0D" w:rsidP="0066775A">
            <w:pPr>
              <w:spacing w:after="120" w:line="276" w:lineRule="auto"/>
              <w:ind w:left="426" w:hanging="426"/>
              <w:rPr>
                <w:rFonts w:cs="Tahoma"/>
                <w:strike/>
                <w:szCs w:val="21"/>
                <w:lang w:eastAsia="en-GB"/>
              </w:rPr>
            </w:pPr>
            <w:r w:rsidRPr="001768B3">
              <w:rPr>
                <w:rFonts w:cs="Tahoma"/>
                <w:strike/>
                <w:szCs w:val="21"/>
                <w:lang w:eastAsia="en-GB"/>
              </w:rPr>
              <w:t xml:space="preserve">9) A következő </w:t>
            </w:r>
            <w:r w:rsidRPr="001768B3">
              <w:rPr>
                <w:rFonts w:cs="Tahoma"/>
                <w:b/>
                <w:strike/>
                <w:szCs w:val="21"/>
                <w:lang w:eastAsia="en-GB"/>
              </w:rPr>
              <w:t>eszközök, berendezések vagy műszaki felszerelések</w:t>
            </w:r>
            <w:r w:rsidRPr="001768B3">
              <w:rPr>
                <w:rFonts w:cs="Tahoma"/>
                <w:strike/>
                <w:szCs w:val="21"/>
                <w:lang w:eastAsia="en-GB"/>
              </w:rPr>
              <w:t xml:space="preserve"> fognak a gazdasági szereplő rendelkezésére állni a szerződés teljesítéséhez:</w:t>
            </w:r>
          </w:p>
        </w:tc>
        <w:tc>
          <w:tcPr>
            <w:tcW w:w="4645" w:type="dxa"/>
            <w:shd w:val="clear" w:color="auto" w:fill="auto"/>
          </w:tcPr>
          <w:p w14:paraId="463CA8C4" w14:textId="77777777" w:rsidR="00194E0D" w:rsidRPr="001768B3" w:rsidRDefault="00194E0D" w:rsidP="0066775A">
            <w:pPr>
              <w:spacing w:after="120" w:line="276" w:lineRule="auto"/>
              <w:ind w:left="426" w:hanging="426"/>
              <w:rPr>
                <w:rFonts w:cs="Tahoma"/>
                <w:strike/>
                <w:szCs w:val="21"/>
                <w:lang w:eastAsia="en-GB"/>
              </w:rPr>
            </w:pPr>
            <w:r w:rsidRPr="001768B3">
              <w:rPr>
                <w:rFonts w:cs="Tahoma"/>
                <w:strike/>
                <w:szCs w:val="21"/>
                <w:lang w:eastAsia="en-GB"/>
              </w:rPr>
              <w:t>[……]</w:t>
            </w:r>
          </w:p>
        </w:tc>
      </w:tr>
      <w:tr w:rsidR="00194E0D" w:rsidRPr="001768B3" w14:paraId="463CA8C8" w14:textId="77777777" w:rsidTr="00651E1E">
        <w:tc>
          <w:tcPr>
            <w:tcW w:w="4644" w:type="dxa"/>
            <w:shd w:val="clear" w:color="auto" w:fill="auto"/>
          </w:tcPr>
          <w:p w14:paraId="463CA8C6" w14:textId="77777777" w:rsidR="00194E0D" w:rsidRPr="001768B3" w:rsidRDefault="00194E0D" w:rsidP="0066775A">
            <w:pPr>
              <w:spacing w:after="120" w:line="276" w:lineRule="auto"/>
              <w:ind w:left="426" w:hanging="426"/>
              <w:rPr>
                <w:rFonts w:cs="Tahoma"/>
                <w:strike/>
                <w:szCs w:val="21"/>
                <w:lang w:eastAsia="en-GB"/>
              </w:rPr>
            </w:pPr>
            <w:r w:rsidRPr="001768B3">
              <w:rPr>
                <w:rFonts w:cs="Tahoma"/>
                <w:strike/>
                <w:szCs w:val="21"/>
                <w:lang w:eastAsia="en-GB"/>
              </w:rPr>
              <w:t xml:space="preserve">10) A gazdasági szereplő a szerződés következő </w:t>
            </w:r>
            <w:r w:rsidRPr="001768B3">
              <w:rPr>
                <w:rFonts w:cs="Tahoma"/>
                <w:b/>
                <w:strike/>
                <w:szCs w:val="21"/>
                <w:lang w:eastAsia="en-GB"/>
              </w:rPr>
              <w:t>részére (azaz százalékára)</w:t>
            </w:r>
            <w:r w:rsidRPr="001768B3">
              <w:rPr>
                <w:rFonts w:cs="Tahoma"/>
                <w:strike/>
                <w:szCs w:val="21"/>
                <w:lang w:eastAsia="en-GB"/>
              </w:rPr>
              <w:t xml:space="preserve"> nézve </w:t>
            </w:r>
            <w:r w:rsidRPr="001768B3">
              <w:rPr>
                <w:rFonts w:cs="Tahoma"/>
                <w:b/>
                <w:strike/>
                <w:szCs w:val="21"/>
                <w:lang w:eastAsia="en-GB"/>
              </w:rPr>
              <w:t>kíván esetleg harmadik féllel szerződést kötni</w:t>
            </w:r>
            <w:r w:rsidRPr="001768B3">
              <w:rPr>
                <w:rFonts w:cs="Tahoma"/>
                <w:strike/>
                <w:szCs w:val="21"/>
                <w:vertAlign w:val="superscript"/>
                <w:lang w:eastAsia="en-GB"/>
              </w:rPr>
              <w:footnoteReference w:id="51"/>
            </w:r>
            <w:r w:rsidRPr="001768B3">
              <w:rPr>
                <w:rFonts w:cs="Tahoma"/>
                <w:b/>
                <w:strike/>
                <w:szCs w:val="21"/>
                <w:lang w:eastAsia="en-GB"/>
              </w:rPr>
              <w:t>:</w:t>
            </w:r>
            <w:r w:rsidRPr="001768B3">
              <w:rPr>
                <w:rFonts w:cs="Tahoma"/>
                <w:strike/>
                <w:szCs w:val="21"/>
                <w:lang w:eastAsia="en-GB"/>
              </w:rPr>
              <w:t xml:space="preserve"> </w:t>
            </w:r>
          </w:p>
        </w:tc>
        <w:tc>
          <w:tcPr>
            <w:tcW w:w="4645" w:type="dxa"/>
            <w:shd w:val="clear" w:color="auto" w:fill="auto"/>
          </w:tcPr>
          <w:p w14:paraId="463CA8C7" w14:textId="77777777" w:rsidR="00194E0D" w:rsidRPr="001768B3" w:rsidRDefault="00194E0D" w:rsidP="0066775A">
            <w:pPr>
              <w:spacing w:after="120" w:line="276" w:lineRule="auto"/>
              <w:ind w:left="426" w:hanging="426"/>
              <w:rPr>
                <w:rFonts w:cs="Tahoma"/>
                <w:strike/>
                <w:szCs w:val="21"/>
                <w:lang w:eastAsia="en-GB"/>
              </w:rPr>
            </w:pPr>
            <w:r w:rsidRPr="001768B3">
              <w:rPr>
                <w:rFonts w:cs="Tahoma"/>
                <w:strike/>
                <w:szCs w:val="21"/>
                <w:lang w:eastAsia="en-GB"/>
              </w:rPr>
              <w:t>[……]</w:t>
            </w:r>
          </w:p>
        </w:tc>
      </w:tr>
      <w:tr w:rsidR="00194E0D" w:rsidRPr="001768B3" w14:paraId="463CA8D1" w14:textId="77777777" w:rsidTr="00651E1E">
        <w:tc>
          <w:tcPr>
            <w:tcW w:w="4644" w:type="dxa"/>
            <w:shd w:val="clear" w:color="auto" w:fill="auto"/>
          </w:tcPr>
          <w:p w14:paraId="463CA8C9" w14:textId="77777777" w:rsidR="00194E0D" w:rsidRPr="001768B3" w:rsidRDefault="00194E0D" w:rsidP="0066775A">
            <w:pPr>
              <w:spacing w:after="120" w:line="276" w:lineRule="auto"/>
              <w:ind w:left="426" w:hanging="426"/>
              <w:rPr>
                <w:rFonts w:cs="Tahoma"/>
                <w:strike/>
                <w:szCs w:val="21"/>
                <w:lang w:eastAsia="en-GB"/>
              </w:rPr>
            </w:pPr>
            <w:r w:rsidRPr="001768B3">
              <w:rPr>
                <w:rFonts w:cs="Tahoma"/>
                <w:strike/>
                <w:szCs w:val="21"/>
                <w:lang w:eastAsia="en-GB"/>
              </w:rPr>
              <w:t xml:space="preserve">11) </w:t>
            </w:r>
            <w:r w:rsidRPr="001768B3">
              <w:rPr>
                <w:rFonts w:cs="Tahoma"/>
                <w:b/>
                <w:i/>
                <w:strike/>
                <w:szCs w:val="21"/>
                <w:lang w:eastAsia="en-GB"/>
              </w:rPr>
              <w:t>Árubeszerzésre irányuló közbeszerzési szerződés</w:t>
            </w:r>
            <w:r w:rsidRPr="001768B3">
              <w:rPr>
                <w:rFonts w:cs="Tahoma"/>
                <w:strike/>
                <w:szCs w:val="21"/>
                <w:lang w:eastAsia="en-GB"/>
              </w:rPr>
              <w:t xml:space="preserve"> esetében:</w:t>
            </w:r>
          </w:p>
          <w:p w14:paraId="463CA8CA" w14:textId="77777777" w:rsidR="00194E0D" w:rsidRPr="001768B3" w:rsidRDefault="00194E0D" w:rsidP="0066775A">
            <w:pPr>
              <w:spacing w:after="120" w:line="276" w:lineRule="auto"/>
              <w:ind w:left="426" w:hanging="426"/>
              <w:rPr>
                <w:rFonts w:cs="Tahoma"/>
                <w:strike/>
                <w:szCs w:val="21"/>
                <w:lang w:eastAsia="en-GB"/>
              </w:rPr>
            </w:pPr>
            <w:r w:rsidRPr="001768B3">
              <w:rPr>
                <w:rFonts w:cs="Tahoma"/>
                <w:strike/>
                <w:szCs w:val="21"/>
                <w:lang w:eastAsia="en-GB"/>
              </w:rPr>
              <w:t>A gazdasági szereplő szállítani fogja a leszállítandó termékekre vonatkozó mintákat, leírásokat vagy fényképeket, amelyeket nem kell hitelességi tanúsítványnak kísérnie;</w:t>
            </w:r>
          </w:p>
          <w:p w14:paraId="463CA8CB" w14:textId="77777777" w:rsidR="00194E0D" w:rsidRPr="001768B3" w:rsidRDefault="00194E0D" w:rsidP="0066775A">
            <w:pPr>
              <w:spacing w:after="120" w:line="276" w:lineRule="auto"/>
              <w:ind w:left="426" w:hanging="426"/>
              <w:rPr>
                <w:rFonts w:cs="Tahoma"/>
                <w:strike/>
                <w:szCs w:val="21"/>
                <w:lang w:eastAsia="en-GB"/>
              </w:rPr>
            </w:pPr>
            <w:r w:rsidRPr="001768B3">
              <w:rPr>
                <w:rFonts w:cs="Tahoma"/>
                <w:strike/>
                <w:szCs w:val="21"/>
                <w:lang w:eastAsia="en-GB"/>
              </w:rPr>
              <w:t>Adott esetben a gazdasági szereplő továbbá kijelenti, hogy rendelkezésre fogja bocsátani az előírt hitelességi igazolásokat.</w:t>
            </w:r>
          </w:p>
          <w:p w14:paraId="463CA8CC" w14:textId="77777777" w:rsidR="00194E0D" w:rsidRPr="001768B3" w:rsidRDefault="00194E0D" w:rsidP="0066775A">
            <w:pPr>
              <w:spacing w:after="120" w:line="276" w:lineRule="auto"/>
              <w:ind w:left="426" w:hanging="426"/>
              <w:rPr>
                <w:rFonts w:cs="Tahoma"/>
                <w:strike/>
                <w:szCs w:val="21"/>
                <w:lang w:eastAsia="en-GB"/>
              </w:rPr>
            </w:pPr>
            <w:r w:rsidRPr="001768B3">
              <w:rPr>
                <w:rFonts w:cs="Tahoma"/>
                <w:i/>
                <w:strike/>
                <w:szCs w:val="21"/>
                <w:lang w:eastAsia="en-GB"/>
              </w:rPr>
              <w:t>Ha a vonatkozó információ elektronikusan elérhető, kérjük, adja meg a következő információkat:</w:t>
            </w:r>
          </w:p>
        </w:tc>
        <w:tc>
          <w:tcPr>
            <w:tcW w:w="4645" w:type="dxa"/>
            <w:shd w:val="clear" w:color="auto" w:fill="auto"/>
          </w:tcPr>
          <w:p w14:paraId="463CA8CD" w14:textId="77777777" w:rsidR="00194E0D" w:rsidRPr="001768B3" w:rsidRDefault="00194E0D" w:rsidP="0066775A">
            <w:pPr>
              <w:spacing w:after="120" w:line="276" w:lineRule="auto"/>
              <w:ind w:left="426" w:hanging="426"/>
              <w:rPr>
                <w:rFonts w:cs="Tahoma"/>
                <w:strike/>
                <w:szCs w:val="21"/>
                <w:lang w:eastAsia="en-GB"/>
              </w:rPr>
            </w:pPr>
            <w:r w:rsidRPr="001768B3">
              <w:rPr>
                <w:rFonts w:cs="Tahoma"/>
                <w:strike/>
                <w:szCs w:val="21"/>
                <w:lang w:eastAsia="en-GB"/>
              </w:rPr>
              <w:br/>
              <w:t>[] Igen [] Nem</w:t>
            </w:r>
          </w:p>
          <w:p w14:paraId="463CA8CE" w14:textId="77777777" w:rsidR="00194E0D" w:rsidRPr="001768B3" w:rsidRDefault="00194E0D" w:rsidP="0066775A">
            <w:pPr>
              <w:spacing w:after="120" w:line="276" w:lineRule="auto"/>
              <w:ind w:left="426" w:hanging="426"/>
              <w:rPr>
                <w:rFonts w:cs="Tahoma"/>
                <w:strike/>
                <w:szCs w:val="21"/>
                <w:lang w:eastAsia="en-GB"/>
              </w:rPr>
            </w:pPr>
            <w:r w:rsidRPr="001768B3">
              <w:rPr>
                <w:rFonts w:cs="Tahoma"/>
                <w:strike/>
                <w:szCs w:val="21"/>
                <w:lang w:eastAsia="en-GB"/>
              </w:rPr>
              <w:br/>
            </w:r>
            <w:r w:rsidRPr="001768B3">
              <w:rPr>
                <w:rFonts w:cs="Tahoma"/>
                <w:strike/>
                <w:szCs w:val="21"/>
                <w:lang w:eastAsia="en-GB"/>
              </w:rPr>
              <w:br/>
            </w:r>
            <w:r w:rsidRPr="001768B3">
              <w:rPr>
                <w:rFonts w:cs="Tahoma"/>
                <w:strike/>
                <w:szCs w:val="21"/>
                <w:lang w:eastAsia="en-GB"/>
              </w:rPr>
              <w:br/>
              <w:t>[] Igen [] Nem</w:t>
            </w:r>
          </w:p>
          <w:p w14:paraId="463CA8CF" w14:textId="77777777" w:rsidR="00194E0D" w:rsidRPr="001768B3" w:rsidRDefault="00194E0D" w:rsidP="0066775A">
            <w:pPr>
              <w:spacing w:after="120" w:line="276" w:lineRule="auto"/>
              <w:ind w:left="426" w:hanging="426"/>
              <w:rPr>
                <w:rFonts w:cs="Tahoma"/>
                <w:i/>
                <w:strike/>
                <w:szCs w:val="21"/>
                <w:lang w:eastAsia="en-GB"/>
              </w:rPr>
            </w:pPr>
            <w:r w:rsidRPr="001768B3">
              <w:rPr>
                <w:rFonts w:cs="Tahoma"/>
                <w:strike/>
                <w:szCs w:val="21"/>
                <w:lang w:eastAsia="en-GB"/>
              </w:rPr>
              <w:br/>
            </w:r>
          </w:p>
          <w:p w14:paraId="463CA8D0" w14:textId="77777777" w:rsidR="00194E0D" w:rsidRPr="001768B3" w:rsidRDefault="00194E0D" w:rsidP="0066775A">
            <w:pPr>
              <w:spacing w:after="120" w:line="276" w:lineRule="auto"/>
              <w:ind w:left="426" w:hanging="426"/>
              <w:rPr>
                <w:rFonts w:cs="Tahoma"/>
                <w:strike/>
                <w:szCs w:val="21"/>
                <w:lang w:eastAsia="en-GB"/>
              </w:rPr>
            </w:pPr>
            <w:r w:rsidRPr="001768B3">
              <w:rPr>
                <w:rFonts w:cs="Tahoma"/>
                <w:i/>
                <w:strike/>
                <w:szCs w:val="21"/>
                <w:lang w:eastAsia="en-GB"/>
              </w:rPr>
              <w:t>(internetcím, a kibocsátó hatóság vagy testület, a dokumentáció pontos hivatkozási adatai): [……][……][……]</w:t>
            </w:r>
          </w:p>
        </w:tc>
      </w:tr>
      <w:tr w:rsidR="00194E0D" w:rsidRPr="001768B3" w14:paraId="463CA8D6" w14:textId="77777777" w:rsidTr="00651E1E">
        <w:tc>
          <w:tcPr>
            <w:tcW w:w="4644" w:type="dxa"/>
            <w:shd w:val="clear" w:color="auto" w:fill="auto"/>
          </w:tcPr>
          <w:p w14:paraId="463CA8D2" w14:textId="77777777" w:rsidR="00194E0D" w:rsidRPr="001768B3" w:rsidRDefault="00194E0D" w:rsidP="0066775A">
            <w:pPr>
              <w:spacing w:after="120" w:line="276" w:lineRule="auto"/>
              <w:ind w:left="426" w:hanging="426"/>
              <w:rPr>
                <w:rFonts w:cs="Tahoma"/>
                <w:strike/>
                <w:szCs w:val="21"/>
                <w:lang w:eastAsia="en-GB"/>
              </w:rPr>
            </w:pPr>
            <w:r w:rsidRPr="001768B3">
              <w:rPr>
                <w:rFonts w:cs="Tahoma"/>
                <w:strike/>
                <w:szCs w:val="21"/>
                <w:lang w:eastAsia="en-GB"/>
              </w:rPr>
              <w:t xml:space="preserve">12) </w:t>
            </w:r>
            <w:r w:rsidRPr="001768B3">
              <w:rPr>
                <w:rFonts w:cs="Tahoma"/>
                <w:b/>
                <w:i/>
                <w:strike/>
                <w:szCs w:val="21"/>
                <w:lang w:eastAsia="en-GB"/>
              </w:rPr>
              <w:t>Árubeszerzésre irányuló közbeszerzési szerződés</w:t>
            </w:r>
            <w:r w:rsidRPr="001768B3">
              <w:rPr>
                <w:rFonts w:cs="Tahoma"/>
                <w:strike/>
                <w:szCs w:val="21"/>
                <w:lang w:eastAsia="en-GB"/>
              </w:rPr>
              <w:t xml:space="preserve"> esetében:</w:t>
            </w:r>
          </w:p>
          <w:p w14:paraId="463CA8D3" w14:textId="77777777" w:rsidR="00194E0D" w:rsidRPr="001768B3" w:rsidRDefault="00194E0D" w:rsidP="0066775A">
            <w:pPr>
              <w:spacing w:after="120" w:line="276" w:lineRule="auto"/>
              <w:ind w:left="426" w:hanging="426"/>
              <w:rPr>
                <w:rFonts w:cs="Tahoma"/>
                <w:strike/>
                <w:szCs w:val="21"/>
                <w:lang w:eastAsia="en-GB"/>
              </w:rPr>
            </w:pPr>
            <w:r w:rsidRPr="001768B3">
              <w:rPr>
                <w:rFonts w:cs="Tahoma"/>
                <w:strike/>
                <w:szCs w:val="21"/>
                <w:lang w:eastAsia="en-GB"/>
              </w:rPr>
              <w:t>Rendelkezésre tudja-e bocsátani a gazdasági szereplő a vonatkozó hirdetményben vagy a közbeszerzési dokumentumokban foglalt, a hatáskörrel rendelkezőként elismert hivatalos minőségellenőrző intézetek vagy hivatalok által kiállított bizonyítványokat, amelyek műszaki leírásokra vagy szabványokra való egyértelmű hivatkozással igazolják a termékek megfelelőségét?</w:t>
            </w:r>
          </w:p>
          <w:p w14:paraId="463CA8D4" w14:textId="77777777" w:rsidR="00194E0D" w:rsidRPr="001768B3" w:rsidRDefault="00194E0D" w:rsidP="0066775A">
            <w:pPr>
              <w:spacing w:after="120" w:line="276" w:lineRule="auto"/>
              <w:ind w:left="426" w:hanging="426"/>
              <w:rPr>
                <w:rFonts w:cs="Tahoma"/>
                <w:strike/>
                <w:szCs w:val="21"/>
                <w:shd w:val="clear" w:color="000000" w:fill="auto"/>
                <w:lang w:eastAsia="en-GB"/>
              </w:rPr>
            </w:pPr>
            <w:r w:rsidRPr="001768B3">
              <w:rPr>
                <w:rFonts w:cs="Tahoma"/>
                <w:b/>
                <w:strike/>
                <w:szCs w:val="21"/>
                <w:lang w:eastAsia="en-GB"/>
              </w:rPr>
              <w:t>Amennyiben nem</w:t>
            </w:r>
            <w:r w:rsidRPr="001768B3">
              <w:rPr>
                <w:rFonts w:cs="Tahoma"/>
                <w:strike/>
                <w:szCs w:val="21"/>
                <w:lang w:eastAsia="en-GB"/>
              </w:rPr>
              <w:t>, úgy kérjük, adja meg ennek okát, és azt, hogy milyen egyéb bizonyítási eszközök bocsáthatók rendelkezésre:</w:t>
            </w:r>
            <w:r w:rsidRPr="001768B3">
              <w:rPr>
                <w:rFonts w:cs="Tahoma"/>
                <w:strike/>
                <w:szCs w:val="21"/>
                <w:lang w:eastAsia="en-GB"/>
              </w:rPr>
              <w:br/>
            </w:r>
            <w:r w:rsidRPr="001768B3">
              <w:rPr>
                <w:rFonts w:cs="Tahoma"/>
                <w:i/>
                <w:strike/>
                <w:szCs w:val="21"/>
                <w:lang w:eastAsia="en-GB"/>
              </w:rPr>
              <w:t>Ha a vonatkozó információ elektronikusan elérhető, kérjük, adja meg a következő információkat:</w:t>
            </w:r>
          </w:p>
        </w:tc>
        <w:tc>
          <w:tcPr>
            <w:tcW w:w="4645" w:type="dxa"/>
            <w:shd w:val="clear" w:color="auto" w:fill="auto"/>
          </w:tcPr>
          <w:p w14:paraId="463CA8D5" w14:textId="77777777" w:rsidR="00194E0D" w:rsidRPr="001768B3" w:rsidRDefault="00194E0D" w:rsidP="0066775A">
            <w:pPr>
              <w:spacing w:after="120" w:line="276" w:lineRule="auto"/>
              <w:ind w:left="426" w:hanging="426"/>
              <w:rPr>
                <w:rFonts w:cs="Tahoma"/>
                <w:strike/>
                <w:szCs w:val="21"/>
                <w:lang w:eastAsia="en-GB"/>
              </w:rPr>
            </w:pPr>
            <w:r w:rsidRPr="001768B3">
              <w:rPr>
                <w:rFonts w:cs="Tahoma"/>
                <w:strike/>
                <w:szCs w:val="21"/>
                <w:lang w:eastAsia="en-GB"/>
              </w:rPr>
              <w:br/>
              <w:t>[] Igen [] Nem</w:t>
            </w:r>
            <w:r w:rsidRPr="001768B3">
              <w:rPr>
                <w:rFonts w:cs="Tahoma"/>
                <w:strike/>
                <w:szCs w:val="21"/>
                <w:lang w:eastAsia="en-GB"/>
              </w:rPr>
              <w:br/>
            </w:r>
            <w:r w:rsidRPr="001768B3">
              <w:rPr>
                <w:rFonts w:cs="Tahoma"/>
                <w:strike/>
                <w:szCs w:val="21"/>
                <w:lang w:eastAsia="en-GB"/>
              </w:rPr>
              <w:br/>
            </w:r>
            <w:r w:rsidRPr="001768B3">
              <w:rPr>
                <w:rFonts w:cs="Tahoma"/>
                <w:strike/>
                <w:szCs w:val="21"/>
                <w:lang w:eastAsia="en-GB"/>
              </w:rPr>
              <w:br/>
            </w:r>
            <w:r w:rsidRPr="001768B3">
              <w:rPr>
                <w:rFonts w:cs="Tahoma"/>
                <w:strike/>
                <w:szCs w:val="21"/>
                <w:lang w:eastAsia="en-GB"/>
              </w:rPr>
              <w:br/>
            </w:r>
            <w:r w:rsidRPr="001768B3">
              <w:rPr>
                <w:rFonts w:cs="Tahoma"/>
                <w:strike/>
                <w:szCs w:val="21"/>
                <w:lang w:eastAsia="en-GB"/>
              </w:rPr>
              <w:br/>
            </w:r>
            <w:r w:rsidRPr="001768B3">
              <w:rPr>
                <w:rFonts w:cs="Tahoma"/>
                <w:strike/>
                <w:szCs w:val="21"/>
                <w:lang w:eastAsia="en-GB"/>
              </w:rPr>
              <w:br/>
            </w:r>
            <w:r w:rsidRPr="001768B3">
              <w:rPr>
                <w:rFonts w:cs="Tahoma"/>
                <w:strike/>
                <w:szCs w:val="21"/>
                <w:lang w:eastAsia="en-GB"/>
              </w:rPr>
              <w:br/>
            </w:r>
            <w:r w:rsidRPr="001768B3">
              <w:rPr>
                <w:rFonts w:cs="Tahoma"/>
                <w:strike/>
                <w:szCs w:val="21"/>
                <w:lang w:eastAsia="en-GB"/>
              </w:rPr>
              <w:br/>
            </w:r>
            <w:r w:rsidRPr="001768B3">
              <w:rPr>
                <w:rFonts w:cs="Tahoma"/>
                <w:strike/>
                <w:szCs w:val="21"/>
                <w:lang w:eastAsia="en-GB"/>
              </w:rPr>
              <w:br/>
              <w:t>[…]</w:t>
            </w:r>
            <w:r w:rsidRPr="001768B3">
              <w:rPr>
                <w:rFonts w:cs="Tahoma"/>
                <w:strike/>
                <w:szCs w:val="21"/>
                <w:lang w:eastAsia="en-GB"/>
              </w:rPr>
              <w:br/>
            </w:r>
            <w:r w:rsidRPr="001768B3">
              <w:rPr>
                <w:rFonts w:cs="Tahoma"/>
                <w:i/>
                <w:strike/>
                <w:szCs w:val="21"/>
                <w:lang w:eastAsia="en-GB"/>
              </w:rPr>
              <w:t>(internetcím, a kibocsátó hatóság vagy testület, a dokumentáció pontos hivatkozási adatai): [……][……][……]</w:t>
            </w:r>
          </w:p>
        </w:tc>
      </w:tr>
    </w:tbl>
    <w:p w14:paraId="463CA8D7" w14:textId="77777777" w:rsidR="00194E0D" w:rsidRPr="001768B3" w:rsidRDefault="00194E0D" w:rsidP="0066775A">
      <w:pPr>
        <w:spacing w:after="120" w:line="276" w:lineRule="auto"/>
        <w:ind w:left="426" w:hanging="426"/>
        <w:rPr>
          <w:rFonts w:cs="Tahoma"/>
          <w:szCs w:val="21"/>
          <w:lang w:eastAsia="en-GB"/>
        </w:rPr>
      </w:pPr>
      <w:bookmarkStart w:id="78" w:name="_DV_M4307"/>
      <w:bookmarkStart w:id="79" w:name="_DV_M4308"/>
      <w:bookmarkStart w:id="80" w:name="_DV_M4309"/>
      <w:bookmarkStart w:id="81" w:name="_DV_M4310"/>
      <w:bookmarkStart w:id="82" w:name="_DV_M4311"/>
      <w:bookmarkStart w:id="83" w:name="_DV_M4312"/>
      <w:bookmarkEnd w:id="78"/>
      <w:bookmarkEnd w:id="79"/>
      <w:bookmarkEnd w:id="80"/>
      <w:bookmarkEnd w:id="81"/>
      <w:bookmarkEnd w:id="82"/>
      <w:bookmarkEnd w:id="83"/>
    </w:p>
    <w:p w14:paraId="463CA8D8" w14:textId="77777777" w:rsidR="00194E0D" w:rsidRPr="001768B3" w:rsidRDefault="00684546" w:rsidP="0066775A">
      <w:pPr>
        <w:keepNext/>
        <w:spacing w:after="120" w:line="276" w:lineRule="auto"/>
        <w:ind w:left="426" w:hanging="426"/>
        <w:jc w:val="center"/>
        <w:rPr>
          <w:rFonts w:cs="Tahoma"/>
          <w:b/>
          <w:i/>
          <w:smallCaps/>
          <w:szCs w:val="21"/>
          <w:lang w:eastAsia="en-GB"/>
        </w:rPr>
      </w:pPr>
      <w:r w:rsidRPr="001768B3">
        <w:rPr>
          <w:rFonts w:cs="Tahoma"/>
          <w:b/>
          <w:i/>
          <w:smallCaps/>
          <w:szCs w:val="21"/>
          <w:lang w:eastAsia="en-GB"/>
        </w:rPr>
        <w:t>D: MINŐSÉGBIZTOSÍTÁSI RENDSZEREK ÉS KÖRNYEZETVÉDELMI VEZETÉSI SZABVÁNYOK</w:t>
      </w:r>
    </w:p>
    <w:p w14:paraId="463CA8D9" w14:textId="77777777" w:rsidR="00194E0D" w:rsidRPr="001768B3" w:rsidRDefault="00194E0D" w:rsidP="0066775A">
      <w:pPr>
        <w:pBdr>
          <w:top w:val="single" w:sz="4" w:space="1" w:color="auto"/>
          <w:left w:val="single" w:sz="4" w:space="4" w:color="auto"/>
          <w:bottom w:val="single" w:sz="4" w:space="1" w:color="auto"/>
          <w:right w:val="single" w:sz="4" w:space="4" w:color="auto"/>
        </w:pBdr>
        <w:shd w:val="clear" w:color="auto" w:fill="BFBFBF"/>
        <w:spacing w:after="120" w:line="276" w:lineRule="auto"/>
        <w:ind w:left="426" w:hanging="426"/>
        <w:rPr>
          <w:rFonts w:cs="Tahoma"/>
          <w:b/>
          <w:szCs w:val="21"/>
          <w:lang w:eastAsia="en-GB"/>
        </w:rPr>
      </w:pPr>
      <w:r w:rsidRPr="001768B3">
        <w:rPr>
          <w:rFonts w:cs="Tahoma"/>
          <w:b/>
          <w:i/>
          <w:szCs w:val="21"/>
          <w:lang w:eastAsia="en-GB"/>
        </w:rPr>
        <w:t>A gazdasági szereplőnek</w:t>
      </w:r>
      <w:r w:rsidRPr="001768B3">
        <w:rPr>
          <w:rFonts w:cs="Tahoma"/>
          <w:b/>
          <w:szCs w:val="21"/>
          <w:lang w:eastAsia="en-GB"/>
        </w:rPr>
        <w:t xml:space="preserve"> </w:t>
      </w:r>
      <w:r w:rsidRPr="001768B3">
        <w:rPr>
          <w:rFonts w:cs="Tahoma"/>
          <w:b/>
          <w:szCs w:val="21"/>
          <w:u w:val="single"/>
          <w:lang w:eastAsia="en-GB"/>
        </w:rPr>
        <w:t>kizárólag</w:t>
      </w:r>
      <w:r w:rsidRPr="001768B3">
        <w:rPr>
          <w:rFonts w:cs="Tahoma"/>
          <w:b/>
          <w:i/>
          <w:szCs w:val="21"/>
          <w:lang w:eastAsia="en-GB"/>
        </w:rPr>
        <w:t xml:space="preserve"> abban az esetben kell információt megadnia, amennyiben a minőségbiztosítási rendszereket és/vagy környezetvédelmi vezetési szabványokat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4"/>
      </w:tblGrid>
      <w:tr w:rsidR="00194E0D" w:rsidRPr="001768B3" w14:paraId="463CA8DC" w14:textId="77777777" w:rsidTr="00651E1E">
        <w:tc>
          <w:tcPr>
            <w:tcW w:w="4644" w:type="dxa"/>
            <w:shd w:val="clear" w:color="auto" w:fill="auto"/>
          </w:tcPr>
          <w:p w14:paraId="463CA8DA" w14:textId="77777777" w:rsidR="00194E0D" w:rsidRPr="001768B3" w:rsidRDefault="00194E0D" w:rsidP="0066775A">
            <w:pPr>
              <w:spacing w:after="120" w:line="276" w:lineRule="auto"/>
              <w:ind w:left="426" w:hanging="426"/>
              <w:rPr>
                <w:rFonts w:cs="Tahoma"/>
                <w:b/>
                <w:i/>
                <w:strike/>
                <w:szCs w:val="21"/>
                <w:lang w:eastAsia="en-GB"/>
              </w:rPr>
            </w:pPr>
            <w:r w:rsidRPr="001768B3">
              <w:rPr>
                <w:rFonts w:cs="Tahoma"/>
                <w:b/>
                <w:i/>
                <w:strike/>
                <w:szCs w:val="21"/>
                <w:lang w:eastAsia="en-GB"/>
              </w:rPr>
              <w:t>Minőségbiztosítási rendszerek és környezetvédelmi vezetési szabványok</w:t>
            </w:r>
            <w:r w:rsidR="005F1DE8" w:rsidRPr="001768B3">
              <w:rPr>
                <w:rStyle w:val="Lbjegyzet-hivatkozs"/>
                <w:rFonts w:cs="Tahoma"/>
                <w:b/>
                <w:i/>
                <w:strike/>
                <w:szCs w:val="21"/>
                <w:lang w:eastAsia="en-GB"/>
              </w:rPr>
              <w:footnoteReference w:id="52"/>
            </w:r>
          </w:p>
        </w:tc>
        <w:tc>
          <w:tcPr>
            <w:tcW w:w="4645" w:type="dxa"/>
            <w:shd w:val="clear" w:color="auto" w:fill="auto"/>
          </w:tcPr>
          <w:p w14:paraId="463CA8DB" w14:textId="77777777" w:rsidR="00194E0D" w:rsidRPr="001768B3" w:rsidRDefault="00194E0D" w:rsidP="0066775A">
            <w:pPr>
              <w:spacing w:after="120" w:line="276" w:lineRule="auto"/>
              <w:ind w:left="426" w:hanging="426"/>
              <w:rPr>
                <w:rFonts w:cs="Tahoma"/>
                <w:b/>
                <w:i/>
                <w:strike/>
                <w:szCs w:val="21"/>
                <w:lang w:eastAsia="en-GB"/>
              </w:rPr>
            </w:pPr>
            <w:r w:rsidRPr="001768B3">
              <w:rPr>
                <w:rFonts w:cs="Tahoma"/>
                <w:b/>
                <w:i/>
                <w:strike/>
                <w:szCs w:val="21"/>
                <w:lang w:eastAsia="en-GB"/>
              </w:rPr>
              <w:t>Válasz:</w:t>
            </w:r>
          </w:p>
        </w:tc>
      </w:tr>
      <w:tr w:rsidR="00194E0D" w:rsidRPr="001768B3" w14:paraId="463CA8E5" w14:textId="77777777" w:rsidTr="00651E1E">
        <w:tc>
          <w:tcPr>
            <w:tcW w:w="4644" w:type="dxa"/>
            <w:shd w:val="clear" w:color="auto" w:fill="auto"/>
          </w:tcPr>
          <w:p w14:paraId="463CA8DD" w14:textId="77777777" w:rsidR="00194E0D" w:rsidRPr="001768B3" w:rsidRDefault="00194E0D" w:rsidP="0066775A">
            <w:pPr>
              <w:spacing w:after="120" w:line="276" w:lineRule="auto"/>
              <w:ind w:left="426" w:hanging="426"/>
              <w:rPr>
                <w:rFonts w:cs="Tahoma"/>
                <w:strike/>
                <w:szCs w:val="21"/>
                <w:lang w:eastAsia="en-GB"/>
              </w:rPr>
            </w:pPr>
            <w:r w:rsidRPr="001768B3">
              <w:rPr>
                <w:rFonts w:cs="Tahoma"/>
                <w:strike/>
                <w:szCs w:val="21"/>
                <w:lang w:eastAsia="en-GB"/>
              </w:rPr>
              <w:t xml:space="preserve">Be tud-e nyújtani a gazdasági szereplő olyan, független testület által kiállított </w:t>
            </w:r>
            <w:r w:rsidRPr="001768B3">
              <w:rPr>
                <w:rFonts w:cs="Tahoma"/>
                <w:b/>
                <w:strike/>
                <w:szCs w:val="21"/>
                <w:lang w:eastAsia="en-GB"/>
              </w:rPr>
              <w:t>igazolást,</w:t>
            </w:r>
            <w:r w:rsidRPr="001768B3">
              <w:rPr>
                <w:rFonts w:cs="Tahoma"/>
                <w:strike/>
                <w:szCs w:val="21"/>
                <w:lang w:eastAsia="en-GB"/>
              </w:rPr>
              <w:t xml:space="preserve"> amely tanúsítja, hogy a gazdasági szereplő egyes meghatározott </w:t>
            </w:r>
            <w:r w:rsidRPr="001768B3">
              <w:rPr>
                <w:rFonts w:cs="Tahoma"/>
                <w:b/>
                <w:strike/>
                <w:szCs w:val="21"/>
                <w:lang w:eastAsia="en-GB"/>
              </w:rPr>
              <w:t>minőségbiztosítási szabványoknak</w:t>
            </w:r>
            <w:r w:rsidRPr="001768B3">
              <w:rPr>
                <w:rFonts w:cs="Tahoma"/>
                <w:strike/>
                <w:szCs w:val="21"/>
                <w:lang w:eastAsia="en-GB"/>
              </w:rPr>
              <w:t xml:space="preserve"> megfelel, ideértve a fogyatékossággal élők számára biztosított hozzáférésére vonatkozó szabványokat is?</w:t>
            </w:r>
          </w:p>
          <w:p w14:paraId="463CA8DE" w14:textId="77777777" w:rsidR="00194E0D" w:rsidRPr="001768B3" w:rsidRDefault="00194E0D" w:rsidP="0066775A">
            <w:pPr>
              <w:spacing w:after="120" w:line="276" w:lineRule="auto"/>
              <w:ind w:left="426" w:hanging="426"/>
              <w:rPr>
                <w:rFonts w:cs="Tahoma"/>
                <w:strike/>
                <w:szCs w:val="21"/>
                <w:lang w:eastAsia="en-GB"/>
              </w:rPr>
            </w:pPr>
            <w:r w:rsidRPr="001768B3">
              <w:rPr>
                <w:rFonts w:cs="Tahoma"/>
                <w:b/>
                <w:strike/>
                <w:szCs w:val="21"/>
                <w:lang w:eastAsia="en-GB"/>
              </w:rPr>
              <w:t>Amennyiben nem</w:t>
            </w:r>
            <w:r w:rsidRPr="001768B3">
              <w:rPr>
                <w:rFonts w:cs="Tahoma"/>
                <w:strike/>
                <w:szCs w:val="21"/>
                <w:lang w:eastAsia="en-GB"/>
              </w:rPr>
              <w:t>, úgy kérjük, adja meg ennek okát, valamint azt, hogy milyen egyéb bizonyítási eszközök bocsáthatók rendelkezésre a minőségbiztosítási rendszert illetően:</w:t>
            </w:r>
          </w:p>
          <w:p w14:paraId="463CA8DF" w14:textId="77777777" w:rsidR="00194E0D" w:rsidRPr="001768B3" w:rsidRDefault="00194E0D" w:rsidP="0066775A">
            <w:pPr>
              <w:spacing w:after="120" w:line="276" w:lineRule="auto"/>
              <w:ind w:left="426" w:hanging="426"/>
              <w:rPr>
                <w:rFonts w:cs="Tahoma"/>
                <w:strike/>
                <w:szCs w:val="21"/>
                <w:lang w:eastAsia="en-GB"/>
              </w:rPr>
            </w:pPr>
            <w:r w:rsidRPr="001768B3">
              <w:rPr>
                <w:rFonts w:cs="Tahoma"/>
                <w:i/>
                <w:strike/>
                <w:szCs w:val="21"/>
                <w:lang w:eastAsia="en-GB"/>
              </w:rPr>
              <w:t>Ha a vonatkozó információ elektronikusan elérhető, kérjük, adja meg a következő információkat:</w:t>
            </w:r>
          </w:p>
        </w:tc>
        <w:tc>
          <w:tcPr>
            <w:tcW w:w="4645" w:type="dxa"/>
            <w:shd w:val="clear" w:color="auto" w:fill="auto"/>
          </w:tcPr>
          <w:p w14:paraId="463CA8E0" w14:textId="77777777" w:rsidR="00194E0D" w:rsidRPr="001768B3" w:rsidRDefault="00194E0D" w:rsidP="0066775A">
            <w:pPr>
              <w:spacing w:after="120" w:line="276" w:lineRule="auto"/>
              <w:ind w:left="426" w:hanging="426"/>
              <w:rPr>
                <w:rFonts w:cs="Tahoma"/>
                <w:strike/>
                <w:szCs w:val="21"/>
                <w:lang w:eastAsia="en-GB"/>
              </w:rPr>
            </w:pPr>
            <w:r w:rsidRPr="001768B3">
              <w:rPr>
                <w:rFonts w:cs="Tahoma"/>
                <w:strike/>
                <w:szCs w:val="21"/>
                <w:lang w:eastAsia="en-GB"/>
              </w:rPr>
              <w:t>[] Igen [] Nem</w:t>
            </w:r>
          </w:p>
          <w:p w14:paraId="463CA8E1" w14:textId="77777777" w:rsidR="00194E0D" w:rsidRPr="001768B3" w:rsidRDefault="00194E0D" w:rsidP="0066775A">
            <w:pPr>
              <w:spacing w:after="120" w:line="276" w:lineRule="auto"/>
              <w:ind w:left="426" w:hanging="426"/>
              <w:rPr>
                <w:rFonts w:cs="Tahoma"/>
                <w:strike/>
                <w:szCs w:val="21"/>
                <w:lang w:eastAsia="en-GB"/>
              </w:rPr>
            </w:pPr>
            <w:r w:rsidRPr="001768B3">
              <w:rPr>
                <w:rFonts w:cs="Tahoma"/>
                <w:strike/>
                <w:szCs w:val="21"/>
                <w:lang w:eastAsia="en-GB"/>
              </w:rPr>
              <w:br/>
            </w:r>
            <w:r w:rsidRPr="001768B3">
              <w:rPr>
                <w:rFonts w:cs="Tahoma"/>
                <w:strike/>
                <w:szCs w:val="21"/>
                <w:lang w:eastAsia="en-GB"/>
              </w:rPr>
              <w:br/>
            </w:r>
            <w:r w:rsidRPr="001768B3">
              <w:rPr>
                <w:rFonts w:cs="Tahoma"/>
                <w:strike/>
                <w:szCs w:val="21"/>
                <w:lang w:eastAsia="en-GB"/>
              </w:rPr>
              <w:br/>
            </w:r>
            <w:r w:rsidRPr="001768B3">
              <w:rPr>
                <w:rFonts w:cs="Tahoma"/>
                <w:strike/>
                <w:szCs w:val="21"/>
                <w:lang w:eastAsia="en-GB"/>
              </w:rPr>
              <w:br/>
              <w:t>[……] [……]</w:t>
            </w:r>
          </w:p>
          <w:p w14:paraId="463CA8E2" w14:textId="77777777" w:rsidR="00194E0D" w:rsidRPr="001768B3" w:rsidRDefault="00194E0D" w:rsidP="0066775A">
            <w:pPr>
              <w:spacing w:after="120" w:line="276" w:lineRule="auto"/>
              <w:ind w:left="426" w:hanging="426"/>
              <w:rPr>
                <w:rFonts w:cs="Tahoma"/>
                <w:i/>
                <w:strike/>
                <w:szCs w:val="21"/>
                <w:lang w:eastAsia="en-GB"/>
              </w:rPr>
            </w:pPr>
            <w:r w:rsidRPr="001768B3">
              <w:rPr>
                <w:rFonts w:cs="Tahoma"/>
                <w:strike/>
                <w:szCs w:val="21"/>
                <w:lang w:eastAsia="en-GB"/>
              </w:rPr>
              <w:br/>
            </w:r>
          </w:p>
          <w:p w14:paraId="463CA8E3" w14:textId="77777777" w:rsidR="00194E0D" w:rsidRPr="001768B3" w:rsidRDefault="00194E0D" w:rsidP="0066775A">
            <w:pPr>
              <w:spacing w:after="120" w:line="276" w:lineRule="auto"/>
              <w:ind w:left="426" w:hanging="426"/>
              <w:rPr>
                <w:rFonts w:cs="Tahoma"/>
                <w:i/>
                <w:strike/>
                <w:szCs w:val="21"/>
                <w:lang w:eastAsia="en-GB"/>
              </w:rPr>
            </w:pPr>
          </w:p>
          <w:p w14:paraId="463CA8E4" w14:textId="77777777" w:rsidR="00194E0D" w:rsidRPr="001768B3" w:rsidRDefault="00194E0D" w:rsidP="0066775A">
            <w:pPr>
              <w:spacing w:after="120" w:line="276" w:lineRule="auto"/>
              <w:ind w:left="426" w:hanging="426"/>
              <w:rPr>
                <w:rFonts w:cs="Tahoma"/>
                <w:strike/>
                <w:szCs w:val="21"/>
                <w:lang w:eastAsia="en-GB"/>
              </w:rPr>
            </w:pPr>
            <w:r w:rsidRPr="001768B3">
              <w:rPr>
                <w:rFonts w:cs="Tahoma"/>
                <w:i/>
                <w:strike/>
                <w:szCs w:val="21"/>
                <w:lang w:eastAsia="en-GB"/>
              </w:rPr>
              <w:t>(internetcím, a kibocsátó hatóság vagy testület, a dokumentáció pontos hivatkozási adatai): [……][……][……]</w:t>
            </w:r>
          </w:p>
        </w:tc>
      </w:tr>
      <w:tr w:rsidR="00194E0D" w:rsidRPr="001768B3" w14:paraId="463CA8ED" w14:textId="77777777" w:rsidTr="00651E1E">
        <w:tc>
          <w:tcPr>
            <w:tcW w:w="4644" w:type="dxa"/>
            <w:shd w:val="clear" w:color="auto" w:fill="auto"/>
          </w:tcPr>
          <w:p w14:paraId="463CA8E6" w14:textId="77777777" w:rsidR="00194E0D" w:rsidRPr="001768B3" w:rsidRDefault="00194E0D" w:rsidP="0066775A">
            <w:pPr>
              <w:spacing w:after="120" w:line="276" w:lineRule="auto"/>
              <w:ind w:left="426" w:hanging="426"/>
              <w:rPr>
                <w:rFonts w:cs="Tahoma"/>
                <w:strike/>
                <w:szCs w:val="21"/>
                <w:lang w:eastAsia="en-GB"/>
              </w:rPr>
            </w:pPr>
            <w:r w:rsidRPr="001768B3">
              <w:rPr>
                <w:rFonts w:cs="Tahoma"/>
                <w:strike/>
                <w:szCs w:val="21"/>
                <w:lang w:eastAsia="en-GB"/>
              </w:rPr>
              <w:t xml:space="preserve">Be tud-e nyújtani a gazdasági szereplő olyan, független testület által kiállított </w:t>
            </w:r>
            <w:r w:rsidRPr="001768B3">
              <w:rPr>
                <w:rFonts w:cs="Tahoma"/>
                <w:b/>
                <w:strike/>
                <w:szCs w:val="21"/>
                <w:lang w:eastAsia="en-GB"/>
              </w:rPr>
              <w:t>igazolást,</w:t>
            </w:r>
            <w:r w:rsidRPr="001768B3">
              <w:rPr>
                <w:rFonts w:cs="Tahoma"/>
                <w:strike/>
                <w:szCs w:val="21"/>
                <w:lang w:eastAsia="en-GB"/>
              </w:rPr>
              <w:t xml:space="preserve"> amely tanúsítja, hogy a gazdasági szereplő az előírt</w:t>
            </w:r>
            <w:r w:rsidRPr="001768B3">
              <w:rPr>
                <w:rFonts w:cs="Tahoma"/>
                <w:b/>
                <w:strike/>
                <w:szCs w:val="21"/>
                <w:lang w:eastAsia="en-GB"/>
              </w:rPr>
              <w:t xml:space="preserve"> környezetvédelmi vezetési rendszereknek vagy szabványoknak</w:t>
            </w:r>
            <w:r w:rsidRPr="001768B3">
              <w:rPr>
                <w:rFonts w:cs="Tahoma"/>
                <w:strike/>
                <w:szCs w:val="21"/>
                <w:lang w:eastAsia="en-GB"/>
              </w:rPr>
              <w:t xml:space="preserve"> megfelel?</w:t>
            </w:r>
          </w:p>
          <w:p w14:paraId="463CA8E7" w14:textId="77777777" w:rsidR="00194E0D" w:rsidRPr="001768B3" w:rsidRDefault="00194E0D" w:rsidP="0066775A">
            <w:pPr>
              <w:spacing w:after="120" w:line="276" w:lineRule="auto"/>
              <w:ind w:left="426" w:hanging="426"/>
              <w:rPr>
                <w:rFonts w:cs="Tahoma"/>
                <w:strike/>
                <w:szCs w:val="21"/>
                <w:lang w:eastAsia="en-GB"/>
              </w:rPr>
            </w:pPr>
            <w:r w:rsidRPr="001768B3">
              <w:rPr>
                <w:rFonts w:cs="Tahoma"/>
                <w:b/>
                <w:strike/>
                <w:szCs w:val="21"/>
                <w:lang w:eastAsia="en-GB"/>
              </w:rPr>
              <w:t>Amennyiben nem</w:t>
            </w:r>
            <w:r w:rsidRPr="001768B3">
              <w:rPr>
                <w:rFonts w:cs="Tahoma"/>
                <w:strike/>
                <w:szCs w:val="21"/>
                <w:lang w:eastAsia="en-GB"/>
              </w:rPr>
              <w:t xml:space="preserve">, úgy kérjük, adja meg ennek okát, valamint azt, hogy milyen egyéb bizonyítási eszközök bocsáthatók rendelkezésre a </w:t>
            </w:r>
            <w:r w:rsidRPr="001768B3">
              <w:rPr>
                <w:rFonts w:cs="Tahoma"/>
                <w:b/>
                <w:strike/>
                <w:szCs w:val="21"/>
                <w:lang w:eastAsia="en-GB"/>
              </w:rPr>
              <w:t>környezetvédelmi vezetési rendszereket vagy szabványokat</w:t>
            </w:r>
            <w:r w:rsidRPr="001768B3">
              <w:rPr>
                <w:rFonts w:cs="Tahoma"/>
                <w:strike/>
                <w:szCs w:val="21"/>
                <w:lang w:eastAsia="en-GB"/>
              </w:rPr>
              <w:t xml:space="preserve"> illetően:</w:t>
            </w:r>
          </w:p>
          <w:p w14:paraId="463CA8E8" w14:textId="77777777" w:rsidR="00194E0D" w:rsidRPr="001768B3" w:rsidRDefault="00194E0D" w:rsidP="0066775A">
            <w:pPr>
              <w:spacing w:after="120" w:line="276" w:lineRule="auto"/>
              <w:ind w:left="426" w:hanging="426"/>
              <w:rPr>
                <w:rFonts w:cs="Tahoma"/>
                <w:strike/>
                <w:szCs w:val="21"/>
                <w:lang w:eastAsia="en-GB"/>
              </w:rPr>
            </w:pPr>
            <w:r w:rsidRPr="001768B3">
              <w:rPr>
                <w:rFonts w:cs="Tahoma"/>
                <w:i/>
                <w:strike/>
                <w:szCs w:val="21"/>
                <w:lang w:eastAsia="en-GB"/>
              </w:rPr>
              <w:t>Ha a vonatkozó információ elektronikusan elérhető, kérjük, adja meg a következő információkat:</w:t>
            </w:r>
          </w:p>
        </w:tc>
        <w:tc>
          <w:tcPr>
            <w:tcW w:w="4645" w:type="dxa"/>
            <w:shd w:val="clear" w:color="auto" w:fill="auto"/>
          </w:tcPr>
          <w:p w14:paraId="463CA8E9" w14:textId="77777777" w:rsidR="00194E0D" w:rsidRPr="001768B3" w:rsidRDefault="00194E0D" w:rsidP="0066775A">
            <w:pPr>
              <w:spacing w:after="120" w:line="276" w:lineRule="auto"/>
              <w:ind w:left="426" w:hanging="426"/>
              <w:rPr>
                <w:rFonts w:cs="Tahoma"/>
                <w:strike/>
                <w:szCs w:val="21"/>
                <w:lang w:eastAsia="en-GB"/>
              </w:rPr>
            </w:pPr>
            <w:r w:rsidRPr="001768B3">
              <w:rPr>
                <w:rFonts w:cs="Tahoma"/>
                <w:strike/>
                <w:szCs w:val="21"/>
                <w:lang w:eastAsia="en-GB"/>
              </w:rPr>
              <w:t>[] Igen [] Nem</w:t>
            </w:r>
          </w:p>
          <w:p w14:paraId="463CA8EA" w14:textId="77777777" w:rsidR="00194E0D" w:rsidRPr="001768B3" w:rsidRDefault="00194E0D" w:rsidP="0066775A">
            <w:pPr>
              <w:spacing w:after="120" w:line="276" w:lineRule="auto"/>
              <w:ind w:left="426" w:hanging="426"/>
              <w:rPr>
                <w:rFonts w:cs="Tahoma"/>
                <w:strike/>
                <w:szCs w:val="21"/>
                <w:lang w:eastAsia="en-GB"/>
              </w:rPr>
            </w:pPr>
            <w:r w:rsidRPr="001768B3">
              <w:rPr>
                <w:rFonts w:cs="Tahoma"/>
                <w:strike/>
                <w:szCs w:val="21"/>
                <w:lang w:eastAsia="en-GB"/>
              </w:rPr>
              <w:br/>
            </w:r>
            <w:r w:rsidRPr="001768B3">
              <w:rPr>
                <w:rFonts w:cs="Tahoma"/>
                <w:strike/>
                <w:szCs w:val="21"/>
                <w:lang w:eastAsia="en-GB"/>
              </w:rPr>
              <w:br/>
            </w:r>
            <w:r w:rsidRPr="001768B3">
              <w:rPr>
                <w:rFonts w:cs="Tahoma"/>
                <w:strike/>
                <w:szCs w:val="21"/>
                <w:lang w:eastAsia="en-GB"/>
              </w:rPr>
              <w:br/>
            </w:r>
            <w:r w:rsidRPr="001768B3">
              <w:rPr>
                <w:rFonts w:cs="Tahoma"/>
                <w:strike/>
                <w:szCs w:val="21"/>
                <w:lang w:eastAsia="en-GB"/>
              </w:rPr>
              <w:br/>
              <w:t>[……] [……]</w:t>
            </w:r>
          </w:p>
          <w:p w14:paraId="463CA8EB" w14:textId="77777777" w:rsidR="00194E0D" w:rsidRPr="001768B3" w:rsidRDefault="00194E0D" w:rsidP="0066775A">
            <w:pPr>
              <w:spacing w:after="120" w:line="276" w:lineRule="auto"/>
              <w:ind w:left="426" w:hanging="426"/>
              <w:rPr>
                <w:rFonts w:cs="Tahoma"/>
                <w:i/>
                <w:strike/>
                <w:szCs w:val="21"/>
                <w:lang w:eastAsia="en-GB"/>
              </w:rPr>
            </w:pPr>
            <w:r w:rsidRPr="001768B3">
              <w:rPr>
                <w:rFonts w:cs="Tahoma"/>
                <w:strike/>
                <w:szCs w:val="21"/>
                <w:lang w:eastAsia="en-GB"/>
              </w:rPr>
              <w:br/>
            </w:r>
          </w:p>
          <w:p w14:paraId="463CA8EC" w14:textId="77777777" w:rsidR="00194E0D" w:rsidRPr="001768B3" w:rsidRDefault="00194E0D" w:rsidP="0066775A">
            <w:pPr>
              <w:spacing w:after="120" w:line="276" w:lineRule="auto"/>
              <w:ind w:left="426" w:hanging="426"/>
              <w:rPr>
                <w:rFonts w:cs="Tahoma"/>
                <w:strike/>
                <w:szCs w:val="21"/>
                <w:lang w:eastAsia="en-GB"/>
              </w:rPr>
            </w:pPr>
            <w:r w:rsidRPr="001768B3">
              <w:rPr>
                <w:rFonts w:cs="Tahoma"/>
                <w:i/>
                <w:strike/>
                <w:szCs w:val="21"/>
                <w:lang w:eastAsia="en-GB"/>
              </w:rPr>
              <w:t>(internetcím, a kibocsátó hatóság vagy testület, a dokumentáció pontos hivatkozási adatai): [……][……][……]</w:t>
            </w:r>
          </w:p>
        </w:tc>
      </w:tr>
    </w:tbl>
    <w:p w14:paraId="463CA8EE" w14:textId="77777777" w:rsidR="00194E0D" w:rsidRPr="001768B3" w:rsidRDefault="00194E0D" w:rsidP="0066775A">
      <w:pPr>
        <w:spacing w:after="120" w:line="276" w:lineRule="auto"/>
        <w:ind w:left="426" w:hanging="426"/>
        <w:rPr>
          <w:rFonts w:cs="Tahoma"/>
          <w:szCs w:val="21"/>
          <w:lang w:eastAsia="en-GB"/>
        </w:rPr>
      </w:pPr>
    </w:p>
    <w:p w14:paraId="463CA8EF" w14:textId="77777777" w:rsidR="00194E0D" w:rsidRPr="001768B3" w:rsidRDefault="00684546" w:rsidP="0066775A">
      <w:pPr>
        <w:keepNext/>
        <w:spacing w:after="120" w:line="276" w:lineRule="auto"/>
        <w:ind w:left="426" w:hanging="426"/>
        <w:jc w:val="center"/>
        <w:rPr>
          <w:rFonts w:cs="Tahoma"/>
          <w:b/>
          <w:szCs w:val="21"/>
          <w:lang w:eastAsia="en-GB"/>
        </w:rPr>
      </w:pPr>
      <w:r w:rsidRPr="001768B3">
        <w:rPr>
          <w:rFonts w:cs="Tahoma"/>
          <w:b/>
          <w:szCs w:val="21"/>
          <w:lang w:eastAsia="en-GB"/>
        </w:rPr>
        <w:t>V. RÉSZ: AZ ALKALMASNAK MINŐSÍTETT RÉSZVÉTELRE JELENTKEZŐK SZÁMÁNAK CSÖKKENTÉSE</w:t>
      </w:r>
    </w:p>
    <w:p w14:paraId="463CA8F0" w14:textId="77777777" w:rsidR="00194E0D" w:rsidRPr="001768B3" w:rsidRDefault="00194E0D" w:rsidP="0066775A">
      <w:pPr>
        <w:pBdr>
          <w:top w:val="single" w:sz="4" w:space="1" w:color="auto"/>
          <w:left w:val="single" w:sz="4" w:space="4" w:color="auto"/>
          <w:bottom w:val="single" w:sz="4" w:space="1" w:color="auto"/>
          <w:right w:val="single" w:sz="4" w:space="4" w:color="auto"/>
        </w:pBdr>
        <w:shd w:val="clear" w:color="auto" w:fill="BFBFBF"/>
        <w:spacing w:after="120" w:line="276" w:lineRule="auto"/>
        <w:ind w:left="426" w:hanging="426"/>
        <w:rPr>
          <w:rFonts w:cs="Tahoma"/>
          <w:b/>
          <w:i/>
          <w:szCs w:val="21"/>
          <w:lang w:eastAsia="en-GB"/>
        </w:rPr>
      </w:pPr>
      <w:r w:rsidRPr="001768B3">
        <w:rPr>
          <w:rFonts w:cs="Tahoma"/>
          <w:b/>
          <w:i/>
          <w:szCs w:val="21"/>
          <w:lang w:eastAsia="en-GB"/>
        </w:rPr>
        <w:t>A gazdasági szereplőnek</w:t>
      </w:r>
      <w:r w:rsidRPr="001768B3">
        <w:rPr>
          <w:rFonts w:cs="Tahoma"/>
          <w:szCs w:val="21"/>
          <w:lang w:eastAsia="en-GB"/>
        </w:rPr>
        <w:t xml:space="preserve"> </w:t>
      </w:r>
      <w:r w:rsidRPr="001768B3">
        <w:rPr>
          <w:rFonts w:cs="Tahoma"/>
          <w:b/>
          <w:szCs w:val="21"/>
          <w:u w:val="single"/>
          <w:lang w:eastAsia="en-GB"/>
        </w:rPr>
        <w:t>kizárólag</w:t>
      </w:r>
      <w:r w:rsidRPr="001768B3">
        <w:rPr>
          <w:rFonts w:cs="Tahoma"/>
          <w:szCs w:val="21"/>
          <w:lang w:eastAsia="en-GB"/>
        </w:rPr>
        <w:t xml:space="preserve"> </w:t>
      </w:r>
      <w:r w:rsidRPr="001768B3">
        <w:rPr>
          <w:rFonts w:cs="Tahoma"/>
          <w:b/>
          <w:i/>
          <w:szCs w:val="21"/>
          <w:lang w:eastAsia="en-GB"/>
        </w:rPr>
        <w:t>abban az esetben kell információt megadnia, ha az ajánlatkérő szerv vagy a közszolgáltató ajánlatkérő meghatározta az ajánlattételre vagy a párbeszédben való részvételre felhívandó részvételre jelentkezők számának csökkentésére alkalmazandó objektív és megkülönböztetésmentes szempontokat vagy szabályokat. Ez az információ, amelyhez kapcsolódhatnak a tanúsítványokra és egyéb igazolásokra (és azok típusára) vonatkozó követelmények,</w:t>
      </w:r>
      <w:r w:rsidRPr="001768B3">
        <w:rPr>
          <w:rFonts w:cs="Tahoma"/>
          <w:b/>
          <w:szCs w:val="21"/>
          <w:lang w:eastAsia="en-GB"/>
        </w:rPr>
        <w:t xml:space="preserve"> </w:t>
      </w:r>
      <w:r w:rsidRPr="001768B3">
        <w:rPr>
          <w:rFonts w:cs="Tahoma"/>
          <w:b/>
          <w:szCs w:val="21"/>
          <w:u w:val="single"/>
          <w:lang w:eastAsia="en-GB"/>
        </w:rPr>
        <w:t>ha vannak ilyenek</w:t>
      </w:r>
      <w:r w:rsidRPr="001768B3">
        <w:rPr>
          <w:rFonts w:cs="Tahoma"/>
          <w:b/>
          <w:szCs w:val="21"/>
          <w:lang w:eastAsia="en-GB"/>
        </w:rPr>
        <w:t>,</w:t>
      </w:r>
      <w:r w:rsidRPr="001768B3">
        <w:rPr>
          <w:rFonts w:cs="Tahoma"/>
          <w:b/>
          <w:i/>
          <w:szCs w:val="21"/>
          <w:lang w:eastAsia="en-GB"/>
        </w:rPr>
        <w:t xml:space="preserve"> a vonatkozó hirdetményben vagy a hirdetményben hivatkozott közbeszerzési dokumentumokban található.</w:t>
      </w:r>
      <w:r w:rsidRPr="001768B3">
        <w:rPr>
          <w:rFonts w:cs="Tahoma"/>
          <w:szCs w:val="21"/>
          <w:lang w:eastAsia="en-GB"/>
        </w:rPr>
        <w:br/>
      </w:r>
      <w:r w:rsidRPr="001768B3">
        <w:rPr>
          <w:rFonts w:cs="Tahoma"/>
          <w:b/>
          <w:i/>
          <w:szCs w:val="21"/>
          <w:lang w:eastAsia="en-GB"/>
        </w:rPr>
        <w:t>Csak meghívásos eljárás, tárgyalásos eljárás, versenypárbeszéd és innovációs partnerség esetében:</w:t>
      </w:r>
    </w:p>
    <w:p w14:paraId="463CA8F1" w14:textId="77777777" w:rsidR="00194E0D" w:rsidRPr="001768B3" w:rsidRDefault="00194E0D" w:rsidP="0066775A">
      <w:pPr>
        <w:spacing w:after="120" w:line="276" w:lineRule="auto"/>
        <w:ind w:left="426" w:hanging="426"/>
        <w:rPr>
          <w:rFonts w:cs="Tahoma"/>
          <w:b/>
          <w:szCs w:val="21"/>
          <w:lang w:eastAsia="en-GB"/>
        </w:rPr>
      </w:pPr>
      <w:r w:rsidRPr="001768B3">
        <w:rPr>
          <w:rFonts w:cs="Tahoma"/>
          <w:b/>
          <w:szCs w:val="21"/>
          <w:lang w:eastAsia="en-GB"/>
        </w:rPr>
        <w:t>A gazdasági szereplő kijelenti a következőket: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4"/>
      </w:tblGrid>
      <w:tr w:rsidR="00194E0D" w:rsidRPr="001768B3" w14:paraId="463CA8F4" w14:textId="77777777" w:rsidTr="00651E1E">
        <w:tc>
          <w:tcPr>
            <w:tcW w:w="4644" w:type="dxa"/>
            <w:shd w:val="clear" w:color="auto" w:fill="auto"/>
          </w:tcPr>
          <w:p w14:paraId="463CA8F2" w14:textId="77777777" w:rsidR="00194E0D" w:rsidRPr="001768B3" w:rsidRDefault="00194E0D" w:rsidP="0066775A">
            <w:pPr>
              <w:spacing w:after="120" w:line="276" w:lineRule="auto"/>
              <w:ind w:left="426" w:hanging="426"/>
              <w:rPr>
                <w:rFonts w:cs="Tahoma"/>
                <w:b/>
                <w:i/>
                <w:strike/>
                <w:szCs w:val="21"/>
                <w:lang w:eastAsia="en-GB"/>
              </w:rPr>
            </w:pPr>
            <w:r w:rsidRPr="001768B3">
              <w:rPr>
                <w:rFonts w:cs="Tahoma"/>
                <w:b/>
                <w:i/>
                <w:strike/>
                <w:szCs w:val="21"/>
                <w:lang w:eastAsia="en-GB"/>
              </w:rPr>
              <w:t>A számok csökkentése</w:t>
            </w:r>
          </w:p>
        </w:tc>
        <w:tc>
          <w:tcPr>
            <w:tcW w:w="4645" w:type="dxa"/>
            <w:shd w:val="clear" w:color="auto" w:fill="auto"/>
          </w:tcPr>
          <w:p w14:paraId="463CA8F3" w14:textId="77777777" w:rsidR="00194E0D" w:rsidRPr="001768B3" w:rsidRDefault="00194E0D" w:rsidP="0066775A">
            <w:pPr>
              <w:spacing w:after="120" w:line="276" w:lineRule="auto"/>
              <w:ind w:left="426" w:hanging="426"/>
              <w:rPr>
                <w:rFonts w:cs="Tahoma"/>
                <w:b/>
                <w:i/>
                <w:strike/>
                <w:szCs w:val="21"/>
                <w:lang w:eastAsia="en-GB"/>
              </w:rPr>
            </w:pPr>
            <w:r w:rsidRPr="001768B3">
              <w:rPr>
                <w:rFonts w:cs="Tahoma"/>
                <w:b/>
                <w:i/>
                <w:strike/>
                <w:szCs w:val="21"/>
                <w:lang w:eastAsia="en-GB"/>
              </w:rPr>
              <w:t>Válasz:</w:t>
            </w:r>
          </w:p>
        </w:tc>
      </w:tr>
      <w:tr w:rsidR="00194E0D" w:rsidRPr="001768B3" w14:paraId="463CA8FC" w14:textId="77777777" w:rsidTr="00651E1E">
        <w:tc>
          <w:tcPr>
            <w:tcW w:w="4644" w:type="dxa"/>
            <w:shd w:val="clear" w:color="auto" w:fill="auto"/>
          </w:tcPr>
          <w:p w14:paraId="463CA8F5" w14:textId="77777777" w:rsidR="00194E0D" w:rsidRPr="001768B3" w:rsidRDefault="00194E0D" w:rsidP="0066775A">
            <w:pPr>
              <w:spacing w:after="120" w:line="276" w:lineRule="auto"/>
              <w:ind w:left="426" w:hanging="426"/>
              <w:rPr>
                <w:rFonts w:cs="Tahoma"/>
                <w:strike/>
                <w:szCs w:val="21"/>
                <w:lang w:eastAsia="en-GB"/>
              </w:rPr>
            </w:pPr>
            <w:r w:rsidRPr="001768B3">
              <w:rPr>
                <w:rFonts w:cs="Tahoma"/>
                <w:strike/>
                <w:szCs w:val="21"/>
                <w:lang w:eastAsia="en-GB"/>
              </w:rPr>
              <w:t xml:space="preserve">A gazdasági szereplő a következő módon </w:t>
            </w:r>
            <w:r w:rsidRPr="001768B3">
              <w:rPr>
                <w:rFonts w:cs="Tahoma"/>
                <w:b/>
                <w:strike/>
                <w:szCs w:val="21"/>
                <w:lang w:eastAsia="en-GB"/>
              </w:rPr>
              <w:t>felel meg</w:t>
            </w:r>
            <w:r w:rsidRPr="001768B3">
              <w:rPr>
                <w:rFonts w:cs="Tahoma"/>
                <w:strike/>
                <w:szCs w:val="21"/>
                <w:lang w:eastAsia="en-GB"/>
              </w:rPr>
              <w:t xml:space="preserve"> a részvételre jelentkezők számának csökkentésére alkalmazandó objektív és megkülönböztetésmentes szempontoknak vagy szabályoknak:</w:t>
            </w:r>
          </w:p>
          <w:p w14:paraId="463CA8F6" w14:textId="77777777" w:rsidR="00194E0D" w:rsidRPr="001768B3" w:rsidRDefault="00194E0D" w:rsidP="0066775A">
            <w:pPr>
              <w:spacing w:after="120" w:line="276" w:lineRule="auto"/>
              <w:ind w:left="426" w:hanging="426"/>
              <w:rPr>
                <w:rFonts w:cs="Tahoma"/>
                <w:strike/>
                <w:szCs w:val="21"/>
                <w:lang w:eastAsia="en-GB"/>
              </w:rPr>
            </w:pPr>
            <w:r w:rsidRPr="001768B3">
              <w:rPr>
                <w:rFonts w:cs="Tahoma"/>
                <w:strike/>
                <w:szCs w:val="21"/>
                <w:lang w:eastAsia="en-GB"/>
              </w:rPr>
              <w:t xml:space="preserve">Amennyiben bizonyos tanúsítványok vagy egyéb igazolások szükségesek, kérjük, tüntesse fel </w:t>
            </w:r>
            <w:r w:rsidRPr="001768B3">
              <w:rPr>
                <w:rFonts w:cs="Tahoma"/>
                <w:b/>
                <w:strike/>
                <w:szCs w:val="21"/>
                <w:lang w:eastAsia="en-GB"/>
              </w:rPr>
              <w:t>mindegyikre</w:t>
            </w:r>
            <w:r w:rsidRPr="001768B3">
              <w:rPr>
                <w:rFonts w:cs="Tahoma"/>
                <w:strike/>
                <w:szCs w:val="21"/>
                <w:lang w:eastAsia="en-GB"/>
              </w:rPr>
              <w:t xml:space="preserve"> nézve, hogy a gazdasági szereplő rendelkezik-e a megkívánt dokumentumokkal:</w:t>
            </w:r>
          </w:p>
          <w:p w14:paraId="463CA8F7" w14:textId="77777777" w:rsidR="00194E0D" w:rsidRPr="001768B3" w:rsidRDefault="00194E0D" w:rsidP="0066775A">
            <w:pPr>
              <w:spacing w:after="120" w:line="276" w:lineRule="auto"/>
              <w:ind w:left="426" w:hanging="426"/>
              <w:rPr>
                <w:rFonts w:cs="Tahoma"/>
                <w:i/>
                <w:strike/>
                <w:szCs w:val="21"/>
                <w:lang w:eastAsia="en-GB"/>
              </w:rPr>
            </w:pPr>
          </w:p>
          <w:p w14:paraId="463CA8F8" w14:textId="77777777" w:rsidR="00194E0D" w:rsidRPr="001768B3" w:rsidRDefault="00194E0D" w:rsidP="0066775A">
            <w:pPr>
              <w:spacing w:after="120" w:line="276" w:lineRule="auto"/>
              <w:ind w:left="426" w:hanging="426"/>
              <w:rPr>
                <w:rFonts w:cs="Tahoma"/>
                <w:b/>
                <w:strike/>
                <w:szCs w:val="21"/>
                <w:lang w:eastAsia="en-GB"/>
              </w:rPr>
            </w:pPr>
            <w:r w:rsidRPr="001768B3">
              <w:rPr>
                <w:rFonts w:cs="Tahoma"/>
                <w:i/>
                <w:strike/>
                <w:szCs w:val="21"/>
                <w:lang w:eastAsia="en-GB"/>
              </w:rPr>
              <w:t>Ha e tanúsítványok vagy egyéb igazolások valamelyike elektronikus formában rendelkezésre áll</w:t>
            </w:r>
            <w:r w:rsidRPr="001768B3">
              <w:rPr>
                <w:rFonts w:cs="Tahoma"/>
                <w:i/>
                <w:strike/>
                <w:szCs w:val="21"/>
                <w:vertAlign w:val="superscript"/>
                <w:lang w:eastAsia="en-GB"/>
              </w:rPr>
              <w:footnoteReference w:id="53"/>
            </w:r>
            <w:r w:rsidRPr="001768B3">
              <w:rPr>
                <w:rFonts w:cs="Tahoma"/>
                <w:i/>
                <w:strike/>
                <w:szCs w:val="21"/>
                <w:lang w:eastAsia="en-GB"/>
              </w:rPr>
              <w:t xml:space="preserve">, kérjük, hogy </w:t>
            </w:r>
            <w:r w:rsidRPr="001768B3">
              <w:rPr>
                <w:rFonts w:cs="Tahoma"/>
                <w:b/>
                <w:i/>
                <w:strike/>
                <w:szCs w:val="21"/>
                <w:lang w:eastAsia="en-GB"/>
              </w:rPr>
              <w:t>mindegyikre</w:t>
            </w:r>
            <w:r w:rsidRPr="001768B3">
              <w:rPr>
                <w:rFonts w:cs="Tahoma"/>
                <w:i/>
                <w:strike/>
                <w:szCs w:val="21"/>
                <w:lang w:eastAsia="en-GB"/>
              </w:rPr>
              <w:t xml:space="preserve"> nézve</w:t>
            </w:r>
            <w:r w:rsidRPr="001768B3">
              <w:rPr>
                <w:rFonts w:cs="Tahoma"/>
                <w:strike/>
                <w:szCs w:val="21"/>
                <w:lang w:eastAsia="en-GB"/>
              </w:rPr>
              <w:t xml:space="preserve"> </w:t>
            </w:r>
            <w:r w:rsidRPr="001768B3">
              <w:rPr>
                <w:rFonts w:cs="Tahoma"/>
                <w:i/>
                <w:strike/>
                <w:szCs w:val="21"/>
                <w:lang w:eastAsia="en-GB"/>
              </w:rPr>
              <w:t>adja meg a következő információkat</w:t>
            </w:r>
            <w:r w:rsidRPr="001768B3">
              <w:rPr>
                <w:rFonts w:cs="Tahoma"/>
                <w:strike/>
                <w:szCs w:val="21"/>
                <w:lang w:eastAsia="en-GB"/>
              </w:rPr>
              <w:t>:</w:t>
            </w:r>
          </w:p>
        </w:tc>
        <w:tc>
          <w:tcPr>
            <w:tcW w:w="4645" w:type="dxa"/>
            <w:shd w:val="clear" w:color="auto" w:fill="auto"/>
          </w:tcPr>
          <w:p w14:paraId="463CA8F9" w14:textId="77777777" w:rsidR="00194E0D" w:rsidRPr="001768B3" w:rsidRDefault="00194E0D" w:rsidP="0066775A">
            <w:pPr>
              <w:spacing w:after="120" w:line="276" w:lineRule="auto"/>
              <w:ind w:left="426" w:hanging="426"/>
              <w:rPr>
                <w:rFonts w:cs="Tahoma"/>
                <w:strike/>
                <w:szCs w:val="21"/>
                <w:lang w:eastAsia="en-GB"/>
              </w:rPr>
            </w:pPr>
            <w:r w:rsidRPr="001768B3">
              <w:rPr>
                <w:rFonts w:cs="Tahoma"/>
                <w:strike/>
                <w:szCs w:val="21"/>
                <w:lang w:eastAsia="en-GB"/>
              </w:rPr>
              <w:t>[….]</w:t>
            </w:r>
            <w:r w:rsidRPr="001768B3">
              <w:rPr>
                <w:rFonts w:cs="Tahoma"/>
                <w:strike/>
                <w:szCs w:val="21"/>
                <w:lang w:eastAsia="en-GB"/>
              </w:rPr>
              <w:br/>
            </w:r>
            <w:r w:rsidRPr="001768B3">
              <w:rPr>
                <w:rFonts w:cs="Tahoma"/>
                <w:strike/>
                <w:szCs w:val="21"/>
                <w:lang w:eastAsia="en-GB"/>
              </w:rPr>
              <w:br/>
            </w:r>
            <w:r w:rsidRPr="001768B3">
              <w:rPr>
                <w:rFonts w:cs="Tahoma"/>
                <w:strike/>
                <w:szCs w:val="21"/>
                <w:lang w:eastAsia="en-GB"/>
              </w:rPr>
              <w:br/>
              <w:t>[] Igen [] Nem</w:t>
            </w:r>
            <w:r w:rsidRPr="001768B3">
              <w:rPr>
                <w:rFonts w:cs="Tahoma"/>
                <w:strike/>
                <w:szCs w:val="21"/>
                <w:vertAlign w:val="superscript"/>
                <w:lang w:eastAsia="en-GB"/>
              </w:rPr>
              <w:footnoteReference w:id="54"/>
            </w:r>
          </w:p>
          <w:p w14:paraId="463CA8FA" w14:textId="77777777" w:rsidR="00194E0D" w:rsidRPr="001768B3" w:rsidRDefault="00194E0D" w:rsidP="0066775A">
            <w:pPr>
              <w:spacing w:after="120" w:line="276" w:lineRule="auto"/>
              <w:ind w:left="426" w:hanging="426"/>
              <w:rPr>
                <w:rFonts w:cs="Tahoma"/>
                <w:i/>
                <w:strike/>
                <w:szCs w:val="21"/>
                <w:lang w:eastAsia="en-GB"/>
              </w:rPr>
            </w:pPr>
            <w:r w:rsidRPr="001768B3">
              <w:rPr>
                <w:rFonts w:cs="Tahoma"/>
                <w:strike/>
                <w:szCs w:val="21"/>
                <w:lang w:eastAsia="en-GB"/>
              </w:rPr>
              <w:br/>
            </w:r>
            <w:r w:rsidRPr="001768B3">
              <w:rPr>
                <w:rFonts w:cs="Tahoma"/>
                <w:strike/>
                <w:szCs w:val="21"/>
                <w:lang w:eastAsia="en-GB"/>
              </w:rPr>
              <w:br/>
            </w:r>
            <w:r w:rsidRPr="001768B3">
              <w:rPr>
                <w:rFonts w:cs="Tahoma"/>
                <w:strike/>
                <w:szCs w:val="21"/>
                <w:lang w:eastAsia="en-GB"/>
              </w:rPr>
              <w:br/>
            </w:r>
          </w:p>
          <w:p w14:paraId="463CA8FB" w14:textId="77777777" w:rsidR="00194E0D" w:rsidRPr="001768B3" w:rsidRDefault="00194E0D" w:rsidP="0066775A">
            <w:pPr>
              <w:spacing w:after="120" w:line="276" w:lineRule="auto"/>
              <w:ind w:left="426" w:hanging="426"/>
              <w:rPr>
                <w:rFonts w:cs="Tahoma"/>
                <w:b/>
                <w:strike/>
                <w:szCs w:val="21"/>
                <w:lang w:eastAsia="en-GB"/>
              </w:rPr>
            </w:pPr>
            <w:r w:rsidRPr="001768B3">
              <w:rPr>
                <w:rFonts w:cs="Tahoma"/>
                <w:i/>
                <w:strike/>
                <w:szCs w:val="21"/>
                <w:lang w:eastAsia="en-GB"/>
              </w:rPr>
              <w:t>(internetcím, a kibocsátó hatóság vagy testület, a dokumentáció pontos hivatkozási adatai): [……][……][……]</w:t>
            </w:r>
            <w:r w:rsidRPr="001768B3">
              <w:rPr>
                <w:rFonts w:cs="Tahoma"/>
                <w:i/>
                <w:strike/>
                <w:szCs w:val="21"/>
                <w:vertAlign w:val="superscript"/>
                <w:lang w:eastAsia="en-GB"/>
              </w:rPr>
              <w:footnoteReference w:id="55"/>
            </w:r>
          </w:p>
        </w:tc>
      </w:tr>
    </w:tbl>
    <w:p w14:paraId="463CA8FD" w14:textId="77777777" w:rsidR="00194E0D" w:rsidRPr="001768B3" w:rsidRDefault="00194E0D" w:rsidP="0066775A">
      <w:pPr>
        <w:spacing w:after="120" w:line="276" w:lineRule="auto"/>
        <w:ind w:left="426" w:hanging="426"/>
        <w:rPr>
          <w:rFonts w:cs="Tahoma"/>
          <w:szCs w:val="21"/>
          <w:lang w:eastAsia="en-GB"/>
        </w:rPr>
      </w:pPr>
    </w:p>
    <w:p w14:paraId="463CA8FE" w14:textId="77777777" w:rsidR="00194E0D" w:rsidRPr="001768B3" w:rsidRDefault="00684546" w:rsidP="0066775A">
      <w:pPr>
        <w:keepNext/>
        <w:spacing w:after="120" w:line="276" w:lineRule="auto"/>
        <w:ind w:left="426" w:hanging="426"/>
        <w:jc w:val="center"/>
        <w:rPr>
          <w:rFonts w:cs="Tahoma"/>
          <w:b/>
          <w:szCs w:val="21"/>
          <w:lang w:eastAsia="en-GB"/>
        </w:rPr>
      </w:pPr>
      <w:r w:rsidRPr="001768B3">
        <w:rPr>
          <w:rFonts w:cs="Tahoma"/>
          <w:b/>
          <w:szCs w:val="21"/>
          <w:lang w:eastAsia="en-GB"/>
        </w:rPr>
        <w:t>VI. RÉSZ: ZÁRÓ NYILATKOZAT</w:t>
      </w:r>
    </w:p>
    <w:p w14:paraId="463CA8FF" w14:textId="77777777" w:rsidR="00194E0D" w:rsidRPr="001768B3" w:rsidRDefault="00194E0D" w:rsidP="0066775A">
      <w:pPr>
        <w:spacing w:after="120" w:line="276" w:lineRule="auto"/>
        <w:rPr>
          <w:rFonts w:cs="Tahoma"/>
          <w:i/>
          <w:szCs w:val="21"/>
          <w:lang w:eastAsia="en-GB"/>
        </w:rPr>
      </w:pPr>
      <w:r w:rsidRPr="001768B3">
        <w:rPr>
          <w:rFonts w:cs="Tahoma"/>
          <w:szCs w:val="21"/>
          <w:lang w:eastAsia="en-GB"/>
        </w:rPr>
        <w:t>Alulírott(ak) a hamis nyilatkozat következményeinek teljes tudatában kijelenti(k), hogy a fenti II–V. részben megadott információk pontosak és helytállóak.</w:t>
      </w:r>
    </w:p>
    <w:p w14:paraId="463CA900" w14:textId="77777777" w:rsidR="00194E0D" w:rsidRPr="001768B3" w:rsidRDefault="00194E0D" w:rsidP="0066775A">
      <w:pPr>
        <w:spacing w:after="120" w:line="276" w:lineRule="auto"/>
        <w:rPr>
          <w:rFonts w:cs="Tahoma"/>
          <w:i/>
          <w:szCs w:val="21"/>
          <w:lang w:eastAsia="en-GB"/>
        </w:rPr>
      </w:pPr>
      <w:r w:rsidRPr="001768B3">
        <w:rPr>
          <w:rFonts w:cs="Tahoma"/>
          <w:i/>
          <w:szCs w:val="21"/>
          <w:lang w:eastAsia="en-GB"/>
        </w:rPr>
        <w:t>Alulírott(ak) kijelenti(k), hogy a hivatkozott tanúsítványokat és egyéb igazolásokat kérésre képes(ek) lesz(nek) késedelem nélkül rendelkezésre bocsátani, kivéve amennyiben:</w:t>
      </w:r>
    </w:p>
    <w:p w14:paraId="463CA901" w14:textId="77777777" w:rsidR="00194E0D" w:rsidRPr="001768B3" w:rsidRDefault="00194E0D" w:rsidP="0066775A">
      <w:pPr>
        <w:spacing w:after="120" w:line="276" w:lineRule="auto"/>
        <w:ind w:left="284" w:hanging="284"/>
        <w:rPr>
          <w:rFonts w:cs="Tahoma"/>
          <w:i/>
          <w:szCs w:val="21"/>
          <w:lang w:eastAsia="en-GB"/>
        </w:rPr>
      </w:pPr>
      <w:r w:rsidRPr="001768B3">
        <w:rPr>
          <w:rFonts w:cs="Tahoma"/>
          <w:i/>
          <w:szCs w:val="21"/>
          <w:lang w:eastAsia="en-GB"/>
        </w:rPr>
        <w:t>a) Az ajánlatkérő szervnek vagy a közszolgáltató ajánlatkérőnek lehetősége van arra, hogy egy bármely tagállamban lévő, ingyenesen hozzáférhető nemzeti adatbázisba belépve közvetlenül hozzájusson a kiegészítő iratokhoz</w:t>
      </w:r>
      <w:r w:rsidRPr="001768B3">
        <w:rPr>
          <w:rFonts w:cs="Tahoma"/>
          <w:i/>
          <w:szCs w:val="21"/>
          <w:vertAlign w:val="superscript"/>
          <w:lang w:eastAsia="en-GB"/>
        </w:rPr>
        <w:footnoteReference w:id="56"/>
      </w:r>
      <w:r w:rsidRPr="001768B3">
        <w:rPr>
          <w:rFonts w:cs="Tahoma"/>
          <w:i/>
          <w:szCs w:val="21"/>
          <w:lang w:eastAsia="en-GB"/>
        </w:rPr>
        <w:t>, vagy</w:t>
      </w:r>
    </w:p>
    <w:p w14:paraId="463CA902" w14:textId="77777777" w:rsidR="00194E0D" w:rsidRPr="001768B3" w:rsidRDefault="00194E0D" w:rsidP="0066775A">
      <w:pPr>
        <w:spacing w:after="120" w:line="276" w:lineRule="auto"/>
        <w:ind w:left="284" w:hanging="284"/>
        <w:rPr>
          <w:rFonts w:cs="Tahoma"/>
          <w:i/>
          <w:szCs w:val="21"/>
          <w:lang w:eastAsia="en-GB"/>
        </w:rPr>
      </w:pPr>
      <w:r w:rsidRPr="001768B3">
        <w:rPr>
          <w:rFonts w:cs="Tahoma"/>
          <w:i/>
          <w:szCs w:val="21"/>
          <w:lang w:eastAsia="en-GB"/>
        </w:rPr>
        <w:t>b) Legkésőbb 2018. október 18-án</w:t>
      </w:r>
      <w:r w:rsidRPr="001768B3">
        <w:rPr>
          <w:rFonts w:cs="Tahoma"/>
          <w:i/>
          <w:szCs w:val="21"/>
          <w:vertAlign w:val="superscript"/>
          <w:lang w:eastAsia="en-GB"/>
        </w:rPr>
        <w:footnoteReference w:id="57"/>
      </w:r>
      <w:r w:rsidRPr="001768B3">
        <w:rPr>
          <w:rFonts w:cs="Tahoma"/>
          <w:i/>
          <w:szCs w:val="21"/>
          <w:lang w:eastAsia="en-GB"/>
        </w:rPr>
        <w:t xml:space="preserve"> az ajánlatkérő szervezetnek vagy a közszolgáltató ajánlatkérőnek már birtokában van az érintett dokumentáció.</w:t>
      </w:r>
    </w:p>
    <w:p w14:paraId="463CA903" w14:textId="77777777" w:rsidR="00194E0D" w:rsidRPr="001768B3" w:rsidRDefault="00194E0D" w:rsidP="0066775A">
      <w:pPr>
        <w:spacing w:after="120" w:line="276" w:lineRule="auto"/>
        <w:rPr>
          <w:rFonts w:cs="Tahoma"/>
          <w:i/>
          <w:szCs w:val="21"/>
          <w:lang w:eastAsia="en-GB"/>
        </w:rPr>
      </w:pPr>
      <w:r w:rsidRPr="001768B3">
        <w:rPr>
          <w:rFonts w:cs="Tahoma"/>
          <w:i/>
          <w:szCs w:val="21"/>
          <w:lang w:eastAsia="en-GB"/>
        </w:rPr>
        <w:t>Alulírott(ak) hozzájárul(nak) ahhoz, hogy [az I. rész A. szakaszában megadott ajánlatkérő szerv vagy közszolgáltató ajánlatkérő] hozzáférjen a jelen egységes európai közbeszerzési dokumentum [a megfelelő rész/szakasz/pont azonosítása] alatt a</w:t>
      </w:r>
      <w:r w:rsidRPr="001768B3">
        <w:rPr>
          <w:rFonts w:cs="Tahoma"/>
          <w:szCs w:val="21"/>
          <w:lang w:eastAsia="en-GB"/>
        </w:rPr>
        <w:t xml:space="preserve"> [a közbeszerzési eljárás azonosítása: (rövid ismertetés, hivatkozás az </w:t>
      </w:r>
      <w:r w:rsidRPr="001768B3">
        <w:rPr>
          <w:rFonts w:cs="Tahoma"/>
          <w:i/>
          <w:szCs w:val="21"/>
          <w:lang w:eastAsia="en-GB"/>
        </w:rPr>
        <w:t>Európai Unió Hivatalos Lapjában</w:t>
      </w:r>
      <w:r w:rsidRPr="001768B3">
        <w:rPr>
          <w:rFonts w:cs="Tahoma"/>
          <w:szCs w:val="21"/>
          <w:lang w:eastAsia="en-GB"/>
        </w:rPr>
        <w:t xml:space="preserve"> közzétett hirdetményre, hivatkozási szám)] céljára megadott információkat igazoló dokumentumokhoz.</w:t>
      </w:r>
      <w:r w:rsidRPr="001768B3">
        <w:rPr>
          <w:rFonts w:cs="Tahoma"/>
          <w:i/>
          <w:szCs w:val="21"/>
          <w:lang w:eastAsia="en-GB"/>
        </w:rPr>
        <w:t xml:space="preserve"> </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0"/>
        <w:gridCol w:w="3511"/>
        <w:gridCol w:w="4317"/>
      </w:tblGrid>
      <w:tr w:rsidR="00194E0D" w:rsidRPr="001768B3" w14:paraId="463CA905" w14:textId="77777777" w:rsidTr="00651E1E">
        <w:tc>
          <w:tcPr>
            <w:tcW w:w="9488" w:type="dxa"/>
            <w:gridSpan w:val="3"/>
          </w:tcPr>
          <w:p w14:paraId="463CA904" w14:textId="77777777" w:rsidR="00194E0D" w:rsidRPr="001768B3" w:rsidRDefault="00194E0D" w:rsidP="0066775A">
            <w:pPr>
              <w:spacing w:after="120" w:line="276" w:lineRule="auto"/>
              <w:ind w:left="426" w:hanging="426"/>
              <w:rPr>
                <w:rFonts w:cs="Tahoma"/>
                <w:color w:val="auto"/>
                <w:szCs w:val="21"/>
              </w:rPr>
            </w:pPr>
            <w:r w:rsidRPr="001768B3">
              <w:rPr>
                <w:rFonts w:cs="Tahoma"/>
                <w:color w:val="auto"/>
                <w:szCs w:val="21"/>
              </w:rPr>
              <w:t>Keltezés (helység, év, hónap, nap)</w:t>
            </w:r>
          </w:p>
        </w:tc>
      </w:tr>
      <w:tr w:rsidR="00194E0D" w:rsidRPr="001768B3" w14:paraId="463CA909" w14:textId="77777777" w:rsidTr="00651E1E">
        <w:tc>
          <w:tcPr>
            <w:tcW w:w="1495" w:type="dxa"/>
          </w:tcPr>
          <w:p w14:paraId="463CA906" w14:textId="77777777" w:rsidR="00194E0D" w:rsidRPr="001768B3" w:rsidRDefault="00194E0D" w:rsidP="0066775A">
            <w:pPr>
              <w:spacing w:after="120" w:line="276" w:lineRule="auto"/>
              <w:ind w:left="426" w:hanging="426"/>
              <w:rPr>
                <w:rFonts w:cs="Tahoma"/>
                <w:color w:val="auto"/>
                <w:szCs w:val="21"/>
              </w:rPr>
            </w:pPr>
          </w:p>
        </w:tc>
        <w:tc>
          <w:tcPr>
            <w:tcW w:w="3603" w:type="dxa"/>
          </w:tcPr>
          <w:p w14:paraId="463CA907" w14:textId="77777777" w:rsidR="00194E0D" w:rsidRPr="001768B3" w:rsidRDefault="00194E0D" w:rsidP="0066775A">
            <w:pPr>
              <w:spacing w:after="120" w:line="276" w:lineRule="auto"/>
              <w:ind w:left="426" w:hanging="426"/>
              <w:rPr>
                <w:rFonts w:cs="Tahoma"/>
                <w:color w:val="auto"/>
                <w:szCs w:val="21"/>
              </w:rPr>
            </w:pPr>
          </w:p>
        </w:tc>
        <w:tc>
          <w:tcPr>
            <w:tcW w:w="4390" w:type="dxa"/>
            <w:tcBorders>
              <w:bottom w:val="single" w:sz="4" w:space="0" w:color="auto"/>
            </w:tcBorders>
          </w:tcPr>
          <w:p w14:paraId="463CA908" w14:textId="77777777" w:rsidR="00194E0D" w:rsidRPr="001768B3" w:rsidRDefault="00194E0D" w:rsidP="0066775A">
            <w:pPr>
              <w:spacing w:after="120" w:line="276" w:lineRule="auto"/>
              <w:ind w:left="426" w:hanging="426"/>
              <w:rPr>
                <w:rFonts w:cs="Tahoma"/>
                <w:color w:val="auto"/>
                <w:szCs w:val="21"/>
              </w:rPr>
            </w:pPr>
          </w:p>
        </w:tc>
      </w:tr>
      <w:tr w:rsidR="00194E0D" w:rsidRPr="001768B3" w14:paraId="463CA90D" w14:textId="77777777" w:rsidTr="00651E1E">
        <w:tc>
          <w:tcPr>
            <w:tcW w:w="1495" w:type="dxa"/>
          </w:tcPr>
          <w:p w14:paraId="463CA90A" w14:textId="77777777" w:rsidR="00194E0D" w:rsidRPr="001768B3" w:rsidRDefault="00194E0D" w:rsidP="0066775A">
            <w:pPr>
              <w:spacing w:after="120" w:line="276" w:lineRule="auto"/>
              <w:ind w:left="426" w:hanging="426"/>
              <w:rPr>
                <w:rFonts w:cs="Tahoma"/>
                <w:color w:val="auto"/>
                <w:szCs w:val="21"/>
              </w:rPr>
            </w:pPr>
          </w:p>
        </w:tc>
        <w:tc>
          <w:tcPr>
            <w:tcW w:w="3603" w:type="dxa"/>
          </w:tcPr>
          <w:p w14:paraId="463CA90B" w14:textId="77777777" w:rsidR="00194E0D" w:rsidRPr="001768B3" w:rsidRDefault="00194E0D" w:rsidP="0066775A">
            <w:pPr>
              <w:spacing w:after="120" w:line="276" w:lineRule="auto"/>
              <w:ind w:left="426" w:hanging="426"/>
              <w:rPr>
                <w:rFonts w:cs="Tahoma"/>
                <w:color w:val="auto"/>
                <w:szCs w:val="21"/>
              </w:rPr>
            </w:pPr>
          </w:p>
        </w:tc>
        <w:tc>
          <w:tcPr>
            <w:tcW w:w="4390" w:type="dxa"/>
            <w:tcBorders>
              <w:top w:val="single" w:sz="4" w:space="0" w:color="auto"/>
            </w:tcBorders>
            <w:vAlign w:val="center"/>
          </w:tcPr>
          <w:p w14:paraId="463CA90C" w14:textId="77777777" w:rsidR="00194E0D" w:rsidRPr="001768B3" w:rsidRDefault="00194E0D" w:rsidP="0066775A">
            <w:pPr>
              <w:tabs>
                <w:tab w:val="center" w:pos="6521"/>
              </w:tabs>
              <w:spacing w:after="120" w:line="276" w:lineRule="auto"/>
              <w:ind w:left="426" w:hanging="426"/>
              <w:jc w:val="center"/>
              <w:rPr>
                <w:rFonts w:cs="Tahoma"/>
                <w:color w:val="auto"/>
                <w:szCs w:val="21"/>
              </w:rPr>
            </w:pPr>
            <w:r w:rsidRPr="001768B3">
              <w:rPr>
                <w:rFonts w:cs="Tahoma"/>
                <w:color w:val="auto"/>
                <w:szCs w:val="21"/>
              </w:rPr>
              <w:t>(cégjegyzésre jogosult vagy szabályszerűen meghatalmazott képviselő aláírása)</w:t>
            </w:r>
          </w:p>
        </w:tc>
      </w:tr>
    </w:tbl>
    <w:p w14:paraId="463CA90E" w14:textId="77777777" w:rsidR="00194E0D" w:rsidRPr="001768B3" w:rsidRDefault="00194E0D" w:rsidP="0066775A">
      <w:pPr>
        <w:spacing w:after="120" w:line="276" w:lineRule="auto"/>
        <w:ind w:left="426" w:hanging="426"/>
        <w:rPr>
          <w:rFonts w:cs="Tahoma"/>
          <w:szCs w:val="21"/>
        </w:rPr>
      </w:pPr>
    </w:p>
    <w:p w14:paraId="463CA90F" w14:textId="77777777" w:rsidR="00194E0D" w:rsidRPr="001768B3" w:rsidRDefault="00194E0D" w:rsidP="0066775A">
      <w:pPr>
        <w:pStyle w:val="Listaszerbekezds"/>
        <w:tabs>
          <w:tab w:val="center" w:pos="6521"/>
        </w:tabs>
        <w:spacing w:before="0" w:line="276" w:lineRule="auto"/>
        <w:ind w:left="426" w:hanging="426"/>
        <w:jc w:val="center"/>
        <w:rPr>
          <w:rFonts w:ascii="Tahoma" w:hAnsi="Tahoma" w:cs="Tahoma"/>
          <w:sz w:val="21"/>
          <w:szCs w:val="21"/>
          <w:shd w:val="clear" w:color="auto" w:fill="FFFFFF"/>
        </w:rPr>
      </w:pPr>
    </w:p>
    <w:p w14:paraId="463CA910" w14:textId="77777777" w:rsidR="00CA290A" w:rsidRPr="001768B3" w:rsidRDefault="00CA290A" w:rsidP="0066775A">
      <w:pPr>
        <w:suppressAutoHyphens w:val="0"/>
        <w:spacing w:after="120" w:line="276" w:lineRule="auto"/>
        <w:ind w:left="426" w:hanging="426"/>
        <w:textAlignment w:val="auto"/>
        <w:rPr>
          <w:rFonts w:eastAsia="Times New Roman" w:cs="Tahoma"/>
          <w:b/>
          <w:smallCaps/>
          <w:szCs w:val="21"/>
          <w:lang w:eastAsia="en-US"/>
        </w:rPr>
      </w:pPr>
      <w:r w:rsidRPr="001768B3">
        <w:rPr>
          <w:rFonts w:eastAsia="Times New Roman" w:cs="Tahoma"/>
          <w:b/>
          <w:smallCaps/>
          <w:szCs w:val="21"/>
          <w:lang w:eastAsia="en-US"/>
        </w:rPr>
        <w:br w:type="page"/>
      </w:r>
    </w:p>
    <w:p w14:paraId="463CA912" w14:textId="78915008" w:rsidR="002317EA" w:rsidRPr="001768B3" w:rsidRDefault="00B3420A" w:rsidP="0066775A">
      <w:pPr>
        <w:pStyle w:val="Cmsor2"/>
        <w:spacing w:after="120" w:line="276" w:lineRule="auto"/>
        <w:jc w:val="right"/>
        <w:rPr>
          <w:caps/>
        </w:rPr>
      </w:pPr>
      <w:r>
        <w:t>7</w:t>
      </w:r>
      <w:r w:rsidR="002317EA" w:rsidRPr="001768B3">
        <w:t>. sz</w:t>
      </w:r>
      <w:r w:rsidR="002317EA" w:rsidRPr="001768B3">
        <w:rPr>
          <w:caps/>
        </w:rPr>
        <w:t xml:space="preserve">. </w:t>
      </w:r>
      <w:r w:rsidR="002317EA" w:rsidRPr="001768B3">
        <w:t>melléklet</w:t>
      </w:r>
    </w:p>
    <w:p w14:paraId="463CA913" w14:textId="77777777" w:rsidR="002317EA" w:rsidRPr="001768B3" w:rsidRDefault="002317EA" w:rsidP="0066775A">
      <w:pPr>
        <w:spacing w:after="120" w:line="276" w:lineRule="auto"/>
        <w:ind w:left="426" w:hanging="426"/>
        <w:jc w:val="center"/>
        <w:rPr>
          <w:rFonts w:cs="Tahoma"/>
          <w:b/>
          <w:caps/>
          <w:szCs w:val="21"/>
        </w:rPr>
      </w:pPr>
      <w:r w:rsidRPr="001768B3">
        <w:rPr>
          <w:rFonts w:cs="Tahoma"/>
          <w:b/>
          <w:caps/>
          <w:szCs w:val="21"/>
        </w:rPr>
        <w:t xml:space="preserve">Nyilatkozat </w:t>
      </w:r>
    </w:p>
    <w:p w14:paraId="463CA914" w14:textId="77777777" w:rsidR="002317EA" w:rsidRPr="001768B3" w:rsidRDefault="002317EA" w:rsidP="0066775A">
      <w:pPr>
        <w:spacing w:after="120" w:line="276" w:lineRule="auto"/>
        <w:ind w:left="426" w:hanging="426"/>
        <w:jc w:val="center"/>
        <w:rPr>
          <w:rFonts w:cs="Tahoma"/>
          <w:b/>
          <w:szCs w:val="21"/>
        </w:rPr>
      </w:pPr>
      <w:r w:rsidRPr="001768B3">
        <w:rPr>
          <w:rFonts w:cs="Tahoma"/>
          <w:b/>
          <w:szCs w:val="21"/>
        </w:rPr>
        <w:t>A KÖZBESZERZÉSI DOKUMENTUMOK LETÖLTÉSÉRŐL</w:t>
      </w:r>
    </w:p>
    <w:p w14:paraId="463CA915" w14:textId="77777777" w:rsidR="002317EA" w:rsidRPr="001768B3" w:rsidRDefault="002317EA" w:rsidP="0066775A">
      <w:pPr>
        <w:spacing w:after="120" w:line="276" w:lineRule="auto"/>
        <w:ind w:left="426" w:hanging="426"/>
        <w:jc w:val="center"/>
        <w:rPr>
          <w:rFonts w:cs="Tahoma"/>
          <w:b/>
          <w:szCs w:val="21"/>
        </w:rPr>
      </w:pPr>
    </w:p>
    <w:p w14:paraId="463CA916" w14:textId="77777777" w:rsidR="002317EA" w:rsidRPr="001768B3" w:rsidRDefault="002317EA" w:rsidP="0066775A">
      <w:pPr>
        <w:spacing w:after="120" w:line="276" w:lineRule="auto"/>
        <w:ind w:left="426" w:hanging="426"/>
        <w:jc w:val="center"/>
        <w:rPr>
          <w:rFonts w:cs="Tahoma"/>
          <w:b/>
          <w:szCs w:val="21"/>
        </w:rPr>
      </w:pPr>
    </w:p>
    <w:p w14:paraId="463CA917" w14:textId="567250DC" w:rsidR="002317EA" w:rsidRPr="001768B3" w:rsidRDefault="002317EA" w:rsidP="0066775A">
      <w:pPr>
        <w:pStyle w:val="Szvegtrzsbehzssal"/>
        <w:numPr>
          <w:ilvl w:val="12"/>
          <w:numId w:val="0"/>
        </w:numPr>
        <w:spacing w:line="276" w:lineRule="auto"/>
        <w:rPr>
          <w:rFonts w:cs="Tahoma"/>
          <w:b/>
          <w:szCs w:val="21"/>
        </w:rPr>
      </w:pPr>
      <w:r w:rsidRPr="001768B3">
        <w:rPr>
          <w:rFonts w:cs="Tahoma"/>
          <w:szCs w:val="21"/>
        </w:rPr>
        <w:t xml:space="preserve">Alulírott …………………………….…….., mint a ……………………………… </w:t>
      </w:r>
      <w:r w:rsidRPr="001768B3">
        <w:rPr>
          <w:rFonts w:cs="Tahoma"/>
          <w:i/>
          <w:szCs w:val="21"/>
        </w:rPr>
        <w:t>(érdekelt gazdasági szereplő megnevezése)</w:t>
      </w:r>
      <w:r w:rsidRPr="001768B3">
        <w:rPr>
          <w:rFonts w:cs="Tahoma"/>
          <w:szCs w:val="21"/>
        </w:rPr>
        <w:t xml:space="preserve"> …………………………. </w:t>
      </w:r>
      <w:r w:rsidRPr="001768B3">
        <w:rPr>
          <w:rFonts w:cs="Tahoma"/>
          <w:i/>
          <w:szCs w:val="21"/>
        </w:rPr>
        <w:t xml:space="preserve">(székhelye) </w:t>
      </w:r>
      <w:r w:rsidRPr="001768B3">
        <w:rPr>
          <w:rFonts w:cs="Tahoma"/>
          <w:szCs w:val="21"/>
        </w:rPr>
        <w:t xml:space="preserve">…………………………. </w:t>
      </w:r>
      <w:r w:rsidRPr="001768B3">
        <w:rPr>
          <w:rFonts w:cs="Tahoma"/>
          <w:i/>
          <w:szCs w:val="21"/>
        </w:rPr>
        <w:t xml:space="preserve">(adószáma) </w:t>
      </w:r>
      <w:r w:rsidRPr="001768B3">
        <w:rPr>
          <w:rFonts w:cs="Tahoma"/>
          <w:szCs w:val="21"/>
        </w:rPr>
        <w:t xml:space="preserve">nevében </w:t>
      </w:r>
      <w:r w:rsidRPr="001768B3">
        <w:rPr>
          <w:rFonts w:cs="Tahoma"/>
          <w:color w:val="000000" w:themeColor="text1"/>
          <w:szCs w:val="21"/>
        </w:rPr>
        <w:t>cégjegyzésre jogosult képviselője/meghatalmazott képviselője</w:t>
      </w:r>
      <w:r w:rsidRPr="001768B3">
        <w:rPr>
          <w:rStyle w:val="Lbjegyzet-hivatkozs"/>
          <w:rFonts w:cs="Tahoma"/>
          <w:color w:val="000000" w:themeColor="text1"/>
          <w:szCs w:val="21"/>
        </w:rPr>
        <w:footnoteReference w:id="58"/>
      </w:r>
      <w:r w:rsidR="005E5DCF">
        <w:rPr>
          <w:rFonts w:cs="Tahoma"/>
          <w:szCs w:val="21"/>
        </w:rPr>
        <w:t xml:space="preserve">, a </w:t>
      </w:r>
      <w:r w:rsidRPr="001768B3">
        <w:rPr>
          <w:rFonts w:cs="Tahoma"/>
          <w:b/>
          <w:szCs w:val="21"/>
        </w:rPr>
        <w:t>„</w:t>
      </w:r>
      <w:r w:rsidR="00037223" w:rsidRPr="00C307A5">
        <w:rPr>
          <w:rFonts w:cs="Tahoma"/>
          <w:b/>
          <w:bCs/>
          <w:i/>
          <w:szCs w:val="21"/>
        </w:rPr>
        <w:t>Cégnyilvántartási adatok átadása az Országos Cégnyilvántartó és Céginformációs Rendszerből az EMIR és a FAIR rendszerekbe</w:t>
      </w:r>
      <w:r w:rsidRPr="001768B3">
        <w:rPr>
          <w:rFonts w:cs="Tahoma"/>
          <w:b/>
          <w:szCs w:val="21"/>
        </w:rPr>
        <w:t xml:space="preserve">” </w:t>
      </w:r>
      <w:r w:rsidRPr="001768B3">
        <w:rPr>
          <w:rFonts w:cs="Tahoma"/>
          <w:szCs w:val="21"/>
        </w:rPr>
        <w:t>tárgyban megindított közbeszerzési eljárással összefüggésben</w:t>
      </w:r>
    </w:p>
    <w:p w14:paraId="463CA918" w14:textId="77777777" w:rsidR="002317EA" w:rsidRPr="001768B3" w:rsidRDefault="002317EA" w:rsidP="0066775A">
      <w:pPr>
        <w:pStyle w:val="Szvegtrzsbehzssal"/>
        <w:numPr>
          <w:ilvl w:val="12"/>
          <w:numId w:val="0"/>
        </w:numPr>
        <w:spacing w:line="276" w:lineRule="auto"/>
        <w:ind w:left="426" w:hanging="426"/>
        <w:rPr>
          <w:rFonts w:cs="Tahoma"/>
          <w:szCs w:val="21"/>
        </w:rPr>
      </w:pPr>
    </w:p>
    <w:p w14:paraId="463CA919" w14:textId="77777777" w:rsidR="002317EA" w:rsidRPr="001768B3" w:rsidRDefault="002317EA" w:rsidP="0066775A">
      <w:pPr>
        <w:pStyle w:val="Szvegtrzsbehzssal"/>
        <w:numPr>
          <w:ilvl w:val="12"/>
          <w:numId w:val="0"/>
        </w:numPr>
        <w:spacing w:line="276" w:lineRule="auto"/>
        <w:ind w:left="426" w:hanging="426"/>
        <w:jc w:val="center"/>
        <w:rPr>
          <w:rFonts w:cs="Tahoma"/>
          <w:b/>
          <w:szCs w:val="21"/>
        </w:rPr>
      </w:pPr>
      <w:r w:rsidRPr="001768B3">
        <w:rPr>
          <w:rFonts w:cs="Tahoma"/>
          <w:szCs w:val="21"/>
        </w:rPr>
        <w:t>nyilatkozom,</w:t>
      </w:r>
    </w:p>
    <w:p w14:paraId="463CA91A" w14:textId="77777777" w:rsidR="002317EA" w:rsidRPr="001768B3" w:rsidRDefault="002317EA" w:rsidP="0066775A">
      <w:pPr>
        <w:pStyle w:val="Szvegtrzsbehzssal3"/>
        <w:numPr>
          <w:ilvl w:val="12"/>
          <w:numId w:val="0"/>
        </w:numPr>
        <w:spacing w:line="276" w:lineRule="auto"/>
        <w:ind w:left="426" w:right="397" w:hanging="426"/>
        <w:rPr>
          <w:rFonts w:ascii="Tahoma" w:hAnsi="Tahoma" w:cs="Tahoma"/>
          <w:sz w:val="21"/>
          <w:szCs w:val="21"/>
        </w:rPr>
      </w:pPr>
    </w:p>
    <w:p w14:paraId="463CA91B" w14:textId="77777777" w:rsidR="002317EA" w:rsidRPr="001768B3" w:rsidRDefault="002317EA" w:rsidP="0066775A">
      <w:pPr>
        <w:pStyle w:val="Szvegtrzsbehzssal3"/>
        <w:numPr>
          <w:ilvl w:val="12"/>
          <w:numId w:val="0"/>
        </w:numPr>
        <w:spacing w:line="276" w:lineRule="auto"/>
        <w:ind w:right="397"/>
        <w:rPr>
          <w:rFonts w:ascii="Tahoma" w:hAnsi="Tahoma" w:cs="Tahoma"/>
          <w:sz w:val="21"/>
          <w:szCs w:val="21"/>
        </w:rPr>
      </w:pPr>
      <w:r w:rsidRPr="001768B3">
        <w:rPr>
          <w:rFonts w:ascii="Tahoma" w:hAnsi="Tahoma" w:cs="Tahoma"/>
          <w:sz w:val="21"/>
          <w:szCs w:val="21"/>
        </w:rPr>
        <w:t>hogy tárgyi eljárás közbeszerzési dokumentumait a Miniszterelnökség honlapjáról 2016 __________________ hó ___ napján letöltöttem.</w:t>
      </w:r>
    </w:p>
    <w:p w14:paraId="463CA91C" w14:textId="77777777" w:rsidR="002317EA" w:rsidRPr="001768B3" w:rsidRDefault="002317EA" w:rsidP="0066775A">
      <w:pPr>
        <w:tabs>
          <w:tab w:val="left" w:pos="1418"/>
          <w:tab w:val="left" w:pos="5670"/>
          <w:tab w:val="left" w:leader="dot" w:pos="8505"/>
          <w:tab w:val="right" w:pos="8789"/>
        </w:tabs>
        <w:spacing w:after="120" w:line="276" w:lineRule="auto"/>
        <w:ind w:left="426" w:right="-567" w:hanging="426"/>
        <w:rPr>
          <w:rFonts w:cs="Tahoma"/>
          <w:szCs w:val="21"/>
          <w:u w:val="single"/>
        </w:rPr>
      </w:pPr>
    </w:p>
    <w:p w14:paraId="463CA91D" w14:textId="77777777" w:rsidR="002317EA" w:rsidRPr="001768B3" w:rsidRDefault="002317EA" w:rsidP="0066775A">
      <w:pPr>
        <w:tabs>
          <w:tab w:val="left" w:pos="1418"/>
          <w:tab w:val="left" w:pos="5670"/>
          <w:tab w:val="left" w:leader="dot" w:pos="8505"/>
          <w:tab w:val="right" w:pos="8789"/>
        </w:tabs>
        <w:spacing w:after="120" w:line="276" w:lineRule="auto"/>
        <w:ind w:left="426" w:right="-567" w:hanging="426"/>
        <w:rPr>
          <w:rFonts w:cs="Tahoma"/>
          <w:szCs w:val="21"/>
        </w:rPr>
      </w:pPr>
    </w:p>
    <w:tbl>
      <w:tblPr>
        <w:tblW w:w="0" w:type="auto"/>
        <w:tblCellSpacing w:w="20" w:type="dxa"/>
        <w:tblInd w:w="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50"/>
        <w:gridCol w:w="4447"/>
      </w:tblGrid>
      <w:tr w:rsidR="002317EA" w:rsidRPr="001768B3" w14:paraId="463CA91F" w14:textId="77777777" w:rsidTr="00D27F51">
        <w:trPr>
          <w:trHeight w:val="390"/>
          <w:tblCellSpacing w:w="20" w:type="dxa"/>
        </w:trPr>
        <w:tc>
          <w:tcPr>
            <w:tcW w:w="8817" w:type="dxa"/>
            <w:gridSpan w:val="2"/>
            <w:shd w:val="clear" w:color="auto" w:fill="ACB9CA" w:themeFill="text2" w:themeFillTint="66"/>
            <w:vAlign w:val="center"/>
          </w:tcPr>
          <w:p w14:paraId="463CA91E" w14:textId="77777777" w:rsidR="002317EA" w:rsidRPr="001768B3" w:rsidRDefault="002317EA" w:rsidP="0066775A">
            <w:pPr>
              <w:tabs>
                <w:tab w:val="left" w:pos="1418"/>
                <w:tab w:val="left" w:pos="5670"/>
                <w:tab w:val="left" w:leader="dot" w:pos="8505"/>
                <w:tab w:val="right" w:pos="8789"/>
              </w:tabs>
              <w:spacing w:after="120" w:line="276" w:lineRule="auto"/>
              <w:ind w:left="426" w:right="-567" w:hanging="426"/>
              <w:jc w:val="center"/>
              <w:rPr>
                <w:rFonts w:cs="Tahoma"/>
                <w:b/>
                <w:szCs w:val="21"/>
              </w:rPr>
            </w:pPr>
            <w:r w:rsidRPr="001768B3">
              <w:rPr>
                <w:rFonts w:cs="Tahoma"/>
                <w:b/>
                <w:szCs w:val="21"/>
              </w:rPr>
              <w:t>Az érdekelt gazdasági szereplő elérhetőségei, adatai</w:t>
            </w:r>
          </w:p>
        </w:tc>
      </w:tr>
      <w:tr w:rsidR="002317EA" w:rsidRPr="001768B3" w14:paraId="463CA922" w14:textId="77777777" w:rsidTr="00D27F51">
        <w:trPr>
          <w:trHeight w:val="390"/>
          <w:tblCellSpacing w:w="20" w:type="dxa"/>
        </w:trPr>
        <w:tc>
          <w:tcPr>
            <w:tcW w:w="4390" w:type="dxa"/>
            <w:vAlign w:val="center"/>
          </w:tcPr>
          <w:p w14:paraId="463CA920" w14:textId="77777777" w:rsidR="002317EA" w:rsidRPr="001768B3" w:rsidRDefault="002317EA" w:rsidP="0066775A">
            <w:pPr>
              <w:spacing w:after="120" w:line="276" w:lineRule="auto"/>
              <w:rPr>
                <w:rFonts w:cs="Tahoma"/>
                <w:szCs w:val="21"/>
              </w:rPr>
            </w:pPr>
            <w:r w:rsidRPr="001768B3">
              <w:rPr>
                <w:rFonts w:cs="Tahoma"/>
                <w:szCs w:val="21"/>
              </w:rPr>
              <w:t>Az eljárásban illetékes kapcsolattartó személy neve:</w:t>
            </w:r>
          </w:p>
        </w:tc>
        <w:tc>
          <w:tcPr>
            <w:tcW w:w="4387" w:type="dxa"/>
            <w:vAlign w:val="center"/>
          </w:tcPr>
          <w:p w14:paraId="463CA921" w14:textId="77777777" w:rsidR="002317EA" w:rsidRPr="001768B3" w:rsidRDefault="002317EA" w:rsidP="0066775A">
            <w:pPr>
              <w:spacing w:after="120" w:line="276" w:lineRule="auto"/>
              <w:ind w:left="426" w:hanging="426"/>
              <w:rPr>
                <w:rFonts w:cs="Tahoma"/>
                <w:szCs w:val="21"/>
              </w:rPr>
            </w:pPr>
          </w:p>
        </w:tc>
      </w:tr>
      <w:tr w:rsidR="002317EA" w:rsidRPr="001768B3" w14:paraId="463CA925" w14:textId="77777777" w:rsidTr="00D27F51">
        <w:trPr>
          <w:trHeight w:val="390"/>
          <w:tblCellSpacing w:w="20" w:type="dxa"/>
        </w:trPr>
        <w:tc>
          <w:tcPr>
            <w:tcW w:w="4390" w:type="dxa"/>
            <w:vAlign w:val="center"/>
          </w:tcPr>
          <w:p w14:paraId="463CA923" w14:textId="77777777" w:rsidR="002317EA" w:rsidRPr="001768B3" w:rsidRDefault="002317EA" w:rsidP="0066775A">
            <w:pPr>
              <w:spacing w:after="120" w:line="276" w:lineRule="auto"/>
              <w:rPr>
                <w:rFonts w:cs="Tahoma"/>
                <w:szCs w:val="21"/>
              </w:rPr>
            </w:pPr>
            <w:r w:rsidRPr="001768B3">
              <w:rPr>
                <w:rFonts w:cs="Tahoma"/>
                <w:szCs w:val="21"/>
              </w:rPr>
              <w:t>Levelezési cím:</w:t>
            </w:r>
          </w:p>
        </w:tc>
        <w:tc>
          <w:tcPr>
            <w:tcW w:w="4387" w:type="dxa"/>
            <w:vAlign w:val="center"/>
          </w:tcPr>
          <w:p w14:paraId="463CA924" w14:textId="77777777" w:rsidR="002317EA" w:rsidRPr="001768B3" w:rsidRDefault="002317EA" w:rsidP="0066775A">
            <w:pPr>
              <w:spacing w:after="120" w:line="276" w:lineRule="auto"/>
              <w:ind w:left="426" w:hanging="426"/>
              <w:rPr>
                <w:rFonts w:cs="Tahoma"/>
                <w:szCs w:val="21"/>
              </w:rPr>
            </w:pPr>
          </w:p>
        </w:tc>
      </w:tr>
      <w:tr w:rsidR="002317EA" w:rsidRPr="001768B3" w14:paraId="463CA928" w14:textId="77777777" w:rsidTr="00D27F51">
        <w:trPr>
          <w:trHeight w:val="390"/>
          <w:tblCellSpacing w:w="20" w:type="dxa"/>
        </w:trPr>
        <w:tc>
          <w:tcPr>
            <w:tcW w:w="4390" w:type="dxa"/>
            <w:vAlign w:val="center"/>
          </w:tcPr>
          <w:p w14:paraId="463CA926" w14:textId="77777777" w:rsidR="002317EA" w:rsidRPr="001768B3" w:rsidRDefault="002317EA" w:rsidP="0066775A">
            <w:pPr>
              <w:spacing w:after="120" w:line="276" w:lineRule="auto"/>
              <w:rPr>
                <w:rFonts w:cs="Tahoma"/>
                <w:szCs w:val="21"/>
              </w:rPr>
            </w:pPr>
            <w:r w:rsidRPr="001768B3">
              <w:rPr>
                <w:rFonts w:cs="Tahoma"/>
                <w:szCs w:val="21"/>
              </w:rPr>
              <w:t>Telefonszám:</w:t>
            </w:r>
          </w:p>
        </w:tc>
        <w:tc>
          <w:tcPr>
            <w:tcW w:w="4387" w:type="dxa"/>
            <w:vAlign w:val="center"/>
          </w:tcPr>
          <w:p w14:paraId="463CA927" w14:textId="77777777" w:rsidR="002317EA" w:rsidRPr="001768B3" w:rsidRDefault="002317EA" w:rsidP="0066775A">
            <w:pPr>
              <w:spacing w:after="120" w:line="276" w:lineRule="auto"/>
              <w:ind w:left="426" w:hanging="426"/>
              <w:rPr>
                <w:rFonts w:cs="Tahoma"/>
                <w:szCs w:val="21"/>
              </w:rPr>
            </w:pPr>
          </w:p>
        </w:tc>
      </w:tr>
      <w:tr w:rsidR="002317EA" w:rsidRPr="001768B3" w14:paraId="463CA92B" w14:textId="77777777" w:rsidTr="00D27F51">
        <w:trPr>
          <w:trHeight w:val="390"/>
          <w:tblCellSpacing w:w="20" w:type="dxa"/>
        </w:trPr>
        <w:tc>
          <w:tcPr>
            <w:tcW w:w="4390" w:type="dxa"/>
            <w:vAlign w:val="center"/>
          </w:tcPr>
          <w:p w14:paraId="463CA929" w14:textId="77777777" w:rsidR="002317EA" w:rsidRPr="001768B3" w:rsidRDefault="002317EA" w:rsidP="0066775A">
            <w:pPr>
              <w:spacing w:after="120" w:line="276" w:lineRule="auto"/>
              <w:rPr>
                <w:rFonts w:cs="Tahoma"/>
                <w:szCs w:val="21"/>
              </w:rPr>
            </w:pPr>
            <w:r w:rsidRPr="001768B3">
              <w:rPr>
                <w:rFonts w:cs="Tahoma"/>
                <w:szCs w:val="21"/>
              </w:rPr>
              <w:t>Telefax szám</w:t>
            </w:r>
            <w:r w:rsidRPr="001768B3">
              <w:rPr>
                <w:rStyle w:val="Lbjegyzet-hivatkozs"/>
                <w:rFonts w:cs="Tahoma"/>
                <w:szCs w:val="21"/>
              </w:rPr>
              <w:footnoteReference w:id="59"/>
            </w:r>
            <w:r w:rsidRPr="001768B3">
              <w:rPr>
                <w:rFonts w:cs="Tahoma"/>
                <w:szCs w:val="21"/>
              </w:rPr>
              <w:t>:</w:t>
            </w:r>
          </w:p>
        </w:tc>
        <w:tc>
          <w:tcPr>
            <w:tcW w:w="4387" w:type="dxa"/>
            <w:vAlign w:val="center"/>
          </w:tcPr>
          <w:p w14:paraId="463CA92A" w14:textId="77777777" w:rsidR="002317EA" w:rsidRPr="001768B3" w:rsidRDefault="002317EA" w:rsidP="0066775A">
            <w:pPr>
              <w:spacing w:after="120" w:line="276" w:lineRule="auto"/>
              <w:ind w:left="426" w:hanging="426"/>
              <w:rPr>
                <w:rFonts w:cs="Tahoma"/>
                <w:szCs w:val="21"/>
              </w:rPr>
            </w:pPr>
          </w:p>
        </w:tc>
      </w:tr>
      <w:tr w:rsidR="002317EA" w:rsidRPr="001768B3" w14:paraId="463CA92E" w14:textId="77777777" w:rsidTr="00D27F51">
        <w:trPr>
          <w:trHeight w:val="390"/>
          <w:tblCellSpacing w:w="20" w:type="dxa"/>
        </w:trPr>
        <w:tc>
          <w:tcPr>
            <w:tcW w:w="4390" w:type="dxa"/>
            <w:vAlign w:val="center"/>
          </w:tcPr>
          <w:p w14:paraId="463CA92C" w14:textId="77777777" w:rsidR="002317EA" w:rsidRPr="001768B3" w:rsidRDefault="002317EA" w:rsidP="0066775A">
            <w:pPr>
              <w:spacing w:after="120" w:line="276" w:lineRule="auto"/>
              <w:rPr>
                <w:rFonts w:cs="Tahoma"/>
                <w:szCs w:val="21"/>
              </w:rPr>
            </w:pPr>
            <w:r w:rsidRPr="001768B3">
              <w:rPr>
                <w:rFonts w:cs="Tahoma"/>
                <w:szCs w:val="21"/>
              </w:rPr>
              <w:t>Elektronikus levelezési cím:</w:t>
            </w:r>
          </w:p>
        </w:tc>
        <w:tc>
          <w:tcPr>
            <w:tcW w:w="4387" w:type="dxa"/>
            <w:vAlign w:val="center"/>
          </w:tcPr>
          <w:p w14:paraId="463CA92D" w14:textId="77777777" w:rsidR="002317EA" w:rsidRPr="001768B3" w:rsidRDefault="002317EA" w:rsidP="0066775A">
            <w:pPr>
              <w:spacing w:after="120" w:line="276" w:lineRule="auto"/>
              <w:ind w:left="426" w:hanging="426"/>
              <w:rPr>
                <w:rFonts w:cs="Tahoma"/>
                <w:szCs w:val="21"/>
              </w:rPr>
            </w:pPr>
          </w:p>
        </w:tc>
      </w:tr>
    </w:tbl>
    <w:p w14:paraId="463CA92F" w14:textId="77777777" w:rsidR="002317EA" w:rsidRPr="001768B3" w:rsidRDefault="002317EA" w:rsidP="0066775A">
      <w:pPr>
        <w:spacing w:after="120" w:line="276" w:lineRule="auto"/>
        <w:ind w:left="426" w:hanging="426"/>
        <w:jc w:val="right"/>
        <w:rPr>
          <w:rFonts w:cs="Tahoma"/>
          <w:b/>
          <w:caps/>
          <w:color w:val="auto"/>
          <w:szCs w:val="21"/>
        </w:rPr>
      </w:pPr>
    </w:p>
    <w:tbl>
      <w:tblPr>
        <w:tblStyle w:val="Rcsostblzat"/>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3410"/>
        <w:gridCol w:w="4237"/>
      </w:tblGrid>
      <w:tr w:rsidR="002317EA" w:rsidRPr="001768B3" w14:paraId="463CA931" w14:textId="77777777" w:rsidTr="00D27F51">
        <w:trPr>
          <w:jc w:val="center"/>
        </w:trPr>
        <w:tc>
          <w:tcPr>
            <w:tcW w:w="9070" w:type="dxa"/>
            <w:gridSpan w:val="3"/>
          </w:tcPr>
          <w:p w14:paraId="463CA930" w14:textId="77777777" w:rsidR="002317EA" w:rsidRPr="001768B3" w:rsidRDefault="002317EA" w:rsidP="0066775A">
            <w:pPr>
              <w:spacing w:after="120" w:line="276" w:lineRule="auto"/>
              <w:ind w:left="426" w:hanging="426"/>
              <w:rPr>
                <w:rFonts w:cs="Tahoma"/>
                <w:color w:val="auto"/>
                <w:szCs w:val="21"/>
              </w:rPr>
            </w:pPr>
            <w:r w:rsidRPr="001768B3">
              <w:rPr>
                <w:rFonts w:cs="Tahoma"/>
                <w:color w:val="auto"/>
                <w:szCs w:val="21"/>
              </w:rPr>
              <w:t>Keltezés (helység, év, hónap, nap)</w:t>
            </w:r>
          </w:p>
        </w:tc>
      </w:tr>
      <w:tr w:rsidR="002317EA" w:rsidRPr="001768B3" w14:paraId="463CA935" w14:textId="77777777" w:rsidTr="00D27F51">
        <w:trPr>
          <w:jc w:val="center"/>
        </w:trPr>
        <w:tc>
          <w:tcPr>
            <w:tcW w:w="1423" w:type="dxa"/>
          </w:tcPr>
          <w:p w14:paraId="463CA932" w14:textId="77777777" w:rsidR="002317EA" w:rsidRPr="001768B3" w:rsidRDefault="002317EA" w:rsidP="0066775A">
            <w:pPr>
              <w:spacing w:after="120" w:line="276" w:lineRule="auto"/>
              <w:ind w:left="426" w:hanging="426"/>
              <w:rPr>
                <w:rFonts w:cs="Tahoma"/>
                <w:color w:val="auto"/>
                <w:szCs w:val="21"/>
              </w:rPr>
            </w:pPr>
          </w:p>
        </w:tc>
        <w:tc>
          <w:tcPr>
            <w:tcW w:w="3410" w:type="dxa"/>
          </w:tcPr>
          <w:p w14:paraId="463CA933" w14:textId="77777777" w:rsidR="002317EA" w:rsidRPr="001768B3" w:rsidRDefault="002317EA" w:rsidP="0066775A">
            <w:pPr>
              <w:spacing w:after="120" w:line="276" w:lineRule="auto"/>
              <w:ind w:left="426" w:hanging="426"/>
              <w:rPr>
                <w:rFonts w:cs="Tahoma"/>
                <w:color w:val="auto"/>
                <w:szCs w:val="21"/>
              </w:rPr>
            </w:pPr>
          </w:p>
        </w:tc>
        <w:tc>
          <w:tcPr>
            <w:tcW w:w="4237" w:type="dxa"/>
            <w:tcBorders>
              <w:top w:val="single" w:sz="4" w:space="0" w:color="auto"/>
            </w:tcBorders>
            <w:vAlign w:val="center"/>
          </w:tcPr>
          <w:p w14:paraId="463CA934" w14:textId="77777777" w:rsidR="002317EA" w:rsidRPr="001768B3" w:rsidRDefault="002317EA" w:rsidP="0066775A">
            <w:pPr>
              <w:tabs>
                <w:tab w:val="center" w:pos="6521"/>
              </w:tabs>
              <w:spacing w:after="120" w:line="276" w:lineRule="auto"/>
              <w:ind w:left="21" w:hanging="21"/>
              <w:jc w:val="center"/>
              <w:rPr>
                <w:rFonts w:cs="Tahoma"/>
                <w:color w:val="auto"/>
                <w:szCs w:val="21"/>
              </w:rPr>
            </w:pPr>
            <w:r w:rsidRPr="001768B3">
              <w:rPr>
                <w:rFonts w:cs="Tahoma"/>
                <w:color w:val="auto"/>
                <w:szCs w:val="21"/>
              </w:rPr>
              <w:t>(cégjegyzésre jogosult vagy szabályszerűen meghatalmazott képviselő aláírása)</w:t>
            </w:r>
          </w:p>
        </w:tc>
      </w:tr>
    </w:tbl>
    <w:p w14:paraId="463CA936" w14:textId="77777777" w:rsidR="002317EA" w:rsidRPr="001768B3" w:rsidRDefault="002317EA" w:rsidP="0066775A">
      <w:pPr>
        <w:spacing w:after="120" w:line="276" w:lineRule="auto"/>
        <w:ind w:left="426" w:hanging="426"/>
        <w:jc w:val="right"/>
        <w:rPr>
          <w:rFonts w:cs="Tahoma"/>
          <w:b/>
          <w:szCs w:val="21"/>
        </w:rPr>
      </w:pPr>
    </w:p>
    <w:p w14:paraId="463CA937" w14:textId="77777777" w:rsidR="002317EA" w:rsidRPr="001768B3" w:rsidRDefault="002317EA" w:rsidP="0066775A">
      <w:pPr>
        <w:suppressAutoHyphens w:val="0"/>
        <w:spacing w:after="120" w:line="276" w:lineRule="auto"/>
        <w:textAlignment w:val="auto"/>
        <w:rPr>
          <w:rFonts w:cs="Tahoma"/>
          <w:b/>
          <w:szCs w:val="21"/>
        </w:rPr>
      </w:pPr>
      <w:r w:rsidRPr="001768B3">
        <w:rPr>
          <w:rFonts w:cs="Tahoma"/>
          <w:b/>
          <w:szCs w:val="21"/>
        </w:rPr>
        <w:br w:type="page"/>
      </w:r>
    </w:p>
    <w:p w14:paraId="463CA938" w14:textId="79B82BBA" w:rsidR="002317EA" w:rsidRPr="001768B3" w:rsidRDefault="00B3420A" w:rsidP="0066775A">
      <w:pPr>
        <w:pStyle w:val="Cmsor2"/>
        <w:numPr>
          <w:ilvl w:val="0"/>
          <w:numId w:val="0"/>
        </w:numPr>
        <w:spacing w:after="120" w:line="276" w:lineRule="auto"/>
        <w:ind w:left="578" w:hanging="578"/>
        <w:jc w:val="right"/>
      </w:pPr>
      <w:r>
        <w:t>8</w:t>
      </w:r>
      <w:r w:rsidR="005E5DCF">
        <w:t>. sz.</w:t>
      </w:r>
      <w:r w:rsidR="002317EA" w:rsidRPr="001768B3">
        <w:t xml:space="preserve"> melléklet</w:t>
      </w:r>
    </w:p>
    <w:p w14:paraId="463CA93A" w14:textId="77777777" w:rsidR="002317EA" w:rsidRPr="001768B3" w:rsidRDefault="002317EA" w:rsidP="0066775A">
      <w:pPr>
        <w:spacing w:after="120" w:line="276" w:lineRule="auto"/>
        <w:ind w:left="426" w:hanging="426"/>
        <w:jc w:val="center"/>
        <w:rPr>
          <w:rFonts w:cs="Tahoma"/>
          <w:color w:val="auto"/>
          <w:szCs w:val="21"/>
        </w:rPr>
      </w:pPr>
      <w:r w:rsidRPr="001768B3">
        <w:rPr>
          <w:rFonts w:cs="Tahoma"/>
          <w:b/>
          <w:color w:val="auto"/>
          <w:szCs w:val="21"/>
        </w:rPr>
        <w:t>MEGHATALMAZÁS</w:t>
      </w:r>
    </w:p>
    <w:p w14:paraId="463CA93B" w14:textId="77777777" w:rsidR="002317EA" w:rsidRPr="001768B3" w:rsidRDefault="002317EA" w:rsidP="0066775A">
      <w:pPr>
        <w:spacing w:after="120" w:line="276" w:lineRule="auto"/>
        <w:ind w:left="426" w:hanging="426"/>
        <w:rPr>
          <w:rFonts w:cs="Tahoma"/>
          <w:color w:val="auto"/>
          <w:szCs w:val="21"/>
        </w:rPr>
      </w:pPr>
    </w:p>
    <w:p w14:paraId="463CA93C" w14:textId="22DABD6B" w:rsidR="002317EA" w:rsidRPr="001768B3" w:rsidRDefault="002317EA" w:rsidP="0066775A">
      <w:pPr>
        <w:spacing w:after="120" w:line="276" w:lineRule="auto"/>
        <w:rPr>
          <w:rFonts w:cs="Tahoma"/>
          <w:color w:val="auto"/>
          <w:szCs w:val="21"/>
        </w:rPr>
      </w:pPr>
      <w:r w:rsidRPr="001768B3">
        <w:rPr>
          <w:rFonts w:cs="Tahoma"/>
          <w:color w:val="auto"/>
          <w:szCs w:val="21"/>
        </w:rPr>
        <w:t xml:space="preserve">Alulírott ____________________, mint a(z) ________________________________________ (székhely: ______________________________) ajánlattevő/alvállalkozó/ az alkalmasság igazolására igénybe vett más szervezet cégjegyzésre jogosult képviselője </w:t>
      </w:r>
      <w:r w:rsidRPr="0020568F">
        <w:rPr>
          <w:rFonts w:cs="Tahoma"/>
          <w:b/>
          <w:color w:val="auto"/>
          <w:szCs w:val="21"/>
        </w:rPr>
        <w:t>ezennel meghatalmazom</w:t>
      </w:r>
      <w:r w:rsidRPr="001768B3">
        <w:rPr>
          <w:rFonts w:cs="Tahoma"/>
          <w:color w:val="auto"/>
          <w:szCs w:val="21"/>
        </w:rPr>
        <w:t xml:space="preserve"> ____________________ (szig.sz.: __________; szül.: __________; an.: __________; lakcím: ______________________________), hogy a </w:t>
      </w:r>
      <w:r w:rsidRPr="001768B3">
        <w:rPr>
          <w:rFonts w:cs="Tahoma"/>
          <w:b/>
          <w:i/>
          <w:color w:val="auto"/>
          <w:szCs w:val="21"/>
        </w:rPr>
        <w:t>„</w:t>
      </w:r>
      <w:r w:rsidR="00037223" w:rsidRPr="00C307A5">
        <w:rPr>
          <w:rFonts w:cs="Tahoma"/>
          <w:b/>
          <w:bCs/>
          <w:i/>
          <w:szCs w:val="21"/>
        </w:rPr>
        <w:t>Cégnyilvántartási adatok átadása az Országos Cégnyilvántartó és Céginformációs Rendszerből az EMIR és a FAIR rendszerekbe</w:t>
      </w:r>
      <w:r w:rsidRPr="001768B3">
        <w:rPr>
          <w:rFonts w:cs="Tahoma"/>
          <w:b/>
          <w:szCs w:val="21"/>
        </w:rPr>
        <w:t>”</w:t>
      </w:r>
      <w:r w:rsidR="005E5DCF">
        <w:rPr>
          <w:rFonts w:cs="Tahoma"/>
          <w:b/>
          <w:szCs w:val="21"/>
        </w:rPr>
        <w:t xml:space="preserve"> </w:t>
      </w:r>
      <w:r w:rsidRPr="001768B3">
        <w:rPr>
          <w:rFonts w:cs="Tahoma"/>
          <w:color w:val="auto"/>
          <w:szCs w:val="21"/>
        </w:rPr>
        <w:t>tárgy</w:t>
      </w:r>
      <w:r w:rsidR="002D400B">
        <w:rPr>
          <w:rFonts w:cs="Tahoma"/>
          <w:color w:val="auto"/>
          <w:szCs w:val="21"/>
        </w:rPr>
        <w:t>ú eljárásban jognyilatkozatot tegyen és kötelezettségeket vállaljon, az eljárás vonatkozásában</w:t>
      </w:r>
      <w:r w:rsidRPr="001768B3">
        <w:rPr>
          <w:rFonts w:cs="Tahoma"/>
          <w:color w:val="auto"/>
          <w:szCs w:val="21"/>
        </w:rPr>
        <w:t xml:space="preserve"> készített ajánlatunkat aláírásával lássa el.</w:t>
      </w:r>
    </w:p>
    <w:p w14:paraId="463CA93D" w14:textId="77777777" w:rsidR="002317EA" w:rsidRPr="001768B3" w:rsidRDefault="002317EA" w:rsidP="0066775A">
      <w:pPr>
        <w:spacing w:after="120" w:line="276" w:lineRule="auto"/>
        <w:rPr>
          <w:rFonts w:cs="Tahoma"/>
          <w:color w:val="auto"/>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861"/>
        <w:gridCol w:w="4240"/>
      </w:tblGrid>
      <w:tr w:rsidR="002317EA" w:rsidRPr="001768B3" w14:paraId="463CA93F" w14:textId="77777777" w:rsidTr="00D27F51">
        <w:tc>
          <w:tcPr>
            <w:tcW w:w="9070" w:type="dxa"/>
            <w:gridSpan w:val="3"/>
          </w:tcPr>
          <w:p w14:paraId="463CA93E" w14:textId="77777777" w:rsidR="002317EA" w:rsidRPr="001768B3" w:rsidRDefault="002317EA" w:rsidP="0066775A">
            <w:pPr>
              <w:tabs>
                <w:tab w:val="right" w:pos="0"/>
                <w:tab w:val="right" w:pos="9026"/>
              </w:tabs>
              <w:spacing w:after="120" w:line="276" w:lineRule="auto"/>
              <w:outlineLvl w:val="0"/>
              <w:rPr>
                <w:rFonts w:cs="Tahoma"/>
                <w:bCs/>
                <w:szCs w:val="21"/>
              </w:rPr>
            </w:pPr>
            <w:r w:rsidRPr="001768B3">
              <w:rPr>
                <w:rFonts w:cs="Tahoma"/>
                <w:bCs/>
                <w:szCs w:val="21"/>
              </w:rPr>
              <w:t>Keltezés (helység, év, hónap, nap)</w:t>
            </w:r>
          </w:p>
        </w:tc>
      </w:tr>
      <w:tr w:rsidR="002317EA" w:rsidRPr="001768B3" w14:paraId="463CA946" w14:textId="77777777" w:rsidTr="00D27F51">
        <w:tc>
          <w:tcPr>
            <w:tcW w:w="3969" w:type="dxa"/>
            <w:tcBorders>
              <w:bottom w:val="single" w:sz="4" w:space="0" w:color="auto"/>
            </w:tcBorders>
          </w:tcPr>
          <w:p w14:paraId="463CA940" w14:textId="77777777" w:rsidR="002317EA" w:rsidRPr="001768B3" w:rsidRDefault="002317EA" w:rsidP="0066775A">
            <w:pPr>
              <w:spacing w:after="120" w:line="276" w:lineRule="auto"/>
              <w:rPr>
                <w:rFonts w:cs="Tahoma"/>
                <w:color w:val="auto"/>
                <w:szCs w:val="21"/>
              </w:rPr>
            </w:pPr>
          </w:p>
          <w:p w14:paraId="463CA941" w14:textId="77777777" w:rsidR="002317EA" w:rsidRPr="001768B3" w:rsidRDefault="002317EA" w:rsidP="0066775A">
            <w:pPr>
              <w:spacing w:after="120" w:line="276" w:lineRule="auto"/>
              <w:rPr>
                <w:rFonts w:cs="Tahoma"/>
                <w:color w:val="auto"/>
                <w:szCs w:val="21"/>
              </w:rPr>
            </w:pPr>
          </w:p>
          <w:p w14:paraId="463CA942" w14:textId="77777777" w:rsidR="002317EA" w:rsidRPr="001768B3" w:rsidRDefault="002317EA" w:rsidP="0066775A">
            <w:pPr>
              <w:spacing w:after="120" w:line="276" w:lineRule="auto"/>
              <w:rPr>
                <w:rFonts w:cs="Tahoma"/>
                <w:color w:val="auto"/>
                <w:szCs w:val="21"/>
              </w:rPr>
            </w:pPr>
          </w:p>
          <w:p w14:paraId="463CA943" w14:textId="77777777" w:rsidR="002317EA" w:rsidRPr="001768B3" w:rsidRDefault="002317EA" w:rsidP="0066775A">
            <w:pPr>
              <w:spacing w:after="120" w:line="276" w:lineRule="auto"/>
              <w:rPr>
                <w:rFonts w:cs="Tahoma"/>
                <w:color w:val="auto"/>
                <w:szCs w:val="21"/>
              </w:rPr>
            </w:pPr>
          </w:p>
        </w:tc>
        <w:tc>
          <w:tcPr>
            <w:tcW w:w="861" w:type="dxa"/>
          </w:tcPr>
          <w:p w14:paraId="463CA944" w14:textId="77777777" w:rsidR="002317EA" w:rsidRPr="001768B3" w:rsidRDefault="002317EA" w:rsidP="0066775A">
            <w:pPr>
              <w:spacing w:after="120" w:line="276" w:lineRule="auto"/>
              <w:rPr>
                <w:rFonts w:cs="Tahoma"/>
                <w:color w:val="auto"/>
                <w:szCs w:val="21"/>
              </w:rPr>
            </w:pPr>
          </w:p>
        </w:tc>
        <w:tc>
          <w:tcPr>
            <w:tcW w:w="4240" w:type="dxa"/>
            <w:tcBorders>
              <w:bottom w:val="single" w:sz="4" w:space="0" w:color="auto"/>
            </w:tcBorders>
          </w:tcPr>
          <w:p w14:paraId="463CA945" w14:textId="77777777" w:rsidR="002317EA" w:rsidRPr="001768B3" w:rsidRDefault="002317EA" w:rsidP="0066775A">
            <w:pPr>
              <w:spacing w:after="120" w:line="276" w:lineRule="auto"/>
              <w:rPr>
                <w:rFonts w:cs="Tahoma"/>
                <w:color w:val="auto"/>
                <w:szCs w:val="21"/>
              </w:rPr>
            </w:pPr>
          </w:p>
        </w:tc>
      </w:tr>
      <w:tr w:rsidR="002317EA" w:rsidRPr="001768B3" w14:paraId="463CA94A" w14:textId="77777777" w:rsidTr="00D27F51">
        <w:tc>
          <w:tcPr>
            <w:tcW w:w="3969" w:type="dxa"/>
            <w:tcBorders>
              <w:top w:val="single" w:sz="4" w:space="0" w:color="auto"/>
            </w:tcBorders>
          </w:tcPr>
          <w:p w14:paraId="463CA947" w14:textId="77777777" w:rsidR="002317EA" w:rsidRPr="001768B3" w:rsidRDefault="002317EA" w:rsidP="0066775A">
            <w:pPr>
              <w:tabs>
                <w:tab w:val="right" w:pos="0"/>
                <w:tab w:val="right" w:pos="9026"/>
              </w:tabs>
              <w:spacing w:after="120" w:line="276" w:lineRule="auto"/>
              <w:jc w:val="center"/>
              <w:outlineLvl w:val="0"/>
              <w:rPr>
                <w:rFonts w:cs="Tahoma"/>
                <w:bCs/>
                <w:szCs w:val="21"/>
              </w:rPr>
            </w:pPr>
            <w:r w:rsidRPr="001768B3">
              <w:rPr>
                <w:rFonts w:cs="Tahoma"/>
                <w:bCs/>
                <w:szCs w:val="21"/>
              </w:rPr>
              <w:t xml:space="preserve">(meghatalmazó </w:t>
            </w:r>
            <w:r w:rsidRPr="001768B3">
              <w:rPr>
                <w:rFonts w:cs="Tahoma"/>
                <w:color w:val="auto"/>
                <w:szCs w:val="21"/>
              </w:rPr>
              <w:t xml:space="preserve">cégjegyzésre jogosultképviselőjének </w:t>
            </w:r>
            <w:r w:rsidRPr="001768B3">
              <w:rPr>
                <w:rFonts w:cs="Tahoma"/>
                <w:bCs/>
                <w:szCs w:val="21"/>
              </w:rPr>
              <w:t>aláírása)</w:t>
            </w:r>
          </w:p>
        </w:tc>
        <w:tc>
          <w:tcPr>
            <w:tcW w:w="861" w:type="dxa"/>
          </w:tcPr>
          <w:p w14:paraId="463CA948" w14:textId="77777777" w:rsidR="002317EA" w:rsidRPr="001768B3" w:rsidRDefault="002317EA" w:rsidP="0066775A">
            <w:pPr>
              <w:tabs>
                <w:tab w:val="right" w:pos="0"/>
                <w:tab w:val="right" w:pos="9026"/>
              </w:tabs>
              <w:spacing w:after="120" w:line="276" w:lineRule="auto"/>
              <w:outlineLvl w:val="0"/>
              <w:rPr>
                <w:rFonts w:cs="Tahoma"/>
                <w:bCs/>
                <w:szCs w:val="21"/>
              </w:rPr>
            </w:pPr>
          </w:p>
        </w:tc>
        <w:tc>
          <w:tcPr>
            <w:tcW w:w="4240" w:type="dxa"/>
            <w:tcBorders>
              <w:top w:val="single" w:sz="4" w:space="0" w:color="auto"/>
            </w:tcBorders>
            <w:vAlign w:val="center"/>
          </w:tcPr>
          <w:p w14:paraId="463CA949" w14:textId="77777777" w:rsidR="002317EA" w:rsidRPr="001768B3" w:rsidRDefault="002317EA" w:rsidP="0066775A">
            <w:pPr>
              <w:tabs>
                <w:tab w:val="right" w:pos="0"/>
                <w:tab w:val="right" w:pos="9026"/>
              </w:tabs>
              <w:spacing w:after="120" w:line="276" w:lineRule="auto"/>
              <w:jc w:val="center"/>
              <w:outlineLvl w:val="0"/>
              <w:rPr>
                <w:rFonts w:cs="Tahoma"/>
                <w:bCs/>
                <w:szCs w:val="21"/>
              </w:rPr>
            </w:pPr>
            <w:r w:rsidRPr="001768B3">
              <w:rPr>
                <w:rFonts w:cs="Tahoma"/>
                <w:bCs/>
                <w:szCs w:val="21"/>
              </w:rPr>
              <w:t>(meghatalmazott aláírása)</w:t>
            </w:r>
          </w:p>
        </w:tc>
      </w:tr>
    </w:tbl>
    <w:p w14:paraId="463CA94B" w14:textId="77777777" w:rsidR="002317EA" w:rsidRPr="001768B3" w:rsidRDefault="002317EA" w:rsidP="0066775A">
      <w:pPr>
        <w:tabs>
          <w:tab w:val="center" w:pos="7088"/>
        </w:tabs>
        <w:spacing w:after="120" w:line="276" w:lineRule="auto"/>
        <w:rPr>
          <w:rFonts w:cs="Tahoma"/>
          <w:color w:val="auto"/>
          <w:szCs w:val="21"/>
        </w:rPr>
      </w:pPr>
    </w:p>
    <w:p w14:paraId="463CA94C" w14:textId="77777777" w:rsidR="002317EA" w:rsidRPr="001768B3" w:rsidRDefault="002317EA" w:rsidP="0066775A">
      <w:pPr>
        <w:tabs>
          <w:tab w:val="center" w:pos="7088"/>
        </w:tabs>
        <w:spacing w:after="120" w:line="276" w:lineRule="auto"/>
        <w:rPr>
          <w:rFonts w:cs="Tahoma"/>
          <w:color w:val="auto"/>
          <w:szCs w:val="21"/>
        </w:rPr>
      </w:pPr>
    </w:p>
    <w:p w14:paraId="463CA94D" w14:textId="77777777" w:rsidR="002317EA" w:rsidRPr="001768B3" w:rsidRDefault="002317EA" w:rsidP="0066775A">
      <w:pPr>
        <w:tabs>
          <w:tab w:val="center" w:pos="7088"/>
        </w:tabs>
        <w:spacing w:after="120" w:line="276" w:lineRule="auto"/>
        <w:rPr>
          <w:rFonts w:cs="Tahoma"/>
          <w:color w:val="auto"/>
          <w:szCs w:val="21"/>
        </w:rPr>
      </w:pPr>
      <w:r w:rsidRPr="001768B3">
        <w:rPr>
          <w:rFonts w:cs="Tahoma"/>
          <w:color w:val="auto"/>
          <w:szCs w:val="21"/>
        </w:rPr>
        <w:t>Előttünk, mint tanúk előtt:</w:t>
      </w:r>
    </w:p>
    <w:p w14:paraId="463CA94E" w14:textId="77777777" w:rsidR="002317EA" w:rsidRPr="001768B3" w:rsidRDefault="002317EA" w:rsidP="0066775A">
      <w:pPr>
        <w:tabs>
          <w:tab w:val="left" w:pos="5387"/>
        </w:tabs>
        <w:spacing w:after="120" w:line="276" w:lineRule="auto"/>
        <w:rPr>
          <w:rFonts w:cs="Tahoma"/>
          <w:color w:val="auto"/>
          <w:szCs w:val="21"/>
        </w:rPr>
      </w:pPr>
    </w:p>
    <w:p w14:paraId="463CA94F" w14:textId="77777777" w:rsidR="002317EA" w:rsidRPr="001768B3" w:rsidRDefault="002317EA" w:rsidP="0066775A">
      <w:pPr>
        <w:tabs>
          <w:tab w:val="left" w:pos="4536"/>
        </w:tabs>
        <w:spacing w:after="120" w:line="276" w:lineRule="auto"/>
        <w:rPr>
          <w:rFonts w:cs="Tahoma"/>
          <w:color w:val="auto"/>
          <w:szCs w:val="21"/>
        </w:rPr>
      </w:pPr>
      <w:r w:rsidRPr="001768B3">
        <w:rPr>
          <w:rFonts w:cs="Tahoma"/>
          <w:color w:val="auto"/>
          <w:szCs w:val="21"/>
        </w:rPr>
        <w:t>Aláírás:</w:t>
      </w:r>
      <w:r w:rsidRPr="001768B3">
        <w:rPr>
          <w:rFonts w:cs="Tahoma"/>
          <w:color w:val="auto"/>
          <w:szCs w:val="21"/>
        </w:rPr>
        <w:tab/>
        <w:t>Aláírás:</w:t>
      </w:r>
    </w:p>
    <w:p w14:paraId="463CA950" w14:textId="77777777" w:rsidR="002317EA" w:rsidRPr="001768B3" w:rsidRDefault="002317EA" w:rsidP="0066775A">
      <w:pPr>
        <w:tabs>
          <w:tab w:val="left" w:pos="4536"/>
        </w:tabs>
        <w:spacing w:after="120" w:line="276" w:lineRule="auto"/>
        <w:rPr>
          <w:rFonts w:cs="Tahoma"/>
          <w:color w:val="auto"/>
          <w:szCs w:val="21"/>
        </w:rPr>
      </w:pPr>
      <w:r w:rsidRPr="001768B3">
        <w:rPr>
          <w:rFonts w:cs="Tahoma"/>
          <w:color w:val="auto"/>
          <w:szCs w:val="21"/>
        </w:rPr>
        <w:t>Név:</w:t>
      </w:r>
      <w:r w:rsidRPr="001768B3">
        <w:rPr>
          <w:rFonts w:cs="Tahoma"/>
          <w:color w:val="auto"/>
          <w:szCs w:val="21"/>
        </w:rPr>
        <w:tab/>
        <w:t>Név:</w:t>
      </w:r>
    </w:p>
    <w:p w14:paraId="463CA951" w14:textId="77777777" w:rsidR="002317EA" w:rsidRPr="001768B3" w:rsidRDefault="002317EA" w:rsidP="0066775A">
      <w:pPr>
        <w:tabs>
          <w:tab w:val="left" w:pos="4536"/>
        </w:tabs>
        <w:spacing w:after="120" w:line="276" w:lineRule="auto"/>
        <w:rPr>
          <w:rFonts w:cs="Tahoma"/>
          <w:color w:val="auto"/>
          <w:szCs w:val="21"/>
        </w:rPr>
      </w:pPr>
      <w:r w:rsidRPr="001768B3">
        <w:rPr>
          <w:rFonts w:cs="Tahoma"/>
          <w:color w:val="auto"/>
          <w:szCs w:val="21"/>
        </w:rPr>
        <w:t>Lakcím:</w:t>
      </w:r>
      <w:r w:rsidRPr="001768B3">
        <w:rPr>
          <w:rFonts w:cs="Tahoma"/>
          <w:color w:val="auto"/>
          <w:szCs w:val="21"/>
        </w:rPr>
        <w:tab/>
        <w:t>Lakcím:</w:t>
      </w:r>
    </w:p>
    <w:p w14:paraId="463CA953" w14:textId="46741FA5" w:rsidR="002317EA" w:rsidRPr="001768B3" w:rsidRDefault="002317EA" w:rsidP="0066775A">
      <w:pPr>
        <w:suppressAutoHyphens w:val="0"/>
        <w:spacing w:after="120" w:line="276" w:lineRule="auto"/>
        <w:textAlignment w:val="auto"/>
        <w:rPr>
          <w:rFonts w:cs="Tahoma"/>
          <w:b/>
          <w:szCs w:val="21"/>
        </w:rPr>
      </w:pPr>
    </w:p>
    <w:p w14:paraId="16A153F5" w14:textId="5E2CC8CB" w:rsidR="00F77902" w:rsidRPr="001768B3" w:rsidRDefault="00972B6A" w:rsidP="0066775A">
      <w:pPr>
        <w:spacing w:after="120" w:line="276" w:lineRule="auto"/>
        <w:jc w:val="left"/>
        <w:rPr>
          <w:rFonts w:cs="Tahoma"/>
          <w:b/>
          <w:szCs w:val="21"/>
        </w:rPr>
      </w:pPr>
      <w:r w:rsidRPr="001768B3">
        <w:rPr>
          <w:rFonts w:cs="Tahoma"/>
          <w:b/>
          <w:szCs w:val="21"/>
        </w:rPr>
        <w:br w:type="page"/>
      </w:r>
    </w:p>
    <w:p w14:paraId="301ABED3" w14:textId="29728345" w:rsidR="00EB0F6A" w:rsidRPr="005E2D03" w:rsidRDefault="00B3420A" w:rsidP="0066775A">
      <w:pPr>
        <w:pStyle w:val="Cmsor2"/>
        <w:spacing w:after="120" w:line="276" w:lineRule="auto"/>
        <w:jc w:val="right"/>
      </w:pPr>
      <w:r>
        <w:t>9</w:t>
      </w:r>
      <w:r w:rsidR="00EB0F6A">
        <w:t>.</w:t>
      </w:r>
      <w:r w:rsidR="00EB0F6A" w:rsidRPr="005E2D03">
        <w:t xml:space="preserve"> </w:t>
      </w:r>
      <w:r w:rsidR="00EB0F6A">
        <w:t>sz.</w:t>
      </w:r>
      <w:r w:rsidR="00EB0F6A" w:rsidRPr="005E2D03">
        <w:t xml:space="preserve"> melléklet</w:t>
      </w:r>
    </w:p>
    <w:p w14:paraId="0D17750E" w14:textId="77777777" w:rsidR="00EB0F6A" w:rsidRPr="005E2D03" w:rsidRDefault="00EB0F6A" w:rsidP="0066775A">
      <w:pPr>
        <w:spacing w:after="120" w:line="276" w:lineRule="auto"/>
        <w:jc w:val="center"/>
        <w:rPr>
          <w:rFonts w:cs="Tahoma"/>
          <w:b/>
          <w:smallCaps/>
          <w:szCs w:val="21"/>
        </w:rPr>
      </w:pPr>
      <w:r w:rsidRPr="005E2D03">
        <w:rPr>
          <w:rFonts w:cs="Tahoma"/>
          <w:b/>
          <w:smallCaps/>
          <w:szCs w:val="21"/>
        </w:rPr>
        <w:t>NYILATKOZAT</w:t>
      </w:r>
    </w:p>
    <w:p w14:paraId="57F249BD" w14:textId="77777777" w:rsidR="00EB0F6A" w:rsidRPr="005E2D03" w:rsidRDefault="00EB0F6A" w:rsidP="0066775A">
      <w:pPr>
        <w:spacing w:after="120" w:line="276" w:lineRule="auto"/>
        <w:jc w:val="center"/>
        <w:rPr>
          <w:rFonts w:cs="Tahoma"/>
          <w:b/>
          <w:szCs w:val="21"/>
        </w:rPr>
      </w:pPr>
      <w:r>
        <w:rPr>
          <w:rFonts w:cs="Tahoma"/>
          <w:b/>
          <w:szCs w:val="21"/>
        </w:rPr>
        <w:t>a Kbt. 67. § (4) bekezdés alapján az alvállalkozók kizáró okok hatálya alatt nem állásáról</w:t>
      </w:r>
    </w:p>
    <w:p w14:paraId="0503C595" w14:textId="77777777" w:rsidR="00EB0F6A" w:rsidRDefault="00EB0F6A" w:rsidP="0066775A">
      <w:pPr>
        <w:spacing w:after="120" w:line="276" w:lineRule="auto"/>
      </w:pPr>
    </w:p>
    <w:p w14:paraId="7CBFAA82" w14:textId="4E42F07D" w:rsidR="00EB0F6A" w:rsidRDefault="00EB0F6A" w:rsidP="0066775A">
      <w:pPr>
        <w:spacing w:after="120" w:line="276" w:lineRule="auto"/>
        <w:rPr>
          <w:color w:val="auto"/>
        </w:rPr>
      </w:pPr>
      <w:r w:rsidRPr="008A58E3">
        <w:t>Alulírott ___________________________________________ mint a(z) ________________________________ (székhely:__________________________________) ajánlattevő cégjegyzésre jogosult / meghatalmazott</w:t>
      </w:r>
      <w:r w:rsidRPr="008A58E3">
        <w:rPr>
          <w:rStyle w:val="Lbjegyzet-hivatkozs"/>
          <w:rFonts w:cs="Tahoma"/>
        </w:rPr>
        <w:footnoteReference w:id="60"/>
      </w:r>
      <w:r w:rsidRPr="008A58E3">
        <w:t xml:space="preserve"> képviselője a(z) </w:t>
      </w:r>
      <w:r w:rsidRPr="008A58E3">
        <w:rPr>
          <w:b/>
          <w:i/>
          <w:color w:val="auto"/>
        </w:rPr>
        <w:t>„</w:t>
      </w:r>
      <w:r w:rsidR="00037223" w:rsidRPr="00C307A5">
        <w:rPr>
          <w:rFonts w:cs="Tahoma"/>
          <w:b/>
          <w:bCs/>
          <w:i/>
          <w:szCs w:val="21"/>
        </w:rPr>
        <w:t>Cégnyilvántartási adatok átadása az Országos Cégnyilvántartó és Céginformációs Rendszerből az EMIR és a FAIR rendszerekbe</w:t>
      </w:r>
      <w:r w:rsidRPr="008A58E3">
        <w:rPr>
          <w:b/>
          <w:i/>
          <w:color w:val="auto"/>
        </w:rPr>
        <w:t>”</w:t>
      </w:r>
      <w:r w:rsidR="00173743">
        <w:rPr>
          <w:b/>
          <w:i/>
          <w:color w:val="auto"/>
        </w:rPr>
        <w:t xml:space="preserve"> </w:t>
      </w:r>
      <w:r w:rsidRPr="008A58E3">
        <w:t xml:space="preserve">tárgyban indított közbeszerzési eljárás során </w:t>
      </w:r>
      <w:r>
        <w:t xml:space="preserve">az alábbiak szerint nyilatkozom </w:t>
      </w:r>
      <w:r>
        <w:rPr>
          <w:color w:val="auto"/>
        </w:rPr>
        <w:t>az általam igénybe venni kívánt alvállalkozók kizáró okok hatálya alatt nem állásáról.</w:t>
      </w:r>
    </w:p>
    <w:p w14:paraId="6EE6E119" w14:textId="77777777" w:rsidR="009D02A2" w:rsidRDefault="009D02A2" w:rsidP="0066775A">
      <w:pPr>
        <w:spacing w:after="120" w:line="276" w:lineRule="auto"/>
        <w:rPr>
          <w:rFonts w:cs="Tahoma"/>
          <w:szCs w:val="21"/>
        </w:rPr>
      </w:pPr>
    </w:p>
    <w:p w14:paraId="5FFD4512" w14:textId="244BE0B6" w:rsidR="00EB0F6A" w:rsidRDefault="00EB0F6A" w:rsidP="0066775A">
      <w:pPr>
        <w:spacing w:after="120" w:line="276" w:lineRule="auto"/>
        <w:rPr>
          <w:rFonts w:cs="Tahoma"/>
          <w:szCs w:val="21"/>
        </w:rPr>
      </w:pPr>
      <w:r w:rsidRPr="005E2D03">
        <w:rPr>
          <w:rFonts w:cs="Tahoma"/>
          <w:szCs w:val="21"/>
        </w:rPr>
        <w:t xml:space="preserve">Cégünk, mint ajánlattevő a szerződés teljesítéséhez nem vesz igénybe a </w:t>
      </w:r>
      <w:r w:rsidRPr="00EB0F6A">
        <w:rPr>
          <w:rFonts w:cs="Tahoma"/>
          <w:szCs w:val="21"/>
        </w:rPr>
        <w:t>Kbt. 62. § (1)-(2) bekezdésben és Kbt. 63. § (1) bekezdésében foglalt kizáró okok</w:t>
      </w:r>
      <w:r w:rsidRPr="005E2D03">
        <w:rPr>
          <w:rFonts w:cs="Tahoma"/>
          <w:szCs w:val="21"/>
        </w:rPr>
        <w:t xml:space="preserve"> hatálya alá eső alvállalkozót/alvállalkozókat</w:t>
      </w:r>
      <w:r>
        <w:rPr>
          <w:rFonts w:cs="Tahoma"/>
          <w:szCs w:val="21"/>
        </w:rPr>
        <w:t>.</w:t>
      </w:r>
    </w:p>
    <w:p w14:paraId="0DF86C54" w14:textId="77777777" w:rsidR="009D02A2" w:rsidRDefault="009D02A2" w:rsidP="0066775A">
      <w:pPr>
        <w:spacing w:after="120" w:line="276" w:lineRule="auto"/>
        <w:rPr>
          <w:rFonts w:cs="Tahoma"/>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3411"/>
        <w:gridCol w:w="4238"/>
      </w:tblGrid>
      <w:tr w:rsidR="00EB0F6A" w:rsidRPr="005E2D03" w14:paraId="15270EF6" w14:textId="77777777" w:rsidTr="006B53F4">
        <w:tc>
          <w:tcPr>
            <w:tcW w:w="9072" w:type="dxa"/>
            <w:gridSpan w:val="3"/>
          </w:tcPr>
          <w:p w14:paraId="124FA985" w14:textId="77777777" w:rsidR="00EB0F6A" w:rsidRPr="005E2D03" w:rsidRDefault="00EB0F6A" w:rsidP="0066775A">
            <w:pPr>
              <w:spacing w:after="120" w:line="276" w:lineRule="auto"/>
              <w:rPr>
                <w:rFonts w:cs="Tahoma"/>
                <w:color w:val="auto"/>
                <w:szCs w:val="21"/>
              </w:rPr>
            </w:pPr>
            <w:r>
              <w:rPr>
                <w:rFonts w:cs="Tahoma"/>
                <w:color w:val="auto"/>
                <w:szCs w:val="21"/>
              </w:rPr>
              <w:t>Ke</w:t>
            </w:r>
            <w:r w:rsidRPr="005E2D03">
              <w:rPr>
                <w:rFonts w:cs="Tahoma"/>
                <w:color w:val="auto"/>
                <w:szCs w:val="21"/>
              </w:rPr>
              <w:t>ltezés (helység, év, hónap, nap)</w:t>
            </w:r>
          </w:p>
        </w:tc>
      </w:tr>
      <w:tr w:rsidR="00EB0F6A" w:rsidRPr="005E2D03" w14:paraId="32483AA6" w14:textId="77777777" w:rsidTr="006B53F4">
        <w:tc>
          <w:tcPr>
            <w:tcW w:w="1423" w:type="dxa"/>
          </w:tcPr>
          <w:p w14:paraId="1675BD53" w14:textId="77777777" w:rsidR="00EB0F6A" w:rsidRPr="005E2D03" w:rsidRDefault="00EB0F6A" w:rsidP="0066775A">
            <w:pPr>
              <w:spacing w:after="120" w:line="276" w:lineRule="auto"/>
              <w:rPr>
                <w:rFonts w:cs="Tahoma"/>
                <w:color w:val="auto"/>
                <w:szCs w:val="21"/>
              </w:rPr>
            </w:pPr>
          </w:p>
        </w:tc>
        <w:tc>
          <w:tcPr>
            <w:tcW w:w="3411" w:type="dxa"/>
          </w:tcPr>
          <w:p w14:paraId="3DECD758" w14:textId="77777777" w:rsidR="00EB0F6A" w:rsidRPr="005E2D03" w:rsidRDefault="00EB0F6A" w:rsidP="0066775A">
            <w:pPr>
              <w:spacing w:after="120" w:line="276" w:lineRule="auto"/>
              <w:rPr>
                <w:rFonts w:cs="Tahoma"/>
                <w:color w:val="auto"/>
                <w:szCs w:val="21"/>
              </w:rPr>
            </w:pPr>
          </w:p>
        </w:tc>
        <w:tc>
          <w:tcPr>
            <w:tcW w:w="4238" w:type="dxa"/>
            <w:tcBorders>
              <w:bottom w:val="single" w:sz="4" w:space="0" w:color="auto"/>
            </w:tcBorders>
          </w:tcPr>
          <w:p w14:paraId="420E1BAB" w14:textId="77777777" w:rsidR="00EB0F6A" w:rsidRPr="005E2D03" w:rsidRDefault="00EB0F6A" w:rsidP="0066775A">
            <w:pPr>
              <w:spacing w:after="120" w:line="276" w:lineRule="auto"/>
              <w:rPr>
                <w:rFonts w:cs="Tahoma"/>
                <w:color w:val="auto"/>
                <w:szCs w:val="21"/>
              </w:rPr>
            </w:pPr>
          </w:p>
        </w:tc>
      </w:tr>
      <w:tr w:rsidR="00EB0F6A" w:rsidRPr="005E2D03" w14:paraId="7A722A0D" w14:textId="77777777" w:rsidTr="006B53F4">
        <w:tc>
          <w:tcPr>
            <w:tcW w:w="1423" w:type="dxa"/>
          </w:tcPr>
          <w:p w14:paraId="17FECFBE" w14:textId="77777777" w:rsidR="00EB0F6A" w:rsidRPr="005E2D03" w:rsidRDefault="00EB0F6A" w:rsidP="0066775A">
            <w:pPr>
              <w:spacing w:after="120" w:line="276" w:lineRule="auto"/>
              <w:rPr>
                <w:rFonts w:cs="Tahoma"/>
                <w:color w:val="auto"/>
                <w:szCs w:val="21"/>
              </w:rPr>
            </w:pPr>
          </w:p>
        </w:tc>
        <w:tc>
          <w:tcPr>
            <w:tcW w:w="3411" w:type="dxa"/>
          </w:tcPr>
          <w:p w14:paraId="257472E8" w14:textId="77777777" w:rsidR="00EB0F6A" w:rsidRPr="005E2D03" w:rsidRDefault="00EB0F6A" w:rsidP="0066775A">
            <w:pPr>
              <w:spacing w:after="120" w:line="276" w:lineRule="auto"/>
              <w:rPr>
                <w:rFonts w:cs="Tahoma"/>
                <w:color w:val="auto"/>
                <w:szCs w:val="21"/>
              </w:rPr>
            </w:pPr>
          </w:p>
        </w:tc>
        <w:tc>
          <w:tcPr>
            <w:tcW w:w="4238" w:type="dxa"/>
            <w:tcBorders>
              <w:top w:val="single" w:sz="4" w:space="0" w:color="auto"/>
            </w:tcBorders>
            <w:vAlign w:val="center"/>
          </w:tcPr>
          <w:p w14:paraId="7F6901AC" w14:textId="77777777" w:rsidR="00EB0F6A" w:rsidRPr="005E2D03" w:rsidRDefault="00EB0F6A" w:rsidP="0066775A">
            <w:pPr>
              <w:tabs>
                <w:tab w:val="center" w:pos="6521"/>
              </w:tabs>
              <w:spacing w:after="120" w:line="276" w:lineRule="auto"/>
              <w:jc w:val="center"/>
              <w:rPr>
                <w:rFonts w:cs="Tahoma"/>
                <w:color w:val="auto"/>
                <w:szCs w:val="21"/>
              </w:rPr>
            </w:pPr>
            <w:r w:rsidRPr="005E2D03">
              <w:rPr>
                <w:rFonts w:cs="Tahoma"/>
                <w:color w:val="auto"/>
                <w:szCs w:val="21"/>
              </w:rPr>
              <w:t>(cégjegyzésre jogosult vagy szabályszerűen meghatalmazott képviselő aláírása)</w:t>
            </w:r>
          </w:p>
        </w:tc>
      </w:tr>
    </w:tbl>
    <w:p w14:paraId="18F61D2F" w14:textId="1EB73DFE" w:rsidR="00D400E5" w:rsidRDefault="00D400E5" w:rsidP="0066775A">
      <w:pPr>
        <w:suppressAutoHyphens w:val="0"/>
        <w:spacing w:after="120" w:line="276" w:lineRule="auto"/>
        <w:jc w:val="center"/>
        <w:textAlignment w:val="auto"/>
        <w:rPr>
          <w:rFonts w:cs="Tahoma"/>
          <w:color w:val="auto"/>
          <w:szCs w:val="21"/>
        </w:rPr>
      </w:pPr>
    </w:p>
    <w:p w14:paraId="76D1F72A" w14:textId="77777777" w:rsidR="00D400E5" w:rsidRDefault="00D400E5" w:rsidP="0066775A">
      <w:pPr>
        <w:suppressAutoHyphens w:val="0"/>
        <w:spacing w:after="120" w:line="276" w:lineRule="auto"/>
        <w:jc w:val="left"/>
        <w:textAlignment w:val="auto"/>
        <w:rPr>
          <w:rFonts w:cs="Tahoma"/>
          <w:color w:val="auto"/>
          <w:szCs w:val="21"/>
        </w:rPr>
      </w:pPr>
      <w:r>
        <w:rPr>
          <w:rFonts w:cs="Tahoma"/>
          <w:color w:val="auto"/>
          <w:szCs w:val="21"/>
        </w:rPr>
        <w:br w:type="page"/>
      </w:r>
    </w:p>
    <w:p w14:paraId="1073C749" w14:textId="2922BBEB" w:rsidR="00D400E5" w:rsidRPr="00D400E5" w:rsidRDefault="00B3420A" w:rsidP="0066775A">
      <w:pPr>
        <w:pStyle w:val="Cmsor2"/>
        <w:spacing w:after="120" w:line="276" w:lineRule="auto"/>
        <w:jc w:val="right"/>
        <w:rPr>
          <w:smallCaps/>
          <w:lang w:eastAsia="en-US"/>
        </w:rPr>
      </w:pPr>
      <w:r>
        <w:rPr>
          <w:lang w:eastAsia="en-US"/>
        </w:rPr>
        <w:t>10</w:t>
      </w:r>
      <w:r w:rsidR="00D400E5">
        <w:rPr>
          <w:lang w:eastAsia="en-US"/>
        </w:rPr>
        <w:t>/A.</w:t>
      </w:r>
      <w:r w:rsidR="00D400E5" w:rsidRPr="00D400E5">
        <w:rPr>
          <w:lang w:eastAsia="en-US"/>
        </w:rPr>
        <w:t xml:space="preserve"> sz. melléklet</w:t>
      </w:r>
    </w:p>
    <w:p w14:paraId="44B0F55D" w14:textId="77777777" w:rsidR="00D400E5" w:rsidRPr="00D400E5" w:rsidRDefault="00D400E5" w:rsidP="0066775A">
      <w:pPr>
        <w:suppressAutoHyphens w:val="0"/>
        <w:spacing w:after="120" w:line="276" w:lineRule="auto"/>
        <w:ind w:left="426" w:hanging="426"/>
        <w:jc w:val="center"/>
        <w:textAlignment w:val="auto"/>
        <w:rPr>
          <w:rFonts w:eastAsia="Times New Roman" w:cs="Tahoma"/>
          <w:b/>
          <w:smallCaps/>
          <w:color w:val="auto"/>
          <w:kern w:val="0"/>
          <w:szCs w:val="21"/>
          <w:lang w:eastAsia="en-US"/>
        </w:rPr>
      </w:pPr>
      <w:r w:rsidRPr="00D400E5">
        <w:rPr>
          <w:rFonts w:eastAsia="Times New Roman" w:cs="Tahoma"/>
          <w:b/>
          <w:smallCaps/>
          <w:color w:val="auto"/>
          <w:kern w:val="0"/>
          <w:szCs w:val="21"/>
          <w:lang w:eastAsia="en-US"/>
        </w:rPr>
        <w:t>NYILATKOZAT</w:t>
      </w:r>
    </w:p>
    <w:p w14:paraId="53C1D351" w14:textId="77777777" w:rsidR="00D400E5" w:rsidRPr="00D400E5" w:rsidRDefault="00D400E5" w:rsidP="0066775A">
      <w:pPr>
        <w:suppressAutoHyphens w:val="0"/>
        <w:spacing w:after="120" w:line="276" w:lineRule="auto"/>
        <w:ind w:left="425" w:hanging="425"/>
        <w:jc w:val="center"/>
        <w:textAlignment w:val="auto"/>
        <w:rPr>
          <w:rFonts w:eastAsia="Times New Roman" w:cs="Tahoma"/>
          <w:b/>
          <w:color w:val="auto"/>
          <w:kern w:val="0"/>
          <w:szCs w:val="21"/>
          <w:lang w:eastAsia="en-US"/>
        </w:rPr>
      </w:pPr>
      <w:r w:rsidRPr="00D400E5">
        <w:rPr>
          <w:rFonts w:eastAsia="Times New Roman" w:cs="Tahoma"/>
          <w:b/>
          <w:color w:val="auto"/>
          <w:kern w:val="0"/>
          <w:szCs w:val="21"/>
          <w:lang w:eastAsia="en-US"/>
        </w:rPr>
        <w:t>a Kbt. 62. § (1) bekezdés k) pont kb) és kc) alpontja</w:t>
      </w:r>
      <w:r w:rsidRPr="00D400E5">
        <w:rPr>
          <w:rFonts w:eastAsia="Times New Roman" w:cs="Tahoma"/>
          <w:color w:val="auto"/>
          <w:kern w:val="0"/>
          <w:szCs w:val="21"/>
          <w:lang w:eastAsia="en-US"/>
        </w:rPr>
        <w:t xml:space="preserve"> </w:t>
      </w:r>
      <w:r w:rsidRPr="00D400E5">
        <w:rPr>
          <w:rFonts w:eastAsia="Times New Roman" w:cs="Tahoma"/>
          <w:b/>
          <w:color w:val="auto"/>
          <w:kern w:val="0"/>
          <w:szCs w:val="21"/>
          <w:lang w:eastAsia="en-US"/>
        </w:rPr>
        <w:t>szerinti kizáró okok hatálya alatt nem állás vonatkozásában</w:t>
      </w:r>
    </w:p>
    <w:p w14:paraId="4DD49ECB" w14:textId="40E41BB4" w:rsidR="00D400E5" w:rsidRPr="00D400E5" w:rsidRDefault="00D400E5" w:rsidP="0066775A">
      <w:pPr>
        <w:spacing w:after="120" w:line="276" w:lineRule="auto"/>
        <w:rPr>
          <w:lang w:eastAsia="en-US"/>
        </w:rPr>
      </w:pPr>
      <w:r w:rsidRPr="00D400E5">
        <w:rPr>
          <w:lang w:eastAsia="en-US"/>
        </w:rPr>
        <w:t>Alulírott ___________________________________________ mint a(z) ________________________________ (székhely:__________________________________) ajánlattevő cégjegyzésre jogosult / meghatalmazott</w:t>
      </w:r>
      <w:r w:rsidRPr="00D400E5">
        <w:rPr>
          <w:vertAlign w:val="superscript"/>
          <w:lang w:eastAsia="en-US"/>
        </w:rPr>
        <w:footnoteReference w:id="61"/>
      </w:r>
      <w:r w:rsidRPr="00D400E5">
        <w:rPr>
          <w:lang w:eastAsia="en-US"/>
        </w:rPr>
        <w:t xml:space="preserve"> képviselője a(z) </w:t>
      </w:r>
      <w:r w:rsidRPr="00D400E5">
        <w:rPr>
          <w:b/>
          <w:i/>
          <w:lang w:eastAsia="en-US"/>
        </w:rPr>
        <w:t>„</w:t>
      </w:r>
      <w:r w:rsidR="00383C53" w:rsidRPr="00C307A5">
        <w:rPr>
          <w:rFonts w:cs="Tahoma"/>
          <w:b/>
          <w:bCs/>
          <w:i/>
          <w:szCs w:val="21"/>
        </w:rPr>
        <w:t>Cégnyilvántartási adatok átadása az Országos Cégnyilvántartó és Céginformációs Rendszerből az EMIR és a FAIR rendszerekbe</w:t>
      </w:r>
      <w:r w:rsidRPr="00D400E5">
        <w:rPr>
          <w:b/>
          <w:i/>
          <w:lang w:eastAsia="en-US"/>
        </w:rPr>
        <w:t xml:space="preserve">” </w:t>
      </w:r>
      <w:r w:rsidRPr="00D400E5">
        <w:rPr>
          <w:lang w:eastAsia="en-US"/>
        </w:rPr>
        <w:t>tárgyban indított közbeszerzési eljárás során az alábbiak szerint nyilatkozom a kizáró okok hatálya alatt nem állás vonatkozásában.</w:t>
      </w:r>
    </w:p>
    <w:p w14:paraId="70DCBFD0" w14:textId="77777777" w:rsidR="00D400E5" w:rsidRPr="00D400E5" w:rsidRDefault="00D400E5" w:rsidP="0066775A">
      <w:pPr>
        <w:suppressAutoHyphens w:val="0"/>
        <w:spacing w:after="120" w:line="276" w:lineRule="auto"/>
        <w:jc w:val="center"/>
        <w:textAlignment w:val="auto"/>
        <w:rPr>
          <w:rFonts w:eastAsia="Times New Roman" w:cs="Tahoma"/>
          <w:b/>
          <w:color w:val="auto"/>
          <w:kern w:val="0"/>
          <w:szCs w:val="21"/>
          <w:lang w:eastAsia="en-US"/>
        </w:rPr>
      </w:pPr>
      <w:r w:rsidRPr="00D400E5">
        <w:rPr>
          <w:rFonts w:eastAsia="Times New Roman" w:cs="Tahoma"/>
          <w:b/>
          <w:color w:val="auto"/>
          <w:kern w:val="0"/>
          <w:szCs w:val="21"/>
          <w:lang w:eastAsia="en-US"/>
        </w:rPr>
        <w:t>I.</w:t>
      </w:r>
    </w:p>
    <w:p w14:paraId="5FB7883F" w14:textId="08E4719E" w:rsidR="00D400E5" w:rsidRPr="00D400E5" w:rsidRDefault="00D400E5" w:rsidP="0066775A">
      <w:pPr>
        <w:suppressAutoHyphens w:val="0"/>
        <w:spacing w:after="120" w:line="276" w:lineRule="auto"/>
        <w:textAlignment w:val="auto"/>
        <w:rPr>
          <w:rFonts w:eastAsia="Times New Roman" w:cs="Tahoma"/>
          <w:color w:val="auto"/>
          <w:kern w:val="0"/>
          <w:szCs w:val="21"/>
          <w:lang w:eastAsia="en-US"/>
        </w:rPr>
      </w:pPr>
      <w:r w:rsidRPr="00D400E5">
        <w:rPr>
          <w:rFonts w:eastAsia="Times New Roman" w:cs="Tahoma"/>
          <w:color w:val="auto"/>
          <w:kern w:val="0"/>
          <w:szCs w:val="21"/>
          <w:lang w:eastAsia="en-US"/>
        </w:rPr>
        <w:t>Alulírott ajánlattevő a Kbt. 62. § (1) bekezdés k) pont kb) alpontja tekintetében nyilatkozom, hogy cégemet</w:t>
      </w:r>
      <w:r w:rsidRPr="00D400E5">
        <w:rPr>
          <w:rFonts w:eastAsia="Times New Roman" w:cs="Tahoma"/>
          <w:color w:val="auto"/>
          <w:kern w:val="0"/>
          <w:szCs w:val="21"/>
          <w:vertAlign w:val="superscript"/>
          <w:lang w:eastAsia="en-US"/>
        </w:rPr>
        <w:footnoteReference w:id="62"/>
      </w:r>
    </w:p>
    <w:p w14:paraId="1EF2B221" w14:textId="77777777" w:rsidR="00D400E5" w:rsidRPr="00D400E5" w:rsidRDefault="00D400E5" w:rsidP="0066775A">
      <w:pPr>
        <w:numPr>
          <w:ilvl w:val="0"/>
          <w:numId w:val="41"/>
        </w:numPr>
        <w:suppressAutoHyphens w:val="0"/>
        <w:spacing w:after="120" w:line="276" w:lineRule="auto"/>
        <w:textAlignment w:val="auto"/>
        <w:rPr>
          <w:rFonts w:eastAsia="Times New Roman" w:cs="Tahoma"/>
          <w:color w:val="auto"/>
          <w:kern w:val="0"/>
          <w:szCs w:val="21"/>
          <w:lang w:eastAsia="en-US"/>
        </w:rPr>
      </w:pPr>
      <w:r w:rsidRPr="00D400E5">
        <w:rPr>
          <w:rFonts w:eastAsia="Times New Roman" w:cs="Tahoma"/>
          <w:color w:val="auto"/>
          <w:kern w:val="0"/>
          <w:szCs w:val="21"/>
          <w:lang w:eastAsia="en-US"/>
        </w:rPr>
        <w:t xml:space="preserve">szabályozott tőzsdén </w:t>
      </w:r>
      <w:r w:rsidRPr="00D400E5">
        <w:rPr>
          <w:rFonts w:eastAsia="Times New Roman" w:cs="Tahoma"/>
          <w:b/>
          <w:color w:val="auto"/>
          <w:kern w:val="0"/>
          <w:szCs w:val="21"/>
          <w:lang w:eastAsia="en-US"/>
        </w:rPr>
        <w:t>jegyzik</w:t>
      </w:r>
    </w:p>
    <w:p w14:paraId="5FA85C46" w14:textId="77777777" w:rsidR="00D400E5" w:rsidRPr="00D400E5" w:rsidRDefault="00D400E5" w:rsidP="0066775A">
      <w:pPr>
        <w:numPr>
          <w:ilvl w:val="0"/>
          <w:numId w:val="41"/>
        </w:numPr>
        <w:suppressAutoHyphens w:val="0"/>
        <w:spacing w:after="120" w:line="276" w:lineRule="auto"/>
        <w:textAlignment w:val="auto"/>
        <w:rPr>
          <w:rFonts w:eastAsia="Times New Roman" w:cs="Tahoma"/>
          <w:color w:val="auto"/>
          <w:kern w:val="0"/>
          <w:szCs w:val="21"/>
          <w:lang w:eastAsia="en-US"/>
        </w:rPr>
      </w:pPr>
      <w:r w:rsidRPr="00D400E5">
        <w:rPr>
          <w:rFonts w:eastAsia="Times New Roman" w:cs="Tahoma"/>
          <w:color w:val="auto"/>
          <w:kern w:val="0"/>
          <w:szCs w:val="21"/>
          <w:lang w:eastAsia="en-US"/>
        </w:rPr>
        <w:t xml:space="preserve">szabályozott tőzsdén </w:t>
      </w:r>
      <w:r w:rsidRPr="00D400E5">
        <w:rPr>
          <w:rFonts w:eastAsia="Times New Roman" w:cs="Tahoma"/>
          <w:b/>
          <w:color w:val="auto"/>
          <w:kern w:val="0"/>
          <w:szCs w:val="21"/>
          <w:lang w:eastAsia="en-US"/>
        </w:rPr>
        <w:t>nem jegyzik</w:t>
      </w:r>
      <w:r w:rsidRPr="00D400E5">
        <w:rPr>
          <w:rFonts w:eastAsia="Times New Roman" w:cs="Tahoma"/>
          <w:color w:val="auto"/>
          <w:kern w:val="0"/>
          <w:szCs w:val="21"/>
          <w:lang w:eastAsia="en-US"/>
        </w:rPr>
        <w:t>.</w:t>
      </w:r>
    </w:p>
    <w:p w14:paraId="58E8E3C9" w14:textId="77777777" w:rsidR="00D400E5" w:rsidRPr="00D400E5" w:rsidRDefault="00D400E5" w:rsidP="0066775A">
      <w:pPr>
        <w:suppressAutoHyphens w:val="0"/>
        <w:spacing w:after="120" w:line="276" w:lineRule="auto"/>
        <w:ind w:left="720"/>
        <w:textAlignment w:val="auto"/>
        <w:rPr>
          <w:rFonts w:eastAsia="Times New Roman" w:cs="Tahoma"/>
          <w:color w:val="auto"/>
          <w:kern w:val="0"/>
          <w:szCs w:val="21"/>
          <w:lang w:eastAsia="en-US"/>
        </w:rPr>
      </w:pPr>
    </w:p>
    <w:p w14:paraId="7977879C" w14:textId="3441A860" w:rsidR="00D400E5" w:rsidRPr="00D400E5" w:rsidRDefault="00D400E5" w:rsidP="0066775A">
      <w:pPr>
        <w:suppressAutoHyphens w:val="0"/>
        <w:spacing w:after="120" w:line="276" w:lineRule="auto"/>
        <w:ind w:left="426" w:hanging="426"/>
        <w:textAlignment w:val="auto"/>
        <w:rPr>
          <w:rFonts w:eastAsia="Times New Roman" w:cs="Tahoma"/>
          <w:color w:val="auto"/>
          <w:kern w:val="0"/>
          <w:szCs w:val="21"/>
          <w:lang w:eastAsia="en-US"/>
        </w:rPr>
      </w:pPr>
      <w:r w:rsidRPr="00D400E5">
        <w:rPr>
          <w:rFonts w:eastAsia="Times New Roman" w:cs="Tahoma"/>
          <w:color w:val="auto"/>
          <w:kern w:val="0"/>
          <w:szCs w:val="21"/>
          <w:lang w:eastAsia="en-US"/>
        </w:rPr>
        <w:t>Amennyiben ajánlattevő</w:t>
      </w:r>
      <w:r>
        <w:rPr>
          <w:rFonts w:eastAsia="Times New Roman" w:cs="Tahoma"/>
          <w:color w:val="auto"/>
          <w:kern w:val="0"/>
          <w:szCs w:val="21"/>
          <w:lang w:eastAsia="en-US"/>
        </w:rPr>
        <w:t>t</w:t>
      </w:r>
      <w:r w:rsidRPr="00D400E5">
        <w:rPr>
          <w:rFonts w:eastAsia="Times New Roman" w:cs="Tahoma"/>
          <w:color w:val="auto"/>
          <w:kern w:val="0"/>
          <w:szCs w:val="21"/>
          <w:lang w:eastAsia="en-US"/>
        </w:rPr>
        <w:t xml:space="preserve"> szabályozott tőzsdén nem jegyzik, úgy</w:t>
      </w:r>
      <w:r w:rsidRPr="00D400E5">
        <w:rPr>
          <w:rFonts w:eastAsia="Times New Roman" w:cs="Tahoma"/>
          <w:color w:val="auto"/>
          <w:kern w:val="0"/>
          <w:szCs w:val="21"/>
          <w:vertAlign w:val="superscript"/>
          <w:lang w:eastAsia="en-US"/>
        </w:rPr>
        <w:footnoteReference w:id="63"/>
      </w:r>
    </w:p>
    <w:p w14:paraId="799A5398" w14:textId="77777777" w:rsidR="00D400E5" w:rsidRPr="00D400E5" w:rsidRDefault="00D400E5" w:rsidP="0066775A">
      <w:pPr>
        <w:numPr>
          <w:ilvl w:val="0"/>
          <w:numId w:val="41"/>
        </w:numPr>
        <w:suppressAutoHyphens w:val="0"/>
        <w:spacing w:after="120" w:line="276" w:lineRule="auto"/>
        <w:textAlignment w:val="auto"/>
        <w:rPr>
          <w:rFonts w:eastAsia="Times New Roman" w:cs="Tahoma"/>
          <w:color w:val="auto"/>
          <w:kern w:val="0"/>
          <w:szCs w:val="21"/>
          <w:lang w:eastAsia="en-US"/>
        </w:rPr>
      </w:pPr>
      <w:r w:rsidRPr="00D400E5">
        <w:rPr>
          <w:rFonts w:eastAsia="Times New Roman" w:cs="Tahoma"/>
          <w:color w:val="auto"/>
          <w:kern w:val="0"/>
          <w:szCs w:val="21"/>
          <w:lang w:eastAsia="en-US"/>
        </w:rPr>
        <w:t>az alábbiakat nyilatkozom a pénzmosás és a terrorizmus finanszírozása megelőzéséről és megakadályozásáról szóló 2007. évi CXXXVI. törvény 3. § r) pont ra)–rb) vagy rc)–rd) alpontja szerint definiált valamennyi tényleges tulajdonosról</w:t>
      </w:r>
      <w:r w:rsidRPr="00D400E5">
        <w:rPr>
          <w:rFonts w:eastAsia="Times New Roman" w:cs="Tahoma"/>
          <w:color w:val="auto"/>
          <w:kern w:val="0"/>
          <w:szCs w:val="21"/>
          <w:vertAlign w:val="superscript"/>
          <w:lang w:eastAsia="en-US"/>
        </w:rPr>
        <w:footnoteReference w:id="64"/>
      </w:r>
      <w:r w:rsidRPr="00D400E5">
        <w:rPr>
          <w:rFonts w:eastAsia="Times New Roman" w:cs="Tahoma"/>
          <w:color w:val="auto"/>
          <w:kern w:val="0"/>
          <w:szCs w:val="21"/>
          <w:lang w:eastAsia="en-US"/>
        </w:rPr>
        <w:t>:</w:t>
      </w:r>
    </w:p>
    <w:p w14:paraId="3085EC06" w14:textId="77777777" w:rsidR="00D400E5" w:rsidRPr="00D400E5" w:rsidRDefault="00D400E5" w:rsidP="0066775A">
      <w:pPr>
        <w:suppressAutoHyphens w:val="0"/>
        <w:spacing w:after="120" w:line="276" w:lineRule="auto"/>
        <w:ind w:left="720"/>
        <w:textAlignment w:val="auto"/>
        <w:rPr>
          <w:rFonts w:eastAsia="Times New Roman" w:cs="Tahoma"/>
          <w:color w:val="auto"/>
          <w:kern w:val="0"/>
          <w:szCs w:val="21"/>
          <w:lang w:eastAsia="en-US"/>
        </w:rPr>
      </w:pPr>
      <w:r w:rsidRPr="00D400E5">
        <w:rPr>
          <w:rFonts w:eastAsia="Times New Roman" w:cs="Tahoma"/>
          <w:color w:val="auto"/>
          <w:kern w:val="0"/>
          <w:szCs w:val="21"/>
          <w:lang w:eastAsia="en-US"/>
        </w:rPr>
        <w:t xml:space="preserve">a tényleges tulajdonos </w:t>
      </w:r>
      <w:r w:rsidRPr="00D400E5">
        <w:rPr>
          <w:rFonts w:eastAsia="Times New Roman" w:cs="Tahoma"/>
          <w:b/>
          <w:color w:val="auto"/>
          <w:kern w:val="0"/>
          <w:szCs w:val="21"/>
          <w:lang w:eastAsia="en-US"/>
        </w:rPr>
        <w:t>neve</w:t>
      </w:r>
      <w:r w:rsidRPr="00D400E5">
        <w:rPr>
          <w:rFonts w:eastAsia="Times New Roman" w:cs="Tahoma"/>
          <w:color w:val="auto"/>
          <w:kern w:val="0"/>
          <w:szCs w:val="21"/>
          <w:lang w:eastAsia="en-US"/>
        </w:rPr>
        <w:t xml:space="preserve">: ____________________, állandó </w:t>
      </w:r>
      <w:r w:rsidRPr="00D400E5">
        <w:rPr>
          <w:rFonts w:eastAsia="Times New Roman" w:cs="Tahoma"/>
          <w:b/>
          <w:color w:val="auto"/>
          <w:kern w:val="0"/>
          <w:szCs w:val="21"/>
          <w:lang w:eastAsia="en-US"/>
        </w:rPr>
        <w:t>lakóhelye</w:t>
      </w:r>
      <w:r w:rsidRPr="00D400E5">
        <w:rPr>
          <w:rFonts w:eastAsia="Times New Roman" w:cs="Tahoma"/>
          <w:color w:val="auto"/>
          <w:kern w:val="0"/>
          <w:szCs w:val="21"/>
          <w:lang w:eastAsia="en-US"/>
        </w:rPr>
        <w:t>: ____________________</w:t>
      </w:r>
      <w:r w:rsidRPr="00D400E5">
        <w:rPr>
          <w:rFonts w:eastAsia="Times New Roman" w:cs="Tahoma"/>
          <w:color w:val="auto"/>
          <w:kern w:val="0"/>
          <w:szCs w:val="21"/>
          <w:vertAlign w:val="superscript"/>
          <w:lang w:eastAsia="en-US"/>
        </w:rPr>
        <w:footnoteReference w:id="65"/>
      </w:r>
    </w:p>
    <w:p w14:paraId="1CBC7B1F" w14:textId="77777777" w:rsidR="00D400E5" w:rsidRPr="00D400E5" w:rsidRDefault="00D400E5" w:rsidP="0066775A">
      <w:pPr>
        <w:numPr>
          <w:ilvl w:val="0"/>
          <w:numId w:val="41"/>
        </w:numPr>
        <w:suppressAutoHyphens w:val="0"/>
        <w:autoSpaceDE w:val="0"/>
        <w:autoSpaceDN w:val="0"/>
        <w:adjustRightInd w:val="0"/>
        <w:spacing w:after="120" w:line="276" w:lineRule="auto"/>
        <w:ind w:left="709" w:hanging="425"/>
        <w:textAlignment w:val="auto"/>
        <w:rPr>
          <w:rFonts w:eastAsia="Times New Roman" w:cs="Tahoma"/>
          <w:color w:val="auto"/>
          <w:kern w:val="0"/>
          <w:szCs w:val="21"/>
          <w:lang w:eastAsia="en-US"/>
        </w:rPr>
      </w:pPr>
      <w:r w:rsidRPr="00D400E5">
        <w:rPr>
          <w:rFonts w:eastAsia="Times New Roman" w:cs="Tahoma"/>
          <w:color w:val="auto"/>
          <w:kern w:val="0"/>
          <w:szCs w:val="21"/>
          <w:lang w:eastAsia="en-US"/>
        </w:rPr>
        <w:t xml:space="preserve">nyilatkozom, hogy a </w:t>
      </w:r>
      <w:r w:rsidRPr="00D400E5">
        <w:rPr>
          <w:rFonts w:eastAsia="Times New Roman" w:cs="Tahoma"/>
          <w:b/>
          <w:color w:val="auto"/>
          <w:kern w:val="0"/>
          <w:szCs w:val="21"/>
          <w:lang w:eastAsia="en-US"/>
        </w:rPr>
        <w:t>nincs</w:t>
      </w:r>
      <w:r w:rsidRPr="00D400E5">
        <w:rPr>
          <w:rFonts w:eastAsia="Times New Roman" w:cs="Tahoma"/>
          <w:color w:val="auto"/>
          <w:kern w:val="0"/>
          <w:szCs w:val="21"/>
          <w:lang w:eastAsia="en-US"/>
        </w:rPr>
        <w:t xml:space="preserve"> a pénzmosásról szóló törvény 3. § r) pont ra)–rb) vagy rc)–rd) alpontja szerinti tényleges tulajdonos.</w:t>
      </w:r>
    </w:p>
    <w:p w14:paraId="05CC1F0B" w14:textId="77777777" w:rsidR="00D400E5" w:rsidRPr="00D400E5" w:rsidRDefault="00D400E5" w:rsidP="0066775A">
      <w:pPr>
        <w:suppressAutoHyphens w:val="0"/>
        <w:spacing w:after="120" w:line="276" w:lineRule="auto"/>
        <w:jc w:val="left"/>
        <w:textAlignment w:val="auto"/>
        <w:rPr>
          <w:rFonts w:eastAsia="Times New Roman" w:cs="Tahoma"/>
          <w:color w:val="auto"/>
          <w:kern w:val="0"/>
          <w:szCs w:val="21"/>
          <w:lang w:eastAsia="en-US"/>
        </w:rPr>
      </w:pPr>
      <w:r w:rsidRPr="00D400E5">
        <w:rPr>
          <w:rFonts w:eastAsia="Times New Roman" w:cs="Tahoma"/>
          <w:color w:val="auto"/>
          <w:kern w:val="0"/>
          <w:szCs w:val="21"/>
          <w:lang w:eastAsia="en-US"/>
        </w:rPr>
        <w:br w:type="page"/>
      </w:r>
    </w:p>
    <w:p w14:paraId="02CFA71E" w14:textId="77777777" w:rsidR="00D400E5" w:rsidRPr="00D400E5" w:rsidRDefault="00D400E5" w:rsidP="0066775A">
      <w:pPr>
        <w:suppressAutoHyphens w:val="0"/>
        <w:autoSpaceDE w:val="0"/>
        <w:autoSpaceDN w:val="0"/>
        <w:adjustRightInd w:val="0"/>
        <w:spacing w:after="120" w:line="276" w:lineRule="auto"/>
        <w:jc w:val="center"/>
        <w:textAlignment w:val="auto"/>
        <w:rPr>
          <w:rFonts w:eastAsia="Times New Roman" w:cs="Tahoma"/>
          <w:b/>
          <w:color w:val="auto"/>
          <w:kern w:val="0"/>
          <w:szCs w:val="21"/>
          <w:lang w:eastAsia="en-US"/>
        </w:rPr>
      </w:pPr>
      <w:r w:rsidRPr="00D400E5">
        <w:rPr>
          <w:rFonts w:eastAsia="Times New Roman" w:cs="Tahoma"/>
          <w:b/>
          <w:color w:val="auto"/>
          <w:kern w:val="0"/>
          <w:szCs w:val="21"/>
          <w:lang w:eastAsia="en-US"/>
        </w:rPr>
        <w:t>II.</w:t>
      </w:r>
    </w:p>
    <w:p w14:paraId="734ACD43" w14:textId="2E8BA15E" w:rsidR="00D400E5" w:rsidRPr="00D400E5" w:rsidRDefault="00D400E5" w:rsidP="0066775A">
      <w:pPr>
        <w:numPr>
          <w:ilvl w:val="0"/>
          <w:numId w:val="41"/>
        </w:numPr>
        <w:suppressAutoHyphens w:val="0"/>
        <w:spacing w:after="120" w:line="276" w:lineRule="auto"/>
        <w:textAlignment w:val="auto"/>
        <w:rPr>
          <w:rFonts w:eastAsia="Times New Roman" w:cs="Tahoma"/>
          <w:color w:val="auto"/>
          <w:kern w:val="0"/>
          <w:szCs w:val="21"/>
          <w:lang w:eastAsia="en-US"/>
        </w:rPr>
      </w:pPr>
      <w:r w:rsidRPr="00D400E5">
        <w:rPr>
          <w:rFonts w:eastAsia="Times New Roman" w:cs="Tahoma"/>
          <w:color w:val="auto"/>
          <w:kern w:val="0"/>
          <w:szCs w:val="21"/>
          <w:lang w:eastAsia="en-US"/>
        </w:rPr>
        <w:t xml:space="preserve">A Kbt. 62. § (1) bekezdés k) pont kc) alponttal kapcsolatban nyilatkozom, hogy </w:t>
      </w:r>
      <w:r w:rsidRPr="00D400E5">
        <w:rPr>
          <w:rFonts w:eastAsia="Times New Roman" w:cs="Tahoma"/>
          <w:b/>
          <w:color w:val="auto"/>
          <w:kern w:val="0"/>
          <w:szCs w:val="21"/>
          <w:lang w:eastAsia="en-US"/>
        </w:rPr>
        <w:t>nincs</w:t>
      </w:r>
      <w:r w:rsidRPr="00D400E5">
        <w:rPr>
          <w:rFonts w:eastAsia="Times New Roman" w:cs="Tahoma"/>
          <w:color w:val="auto"/>
          <w:kern w:val="0"/>
          <w:szCs w:val="21"/>
          <w:lang w:eastAsia="en-US"/>
        </w:rPr>
        <w:t xml:space="preserve"> olyan jogi személy vagy személyes joga szerint jogképes sze</w:t>
      </w:r>
      <w:r>
        <w:rPr>
          <w:rFonts w:eastAsia="Times New Roman" w:cs="Tahoma"/>
          <w:color w:val="auto"/>
          <w:kern w:val="0"/>
          <w:szCs w:val="21"/>
          <w:lang w:eastAsia="en-US"/>
        </w:rPr>
        <w:t>rvezet, amely az ajánlattevőben</w:t>
      </w:r>
      <w:r w:rsidRPr="00D400E5">
        <w:rPr>
          <w:rFonts w:eastAsia="Times New Roman" w:cs="Tahoma"/>
          <w:color w:val="auto"/>
          <w:kern w:val="0"/>
          <w:szCs w:val="21"/>
          <w:lang w:eastAsia="en-US"/>
        </w:rPr>
        <w:t xml:space="preserve"> közvetetten vagy közvetlenül több, mint 25%-os tulajdoni résszel vagy szavazati joggal rendelkezik.</w:t>
      </w:r>
    </w:p>
    <w:p w14:paraId="17B1795B" w14:textId="77777777" w:rsidR="00D400E5" w:rsidRPr="00D400E5" w:rsidRDefault="00D400E5" w:rsidP="0066775A">
      <w:pPr>
        <w:suppressAutoHyphens w:val="0"/>
        <w:autoSpaceDE w:val="0"/>
        <w:autoSpaceDN w:val="0"/>
        <w:adjustRightInd w:val="0"/>
        <w:spacing w:after="120" w:line="276" w:lineRule="auto"/>
        <w:textAlignment w:val="auto"/>
        <w:rPr>
          <w:rFonts w:eastAsia="Times New Roman" w:cs="Tahoma"/>
          <w:color w:val="auto"/>
          <w:kern w:val="0"/>
          <w:szCs w:val="21"/>
          <w:lang w:eastAsia="en-US"/>
        </w:rPr>
      </w:pPr>
    </w:p>
    <w:p w14:paraId="0E8965C3" w14:textId="40A05473" w:rsidR="00D400E5" w:rsidRPr="00D400E5" w:rsidRDefault="00D400E5" w:rsidP="0066775A">
      <w:pPr>
        <w:numPr>
          <w:ilvl w:val="0"/>
          <w:numId w:val="41"/>
        </w:numPr>
        <w:suppressAutoHyphens w:val="0"/>
        <w:spacing w:after="120" w:line="276" w:lineRule="auto"/>
        <w:textAlignment w:val="auto"/>
        <w:rPr>
          <w:rFonts w:eastAsia="Times New Roman" w:cs="Tahoma"/>
          <w:color w:val="auto"/>
          <w:kern w:val="0"/>
          <w:szCs w:val="21"/>
          <w:lang w:eastAsia="en-US"/>
        </w:rPr>
      </w:pPr>
      <w:r w:rsidRPr="00D400E5">
        <w:rPr>
          <w:rFonts w:eastAsia="Times New Roman" w:cs="Tahoma"/>
          <w:color w:val="auto"/>
          <w:kern w:val="0"/>
          <w:szCs w:val="21"/>
          <w:lang w:eastAsia="en-US"/>
        </w:rPr>
        <w:t xml:space="preserve">A Kbt. 62. § (1) bekezdés k) pont kc) alponttal kapcsolatban nyilatkozom, hogy </w:t>
      </w:r>
      <w:r w:rsidRPr="00D400E5">
        <w:rPr>
          <w:rFonts w:eastAsia="Times New Roman" w:cs="Tahoma"/>
          <w:b/>
          <w:color w:val="auto"/>
          <w:kern w:val="0"/>
          <w:szCs w:val="21"/>
          <w:lang w:eastAsia="en-US"/>
        </w:rPr>
        <w:t>van</w:t>
      </w:r>
      <w:r w:rsidRPr="00D400E5">
        <w:rPr>
          <w:rFonts w:eastAsia="Times New Roman" w:cs="Tahoma"/>
          <w:color w:val="auto"/>
          <w:kern w:val="0"/>
          <w:szCs w:val="21"/>
          <w:lang w:eastAsia="en-US"/>
        </w:rPr>
        <w:t xml:space="preserve"> olyan jogi személy vagy személyes joga szerint jogképes sze</w:t>
      </w:r>
      <w:r>
        <w:rPr>
          <w:rFonts w:eastAsia="Times New Roman" w:cs="Tahoma"/>
          <w:color w:val="auto"/>
          <w:kern w:val="0"/>
          <w:szCs w:val="21"/>
          <w:lang w:eastAsia="en-US"/>
        </w:rPr>
        <w:t>rvezet, amely az ajánlattevőben</w:t>
      </w:r>
      <w:r w:rsidRPr="00D400E5">
        <w:rPr>
          <w:rFonts w:eastAsia="Times New Roman" w:cs="Tahoma"/>
          <w:color w:val="auto"/>
          <w:kern w:val="0"/>
          <w:szCs w:val="21"/>
          <w:lang w:eastAsia="en-US"/>
        </w:rPr>
        <w:t xml:space="preserve"> közvetetten vagy közvetlenül több, mint 25%-os tulajdoni résszel vagy szavazati joggal rendelkezik. Ezen szervezet(ek) megnevezése a következő: </w:t>
      </w:r>
    </w:p>
    <w:p w14:paraId="4811AB2D" w14:textId="77777777" w:rsidR="00D400E5" w:rsidRPr="00D400E5" w:rsidRDefault="00D400E5" w:rsidP="0066775A">
      <w:pPr>
        <w:suppressAutoHyphens w:val="0"/>
        <w:spacing w:after="120" w:line="276" w:lineRule="auto"/>
        <w:ind w:left="720"/>
        <w:textAlignment w:val="auto"/>
        <w:rPr>
          <w:rFonts w:eastAsia="Times New Roman" w:cs="Tahoma"/>
          <w:color w:val="auto"/>
          <w:kern w:val="0"/>
          <w:szCs w:val="21"/>
          <w:lang w:eastAsia="en-US"/>
        </w:rPr>
      </w:pPr>
      <w:r w:rsidRPr="00D400E5">
        <w:rPr>
          <w:rFonts w:eastAsia="Times New Roman" w:cs="Tahoma"/>
          <w:color w:val="auto"/>
          <w:kern w:val="0"/>
          <w:szCs w:val="21"/>
          <w:lang w:eastAsia="en-US"/>
        </w:rPr>
        <w:t>cégnév:</w:t>
      </w:r>
    </w:p>
    <w:p w14:paraId="68E0C62C" w14:textId="77777777" w:rsidR="00D400E5" w:rsidRPr="00D400E5" w:rsidRDefault="00D400E5" w:rsidP="0066775A">
      <w:pPr>
        <w:suppressAutoHyphens w:val="0"/>
        <w:spacing w:after="120" w:line="276" w:lineRule="auto"/>
        <w:ind w:left="720"/>
        <w:textAlignment w:val="auto"/>
        <w:rPr>
          <w:rFonts w:eastAsia="Times New Roman" w:cs="Tahoma"/>
          <w:color w:val="auto"/>
          <w:kern w:val="0"/>
          <w:szCs w:val="21"/>
          <w:lang w:eastAsia="en-US"/>
        </w:rPr>
      </w:pPr>
      <w:r w:rsidRPr="00D400E5">
        <w:rPr>
          <w:rFonts w:eastAsia="Times New Roman" w:cs="Tahoma"/>
          <w:color w:val="auto"/>
          <w:kern w:val="0"/>
          <w:szCs w:val="21"/>
          <w:lang w:eastAsia="en-US"/>
        </w:rPr>
        <w:t>székhely:</w:t>
      </w:r>
    </w:p>
    <w:p w14:paraId="121F643F" w14:textId="77777777" w:rsidR="00D400E5" w:rsidRPr="00D400E5" w:rsidRDefault="00D400E5" w:rsidP="0066775A">
      <w:pPr>
        <w:suppressAutoHyphens w:val="0"/>
        <w:spacing w:after="120" w:line="276" w:lineRule="auto"/>
        <w:ind w:left="720"/>
        <w:textAlignment w:val="auto"/>
        <w:rPr>
          <w:rFonts w:eastAsia="Times New Roman" w:cs="Tahoma"/>
          <w:color w:val="auto"/>
          <w:kern w:val="0"/>
          <w:szCs w:val="21"/>
          <w:lang w:eastAsia="en-US"/>
        </w:rPr>
      </w:pPr>
      <w:r w:rsidRPr="00D400E5">
        <w:rPr>
          <w:rFonts w:eastAsia="Times New Roman" w:cs="Tahoma"/>
          <w:color w:val="auto"/>
          <w:kern w:val="0"/>
          <w:szCs w:val="21"/>
          <w:lang w:eastAsia="en-US"/>
        </w:rPr>
        <w:t>Továbbá nyilatkozom, hogy a fent megnevezett szervezet(ek) vonatkozásában a Kbt. 62. § (1) bekezdés k) pont kc) alpontjában foglalt kizáró feltétel nem áll fenn.</w:t>
      </w:r>
    </w:p>
    <w:p w14:paraId="59558BB1" w14:textId="77777777" w:rsidR="00D400E5" w:rsidRPr="00D400E5" w:rsidRDefault="00D400E5" w:rsidP="0066775A">
      <w:pPr>
        <w:suppressAutoHyphens w:val="0"/>
        <w:autoSpaceDE w:val="0"/>
        <w:autoSpaceDN w:val="0"/>
        <w:adjustRightInd w:val="0"/>
        <w:spacing w:after="120" w:line="276" w:lineRule="auto"/>
        <w:ind w:left="426" w:hanging="426"/>
        <w:textAlignment w:val="auto"/>
        <w:rPr>
          <w:rFonts w:eastAsia="Times New Roman" w:cs="Tahoma"/>
          <w:color w:val="auto"/>
          <w:kern w:val="0"/>
          <w:szCs w:val="21"/>
          <w:lang w:eastAsia="en-US"/>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0"/>
        <w:gridCol w:w="3511"/>
        <w:gridCol w:w="4317"/>
      </w:tblGrid>
      <w:tr w:rsidR="00D400E5" w:rsidRPr="00D400E5" w14:paraId="55266EAF" w14:textId="77777777" w:rsidTr="006B53F4">
        <w:tc>
          <w:tcPr>
            <w:tcW w:w="9488" w:type="dxa"/>
            <w:gridSpan w:val="3"/>
          </w:tcPr>
          <w:p w14:paraId="41DCF817" w14:textId="77777777" w:rsidR="00D400E5" w:rsidRPr="00D400E5" w:rsidRDefault="00D400E5" w:rsidP="0066775A">
            <w:pPr>
              <w:suppressAutoHyphens w:val="0"/>
              <w:spacing w:after="120" w:line="276" w:lineRule="auto"/>
              <w:ind w:left="426" w:hanging="426"/>
              <w:textAlignment w:val="auto"/>
              <w:rPr>
                <w:rFonts w:eastAsia="Times New Roman" w:cs="Tahoma"/>
                <w:color w:val="auto"/>
                <w:kern w:val="0"/>
                <w:szCs w:val="21"/>
                <w:lang w:eastAsia="hu-HU"/>
              </w:rPr>
            </w:pPr>
            <w:r w:rsidRPr="00D400E5">
              <w:rPr>
                <w:rFonts w:eastAsia="Times New Roman" w:cs="Tahoma"/>
                <w:color w:val="auto"/>
                <w:kern w:val="0"/>
                <w:szCs w:val="21"/>
                <w:lang w:eastAsia="hu-HU"/>
              </w:rPr>
              <w:t>Keltezés (helység, év, hónap, nap)</w:t>
            </w:r>
          </w:p>
        </w:tc>
      </w:tr>
      <w:tr w:rsidR="00D400E5" w:rsidRPr="00D400E5" w14:paraId="0632012E" w14:textId="77777777" w:rsidTr="006B53F4">
        <w:tc>
          <w:tcPr>
            <w:tcW w:w="1495" w:type="dxa"/>
          </w:tcPr>
          <w:p w14:paraId="3E7111BB" w14:textId="77777777" w:rsidR="00D400E5" w:rsidRPr="00D400E5" w:rsidRDefault="00D400E5" w:rsidP="0066775A">
            <w:pPr>
              <w:suppressAutoHyphens w:val="0"/>
              <w:spacing w:after="120" w:line="276" w:lineRule="auto"/>
              <w:ind w:left="426" w:hanging="426"/>
              <w:textAlignment w:val="auto"/>
              <w:rPr>
                <w:rFonts w:eastAsia="Times New Roman" w:cs="Tahoma"/>
                <w:color w:val="auto"/>
                <w:kern w:val="0"/>
                <w:szCs w:val="21"/>
                <w:lang w:eastAsia="hu-HU"/>
              </w:rPr>
            </w:pPr>
          </w:p>
        </w:tc>
        <w:tc>
          <w:tcPr>
            <w:tcW w:w="3603" w:type="dxa"/>
          </w:tcPr>
          <w:p w14:paraId="12C20AD4" w14:textId="77777777" w:rsidR="00D400E5" w:rsidRPr="00D400E5" w:rsidRDefault="00D400E5" w:rsidP="0066775A">
            <w:pPr>
              <w:suppressAutoHyphens w:val="0"/>
              <w:spacing w:after="120" w:line="276" w:lineRule="auto"/>
              <w:ind w:left="426" w:hanging="426"/>
              <w:textAlignment w:val="auto"/>
              <w:rPr>
                <w:rFonts w:eastAsia="Times New Roman" w:cs="Tahoma"/>
                <w:color w:val="auto"/>
                <w:kern w:val="0"/>
                <w:szCs w:val="21"/>
                <w:lang w:eastAsia="hu-HU"/>
              </w:rPr>
            </w:pPr>
          </w:p>
        </w:tc>
        <w:tc>
          <w:tcPr>
            <w:tcW w:w="4390" w:type="dxa"/>
            <w:tcBorders>
              <w:top w:val="single" w:sz="4" w:space="0" w:color="auto"/>
            </w:tcBorders>
            <w:vAlign w:val="center"/>
          </w:tcPr>
          <w:p w14:paraId="39261CF7" w14:textId="77777777" w:rsidR="00D400E5" w:rsidRPr="00D400E5" w:rsidRDefault="00D400E5" w:rsidP="0066775A">
            <w:pPr>
              <w:tabs>
                <w:tab w:val="center" w:pos="6521"/>
              </w:tabs>
              <w:suppressAutoHyphens w:val="0"/>
              <w:spacing w:after="120" w:line="276" w:lineRule="auto"/>
              <w:ind w:left="426" w:hanging="426"/>
              <w:jc w:val="center"/>
              <w:textAlignment w:val="auto"/>
              <w:rPr>
                <w:rFonts w:eastAsia="Times New Roman" w:cs="Tahoma"/>
                <w:color w:val="auto"/>
                <w:kern w:val="0"/>
                <w:szCs w:val="21"/>
                <w:lang w:eastAsia="hu-HU"/>
              </w:rPr>
            </w:pPr>
            <w:r w:rsidRPr="00D400E5">
              <w:rPr>
                <w:rFonts w:eastAsia="Times New Roman" w:cs="Tahoma"/>
                <w:color w:val="auto"/>
                <w:kern w:val="0"/>
                <w:szCs w:val="21"/>
                <w:lang w:eastAsia="hu-HU"/>
              </w:rPr>
              <w:t>(cégjegyzésre jogosult vagy szabályszerűen meghatalmazott képviselő aláírása)</w:t>
            </w:r>
          </w:p>
        </w:tc>
      </w:tr>
    </w:tbl>
    <w:p w14:paraId="47640632" w14:textId="77777777" w:rsidR="00D400E5" w:rsidRPr="00D400E5" w:rsidRDefault="00D400E5" w:rsidP="0066775A">
      <w:pPr>
        <w:suppressAutoHyphens w:val="0"/>
        <w:spacing w:after="120" w:line="276" w:lineRule="auto"/>
        <w:jc w:val="left"/>
        <w:textAlignment w:val="auto"/>
        <w:rPr>
          <w:rFonts w:eastAsia="Times New Roman" w:cs="Tahoma"/>
          <w:color w:val="auto"/>
          <w:kern w:val="0"/>
          <w:szCs w:val="21"/>
          <w:lang w:eastAsia="en-US"/>
        </w:rPr>
      </w:pPr>
    </w:p>
    <w:p w14:paraId="028E0DE2" w14:textId="7E45540E" w:rsidR="00D400E5" w:rsidRDefault="00D400E5" w:rsidP="0066775A">
      <w:pPr>
        <w:suppressAutoHyphens w:val="0"/>
        <w:spacing w:after="120" w:line="276" w:lineRule="auto"/>
        <w:jc w:val="center"/>
        <w:textAlignment w:val="auto"/>
        <w:rPr>
          <w:rFonts w:cs="Tahoma"/>
          <w:color w:val="auto"/>
          <w:szCs w:val="21"/>
        </w:rPr>
      </w:pPr>
    </w:p>
    <w:p w14:paraId="44B6A887" w14:textId="77777777" w:rsidR="00D400E5" w:rsidRDefault="00D400E5" w:rsidP="0066775A">
      <w:pPr>
        <w:suppressAutoHyphens w:val="0"/>
        <w:spacing w:after="120" w:line="276" w:lineRule="auto"/>
        <w:jc w:val="left"/>
        <w:textAlignment w:val="auto"/>
        <w:rPr>
          <w:rFonts w:cs="Tahoma"/>
          <w:color w:val="auto"/>
          <w:szCs w:val="21"/>
        </w:rPr>
      </w:pPr>
      <w:r>
        <w:rPr>
          <w:rFonts w:cs="Tahoma"/>
          <w:color w:val="auto"/>
          <w:szCs w:val="21"/>
        </w:rPr>
        <w:br w:type="page"/>
      </w:r>
    </w:p>
    <w:p w14:paraId="15038B10" w14:textId="348FF5A5" w:rsidR="0007733C" w:rsidRPr="0007733C" w:rsidRDefault="00B3420A" w:rsidP="0066775A">
      <w:pPr>
        <w:pStyle w:val="Cmsor2"/>
        <w:spacing w:after="120" w:line="276" w:lineRule="auto"/>
        <w:jc w:val="right"/>
        <w:rPr>
          <w:smallCaps/>
          <w:lang w:eastAsia="en-US"/>
        </w:rPr>
      </w:pPr>
      <w:r>
        <w:rPr>
          <w:lang w:eastAsia="en-US"/>
        </w:rPr>
        <w:t>10</w:t>
      </w:r>
      <w:r w:rsidR="0007733C">
        <w:rPr>
          <w:lang w:eastAsia="en-US"/>
        </w:rPr>
        <w:t>/B.</w:t>
      </w:r>
      <w:r w:rsidR="0007733C" w:rsidRPr="0007733C">
        <w:rPr>
          <w:lang w:eastAsia="en-US"/>
        </w:rPr>
        <w:t xml:space="preserve"> sz. melléklet</w:t>
      </w:r>
    </w:p>
    <w:p w14:paraId="43FA9FA2" w14:textId="77777777" w:rsidR="0007733C" w:rsidRPr="0007733C" w:rsidRDefault="0007733C" w:rsidP="0066775A">
      <w:pPr>
        <w:suppressAutoHyphens w:val="0"/>
        <w:spacing w:after="120" w:line="276" w:lineRule="auto"/>
        <w:ind w:left="426" w:hanging="426"/>
        <w:jc w:val="center"/>
        <w:textAlignment w:val="auto"/>
        <w:rPr>
          <w:rFonts w:eastAsia="Times New Roman" w:cs="Tahoma"/>
          <w:b/>
          <w:smallCaps/>
          <w:color w:val="auto"/>
          <w:kern w:val="0"/>
          <w:szCs w:val="21"/>
          <w:lang w:eastAsia="en-US"/>
        </w:rPr>
      </w:pPr>
      <w:r w:rsidRPr="0007733C">
        <w:rPr>
          <w:rFonts w:eastAsia="Times New Roman" w:cs="Tahoma"/>
          <w:b/>
          <w:smallCaps/>
          <w:color w:val="auto"/>
          <w:kern w:val="0"/>
          <w:szCs w:val="21"/>
          <w:lang w:eastAsia="en-US"/>
        </w:rPr>
        <w:t>NYILATKOZAT</w:t>
      </w:r>
    </w:p>
    <w:p w14:paraId="00CAD3E3" w14:textId="77777777" w:rsidR="0007733C" w:rsidRPr="0007733C" w:rsidRDefault="0007733C" w:rsidP="0066775A">
      <w:pPr>
        <w:suppressAutoHyphens w:val="0"/>
        <w:spacing w:after="120" w:line="276" w:lineRule="auto"/>
        <w:ind w:left="425" w:hanging="425"/>
        <w:jc w:val="center"/>
        <w:textAlignment w:val="auto"/>
        <w:rPr>
          <w:rFonts w:eastAsia="Times New Roman" w:cs="Tahoma"/>
          <w:b/>
          <w:color w:val="auto"/>
          <w:kern w:val="0"/>
          <w:szCs w:val="21"/>
          <w:lang w:eastAsia="en-US"/>
        </w:rPr>
      </w:pPr>
      <w:r w:rsidRPr="0007733C">
        <w:rPr>
          <w:rFonts w:eastAsia="Times New Roman" w:cs="Tahoma"/>
          <w:b/>
          <w:color w:val="auto"/>
          <w:kern w:val="0"/>
          <w:szCs w:val="21"/>
          <w:lang w:eastAsia="en-US"/>
        </w:rPr>
        <w:t>a Kbt. 62. § (1) bekezdés d), f) pontja és a Kbt. 62. § (2) bekezdés a) és b) pontja szerinti kizáró okok hatálya alatt nem állás vonatkozásában</w:t>
      </w:r>
      <w:r w:rsidRPr="0007733C">
        <w:rPr>
          <w:rFonts w:eastAsia="Times New Roman" w:cs="Tahoma"/>
          <w:color w:val="auto"/>
          <w:kern w:val="0"/>
          <w:szCs w:val="21"/>
          <w:vertAlign w:val="superscript"/>
          <w:lang w:eastAsia="en-US"/>
        </w:rPr>
        <w:footnoteReference w:id="66"/>
      </w:r>
    </w:p>
    <w:p w14:paraId="002F4A44" w14:textId="6355A241" w:rsidR="0007733C" w:rsidRPr="0007733C" w:rsidRDefault="0007733C" w:rsidP="0066775A">
      <w:pPr>
        <w:spacing w:after="120" w:line="276" w:lineRule="auto"/>
        <w:rPr>
          <w:lang w:eastAsia="en-US"/>
        </w:rPr>
      </w:pPr>
      <w:r w:rsidRPr="0007733C">
        <w:rPr>
          <w:lang w:eastAsia="en-US"/>
        </w:rPr>
        <w:t>Alulírott ___________________________________________ mint a(z) ________________________________ (székhely:________________</w:t>
      </w:r>
      <w:r>
        <w:rPr>
          <w:lang w:eastAsia="en-US"/>
        </w:rPr>
        <w:t>__________________) ajánlattevő</w:t>
      </w:r>
      <w:r w:rsidRPr="0007733C">
        <w:rPr>
          <w:lang w:eastAsia="en-US"/>
        </w:rPr>
        <w:t xml:space="preserve"> cégjegyzésre jogosult / meghatalmazott</w:t>
      </w:r>
      <w:r w:rsidRPr="0007733C">
        <w:rPr>
          <w:vertAlign w:val="superscript"/>
          <w:lang w:eastAsia="en-US"/>
        </w:rPr>
        <w:footnoteReference w:id="67"/>
      </w:r>
      <w:r w:rsidRPr="0007733C">
        <w:rPr>
          <w:lang w:eastAsia="en-US"/>
        </w:rPr>
        <w:t xml:space="preserve"> képviselője a(z) </w:t>
      </w:r>
      <w:r w:rsidRPr="0007733C">
        <w:rPr>
          <w:b/>
          <w:i/>
          <w:lang w:eastAsia="en-US"/>
        </w:rPr>
        <w:t>„</w:t>
      </w:r>
      <w:r w:rsidR="00383C53" w:rsidRPr="00C307A5">
        <w:rPr>
          <w:rFonts w:cs="Tahoma"/>
          <w:b/>
          <w:bCs/>
          <w:i/>
          <w:szCs w:val="21"/>
        </w:rPr>
        <w:t>Cégnyilvántartási adatok átadása az Országos Cégnyilvántartó és Céginformációs Rendszerből az EMIR és a FAIR rendszerekbe</w:t>
      </w:r>
      <w:r w:rsidRPr="0007733C">
        <w:rPr>
          <w:b/>
          <w:i/>
          <w:lang w:eastAsia="en-US"/>
        </w:rPr>
        <w:t xml:space="preserve">” </w:t>
      </w:r>
      <w:r w:rsidRPr="0007733C">
        <w:rPr>
          <w:lang w:eastAsia="en-US"/>
        </w:rPr>
        <w:t>tárgyban indított közbeszerzési eljárás során az alábbiak szerint nyilatkozom a kizáró okok hatálya alatt nem állás vonatkozásában.</w:t>
      </w:r>
    </w:p>
    <w:p w14:paraId="3140B8EB" w14:textId="1559C048" w:rsidR="0007733C" w:rsidRPr="0007733C" w:rsidRDefault="0007733C" w:rsidP="0066775A">
      <w:pPr>
        <w:suppressAutoHyphens w:val="0"/>
        <w:spacing w:after="120" w:line="276" w:lineRule="auto"/>
        <w:textAlignment w:val="auto"/>
        <w:rPr>
          <w:rFonts w:eastAsia="Times New Roman" w:cs="Tahoma"/>
          <w:color w:val="auto"/>
          <w:kern w:val="0"/>
          <w:szCs w:val="21"/>
          <w:lang w:eastAsia="en-US"/>
        </w:rPr>
      </w:pPr>
      <w:r w:rsidRPr="0007733C">
        <w:rPr>
          <w:rFonts w:eastAsia="Times New Roman" w:cs="Tahoma"/>
          <w:color w:val="auto"/>
          <w:kern w:val="0"/>
          <w:szCs w:val="21"/>
          <w:lang w:eastAsia="en-US"/>
        </w:rPr>
        <w:t>Nem állnak fenn velünk szemben a közbeszerzésekről szóló 2015. évi CXLIII. törvényben foglalt alábbi kizáró okok, mel</w:t>
      </w:r>
      <w:r>
        <w:rPr>
          <w:rFonts w:eastAsia="Times New Roman" w:cs="Tahoma"/>
          <w:color w:val="auto"/>
          <w:kern w:val="0"/>
          <w:szCs w:val="21"/>
          <w:lang w:eastAsia="en-US"/>
        </w:rPr>
        <w:t>y szerint nem lehet ajánlattevő</w:t>
      </w:r>
      <w:r w:rsidRPr="0007733C">
        <w:rPr>
          <w:rFonts w:eastAsia="Times New Roman" w:cs="Tahoma"/>
          <w:color w:val="auto"/>
          <w:kern w:val="0"/>
          <w:szCs w:val="21"/>
          <w:lang w:eastAsia="en-US"/>
        </w:rPr>
        <w:t xml:space="preserve">, amennyiben: </w:t>
      </w:r>
    </w:p>
    <w:p w14:paraId="1B02E6C7" w14:textId="77777777" w:rsidR="0007733C" w:rsidRPr="0007733C" w:rsidRDefault="0007733C" w:rsidP="0066775A">
      <w:pPr>
        <w:numPr>
          <w:ilvl w:val="0"/>
          <w:numId w:val="41"/>
        </w:numPr>
        <w:suppressAutoHyphens w:val="0"/>
        <w:autoSpaceDE w:val="0"/>
        <w:autoSpaceDN w:val="0"/>
        <w:adjustRightInd w:val="0"/>
        <w:spacing w:after="120" w:line="276" w:lineRule="auto"/>
        <w:contextualSpacing/>
        <w:textAlignment w:val="auto"/>
        <w:rPr>
          <w:rFonts w:eastAsia="Times New Roman" w:cs="Tahoma"/>
          <w:color w:val="auto"/>
          <w:kern w:val="1"/>
          <w:szCs w:val="21"/>
        </w:rPr>
      </w:pPr>
      <w:r w:rsidRPr="0007733C">
        <w:rPr>
          <w:rFonts w:eastAsia="Times New Roman" w:cs="Tahoma"/>
          <w:color w:val="auto"/>
          <w:kern w:val="1"/>
          <w:szCs w:val="21"/>
        </w:rPr>
        <w:t>tevékenységét felfüggesztette vagy akinek tevékenységét felfüggesztették [Kbt. 62. § (1) bekezdés d) pont]</w:t>
      </w:r>
      <w:r w:rsidRPr="0007733C">
        <w:rPr>
          <w:rFonts w:eastAsia="Times New Roman" w:cs="Times New Roman"/>
          <w:color w:val="auto"/>
          <w:kern w:val="1"/>
          <w:szCs w:val="21"/>
          <w:vertAlign w:val="superscript"/>
        </w:rPr>
        <w:footnoteReference w:id="68"/>
      </w:r>
    </w:p>
    <w:p w14:paraId="595C0E5F" w14:textId="77777777" w:rsidR="0007733C" w:rsidRPr="0007733C" w:rsidRDefault="0007733C" w:rsidP="0066775A">
      <w:pPr>
        <w:numPr>
          <w:ilvl w:val="0"/>
          <w:numId w:val="41"/>
        </w:numPr>
        <w:suppressAutoHyphens w:val="0"/>
        <w:autoSpaceDE w:val="0"/>
        <w:autoSpaceDN w:val="0"/>
        <w:adjustRightInd w:val="0"/>
        <w:spacing w:after="120" w:line="276" w:lineRule="auto"/>
        <w:contextualSpacing/>
        <w:textAlignment w:val="auto"/>
        <w:rPr>
          <w:rFonts w:eastAsia="Times New Roman" w:cs="Tahoma"/>
          <w:color w:val="auto"/>
          <w:kern w:val="1"/>
          <w:szCs w:val="21"/>
        </w:rPr>
      </w:pPr>
      <w:r w:rsidRPr="0007733C">
        <w:rPr>
          <w:rFonts w:eastAsia="Times New Roman" w:cs="Tahoma"/>
          <w:color w:val="auto"/>
          <w:kern w:val="1"/>
          <w:szCs w:val="21"/>
        </w:rPr>
        <w:t>tevékenységét a jogi személlyel szemben alkalmazható büntetőjogi intézkedésekről szóló 2001.</w:t>
      </w:r>
      <w:r w:rsidRPr="0007733C">
        <w:rPr>
          <w:rFonts w:ascii="Times" w:eastAsia="Times New Roman" w:hAnsi="Times" w:cs="Times New Roman"/>
          <w:kern w:val="1"/>
          <w:szCs w:val="21"/>
        </w:rPr>
        <w:t xml:space="preserve"> </w:t>
      </w:r>
      <w:r w:rsidRPr="0007733C">
        <w:rPr>
          <w:rFonts w:eastAsia="Times New Roman" w:cs="Tahoma"/>
          <w:color w:val="auto"/>
          <w:kern w:val="1"/>
          <w:szCs w:val="21"/>
        </w:rPr>
        <w:t>évi CIV. törvény 5. § (2) bekezdés b) pontja alapján vagy az adott közbeszerzési eljárásban releváns módon c) vagy g) pontja alapján a bíróság jogerős ítéletében korlátozta, az eltiltás ideje alatt, vagy ha az ajánlattevő tevékenységét más bíróság hasonló okból és módon jogerősen korlátozta [Kbt. 62. § (1) bekezdés f) pont]</w:t>
      </w:r>
      <w:r w:rsidRPr="0007733C">
        <w:rPr>
          <w:rFonts w:eastAsia="Times New Roman" w:cs="Times New Roman"/>
          <w:color w:val="auto"/>
          <w:kern w:val="1"/>
          <w:szCs w:val="21"/>
          <w:vertAlign w:val="superscript"/>
        </w:rPr>
        <w:footnoteReference w:id="69"/>
      </w:r>
    </w:p>
    <w:p w14:paraId="3BA0478D" w14:textId="77777777" w:rsidR="0007733C" w:rsidRPr="0007733C" w:rsidRDefault="0007733C" w:rsidP="0066775A">
      <w:pPr>
        <w:numPr>
          <w:ilvl w:val="0"/>
          <w:numId w:val="41"/>
        </w:numPr>
        <w:suppressAutoHyphens w:val="0"/>
        <w:autoSpaceDE w:val="0"/>
        <w:autoSpaceDN w:val="0"/>
        <w:adjustRightInd w:val="0"/>
        <w:spacing w:after="120" w:line="276" w:lineRule="auto"/>
        <w:contextualSpacing/>
        <w:textAlignment w:val="auto"/>
        <w:rPr>
          <w:rFonts w:eastAsia="Times New Roman" w:cs="Tahoma"/>
          <w:color w:val="auto"/>
          <w:kern w:val="1"/>
          <w:szCs w:val="21"/>
        </w:rPr>
      </w:pPr>
      <w:r w:rsidRPr="0007733C">
        <w:rPr>
          <w:rFonts w:eastAsia="Times New Roman" w:cs="Tahoma"/>
          <w:color w:val="auto"/>
          <w:kern w:val="1"/>
          <w:szCs w:val="21"/>
        </w:rPr>
        <w:t>vezető tisztségviselője vagy felügyelőbizottságának tagja, cégvezetője vagy gazdasági társaság esetén annak egyedüli tagja, vagy személyes joga szerinti hasonló ügyvezető vagy felügyelő szervének tagja, illetve személyes joga szerint az előbbieknek megfelelő döntéshozatali jogkörrel rendelkező személy olyan személy, akivel szemben az (1) bekezdés a) pontjában meghatározott bűncselekmény miatt az elmúlt öt évben jogerős ítéletet hoztak és a büntetett előélethez fűződő hátrányok alól nem mentesült [Kbt. 62. § (2) bekezdés a) pont]</w:t>
      </w:r>
    </w:p>
    <w:p w14:paraId="0EE5BB6D" w14:textId="77777777" w:rsidR="0007733C" w:rsidRPr="0007733C" w:rsidRDefault="0007733C" w:rsidP="0066775A">
      <w:pPr>
        <w:numPr>
          <w:ilvl w:val="0"/>
          <w:numId w:val="41"/>
        </w:numPr>
        <w:suppressAutoHyphens w:val="0"/>
        <w:autoSpaceDE w:val="0"/>
        <w:autoSpaceDN w:val="0"/>
        <w:adjustRightInd w:val="0"/>
        <w:spacing w:after="120" w:line="276" w:lineRule="auto"/>
        <w:contextualSpacing/>
        <w:textAlignment w:val="auto"/>
        <w:rPr>
          <w:rFonts w:eastAsia="Times New Roman" w:cs="Tahoma"/>
          <w:color w:val="auto"/>
          <w:kern w:val="1"/>
          <w:szCs w:val="21"/>
        </w:rPr>
      </w:pPr>
      <w:r w:rsidRPr="0007733C">
        <w:rPr>
          <w:rFonts w:eastAsia="Times New Roman" w:cs="Tahoma"/>
          <w:color w:val="auto"/>
          <w:kern w:val="1"/>
          <w:szCs w:val="21"/>
        </w:rPr>
        <w:t>a Kbt. 62. § (1) bekezdés a) pontjában meghatározott bűncselekmény miatt a jogerős ítéletet az elmúlt öt évben - vagy ha ez rövidebb az adott bűncselekmény kapcsán az elítélt büntetett előélethez fűződő hátrányok alóli mentesüléséhez szükséges időn belül - olyan személlyel szemben hozták, aki a bűncselekmény elkövetésekor a gazdasági szereplő vezető tisztségviselője vagy felügyelőbizottságának tagja, cégvezetője vagy gazdasági társaság esetén annak egyedüli tagja, vagy személyes joga szerinti hasonló ügyvezető vagy felügyelő szervének tagja, illetve az előbbieknek megfelelő döntéshozatali jogkörrel rendelkező személy volt [Kbt. 62. § (2) bekezdés b) pont].</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9"/>
        <w:gridCol w:w="3399"/>
        <w:gridCol w:w="4254"/>
      </w:tblGrid>
      <w:tr w:rsidR="0007733C" w:rsidRPr="0007733C" w14:paraId="165822F7" w14:textId="77777777" w:rsidTr="006B53F4">
        <w:tc>
          <w:tcPr>
            <w:tcW w:w="9072" w:type="dxa"/>
            <w:gridSpan w:val="3"/>
          </w:tcPr>
          <w:p w14:paraId="1E53F7DA" w14:textId="77777777" w:rsidR="0007733C" w:rsidRPr="0007733C" w:rsidRDefault="0007733C" w:rsidP="0066775A">
            <w:pPr>
              <w:suppressAutoHyphens w:val="0"/>
              <w:spacing w:after="120" w:line="276" w:lineRule="auto"/>
              <w:ind w:left="426" w:hanging="426"/>
              <w:textAlignment w:val="auto"/>
              <w:rPr>
                <w:rFonts w:eastAsia="Times New Roman" w:cs="Tahoma"/>
                <w:color w:val="auto"/>
                <w:kern w:val="0"/>
                <w:szCs w:val="21"/>
                <w:lang w:eastAsia="hu-HU"/>
              </w:rPr>
            </w:pPr>
            <w:r w:rsidRPr="0007733C">
              <w:rPr>
                <w:rFonts w:eastAsia="Times New Roman" w:cs="Tahoma"/>
                <w:color w:val="auto"/>
                <w:kern w:val="0"/>
                <w:szCs w:val="21"/>
                <w:lang w:eastAsia="hu-HU"/>
              </w:rPr>
              <w:t>Keltezés (helység, év, hónap, nap)</w:t>
            </w:r>
          </w:p>
        </w:tc>
      </w:tr>
      <w:tr w:rsidR="0007733C" w:rsidRPr="0007733C" w14:paraId="31FDC9E0" w14:textId="77777777" w:rsidTr="006B53F4">
        <w:tc>
          <w:tcPr>
            <w:tcW w:w="1419" w:type="dxa"/>
          </w:tcPr>
          <w:p w14:paraId="4E421D1F" w14:textId="77777777" w:rsidR="0007733C" w:rsidRPr="0007733C" w:rsidRDefault="0007733C" w:rsidP="0066775A">
            <w:pPr>
              <w:suppressAutoHyphens w:val="0"/>
              <w:spacing w:after="120" w:line="276" w:lineRule="auto"/>
              <w:ind w:left="426" w:hanging="426"/>
              <w:textAlignment w:val="auto"/>
              <w:rPr>
                <w:rFonts w:eastAsia="Times New Roman" w:cs="Tahoma"/>
                <w:color w:val="auto"/>
                <w:kern w:val="0"/>
                <w:szCs w:val="21"/>
                <w:lang w:eastAsia="hu-HU"/>
              </w:rPr>
            </w:pPr>
          </w:p>
        </w:tc>
        <w:tc>
          <w:tcPr>
            <w:tcW w:w="3399" w:type="dxa"/>
          </w:tcPr>
          <w:p w14:paraId="5963FB5D" w14:textId="77777777" w:rsidR="0007733C" w:rsidRPr="0007733C" w:rsidRDefault="0007733C" w:rsidP="0066775A">
            <w:pPr>
              <w:suppressAutoHyphens w:val="0"/>
              <w:spacing w:after="120" w:line="276" w:lineRule="auto"/>
              <w:ind w:left="426" w:hanging="426"/>
              <w:textAlignment w:val="auto"/>
              <w:rPr>
                <w:rFonts w:eastAsia="Times New Roman" w:cs="Tahoma"/>
                <w:color w:val="auto"/>
                <w:kern w:val="0"/>
                <w:szCs w:val="21"/>
                <w:lang w:eastAsia="hu-HU"/>
              </w:rPr>
            </w:pPr>
          </w:p>
        </w:tc>
        <w:tc>
          <w:tcPr>
            <w:tcW w:w="4254" w:type="dxa"/>
            <w:tcBorders>
              <w:top w:val="single" w:sz="4" w:space="0" w:color="auto"/>
            </w:tcBorders>
            <w:vAlign w:val="center"/>
          </w:tcPr>
          <w:p w14:paraId="6BAEF51A" w14:textId="77777777" w:rsidR="0007733C" w:rsidRPr="0007733C" w:rsidRDefault="0007733C" w:rsidP="0066775A">
            <w:pPr>
              <w:tabs>
                <w:tab w:val="center" w:pos="6521"/>
              </w:tabs>
              <w:suppressAutoHyphens w:val="0"/>
              <w:spacing w:after="120" w:line="276" w:lineRule="auto"/>
              <w:ind w:left="426" w:hanging="426"/>
              <w:jc w:val="center"/>
              <w:textAlignment w:val="auto"/>
              <w:rPr>
                <w:rFonts w:eastAsia="Times New Roman" w:cs="Tahoma"/>
                <w:color w:val="auto"/>
                <w:kern w:val="0"/>
                <w:szCs w:val="21"/>
                <w:lang w:eastAsia="hu-HU"/>
              </w:rPr>
            </w:pPr>
            <w:r w:rsidRPr="0007733C">
              <w:rPr>
                <w:rFonts w:eastAsia="Times New Roman" w:cs="Tahoma"/>
                <w:color w:val="auto"/>
                <w:kern w:val="0"/>
                <w:szCs w:val="21"/>
                <w:lang w:eastAsia="hu-HU"/>
              </w:rPr>
              <w:t>(cégjegyzésre jogosult vagy szabályszerűen meghatalmazott képviselő aláírása)</w:t>
            </w:r>
          </w:p>
        </w:tc>
      </w:tr>
    </w:tbl>
    <w:p w14:paraId="703671B6" w14:textId="585D73F0" w:rsidR="0007733C" w:rsidRDefault="0007733C" w:rsidP="0066775A">
      <w:pPr>
        <w:tabs>
          <w:tab w:val="center" w:pos="6521"/>
        </w:tabs>
        <w:suppressAutoHyphens w:val="0"/>
        <w:spacing w:after="120" w:line="276" w:lineRule="auto"/>
        <w:ind w:left="426" w:hanging="426"/>
        <w:textAlignment w:val="auto"/>
        <w:rPr>
          <w:rFonts w:eastAsia="Times New Roman" w:cs="Tahoma"/>
          <w:b/>
          <w:color w:val="auto"/>
          <w:kern w:val="0"/>
          <w:szCs w:val="21"/>
          <w:lang w:eastAsia="en-US"/>
        </w:rPr>
      </w:pPr>
    </w:p>
    <w:p w14:paraId="1435B494" w14:textId="17C9CC85" w:rsidR="00095A5E" w:rsidRDefault="00095A5E" w:rsidP="0066775A">
      <w:pPr>
        <w:tabs>
          <w:tab w:val="center" w:pos="6521"/>
        </w:tabs>
        <w:suppressAutoHyphens w:val="0"/>
        <w:spacing w:after="120" w:line="276" w:lineRule="auto"/>
        <w:ind w:left="426" w:hanging="426"/>
        <w:textAlignment w:val="auto"/>
        <w:rPr>
          <w:rFonts w:eastAsia="Times New Roman" w:cs="Tahoma"/>
          <w:b/>
          <w:color w:val="auto"/>
          <w:kern w:val="0"/>
          <w:szCs w:val="21"/>
          <w:lang w:eastAsia="en-US"/>
        </w:rPr>
      </w:pPr>
    </w:p>
    <w:p w14:paraId="5F8EE4FF" w14:textId="11CF9B87" w:rsidR="00095A5E" w:rsidRPr="008A58E3" w:rsidRDefault="003E4459" w:rsidP="0066775A">
      <w:pPr>
        <w:pStyle w:val="Cmsor2"/>
        <w:spacing w:after="120" w:line="276" w:lineRule="auto"/>
        <w:jc w:val="right"/>
        <w:rPr>
          <w:caps/>
        </w:rPr>
      </w:pPr>
      <w:r>
        <w:t>1</w:t>
      </w:r>
      <w:r w:rsidR="00B3420A">
        <w:t>1</w:t>
      </w:r>
      <w:r w:rsidR="00095A5E">
        <w:t>. sz. melléklet</w:t>
      </w:r>
    </w:p>
    <w:p w14:paraId="07F3F2A4" w14:textId="77777777" w:rsidR="00095A5E" w:rsidRPr="008A58E3" w:rsidRDefault="00095A5E" w:rsidP="0066775A">
      <w:pPr>
        <w:spacing w:after="120" w:line="276" w:lineRule="auto"/>
        <w:ind w:left="426" w:hanging="426"/>
        <w:jc w:val="center"/>
        <w:rPr>
          <w:rFonts w:cs="Tahoma"/>
          <w:b/>
          <w:szCs w:val="21"/>
        </w:rPr>
      </w:pPr>
      <w:r w:rsidRPr="008A58E3">
        <w:rPr>
          <w:rFonts w:cs="Tahoma"/>
          <w:b/>
          <w:caps/>
          <w:szCs w:val="21"/>
        </w:rPr>
        <w:t>Nyilatkozat</w:t>
      </w:r>
    </w:p>
    <w:p w14:paraId="34B0358D" w14:textId="08C4F821" w:rsidR="00095A5E" w:rsidRPr="008A58E3" w:rsidRDefault="00095A5E" w:rsidP="0066775A">
      <w:pPr>
        <w:spacing w:after="120" w:line="276" w:lineRule="auto"/>
        <w:ind w:left="426" w:hanging="426"/>
        <w:jc w:val="center"/>
        <w:rPr>
          <w:rFonts w:cs="Tahoma"/>
          <w:b/>
          <w:szCs w:val="21"/>
        </w:rPr>
      </w:pPr>
      <w:r w:rsidRPr="008A58E3">
        <w:rPr>
          <w:rFonts w:cs="Tahoma"/>
          <w:b/>
          <w:szCs w:val="21"/>
        </w:rPr>
        <w:t xml:space="preserve">a 321/2015. </w:t>
      </w:r>
      <w:r w:rsidR="00FF6AAB">
        <w:rPr>
          <w:rFonts w:cs="Tahoma"/>
          <w:b/>
          <w:szCs w:val="21"/>
        </w:rPr>
        <w:t>(X. 30.) Korm. rendelet 21. § (3</w:t>
      </w:r>
      <w:r w:rsidRPr="008A58E3">
        <w:rPr>
          <w:rFonts w:cs="Tahoma"/>
          <w:b/>
          <w:szCs w:val="21"/>
        </w:rPr>
        <w:t xml:space="preserve">) bekezdés a) pontja alapján </w:t>
      </w:r>
    </w:p>
    <w:p w14:paraId="67032FFF" w14:textId="42C72B50" w:rsidR="00095A5E" w:rsidRPr="008A58E3" w:rsidRDefault="00095A5E" w:rsidP="0066775A">
      <w:pPr>
        <w:spacing w:after="120" w:line="276" w:lineRule="auto"/>
        <w:ind w:left="425" w:hanging="425"/>
        <w:jc w:val="center"/>
        <w:rPr>
          <w:rFonts w:cs="Tahoma"/>
          <w:b/>
          <w:szCs w:val="21"/>
        </w:rPr>
      </w:pPr>
      <w:r w:rsidRPr="008A58E3">
        <w:rPr>
          <w:rFonts w:cs="Tahoma"/>
          <w:b/>
          <w:szCs w:val="21"/>
        </w:rPr>
        <w:t xml:space="preserve">az eljárást megindító felhívás </w:t>
      </w:r>
      <w:r w:rsidRPr="009C1986">
        <w:rPr>
          <w:rFonts w:cs="Tahoma"/>
          <w:b/>
          <w:szCs w:val="21"/>
        </w:rPr>
        <w:t>feladásától visszafelé számított 3 év legjelentősebb</w:t>
      </w:r>
      <w:r w:rsidRPr="008A58E3">
        <w:rPr>
          <w:rFonts w:cs="Tahoma"/>
          <w:b/>
          <w:szCs w:val="21"/>
        </w:rPr>
        <w:t xml:space="preserve"> </w:t>
      </w:r>
      <w:r w:rsidR="00FF6AAB">
        <w:rPr>
          <w:rFonts w:cs="Tahoma"/>
          <w:b/>
          <w:szCs w:val="21"/>
        </w:rPr>
        <w:t>szolgáltatásairól</w:t>
      </w:r>
    </w:p>
    <w:p w14:paraId="0055384F" w14:textId="671F402B" w:rsidR="00095A5E" w:rsidRPr="008A58E3" w:rsidRDefault="00095A5E" w:rsidP="0066775A">
      <w:pPr>
        <w:spacing w:after="120" w:line="276" w:lineRule="auto"/>
        <w:rPr>
          <w:b/>
          <w:i/>
          <w:color w:val="auto"/>
        </w:rPr>
      </w:pPr>
      <w:r w:rsidRPr="008A58E3">
        <w:t>Alulírott ___________________________________________ mint a(z) ________________________________ (székhely:_________________</w:t>
      </w:r>
      <w:r>
        <w:t>_________________) ajánlattevő</w:t>
      </w:r>
      <w:r w:rsidRPr="008A58E3">
        <w:t xml:space="preserve"> / az alkalmasság igazolására igénybe vett más szervezet</w:t>
      </w:r>
      <w:r w:rsidRPr="008A58E3">
        <w:rPr>
          <w:rStyle w:val="Lbjegyzet-hivatkozs"/>
          <w:rFonts w:cs="Tahoma"/>
          <w:szCs w:val="21"/>
        </w:rPr>
        <w:footnoteReference w:id="70"/>
      </w:r>
      <w:r w:rsidRPr="008A58E3">
        <w:t xml:space="preserve"> cégjegyzésre jogosult / meghatalmazott</w:t>
      </w:r>
      <w:r w:rsidRPr="008A58E3">
        <w:rPr>
          <w:rStyle w:val="Lbjegyzet-hivatkozs"/>
          <w:rFonts w:cs="Tahoma"/>
          <w:szCs w:val="21"/>
        </w:rPr>
        <w:footnoteReference w:id="71"/>
      </w:r>
      <w:r w:rsidRPr="008A58E3">
        <w:t xml:space="preserve"> képviselője a(z) </w:t>
      </w:r>
      <w:r w:rsidRPr="008A58E3">
        <w:rPr>
          <w:b/>
          <w:i/>
          <w:color w:val="auto"/>
        </w:rPr>
        <w:t>„</w:t>
      </w:r>
      <w:r w:rsidR="00FF6AAB" w:rsidRPr="00C307A5">
        <w:rPr>
          <w:rFonts w:cs="Tahoma"/>
          <w:b/>
          <w:bCs/>
          <w:i/>
          <w:szCs w:val="21"/>
        </w:rPr>
        <w:t>Cégnyilvántartási adatok átadása az Országos Cégnyilvántartó és Céginformációs Rendszerből az EMIR és a FAIR rendszerekbe</w:t>
      </w:r>
      <w:r w:rsidRPr="008A58E3">
        <w:rPr>
          <w:b/>
          <w:i/>
          <w:color w:val="auto"/>
        </w:rPr>
        <w:t xml:space="preserve">” </w:t>
      </w:r>
      <w:r w:rsidRPr="008A58E3">
        <w:t xml:space="preserve">tárgyban indított közbeszerzési eljárás során ezennel kijelentem, hogy az általam képviselt szervezet a </w:t>
      </w:r>
      <w:r w:rsidRPr="009C1986">
        <w:t xml:space="preserve">felhívás </w:t>
      </w:r>
      <w:r w:rsidR="009C1986" w:rsidRPr="009C1986">
        <w:t xml:space="preserve">feladásától </w:t>
      </w:r>
      <w:r w:rsidRPr="009C1986">
        <w:t xml:space="preserve">visszafelé számított </w:t>
      </w:r>
      <w:r w:rsidR="009C1986" w:rsidRPr="009C1986">
        <w:t xml:space="preserve">3 </w:t>
      </w:r>
      <w:r w:rsidRPr="009C1986">
        <w:t xml:space="preserve"> évben az alá</w:t>
      </w:r>
      <w:r w:rsidRPr="008A58E3">
        <w:t>bbi közbeszerzés tárgya szerinti referenciákat teljesítette: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9"/>
        <w:gridCol w:w="1379"/>
        <w:gridCol w:w="1478"/>
        <w:gridCol w:w="1610"/>
        <w:gridCol w:w="1237"/>
        <w:gridCol w:w="1325"/>
        <w:gridCol w:w="980"/>
      </w:tblGrid>
      <w:tr w:rsidR="009C1986" w:rsidRPr="008A58E3" w14:paraId="742FFED1" w14:textId="3B5744E1" w:rsidTr="009C1986">
        <w:trPr>
          <w:trHeight w:val="1523"/>
          <w:jc w:val="center"/>
        </w:trPr>
        <w:tc>
          <w:tcPr>
            <w:tcW w:w="694" w:type="pct"/>
            <w:shd w:val="clear" w:color="auto" w:fill="9CC2E5" w:themeFill="accent1" w:themeFillTint="99"/>
            <w:vAlign w:val="center"/>
          </w:tcPr>
          <w:p w14:paraId="605DED0A" w14:textId="77777777" w:rsidR="009C1986" w:rsidRPr="008A58E3" w:rsidRDefault="009C1986" w:rsidP="0066775A">
            <w:pPr>
              <w:spacing w:after="120" w:line="276" w:lineRule="auto"/>
              <w:ind w:right="38"/>
              <w:jc w:val="center"/>
              <w:rPr>
                <w:rFonts w:cs="Tahoma"/>
                <w:sz w:val="16"/>
                <w:szCs w:val="16"/>
              </w:rPr>
            </w:pPr>
            <w:r w:rsidRPr="008A58E3">
              <w:rPr>
                <w:rFonts w:cs="Tahoma"/>
                <w:b/>
                <w:sz w:val="16"/>
                <w:szCs w:val="16"/>
              </w:rPr>
              <w:t>Szerződést kötő másik fél</w:t>
            </w:r>
          </w:p>
          <w:p w14:paraId="0E5B7746" w14:textId="099615C0" w:rsidR="009C1986" w:rsidRPr="008A58E3" w:rsidRDefault="009C1986" w:rsidP="0066775A">
            <w:pPr>
              <w:spacing w:after="120" w:line="276" w:lineRule="auto"/>
              <w:ind w:right="38"/>
              <w:jc w:val="center"/>
              <w:rPr>
                <w:rFonts w:cs="Tahoma"/>
                <w:b/>
                <w:sz w:val="16"/>
                <w:szCs w:val="16"/>
              </w:rPr>
            </w:pPr>
            <w:r w:rsidRPr="008A58E3">
              <w:rPr>
                <w:rFonts w:cs="Tahoma"/>
                <w:sz w:val="16"/>
                <w:szCs w:val="16"/>
              </w:rPr>
              <w:t>(neve,</w:t>
            </w:r>
            <w:r>
              <w:rPr>
                <w:rFonts w:cs="Tahoma"/>
                <w:sz w:val="16"/>
                <w:szCs w:val="16"/>
              </w:rPr>
              <w:t xml:space="preserve"> a kapcsolattartó szermély neve,</w:t>
            </w:r>
            <w:r w:rsidRPr="008A58E3">
              <w:rPr>
                <w:rFonts w:cs="Tahoma"/>
                <w:sz w:val="16"/>
                <w:szCs w:val="16"/>
              </w:rPr>
              <w:t xml:space="preserve"> elérhetőségei)</w:t>
            </w:r>
          </w:p>
        </w:tc>
        <w:tc>
          <w:tcPr>
            <w:tcW w:w="748" w:type="pct"/>
            <w:shd w:val="clear" w:color="auto" w:fill="9CC2E5" w:themeFill="accent1" w:themeFillTint="99"/>
            <w:vAlign w:val="center"/>
          </w:tcPr>
          <w:p w14:paraId="65FB63BC" w14:textId="6899B61C" w:rsidR="009C1986" w:rsidRPr="008A58E3" w:rsidRDefault="009C1986" w:rsidP="0066775A">
            <w:pPr>
              <w:spacing w:after="120" w:line="276" w:lineRule="auto"/>
              <w:jc w:val="center"/>
              <w:rPr>
                <w:rFonts w:cs="Tahoma"/>
                <w:sz w:val="16"/>
                <w:szCs w:val="16"/>
              </w:rPr>
            </w:pPr>
            <w:r>
              <w:rPr>
                <w:rFonts w:cs="Tahoma"/>
                <w:b/>
                <w:sz w:val="16"/>
                <w:szCs w:val="16"/>
              </w:rPr>
              <w:t>A sz</w:t>
            </w:r>
            <w:r w:rsidR="00FF6AAB">
              <w:rPr>
                <w:rFonts w:cs="Tahoma"/>
                <w:b/>
                <w:sz w:val="16"/>
                <w:szCs w:val="16"/>
              </w:rPr>
              <w:t>olgáltatás</w:t>
            </w:r>
            <w:r w:rsidRPr="008A58E3">
              <w:rPr>
                <w:rFonts w:cs="Tahoma"/>
                <w:b/>
                <w:sz w:val="16"/>
                <w:szCs w:val="16"/>
              </w:rPr>
              <w:t xml:space="preserve"> tárgya, megnevezése, ismertetése</w:t>
            </w:r>
          </w:p>
        </w:tc>
        <w:tc>
          <w:tcPr>
            <w:tcW w:w="801" w:type="pct"/>
            <w:shd w:val="clear" w:color="auto" w:fill="9CC2E5" w:themeFill="accent1" w:themeFillTint="99"/>
            <w:vAlign w:val="center"/>
          </w:tcPr>
          <w:p w14:paraId="782E230C" w14:textId="77777777" w:rsidR="009C1986" w:rsidRPr="009C1986" w:rsidRDefault="009C1986" w:rsidP="0066775A">
            <w:pPr>
              <w:spacing w:after="120" w:line="276" w:lineRule="auto"/>
              <w:jc w:val="center"/>
              <w:rPr>
                <w:rFonts w:cs="Tahoma"/>
                <w:b/>
                <w:sz w:val="16"/>
                <w:szCs w:val="16"/>
              </w:rPr>
            </w:pPr>
            <w:r w:rsidRPr="009C1986">
              <w:rPr>
                <w:rFonts w:cs="Tahoma"/>
                <w:b/>
                <w:sz w:val="16"/>
                <w:szCs w:val="16"/>
              </w:rPr>
              <w:t>Mennyiség meghatározása</w:t>
            </w:r>
          </w:p>
        </w:tc>
        <w:tc>
          <w:tcPr>
            <w:tcW w:w="872" w:type="pct"/>
            <w:shd w:val="clear" w:color="auto" w:fill="9CC2E5" w:themeFill="accent1" w:themeFillTint="99"/>
            <w:vAlign w:val="center"/>
          </w:tcPr>
          <w:p w14:paraId="1D0377F3" w14:textId="77777777" w:rsidR="009C1986" w:rsidRPr="009C1986" w:rsidRDefault="009C1986" w:rsidP="0066775A">
            <w:pPr>
              <w:spacing w:after="120" w:line="276" w:lineRule="auto"/>
              <w:ind w:left="10" w:hanging="10"/>
              <w:jc w:val="center"/>
              <w:rPr>
                <w:rFonts w:cs="Tahoma"/>
                <w:b/>
                <w:sz w:val="16"/>
                <w:szCs w:val="16"/>
              </w:rPr>
            </w:pPr>
            <w:r w:rsidRPr="009C1986">
              <w:rPr>
                <w:rFonts w:cs="Tahoma"/>
                <w:b/>
                <w:sz w:val="16"/>
                <w:szCs w:val="16"/>
              </w:rPr>
              <w:t xml:space="preserve">Az ellenszolgáltatás összege </w:t>
            </w:r>
            <w:r w:rsidRPr="009C1986">
              <w:rPr>
                <w:rFonts w:cs="Tahoma"/>
                <w:sz w:val="16"/>
                <w:szCs w:val="16"/>
              </w:rPr>
              <w:t>(nettó HUF)</w:t>
            </w:r>
          </w:p>
        </w:tc>
        <w:tc>
          <w:tcPr>
            <w:tcW w:w="671" w:type="pct"/>
            <w:shd w:val="clear" w:color="auto" w:fill="9CC2E5" w:themeFill="accent1" w:themeFillTint="99"/>
            <w:vAlign w:val="center"/>
          </w:tcPr>
          <w:p w14:paraId="291D7108" w14:textId="77777777" w:rsidR="009C1986" w:rsidRPr="009C1986" w:rsidRDefault="009C1986" w:rsidP="0066775A">
            <w:pPr>
              <w:spacing w:after="120" w:line="276" w:lineRule="auto"/>
              <w:ind w:left="10" w:hanging="10"/>
              <w:jc w:val="center"/>
              <w:rPr>
                <w:rFonts w:cs="Tahoma"/>
                <w:b/>
                <w:sz w:val="16"/>
                <w:szCs w:val="16"/>
              </w:rPr>
            </w:pPr>
            <w:r w:rsidRPr="009C1986">
              <w:rPr>
                <w:rFonts w:cs="Tahoma"/>
                <w:b/>
                <w:sz w:val="16"/>
                <w:szCs w:val="16"/>
              </w:rPr>
              <w:t xml:space="preserve">A teljesítés ideje </w:t>
            </w:r>
            <w:r w:rsidRPr="009C1986">
              <w:rPr>
                <w:rFonts w:cs="Tahoma"/>
                <w:sz w:val="16"/>
                <w:szCs w:val="16"/>
              </w:rPr>
              <w:t>(kezdési és befejezési ideje év, hónap, nap pontossággal)</w:t>
            </w:r>
          </w:p>
          <w:p w14:paraId="69860BE2" w14:textId="77777777" w:rsidR="009C1986" w:rsidRPr="009C1986" w:rsidRDefault="009C1986" w:rsidP="0066775A">
            <w:pPr>
              <w:spacing w:after="120" w:line="276" w:lineRule="auto"/>
              <w:jc w:val="center"/>
              <w:rPr>
                <w:rFonts w:cs="Tahoma"/>
                <w:b/>
                <w:sz w:val="16"/>
                <w:szCs w:val="16"/>
              </w:rPr>
            </w:pPr>
          </w:p>
        </w:tc>
        <w:tc>
          <w:tcPr>
            <w:tcW w:w="718" w:type="pct"/>
            <w:shd w:val="clear" w:color="auto" w:fill="9CC2E5" w:themeFill="accent1" w:themeFillTint="99"/>
            <w:vAlign w:val="center"/>
          </w:tcPr>
          <w:p w14:paraId="5682BDFC" w14:textId="77777777" w:rsidR="009C1986" w:rsidRPr="008A58E3" w:rsidRDefault="009C1986" w:rsidP="0066775A">
            <w:pPr>
              <w:spacing w:after="120" w:line="276" w:lineRule="auto"/>
              <w:jc w:val="center"/>
              <w:rPr>
                <w:rFonts w:cs="Tahoma"/>
                <w:b/>
                <w:sz w:val="16"/>
                <w:szCs w:val="16"/>
              </w:rPr>
            </w:pPr>
            <w:r w:rsidRPr="008A58E3">
              <w:rPr>
                <w:rFonts w:cs="Tahoma"/>
                <w:b/>
                <w:sz w:val="16"/>
                <w:szCs w:val="16"/>
              </w:rPr>
              <w:t>A teljesítés az előírásoknak és a szerződésnek megfelelően történt?</w:t>
            </w:r>
          </w:p>
          <w:p w14:paraId="70BF4110" w14:textId="77777777" w:rsidR="009C1986" w:rsidRPr="008A58E3" w:rsidRDefault="009C1986" w:rsidP="0066775A">
            <w:pPr>
              <w:spacing w:after="120" w:line="276" w:lineRule="auto"/>
              <w:ind w:left="426" w:hanging="426"/>
              <w:jc w:val="center"/>
              <w:rPr>
                <w:rFonts w:cs="Tahoma"/>
                <w:sz w:val="16"/>
                <w:szCs w:val="16"/>
              </w:rPr>
            </w:pPr>
            <w:r w:rsidRPr="008A58E3">
              <w:rPr>
                <w:rFonts w:cs="Tahoma"/>
                <w:sz w:val="16"/>
                <w:szCs w:val="16"/>
              </w:rPr>
              <w:t>(igen/nem)</w:t>
            </w:r>
          </w:p>
        </w:tc>
        <w:tc>
          <w:tcPr>
            <w:tcW w:w="495" w:type="pct"/>
            <w:shd w:val="clear" w:color="auto" w:fill="9CC2E5" w:themeFill="accent1" w:themeFillTint="99"/>
          </w:tcPr>
          <w:p w14:paraId="1DFA4342" w14:textId="5DDDA31D" w:rsidR="009C1986" w:rsidRPr="008A58E3" w:rsidRDefault="009C1986" w:rsidP="0066775A">
            <w:pPr>
              <w:spacing w:after="120" w:line="276" w:lineRule="auto"/>
              <w:jc w:val="center"/>
              <w:rPr>
                <w:rFonts w:cs="Tahoma"/>
                <w:b/>
                <w:sz w:val="16"/>
                <w:szCs w:val="16"/>
              </w:rPr>
            </w:pPr>
            <w:r>
              <w:rPr>
                <w:rFonts w:cs="Tahoma"/>
                <w:b/>
                <w:sz w:val="16"/>
                <w:szCs w:val="16"/>
              </w:rPr>
              <w:t>Saját teljesítés arány %-ban</w:t>
            </w:r>
          </w:p>
        </w:tc>
      </w:tr>
      <w:tr w:rsidR="009C1986" w:rsidRPr="008A58E3" w14:paraId="14098341" w14:textId="24F2F473" w:rsidTr="009C1986">
        <w:trPr>
          <w:jc w:val="center"/>
        </w:trPr>
        <w:tc>
          <w:tcPr>
            <w:tcW w:w="694" w:type="pct"/>
            <w:shd w:val="clear" w:color="auto" w:fill="FFFFFF"/>
          </w:tcPr>
          <w:p w14:paraId="704F8971" w14:textId="77777777" w:rsidR="009C1986" w:rsidRPr="008A58E3" w:rsidRDefault="009C1986" w:rsidP="0066775A">
            <w:pPr>
              <w:snapToGrid w:val="0"/>
              <w:spacing w:after="120" w:line="276" w:lineRule="auto"/>
              <w:ind w:left="426" w:hanging="426"/>
              <w:rPr>
                <w:rFonts w:cs="Tahoma"/>
                <w:szCs w:val="21"/>
                <w:shd w:val="clear" w:color="auto" w:fill="FFFF00"/>
              </w:rPr>
            </w:pPr>
          </w:p>
        </w:tc>
        <w:tc>
          <w:tcPr>
            <w:tcW w:w="748" w:type="pct"/>
            <w:shd w:val="clear" w:color="auto" w:fill="FFFFFF"/>
          </w:tcPr>
          <w:p w14:paraId="36589515" w14:textId="77777777" w:rsidR="009C1986" w:rsidRPr="008A58E3" w:rsidRDefault="009C1986" w:rsidP="0066775A">
            <w:pPr>
              <w:snapToGrid w:val="0"/>
              <w:spacing w:after="120" w:line="276" w:lineRule="auto"/>
              <w:ind w:left="426" w:hanging="426"/>
              <w:rPr>
                <w:rFonts w:cs="Tahoma"/>
                <w:szCs w:val="21"/>
                <w:shd w:val="clear" w:color="auto" w:fill="FFFF00"/>
              </w:rPr>
            </w:pPr>
          </w:p>
        </w:tc>
        <w:tc>
          <w:tcPr>
            <w:tcW w:w="801" w:type="pct"/>
            <w:shd w:val="clear" w:color="auto" w:fill="FFFFFF"/>
          </w:tcPr>
          <w:p w14:paraId="7F5C2928" w14:textId="77777777" w:rsidR="009C1986" w:rsidRPr="008A58E3" w:rsidRDefault="009C1986" w:rsidP="0066775A">
            <w:pPr>
              <w:snapToGrid w:val="0"/>
              <w:spacing w:after="120" w:line="276" w:lineRule="auto"/>
              <w:ind w:left="426" w:hanging="426"/>
              <w:rPr>
                <w:rFonts w:cs="Tahoma"/>
                <w:szCs w:val="21"/>
                <w:shd w:val="clear" w:color="auto" w:fill="FFFF00"/>
              </w:rPr>
            </w:pPr>
          </w:p>
        </w:tc>
        <w:tc>
          <w:tcPr>
            <w:tcW w:w="872" w:type="pct"/>
            <w:shd w:val="clear" w:color="auto" w:fill="FFFFFF"/>
          </w:tcPr>
          <w:p w14:paraId="0DA3DE44" w14:textId="77777777" w:rsidR="009C1986" w:rsidRPr="008A58E3" w:rsidRDefault="009C1986" w:rsidP="0066775A">
            <w:pPr>
              <w:snapToGrid w:val="0"/>
              <w:spacing w:after="120" w:line="276" w:lineRule="auto"/>
              <w:ind w:left="426" w:hanging="426"/>
              <w:rPr>
                <w:rFonts w:cs="Tahoma"/>
                <w:szCs w:val="21"/>
                <w:shd w:val="clear" w:color="auto" w:fill="FFFF00"/>
              </w:rPr>
            </w:pPr>
          </w:p>
        </w:tc>
        <w:tc>
          <w:tcPr>
            <w:tcW w:w="671" w:type="pct"/>
            <w:shd w:val="clear" w:color="auto" w:fill="FFFFFF"/>
          </w:tcPr>
          <w:p w14:paraId="62929E8F" w14:textId="77777777" w:rsidR="009C1986" w:rsidRPr="008A58E3" w:rsidRDefault="009C1986" w:rsidP="0066775A">
            <w:pPr>
              <w:snapToGrid w:val="0"/>
              <w:spacing w:after="120" w:line="276" w:lineRule="auto"/>
              <w:ind w:left="426" w:hanging="426"/>
              <w:rPr>
                <w:rFonts w:cs="Tahoma"/>
                <w:szCs w:val="21"/>
                <w:shd w:val="clear" w:color="auto" w:fill="FFFF00"/>
              </w:rPr>
            </w:pPr>
          </w:p>
        </w:tc>
        <w:tc>
          <w:tcPr>
            <w:tcW w:w="718" w:type="pct"/>
            <w:shd w:val="clear" w:color="auto" w:fill="FFFFFF"/>
          </w:tcPr>
          <w:p w14:paraId="2DD9B535" w14:textId="77777777" w:rsidR="009C1986" w:rsidRPr="008A58E3" w:rsidRDefault="009C1986" w:rsidP="0066775A">
            <w:pPr>
              <w:snapToGrid w:val="0"/>
              <w:spacing w:after="120" w:line="276" w:lineRule="auto"/>
              <w:ind w:left="426" w:hanging="426"/>
              <w:rPr>
                <w:rFonts w:cs="Tahoma"/>
                <w:szCs w:val="21"/>
                <w:shd w:val="clear" w:color="auto" w:fill="FFFF00"/>
              </w:rPr>
            </w:pPr>
          </w:p>
        </w:tc>
        <w:tc>
          <w:tcPr>
            <w:tcW w:w="495" w:type="pct"/>
            <w:shd w:val="clear" w:color="auto" w:fill="FFFFFF"/>
          </w:tcPr>
          <w:p w14:paraId="17989F78" w14:textId="77777777" w:rsidR="009C1986" w:rsidRPr="008A58E3" w:rsidRDefault="009C1986" w:rsidP="0066775A">
            <w:pPr>
              <w:snapToGrid w:val="0"/>
              <w:spacing w:after="120" w:line="276" w:lineRule="auto"/>
              <w:ind w:left="426" w:hanging="426"/>
              <w:rPr>
                <w:rFonts w:cs="Tahoma"/>
                <w:szCs w:val="21"/>
                <w:shd w:val="clear" w:color="auto" w:fill="FFFF00"/>
              </w:rPr>
            </w:pPr>
          </w:p>
        </w:tc>
      </w:tr>
    </w:tbl>
    <w:p w14:paraId="4BFD15A7" w14:textId="77777777" w:rsidR="00095A5E" w:rsidRPr="008A58E3" w:rsidRDefault="00095A5E" w:rsidP="0066775A">
      <w:pPr>
        <w:spacing w:after="120" w:line="276" w:lineRule="auto"/>
        <w:ind w:left="426" w:hanging="426"/>
        <w:rPr>
          <w:rFonts w:cs="Tahoma"/>
          <w:szCs w:val="21"/>
        </w:rPr>
      </w:pPr>
    </w:p>
    <w:tbl>
      <w:tblPr>
        <w:tblStyle w:val="Rcsostblzat"/>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3410"/>
        <w:gridCol w:w="4237"/>
      </w:tblGrid>
      <w:tr w:rsidR="00095A5E" w:rsidRPr="008A58E3" w14:paraId="426AC025" w14:textId="77777777" w:rsidTr="006B53F4">
        <w:trPr>
          <w:jc w:val="center"/>
        </w:trPr>
        <w:tc>
          <w:tcPr>
            <w:tcW w:w="9070" w:type="dxa"/>
            <w:gridSpan w:val="3"/>
          </w:tcPr>
          <w:p w14:paraId="4734749F" w14:textId="77777777" w:rsidR="00095A5E" w:rsidRPr="008A58E3" w:rsidRDefault="00095A5E" w:rsidP="0066775A">
            <w:pPr>
              <w:spacing w:after="120" w:line="276" w:lineRule="auto"/>
              <w:ind w:left="426" w:hanging="426"/>
              <w:rPr>
                <w:rFonts w:cs="Tahoma"/>
                <w:szCs w:val="21"/>
              </w:rPr>
            </w:pPr>
            <w:r w:rsidRPr="008A58E3">
              <w:rPr>
                <w:rFonts w:cs="Tahoma"/>
                <w:szCs w:val="21"/>
              </w:rPr>
              <w:t>Keltezés (helység, év, hónap, nap)</w:t>
            </w:r>
          </w:p>
        </w:tc>
      </w:tr>
      <w:tr w:rsidR="00095A5E" w:rsidRPr="008A58E3" w14:paraId="3BBA5E73" w14:textId="77777777" w:rsidTr="006B53F4">
        <w:trPr>
          <w:jc w:val="center"/>
        </w:trPr>
        <w:tc>
          <w:tcPr>
            <w:tcW w:w="1423" w:type="dxa"/>
          </w:tcPr>
          <w:p w14:paraId="145A10C1" w14:textId="77777777" w:rsidR="00095A5E" w:rsidRPr="008A58E3" w:rsidRDefault="00095A5E" w:rsidP="0066775A">
            <w:pPr>
              <w:spacing w:after="120" w:line="276" w:lineRule="auto"/>
              <w:ind w:left="426" w:hanging="426"/>
              <w:rPr>
                <w:rFonts w:cs="Tahoma"/>
                <w:szCs w:val="21"/>
              </w:rPr>
            </w:pPr>
          </w:p>
        </w:tc>
        <w:tc>
          <w:tcPr>
            <w:tcW w:w="3410" w:type="dxa"/>
          </w:tcPr>
          <w:p w14:paraId="5E417043" w14:textId="77777777" w:rsidR="00095A5E" w:rsidRPr="008A58E3" w:rsidRDefault="00095A5E" w:rsidP="0066775A">
            <w:pPr>
              <w:spacing w:after="120" w:line="276" w:lineRule="auto"/>
              <w:ind w:left="426" w:hanging="426"/>
              <w:rPr>
                <w:rFonts w:cs="Tahoma"/>
                <w:szCs w:val="21"/>
              </w:rPr>
            </w:pPr>
          </w:p>
        </w:tc>
        <w:tc>
          <w:tcPr>
            <w:tcW w:w="4237" w:type="dxa"/>
            <w:tcBorders>
              <w:top w:val="single" w:sz="4" w:space="0" w:color="auto"/>
            </w:tcBorders>
            <w:vAlign w:val="center"/>
          </w:tcPr>
          <w:p w14:paraId="0F7CA45E" w14:textId="77777777" w:rsidR="00095A5E" w:rsidRPr="008A58E3" w:rsidRDefault="00095A5E" w:rsidP="0066775A">
            <w:pPr>
              <w:tabs>
                <w:tab w:val="center" w:pos="6521"/>
              </w:tabs>
              <w:spacing w:after="120" w:line="276" w:lineRule="auto"/>
              <w:ind w:left="21" w:hanging="21"/>
              <w:jc w:val="center"/>
              <w:rPr>
                <w:rFonts w:cs="Tahoma"/>
                <w:szCs w:val="21"/>
              </w:rPr>
            </w:pPr>
            <w:r w:rsidRPr="008A58E3">
              <w:rPr>
                <w:rFonts w:cs="Tahoma"/>
                <w:szCs w:val="21"/>
              </w:rPr>
              <w:t>(cégjegyzésre jogosult vagy szabályszerűen meghatalmazott képviselő aláírása)</w:t>
            </w:r>
          </w:p>
        </w:tc>
      </w:tr>
    </w:tbl>
    <w:p w14:paraId="77C6335F" w14:textId="77777777" w:rsidR="00095A5E" w:rsidRDefault="00095A5E" w:rsidP="0066775A">
      <w:pPr>
        <w:spacing w:after="120" w:line="276" w:lineRule="auto"/>
      </w:pPr>
    </w:p>
    <w:p w14:paraId="09ADBC4D" w14:textId="77777777" w:rsidR="00095A5E" w:rsidRDefault="00095A5E" w:rsidP="0066775A">
      <w:pPr>
        <w:spacing w:after="120" w:line="276" w:lineRule="auto"/>
      </w:pPr>
    </w:p>
    <w:p w14:paraId="33B7BBEC" w14:textId="0C920DDF" w:rsidR="00095A5E" w:rsidRDefault="00095A5E" w:rsidP="0066775A">
      <w:pPr>
        <w:tabs>
          <w:tab w:val="center" w:pos="6521"/>
        </w:tabs>
        <w:suppressAutoHyphens w:val="0"/>
        <w:spacing w:after="120" w:line="276" w:lineRule="auto"/>
        <w:ind w:left="426" w:hanging="426"/>
        <w:textAlignment w:val="auto"/>
        <w:rPr>
          <w:rFonts w:eastAsia="Times New Roman" w:cs="Tahoma"/>
          <w:b/>
          <w:color w:val="auto"/>
          <w:kern w:val="0"/>
          <w:szCs w:val="21"/>
          <w:lang w:eastAsia="en-US"/>
        </w:rPr>
      </w:pPr>
    </w:p>
    <w:p w14:paraId="5A2AE832" w14:textId="124F87DE" w:rsidR="00095A5E" w:rsidRDefault="00095A5E" w:rsidP="0066775A">
      <w:pPr>
        <w:tabs>
          <w:tab w:val="center" w:pos="6521"/>
        </w:tabs>
        <w:suppressAutoHyphens w:val="0"/>
        <w:spacing w:after="120" w:line="276" w:lineRule="auto"/>
        <w:ind w:left="426" w:hanging="426"/>
        <w:textAlignment w:val="auto"/>
        <w:rPr>
          <w:rFonts w:eastAsia="Times New Roman" w:cs="Tahoma"/>
          <w:b/>
          <w:color w:val="auto"/>
          <w:kern w:val="0"/>
          <w:szCs w:val="21"/>
          <w:lang w:eastAsia="en-US"/>
        </w:rPr>
      </w:pPr>
    </w:p>
    <w:p w14:paraId="101C05E6" w14:textId="101E052C" w:rsidR="00095A5E" w:rsidRDefault="00095A5E" w:rsidP="0066775A">
      <w:pPr>
        <w:tabs>
          <w:tab w:val="center" w:pos="6521"/>
        </w:tabs>
        <w:suppressAutoHyphens w:val="0"/>
        <w:spacing w:after="120" w:line="276" w:lineRule="auto"/>
        <w:ind w:left="426" w:hanging="426"/>
        <w:textAlignment w:val="auto"/>
        <w:rPr>
          <w:rFonts w:eastAsia="Times New Roman" w:cs="Tahoma"/>
          <w:b/>
          <w:color w:val="auto"/>
          <w:kern w:val="0"/>
          <w:szCs w:val="21"/>
          <w:lang w:eastAsia="en-US"/>
        </w:rPr>
      </w:pPr>
    </w:p>
    <w:p w14:paraId="64048F18" w14:textId="35A21033" w:rsidR="00095A5E" w:rsidRDefault="00095A5E" w:rsidP="0066775A">
      <w:pPr>
        <w:tabs>
          <w:tab w:val="center" w:pos="6521"/>
        </w:tabs>
        <w:suppressAutoHyphens w:val="0"/>
        <w:spacing w:after="120" w:line="276" w:lineRule="auto"/>
        <w:ind w:left="426" w:hanging="426"/>
        <w:textAlignment w:val="auto"/>
        <w:rPr>
          <w:rFonts w:eastAsia="Times New Roman" w:cs="Tahoma"/>
          <w:b/>
          <w:color w:val="auto"/>
          <w:kern w:val="0"/>
          <w:szCs w:val="21"/>
          <w:lang w:eastAsia="en-US"/>
        </w:rPr>
      </w:pPr>
    </w:p>
    <w:p w14:paraId="25543A70" w14:textId="77777777" w:rsidR="00095A5E" w:rsidRPr="0007733C" w:rsidRDefault="00095A5E" w:rsidP="0066775A">
      <w:pPr>
        <w:tabs>
          <w:tab w:val="center" w:pos="6521"/>
        </w:tabs>
        <w:suppressAutoHyphens w:val="0"/>
        <w:spacing w:after="120" w:line="276" w:lineRule="auto"/>
        <w:ind w:left="426" w:hanging="426"/>
        <w:textAlignment w:val="auto"/>
        <w:rPr>
          <w:rFonts w:eastAsia="Times New Roman" w:cs="Tahoma"/>
          <w:b/>
          <w:color w:val="auto"/>
          <w:kern w:val="0"/>
          <w:szCs w:val="21"/>
          <w:lang w:eastAsia="en-US"/>
        </w:rPr>
      </w:pPr>
    </w:p>
    <w:p w14:paraId="5D36115F" w14:textId="77777777" w:rsidR="00061E17" w:rsidRDefault="00061E17" w:rsidP="0066775A">
      <w:pPr>
        <w:suppressAutoHyphens w:val="0"/>
        <w:spacing w:after="120" w:line="276" w:lineRule="auto"/>
        <w:jc w:val="center"/>
        <w:textAlignment w:val="auto"/>
        <w:rPr>
          <w:rFonts w:cs="Tahoma"/>
          <w:color w:val="auto"/>
          <w:szCs w:val="21"/>
        </w:rPr>
      </w:pPr>
    </w:p>
    <w:p w14:paraId="463CAA74" w14:textId="6679C339" w:rsidR="00327581" w:rsidRPr="001768B3" w:rsidRDefault="00EB0F6A" w:rsidP="0066775A">
      <w:pPr>
        <w:suppressAutoHyphens w:val="0"/>
        <w:spacing w:after="120" w:line="276" w:lineRule="auto"/>
        <w:jc w:val="center"/>
        <w:textAlignment w:val="auto"/>
        <w:rPr>
          <w:rFonts w:cs="Tahoma"/>
          <w:color w:val="auto"/>
          <w:szCs w:val="21"/>
        </w:rPr>
      </w:pPr>
      <w:r w:rsidRPr="001768B3">
        <w:rPr>
          <w:rFonts w:cs="Tahoma"/>
          <w:color w:val="auto"/>
          <w:szCs w:val="21"/>
        </w:rPr>
        <w:sym w:font="Wingdings" w:char="F075"/>
      </w:r>
      <w:r w:rsidR="00056513" w:rsidRPr="001768B3">
        <w:rPr>
          <w:rFonts w:cs="Tahoma"/>
          <w:color w:val="auto"/>
          <w:szCs w:val="21"/>
        </w:rPr>
        <w:sym w:font="Wingdings" w:char="F075"/>
      </w:r>
      <w:r w:rsidR="00056513" w:rsidRPr="001768B3">
        <w:rPr>
          <w:rFonts w:cs="Tahoma"/>
          <w:color w:val="auto"/>
          <w:szCs w:val="21"/>
        </w:rPr>
        <w:sym w:font="Wingdings" w:char="F075"/>
      </w:r>
      <w:r w:rsidR="00327581" w:rsidRPr="001768B3">
        <w:rPr>
          <w:rFonts w:cs="Tahoma"/>
          <w:color w:val="auto"/>
          <w:szCs w:val="21"/>
        </w:rPr>
        <w:br w:type="page"/>
      </w:r>
    </w:p>
    <w:p w14:paraId="463CAA75" w14:textId="77777777" w:rsidR="002058B4" w:rsidRPr="001768B3" w:rsidRDefault="002058B4" w:rsidP="0066775A">
      <w:pPr>
        <w:pStyle w:val="Cmsor1"/>
        <w:pBdr>
          <w:top w:val="single" w:sz="4" w:space="1" w:color="auto"/>
          <w:left w:val="single" w:sz="4" w:space="1" w:color="auto"/>
          <w:bottom w:val="single" w:sz="4" w:space="1" w:color="auto"/>
          <w:right w:val="single" w:sz="4" w:space="1" w:color="auto"/>
        </w:pBdr>
        <w:shd w:val="clear" w:color="auto" w:fill="9CC2E5" w:themeFill="accent1" w:themeFillTint="99"/>
        <w:spacing w:after="120" w:line="276" w:lineRule="auto"/>
        <w:jc w:val="center"/>
      </w:pPr>
      <w:r w:rsidRPr="001768B3">
        <w:rPr>
          <w:caps/>
        </w:rPr>
        <w:t xml:space="preserve">5. </w:t>
      </w:r>
      <w:r w:rsidRPr="001768B3">
        <w:t>KÖTET</w:t>
      </w:r>
    </w:p>
    <w:bookmarkEnd w:id="4"/>
    <w:bookmarkEnd w:id="5"/>
    <w:bookmarkEnd w:id="18"/>
    <w:bookmarkEnd w:id="19"/>
    <w:p w14:paraId="463CAA76" w14:textId="14F6150A" w:rsidR="00E53183" w:rsidRPr="001768B3" w:rsidRDefault="00E27DA5" w:rsidP="0066775A">
      <w:pPr>
        <w:pBdr>
          <w:top w:val="single" w:sz="4" w:space="1" w:color="auto"/>
          <w:left w:val="single" w:sz="4" w:space="1" w:color="auto"/>
          <w:bottom w:val="single" w:sz="4" w:space="1" w:color="auto"/>
          <w:right w:val="single" w:sz="4" w:space="1" w:color="auto"/>
        </w:pBdr>
        <w:shd w:val="clear" w:color="auto" w:fill="9CC2E5" w:themeFill="accent1" w:themeFillTint="99"/>
        <w:spacing w:after="120" w:line="276" w:lineRule="auto"/>
        <w:ind w:left="426" w:hanging="426"/>
        <w:jc w:val="center"/>
        <w:rPr>
          <w:rFonts w:cs="Tahoma"/>
          <w:color w:val="auto"/>
          <w:szCs w:val="21"/>
          <w:shd w:val="clear" w:color="auto" w:fill="FFFF00"/>
        </w:rPr>
      </w:pPr>
      <w:r>
        <w:rPr>
          <w:rFonts w:cs="Tahoma"/>
          <w:b/>
          <w:color w:val="auto"/>
          <w:szCs w:val="21"/>
        </w:rPr>
        <w:t>MŰSZAKI LEÍRÁS</w:t>
      </w:r>
    </w:p>
    <w:p w14:paraId="22908ABE" w14:textId="621E0783" w:rsidR="00236551" w:rsidRDefault="00236551" w:rsidP="0066775A">
      <w:pPr>
        <w:spacing w:after="120" w:line="276" w:lineRule="auto"/>
        <w:rPr>
          <w:rFonts w:cs="Tahoma"/>
          <w:b/>
          <w:szCs w:val="21"/>
        </w:rPr>
      </w:pPr>
    </w:p>
    <w:p w14:paraId="1994E23D" w14:textId="77777777" w:rsidR="00A001EA" w:rsidRPr="002A7C8D" w:rsidRDefault="00A001EA" w:rsidP="0066775A">
      <w:pPr>
        <w:pStyle w:val="NormlWeb1"/>
        <w:spacing w:before="0" w:after="120" w:line="276" w:lineRule="auto"/>
        <w:ind w:right="150"/>
        <w:jc w:val="center"/>
        <w:rPr>
          <w:rFonts w:ascii="Tahoma" w:hAnsi="Tahoma" w:cs="Tahoma"/>
          <w:color w:val="auto"/>
          <w:szCs w:val="21"/>
        </w:rPr>
      </w:pPr>
      <w:r w:rsidRPr="00F84C28">
        <w:rPr>
          <w:rFonts w:ascii="Tahoma" w:hAnsi="Tahoma" w:cs="Tahoma"/>
          <w:b/>
          <w:i/>
          <w:color w:val="auto"/>
          <w:szCs w:val="21"/>
        </w:rPr>
        <w:t>Cégnyilvántartási adatok átadása az Országos Cégnyilvántartó és Céginformációs Rendszerből az EMIR és a FAIR rendszerekbe</w:t>
      </w:r>
    </w:p>
    <w:p w14:paraId="7FB7ED36" w14:textId="77777777" w:rsidR="00A001EA" w:rsidRPr="002A7C8D" w:rsidRDefault="00A001EA" w:rsidP="0066775A">
      <w:pPr>
        <w:pStyle w:val="NormlWeb1"/>
        <w:spacing w:before="0" w:after="120" w:line="276" w:lineRule="auto"/>
        <w:ind w:left="426" w:right="150"/>
        <w:rPr>
          <w:rFonts w:ascii="Tahoma" w:hAnsi="Tahoma" w:cs="Tahoma"/>
          <w:color w:val="auto"/>
          <w:szCs w:val="21"/>
        </w:rPr>
      </w:pPr>
    </w:p>
    <w:p w14:paraId="4E143384" w14:textId="4C6F0E7F" w:rsidR="00A001EA" w:rsidRDefault="00A001EA" w:rsidP="0066775A">
      <w:pPr>
        <w:autoSpaceDE w:val="0"/>
        <w:autoSpaceDN w:val="0"/>
        <w:adjustRightInd w:val="0"/>
        <w:spacing w:after="120" w:line="276" w:lineRule="auto"/>
        <w:rPr>
          <w:rFonts w:cs="Tahoma"/>
          <w:color w:val="auto"/>
          <w:szCs w:val="21"/>
        </w:rPr>
      </w:pPr>
      <w:r>
        <w:rPr>
          <w:rFonts w:cs="Tahoma"/>
          <w:color w:val="auto"/>
          <w:szCs w:val="21"/>
        </w:rPr>
        <w:t>Nyertes Ajánlattevő</w:t>
      </w:r>
      <w:r w:rsidRPr="0082771A">
        <w:rPr>
          <w:rFonts w:cs="Tahoma"/>
          <w:color w:val="auto"/>
          <w:szCs w:val="21"/>
        </w:rPr>
        <w:t xml:space="preserve"> </w:t>
      </w:r>
      <w:r w:rsidRPr="0082771A">
        <w:rPr>
          <w:rFonts w:cs="Tahoma"/>
          <w:b/>
          <w:color w:val="auto"/>
          <w:szCs w:val="21"/>
        </w:rPr>
        <w:t>hozzáférést biztosít</w:t>
      </w:r>
      <w:r w:rsidRPr="0082771A">
        <w:rPr>
          <w:rFonts w:cs="Tahoma"/>
          <w:color w:val="auto"/>
          <w:szCs w:val="21"/>
        </w:rPr>
        <w:t xml:space="preserve"> a tulajdonát képező, általa üzemeltetett és számítógép hálózati szolgáltatásainak részét képező biztonsági kapu WAN szolgáltatásaihoz </w:t>
      </w:r>
      <w:r>
        <w:rPr>
          <w:rFonts w:cs="Tahoma"/>
          <w:color w:val="auto"/>
          <w:szCs w:val="21"/>
        </w:rPr>
        <w:t xml:space="preserve">Ajánlatkérő számára. A hozzáférést </w:t>
      </w:r>
      <w:r w:rsidR="009C7000">
        <w:rPr>
          <w:rFonts w:eastAsia="Times New Roman" w:cs="Tahoma"/>
          <w:szCs w:val="20"/>
          <w:lang w:eastAsia="hu-HU"/>
        </w:rPr>
        <w:t>jelen</w:t>
      </w:r>
      <w:r w:rsidR="009C7000" w:rsidRPr="001F7A61">
        <w:rPr>
          <w:rFonts w:eastAsia="Times New Roman" w:cs="Tahoma"/>
          <w:szCs w:val="20"/>
          <w:lang w:eastAsia="hu-HU"/>
        </w:rPr>
        <w:t xml:space="preserve"> közbeszerzési dokumentumok 3. kötete szerinti szerződéstervezet 1. sz. </w:t>
      </w:r>
      <w:r>
        <w:rPr>
          <w:rFonts w:cs="Tahoma"/>
          <w:color w:val="auto"/>
          <w:szCs w:val="21"/>
        </w:rPr>
        <w:t>Melléklet</w:t>
      </w:r>
      <w:r w:rsidR="009C7000">
        <w:rPr>
          <w:rFonts w:cs="Tahoma"/>
          <w:color w:val="auto"/>
          <w:szCs w:val="21"/>
        </w:rPr>
        <w:t>e</w:t>
      </w:r>
      <w:r>
        <w:rPr>
          <w:rFonts w:cs="Tahoma"/>
          <w:color w:val="auto"/>
          <w:szCs w:val="21"/>
        </w:rPr>
        <w:t xml:space="preserve"> szerinti adattartalom </w:t>
      </w:r>
      <w:r w:rsidR="00D66088">
        <w:rPr>
          <w:rFonts w:cs="Tahoma"/>
          <w:color w:val="auto"/>
          <w:szCs w:val="21"/>
        </w:rPr>
        <w:t xml:space="preserve">lekérdezéséhez kell biztosítani, 2022. június 30-áig, </w:t>
      </w:r>
      <w:r w:rsidR="00953D63">
        <w:rPr>
          <w:rFonts w:cs="Tahoma"/>
          <w:color w:val="auto"/>
          <w:szCs w:val="21"/>
        </w:rPr>
        <w:t>előreláthatóan</w:t>
      </w:r>
      <w:r w:rsidR="00902D49">
        <w:rPr>
          <w:rFonts w:cs="Tahoma"/>
          <w:color w:val="auto"/>
          <w:szCs w:val="21"/>
        </w:rPr>
        <w:t xml:space="preserve"> </w:t>
      </w:r>
      <w:r w:rsidR="00D66088">
        <w:rPr>
          <w:rFonts w:cs="Tahoma"/>
          <w:color w:val="auto"/>
          <w:szCs w:val="21"/>
        </w:rPr>
        <w:t>1.770.000 darab kérelemhez.</w:t>
      </w:r>
    </w:p>
    <w:p w14:paraId="15409272" w14:textId="01B6D281" w:rsidR="00902D49" w:rsidRDefault="00902D49" w:rsidP="0066775A">
      <w:pPr>
        <w:autoSpaceDE w:val="0"/>
        <w:autoSpaceDN w:val="0"/>
        <w:adjustRightInd w:val="0"/>
        <w:spacing w:after="120" w:line="276" w:lineRule="auto"/>
        <w:rPr>
          <w:rFonts w:cs="Tahoma"/>
          <w:color w:val="auto"/>
          <w:szCs w:val="21"/>
        </w:rPr>
      </w:pPr>
      <w:r w:rsidRPr="00902D49">
        <w:rPr>
          <w:rFonts w:cs="Tahoma"/>
          <w:color w:val="auto"/>
          <w:szCs w:val="21"/>
        </w:rPr>
        <w:t>A szerződéses keretösszeg: 47.400.000,- Ft + Áfa.</w:t>
      </w:r>
    </w:p>
    <w:p w14:paraId="383AE1DA" w14:textId="6469B407" w:rsidR="00A001EA" w:rsidRDefault="00A001EA" w:rsidP="0066775A">
      <w:pPr>
        <w:autoSpaceDE w:val="0"/>
        <w:autoSpaceDN w:val="0"/>
        <w:adjustRightInd w:val="0"/>
        <w:spacing w:after="120" w:line="276" w:lineRule="auto"/>
        <w:rPr>
          <w:rFonts w:cs="Tahoma"/>
          <w:color w:val="auto"/>
          <w:szCs w:val="21"/>
        </w:rPr>
      </w:pPr>
    </w:p>
    <w:p w14:paraId="462C6A60" w14:textId="1A815DE3" w:rsidR="00A001EA" w:rsidRPr="0082771A" w:rsidRDefault="00A001EA" w:rsidP="0066775A">
      <w:pPr>
        <w:autoSpaceDE w:val="0"/>
        <w:autoSpaceDN w:val="0"/>
        <w:adjustRightInd w:val="0"/>
        <w:spacing w:after="120" w:line="276" w:lineRule="auto"/>
        <w:rPr>
          <w:rFonts w:cs="Tahoma"/>
          <w:color w:val="auto"/>
          <w:szCs w:val="21"/>
        </w:rPr>
      </w:pPr>
      <w:r>
        <w:rPr>
          <w:rFonts w:cs="Tahoma"/>
          <w:color w:val="auto"/>
          <w:szCs w:val="21"/>
        </w:rPr>
        <w:t>Nyertes ajánlattevő Ajánlatkérő részére információ-továbbítás szolgáltatást nyújt, oly módon, hogy a cégnyilvántartási adatok lekérdezése közvetlen gépi kapcsolat kiépítésével, zárt rendszeren belül automatikusan és folyamatosan történik, a nyertes ajánlattevő által ü</w:t>
      </w:r>
      <w:r w:rsidR="00D66088">
        <w:rPr>
          <w:rFonts w:cs="Tahoma"/>
          <w:color w:val="auto"/>
          <w:szCs w:val="21"/>
        </w:rPr>
        <w:t>z</w:t>
      </w:r>
      <w:r>
        <w:rPr>
          <w:rFonts w:cs="Tahoma"/>
          <w:color w:val="auto"/>
          <w:szCs w:val="21"/>
        </w:rPr>
        <w:t>emeltetett biztosnsági kapu WAN szolgáltatásaihoz történő hozzáférés biztosításával.</w:t>
      </w:r>
    </w:p>
    <w:p w14:paraId="78093561" w14:textId="77777777" w:rsidR="00A001EA" w:rsidRPr="0082771A" w:rsidRDefault="00A001EA" w:rsidP="0066775A">
      <w:pPr>
        <w:autoSpaceDE w:val="0"/>
        <w:autoSpaceDN w:val="0"/>
        <w:adjustRightInd w:val="0"/>
        <w:spacing w:after="120" w:line="276" w:lineRule="auto"/>
        <w:rPr>
          <w:rFonts w:cs="Tahoma"/>
          <w:color w:val="auto"/>
          <w:szCs w:val="21"/>
        </w:rPr>
      </w:pPr>
    </w:p>
    <w:p w14:paraId="35131E7B" w14:textId="5AE4EBF0" w:rsidR="003E2850" w:rsidRDefault="00A001EA" w:rsidP="0066775A">
      <w:pPr>
        <w:spacing w:after="120" w:line="276" w:lineRule="auto"/>
        <w:rPr>
          <w:rFonts w:cs="Tahoma"/>
          <w:color w:val="auto"/>
          <w:szCs w:val="21"/>
        </w:rPr>
      </w:pPr>
      <w:r>
        <w:rPr>
          <w:rFonts w:cs="Tahoma"/>
          <w:color w:val="auto"/>
          <w:szCs w:val="21"/>
        </w:rPr>
        <w:t>Nyertes Ajánlattevő</w:t>
      </w:r>
      <w:r w:rsidRPr="0082771A">
        <w:rPr>
          <w:rFonts w:cs="Tahoma"/>
          <w:color w:val="auto"/>
          <w:szCs w:val="21"/>
        </w:rPr>
        <w:t xml:space="preserve"> </w:t>
      </w:r>
      <w:r>
        <w:rPr>
          <w:rFonts w:cs="Tahoma"/>
          <w:color w:val="auto"/>
          <w:szCs w:val="21"/>
        </w:rPr>
        <w:t>Ajánlatkérő</w:t>
      </w:r>
      <w:r w:rsidRPr="0082771A">
        <w:rPr>
          <w:rFonts w:cs="Tahoma"/>
          <w:color w:val="auto"/>
          <w:szCs w:val="21"/>
        </w:rPr>
        <w:t xml:space="preserve"> részére extra, munkaidőn kívül fenntartott </w:t>
      </w:r>
      <w:r w:rsidRPr="0082771A">
        <w:rPr>
          <w:rFonts w:cs="Tahoma"/>
          <w:b/>
          <w:color w:val="auto"/>
          <w:szCs w:val="21"/>
        </w:rPr>
        <w:t>hibabejelentő ügyeletet és rendelkezésre állást</w:t>
      </w:r>
      <w:r w:rsidRPr="0082771A">
        <w:rPr>
          <w:rFonts w:cs="Tahoma"/>
          <w:color w:val="auto"/>
          <w:szCs w:val="21"/>
        </w:rPr>
        <w:t xml:space="preserve"> is biztosít</w:t>
      </w:r>
      <w:r>
        <w:rPr>
          <w:rFonts w:cs="Tahoma"/>
          <w:color w:val="auto"/>
          <w:szCs w:val="21"/>
        </w:rPr>
        <w:t xml:space="preserve">, </w:t>
      </w:r>
      <w:r w:rsidRPr="0082771A">
        <w:rPr>
          <w:rFonts w:cs="Tahoma"/>
          <w:color w:val="auto"/>
          <w:szCs w:val="21"/>
        </w:rPr>
        <w:t xml:space="preserve">valamint naplózza </w:t>
      </w:r>
      <w:r>
        <w:rPr>
          <w:rFonts w:cs="Tahoma"/>
          <w:color w:val="auto"/>
          <w:szCs w:val="21"/>
        </w:rPr>
        <w:t>Ajánlatkérő</w:t>
      </w:r>
      <w:r w:rsidRPr="0082771A">
        <w:rPr>
          <w:rFonts w:cs="Tahoma"/>
          <w:color w:val="auto"/>
          <w:szCs w:val="21"/>
        </w:rPr>
        <w:t xml:space="preserve"> feltett kérdéseit az OCCR számítógépes rendszerében, továbbá vezeti </w:t>
      </w:r>
      <w:r>
        <w:rPr>
          <w:rFonts w:cs="Tahoma"/>
          <w:color w:val="auto"/>
          <w:szCs w:val="21"/>
        </w:rPr>
        <w:t>Ajánlatkérő</w:t>
      </w:r>
      <w:r w:rsidRPr="0082771A">
        <w:rPr>
          <w:rFonts w:cs="Tahoma"/>
          <w:color w:val="auto"/>
          <w:szCs w:val="21"/>
        </w:rPr>
        <w:t xml:space="preserve"> folyószámláját </w:t>
      </w:r>
      <w:r>
        <w:rPr>
          <w:rFonts w:cs="Tahoma"/>
          <w:color w:val="auto"/>
          <w:szCs w:val="21"/>
        </w:rPr>
        <w:t>Nyertes Ajánlattevő</w:t>
      </w:r>
      <w:r w:rsidRPr="0082771A">
        <w:rPr>
          <w:rFonts w:cs="Tahoma"/>
          <w:color w:val="auto"/>
          <w:szCs w:val="21"/>
        </w:rPr>
        <w:t xml:space="preserve"> „online” számlavezető rendszerében</w:t>
      </w:r>
      <w:r>
        <w:rPr>
          <w:rFonts w:cs="Tahoma"/>
          <w:color w:val="auto"/>
          <w:szCs w:val="21"/>
        </w:rPr>
        <w:t>.</w:t>
      </w:r>
    </w:p>
    <w:p w14:paraId="1B3C49A8" w14:textId="2F0C4248" w:rsidR="007D1840" w:rsidRDefault="007D1840" w:rsidP="0066775A">
      <w:pPr>
        <w:spacing w:after="120" w:line="276" w:lineRule="auto"/>
        <w:rPr>
          <w:rFonts w:cs="Tahoma"/>
          <w:color w:val="auto"/>
          <w:szCs w:val="21"/>
        </w:rPr>
      </w:pPr>
    </w:p>
    <w:p w14:paraId="0457A172" w14:textId="50C38CBE" w:rsidR="007D1840" w:rsidRDefault="007D1840" w:rsidP="0066775A">
      <w:pPr>
        <w:spacing w:after="120" w:line="276" w:lineRule="auto"/>
        <w:rPr>
          <w:rFonts w:cs="Tahoma"/>
          <w:color w:val="auto"/>
          <w:szCs w:val="21"/>
        </w:rPr>
      </w:pPr>
      <w:r>
        <w:rPr>
          <w:rFonts w:cs="Tahoma"/>
          <w:color w:val="auto"/>
          <w:szCs w:val="21"/>
        </w:rPr>
        <w:t xml:space="preserve">Az online számlavezető rendszerben történő folyószámla vezetés alatt Ajánlatkérő </w:t>
      </w:r>
      <w:r w:rsidR="00570956">
        <w:rPr>
          <w:rFonts w:cs="Tahoma"/>
          <w:color w:val="auto"/>
          <w:szCs w:val="21"/>
        </w:rPr>
        <w:t>az általa kezdeményezett és sikeresen kiszolgált adatkérések elektronikus nyílvántartását érti.</w:t>
      </w:r>
    </w:p>
    <w:p w14:paraId="17ADA436" w14:textId="71FE6AF7" w:rsidR="00D66088" w:rsidRDefault="00D66088" w:rsidP="0066775A">
      <w:pPr>
        <w:spacing w:after="120" w:line="276" w:lineRule="auto"/>
        <w:rPr>
          <w:rFonts w:cs="Tahoma"/>
          <w:color w:val="auto"/>
          <w:szCs w:val="21"/>
        </w:rPr>
      </w:pPr>
    </w:p>
    <w:p w14:paraId="31AC6493" w14:textId="07956D8D" w:rsidR="00872AF2" w:rsidRPr="001F7A61" w:rsidRDefault="001F7A61" w:rsidP="0066775A">
      <w:pPr>
        <w:spacing w:after="120" w:line="276" w:lineRule="auto"/>
        <w:rPr>
          <w:rFonts w:eastAsia="Times New Roman" w:cs="Tahoma"/>
          <w:szCs w:val="20"/>
          <w:lang w:eastAsia="hu-HU"/>
        </w:rPr>
      </w:pPr>
      <w:r w:rsidRPr="001F7A61">
        <w:rPr>
          <w:rFonts w:eastAsia="Times New Roman" w:cs="Tahoma"/>
          <w:szCs w:val="20"/>
          <w:lang w:eastAsia="hu-HU"/>
        </w:rPr>
        <w:t>Nyertes Ajánlattevőnek a</w:t>
      </w:r>
      <w:r w:rsidR="00D66088" w:rsidRPr="001F7A61">
        <w:rPr>
          <w:rFonts w:eastAsia="Times New Roman" w:cs="Tahoma"/>
          <w:szCs w:val="20"/>
          <w:lang w:eastAsia="hu-HU"/>
        </w:rPr>
        <w:t xml:space="preserve"> </w:t>
      </w:r>
      <w:r w:rsidR="00D66088" w:rsidRPr="001F7A61">
        <w:rPr>
          <w:rFonts w:cs="Tahoma"/>
          <w:b/>
          <w:szCs w:val="20"/>
        </w:rPr>
        <w:t>cégnyilvántartási adatok átadását az Országos Cégnyilvántartó és Céginformációs Rendszerből az EMIR és a FAIR rendszerekbe</w:t>
      </w:r>
      <w:r w:rsidR="00D66088" w:rsidRPr="001F7A61">
        <w:rPr>
          <w:rFonts w:eastAsia="Times New Roman" w:cs="Tahoma"/>
          <w:szCs w:val="20"/>
          <w:lang w:eastAsia="hu-HU"/>
        </w:rPr>
        <w:t xml:space="preserve"> </w:t>
      </w:r>
      <w:r w:rsidR="00D53218">
        <w:rPr>
          <w:rFonts w:eastAsia="Times New Roman" w:cs="Tahoma"/>
          <w:szCs w:val="20"/>
          <w:lang w:eastAsia="hu-HU"/>
        </w:rPr>
        <w:t>jelen</w:t>
      </w:r>
      <w:r w:rsidRPr="001F7A61">
        <w:rPr>
          <w:rFonts w:eastAsia="Times New Roman" w:cs="Tahoma"/>
          <w:szCs w:val="20"/>
          <w:lang w:eastAsia="hu-HU"/>
        </w:rPr>
        <w:t xml:space="preserve"> közbeszerzési dokumentumok 3. kötete szerinti szerződéstervezet 1. sz. melléklete szerinti adattartalommal kell biztosítania</w:t>
      </w:r>
      <w:r w:rsidR="00D66088" w:rsidRPr="001F7A61">
        <w:rPr>
          <w:rFonts w:eastAsia="Times New Roman" w:cs="Tahoma"/>
          <w:szCs w:val="20"/>
          <w:lang w:eastAsia="hu-HU"/>
        </w:rPr>
        <w:t>.</w:t>
      </w:r>
    </w:p>
    <w:sectPr w:rsidR="00872AF2" w:rsidRPr="001F7A61" w:rsidSect="00A31E4C">
      <w:footerReference w:type="default" r:id="rId19"/>
      <w:pgSz w:w="11906" w:h="16838"/>
      <w:pgMar w:top="1417" w:right="1417" w:bottom="1417" w:left="1417" w:header="720"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7AB5F0" w14:textId="77777777" w:rsidR="001777EA" w:rsidRDefault="001777EA">
      <w:r>
        <w:separator/>
      </w:r>
    </w:p>
  </w:endnote>
  <w:endnote w:type="continuationSeparator" w:id="0">
    <w:p w14:paraId="3908FEEC" w14:textId="77777777" w:rsidR="001777EA" w:rsidRDefault="001777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OpenSymbol">
    <w:panose1 w:val="05010000000000000000"/>
    <w:charset w:val="00"/>
    <w:family w:val="auto"/>
    <w:pitch w:val="variable"/>
    <w:sig w:usb0="800000AF" w:usb1="1001ECEA" w:usb2="00000000" w:usb3="00000000" w:csb0="00000001" w:csb1="00000000"/>
  </w:font>
  <w:font w:name="font363">
    <w:charset w:val="EE"/>
    <w:family w:val="auto"/>
    <w:pitch w:val="variable"/>
  </w:font>
  <w:font w:name="Segoe UI">
    <w:panose1 w:val="020B0502040204020203"/>
    <w:charset w:val="EE"/>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 w:name="CG Times">
    <w:panose1 w:val="00000000000000000000"/>
    <w:charset w:val="00"/>
    <w:family w:val="roman"/>
    <w:notTrueType/>
    <w:pitch w:val="variable"/>
    <w:sig w:usb0="00000003" w:usb1="00000000" w:usb2="00000000" w:usb3="00000000" w:csb0="00000001" w:csb1="00000000"/>
  </w:font>
  <w:font w:name="&amp;#39">
    <w:altName w:val="Times New Roman"/>
    <w:panose1 w:val="00000000000000000000"/>
    <w:charset w:val="00"/>
    <w:family w:val="roman"/>
    <w:notTrueType/>
    <w:pitch w:val="default"/>
    <w:sig w:usb0="00000003" w:usb1="00000000" w:usb2="00000000" w:usb3="00000000" w:csb0="00000001" w:csb1="00000000"/>
  </w:font>
  <w:font w:name="ヒラギノ角ゴ Pro W3">
    <w:panose1 w:val="00000000000000000000"/>
    <w:charset w:val="80"/>
    <w:family w:val="roman"/>
    <w:notTrueType/>
    <w:pitch w:val="default"/>
  </w:font>
  <w:font w:name="MS Sans Serif">
    <w:altName w:val="Arial"/>
    <w:panose1 w:val="00000000000000000000"/>
    <w:charset w:val="00"/>
    <w:family w:val="swiss"/>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BatangChe">
    <w:panose1 w:val="02030609000101010101"/>
    <w:charset w:val="81"/>
    <w:family w:val="modern"/>
    <w:pitch w:val="fixed"/>
    <w:sig w:usb0="B00002AF" w:usb1="69D77CFB" w:usb2="00000030" w:usb3="00000000" w:csb0="0008009F" w:csb1="00000000"/>
  </w:font>
  <w:font w:name="Times">
    <w:panose1 w:val="02020603050405020304"/>
    <w:charset w:val="00"/>
    <w:family w:val="roman"/>
    <w:notTrueType/>
    <w:pitch w:val="default"/>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cs="Tahoma"/>
        <w:sz w:val="16"/>
        <w:szCs w:val="16"/>
      </w:rPr>
      <w:id w:val="-1146659778"/>
      <w:docPartObj>
        <w:docPartGallery w:val="Page Numbers (Bottom of Page)"/>
        <w:docPartUnique/>
      </w:docPartObj>
    </w:sdtPr>
    <w:sdtEndPr/>
    <w:sdtContent>
      <w:p w14:paraId="4CA50093" w14:textId="082C3A3A" w:rsidR="001777EA" w:rsidRPr="00387710" w:rsidRDefault="00D402E3" w:rsidP="00387710">
        <w:pPr>
          <w:pStyle w:val="llb"/>
          <w:jc w:val="center"/>
          <w:rPr>
            <w:rFonts w:cs="Tahoma"/>
            <w:sz w:val="16"/>
            <w:szCs w:val="16"/>
          </w:rPr>
        </w:pPr>
        <w:ins w:id="84" w:author="Ész-Ker Kft. Közbeszerzés" w:date="2016-10-13T11:59:00Z">
          <w:r w:rsidRPr="00D402E3">
            <w:rPr>
              <w:rFonts w:cs="Tahoma"/>
              <w:noProof/>
              <w:sz w:val="16"/>
              <w:szCs w:val="16"/>
              <w:lang w:eastAsia="hu-HU"/>
              <w:rPrChange w:id="85">
                <w:rPr>
                  <w:noProof/>
                  <w:lang w:eastAsia="hu-HU"/>
                </w:rPr>
              </w:rPrChange>
            </w:rPr>
            <w:drawing>
              <wp:anchor distT="0" distB="0" distL="114300" distR="114300" simplePos="0" relativeHeight="251657216" behindDoc="0" locked="0" layoutInCell="1" allowOverlap="1" wp14:anchorId="687591E8" wp14:editId="45103676">
                <wp:simplePos x="0" y="0"/>
                <wp:positionH relativeFrom="column">
                  <wp:posOffset>4958080</wp:posOffset>
                </wp:positionH>
                <wp:positionV relativeFrom="paragraph">
                  <wp:posOffset>-337185</wp:posOffset>
                </wp:positionV>
                <wp:extent cx="1242060" cy="695325"/>
                <wp:effectExtent l="0" t="0" r="0" b="9525"/>
                <wp:wrapNone/>
                <wp:docPr id="1" name="Kép 1" descr="K:\aláírás\Ész-Ker\Kriszta FAKS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aláírás\Ész-Ker\Kriszta FAKSZ.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2060" cy="695325"/>
                        </a:xfrm>
                        <a:prstGeom prst="rect">
                          <a:avLst/>
                        </a:prstGeom>
                        <a:noFill/>
                        <a:ln>
                          <a:noFill/>
                        </a:ln>
                      </pic:spPr>
                    </pic:pic>
                  </a:graphicData>
                </a:graphic>
              </wp:anchor>
            </w:drawing>
          </w:r>
        </w:ins>
        <w:r w:rsidR="001777EA" w:rsidRPr="00387710">
          <w:rPr>
            <w:rFonts w:cs="Tahoma"/>
            <w:sz w:val="16"/>
            <w:szCs w:val="16"/>
          </w:rPr>
          <w:fldChar w:fldCharType="begin"/>
        </w:r>
        <w:r w:rsidR="001777EA" w:rsidRPr="00387710">
          <w:rPr>
            <w:rFonts w:cs="Tahoma"/>
            <w:sz w:val="16"/>
            <w:szCs w:val="16"/>
          </w:rPr>
          <w:instrText>PAGE   \* MERGEFORMAT</w:instrText>
        </w:r>
        <w:r w:rsidR="001777EA" w:rsidRPr="00387710">
          <w:rPr>
            <w:rFonts w:cs="Tahoma"/>
            <w:sz w:val="16"/>
            <w:szCs w:val="16"/>
          </w:rPr>
          <w:fldChar w:fldCharType="separate"/>
        </w:r>
        <w:r w:rsidR="007D0A02">
          <w:rPr>
            <w:rFonts w:cs="Tahoma"/>
            <w:noProof/>
            <w:sz w:val="16"/>
            <w:szCs w:val="16"/>
          </w:rPr>
          <w:t>1</w:t>
        </w:r>
        <w:r w:rsidR="001777EA" w:rsidRPr="00387710">
          <w:rPr>
            <w:rFonts w:cs="Tahoma"/>
            <w:sz w:val="16"/>
            <w:szCs w:val="16"/>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1893FF" w14:textId="77777777" w:rsidR="001777EA" w:rsidRDefault="001777EA">
      <w:r>
        <w:separator/>
      </w:r>
    </w:p>
  </w:footnote>
  <w:footnote w:type="continuationSeparator" w:id="0">
    <w:p w14:paraId="69CC10C8" w14:textId="77777777" w:rsidR="001777EA" w:rsidRDefault="001777EA">
      <w:r>
        <w:continuationSeparator/>
      </w:r>
    </w:p>
  </w:footnote>
  <w:footnote w:id="1">
    <w:p w14:paraId="02FDEF69" w14:textId="6D15DD49" w:rsidR="001777EA" w:rsidRDefault="001777EA" w:rsidP="00CD2E07">
      <w:pPr>
        <w:pStyle w:val="Lbjegyzetszveg"/>
        <w:ind w:left="0" w:firstLine="0"/>
      </w:pPr>
      <w:ins w:id="2" w:author="Berényi Nóra" w:date="2016-10-12T09:23:00Z">
        <w:r>
          <w:rPr>
            <w:rStyle w:val="Lbjegyzet-hivatkozs"/>
          </w:rPr>
          <w:footnoteRef/>
        </w:r>
        <w:r>
          <w:t xml:space="preserve"> A 2016. október 12-ei módosításokkal egységes szerkezetbe foglalt közbeszerzési dokumentumok, melyben a </w:t>
        </w:r>
      </w:ins>
      <w:ins w:id="3" w:author="Berényi Nóra" w:date="2016-10-12T09:24:00Z">
        <w:r>
          <w:t>módosítással érintett részek sárga kiemeléssel kerültek megjelölésre.</w:t>
        </w:r>
      </w:ins>
    </w:p>
  </w:footnote>
  <w:footnote w:id="2">
    <w:p w14:paraId="21F2D88F" w14:textId="2A2EAA48" w:rsidR="001777EA" w:rsidRPr="006F077B" w:rsidRDefault="001777EA" w:rsidP="006F077B">
      <w:pPr>
        <w:pStyle w:val="Lbjegyzetszveg"/>
        <w:ind w:left="0" w:firstLine="0"/>
        <w:rPr>
          <w:rFonts w:cs="Tahoma"/>
          <w:sz w:val="16"/>
          <w:szCs w:val="16"/>
        </w:rPr>
      </w:pPr>
      <w:r w:rsidRPr="006F077B">
        <w:rPr>
          <w:rStyle w:val="Lbjegyzet-hivatkozs"/>
          <w:rFonts w:cs="Tahoma"/>
          <w:sz w:val="16"/>
          <w:szCs w:val="16"/>
        </w:rPr>
        <w:footnoteRef/>
      </w:r>
      <w:r w:rsidRPr="006F077B">
        <w:rPr>
          <w:rFonts w:cs="Tahoma"/>
          <w:sz w:val="16"/>
          <w:szCs w:val="16"/>
        </w:rPr>
        <w:t xml:space="preserve"> </w:t>
      </w:r>
      <w:r>
        <w:rPr>
          <w:rFonts w:cs="Tahoma"/>
          <w:sz w:val="16"/>
          <w:szCs w:val="16"/>
        </w:rPr>
        <w:t xml:space="preserve">Kbt. 69. § (4 ) bekezdés: </w:t>
      </w:r>
      <w:r w:rsidRPr="006F077B">
        <w:rPr>
          <w:rFonts w:cs="Tahoma"/>
          <w:sz w:val="16"/>
          <w:szCs w:val="16"/>
        </w:rPr>
        <w:t xml:space="preserve">Az eljárás eredményéről szóló döntés meghozatalát megelőzően az ajánlatkérő köteles az értékelési szempontokra figyelemmel legkedvezőbbnek tekinthető ajánlattevőt öt munkanapos határidő tűzésével felhívni a kizáró okok, az alkalmassági követelmények, valamint – adott esetben – a 82. § (5) bekezdése szerinti objektív kritériumok tekintetében az eljárást megindító felhívásban előírt igazolások benyújtására. </w:t>
      </w:r>
    </w:p>
  </w:footnote>
  <w:footnote w:id="3">
    <w:p w14:paraId="02B60831" w14:textId="77777777" w:rsidR="001777EA" w:rsidRPr="00C859D2" w:rsidRDefault="001777EA" w:rsidP="00EE5614">
      <w:pPr>
        <w:pStyle w:val="Lbjegyzetszveg"/>
        <w:rPr>
          <w:rFonts w:cs="Tahoma"/>
          <w:sz w:val="16"/>
          <w:szCs w:val="16"/>
        </w:rPr>
      </w:pPr>
      <w:r w:rsidRPr="00C859D2">
        <w:rPr>
          <w:rStyle w:val="Lbjegyzet-hivatkozs"/>
          <w:rFonts w:cs="Tahoma"/>
          <w:sz w:val="16"/>
          <w:szCs w:val="16"/>
        </w:rPr>
        <w:footnoteRef/>
      </w:r>
      <w:r w:rsidRPr="00C859D2">
        <w:rPr>
          <w:rFonts w:cs="Tahoma"/>
          <w:sz w:val="16"/>
          <w:szCs w:val="16"/>
        </w:rPr>
        <w:t xml:space="preserve"> Közös ajánlattevők valamennyi tagjára vonatkozóan külön-külön.</w:t>
      </w:r>
    </w:p>
  </w:footnote>
  <w:footnote w:id="4">
    <w:p w14:paraId="5BBF6026" w14:textId="77777777" w:rsidR="001777EA" w:rsidRPr="008A58E3" w:rsidRDefault="001777EA" w:rsidP="002854A4">
      <w:pPr>
        <w:pStyle w:val="Lbjegyzetszveg"/>
        <w:rPr>
          <w:rFonts w:cs="Tahoma"/>
          <w:sz w:val="16"/>
          <w:szCs w:val="16"/>
        </w:rPr>
      </w:pPr>
      <w:r w:rsidRPr="008A58E3">
        <w:rPr>
          <w:rStyle w:val="Lbjegyzet-hivatkozs"/>
          <w:rFonts w:cs="Tahoma"/>
          <w:sz w:val="16"/>
          <w:szCs w:val="16"/>
        </w:rPr>
        <w:footnoteRef/>
      </w:r>
      <w:r w:rsidRPr="008A58E3">
        <w:rPr>
          <w:rFonts w:cs="Tahoma"/>
          <w:sz w:val="16"/>
          <w:szCs w:val="16"/>
        </w:rPr>
        <w:t xml:space="preserve"> Kérjük aláhúzással jelölni!</w:t>
      </w:r>
    </w:p>
  </w:footnote>
  <w:footnote w:id="5">
    <w:p w14:paraId="204C6810" w14:textId="77777777" w:rsidR="001777EA" w:rsidRPr="000D17EE" w:rsidRDefault="001777EA" w:rsidP="00B0237F">
      <w:pPr>
        <w:rPr>
          <w:rFonts w:cs="Tahoma"/>
          <w:sz w:val="16"/>
          <w:szCs w:val="16"/>
        </w:rPr>
      </w:pPr>
      <w:r w:rsidRPr="000D17EE">
        <w:rPr>
          <w:rStyle w:val="Lbjegyzet-karakterek"/>
          <w:rFonts w:cs="Tahoma"/>
          <w:sz w:val="16"/>
          <w:szCs w:val="16"/>
        </w:rPr>
        <w:footnoteRef/>
      </w:r>
      <w:r w:rsidRPr="000D17EE">
        <w:rPr>
          <w:rFonts w:cs="Tahoma"/>
          <w:sz w:val="16"/>
          <w:szCs w:val="16"/>
        </w:rPr>
        <w:t xml:space="preserve"> mikro-, kis- vagy középvállalkozás a 2004. évi XXXIV. törvény meghatározásai szerint – a megfelelő választ a jogszabály rendelkezéseinek tanulmányozását követően kérjük megadni.</w:t>
      </w:r>
    </w:p>
  </w:footnote>
  <w:footnote w:id="6">
    <w:p w14:paraId="2E4103AF" w14:textId="77777777" w:rsidR="001777EA" w:rsidRPr="000D17EE" w:rsidRDefault="001777EA" w:rsidP="00B0237F">
      <w:pPr>
        <w:rPr>
          <w:rFonts w:cs="Tahoma"/>
          <w:sz w:val="16"/>
          <w:szCs w:val="16"/>
        </w:rPr>
      </w:pPr>
      <w:r w:rsidRPr="000D17EE">
        <w:rPr>
          <w:rStyle w:val="Lbjegyzet-karakterek"/>
          <w:rFonts w:cs="Tahoma"/>
          <w:sz w:val="16"/>
          <w:szCs w:val="16"/>
        </w:rPr>
        <w:footnoteRef/>
      </w:r>
      <w:r w:rsidRPr="000D17EE">
        <w:rPr>
          <w:rFonts w:cs="Tahoma"/>
          <w:sz w:val="16"/>
          <w:szCs w:val="16"/>
        </w:rPr>
        <w:t xml:space="preserve"> A nem alkalmazandó szövegrészt kérjük törölni.</w:t>
      </w:r>
    </w:p>
  </w:footnote>
  <w:footnote w:id="7">
    <w:p w14:paraId="5314E4DB" w14:textId="77777777" w:rsidR="001777EA" w:rsidRPr="00C86278" w:rsidRDefault="001777EA" w:rsidP="006414FE">
      <w:pPr>
        <w:pStyle w:val="Lbjegyzetszveg"/>
        <w:rPr>
          <w:rFonts w:cs="Tahoma"/>
          <w:sz w:val="16"/>
          <w:szCs w:val="16"/>
        </w:rPr>
      </w:pPr>
      <w:r w:rsidRPr="00C86278">
        <w:rPr>
          <w:rStyle w:val="Lbjegyzet-hivatkozs"/>
          <w:rFonts w:cs="Tahoma"/>
          <w:sz w:val="16"/>
          <w:szCs w:val="16"/>
        </w:rPr>
        <w:footnoteRef/>
      </w:r>
      <w:r w:rsidRPr="00C86278">
        <w:rPr>
          <w:rFonts w:cs="Tahoma"/>
          <w:sz w:val="16"/>
          <w:szCs w:val="16"/>
        </w:rPr>
        <w:t xml:space="preserve"> Kérjük aláhúzással jelölni!</w:t>
      </w:r>
    </w:p>
  </w:footnote>
  <w:footnote w:id="8">
    <w:p w14:paraId="639C87F0" w14:textId="77777777" w:rsidR="001777EA" w:rsidRPr="00C86278" w:rsidRDefault="001777EA" w:rsidP="006414FE">
      <w:pPr>
        <w:pStyle w:val="Lbjegyzetszveg"/>
        <w:ind w:left="0" w:firstLine="0"/>
        <w:rPr>
          <w:rFonts w:cs="Tahoma"/>
          <w:sz w:val="16"/>
          <w:szCs w:val="16"/>
        </w:rPr>
      </w:pPr>
      <w:r w:rsidRPr="00C86278">
        <w:rPr>
          <w:rStyle w:val="Lbjegyzet-hivatkozs"/>
          <w:rFonts w:cs="Tahoma"/>
          <w:sz w:val="16"/>
          <w:szCs w:val="16"/>
        </w:rPr>
        <w:footnoteRef/>
      </w:r>
      <w:r w:rsidRPr="00C86278">
        <w:rPr>
          <w:rFonts w:cs="Tahoma"/>
          <w:sz w:val="16"/>
          <w:szCs w:val="16"/>
        </w:rPr>
        <w:t xml:space="preserve"> Kbt. 65. § (7): Az előírt alkalmassági követelményeknek az ajánlattevők vagy részvételre jelentkezők bármely más szervezet vagy személy kapacitására támaszkodva is megfelelhetnek, a közöttük fennálló kapcsolat jogi jellegétől függetlenül. Ebben az esetben meg kell jelölni az ajánlatban, több szakaszból álló eljárásban a részvételi jelentkezésben ezt a szervezetet és az eljárást megindító felhívás vonatkozó pontjának megjelölésével azon alkalmassági követelményt vagy követelményeket, amelynek igazolása érdekében az ajánlattevő vagy részvételre jelentkező ezen szervezet erőforrására vagy arra is támaszkodik. A Kbt. 65. § (8) bekezdésben foglalt eset kivételével csatolni kell az ajánlatban vagy részvételi jelentkezésben a kapacitásait rendelkezésre bocsátó szervezet olyan szerződéses vagy előszerződésben vállalt kötelezettségvállalását tartalmazó okiratot, amely alátámasztja, hogy a szerződés teljesítéséhez szükséges erőforrások rendelkezésre állnak majd a szerződés teljesítésének időtartama alatt.</w:t>
      </w:r>
    </w:p>
  </w:footnote>
  <w:footnote w:id="9">
    <w:p w14:paraId="0717EEFD" w14:textId="77777777" w:rsidR="001777EA" w:rsidRPr="00C86278" w:rsidRDefault="001777EA" w:rsidP="006414FE">
      <w:pPr>
        <w:pStyle w:val="Lbjegyzetszveg"/>
        <w:ind w:left="0" w:firstLine="0"/>
        <w:rPr>
          <w:rFonts w:cs="Tahoma"/>
          <w:sz w:val="16"/>
          <w:szCs w:val="16"/>
        </w:rPr>
      </w:pPr>
      <w:r w:rsidRPr="00C86278">
        <w:rPr>
          <w:rStyle w:val="Lbjegyzet-hivatkozs"/>
          <w:rFonts w:cs="Tahoma"/>
          <w:sz w:val="16"/>
          <w:szCs w:val="16"/>
        </w:rPr>
        <w:footnoteRef/>
      </w:r>
      <w:r w:rsidRPr="00C86278">
        <w:rPr>
          <w:rFonts w:cs="Tahoma"/>
          <w:sz w:val="16"/>
          <w:szCs w:val="16"/>
        </w:rPr>
        <w:t xml:space="preserve"> Kbt. 65. § (8): Az a szervezet, amelynek adatait az ajánlattevő vagy részvételre jelentkező a gazdasági és pénzügyi alkalmasság igazolásához felhasználja, a Ptk. 6:419. §-ában foglaltak szerint kezesként felel az ajánlatkérőt az ajánlattevő teljesítésének elmaradásával vagy hibás teljesítésével összefüggésben ért kár megtérítéséért.</w:t>
      </w:r>
    </w:p>
    <w:p w14:paraId="3C38097F" w14:textId="77777777" w:rsidR="001777EA" w:rsidRPr="00C86278" w:rsidRDefault="001777EA" w:rsidP="006414FE">
      <w:pPr>
        <w:pStyle w:val="Lbjegyzetszveg"/>
        <w:ind w:left="0" w:firstLine="0"/>
        <w:rPr>
          <w:rFonts w:cs="Tahoma"/>
          <w:sz w:val="16"/>
          <w:szCs w:val="16"/>
        </w:rPr>
      </w:pPr>
      <w:r w:rsidRPr="00C86278">
        <w:rPr>
          <w:rFonts w:cs="Tahoma"/>
          <w:sz w:val="16"/>
          <w:szCs w:val="16"/>
        </w:rPr>
        <w:t>Kbt. 65. § (9): A külön jogszabályban foglaltak szerint előírt, szakemberek – azok végzettségére, képzettségére – rendelkezésre állására vonatkozó követelmény, valamint a releváns szakmai tapasztalatot igazoló referenciákra vonatkozó követelmény teljesítésének igazolására a gazdasági szereplő csak akkor veheti igénybe más szervezet kapacitásait, ha az adott szervezet valósítja meg azt az építési beruházást, szolgáltatást vagy szállítást, amelyhez e kapacitásokra szükség van. A Kbt. 65. § (1) bekezdés c) pontja szerinti követelmény igazolására akkor vehető igénybe más szervezet kapacitása, ha az adott szervezet valósítja meg azt a feladatot, amelyre vonatkozóan a nyilvántartásban szereplés, szervezeti tagság vagy engedéllyel rendelkezés kötelezettsége fennáll. A Kbt. 65. § (7) bekezdés szerint csatolandó kötelezettségvállalásnak ezt kell alátámasztania.</w:t>
      </w:r>
    </w:p>
  </w:footnote>
  <w:footnote w:id="10">
    <w:p w14:paraId="463CAB25" w14:textId="77777777" w:rsidR="001777EA" w:rsidRPr="006F077B" w:rsidRDefault="001777EA" w:rsidP="006F077B">
      <w:pPr>
        <w:pStyle w:val="Lbjegyzetszveg"/>
        <w:pBdr>
          <w:top w:val="single" w:sz="4" w:space="1" w:color="auto"/>
          <w:left w:val="single" w:sz="4" w:space="4" w:color="auto"/>
          <w:bottom w:val="single" w:sz="4" w:space="1" w:color="auto"/>
          <w:right w:val="single" w:sz="4" w:space="4" w:color="auto"/>
        </w:pBdr>
        <w:shd w:val="clear" w:color="auto" w:fill="BFBFBF"/>
        <w:ind w:left="0" w:firstLine="0"/>
        <w:rPr>
          <w:rFonts w:cs="Tahoma"/>
          <w:sz w:val="16"/>
          <w:szCs w:val="16"/>
        </w:rPr>
      </w:pPr>
      <w:r w:rsidRPr="006F077B">
        <w:rPr>
          <w:rStyle w:val="Lbjegyzet-hivatkozs"/>
          <w:rFonts w:cs="Tahoma"/>
          <w:sz w:val="16"/>
          <w:szCs w:val="16"/>
        </w:rPr>
        <w:footnoteRef/>
      </w:r>
      <w:r w:rsidRPr="006F077B">
        <w:rPr>
          <w:rFonts w:cs="Tahoma"/>
          <w:sz w:val="16"/>
          <w:szCs w:val="16"/>
        </w:rPr>
        <w:tab/>
        <w:t>A Bizottság szervezeti egységei az elektronikus ESPD-szolgáltatást díjmentesen bocsátják az ajánlatkérő szervek, a közszolgáltató ajánlatkérők, a gazdasági szereplők, az elektronikus szolgáltatók és más érdekelt felek rendelkezésére.</w:t>
      </w:r>
    </w:p>
  </w:footnote>
  <w:footnote w:id="11">
    <w:p w14:paraId="463CAB26" w14:textId="77777777" w:rsidR="001777EA" w:rsidRPr="006F077B" w:rsidRDefault="001777EA" w:rsidP="006F077B">
      <w:pPr>
        <w:pStyle w:val="Lbjegyzetszveg"/>
        <w:pBdr>
          <w:top w:val="single" w:sz="4" w:space="1" w:color="auto"/>
          <w:left w:val="single" w:sz="4" w:space="4" w:color="auto"/>
          <w:bottom w:val="single" w:sz="4" w:space="1" w:color="auto"/>
          <w:right w:val="single" w:sz="4" w:space="4" w:color="auto"/>
        </w:pBdr>
        <w:shd w:val="clear" w:color="auto" w:fill="BFBFBF"/>
        <w:ind w:left="0" w:firstLine="0"/>
        <w:rPr>
          <w:rFonts w:cs="Tahoma"/>
          <w:sz w:val="16"/>
          <w:szCs w:val="16"/>
        </w:rPr>
      </w:pPr>
      <w:r w:rsidRPr="006F077B">
        <w:rPr>
          <w:rStyle w:val="Lbjegyzet-hivatkozs"/>
          <w:rFonts w:cs="Tahoma"/>
          <w:sz w:val="16"/>
          <w:szCs w:val="16"/>
        </w:rPr>
        <w:footnoteRef/>
      </w:r>
      <w:r w:rsidRPr="006F077B">
        <w:rPr>
          <w:rFonts w:cs="Tahoma"/>
          <w:sz w:val="16"/>
          <w:szCs w:val="16"/>
        </w:rPr>
        <w:tab/>
      </w:r>
      <w:r w:rsidRPr="006F077B">
        <w:rPr>
          <w:rFonts w:cs="Tahoma"/>
          <w:b/>
          <w:sz w:val="16"/>
          <w:szCs w:val="16"/>
        </w:rPr>
        <w:t>Ajánlatkérő szervek</w:t>
      </w:r>
      <w:r w:rsidRPr="006F077B">
        <w:rPr>
          <w:rFonts w:cs="Tahoma"/>
          <w:sz w:val="16"/>
          <w:szCs w:val="16"/>
        </w:rPr>
        <w:t xml:space="preserve"> részére: vagy az eljárást megindító felhívásként alkalmazott </w:t>
      </w:r>
      <w:r w:rsidRPr="006F077B">
        <w:rPr>
          <w:rFonts w:cs="Tahoma"/>
          <w:b/>
          <w:sz w:val="16"/>
          <w:szCs w:val="16"/>
        </w:rPr>
        <w:t>Előzetes tájékoztató</w:t>
      </w:r>
      <w:r w:rsidRPr="006F077B">
        <w:rPr>
          <w:rFonts w:cs="Tahoma"/>
          <w:sz w:val="16"/>
          <w:szCs w:val="16"/>
        </w:rPr>
        <w:t xml:space="preserve">, vagy </w:t>
      </w:r>
      <w:r w:rsidRPr="006F077B">
        <w:rPr>
          <w:rFonts w:cs="Tahoma"/>
          <w:b/>
          <w:sz w:val="16"/>
          <w:szCs w:val="16"/>
        </w:rPr>
        <w:t>Szerződésről szóló hirdetmény</w:t>
      </w:r>
      <w:r w:rsidRPr="006F077B">
        <w:rPr>
          <w:rFonts w:cs="Tahoma"/>
          <w:sz w:val="16"/>
          <w:szCs w:val="16"/>
        </w:rPr>
        <w:t>.</w:t>
      </w:r>
    </w:p>
    <w:p w14:paraId="463CAB27" w14:textId="77777777" w:rsidR="001777EA" w:rsidRPr="006F077B" w:rsidRDefault="001777EA" w:rsidP="006F077B">
      <w:pPr>
        <w:pStyle w:val="Lbjegyzetszveg"/>
        <w:pBdr>
          <w:top w:val="single" w:sz="4" w:space="1" w:color="auto"/>
          <w:left w:val="single" w:sz="4" w:space="4" w:color="auto"/>
          <w:bottom w:val="single" w:sz="4" w:space="1" w:color="auto"/>
          <w:right w:val="single" w:sz="4" w:space="4" w:color="auto"/>
        </w:pBdr>
        <w:shd w:val="clear" w:color="auto" w:fill="BFBFBF"/>
        <w:ind w:left="0" w:firstLine="0"/>
        <w:rPr>
          <w:rFonts w:cs="Tahoma"/>
          <w:sz w:val="16"/>
          <w:szCs w:val="16"/>
        </w:rPr>
      </w:pPr>
      <w:r w:rsidRPr="006F077B">
        <w:rPr>
          <w:rFonts w:cs="Tahoma"/>
          <w:b/>
          <w:sz w:val="16"/>
          <w:szCs w:val="16"/>
        </w:rPr>
        <w:t>Közszolgáltató ajánlatkérők</w:t>
      </w:r>
      <w:r w:rsidRPr="006F077B">
        <w:rPr>
          <w:rFonts w:cs="Tahoma"/>
          <w:sz w:val="16"/>
          <w:szCs w:val="16"/>
        </w:rPr>
        <w:t xml:space="preserve"> részére: az eljárást megindító felhívásként alkalmazott </w:t>
      </w:r>
      <w:r w:rsidRPr="006F077B">
        <w:rPr>
          <w:rFonts w:cs="Tahoma"/>
          <w:b/>
          <w:sz w:val="16"/>
          <w:szCs w:val="16"/>
        </w:rPr>
        <w:t>Időszakos előzetes tájékoztató</w:t>
      </w:r>
      <w:r w:rsidRPr="006F077B">
        <w:rPr>
          <w:rFonts w:cs="Tahoma"/>
          <w:sz w:val="16"/>
          <w:szCs w:val="16"/>
        </w:rPr>
        <w:t>,</w:t>
      </w:r>
    </w:p>
    <w:p w14:paraId="463CAB28" w14:textId="77777777" w:rsidR="001777EA" w:rsidRPr="006F077B" w:rsidRDefault="001777EA" w:rsidP="006F077B">
      <w:pPr>
        <w:pStyle w:val="Lbjegyzetszveg"/>
        <w:pBdr>
          <w:top w:val="single" w:sz="4" w:space="1" w:color="auto"/>
          <w:left w:val="single" w:sz="4" w:space="4" w:color="auto"/>
          <w:bottom w:val="single" w:sz="4" w:space="1" w:color="auto"/>
          <w:right w:val="single" w:sz="4" w:space="4" w:color="auto"/>
        </w:pBdr>
        <w:shd w:val="clear" w:color="auto" w:fill="BFBFBF"/>
        <w:ind w:left="0" w:firstLine="0"/>
        <w:rPr>
          <w:rFonts w:cs="Tahoma"/>
          <w:sz w:val="16"/>
          <w:szCs w:val="16"/>
        </w:rPr>
      </w:pPr>
      <w:r w:rsidRPr="006F077B">
        <w:rPr>
          <w:rFonts w:cs="Tahoma"/>
          <w:sz w:val="16"/>
          <w:szCs w:val="16"/>
        </w:rPr>
        <w:t xml:space="preserve">Szerződésről szóló hirdetmény, vagy a </w:t>
      </w:r>
      <w:r w:rsidRPr="006F077B">
        <w:rPr>
          <w:rFonts w:cs="Tahoma"/>
          <w:b/>
          <w:sz w:val="16"/>
          <w:szCs w:val="16"/>
        </w:rPr>
        <w:t>Minősítési rendszer meglétéről szóló hirdetmény</w:t>
      </w:r>
    </w:p>
  </w:footnote>
  <w:footnote w:id="12">
    <w:p w14:paraId="463CAB29" w14:textId="77777777" w:rsidR="001777EA" w:rsidRPr="006F077B" w:rsidRDefault="001777EA" w:rsidP="006F077B">
      <w:pPr>
        <w:pStyle w:val="Lbjegyzetszveg"/>
        <w:pBdr>
          <w:top w:val="single" w:sz="4" w:space="1" w:color="auto"/>
          <w:left w:val="single" w:sz="4" w:space="4" w:color="auto"/>
          <w:bottom w:val="single" w:sz="4" w:space="1" w:color="auto"/>
          <w:right w:val="single" w:sz="4" w:space="4" w:color="auto"/>
        </w:pBdr>
        <w:shd w:val="clear" w:color="auto" w:fill="BFBFBF"/>
        <w:ind w:left="0" w:firstLine="0"/>
        <w:rPr>
          <w:rFonts w:cs="Tahoma"/>
          <w:sz w:val="16"/>
          <w:szCs w:val="16"/>
        </w:rPr>
      </w:pPr>
      <w:r w:rsidRPr="006F077B">
        <w:rPr>
          <w:rStyle w:val="Lbjegyzet-hivatkozs"/>
          <w:rFonts w:cs="Tahoma"/>
          <w:sz w:val="16"/>
          <w:szCs w:val="16"/>
        </w:rPr>
        <w:footnoteRef/>
      </w:r>
      <w:r w:rsidRPr="006F077B">
        <w:rPr>
          <w:rFonts w:cs="Tahoma"/>
          <w:sz w:val="16"/>
          <w:szCs w:val="16"/>
        </w:rPr>
        <w:tab/>
      </w:r>
      <w:r w:rsidRPr="006F077B">
        <w:rPr>
          <w:rFonts w:cs="Tahoma"/>
          <w:i/>
          <w:sz w:val="16"/>
          <w:szCs w:val="16"/>
        </w:rPr>
        <w:t>A vonatkozó hirdetmény I. szakaszának I.1 pontjából átmásolandó információ.</w:t>
      </w:r>
      <w:r w:rsidRPr="006F077B">
        <w:rPr>
          <w:rFonts w:cs="Tahoma"/>
          <w:sz w:val="16"/>
          <w:szCs w:val="16"/>
        </w:rPr>
        <w:t xml:space="preserve"> Közös közbeszerzés esetén kérjük feltüntetni minden résztvevő beszerző nevét.</w:t>
      </w:r>
    </w:p>
  </w:footnote>
  <w:footnote w:id="13">
    <w:p w14:paraId="463CAB2A" w14:textId="77777777" w:rsidR="001777EA" w:rsidRPr="006F077B" w:rsidRDefault="001777EA" w:rsidP="006F077B">
      <w:pPr>
        <w:pStyle w:val="Lbjegyzetszveg"/>
        <w:pBdr>
          <w:top w:val="single" w:sz="4" w:space="1" w:color="auto"/>
          <w:left w:val="single" w:sz="4" w:space="4" w:color="auto"/>
          <w:bottom w:val="single" w:sz="4" w:space="1" w:color="auto"/>
          <w:right w:val="single" w:sz="4" w:space="4" w:color="auto"/>
        </w:pBdr>
        <w:shd w:val="clear" w:color="auto" w:fill="BFBFBF"/>
        <w:ind w:left="0" w:firstLine="0"/>
        <w:rPr>
          <w:rFonts w:cs="Tahoma"/>
          <w:i/>
          <w:sz w:val="16"/>
          <w:szCs w:val="16"/>
        </w:rPr>
      </w:pPr>
      <w:r w:rsidRPr="006F077B">
        <w:rPr>
          <w:rStyle w:val="Lbjegyzet-hivatkozs"/>
          <w:rFonts w:cs="Tahoma"/>
          <w:sz w:val="16"/>
          <w:szCs w:val="16"/>
        </w:rPr>
        <w:footnoteRef/>
      </w:r>
      <w:r w:rsidRPr="006F077B">
        <w:rPr>
          <w:rFonts w:cs="Tahoma"/>
          <w:sz w:val="16"/>
          <w:szCs w:val="16"/>
        </w:rPr>
        <w:tab/>
      </w:r>
      <w:r w:rsidRPr="006F077B">
        <w:rPr>
          <w:rFonts w:cs="Tahoma"/>
          <w:i/>
          <w:sz w:val="16"/>
          <w:szCs w:val="16"/>
        </w:rPr>
        <w:t>Lásd a vonatkozó hirdetmény II.1.1 és II.1.3 pontját.</w:t>
      </w:r>
    </w:p>
  </w:footnote>
  <w:footnote w:id="14">
    <w:p w14:paraId="463CAB2B" w14:textId="77777777" w:rsidR="001777EA" w:rsidRPr="006F077B" w:rsidRDefault="001777EA" w:rsidP="006F077B">
      <w:pPr>
        <w:pStyle w:val="Lbjegyzetszveg"/>
        <w:pBdr>
          <w:top w:val="single" w:sz="4" w:space="1" w:color="auto"/>
          <w:left w:val="single" w:sz="4" w:space="4" w:color="auto"/>
          <w:bottom w:val="single" w:sz="4" w:space="1" w:color="auto"/>
          <w:right w:val="single" w:sz="4" w:space="4" w:color="auto"/>
        </w:pBdr>
        <w:shd w:val="clear" w:color="auto" w:fill="BFBFBF"/>
        <w:ind w:left="0" w:firstLine="0"/>
        <w:rPr>
          <w:rFonts w:cs="Tahoma"/>
          <w:i/>
          <w:sz w:val="16"/>
          <w:szCs w:val="16"/>
        </w:rPr>
      </w:pPr>
      <w:r w:rsidRPr="006F077B">
        <w:rPr>
          <w:rStyle w:val="Lbjegyzet-hivatkozs"/>
          <w:rFonts w:cs="Tahoma"/>
          <w:sz w:val="16"/>
          <w:szCs w:val="16"/>
        </w:rPr>
        <w:footnoteRef/>
      </w:r>
      <w:r w:rsidRPr="006F077B">
        <w:rPr>
          <w:rFonts w:cs="Tahoma"/>
          <w:i/>
          <w:sz w:val="16"/>
          <w:szCs w:val="16"/>
        </w:rPr>
        <w:tab/>
        <w:t>Lásd a vonatkozó hirdetmény II.1.1 pontját.</w:t>
      </w:r>
    </w:p>
  </w:footnote>
  <w:footnote w:id="15">
    <w:p w14:paraId="463CAB2C" w14:textId="77777777" w:rsidR="001777EA" w:rsidRPr="006F077B" w:rsidRDefault="001777EA" w:rsidP="006F077B">
      <w:pPr>
        <w:pStyle w:val="Lbjegyzetszveg"/>
        <w:pBdr>
          <w:top w:val="single" w:sz="4" w:space="1" w:color="auto"/>
          <w:left w:val="single" w:sz="4" w:space="4" w:color="auto"/>
          <w:bottom w:val="single" w:sz="4" w:space="1" w:color="auto"/>
          <w:right w:val="single" w:sz="4" w:space="4" w:color="auto"/>
        </w:pBdr>
        <w:shd w:val="clear" w:color="auto" w:fill="BFBFBF"/>
        <w:ind w:left="0" w:firstLine="0"/>
        <w:rPr>
          <w:rFonts w:cs="Tahoma"/>
          <w:sz w:val="16"/>
          <w:szCs w:val="16"/>
        </w:rPr>
      </w:pPr>
      <w:r w:rsidRPr="006F077B">
        <w:rPr>
          <w:rStyle w:val="Lbjegyzet-hivatkozs"/>
          <w:rFonts w:cs="Tahoma"/>
          <w:sz w:val="16"/>
          <w:szCs w:val="16"/>
        </w:rPr>
        <w:footnoteRef/>
      </w:r>
      <w:r w:rsidRPr="006F077B">
        <w:rPr>
          <w:rFonts w:cs="Tahoma"/>
          <w:sz w:val="16"/>
          <w:szCs w:val="16"/>
        </w:rPr>
        <w:tab/>
        <w:t>Kérjük, ismételje meg a kapcsolattartó személyekre vonatkozó információt, ahányszor szükséges.</w:t>
      </w:r>
    </w:p>
  </w:footnote>
  <w:footnote w:id="16">
    <w:p w14:paraId="463CAB2D" w14:textId="77777777" w:rsidR="001777EA" w:rsidRPr="006F077B" w:rsidRDefault="001777EA" w:rsidP="006F077B">
      <w:pPr>
        <w:pStyle w:val="Lbjegyzetszveg"/>
        <w:pBdr>
          <w:top w:val="single" w:sz="4" w:space="1" w:color="auto"/>
          <w:left w:val="single" w:sz="4" w:space="4" w:color="auto"/>
          <w:bottom w:val="single" w:sz="4" w:space="1" w:color="auto"/>
          <w:right w:val="single" w:sz="4" w:space="4" w:color="auto"/>
        </w:pBdr>
        <w:shd w:val="clear" w:color="auto" w:fill="BFBFBF"/>
        <w:ind w:left="0" w:firstLine="0"/>
        <w:rPr>
          <w:rStyle w:val="DeltaViewInsertion"/>
          <w:rFonts w:cs="Tahoma"/>
          <w:b w:val="0"/>
          <w:i w:val="0"/>
          <w:sz w:val="16"/>
          <w:szCs w:val="16"/>
        </w:rPr>
      </w:pPr>
      <w:r w:rsidRPr="006F077B">
        <w:rPr>
          <w:rStyle w:val="Lbjegyzet-hivatkozs"/>
          <w:rFonts w:cs="Tahoma"/>
          <w:sz w:val="16"/>
          <w:szCs w:val="16"/>
        </w:rPr>
        <w:footnoteRef/>
      </w:r>
      <w:r w:rsidRPr="006F077B">
        <w:rPr>
          <w:rFonts w:cs="Tahoma"/>
          <w:sz w:val="16"/>
          <w:szCs w:val="16"/>
        </w:rPr>
        <w:tab/>
        <w:t xml:space="preserve">Lásd </w:t>
      </w:r>
      <w:r w:rsidRPr="006F077B">
        <w:rPr>
          <w:rStyle w:val="DeltaViewInsertion"/>
          <w:rFonts w:cs="Tahoma"/>
          <w:b w:val="0"/>
          <w:i w:val="0"/>
          <w:sz w:val="16"/>
          <w:szCs w:val="16"/>
        </w:rPr>
        <w:t>a Bizottság 2003. május 6-i ajánlását a mikro-, kis és középvállalkozások meghatározásáról (HL L 124., 2003.5.20., 36. o.). Ez az információ csak statisztikai célból szükséges.</w:t>
      </w:r>
    </w:p>
    <w:p w14:paraId="463CAB2E" w14:textId="77777777" w:rsidR="001777EA" w:rsidRPr="006F077B" w:rsidRDefault="001777EA" w:rsidP="006F077B">
      <w:pPr>
        <w:pStyle w:val="Lbjegyzetszveg"/>
        <w:pBdr>
          <w:top w:val="single" w:sz="4" w:space="1" w:color="auto"/>
          <w:left w:val="single" w:sz="4" w:space="4" w:color="auto"/>
          <w:bottom w:val="single" w:sz="4" w:space="1" w:color="auto"/>
          <w:right w:val="single" w:sz="4" w:space="4" w:color="auto"/>
        </w:pBdr>
        <w:shd w:val="clear" w:color="auto" w:fill="BFBFBF"/>
        <w:ind w:left="0" w:firstLine="0"/>
        <w:rPr>
          <w:rStyle w:val="DeltaViewInsertion"/>
          <w:rFonts w:cs="Tahoma"/>
          <w:b w:val="0"/>
          <w:i w:val="0"/>
          <w:sz w:val="16"/>
          <w:szCs w:val="16"/>
        </w:rPr>
      </w:pPr>
      <w:r w:rsidRPr="006F077B">
        <w:rPr>
          <w:rStyle w:val="DeltaViewInsertion"/>
          <w:rFonts w:cs="Tahoma"/>
          <w:i w:val="0"/>
          <w:sz w:val="16"/>
          <w:szCs w:val="16"/>
        </w:rPr>
        <w:t>Mikrovállalkozás:</w:t>
      </w:r>
      <w:r w:rsidRPr="006F077B">
        <w:rPr>
          <w:rStyle w:val="DeltaViewInsertion"/>
          <w:rFonts w:cs="Tahoma"/>
          <w:b w:val="0"/>
          <w:i w:val="0"/>
          <w:sz w:val="16"/>
          <w:szCs w:val="16"/>
        </w:rPr>
        <w:t xml:space="preserve"> olyan vállalkozás, amely </w:t>
      </w:r>
      <w:r w:rsidRPr="006F077B">
        <w:rPr>
          <w:rStyle w:val="DeltaViewInsertion"/>
          <w:rFonts w:cs="Tahoma"/>
          <w:i w:val="0"/>
          <w:sz w:val="16"/>
          <w:szCs w:val="16"/>
        </w:rPr>
        <w:t>10-nél kevesebb főt foglalkoztat,</w:t>
      </w:r>
      <w:r w:rsidRPr="006F077B">
        <w:rPr>
          <w:rStyle w:val="DeltaViewInsertion"/>
          <w:rFonts w:cs="Tahoma"/>
          <w:b w:val="0"/>
          <w:i w:val="0"/>
          <w:sz w:val="16"/>
          <w:szCs w:val="16"/>
        </w:rPr>
        <w:t xml:space="preserve"> és amelynek éves forgalma és/vagy éves mérlegfőösszege </w:t>
      </w:r>
      <w:r w:rsidRPr="006F077B">
        <w:rPr>
          <w:rStyle w:val="DeltaViewInsertion"/>
          <w:rFonts w:cs="Tahoma"/>
          <w:i w:val="0"/>
          <w:sz w:val="16"/>
          <w:szCs w:val="16"/>
        </w:rPr>
        <w:t>nem haladja meg a 2 millió eurót</w:t>
      </w:r>
      <w:r w:rsidRPr="006F077B">
        <w:rPr>
          <w:rStyle w:val="DeltaViewInsertion"/>
          <w:rFonts w:cs="Tahoma"/>
          <w:b w:val="0"/>
          <w:i w:val="0"/>
          <w:sz w:val="16"/>
          <w:szCs w:val="16"/>
        </w:rPr>
        <w:t>.</w:t>
      </w:r>
    </w:p>
    <w:p w14:paraId="463CAB2F" w14:textId="77777777" w:rsidR="001777EA" w:rsidRPr="006F077B" w:rsidRDefault="001777EA" w:rsidP="006F077B">
      <w:pPr>
        <w:pStyle w:val="Lbjegyzetszveg"/>
        <w:pBdr>
          <w:top w:val="single" w:sz="4" w:space="1" w:color="auto"/>
          <w:left w:val="single" w:sz="4" w:space="4" w:color="auto"/>
          <w:bottom w:val="single" w:sz="4" w:space="1" w:color="auto"/>
          <w:right w:val="single" w:sz="4" w:space="4" w:color="auto"/>
        </w:pBdr>
        <w:shd w:val="clear" w:color="auto" w:fill="BFBFBF"/>
        <w:ind w:left="0" w:firstLine="0"/>
        <w:rPr>
          <w:rStyle w:val="DeltaViewInsertion"/>
          <w:rFonts w:cs="Tahoma"/>
          <w:b w:val="0"/>
          <w:i w:val="0"/>
          <w:sz w:val="16"/>
          <w:szCs w:val="16"/>
        </w:rPr>
      </w:pPr>
      <w:r w:rsidRPr="006F077B">
        <w:rPr>
          <w:rStyle w:val="DeltaViewInsertion"/>
          <w:rFonts w:cs="Tahoma"/>
          <w:i w:val="0"/>
          <w:sz w:val="16"/>
          <w:szCs w:val="16"/>
        </w:rPr>
        <w:t>Kisvállalkozás:</w:t>
      </w:r>
      <w:r w:rsidRPr="006F077B">
        <w:rPr>
          <w:rStyle w:val="DeltaViewInsertion"/>
          <w:rFonts w:cs="Tahoma"/>
          <w:b w:val="0"/>
          <w:i w:val="0"/>
          <w:sz w:val="16"/>
          <w:szCs w:val="16"/>
        </w:rPr>
        <w:t xml:space="preserve"> olyan vállalkozás, amely </w:t>
      </w:r>
      <w:r w:rsidRPr="006F077B">
        <w:rPr>
          <w:rStyle w:val="DeltaViewInsertion"/>
          <w:rFonts w:cs="Tahoma"/>
          <w:i w:val="0"/>
          <w:sz w:val="16"/>
          <w:szCs w:val="16"/>
        </w:rPr>
        <w:t>50-nél kevesebb főt foglalkoztat</w:t>
      </w:r>
      <w:r w:rsidRPr="006F077B">
        <w:rPr>
          <w:rStyle w:val="DeltaViewInsertion"/>
          <w:rFonts w:cs="Tahoma"/>
          <w:b w:val="0"/>
          <w:i w:val="0"/>
          <w:sz w:val="16"/>
          <w:szCs w:val="16"/>
        </w:rPr>
        <w:t xml:space="preserve">, és amelynek éves forgalma és/vagy éves mérlegfőösszege </w:t>
      </w:r>
      <w:r w:rsidRPr="006F077B">
        <w:rPr>
          <w:rStyle w:val="DeltaViewInsertion"/>
          <w:rFonts w:cs="Tahoma"/>
          <w:i w:val="0"/>
          <w:sz w:val="16"/>
          <w:szCs w:val="16"/>
        </w:rPr>
        <w:t>nem haladja meg a 10 millió eurót</w:t>
      </w:r>
      <w:r w:rsidRPr="006F077B">
        <w:rPr>
          <w:rStyle w:val="DeltaViewInsertion"/>
          <w:rFonts w:cs="Tahoma"/>
          <w:b w:val="0"/>
          <w:i w:val="0"/>
          <w:sz w:val="16"/>
          <w:szCs w:val="16"/>
        </w:rPr>
        <w:t>;</w:t>
      </w:r>
    </w:p>
    <w:p w14:paraId="463CAB30" w14:textId="77777777" w:rsidR="001777EA" w:rsidRPr="006F077B" w:rsidRDefault="001777EA" w:rsidP="006F077B">
      <w:pPr>
        <w:pStyle w:val="Lbjegyzetszveg"/>
        <w:pBdr>
          <w:top w:val="single" w:sz="4" w:space="1" w:color="auto"/>
          <w:left w:val="single" w:sz="4" w:space="4" w:color="auto"/>
          <w:bottom w:val="single" w:sz="4" w:space="1" w:color="auto"/>
          <w:right w:val="single" w:sz="4" w:space="4" w:color="auto"/>
        </w:pBdr>
        <w:shd w:val="clear" w:color="auto" w:fill="BFBFBF"/>
        <w:ind w:left="0" w:firstLine="0"/>
        <w:rPr>
          <w:rFonts w:cs="Tahoma"/>
          <w:sz w:val="16"/>
          <w:szCs w:val="16"/>
        </w:rPr>
      </w:pPr>
      <w:r w:rsidRPr="006F077B">
        <w:rPr>
          <w:rStyle w:val="DeltaViewInsertion"/>
          <w:rFonts w:cs="Tahoma"/>
          <w:i w:val="0"/>
          <w:sz w:val="16"/>
          <w:szCs w:val="16"/>
        </w:rPr>
        <w:t xml:space="preserve">Középvállalkozás: olyan vállalkozás, amely nem mikro- és nem kisvállalkozás, és </w:t>
      </w:r>
      <w:r w:rsidRPr="006F077B">
        <w:rPr>
          <w:rFonts w:cs="Tahoma"/>
          <w:sz w:val="16"/>
          <w:szCs w:val="16"/>
        </w:rPr>
        <w:t xml:space="preserve">amely </w:t>
      </w:r>
      <w:r w:rsidRPr="006F077B">
        <w:rPr>
          <w:rFonts w:cs="Tahoma"/>
          <w:b/>
          <w:sz w:val="16"/>
          <w:szCs w:val="16"/>
        </w:rPr>
        <w:t>250-nél kevesebb főt foglalkoztat,</w:t>
      </w:r>
      <w:r w:rsidRPr="006F077B">
        <w:rPr>
          <w:rFonts w:cs="Tahoma"/>
          <w:sz w:val="16"/>
          <w:szCs w:val="16"/>
        </w:rPr>
        <w:t xml:space="preserve"> és amelynek </w:t>
      </w:r>
      <w:r w:rsidRPr="006F077B">
        <w:rPr>
          <w:rFonts w:cs="Tahoma"/>
          <w:b/>
          <w:sz w:val="16"/>
          <w:szCs w:val="16"/>
        </w:rPr>
        <w:t>éves forgalma nem haladja meg az 50 millió eurót</w:t>
      </w:r>
      <w:r w:rsidRPr="006F077B">
        <w:rPr>
          <w:rFonts w:cs="Tahoma"/>
          <w:sz w:val="16"/>
          <w:szCs w:val="16"/>
        </w:rPr>
        <w:t xml:space="preserve">, </w:t>
      </w:r>
      <w:r w:rsidRPr="006F077B">
        <w:rPr>
          <w:rFonts w:cs="Tahoma"/>
          <w:b/>
          <w:i/>
          <w:sz w:val="16"/>
          <w:szCs w:val="16"/>
        </w:rPr>
        <w:t>és/vagy</w:t>
      </w:r>
      <w:r w:rsidRPr="006F077B">
        <w:rPr>
          <w:rFonts w:cs="Tahoma"/>
          <w:sz w:val="16"/>
          <w:szCs w:val="16"/>
        </w:rPr>
        <w:t xml:space="preserve"> </w:t>
      </w:r>
      <w:r w:rsidRPr="006F077B">
        <w:rPr>
          <w:rFonts w:cs="Tahoma"/>
          <w:b/>
          <w:sz w:val="16"/>
          <w:szCs w:val="16"/>
        </w:rPr>
        <w:t>éves mérlegfőösszege nem haladja meg a 43 millió eurót</w:t>
      </w:r>
      <w:r w:rsidRPr="006F077B">
        <w:rPr>
          <w:rFonts w:cs="Tahoma"/>
          <w:sz w:val="16"/>
          <w:szCs w:val="16"/>
        </w:rPr>
        <w:t>.</w:t>
      </w:r>
    </w:p>
  </w:footnote>
  <w:footnote w:id="17">
    <w:p w14:paraId="463CAB31" w14:textId="77777777" w:rsidR="001777EA" w:rsidRPr="006F077B" w:rsidRDefault="001777EA" w:rsidP="006F077B">
      <w:pPr>
        <w:pStyle w:val="Lbjegyzetszveg"/>
        <w:pBdr>
          <w:top w:val="single" w:sz="4" w:space="1" w:color="auto"/>
          <w:left w:val="single" w:sz="4" w:space="4" w:color="auto"/>
          <w:bottom w:val="single" w:sz="4" w:space="1" w:color="auto"/>
          <w:right w:val="single" w:sz="4" w:space="4" w:color="auto"/>
        </w:pBdr>
        <w:shd w:val="clear" w:color="auto" w:fill="BFBFBF"/>
        <w:ind w:left="0" w:firstLine="0"/>
        <w:rPr>
          <w:rFonts w:cs="Tahoma"/>
          <w:sz w:val="16"/>
          <w:szCs w:val="16"/>
        </w:rPr>
      </w:pPr>
      <w:r w:rsidRPr="006F077B">
        <w:rPr>
          <w:rStyle w:val="Lbjegyzet-hivatkozs"/>
          <w:rFonts w:cs="Tahoma"/>
          <w:sz w:val="16"/>
          <w:szCs w:val="16"/>
        </w:rPr>
        <w:footnoteRef/>
      </w:r>
      <w:r w:rsidRPr="006F077B">
        <w:rPr>
          <w:rFonts w:cs="Tahoma"/>
          <w:sz w:val="16"/>
          <w:szCs w:val="16"/>
        </w:rPr>
        <w:tab/>
        <w:t xml:space="preserve">Azaz fő célja a fogyatékossággal élő vagy hátrányos helyzetű személyek szociális és szakmai </w:t>
      </w:r>
      <w:bookmarkStart w:id="71" w:name="_DV_C939"/>
      <w:r w:rsidRPr="006F077B">
        <w:rPr>
          <w:rFonts w:cs="Tahoma"/>
          <w:sz w:val="16"/>
          <w:szCs w:val="16"/>
        </w:rPr>
        <w:t>beilleszkedése</w:t>
      </w:r>
      <w:bookmarkEnd w:id="71"/>
      <w:r w:rsidRPr="006F077B">
        <w:rPr>
          <w:rFonts w:cs="Tahoma"/>
          <w:sz w:val="16"/>
          <w:szCs w:val="16"/>
        </w:rPr>
        <w:t>.</w:t>
      </w:r>
    </w:p>
  </w:footnote>
  <w:footnote w:id="18">
    <w:p w14:paraId="463CAB32" w14:textId="77777777" w:rsidR="001777EA" w:rsidRPr="006F077B" w:rsidRDefault="001777EA" w:rsidP="006F077B">
      <w:pPr>
        <w:pStyle w:val="Lbjegyzetszveg"/>
        <w:pBdr>
          <w:top w:val="single" w:sz="4" w:space="1" w:color="auto"/>
          <w:left w:val="single" w:sz="4" w:space="4" w:color="auto"/>
          <w:bottom w:val="single" w:sz="4" w:space="1" w:color="auto"/>
          <w:right w:val="single" w:sz="4" w:space="4" w:color="auto"/>
        </w:pBdr>
        <w:shd w:val="clear" w:color="auto" w:fill="BFBFBF"/>
        <w:ind w:left="0" w:firstLine="0"/>
        <w:rPr>
          <w:rFonts w:cs="Tahoma"/>
          <w:sz w:val="16"/>
          <w:szCs w:val="16"/>
        </w:rPr>
      </w:pPr>
      <w:r w:rsidRPr="006F077B">
        <w:rPr>
          <w:rStyle w:val="Lbjegyzet-hivatkozs"/>
          <w:rFonts w:cs="Tahoma"/>
          <w:sz w:val="16"/>
          <w:szCs w:val="16"/>
        </w:rPr>
        <w:footnoteRef/>
      </w:r>
      <w:r w:rsidRPr="006F077B">
        <w:rPr>
          <w:rFonts w:cs="Tahoma"/>
          <w:sz w:val="16"/>
          <w:szCs w:val="16"/>
        </w:rPr>
        <w:tab/>
        <w:t>A hivatkozások és a minősítés, ha van ilyen, a tanúsításon szerepelnek.</w:t>
      </w:r>
    </w:p>
  </w:footnote>
  <w:footnote w:id="19">
    <w:p w14:paraId="463CAB33" w14:textId="77777777" w:rsidR="001777EA" w:rsidRPr="006F077B" w:rsidRDefault="001777EA" w:rsidP="006F077B">
      <w:pPr>
        <w:pStyle w:val="Lbjegyzetszveg"/>
        <w:pBdr>
          <w:top w:val="single" w:sz="4" w:space="1" w:color="auto"/>
          <w:left w:val="single" w:sz="4" w:space="4" w:color="auto"/>
          <w:bottom w:val="single" w:sz="4" w:space="1" w:color="auto"/>
          <w:right w:val="single" w:sz="4" w:space="4" w:color="auto"/>
        </w:pBdr>
        <w:shd w:val="clear" w:color="auto" w:fill="BFBFBF"/>
        <w:ind w:left="0" w:firstLine="0"/>
        <w:rPr>
          <w:rFonts w:cs="Tahoma"/>
          <w:sz w:val="16"/>
          <w:szCs w:val="16"/>
        </w:rPr>
      </w:pPr>
      <w:r w:rsidRPr="006F077B">
        <w:rPr>
          <w:rStyle w:val="Lbjegyzet-hivatkozs"/>
          <w:rFonts w:cs="Tahoma"/>
          <w:sz w:val="16"/>
          <w:szCs w:val="16"/>
        </w:rPr>
        <w:footnoteRef/>
      </w:r>
      <w:r w:rsidRPr="006F077B">
        <w:rPr>
          <w:rFonts w:cs="Tahoma"/>
          <w:sz w:val="16"/>
          <w:szCs w:val="16"/>
        </w:rPr>
        <w:tab/>
        <w:t>Nevezetesen egy csoport, konzorcium, közös vállalkozás vagy hasonló részeként.</w:t>
      </w:r>
    </w:p>
  </w:footnote>
  <w:footnote w:id="20">
    <w:p w14:paraId="463CAB34" w14:textId="77777777" w:rsidR="001777EA" w:rsidRPr="006F077B" w:rsidRDefault="001777EA" w:rsidP="006F077B">
      <w:pPr>
        <w:pStyle w:val="Lbjegyzetszveg"/>
        <w:pBdr>
          <w:top w:val="single" w:sz="4" w:space="1" w:color="auto"/>
          <w:left w:val="single" w:sz="4" w:space="4" w:color="auto"/>
          <w:bottom w:val="single" w:sz="4" w:space="1" w:color="auto"/>
          <w:right w:val="single" w:sz="4" w:space="4" w:color="auto"/>
        </w:pBdr>
        <w:shd w:val="clear" w:color="auto" w:fill="BFBFBF"/>
        <w:ind w:left="0" w:firstLine="0"/>
        <w:rPr>
          <w:rFonts w:cs="Tahoma"/>
          <w:sz w:val="16"/>
          <w:szCs w:val="16"/>
        </w:rPr>
      </w:pPr>
      <w:r w:rsidRPr="006F077B">
        <w:rPr>
          <w:rStyle w:val="Lbjegyzet-hivatkozs"/>
          <w:rFonts w:cs="Tahoma"/>
          <w:sz w:val="16"/>
          <w:szCs w:val="16"/>
        </w:rPr>
        <w:footnoteRef/>
      </w:r>
      <w:r w:rsidRPr="006F077B">
        <w:rPr>
          <w:rFonts w:cs="Tahoma"/>
          <w:sz w:val="16"/>
          <w:szCs w:val="16"/>
        </w:rPr>
        <w:tab/>
        <w:t>Pl. a minőség-ellenőrzésben részt vevő műszaki szervezetek esetében: IV. rész C. szakasz, 3. pont.</w:t>
      </w:r>
    </w:p>
  </w:footnote>
  <w:footnote w:id="21">
    <w:p w14:paraId="463CAB35" w14:textId="77777777" w:rsidR="001777EA" w:rsidRPr="006F077B" w:rsidRDefault="001777EA" w:rsidP="006F077B">
      <w:pPr>
        <w:pStyle w:val="Lbjegyzetszveg"/>
        <w:pBdr>
          <w:top w:val="single" w:sz="4" w:space="1" w:color="auto"/>
          <w:left w:val="single" w:sz="4" w:space="4" w:color="auto"/>
          <w:bottom w:val="single" w:sz="4" w:space="1" w:color="auto"/>
          <w:right w:val="single" w:sz="4" w:space="4" w:color="auto"/>
        </w:pBdr>
        <w:shd w:val="clear" w:color="auto" w:fill="BFBFBF"/>
        <w:ind w:left="0" w:firstLine="0"/>
        <w:rPr>
          <w:rFonts w:cs="Tahoma"/>
          <w:sz w:val="16"/>
          <w:szCs w:val="16"/>
        </w:rPr>
      </w:pPr>
      <w:r w:rsidRPr="006F077B">
        <w:rPr>
          <w:rStyle w:val="Lbjegyzet-hivatkozs"/>
          <w:rFonts w:cs="Tahoma"/>
          <w:sz w:val="16"/>
          <w:szCs w:val="16"/>
        </w:rPr>
        <w:footnoteRef/>
      </w:r>
      <w:r w:rsidRPr="006F077B">
        <w:rPr>
          <w:rFonts w:cs="Tahoma"/>
          <w:sz w:val="16"/>
          <w:szCs w:val="16"/>
        </w:rPr>
        <w:tab/>
        <w:t>A szervezett bűnözés elleni küzdelemről szóló, 2008. október 24-i 2008/841/IB tanácsi kerethatározat (HL L 300., 2008.11.11., 42. o.) 2. cikkében meghatározottak szerint.</w:t>
      </w:r>
    </w:p>
  </w:footnote>
  <w:footnote w:id="22">
    <w:p w14:paraId="463CAB36" w14:textId="77777777" w:rsidR="001777EA" w:rsidRPr="006F077B" w:rsidRDefault="001777EA" w:rsidP="006F077B">
      <w:pPr>
        <w:pStyle w:val="Lbjegyzetszveg"/>
        <w:pBdr>
          <w:top w:val="single" w:sz="4" w:space="1" w:color="auto"/>
          <w:left w:val="single" w:sz="4" w:space="4" w:color="auto"/>
          <w:bottom w:val="single" w:sz="4" w:space="1" w:color="auto"/>
          <w:right w:val="single" w:sz="4" w:space="4" w:color="auto"/>
        </w:pBdr>
        <w:shd w:val="clear" w:color="auto" w:fill="BFBFBF"/>
        <w:ind w:left="0" w:firstLine="0"/>
        <w:rPr>
          <w:rFonts w:cs="Tahoma"/>
          <w:sz w:val="16"/>
          <w:szCs w:val="16"/>
        </w:rPr>
      </w:pPr>
      <w:r w:rsidRPr="006F077B">
        <w:rPr>
          <w:rStyle w:val="Lbjegyzet-hivatkozs"/>
          <w:rFonts w:cs="Tahoma"/>
          <w:sz w:val="16"/>
          <w:szCs w:val="16"/>
        </w:rPr>
        <w:footnoteRef/>
      </w:r>
      <w:r w:rsidRPr="006F077B">
        <w:rPr>
          <w:rFonts w:cs="Tahoma"/>
          <w:sz w:val="16"/>
          <w:szCs w:val="16"/>
        </w:rPr>
        <w:tab/>
        <w:t>Az Európai Közösségek tisztviselőit és az Európai Unió tagállamainak tisztviselőit érintő korrupció elleni küzdelemről szóló egyezmény (HL C 195., 1997.6.25., 1. o.) 3. cikkében és a Tanács 2003. július 22-i, a magánszektorban tapasztalható korrupció elleni küzdelemről szóló 2003/568/IB kerethatározatának (HL L 192., 2003.7.31., 54. o.) 2. cikke (1) bekezdésében meghatározottak szerint. Ez a kizárási ok magában foglalja az ajánlatkérő szerv (közszolgáltató ajánlatkérő) vagy a gazdasági szereplő nemzeti jogában meghatározott korrupciót is.</w:t>
      </w:r>
    </w:p>
  </w:footnote>
  <w:footnote w:id="23">
    <w:p w14:paraId="463CAB37" w14:textId="77777777" w:rsidR="001777EA" w:rsidRPr="006F077B" w:rsidRDefault="001777EA" w:rsidP="006F077B">
      <w:pPr>
        <w:pStyle w:val="Lbjegyzetszveg"/>
        <w:pBdr>
          <w:top w:val="single" w:sz="4" w:space="1" w:color="auto"/>
          <w:left w:val="single" w:sz="4" w:space="4" w:color="auto"/>
          <w:bottom w:val="single" w:sz="4" w:space="1" w:color="auto"/>
          <w:right w:val="single" w:sz="4" w:space="4" w:color="auto"/>
        </w:pBdr>
        <w:shd w:val="clear" w:color="auto" w:fill="BFBFBF"/>
        <w:ind w:left="0" w:firstLine="0"/>
        <w:rPr>
          <w:rFonts w:cs="Tahoma"/>
          <w:sz w:val="16"/>
          <w:szCs w:val="16"/>
        </w:rPr>
      </w:pPr>
      <w:r w:rsidRPr="006F077B">
        <w:rPr>
          <w:rStyle w:val="Lbjegyzet-hivatkozs"/>
          <w:rFonts w:cs="Tahoma"/>
          <w:sz w:val="16"/>
          <w:szCs w:val="16"/>
        </w:rPr>
        <w:footnoteRef/>
      </w:r>
      <w:r w:rsidRPr="006F077B">
        <w:rPr>
          <w:rFonts w:cs="Tahoma"/>
          <w:sz w:val="16"/>
          <w:szCs w:val="16"/>
        </w:rPr>
        <w:tab/>
        <w:t>Az Európai Közösségek pénzügyi érdekeinek védelméről szóló egyezmény 1. cikke értelmében (HL C 316., 1995.11.27., 48. o.)</w:t>
      </w:r>
    </w:p>
  </w:footnote>
  <w:footnote w:id="24">
    <w:p w14:paraId="463CAB38" w14:textId="77777777" w:rsidR="001777EA" w:rsidRPr="006F077B" w:rsidRDefault="001777EA" w:rsidP="006F077B">
      <w:pPr>
        <w:pStyle w:val="Lbjegyzetszveg"/>
        <w:pBdr>
          <w:top w:val="single" w:sz="4" w:space="1" w:color="auto"/>
          <w:left w:val="single" w:sz="4" w:space="4" w:color="auto"/>
          <w:bottom w:val="single" w:sz="4" w:space="1" w:color="auto"/>
          <w:right w:val="single" w:sz="4" w:space="4" w:color="auto"/>
        </w:pBdr>
        <w:shd w:val="clear" w:color="auto" w:fill="BFBFBF"/>
        <w:ind w:left="0" w:firstLine="0"/>
        <w:rPr>
          <w:rFonts w:cs="Tahoma"/>
          <w:sz w:val="16"/>
          <w:szCs w:val="16"/>
        </w:rPr>
      </w:pPr>
      <w:r w:rsidRPr="006F077B">
        <w:rPr>
          <w:rStyle w:val="Lbjegyzet-hivatkozs"/>
          <w:rFonts w:cs="Tahoma"/>
          <w:sz w:val="16"/>
          <w:szCs w:val="16"/>
        </w:rPr>
        <w:footnoteRef/>
      </w:r>
      <w:r w:rsidRPr="006F077B">
        <w:rPr>
          <w:rFonts w:cs="Tahoma"/>
          <w:sz w:val="16"/>
          <w:szCs w:val="16"/>
        </w:rPr>
        <w:tab/>
        <w:t>A terrorizmus elleni küzdelemről szóló, 2002. június 13-i 2002/475/IB tanácsi kerethatározat (HL L 164., 2002.6.22., 3. o.) 1. és 3. cikkében meghatározottak szerint. Ez a kizárási ok magában foglalja az említett kerethatározat 4. cikke szerinti, bűncselekményre való felbujtást, bűnsegélyt vagy kísérletet.</w:t>
      </w:r>
    </w:p>
  </w:footnote>
  <w:footnote w:id="25">
    <w:p w14:paraId="463CAB39" w14:textId="77777777" w:rsidR="001777EA" w:rsidRPr="006F077B" w:rsidRDefault="001777EA" w:rsidP="006F077B">
      <w:pPr>
        <w:pStyle w:val="Lbjegyzetszveg"/>
        <w:pBdr>
          <w:top w:val="single" w:sz="4" w:space="1" w:color="auto"/>
          <w:left w:val="single" w:sz="4" w:space="4" w:color="auto"/>
          <w:bottom w:val="single" w:sz="4" w:space="1" w:color="auto"/>
          <w:right w:val="single" w:sz="4" w:space="4" w:color="auto"/>
        </w:pBdr>
        <w:shd w:val="clear" w:color="auto" w:fill="BFBFBF"/>
        <w:ind w:left="0" w:firstLine="0"/>
        <w:rPr>
          <w:rFonts w:cs="Tahoma"/>
          <w:sz w:val="16"/>
          <w:szCs w:val="16"/>
        </w:rPr>
      </w:pPr>
      <w:r w:rsidRPr="006F077B">
        <w:rPr>
          <w:rStyle w:val="Lbjegyzet-hivatkozs"/>
          <w:rFonts w:cs="Tahoma"/>
          <w:sz w:val="16"/>
          <w:szCs w:val="16"/>
        </w:rPr>
        <w:footnoteRef/>
      </w:r>
      <w:r w:rsidRPr="006F077B">
        <w:rPr>
          <w:rFonts w:cs="Tahoma"/>
          <w:sz w:val="16"/>
          <w:szCs w:val="16"/>
        </w:rPr>
        <w:tab/>
        <w:t>A pénzügyi rendszereknek a pénzmosás, valamint terrorizmus finanszírozása céljára való felhasználásának megelőzéséről szóló, 2005. október 26-i 2005/60/EK európai parlamenti és tanácsi irányelv</w:t>
      </w:r>
      <w:r w:rsidRPr="006F077B">
        <w:rPr>
          <w:rStyle w:val="DeltaViewInsertion"/>
          <w:rFonts w:cs="Tahoma"/>
          <w:b w:val="0"/>
          <w:i w:val="0"/>
          <w:sz w:val="16"/>
          <w:szCs w:val="16"/>
        </w:rPr>
        <w:t xml:space="preserve"> (HL L 309., 2005.11.25., 15. o.) 1. cikkében meghatározottak szerint.</w:t>
      </w:r>
    </w:p>
  </w:footnote>
  <w:footnote w:id="26">
    <w:p w14:paraId="463CAB3A" w14:textId="77777777" w:rsidR="001777EA" w:rsidRPr="006F077B" w:rsidRDefault="001777EA" w:rsidP="006F077B">
      <w:pPr>
        <w:pStyle w:val="Lbjegyzetszveg"/>
        <w:pBdr>
          <w:top w:val="single" w:sz="4" w:space="1" w:color="auto"/>
          <w:left w:val="single" w:sz="4" w:space="4" w:color="auto"/>
          <w:bottom w:val="single" w:sz="4" w:space="1" w:color="auto"/>
          <w:right w:val="single" w:sz="4" w:space="4" w:color="auto"/>
        </w:pBdr>
        <w:shd w:val="clear" w:color="auto" w:fill="BFBFBF"/>
        <w:ind w:left="0" w:firstLine="0"/>
        <w:rPr>
          <w:rFonts w:cs="Tahoma"/>
          <w:b/>
          <w:sz w:val="16"/>
          <w:szCs w:val="16"/>
        </w:rPr>
      </w:pPr>
      <w:r w:rsidRPr="006F077B">
        <w:rPr>
          <w:rStyle w:val="Lbjegyzet-hivatkozs"/>
          <w:rFonts w:cs="Tahoma"/>
          <w:sz w:val="16"/>
          <w:szCs w:val="16"/>
        </w:rPr>
        <w:footnoteRef/>
      </w:r>
      <w:r w:rsidRPr="006F077B">
        <w:rPr>
          <w:rFonts w:cs="Tahoma"/>
          <w:sz w:val="16"/>
          <w:szCs w:val="16"/>
        </w:rPr>
        <w:tab/>
      </w:r>
      <w:r w:rsidRPr="006F077B">
        <w:rPr>
          <w:rStyle w:val="DeltaViewInsertion"/>
          <w:rFonts w:cs="Tahoma"/>
          <w:b w:val="0"/>
          <w:i w:val="0"/>
          <w:sz w:val="16"/>
          <w:szCs w:val="16"/>
        </w:rPr>
        <w:t>Az emberkereskedelem megelőzéséről, és az ellene folytatott küzdelemről, az áldozatok védelméről, valamint a 2002/629/IB tanácsi kerethatározat felváltásáról szóló, 2011. április 5-i 2011/36/EU európai parlamenti és tanácsi irányelv (HL L 101., 2011.4.15., 1. o.) 2. cikkében meghatározottak szerint.</w:t>
      </w:r>
    </w:p>
  </w:footnote>
  <w:footnote w:id="27">
    <w:p w14:paraId="463CAB3B" w14:textId="77777777" w:rsidR="001777EA" w:rsidRPr="006F077B" w:rsidRDefault="001777EA" w:rsidP="006F077B">
      <w:pPr>
        <w:pStyle w:val="Lbjegyzetszveg"/>
        <w:pBdr>
          <w:top w:val="single" w:sz="4" w:space="1" w:color="auto"/>
          <w:left w:val="single" w:sz="4" w:space="4" w:color="auto"/>
          <w:bottom w:val="single" w:sz="4" w:space="1" w:color="auto"/>
          <w:right w:val="single" w:sz="4" w:space="4" w:color="auto"/>
        </w:pBdr>
        <w:shd w:val="clear" w:color="auto" w:fill="BFBFBF"/>
        <w:ind w:left="0" w:firstLine="0"/>
        <w:rPr>
          <w:rFonts w:cs="Tahoma"/>
          <w:sz w:val="16"/>
          <w:szCs w:val="16"/>
        </w:rPr>
      </w:pPr>
      <w:r w:rsidRPr="006F077B">
        <w:rPr>
          <w:rStyle w:val="Lbjegyzet-hivatkozs"/>
          <w:rFonts w:cs="Tahoma"/>
          <w:sz w:val="16"/>
          <w:szCs w:val="16"/>
        </w:rPr>
        <w:footnoteRef/>
      </w:r>
      <w:r w:rsidRPr="006F077B">
        <w:rPr>
          <w:rFonts w:cs="Tahoma"/>
          <w:sz w:val="16"/>
          <w:szCs w:val="16"/>
        </w:rPr>
        <w:tab/>
        <w:t>Kérjük, szükség szerint ismételje.</w:t>
      </w:r>
    </w:p>
  </w:footnote>
  <w:footnote w:id="28">
    <w:p w14:paraId="463CAB3C" w14:textId="77777777" w:rsidR="001777EA" w:rsidRPr="006F077B" w:rsidRDefault="001777EA" w:rsidP="006F077B">
      <w:pPr>
        <w:pStyle w:val="Lbjegyzetszveg"/>
        <w:pBdr>
          <w:top w:val="single" w:sz="4" w:space="1" w:color="auto"/>
          <w:left w:val="single" w:sz="4" w:space="4" w:color="auto"/>
          <w:bottom w:val="single" w:sz="4" w:space="1" w:color="auto"/>
          <w:right w:val="single" w:sz="4" w:space="4" w:color="auto"/>
        </w:pBdr>
        <w:shd w:val="clear" w:color="auto" w:fill="BFBFBF"/>
        <w:ind w:left="0" w:firstLine="0"/>
        <w:rPr>
          <w:rFonts w:cs="Tahoma"/>
          <w:sz w:val="16"/>
          <w:szCs w:val="16"/>
        </w:rPr>
      </w:pPr>
      <w:r w:rsidRPr="006F077B">
        <w:rPr>
          <w:rStyle w:val="Lbjegyzet-hivatkozs"/>
          <w:rFonts w:cs="Tahoma"/>
          <w:sz w:val="16"/>
          <w:szCs w:val="16"/>
        </w:rPr>
        <w:footnoteRef/>
      </w:r>
      <w:r w:rsidRPr="006F077B">
        <w:rPr>
          <w:rFonts w:cs="Tahoma"/>
          <w:sz w:val="16"/>
          <w:szCs w:val="16"/>
        </w:rPr>
        <w:tab/>
        <w:t>Kérjük, szükség szerint ismételje.</w:t>
      </w:r>
    </w:p>
  </w:footnote>
  <w:footnote w:id="29">
    <w:p w14:paraId="463CAB3D" w14:textId="77777777" w:rsidR="001777EA" w:rsidRPr="006F077B" w:rsidRDefault="001777EA" w:rsidP="006F077B">
      <w:pPr>
        <w:pStyle w:val="Lbjegyzetszveg"/>
        <w:pBdr>
          <w:top w:val="single" w:sz="4" w:space="1" w:color="auto"/>
          <w:left w:val="single" w:sz="4" w:space="4" w:color="auto"/>
          <w:bottom w:val="single" w:sz="4" w:space="1" w:color="auto"/>
          <w:right w:val="single" w:sz="4" w:space="4" w:color="auto"/>
        </w:pBdr>
        <w:shd w:val="clear" w:color="auto" w:fill="BFBFBF"/>
        <w:ind w:left="0" w:firstLine="0"/>
        <w:rPr>
          <w:rFonts w:cs="Tahoma"/>
          <w:sz w:val="16"/>
          <w:szCs w:val="16"/>
        </w:rPr>
      </w:pPr>
      <w:r w:rsidRPr="006F077B">
        <w:rPr>
          <w:rStyle w:val="Lbjegyzet-hivatkozs"/>
          <w:rFonts w:cs="Tahoma"/>
          <w:sz w:val="16"/>
          <w:szCs w:val="16"/>
        </w:rPr>
        <w:footnoteRef/>
      </w:r>
      <w:r w:rsidRPr="006F077B">
        <w:rPr>
          <w:rFonts w:cs="Tahoma"/>
          <w:sz w:val="16"/>
          <w:szCs w:val="16"/>
        </w:rPr>
        <w:tab/>
        <w:t>Kérjük, szükség szerint ismételje.</w:t>
      </w:r>
    </w:p>
  </w:footnote>
  <w:footnote w:id="30">
    <w:p w14:paraId="463CAB3E" w14:textId="77777777" w:rsidR="001777EA" w:rsidRPr="006F077B" w:rsidRDefault="001777EA" w:rsidP="006F077B">
      <w:pPr>
        <w:pStyle w:val="Lbjegyzetszveg"/>
        <w:pBdr>
          <w:top w:val="single" w:sz="4" w:space="1" w:color="auto"/>
          <w:left w:val="single" w:sz="4" w:space="4" w:color="auto"/>
          <w:bottom w:val="single" w:sz="4" w:space="1" w:color="auto"/>
          <w:right w:val="single" w:sz="4" w:space="4" w:color="auto"/>
        </w:pBdr>
        <w:shd w:val="clear" w:color="auto" w:fill="BFBFBF"/>
        <w:ind w:left="0" w:firstLine="0"/>
        <w:rPr>
          <w:rFonts w:cs="Tahoma"/>
          <w:sz w:val="16"/>
          <w:szCs w:val="16"/>
        </w:rPr>
      </w:pPr>
      <w:r w:rsidRPr="006F077B">
        <w:rPr>
          <w:rStyle w:val="Lbjegyzet-hivatkozs"/>
          <w:rFonts w:cs="Tahoma"/>
          <w:sz w:val="16"/>
          <w:szCs w:val="16"/>
        </w:rPr>
        <w:footnoteRef/>
      </w:r>
      <w:r w:rsidRPr="006F077B">
        <w:rPr>
          <w:rFonts w:cs="Tahoma"/>
          <w:sz w:val="16"/>
          <w:szCs w:val="16"/>
        </w:rPr>
        <w:tab/>
        <w:t>A 2014/24/EU irányelv 57. cikke (6) bekezdését végrehajtó nemzeti rendelkezésekkel összhangban.</w:t>
      </w:r>
    </w:p>
  </w:footnote>
  <w:footnote w:id="31">
    <w:p w14:paraId="463CAB3F" w14:textId="77777777" w:rsidR="001777EA" w:rsidRPr="006F077B" w:rsidRDefault="001777EA" w:rsidP="006F077B">
      <w:pPr>
        <w:pStyle w:val="Lbjegyzetszveg"/>
        <w:pBdr>
          <w:top w:val="single" w:sz="4" w:space="1" w:color="auto"/>
          <w:left w:val="single" w:sz="4" w:space="4" w:color="auto"/>
          <w:bottom w:val="single" w:sz="4" w:space="1" w:color="auto"/>
          <w:right w:val="single" w:sz="4" w:space="4" w:color="auto"/>
        </w:pBdr>
        <w:shd w:val="clear" w:color="auto" w:fill="BFBFBF"/>
        <w:ind w:left="0" w:firstLine="0"/>
        <w:rPr>
          <w:rFonts w:cs="Tahoma"/>
          <w:sz w:val="16"/>
          <w:szCs w:val="16"/>
        </w:rPr>
      </w:pPr>
      <w:r w:rsidRPr="006F077B">
        <w:rPr>
          <w:rStyle w:val="Lbjegyzet-hivatkozs"/>
          <w:rFonts w:cs="Tahoma"/>
          <w:sz w:val="16"/>
          <w:szCs w:val="16"/>
        </w:rPr>
        <w:footnoteRef/>
      </w:r>
      <w:r w:rsidRPr="006F077B">
        <w:rPr>
          <w:rFonts w:cs="Tahoma"/>
          <w:sz w:val="16"/>
          <w:szCs w:val="16"/>
        </w:rPr>
        <w:tab/>
        <w:t>Az elkövetett bűncselekmény jellegét figyelembe véve (egyszeri, ismételt, szisztematikus) a magyarázatnak tükröznie kell e megtett intézkedések megfelelőségét.</w:t>
      </w:r>
    </w:p>
  </w:footnote>
  <w:footnote w:id="32">
    <w:p w14:paraId="463CAB40" w14:textId="77777777" w:rsidR="001777EA" w:rsidRPr="006F077B" w:rsidRDefault="001777EA" w:rsidP="006F077B">
      <w:pPr>
        <w:pStyle w:val="Lbjegyzetszveg"/>
        <w:pBdr>
          <w:top w:val="single" w:sz="4" w:space="1" w:color="auto"/>
          <w:left w:val="single" w:sz="4" w:space="4" w:color="auto"/>
          <w:bottom w:val="single" w:sz="4" w:space="1" w:color="auto"/>
          <w:right w:val="single" w:sz="4" w:space="4" w:color="auto"/>
        </w:pBdr>
        <w:shd w:val="clear" w:color="auto" w:fill="BFBFBF"/>
        <w:ind w:left="0" w:firstLine="0"/>
        <w:rPr>
          <w:rFonts w:cs="Tahoma"/>
          <w:sz w:val="16"/>
          <w:szCs w:val="16"/>
        </w:rPr>
      </w:pPr>
      <w:r w:rsidRPr="006F077B">
        <w:rPr>
          <w:rStyle w:val="Lbjegyzet-hivatkozs"/>
          <w:rFonts w:cs="Tahoma"/>
          <w:sz w:val="16"/>
          <w:szCs w:val="16"/>
        </w:rPr>
        <w:footnoteRef/>
      </w:r>
      <w:r w:rsidRPr="006F077B">
        <w:rPr>
          <w:rFonts w:cs="Tahoma"/>
          <w:sz w:val="16"/>
          <w:szCs w:val="16"/>
        </w:rPr>
        <w:tab/>
        <w:t>Kérjük, szükség szerint ismételje.</w:t>
      </w:r>
    </w:p>
  </w:footnote>
  <w:footnote w:id="33">
    <w:p w14:paraId="463CAB41" w14:textId="77777777" w:rsidR="001777EA" w:rsidRPr="006F077B" w:rsidRDefault="001777EA" w:rsidP="006F077B">
      <w:pPr>
        <w:pStyle w:val="Lbjegyzetszveg"/>
        <w:pBdr>
          <w:top w:val="single" w:sz="4" w:space="1" w:color="auto"/>
          <w:left w:val="single" w:sz="4" w:space="4" w:color="auto"/>
          <w:bottom w:val="single" w:sz="4" w:space="1" w:color="auto"/>
          <w:right w:val="single" w:sz="4" w:space="4" w:color="auto"/>
        </w:pBdr>
        <w:shd w:val="clear" w:color="auto" w:fill="BFBFBF"/>
        <w:ind w:left="0" w:firstLine="0"/>
        <w:rPr>
          <w:rFonts w:cs="Tahoma"/>
          <w:sz w:val="16"/>
          <w:szCs w:val="16"/>
        </w:rPr>
      </w:pPr>
      <w:r w:rsidRPr="006F077B">
        <w:rPr>
          <w:rStyle w:val="Lbjegyzet-hivatkozs"/>
          <w:rFonts w:cs="Tahoma"/>
          <w:sz w:val="16"/>
          <w:szCs w:val="16"/>
        </w:rPr>
        <w:footnoteRef/>
      </w:r>
      <w:r w:rsidRPr="006F077B">
        <w:rPr>
          <w:rFonts w:cs="Tahoma"/>
          <w:sz w:val="16"/>
          <w:szCs w:val="16"/>
        </w:rPr>
        <w:tab/>
        <w:t>Lásd a 2014/24/EU irányelv 57. cikkének (4) bekezdését.</w:t>
      </w:r>
    </w:p>
  </w:footnote>
  <w:footnote w:id="34">
    <w:p w14:paraId="463CAB42" w14:textId="77777777" w:rsidR="001777EA" w:rsidRPr="006F077B" w:rsidRDefault="001777EA" w:rsidP="006F077B">
      <w:pPr>
        <w:pStyle w:val="Lbjegyzetszveg"/>
        <w:pBdr>
          <w:top w:val="single" w:sz="4" w:space="1" w:color="auto"/>
          <w:left w:val="single" w:sz="4" w:space="4" w:color="auto"/>
          <w:bottom w:val="single" w:sz="4" w:space="1" w:color="auto"/>
          <w:right w:val="single" w:sz="4" w:space="4" w:color="auto"/>
        </w:pBdr>
        <w:shd w:val="clear" w:color="auto" w:fill="BFBFBF"/>
        <w:ind w:left="0" w:firstLine="0"/>
        <w:rPr>
          <w:rFonts w:cs="Tahoma"/>
          <w:sz w:val="16"/>
          <w:szCs w:val="16"/>
        </w:rPr>
      </w:pPr>
      <w:r w:rsidRPr="006F077B">
        <w:rPr>
          <w:rStyle w:val="Lbjegyzet-hivatkozs"/>
          <w:rFonts w:cs="Tahoma"/>
          <w:sz w:val="16"/>
          <w:szCs w:val="16"/>
        </w:rPr>
        <w:footnoteRef/>
      </w:r>
      <w:r w:rsidRPr="006F077B">
        <w:rPr>
          <w:rFonts w:cs="Tahoma"/>
          <w:sz w:val="16"/>
          <w:szCs w:val="16"/>
        </w:rPr>
        <w:tab/>
      </w:r>
      <w:r w:rsidRPr="006F077B">
        <w:rPr>
          <w:rFonts w:cs="Tahoma"/>
          <w:b/>
          <w:i/>
          <w:sz w:val="16"/>
          <w:szCs w:val="16"/>
        </w:rPr>
        <w:t>E közbeszerzés alkalmazásában a nemzeti jogban, a vonatkozó hirdetményben vagy a közbeszerzési dokumentumokban vagy a 2014/24/EU irányelv 18. cikke (2) bekezdésében hivatkozottak szerint</w:t>
      </w:r>
    </w:p>
  </w:footnote>
  <w:footnote w:id="35">
    <w:p w14:paraId="463CAB43" w14:textId="77777777" w:rsidR="001777EA" w:rsidRPr="006F077B" w:rsidRDefault="001777EA" w:rsidP="006F077B">
      <w:pPr>
        <w:pStyle w:val="Lbjegyzetszveg"/>
        <w:pBdr>
          <w:top w:val="single" w:sz="4" w:space="1" w:color="auto"/>
          <w:left w:val="single" w:sz="4" w:space="4" w:color="auto"/>
          <w:bottom w:val="single" w:sz="4" w:space="1" w:color="auto"/>
          <w:right w:val="single" w:sz="4" w:space="4" w:color="auto"/>
        </w:pBdr>
        <w:shd w:val="clear" w:color="auto" w:fill="BFBFBF"/>
        <w:ind w:left="0" w:firstLine="0"/>
        <w:rPr>
          <w:rFonts w:cs="Tahoma"/>
          <w:sz w:val="16"/>
          <w:szCs w:val="16"/>
        </w:rPr>
      </w:pPr>
      <w:r w:rsidRPr="006F077B">
        <w:rPr>
          <w:rStyle w:val="Lbjegyzet-hivatkozs"/>
          <w:rFonts w:cs="Tahoma"/>
          <w:sz w:val="16"/>
          <w:szCs w:val="16"/>
        </w:rPr>
        <w:footnoteRef/>
      </w:r>
      <w:r w:rsidRPr="006F077B">
        <w:rPr>
          <w:rFonts w:cs="Tahoma"/>
          <w:sz w:val="16"/>
          <w:szCs w:val="16"/>
        </w:rPr>
        <w:tab/>
      </w:r>
      <w:r w:rsidRPr="006F077B">
        <w:rPr>
          <w:rFonts w:cs="Tahoma"/>
          <w:b/>
          <w:i/>
          <w:sz w:val="16"/>
          <w:szCs w:val="16"/>
        </w:rPr>
        <w:t>Lásd a nemzeti jogot, a vonatkozó hirdetményt vagy a közbeszerzési dokumentumokat.</w:t>
      </w:r>
    </w:p>
  </w:footnote>
  <w:footnote w:id="36">
    <w:p w14:paraId="463CAB44" w14:textId="77777777" w:rsidR="001777EA" w:rsidRPr="006F077B" w:rsidRDefault="001777EA" w:rsidP="006F077B">
      <w:pPr>
        <w:pStyle w:val="Lbjegyzetszveg"/>
        <w:pBdr>
          <w:top w:val="single" w:sz="4" w:space="1" w:color="auto"/>
          <w:left w:val="single" w:sz="4" w:space="4" w:color="auto"/>
          <w:bottom w:val="single" w:sz="4" w:space="1" w:color="auto"/>
          <w:right w:val="single" w:sz="4" w:space="4" w:color="auto"/>
        </w:pBdr>
        <w:shd w:val="clear" w:color="auto" w:fill="BFBFBF"/>
        <w:ind w:left="0" w:firstLine="0"/>
        <w:rPr>
          <w:rFonts w:cs="Tahoma"/>
          <w:sz w:val="16"/>
          <w:szCs w:val="16"/>
        </w:rPr>
      </w:pPr>
      <w:r w:rsidRPr="006F077B">
        <w:rPr>
          <w:rStyle w:val="Lbjegyzet-hivatkozs"/>
          <w:rFonts w:cs="Tahoma"/>
          <w:sz w:val="16"/>
          <w:szCs w:val="16"/>
        </w:rPr>
        <w:footnoteRef/>
      </w:r>
      <w:r w:rsidRPr="006F077B">
        <w:rPr>
          <w:rFonts w:cs="Tahoma"/>
          <w:sz w:val="16"/>
          <w:szCs w:val="16"/>
        </w:rPr>
        <w:tab/>
        <w:t xml:space="preserve">Ezt az információt </w:t>
      </w:r>
      <w:r w:rsidRPr="006F077B">
        <w:rPr>
          <w:rFonts w:cs="Tahoma"/>
          <w:b/>
          <w:sz w:val="16"/>
          <w:szCs w:val="16"/>
        </w:rPr>
        <w:t>nem</w:t>
      </w:r>
      <w:r w:rsidRPr="006F077B">
        <w:rPr>
          <w:rFonts w:cs="Tahoma"/>
          <w:sz w:val="16"/>
          <w:szCs w:val="16"/>
        </w:rPr>
        <w:t xml:space="preserve"> kell megadni abban az esetben, ha az </w:t>
      </w:r>
      <w:r w:rsidRPr="006F077B">
        <w:rPr>
          <w:rFonts w:cs="Tahoma"/>
          <w:i/>
          <w:sz w:val="16"/>
          <w:szCs w:val="16"/>
        </w:rPr>
        <w:t>a)–f)</w:t>
      </w:r>
      <w:r w:rsidRPr="006F077B">
        <w:rPr>
          <w:rFonts w:cs="Tahoma"/>
          <w:sz w:val="16"/>
          <w:szCs w:val="16"/>
        </w:rPr>
        <w:t xml:space="preserve"> pontokban fölsorolt esetek valamelyikében a gazdasági szereplők kizárását a nemzeti jog </w:t>
      </w:r>
      <w:r w:rsidRPr="006F077B">
        <w:rPr>
          <w:rFonts w:cs="Tahoma"/>
          <w:b/>
          <w:sz w:val="16"/>
          <w:szCs w:val="16"/>
          <w:u w:val="single"/>
        </w:rPr>
        <w:t>kötelezővé</w:t>
      </w:r>
      <w:r w:rsidRPr="006F077B">
        <w:rPr>
          <w:rFonts w:cs="Tahoma"/>
          <w:sz w:val="16"/>
          <w:szCs w:val="16"/>
        </w:rPr>
        <w:t xml:space="preserve"> tette </w:t>
      </w:r>
      <w:r w:rsidRPr="006F077B">
        <w:rPr>
          <w:rFonts w:cs="Tahoma"/>
          <w:b/>
          <w:sz w:val="16"/>
          <w:szCs w:val="16"/>
        </w:rPr>
        <w:t>az eltérés lehetősége nélkül</w:t>
      </w:r>
      <w:r w:rsidRPr="006F077B">
        <w:rPr>
          <w:rFonts w:cs="Tahoma"/>
          <w:sz w:val="16"/>
          <w:szCs w:val="16"/>
        </w:rPr>
        <w:t xml:space="preserve"> abban az esetben, ha a gazdasági szereplő mindazonáltal képes a szerződés teljesítésére.</w:t>
      </w:r>
    </w:p>
  </w:footnote>
  <w:footnote w:id="37">
    <w:p w14:paraId="463CAB45" w14:textId="77777777" w:rsidR="001777EA" w:rsidRPr="006F077B" w:rsidRDefault="001777EA" w:rsidP="006F077B">
      <w:pPr>
        <w:pStyle w:val="Lbjegyzetszveg"/>
        <w:pBdr>
          <w:top w:val="single" w:sz="4" w:space="1" w:color="auto"/>
          <w:left w:val="single" w:sz="4" w:space="4" w:color="auto"/>
          <w:bottom w:val="single" w:sz="4" w:space="1" w:color="auto"/>
          <w:right w:val="single" w:sz="4" w:space="4" w:color="auto"/>
        </w:pBdr>
        <w:shd w:val="clear" w:color="auto" w:fill="BFBFBF"/>
        <w:ind w:left="0" w:firstLine="0"/>
        <w:rPr>
          <w:rFonts w:cs="Tahoma"/>
          <w:sz w:val="16"/>
          <w:szCs w:val="16"/>
        </w:rPr>
      </w:pPr>
      <w:r w:rsidRPr="006F077B">
        <w:rPr>
          <w:rStyle w:val="Lbjegyzet-hivatkozs"/>
          <w:rFonts w:cs="Tahoma"/>
          <w:sz w:val="16"/>
          <w:szCs w:val="16"/>
        </w:rPr>
        <w:footnoteRef/>
      </w:r>
      <w:r w:rsidRPr="006F077B">
        <w:rPr>
          <w:rFonts w:cs="Tahoma"/>
          <w:sz w:val="16"/>
          <w:szCs w:val="16"/>
        </w:rPr>
        <w:tab/>
      </w:r>
      <w:r w:rsidRPr="006F077B">
        <w:rPr>
          <w:rFonts w:cs="Tahoma"/>
          <w:b/>
          <w:i/>
          <w:sz w:val="16"/>
          <w:szCs w:val="16"/>
        </w:rPr>
        <w:t>Adott esetben lásd a nemzeti jog, a vonatkozó hirdetmény vagy a közbeszerzési dokumentumok meghatározásait.</w:t>
      </w:r>
    </w:p>
  </w:footnote>
  <w:footnote w:id="38">
    <w:p w14:paraId="463CAB46" w14:textId="77777777" w:rsidR="001777EA" w:rsidRPr="006F077B" w:rsidRDefault="001777EA" w:rsidP="006F077B">
      <w:pPr>
        <w:pStyle w:val="Lbjegyzetszveg"/>
        <w:pBdr>
          <w:top w:val="single" w:sz="4" w:space="1" w:color="auto"/>
          <w:left w:val="single" w:sz="4" w:space="4" w:color="auto"/>
          <w:bottom w:val="single" w:sz="4" w:space="1" w:color="auto"/>
          <w:right w:val="single" w:sz="4" w:space="4" w:color="auto"/>
        </w:pBdr>
        <w:shd w:val="clear" w:color="auto" w:fill="BFBFBF"/>
        <w:ind w:left="0" w:firstLine="0"/>
        <w:rPr>
          <w:rFonts w:cs="Tahoma"/>
          <w:sz w:val="16"/>
          <w:szCs w:val="16"/>
        </w:rPr>
      </w:pPr>
      <w:r w:rsidRPr="006F077B">
        <w:rPr>
          <w:rStyle w:val="Lbjegyzet-hivatkozs"/>
          <w:rFonts w:cs="Tahoma"/>
          <w:sz w:val="16"/>
          <w:szCs w:val="16"/>
        </w:rPr>
        <w:footnoteRef/>
      </w:r>
      <w:r w:rsidRPr="006F077B">
        <w:rPr>
          <w:rFonts w:cs="Tahoma"/>
          <w:sz w:val="16"/>
          <w:szCs w:val="16"/>
        </w:rPr>
        <w:tab/>
      </w:r>
      <w:r w:rsidRPr="006F077B">
        <w:rPr>
          <w:rFonts w:cs="Tahoma"/>
          <w:b/>
          <w:i/>
          <w:sz w:val="16"/>
          <w:szCs w:val="16"/>
        </w:rPr>
        <w:t>A nemzeti jogban, a vonatkozó hirdetményben vagy a közbeszerzési dokumentumokban jelzettek szerint.</w:t>
      </w:r>
    </w:p>
  </w:footnote>
  <w:footnote w:id="39">
    <w:p w14:paraId="463CAB47" w14:textId="77777777" w:rsidR="001777EA" w:rsidRPr="006F077B" w:rsidRDefault="001777EA" w:rsidP="006F077B">
      <w:pPr>
        <w:pStyle w:val="Lbjegyzetszveg"/>
        <w:pBdr>
          <w:top w:val="single" w:sz="4" w:space="1" w:color="auto"/>
          <w:left w:val="single" w:sz="4" w:space="4" w:color="auto"/>
          <w:bottom w:val="single" w:sz="4" w:space="1" w:color="auto"/>
          <w:right w:val="single" w:sz="4" w:space="4" w:color="auto"/>
        </w:pBdr>
        <w:shd w:val="clear" w:color="auto" w:fill="BFBFBF"/>
        <w:ind w:left="0" w:firstLine="0"/>
        <w:rPr>
          <w:rFonts w:cs="Tahoma"/>
          <w:sz w:val="16"/>
          <w:szCs w:val="16"/>
        </w:rPr>
      </w:pPr>
      <w:r w:rsidRPr="006F077B">
        <w:rPr>
          <w:rStyle w:val="Lbjegyzet-hivatkozs"/>
          <w:rFonts w:cs="Tahoma"/>
          <w:sz w:val="16"/>
          <w:szCs w:val="16"/>
        </w:rPr>
        <w:footnoteRef/>
      </w:r>
      <w:r w:rsidRPr="006F077B">
        <w:rPr>
          <w:rFonts w:cs="Tahoma"/>
          <w:sz w:val="16"/>
          <w:szCs w:val="16"/>
        </w:rPr>
        <w:tab/>
        <w:t>Kérjük, szükség szerint ismételje.</w:t>
      </w:r>
    </w:p>
  </w:footnote>
  <w:footnote w:id="40">
    <w:p w14:paraId="463CAB48" w14:textId="77777777" w:rsidR="001777EA" w:rsidRPr="006F077B" w:rsidRDefault="001777EA" w:rsidP="006F077B">
      <w:pPr>
        <w:pStyle w:val="Lbjegyzetszveg"/>
        <w:pBdr>
          <w:top w:val="single" w:sz="4" w:space="1" w:color="auto"/>
          <w:left w:val="single" w:sz="4" w:space="4" w:color="auto"/>
          <w:bottom w:val="single" w:sz="4" w:space="1" w:color="auto"/>
          <w:right w:val="single" w:sz="4" w:space="4" w:color="auto"/>
        </w:pBdr>
        <w:shd w:val="clear" w:color="auto" w:fill="BFBFBF"/>
        <w:ind w:left="0" w:firstLine="0"/>
        <w:rPr>
          <w:rFonts w:cs="Tahoma"/>
          <w:sz w:val="16"/>
          <w:szCs w:val="16"/>
        </w:rPr>
      </w:pPr>
      <w:r w:rsidRPr="006F077B">
        <w:rPr>
          <w:rStyle w:val="Lbjegyzet-hivatkozs"/>
          <w:rFonts w:cs="Tahoma"/>
          <w:sz w:val="16"/>
          <w:szCs w:val="16"/>
        </w:rPr>
        <w:footnoteRef/>
      </w:r>
      <w:r w:rsidRPr="006F077B">
        <w:rPr>
          <w:rFonts w:cs="Tahoma"/>
          <w:sz w:val="16"/>
          <w:szCs w:val="16"/>
        </w:rPr>
        <w:tab/>
        <w:t xml:space="preserve">A 2014/24/EU irányelv XI. mellékletében leírtak szerint </w:t>
      </w:r>
      <w:r w:rsidRPr="006F077B">
        <w:rPr>
          <w:rFonts w:cs="Tahoma"/>
          <w:b/>
          <w:i/>
          <w:sz w:val="16"/>
          <w:szCs w:val="16"/>
        </w:rPr>
        <w:t>egyes tagállamok gazdasági szereplőinek egyes esetekben az adott mellékletben meghatározott egyéb követelményeknek is meg kell felelniük</w:t>
      </w:r>
      <w:r w:rsidRPr="006F077B">
        <w:rPr>
          <w:rFonts w:cs="Tahoma"/>
          <w:sz w:val="16"/>
          <w:szCs w:val="16"/>
        </w:rPr>
        <w:t>.</w:t>
      </w:r>
    </w:p>
  </w:footnote>
  <w:footnote w:id="41">
    <w:p w14:paraId="463CAB49" w14:textId="77777777" w:rsidR="001777EA" w:rsidRPr="006F077B" w:rsidRDefault="001777EA" w:rsidP="006F077B">
      <w:pPr>
        <w:pStyle w:val="Lbjegyzetszveg"/>
        <w:pBdr>
          <w:top w:val="single" w:sz="4" w:space="1" w:color="auto"/>
          <w:left w:val="single" w:sz="4" w:space="4" w:color="auto"/>
          <w:bottom w:val="single" w:sz="4" w:space="1" w:color="auto"/>
          <w:right w:val="single" w:sz="4" w:space="4" w:color="auto"/>
        </w:pBdr>
        <w:shd w:val="clear" w:color="auto" w:fill="BFBFBF"/>
        <w:ind w:left="0" w:firstLine="0"/>
        <w:rPr>
          <w:rFonts w:cs="Tahoma"/>
          <w:sz w:val="16"/>
          <w:szCs w:val="16"/>
        </w:rPr>
      </w:pPr>
      <w:r w:rsidRPr="006F077B">
        <w:rPr>
          <w:rStyle w:val="Lbjegyzet-hivatkozs"/>
          <w:rFonts w:cs="Tahoma"/>
          <w:sz w:val="16"/>
          <w:szCs w:val="16"/>
        </w:rPr>
        <w:footnoteRef/>
      </w:r>
      <w:r w:rsidRPr="006F077B">
        <w:rPr>
          <w:rFonts w:cs="Tahoma"/>
          <w:sz w:val="16"/>
          <w:szCs w:val="16"/>
        </w:rPr>
        <w:tab/>
        <w:t>Csak amennyiben a vonatkozó hirdetmény vagy a közbeszerzési dokumentumok lehetővé teszik.</w:t>
      </w:r>
    </w:p>
  </w:footnote>
  <w:footnote w:id="42">
    <w:p w14:paraId="463CAB4A" w14:textId="77777777" w:rsidR="001777EA" w:rsidRPr="006F077B" w:rsidRDefault="001777EA" w:rsidP="006F077B">
      <w:pPr>
        <w:pStyle w:val="Lbjegyzetszveg"/>
        <w:pBdr>
          <w:top w:val="single" w:sz="4" w:space="1" w:color="auto"/>
          <w:left w:val="single" w:sz="4" w:space="4" w:color="auto"/>
          <w:bottom w:val="single" w:sz="4" w:space="1" w:color="auto"/>
          <w:right w:val="single" w:sz="4" w:space="4" w:color="auto"/>
        </w:pBdr>
        <w:shd w:val="clear" w:color="auto" w:fill="BFBFBF"/>
        <w:ind w:left="0" w:firstLine="0"/>
        <w:rPr>
          <w:rFonts w:cs="Tahoma"/>
          <w:sz w:val="16"/>
          <w:szCs w:val="16"/>
        </w:rPr>
      </w:pPr>
      <w:r w:rsidRPr="006F077B">
        <w:rPr>
          <w:rStyle w:val="Lbjegyzet-hivatkozs"/>
          <w:rFonts w:cs="Tahoma"/>
          <w:sz w:val="16"/>
          <w:szCs w:val="16"/>
        </w:rPr>
        <w:footnoteRef/>
      </w:r>
      <w:r w:rsidRPr="006F077B">
        <w:rPr>
          <w:rFonts w:cs="Tahoma"/>
          <w:sz w:val="16"/>
          <w:szCs w:val="16"/>
        </w:rPr>
        <w:tab/>
        <w:t>Csak amennyiben a vonatkozó hirdetmény vagy a közbeszerzési dokumentumok lehetővé teszik.</w:t>
      </w:r>
    </w:p>
  </w:footnote>
  <w:footnote w:id="43">
    <w:p w14:paraId="463CAB4B" w14:textId="77777777" w:rsidR="001777EA" w:rsidRPr="006F077B" w:rsidRDefault="001777EA" w:rsidP="006F077B">
      <w:pPr>
        <w:pStyle w:val="Lbjegyzetszveg"/>
        <w:pBdr>
          <w:top w:val="single" w:sz="4" w:space="1" w:color="auto"/>
          <w:left w:val="single" w:sz="4" w:space="4" w:color="auto"/>
          <w:bottom w:val="single" w:sz="4" w:space="1" w:color="auto"/>
          <w:right w:val="single" w:sz="4" w:space="4" w:color="auto"/>
        </w:pBdr>
        <w:shd w:val="clear" w:color="auto" w:fill="BFBFBF"/>
        <w:ind w:left="0" w:firstLine="0"/>
        <w:rPr>
          <w:rFonts w:cs="Tahoma"/>
          <w:sz w:val="16"/>
          <w:szCs w:val="16"/>
        </w:rPr>
      </w:pPr>
      <w:r w:rsidRPr="006F077B">
        <w:rPr>
          <w:rStyle w:val="Lbjegyzet-hivatkozs"/>
          <w:rFonts w:cs="Tahoma"/>
          <w:sz w:val="16"/>
          <w:szCs w:val="16"/>
        </w:rPr>
        <w:footnoteRef/>
      </w:r>
      <w:r w:rsidRPr="006F077B">
        <w:rPr>
          <w:rFonts w:cs="Tahoma"/>
          <w:sz w:val="16"/>
          <w:szCs w:val="16"/>
        </w:rPr>
        <w:tab/>
        <w:t>Pl. az eszközök és a források aránya.</w:t>
      </w:r>
    </w:p>
  </w:footnote>
  <w:footnote w:id="44">
    <w:p w14:paraId="463CAB4C" w14:textId="77777777" w:rsidR="001777EA" w:rsidRPr="006F077B" w:rsidRDefault="001777EA" w:rsidP="006F077B">
      <w:pPr>
        <w:pStyle w:val="Lbjegyzetszveg"/>
        <w:pBdr>
          <w:top w:val="single" w:sz="4" w:space="1" w:color="auto"/>
          <w:left w:val="single" w:sz="4" w:space="4" w:color="auto"/>
          <w:bottom w:val="single" w:sz="4" w:space="1" w:color="auto"/>
          <w:right w:val="single" w:sz="4" w:space="4" w:color="auto"/>
        </w:pBdr>
        <w:shd w:val="clear" w:color="auto" w:fill="BFBFBF"/>
        <w:ind w:left="0" w:firstLine="0"/>
        <w:rPr>
          <w:rFonts w:cs="Tahoma"/>
          <w:sz w:val="16"/>
          <w:szCs w:val="16"/>
        </w:rPr>
      </w:pPr>
      <w:r w:rsidRPr="006F077B">
        <w:rPr>
          <w:rStyle w:val="Lbjegyzet-hivatkozs"/>
          <w:rFonts w:cs="Tahoma"/>
          <w:sz w:val="16"/>
          <w:szCs w:val="16"/>
        </w:rPr>
        <w:footnoteRef/>
      </w:r>
      <w:r w:rsidRPr="006F077B">
        <w:rPr>
          <w:rFonts w:cs="Tahoma"/>
          <w:sz w:val="16"/>
          <w:szCs w:val="16"/>
        </w:rPr>
        <w:tab/>
        <w:t>Pl. az eszközök és a források aránya.</w:t>
      </w:r>
    </w:p>
  </w:footnote>
  <w:footnote w:id="45">
    <w:p w14:paraId="463CAB4D" w14:textId="77777777" w:rsidR="001777EA" w:rsidRPr="006F077B" w:rsidRDefault="001777EA" w:rsidP="006F077B">
      <w:pPr>
        <w:pStyle w:val="Lbjegyzetszveg"/>
        <w:pBdr>
          <w:top w:val="single" w:sz="4" w:space="1" w:color="auto"/>
          <w:left w:val="single" w:sz="4" w:space="4" w:color="auto"/>
          <w:bottom w:val="single" w:sz="4" w:space="1" w:color="auto"/>
          <w:right w:val="single" w:sz="4" w:space="4" w:color="auto"/>
        </w:pBdr>
        <w:shd w:val="clear" w:color="auto" w:fill="BFBFBF"/>
        <w:ind w:left="0" w:firstLine="0"/>
        <w:rPr>
          <w:rFonts w:cs="Tahoma"/>
          <w:sz w:val="16"/>
          <w:szCs w:val="16"/>
        </w:rPr>
      </w:pPr>
      <w:r w:rsidRPr="006F077B">
        <w:rPr>
          <w:rStyle w:val="Lbjegyzet-hivatkozs"/>
          <w:rFonts w:cs="Tahoma"/>
          <w:sz w:val="16"/>
          <w:szCs w:val="16"/>
        </w:rPr>
        <w:footnoteRef/>
      </w:r>
      <w:r w:rsidRPr="006F077B">
        <w:rPr>
          <w:rFonts w:cs="Tahoma"/>
          <w:sz w:val="16"/>
          <w:szCs w:val="16"/>
        </w:rPr>
        <w:tab/>
        <w:t>Kérjük, szükség szerint ismételje.</w:t>
      </w:r>
    </w:p>
  </w:footnote>
  <w:footnote w:id="46">
    <w:p w14:paraId="7BC8637A" w14:textId="77777777" w:rsidR="001777EA" w:rsidRDefault="001777EA"/>
    <w:p w14:paraId="463CAB4E" w14:textId="77777777" w:rsidR="001777EA" w:rsidRPr="006F077B" w:rsidRDefault="001777EA" w:rsidP="006F077B">
      <w:pPr>
        <w:shd w:val="clear" w:color="auto" w:fill="FFFFFF"/>
        <w:rPr>
          <w:rFonts w:cs="Tahoma"/>
          <w:color w:val="0070C0"/>
          <w:sz w:val="16"/>
          <w:szCs w:val="16"/>
        </w:rPr>
      </w:pPr>
    </w:p>
  </w:footnote>
  <w:footnote w:id="47">
    <w:p w14:paraId="463CAB4F" w14:textId="77777777" w:rsidR="001777EA" w:rsidRPr="006F077B" w:rsidRDefault="001777EA" w:rsidP="006F077B">
      <w:pPr>
        <w:pStyle w:val="Lbjegyzetszveg"/>
        <w:pBdr>
          <w:top w:val="single" w:sz="4" w:space="1" w:color="auto"/>
          <w:left w:val="single" w:sz="4" w:space="4" w:color="auto"/>
          <w:bottom w:val="single" w:sz="4" w:space="1" w:color="auto"/>
          <w:right w:val="single" w:sz="4" w:space="4" w:color="auto"/>
        </w:pBdr>
        <w:shd w:val="clear" w:color="auto" w:fill="BFBFBF"/>
        <w:ind w:left="0" w:firstLine="0"/>
        <w:rPr>
          <w:rFonts w:cs="Tahoma"/>
          <w:sz w:val="16"/>
          <w:szCs w:val="16"/>
        </w:rPr>
      </w:pPr>
      <w:r w:rsidRPr="006F077B">
        <w:rPr>
          <w:rStyle w:val="Lbjegyzet-hivatkozs"/>
          <w:rFonts w:cs="Tahoma"/>
          <w:sz w:val="16"/>
          <w:szCs w:val="16"/>
        </w:rPr>
        <w:footnoteRef/>
      </w:r>
      <w:r w:rsidRPr="006F077B">
        <w:rPr>
          <w:rFonts w:cs="Tahoma"/>
          <w:sz w:val="16"/>
          <w:szCs w:val="16"/>
        </w:rPr>
        <w:tab/>
        <w:t xml:space="preserve">Az ajánlatkérő szervek nem több, mint három évet </w:t>
      </w:r>
      <w:r w:rsidRPr="006F077B">
        <w:rPr>
          <w:rFonts w:cs="Tahoma"/>
          <w:b/>
          <w:sz w:val="16"/>
          <w:szCs w:val="16"/>
        </w:rPr>
        <w:t>írhatnak elő</w:t>
      </w:r>
      <w:r w:rsidRPr="006F077B">
        <w:rPr>
          <w:rFonts w:cs="Tahoma"/>
          <w:sz w:val="16"/>
          <w:szCs w:val="16"/>
        </w:rPr>
        <w:t xml:space="preserve">, és </w:t>
      </w:r>
      <w:r w:rsidRPr="006F077B">
        <w:rPr>
          <w:rFonts w:cs="Tahoma"/>
          <w:b/>
          <w:sz w:val="16"/>
          <w:szCs w:val="16"/>
        </w:rPr>
        <w:t>elfogadhatnak</w:t>
      </w:r>
      <w:r w:rsidRPr="006F077B">
        <w:rPr>
          <w:rFonts w:cs="Tahoma"/>
          <w:sz w:val="16"/>
          <w:szCs w:val="16"/>
        </w:rPr>
        <w:t xml:space="preserve"> három évnél </w:t>
      </w:r>
      <w:r w:rsidRPr="006F077B">
        <w:rPr>
          <w:rFonts w:cs="Tahoma"/>
          <w:b/>
          <w:sz w:val="16"/>
          <w:szCs w:val="16"/>
        </w:rPr>
        <w:t>régebbi</w:t>
      </w:r>
      <w:r w:rsidRPr="006F077B">
        <w:rPr>
          <w:rFonts w:cs="Tahoma"/>
          <w:sz w:val="16"/>
          <w:szCs w:val="16"/>
        </w:rPr>
        <w:t xml:space="preserve"> tapasztalatot.</w:t>
      </w:r>
    </w:p>
  </w:footnote>
  <w:footnote w:id="48">
    <w:p w14:paraId="463CAB51" w14:textId="77777777" w:rsidR="001777EA" w:rsidRPr="006F077B" w:rsidRDefault="001777EA" w:rsidP="006F077B">
      <w:pPr>
        <w:pStyle w:val="Lbjegyzetszveg"/>
        <w:pBdr>
          <w:top w:val="single" w:sz="4" w:space="1" w:color="auto"/>
          <w:left w:val="single" w:sz="4" w:space="4" w:color="auto"/>
          <w:bottom w:val="single" w:sz="4" w:space="1" w:color="auto"/>
          <w:right w:val="single" w:sz="4" w:space="4" w:color="auto"/>
        </w:pBdr>
        <w:shd w:val="clear" w:color="auto" w:fill="BFBFBF"/>
        <w:ind w:left="0" w:firstLine="0"/>
        <w:rPr>
          <w:rFonts w:cs="Tahoma"/>
          <w:sz w:val="16"/>
          <w:szCs w:val="16"/>
        </w:rPr>
      </w:pPr>
      <w:r w:rsidRPr="006F077B">
        <w:rPr>
          <w:rStyle w:val="Lbjegyzet-hivatkozs"/>
          <w:rFonts w:cs="Tahoma"/>
          <w:sz w:val="16"/>
          <w:szCs w:val="16"/>
        </w:rPr>
        <w:footnoteRef/>
      </w:r>
      <w:r w:rsidRPr="006F077B">
        <w:rPr>
          <w:rFonts w:cs="Tahoma"/>
          <w:sz w:val="16"/>
          <w:szCs w:val="16"/>
        </w:rPr>
        <w:tab/>
        <w:t xml:space="preserve">Vagyis </w:t>
      </w:r>
      <w:r w:rsidRPr="006F077B">
        <w:rPr>
          <w:rFonts w:cs="Tahoma"/>
          <w:b/>
          <w:sz w:val="16"/>
          <w:szCs w:val="16"/>
          <w:u w:val="single"/>
        </w:rPr>
        <w:t>minden</w:t>
      </w:r>
      <w:r w:rsidRPr="006F077B">
        <w:rPr>
          <w:rFonts w:cs="Tahoma"/>
          <w:sz w:val="16"/>
          <w:szCs w:val="16"/>
        </w:rPr>
        <w:t xml:space="preserve"> megrendelőt fel kell sorolni, és a listának tartalmaznia kell mind a közületi, mind pedig a magánmegrendelőket az érintett szállítások vagy szolgáltatások tekintetében.</w:t>
      </w:r>
    </w:p>
  </w:footnote>
  <w:footnote w:id="49">
    <w:p w14:paraId="463CAB53" w14:textId="77777777" w:rsidR="001777EA" w:rsidRPr="006F077B" w:rsidRDefault="001777EA" w:rsidP="006F077B">
      <w:pPr>
        <w:pStyle w:val="Lbjegyzetszveg"/>
        <w:pBdr>
          <w:top w:val="single" w:sz="4" w:space="1" w:color="auto"/>
          <w:left w:val="single" w:sz="4" w:space="4" w:color="auto"/>
          <w:bottom w:val="single" w:sz="4" w:space="1" w:color="auto"/>
          <w:right w:val="single" w:sz="4" w:space="4" w:color="auto"/>
        </w:pBdr>
        <w:shd w:val="clear" w:color="auto" w:fill="BFBFBF"/>
        <w:ind w:left="0" w:firstLine="0"/>
        <w:rPr>
          <w:rFonts w:cs="Tahoma"/>
          <w:sz w:val="16"/>
          <w:szCs w:val="16"/>
        </w:rPr>
      </w:pPr>
      <w:r w:rsidRPr="006F077B">
        <w:rPr>
          <w:rStyle w:val="Lbjegyzet-hivatkozs"/>
          <w:rFonts w:cs="Tahoma"/>
          <w:sz w:val="16"/>
          <w:szCs w:val="16"/>
        </w:rPr>
        <w:footnoteRef/>
      </w:r>
      <w:r w:rsidRPr="006F077B">
        <w:rPr>
          <w:rFonts w:cs="Tahoma"/>
          <w:sz w:val="16"/>
          <w:szCs w:val="16"/>
        </w:rPr>
        <w:tab/>
        <w:t>Azon szakemberekre és műszaki szervezetekre vonatkozóan, akiket/amelyeket nem közvetlenül a gazdasági szereplő vállalkozása alkalmaz, ám akik/amelyek kapacitását a gazdasági szereplő igénybe veszi, a II. rész C. szakaszában meghatározottak szerint, külön-külön egységes európai közbeszerzési dokumentumot kell kitölteni.</w:t>
      </w:r>
    </w:p>
  </w:footnote>
  <w:footnote w:id="50">
    <w:p w14:paraId="463CAB54" w14:textId="77777777" w:rsidR="001777EA" w:rsidRPr="006F077B" w:rsidRDefault="001777EA" w:rsidP="006F077B">
      <w:pPr>
        <w:pStyle w:val="Lbjegyzetszveg"/>
        <w:pBdr>
          <w:top w:val="single" w:sz="4" w:space="1" w:color="auto"/>
          <w:left w:val="single" w:sz="4" w:space="4" w:color="auto"/>
          <w:bottom w:val="single" w:sz="4" w:space="1" w:color="auto"/>
          <w:right w:val="single" w:sz="4" w:space="4" w:color="auto"/>
        </w:pBdr>
        <w:shd w:val="clear" w:color="auto" w:fill="BFBFBF"/>
        <w:ind w:left="0" w:firstLine="0"/>
        <w:rPr>
          <w:rFonts w:cs="Tahoma"/>
          <w:sz w:val="16"/>
          <w:szCs w:val="16"/>
        </w:rPr>
      </w:pPr>
      <w:r w:rsidRPr="006F077B">
        <w:rPr>
          <w:rStyle w:val="Lbjegyzet-hivatkozs"/>
          <w:rFonts w:cs="Tahoma"/>
          <w:sz w:val="16"/>
          <w:szCs w:val="16"/>
        </w:rPr>
        <w:footnoteRef/>
      </w:r>
      <w:r w:rsidRPr="006F077B">
        <w:rPr>
          <w:rFonts w:cs="Tahoma"/>
          <w:sz w:val="16"/>
          <w:szCs w:val="16"/>
        </w:rPr>
        <w:tab/>
        <w:t>A vizsgálatot az ajánlatkérő szerv vagy – amennyiben az utóbbi ezt jóváhagyja – nevében a szállító/szolgáltató székhelye szerinti ország egy erre illetékes hivatalos szerve végezheti el.</w:t>
      </w:r>
    </w:p>
  </w:footnote>
  <w:footnote w:id="51">
    <w:p w14:paraId="463CAB55" w14:textId="77777777" w:rsidR="001777EA" w:rsidRPr="006F077B" w:rsidRDefault="001777EA" w:rsidP="006F077B">
      <w:pPr>
        <w:pStyle w:val="Lbjegyzetszveg"/>
        <w:pBdr>
          <w:top w:val="single" w:sz="4" w:space="1" w:color="auto"/>
          <w:left w:val="single" w:sz="4" w:space="4" w:color="auto"/>
          <w:bottom w:val="single" w:sz="4" w:space="1" w:color="auto"/>
          <w:right w:val="single" w:sz="4" w:space="4" w:color="auto"/>
        </w:pBdr>
        <w:shd w:val="clear" w:color="auto" w:fill="BFBFBF"/>
        <w:ind w:left="0" w:firstLine="0"/>
        <w:rPr>
          <w:rFonts w:cs="Tahoma"/>
          <w:sz w:val="16"/>
          <w:szCs w:val="16"/>
        </w:rPr>
      </w:pPr>
      <w:r w:rsidRPr="006F077B">
        <w:rPr>
          <w:rStyle w:val="Lbjegyzet-hivatkozs"/>
          <w:rFonts w:cs="Tahoma"/>
          <w:sz w:val="16"/>
          <w:szCs w:val="16"/>
        </w:rPr>
        <w:footnoteRef/>
      </w:r>
      <w:r w:rsidRPr="006F077B">
        <w:rPr>
          <w:rFonts w:cs="Tahoma"/>
          <w:sz w:val="16"/>
          <w:szCs w:val="16"/>
        </w:rPr>
        <w:tab/>
        <w:t xml:space="preserve">Felhívjuk a figyelmet, hogy amennyiben a gazdasági szereplő úgy </w:t>
      </w:r>
      <w:r w:rsidRPr="006F077B">
        <w:rPr>
          <w:rFonts w:cs="Tahoma"/>
          <w:b/>
          <w:sz w:val="16"/>
          <w:szCs w:val="16"/>
        </w:rPr>
        <w:t>határozott</w:t>
      </w:r>
      <w:r w:rsidRPr="006F077B">
        <w:rPr>
          <w:rFonts w:cs="Tahoma"/>
          <w:sz w:val="16"/>
          <w:szCs w:val="16"/>
        </w:rPr>
        <w:t xml:space="preserve">, hogy a szerződés egy részére alvállalkozói szerződést köt, </w:t>
      </w:r>
      <w:r w:rsidRPr="006F077B">
        <w:rPr>
          <w:rFonts w:cs="Tahoma"/>
          <w:b/>
          <w:sz w:val="16"/>
          <w:szCs w:val="16"/>
        </w:rPr>
        <w:t>és</w:t>
      </w:r>
      <w:r w:rsidRPr="006F077B">
        <w:rPr>
          <w:rFonts w:cs="Tahoma"/>
          <w:sz w:val="16"/>
          <w:szCs w:val="16"/>
        </w:rPr>
        <w:t xml:space="preserve"> az alvállalkozó kapacitásait igénybe veszi annak a résznek a teljesítéséhez, akkor kérjük, hogy mindegyik ilyen alvállalkozóra nézve külön egységes európai közbeszerzési dokumentumot töltsön ki, lásd a fenti II. rész C. szakaszát.</w:t>
      </w:r>
    </w:p>
  </w:footnote>
  <w:footnote w:id="52">
    <w:p w14:paraId="519D340F" w14:textId="77777777" w:rsidR="001777EA" w:rsidRDefault="001777EA"/>
    <w:p w14:paraId="463CAB56" w14:textId="77777777" w:rsidR="001777EA" w:rsidRPr="006F077B" w:rsidRDefault="001777EA" w:rsidP="006F077B">
      <w:pPr>
        <w:pStyle w:val="Lbjegyzetszveg"/>
        <w:ind w:left="0" w:firstLine="0"/>
        <w:rPr>
          <w:rFonts w:cs="Tahoma"/>
          <w:sz w:val="16"/>
          <w:szCs w:val="16"/>
        </w:rPr>
      </w:pPr>
    </w:p>
  </w:footnote>
  <w:footnote w:id="53">
    <w:p w14:paraId="463CAB57" w14:textId="77777777" w:rsidR="001777EA" w:rsidRPr="006F077B" w:rsidRDefault="001777EA" w:rsidP="006F077B">
      <w:pPr>
        <w:pStyle w:val="Lbjegyzetszveg"/>
        <w:pBdr>
          <w:top w:val="single" w:sz="4" w:space="1" w:color="auto"/>
          <w:left w:val="single" w:sz="4" w:space="4" w:color="auto"/>
          <w:bottom w:val="single" w:sz="4" w:space="1" w:color="auto"/>
          <w:right w:val="single" w:sz="4" w:space="4" w:color="auto"/>
        </w:pBdr>
        <w:shd w:val="clear" w:color="auto" w:fill="BFBFBF"/>
        <w:ind w:left="0" w:firstLine="0"/>
        <w:rPr>
          <w:rFonts w:cs="Tahoma"/>
          <w:sz w:val="16"/>
          <w:szCs w:val="16"/>
        </w:rPr>
      </w:pPr>
      <w:r w:rsidRPr="006F077B">
        <w:rPr>
          <w:rStyle w:val="Lbjegyzet-hivatkozs"/>
          <w:rFonts w:cs="Tahoma"/>
          <w:sz w:val="16"/>
          <w:szCs w:val="16"/>
        </w:rPr>
        <w:footnoteRef/>
      </w:r>
      <w:r w:rsidRPr="006F077B">
        <w:rPr>
          <w:rFonts w:cs="Tahoma"/>
          <w:sz w:val="16"/>
          <w:szCs w:val="16"/>
        </w:rPr>
        <w:tab/>
        <w:t>Kérjük, egyértelműen adja meg, melyik elemre vonatkozik a válasz.</w:t>
      </w:r>
    </w:p>
  </w:footnote>
  <w:footnote w:id="54">
    <w:p w14:paraId="463CAB58" w14:textId="77777777" w:rsidR="001777EA" w:rsidRPr="006F077B" w:rsidRDefault="001777EA" w:rsidP="006F077B">
      <w:pPr>
        <w:pStyle w:val="Lbjegyzetszveg"/>
        <w:pBdr>
          <w:top w:val="single" w:sz="4" w:space="1" w:color="auto"/>
          <w:left w:val="single" w:sz="4" w:space="4" w:color="auto"/>
          <w:bottom w:val="single" w:sz="4" w:space="1" w:color="auto"/>
          <w:right w:val="single" w:sz="4" w:space="4" w:color="auto"/>
        </w:pBdr>
        <w:shd w:val="clear" w:color="auto" w:fill="BFBFBF"/>
        <w:ind w:left="0" w:firstLine="0"/>
        <w:rPr>
          <w:rFonts w:cs="Tahoma"/>
          <w:sz w:val="16"/>
          <w:szCs w:val="16"/>
        </w:rPr>
      </w:pPr>
      <w:r w:rsidRPr="006F077B">
        <w:rPr>
          <w:rStyle w:val="Lbjegyzet-hivatkozs"/>
          <w:rFonts w:cs="Tahoma"/>
          <w:sz w:val="16"/>
          <w:szCs w:val="16"/>
        </w:rPr>
        <w:footnoteRef/>
      </w:r>
      <w:r w:rsidRPr="006F077B">
        <w:rPr>
          <w:rFonts w:cs="Tahoma"/>
          <w:sz w:val="16"/>
          <w:szCs w:val="16"/>
        </w:rPr>
        <w:tab/>
        <w:t>Kérjük, szükség szerint ismételje.</w:t>
      </w:r>
    </w:p>
  </w:footnote>
  <w:footnote w:id="55">
    <w:p w14:paraId="463CAB59" w14:textId="77777777" w:rsidR="001777EA" w:rsidRPr="006F077B" w:rsidRDefault="001777EA" w:rsidP="006F077B">
      <w:pPr>
        <w:pStyle w:val="Lbjegyzetszveg"/>
        <w:pBdr>
          <w:top w:val="single" w:sz="4" w:space="1" w:color="auto"/>
          <w:left w:val="single" w:sz="4" w:space="4" w:color="auto"/>
          <w:bottom w:val="single" w:sz="4" w:space="1" w:color="auto"/>
          <w:right w:val="single" w:sz="4" w:space="4" w:color="auto"/>
        </w:pBdr>
        <w:shd w:val="clear" w:color="auto" w:fill="BFBFBF"/>
        <w:ind w:left="0" w:firstLine="0"/>
        <w:rPr>
          <w:rFonts w:cs="Tahoma"/>
          <w:sz w:val="16"/>
          <w:szCs w:val="16"/>
        </w:rPr>
      </w:pPr>
      <w:r w:rsidRPr="006F077B">
        <w:rPr>
          <w:rStyle w:val="Lbjegyzet-hivatkozs"/>
          <w:rFonts w:cs="Tahoma"/>
          <w:sz w:val="16"/>
          <w:szCs w:val="16"/>
        </w:rPr>
        <w:footnoteRef/>
      </w:r>
      <w:r w:rsidRPr="006F077B">
        <w:rPr>
          <w:rFonts w:cs="Tahoma"/>
          <w:sz w:val="16"/>
          <w:szCs w:val="16"/>
        </w:rPr>
        <w:tab/>
        <w:t>Kérjük, szükség szerint ismételje.</w:t>
      </w:r>
    </w:p>
  </w:footnote>
  <w:footnote w:id="56">
    <w:p w14:paraId="463CAB5A" w14:textId="77777777" w:rsidR="001777EA" w:rsidRPr="006F077B" w:rsidRDefault="001777EA" w:rsidP="006F077B">
      <w:pPr>
        <w:pStyle w:val="Lbjegyzetszveg"/>
        <w:pBdr>
          <w:top w:val="single" w:sz="4" w:space="1" w:color="auto"/>
          <w:left w:val="single" w:sz="4" w:space="4" w:color="auto"/>
          <w:bottom w:val="single" w:sz="4" w:space="1" w:color="auto"/>
          <w:right w:val="single" w:sz="4" w:space="4" w:color="auto"/>
        </w:pBdr>
        <w:shd w:val="clear" w:color="auto" w:fill="BFBFBF"/>
        <w:ind w:left="0" w:firstLine="0"/>
        <w:rPr>
          <w:rFonts w:cs="Tahoma"/>
          <w:sz w:val="16"/>
          <w:szCs w:val="16"/>
        </w:rPr>
      </w:pPr>
      <w:r w:rsidRPr="006F077B">
        <w:rPr>
          <w:rStyle w:val="Lbjegyzet-hivatkozs"/>
          <w:rFonts w:cs="Tahoma"/>
          <w:sz w:val="16"/>
          <w:szCs w:val="16"/>
        </w:rPr>
        <w:footnoteRef/>
      </w:r>
      <w:r w:rsidRPr="006F077B">
        <w:rPr>
          <w:rFonts w:cs="Tahoma"/>
          <w:sz w:val="16"/>
          <w:szCs w:val="16"/>
        </w:rPr>
        <w:tab/>
        <w:t xml:space="preserve">Feltéve, hogy a gazdasági szereplő megadta a szükséges információt </w:t>
      </w:r>
      <w:r w:rsidRPr="006F077B">
        <w:rPr>
          <w:rFonts w:cs="Tahoma"/>
          <w:i/>
          <w:sz w:val="16"/>
          <w:szCs w:val="16"/>
        </w:rPr>
        <w:t>(internetcím, a kibocsátó hatóság vagy testület, a dokumentáció pontos hivatkozási adatai), amely ezt lehetővé teszi az ajánlatkérő szerv vagy a közszolgáltató ajánlatkérő számára. Amennyiben szükséges, ehhez csatolni kell a hozzáférésre vonatkozó jóváhagyást.</w:t>
      </w:r>
      <w:r w:rsidRPr="006F077B">
        <w:rPr>
          <w:rFonts w:cs="Tahoma"/>
          <w:sz w:val="16"/>
          <w:szCs w:val="16"/>
        </w:rPr>
        <w:t xml:space="preserve"> </w:t>
      </w:r>
    </w:p>
  </w:footnote>
  <w:footnote w:id="57">
    <w:p w14:paraId="463CAB5B" w14:textId="77777777" w:rsidR="001777EA" w:rsidRPr="006F077B" w:rsidRDefault="001777EA" w:rsidP="006F077B">
      <w:pPr>
        <w:pStyle w:val="Lbjegyzetszveg"/>
        <w:pBdr>
          <w:top w:val="single" w:sz="4" w:space="1" w:color="auto"/>
          <w:left w:val="single" w:sz="4" w:space="4" w:color="auto"/>
          <w:bottom w:val="single" w:sz="4" w:space="1" w:color="auto"/>
          <w:right w:val="single" w:sz="4" w:space="4" w:color="auto"/>
        </w:pBdr>
        <w:shd w:val="clear" w:color="auto" w:fill="BFBFBF"/>
        <w:ind w:left="0" w:firstLine="0"/>
        <w:rPr>
          <w:rFonts w:cs="Tahoma"/>
          <w:sz w:val="16"/>
          <w:szCs w:val="16"/>
        </w:rPr>
      </w:pPr>
      <w:r w:rsidRPr="006F077B">
        <w:rPr>
          <w:rStyle w:val="Lbjegyzet-hivatkozs"/>
          <w:rFonts w:cs="Tahoma"/>
          <w:sz w:val="16"/>
          <w:szCs w:val="16"/>
        </w:rPr>
        <w:footnoteRef/>
      </w:r>
      <w:r w:rsidRPr="006F077B">
        <w:rPr>
          <w:rFonts w:cs="Tahoma"/>
          <w:sz w:val="16"/>
          <w:szCs w:val="16"/>
        </w:rPr>
        <w:tab/>
        <w:t>A 2014/24/EU irányelv 59. cikke (5) bekezdése második albekezdésének nemzeti végrehajtásától függően.</w:t>
      </w:r>
    </w:p>
  </w:footnote>
  <w:footnote w:id="58">
    <w:p w14:paraId="463CAB5C" w14:textId="77777777" w:rsidR="001777EA" w:rsidRPr="006F077B" w:rsidRDefault="001777EA" w:rsidP="006F077B">
      <w:pPr>
        <w:pStyle w:val="Lbjegyzetszveg"/>
        <w:ind w:left="0" w:firstLine="0"/>
        <w:rPr>
          <w:rFonts w:cs="Tahoma"/>
          <w:sz w:val="16"/>
          <w:szCs w:val="16"/>
        </w:rPr>
      </w:pPr>
      <w:r w:rsidRPr="006F077B">
        <w:rPr>
          <w:rStyle w:val="Lbjegyzet-hivatkozs"/>
          <w:rFonts w:cs="Tahoma"/>
          <w:sz w:val="16"/>
          <w:szCs w:val="16"/>
        </w:rPr>
        <w:footnoteRef/>
      </w:r>
      <w:r w:rsidRPr="006F077B">
        <w:rPr>
          <w:rFonts w:cs="Tahoma"/>
          <w:sz w:val="16"/>
          <w:szCs w:val="16"/>
        </w:rPr>
        <w:t xml:space="preserve"> A nyilatkozattevő személye szerint a megfelelő rész aláhúzandó!</w:t>
      </w:r>
    </w:p>
  </w:footnote>
  <w:footnote w:id="59">
    <w:p w14:paraId="463CAB5D" w14:textId="77777777" w:rsidR="001777EA" w:rsidRPr="006F077B" w:rsidRDefault="001777EA" w:rsidP="006F077B">
      <w:pPr>
        <w:pStyle w:val="Lbjegyzetszveg"/>
        <w:ind w:left="0" w:firstLine="0"/>
        <w:rPr>
          <w:rFonts w:cs="Tahoma"/>
          <w:sz w:val="16"/>
          <w:szCs w:val="16"/>
        </w:rPr>
      </w:pPr>
      <w:r w:rsidRPr="006F077B">
        <w:rPr>
          <w:rStyle w:val="Lbjegyzet-hivatkozs"/>
          <w:rFonts w:cs="Tahoma"/>
          <w:sz w:val="16"/>
          <w:szCs w:val="16"/>
        </w:rPr>
        <w:footnoteRef/>
      </w:r>
      <w:r w:rsidRPr="006F077B">
        <w:rPr>
          <w:rFonts w:cs="Tahoma"/>
          <w:sz w:val="16"/>
          <w:szCs w:val="16"/>
        </w:rPr>
        <w:t xml:space="preserve"> Olyan telefax elérhetőség, amely a megküldendő dokumentumok fogadására a nap 24 órájában alkalmas.</w:t>
      </w:r>
    </w:p>
  </w:footnote>
  <w:footnote w:id="60">
    <w:p w14:paraId="08C43D9F" w14:textId="77777777" w:rsidR="001777EA" w:rsidRPr="00744F54" w:rsidRDefault="001777EA" w:rsidP="00EB0F6A">
      <w:pPr>
        <w:pStyle w:val="Lbjegyzetszveg"/>
        <w:rPr>
          <w:rFonts w:cs="Tahoma"/>
          <w:sz w:val="16"/>
          <w:szCs w:val="16"/>
        </w:rPr>
      </w:pPr>
      <w:r w:rsidRPr="00744F54">
        <w:rPr>
          <w:rStyle w:val="Lbjegyzet-hivatkozs"/>
          <w:rFonts w:cs="Tahoma"/>
          <w:sz w:val="16"/>
          <w:szCs w:val="16"/>
        </w:rPr>
        <w:footnoteRef/>
      </w:r>
      <w:r w:rsidRPr="00744F54">
        <w:rPr>
          <w:rFonts w:cs="Tahoma"/>
          <w:sz w:val="16"/>
          <w:szCs w:val="16"/>
        </w:rPr>
        <w:t xml:space="preserve"> Kérjük aláhúzással jelölni!</w:t>
      </w:r>
    </w:p>
  </w:footnote>
  <w:footnote w:id="61">
    <w:p w14:paraId="634E86C0" w14:textId="77777777" w:rsidR="001777EA" w:rsidRDefault="001777EA" w:rsidP="00D400E5">
      <w:pPr>
        <w:pStyle w:val="Lbjegyzetszveg"/>
        <w:spacing w:line="276" w:lineRule="auto"/>
      </w:pPr>
      <w:r w:rsidRPr="004C5E50">
        <w:rPr>
          <w:rStyle w:val="Lbjegyzet-hivatkozs"/>
          <w:rFonts w:cs="Tahoma"/>
          <w:sz w:val="16"/>
          <w:szCs w:val="16"/>
        </w:rPr>
        <w:footnoteRef/>
      </w:r>
      <w:r w:rsidRPr="004C5E50">
        <w:rPr>
          <w:rFonts w:cs="Tahoma"/>
          <w:sz w:val="16"/>
          <w:szCs w:val="16"/>
        </w:rPr>
        <w:t xml:space="preserve"> Kérjük aláhúzással jelölni!</w:t>
      </w:r>
    </w:p>
  </w:footnote>
  <w:footnote w:id="62">
    <w:p w14:paraId="569464BE" w14:textId="77777777" w:rsidR="001777EA" w:rsidRDefault="001777EA" w:rsidP="00D400E5">
      <w:pPr>
        <w:pStyle w:val="Lbjegyzetszveg"/>
        <w:spacing w:line="276" w:lineRule="auto"/>
      </w:pPr>
      <w:r w:rsidRPr="004C5E50">
        <w:rPr>
          <w:rStyle w:val="Lbjegyzet-hivatkozs"/>
          <w:rFonts w:cs="Tahoma"/>
          <w:noProof/>
          <w:sz w:val="16"/>
          <w:szCs w:val="16"/>
        </w:rPr>
        <w:footnoteRef/>
      </w:r>
      <w:r w:rsidRPr="004C5E50">
        <w:rPr>
          <w:rFonts w:cs="Tahoma"/>
          <w:noProof/>
          <w:sz w:val="16"/>
          <w:szCs w:val="16"/>
        </w:rPr>
        <w:t xml:space="preserve"> Megfelelő válasz jelölendő!</w:t>
      </w:r>
    </w:p>
  </w:footnote>
  <w:footnote w:id="63">
    <w:p w14:paraId="15E9A392" w14:textId="77777777" w:rsidR="001777EA" w:rsidRDefault="001777EA" w:rsidP="00D400E5">
      <w:pPr>
        <w:pStyle w:val="Lbjegyzetszveg"/>
        <w:spacing w:line="276" w:lineRule="auto"/>
      </w:pPr>
      <w:r w:rsidRPr="004C5E50">
        <w:rPr>
          <w:rStyle w:val="Lbjegyzet-hivatkozs"/>
          <w:rFonts w:cs="Tahoma"/>
          <w:noProof/>
          <w:sz w:val="16"/>
          <w:szCs w:val="16"/>
        </w:rPr>
        <w:footnoteRef/>
      </w:r>
      <w:r w:rsidRPr="004C5E50">
        <w:rPr>
          <w:rFonts w:cs="Tahoma"/>
          <w:noProof/>
          <w:sz w:val="16"/>
          <w:szCs w:val="16"/>
        </w:rPr>
        <w:t xml:space="preserve"> Megfelelő válasz jelölendő!</w:t>
      </w:r>
    </w:p>
  </w:footnote>
  <w:footnote w:id="64">
    <w:p w14:paraId="3F34C3A6" w14:textId="77777777" w:rsidR="001777EA" w:rsidRPr="004C5E50" w:rsidRDefault="001777EA" w:rsidP="00D400E5">
      <w:pPr>
        <w:pStyle w:val="NormlWeb"/>
        <w:spacing w:before="0" w:after="0" w:line="276" w:lineRule="auto"/>
        <w:rPr>
          <w:rFonts w:ascii="Tahoma" w:hAnsi="Tahoma" w:cs="Tahoma"/>
          <w:noProof/>
          <w:sz w:val="16"/>
          <w:szCs w:val="16"/>
        </w:rPr>
      </w:pPr>
      <w:r w:rsidRPr="004C5E50">
        <w:rPr>
          <w:rStyle w:val="Lbjegyzet-hivatkozs"/>
          <w:rFonts w:ascii="Tahoma" w:hAnsi="Tahoma" w:cs="Tahoma"/>
          <w:noProof/>
          <w:sz w:val="16"/>
          <w:szCs w:val="16"/>
        </w:rPr>
        <w:footnoteRef/>
      </w:r>
      <w:r w:rsidRPr="004C5E50">
        <w:rPr>
          <w:rFonts w:ascii="Tahoma" w:hAnsi="Tahoma" w:cs="Tahoma"/>
          <w:noProof/>
          <w:sz w:val="16"/>
          <w:szCs w:val="16"/>
        </w:rPr>
        <w:t xml:space="preserve"> A pénzmosás és a terrorizmus finanszírozása megelőzéséről és megakadályozásáról szóló 2007. évi CXXXVI. törvény 3. § r) pontja szerint </w:t>
      </w:r>
      <w:r w:rsidRPr="004C5E50">
        <w:rPr>
          <w:rFonts w:ascii="Tahoma" w:hAnsi="Tahoma" w:cs="Tahoma"/>
          <w:iCs/>
          <w:noProof/>
          <w:sz w:val="16"/>
          <w:szCs w:val="16"/>
          <w:u w:val="single"/>
        </w:rPr>
        <w:t>tényleges tulajdonos</w:t>
      </w:r>
      <w:r w:rsidRPr="004C5E50">
        <w:rPr>
          <w:rFonts w:ascii="Tahoma" w:hAnsi="Tahoma" w:cs="Tahoma"/>
          <w:iCs/>
          <w:noProof/>
          <w:sz w:val="16"/>
          <w:szCs w:val="16"/>
        </w:rPr>
        <w:t>:</w:t>
      </w:r>
    </w:p>
    <w:p w14:paraId="66428634" w14:textId="77777777" w:rsidR="001777EA" w:rsidRPr="004C5E50" w:rsidRDefault="001777EA" w:rsidP="00D400E5">
      <w:pPr>
        <w:widowControl w:val="0"/>
        <w:autoSpaceDE w:val="0"/>
        <w:autoSpaceDN w:val="0"/>
        <w:adjustRightInd w:val="0"/>
        <w:ind w:right="141" w:firstLine="84"/>
        <w:rPr>
          <w:rFonts w:cs="Tahoma"/>
          <w:noProof/>
          <w:sz w:val="16"/>
          <w:szCs w:val="16"/>
          <w:lang w:eastAsia="hu-HU"/>
        </w:rPr>
      </w:pPr>
      <w:r w:rsidRPr="004C5E50">
        <w:rPr>
          <w:rFonts w:cs="Tahoma"/>
          <w:noProof/>
          <w:sz w:val="16"/>
          <w:szCs w:val="16"/>
          <w:lang w:eastAsia="hu-HU"/>
        </w:rPr>
        <w:t xml:space="preserve">ra) az a </w:t>
      </w:r>
      <w:r w:rsidRPr="004C5E50">
        <w:rPr>
          <w:rFonts w:cs="Tahoma"/>
          <w:b/>
          <w:noProof/>
          <w:sz w:val="16"/>
          <w:szCs w:val="16"/>
          <w:u w:val="single"/>
          <w:lang w:eastAsia="hu-HU"/>
        </w:rPr>
        <w:t>természetes személy</w:t>
      </w:r>
      <w:r w:rsidRPr="004C5E50">
        <w:rPr>
          <w:rFonts w:cs="Tahoma"/>
          <w:noProof/>
          <w:sz w:val="16"/>
          <w:szCs w:val="16"/>
          <w:lang w:eastAsia="hu-HU"/>
        </w:rPr>
        <w:t>, aki jogi személyben vagy jogi személyiséggel nem rendelkező szervezetben közvetlenül vagy - a Polgári Törvénykönyvről szóló 2013. évi V. törvény (a továbbiakban: Ptk.) 8:2. § (4) bekezdésében meghatározott módon - közvetve a szavazati jogok vagy a tulajdoni hányad legalább huszonöt százalékával rendelkezik, ha a jogi személy vagy személyes joga szerint jogképes szervezet nem a szabályozott piacon jegyzett társaság, amelyre a közösségi jogi szabályozással vagy azzal egyenértékű nemzetközi előírásokkal összhangban lévő közzétételi követelmények vonatkoznak,</w:t>
      </w:r>
    </w:p>
    <w:p w14:paraId="21235CFF" w14:textId="77777777" w:rsidR="001777EA" w:rsidRPr="004C5E50" w:rsidRDefault="001777EA" w:rsidP="00D400E5">
      <w:pPr>
        <w:widowControl w:val="0"/>
        <w:autoSpaceDE w:val="0"/>
        <w:autoSpaceDN w:val="0"/>
        <w:adjustRightInd w:val="0"/>
        <w:ind w:right="141" w:firstLine="84"/>
        <w:rPr>
          <w:rFonts w:cs="Tahoma"/>
          <w:noProof/>
          <w:sz w:val="16"/>
          <w:szCs w:val="16"/>
          <w:lang w:eastAsia="hu-HU"/>
        </w:rPr>
      </w:pPr>
      <w:r w:rsidRPr="004C5E50">
        <w:rPr>
          <w:rFonts w:cs="Tahoma"/>
          <w:noProof/>
          <w:sz w:val="16"/>
          <w:szCs w:val="16"/>
          <w:lang w:eastAsia="hu-HU"/>
        </w:rPr>
        <w:t xml:space="preserve">rb) az a </w:t>
      </w:r>
      <w:r w:rsidRPr="004C5E50">
        <w:rPr>
          <w:rFonts w:cs="Tahoma"/>
          <w:b/>
          <w:noProof/>
          <w:sz w:val="16"/>
          <w:szCs w:val="16"/>
          <w:u w:val="single"/>
          <w:lang w:eastAsia="hu-HU"/>
        </w:rPr>
        <w:t>természetes személy</w:t>
      </w:r>
      <w:r w:rsidRPr="004C5E50">
        <w:rPr>
          <w:rFonts w:cs="Tahoma"/>
          <w:noProof/>
          <w:sz w:val="16"/>
          <w:szCs w:val="16"/>
          <w:lang w:eastAsia="hu-HU"/>
        </w:rPr>
        <w:t>, aki jogi személyben vagy jogi személyiséggel nem rendelkező szervezetben - a Ptk. 8:2 § (4) bekezdésében meghatározott - meghatározó befolyással rendelkezik,</w:t>
      </w:r>
    </w:p>
    <w:p w14:paraId="64B36FE3" w14:textId="77777777" w:rsidR="001777EA" w:rsidRPr="004C5E50" w:rsidRDefault="001777EA" w:rsidP="00D400E5">
      <w:pPr>
        <w:widowControl w:val="0"/>
        <w:autoSpaceDE w:val="0"/>
        <w:autoSpaceDN w:val="0"/>
        <w:adjustRightInd w:val="0"/>
        <w:ind w:right="200" w:firstLine="84"/>
        <w:rPr>
          <w:rFonts w:cs="Tahoma"/>
          <w:noProof/>
          <w:sz w:val="16"/>
          <w:szCs w:val="16"/>
          <w:lang w:eastAsia="hu-HU"/>
        </w:rPr>
      </w:pPr>
      <w:r w:rsidRPr="004C5E50">
        <w:rPr>
          <w:rFonts w:cs="Tahoma"/>
          <w:noProof/>
          <w:sz w:val="16"/>
          <w:szCs w:val="16"/>
          <w:lang w:eastAsia="hu-HU"/>
        </w:rPr>
        <w:t>rc) az a természetes személy, akinek megbízásából valamely ügyleti megbízást végrehajtanak,</w:t>
      </w:r>
    </w:p>
    <w:p w14:paraId="52D83BB8" w14:textId="77777777" w:rsidR="001777EA" w:rsidRPr="004C5E50" w:rsidRDefault="001777EA" w:rsidP="00D400E5">
      <w:pPr>
        <w:widowControl w:val="0"/>
        <w:autoSpaceDE w:val="0"/>
        <w:autoSpaceDN w:val="0"/>
        <w:adjustRightInd w:val="0"/>
        <w:ind w:right="200" w:firstLine="84"/>
        <w:rPr>
          <w:rFonts w:cs="Tahoma"/>
          <w:noProof/>
          <w:sz w:val="16"/>
          <w:szCs w:val="16"/>
          <w:lang w:eastAsia="hu-HU"/>
        </w:rPr>
      </w:pPr>
      <w:r w:rsidRPr="004C5E50">
        <w:rPr>
          <w:rFonts w:cs="Tahoma"/>
          <w:noProof/>
          <w:sz w:val="16"/>
          <w:szCs w:val="16"/>
          <w:lang w:eastAsia="hu-HU"/>
        </w:rPr>
        <w:t>rd) alapítványok esetében az a természetes személy,</w:t>
      </w:r>
    </w:p>
    <w:p w14:paraId="4C77DD08" w14:textId="77777777" w:rsidR="001777EA" w:rsidRPr="004C5E50" w:rsidRDefault="001777EA" w:rsidP="00D400E5">
      <w:pPr>
        <w:widowControl w:val="0"/>
        <w:autoSpaceDE w:val="0"/>
        <w:autoSpaceDN w:val="0"/>
        <w:adjustRightInd w:val="0"/>
        <w:ind w:left="284" w:right="200"/>
        <w:rPr>
          <w:rFonts w:cs="Tahoma"/>
          <w:noProof/>
          <w:sz w:val="16"/>
          <w:szCs w:val="16"/>
          <w:lang w:eastAsia="hu-HU"/>
        </w:rPr>
      </w:pPr>
      <w:r w:rsidRPr="004C5E50">
        <w:rPr>
          <w:rFonts w:cs="Tahoma"/>
          <w:noProof/>
          <w:sz w:val="16"/>
          <w:szCs w:val="16"/>
          <w:lang w:eastAsia="hu-HU"/>
        </w:rPr>
        <w:t>1. aki az alapítvány vagyona legalább huszonöt százalékának a kedvezményezettje, ha a leendő kedvezményezetteket már meghatározták,</w:t>
      </w:r>
    </w:p>
    <w:p w14:paraId="2D6757EB" w14:textId="77777777" w:rsidR="001777EA" w:rsidRPr="004C5E50" w:rsidRDefault="001777EA" w:rsidP="00D400E5">
      <w:pPr>
        <w:widowControl w:val="0"/>
        <w:autoSpaceDE w:val="0"/>
        <w:autoSpaceDN w:val="0"/>
        <w:adjustRightInd w:val="0"/>
        <w:ind w:left="284" w:right="200"/>
        <w:rPr>
          <w:rFonts w:cs="Tahoma"/>
          <w:noProof/>
          <w:sz w:val="16"/>
          <w:szCs w:val="16"/>
          <w:lang w:eastAsia="hu-HU"/>
        </w:rPr>
      </w:pPr>
      <w:r w:rsidRPr="004C5E50">
        <w:rPr>
          <w:rFonts w:cs="Tahoma"/>
          <w:noProof/>
          <w:sz w:val="16"/>
          <w:szCs w:val="16"/>
          <w:lang w:eastAsia="hu-HU"/>
        </w:rPr>
        <w:t>2. akinek érdekében az alapítványt létrehozták, illetve működtetik, ha a kedvezményezetteket még nem határozták meg, vagy</w:t>
      </w:r>
    </w:p>
    <w:p w14:paraId="70A4AE4E" w14:textId="77777777" w:rsidR="001777EA" w:rsidRDefault="001777EA" w:rsidP="00D400E5">
      <w:pPr>
        <w:widowControl w:val="0"/>
        <w:autoSpaceDE w:val="0"/>
        <w:autoSpaceDN w:val="0"/>
        <w:adjustRightInd w:val="0"/>
        <w:ind w:left="284" w:right="200"/>
      </w:pPr>
      <w:r w:rsidRPr="004C5E50">
        <w:rPr>
          <w:rFonts w:cs="Tahoma"/>
          <w:noProof/>
          <w:sz w:val="16"/>
          <w:szCs w:val="16"/>
          <w:lang w:eastAsia="hu-HU"/>
        </w:rPr>
        <w:t>3. aki tagja az alapítvány kezelő szervének, vagy meghatározó befolyást gyakorol az alapítvány vagyonának legalább huszonöt százaléka felett, illetve az alapítvány képviseletében eljár, továbbá</w:t>
      </w:r>
    </w:p>
  </w:footnote>
  <w:footnote w:id="65">
    <w:p w14:paraId="78BFE1AA" w14:textId="77777777" w:rsidR="001777EA" w:rsidRDefault="001777EA" w:rsidP="00D400E5">
      <w:pPr>
        <w:pStyle w:val="Lbjegyzetszveg"/>
        <w:spacing w:line="276" w:lineRule="auto"/>
        <w:ind w:left="142" w:hanging="142"/>
      </w:pPr>
      <w:r w:rsidRPr="004C5E50">
        <w:rPr>
          <w:rStyle w:val="Lbjegyzet-hivatkozs"/>
          <w:rFonts w:cs="Tahoma"/>
          <w:noProof/>
          <w:sz w:val="16"/>
          <w:szCs w:val="16"/>
        </w:rPr>
        <w:footnoteRef/>
      </w:r>
      <w:r w:rsidRPr="004C5E50">
        <w:rPr>
          <w:rFonts w:cs="Tahoma"/>
          <w:noProof/>
          <w:sz w:val="16"/>
          <w:szCs w:val="16"/>
        </w:rPr>
        <w:t xml:space="preserve"> Szükség esetén bővíthető!</w:t>
      </w:r>
    </w:p>
  </w:footnote>
  <w:footnote w:id="66">
    <w:p w14:paraId="73B53D10" w14:textId="77777777" w:rsidR="001777EA" w:rsidRDefault="001777EA" w:rsidP="0007733C">
      <w:pPr>
        <w:pStyle w:val="NormlWeb"/>
        <w:spacing w:before="0" w:after="0"/>
        <w:ind w:right="150"/>
      </w:pPr>
      <w:r w:rsidRPr="00FF72AB">
        <w:rPr>
          <w:rStyle w:val="Lbjegyzet-hivatkozs"/>
          <w:rFonts w:ascii="Tahoma" w:hAnsi="Tahoma" w:cs="Tahoma"/>
          <w:sz w:val="16"/>
          <w:szCs w:val="16"/>
        </w:rPr>
        <w:footnoteRef/>
      </w:r>
      <w:r w:rsidRPr="00FF72AB">
        <w:rPr>
          <w:rFonts w:ascii="Tahoma" w:hAnsi="Tahoma" w:cs="Tahoma"/>
          <w:color w:val="000000"/>
          <w:sz w:val="16"/>
          <w:szCs w:val="16"/>
        </w:rPr>
        <w:t xml:space="preserve">A Magyarországon letelepedett ajánlattevő, közös ajánlattétel esetén a közös ajánlattevők külön-külön teszik meg </w:t>
      </w:r>
      <w:r w:rsidRPr="00FF72AB">
        <w:rPr>
          <w:rFonts w:ascii="Tahoma" w:hAnsi="Tahoma" w:cs="Tahoma"/>
          <w:b/>
          <w:color w:val="000000"/>
          <w:sz w:val="16"/>
          <w:szCs w:val="16"/>
        </w:rPr>
        <w:t>közjegyző vagy gazdasági, illetve szakmai kamara által hitelesített nyilatkozat</w:t>
      </w:r>
      <w:r w:rsidRPr="00FF72AB">
        <w:rPr>
          <w:rFonts w:ascii="Tahoma" w:hAnsi="Tahoma" w:cs="Tahoma"/>
          <w:color w:val="000000"/>
          <w:sz w:val="16"/>
          <w:szCs w:val="16"/>
        </w:rPr>
        <w:t xml:space="preserve"> formájában.</w:t>
      </w:r>
    </w:p>
  </w:footnote>
  <w:footnote w:id="67">
    <w:p w14:paraId="0AF48906" w14:textId="77777777" w:rsidR="001777EA" w:rsidRDefault="001777EA" w:rsidP="0007733C">
      <w:pPr>
        <w:pStyle w:val="Lbjegyzetszveg"/>
        <w:spacing w:line="276" w:lineRule="auto"/>
      </w:pPr>
      <w:r w:rsidRPr="004C5E50">
        <w:rPr>
          <w:rStyle w:val="Lbjegyzet-hivatkozs"/>
          <w:rFonts w:cs="Tahoma"/>
          <w:sz w:val="16"/>
          <w:szCs w:val="16"/>
        </w:rPr>
        <w:footnoteRef/>
      </w:r>
      <w:r w:rsidRPr="004C5E50">
        <w:rPr>
          <w:rFonts w:cs="Tahoma"/>
          <w:sz w:val="16"/>
          <w:szCs w:val="16"/>
        </w:rPr>
        <w:t xml:space="preserve"> Kérjük aláhúzással jelölni!</w:t>
      </w:r>
    </w:p>
  </w:footnote>
  <w:footnote w:id="68">
    <w:p w14:paraId="6239688B" w14:textId="77777777" w:rsidR="001777EA" w:rsidRDefault="001777EA" w:rsidP="0007733C">
      <w:pPr>
        <w:pStyle w:val="Lbjegyzetszveg"/>
      </w:pPr>
      <w:r>
        <w:rPr>
          <w:rStyle w:val="Lbjegyzet-hivatkozs"/>
        </w:rPr>
        <w:footnoteRef/>
      </w:r>
      <w:r>
        <w:t xml:space="preserve"> </w:t>
      </w:r>
      <w:r w:rsidRPr="003F2BAC">
        <w:rPr>
          <w:rFonts w:cs="Tahoma"/>
          <w:sz w:val="16"/>
          <w:szCs w:val="16"/>
          <w:lang w:eastAsia="hu-HU"/>
        </w:rPr>
        <w:t>Csak amennyiben a nem természetes személy gazdasági szereplő nem minősül cégnek.</w:t>
      </w:r>
    </w:p>
  </w:footnote>
  <w:footnote w:id="69">
    <w:p w14:paraId="4F6C93A2" w14:textId="77777777" w:rsidR="001777EA" w:rsidRDefault="001777EA" w:rsidP="0007733C">
      <w:pPr>
        <w:pStyle w:val="Lbjegyzetszveg"/>
      </w:pPr>
      <w:r>
        <w:rPr>
          <w:rStyle w:val="Lbjegyzet-hivatkozs"/>
        </w:rPr>
        <w:footnoteRef/>
      </w:r>
      <w:r>
        <w:t xml:space="preserve"> </w:t>
      </w:r>
      <w:r w:rsidRPr="003F2BAC">
        <w:rPr>
          <w:rFonts w:cs="Tahoma"/>
          <w:sz w:val="16"/>
          <w:szCs w:val="16"/>
          <w:lang w:eastAsia="hu-HU"/>
        </w:rPr>
        <w:t>Csak amennyiben a nem természetes személy gazdasági szereplő nem minősül cégnek.</w:t>
      </w:r>
    </w:p>
  </w:footnote>
  <w:footnote w:id="70">
    <w:p w14:paraId="691D81F4" w14:textId="77777777" w:rsidR="001777EA" w:rsidRPr="008A58E3" w:rsidRDefault="001777EA" w:rsidP="00095A5E">
      <w:pPr>
        <w:pStyle w:val="Lbjegyzetszveg"/>
        <w:rPr>
          <w:rFonts w:cs="Tahoma"/>
          <w:sz w:val="16"/>
          <w:szCs w:val="16"/>
        </w:rPr>
      </w:pPr>
      <w:r w:rsidRPr="008A58E3">
        <w:rPr>
          <w:rStyle w:val="Lbjegyzet-hivatkozs"/>
          <w:rFonts w:cs="Tahoma"/>
          <w:sz w:val="16"/>
          <w:szCs w:val="16"/>
        </w:rPr>
        <w:footnoteRef/>
      </w:r>
      <w:r w:rsidRPr="008A58E3">
        <w:rPr>
          <w:rFonts w:cs="Tahoma"/>
          <w:sz w:val="16"/>
          <w:szCs w:val="16"/>
        </w:rPr>
        <w:t xml:space="preserve"> Kérjük aláhúzással jelölni!</w:t>
      </w:r>
    </w:p>
  </w:footnote>
  <w:footnote w:id="71">
    <w:p w14:paraId="2C0F5F62" w14:textId="77777777" w:rsidR="001777EA" w:rsidRPr="008A58E3" w:rsidRDefault="001777EA" w:rsidP="00095A5E">
      <w:pPr>
        <w:pStyle w:val="Lbjegyzetszveg"/>
        <w:rPr>
          <w:rFonts w:cs="Tahoma"/>
          <w:sz w:val="16"/>
          <w:szCs w:val="16"/>
        </w:rPr>
      </w:pPr>
      <w:r w:rsidRPr="008A58E3">
        <w:rPr>
          <w:rStyle w:val="Lbjegyzet-hivatkozs"/>
          <w:rFonts w:cs="Tahoma"/>
          <w:sz w:val="16"/>
          <w:szCs w:val="16"/>
        </w:rPr>
        <w:footnoteRef/>
      </w:r>
      <w:r w:rsidRPr="008A58E3">
        <w:rPr>
          <w:rFonts w:cs="Tahoma"/>
          <w:sz w:val="16"/>
          <w:szCs w:val="16"/>
        </w:rPr>
        <w:t xml:space="preserve"> Kérjük aláhúzással jelölni!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74847244"/>
    <w:lvl w:ilvl="0">
      <w:start w:val="1"/>
      <w:numFmt w:val="decimal"/>
      <w:pStyle w:val="Szmozottlista3"/>
      <w:lvlText w:val="%1."/>
      <w:lvlJc w:val="left"/>
      <w:pPr>
        <w:tabs>
          <w:tab w:val="num" w:pos="926"/>
        </w:tabs>
        <w:ind w:left="926" w:hanging="360"/>
      </w:pPr>
    </w:lvl>
  </w:abstractNum>
  <w:abstractNum w:abstractNumId="1">
    <w:nsid w:val="FFFFFF82"/>
    <w:multiLevelType w:val="singleLevel"/>
    <w:tmpl w:val="1618E13A"/>
    <w:lvl w:ilvl="0">
      <w:start w:val="1"/>
      <w:numFmt w:val="bullet"/>
      <w:pStyle w:val="Felsorols3"/>
      <w:lvlText w:val=""/>
      <w:lvlJc w:val="left"/>
      <w:pPr>
        <w:tabs>
          <w:tab w:val="num" w:pos="926"/>
        </w:tabs>
        <w:ind w:left="926" w:hanging="360"/>
      </w:pPr>
      <w:rPr>
        <w:rFonts w:ascii="Symbol" w:hAnsi="Symbol" w:hint="default"/>
      </w:rPr>
    </w:lvl>
  </w:abstractNum>
  <w:abstractNum w:abstractNumId="2">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Cmsor2"/>
      <w:suff w:val="nothing"/>
      <w:lvlText w:val=""/>
      <w:lvlJc w:val="left"/>
      <w:pPr>
        <w:tabs>
          <w:tab w:val="num" w:pos="0"/>
        </w:tabs>
        <w:ind w:left="576" w:hanging="576"/>
      </w:pPr>
    </w:lvl>
    <w:lvl w:ilvl="2">
      <w:start w:val="1"/>
      <w:numFmt w:val="none"/>
      <w:pStyle w:val="Cmsor3"/>
      <w:suff w:val="nothing"/>
      <w:lvlText w:val=""/>
      <w:lvlJc w:val="left"/>
      <w:pPr>
        <w:tabs>
          <w:tab w:val="num" w:pos="0"/>
        </w:tabs>
        <w:ind w:left="720" w:hanging="720"/>
      </w:pPr>
    </w:lvl>
    <w:lvl w:ilvl="3">
      <w:start w:val="1"/>
      <w:numFmt w:val="none"/>
      <w:pStyle w:val="Cmsor4"/>
      <w:suff w:val="nothing"/>
      <w:lvlText w:val=""/>
      <w:lvlJc w:val="left"/>
      <w:pPr>
        <w:tabs>
          <w:tab w:val="num" w:pos="0"/>
        </w:tabs>
        <w:ind w:left="864" w:hanging="864"/>
      </w:pPr>
    </w:lvl>
    <w:lvl w:ilvl="4">
      <w:start w:val="1"/>
      <w:numFmt w:val="none"/>
      <w:pStyle w:val="Cmsor5"/>
      <w:suff w:val="nothing"/>
      <w:lvlText w:val=""/>
      <w:lvlJc w:val="left"/>
      <w:pPr>
        <w:tabs>
          <w:tab w:val="num" w:pos="0"/>
        </w:tabs>
        <w:ind w:left="1008" w:hanging="1008"/>
      </w:pPr>
    </w:lvl>
    <w:lvl w:ilvl="5">
      <w:start w:val="1"/>
      <w:numFmt w:val="none"/>
      <w:pStyle w:val="Cmsor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Cmsor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nsid w:val="00000003"/>
    <w:multiLevelType w:val="multilevel"/>
    <w:tmpl w:val="4C7A4880"/>
    <w:name w:val="WW8Num3"/>
    <w:lvl w:ilvl="0">
      <w:start w:val="1"/>
      <w:numFmt w:val="decimal"/>
      <w:lvlText w:val="%1."/>
      <w:lvlJc w:val="left"/>
      <w:pPr>
        <w:tabs>
          <w:tab w:val="num" w:pos="66"/>
        </w:tabs>
        <w:ind w:left="786" w:hanging="360"/>
      </w:pPr>
      <w:rPr>
        <w:b/>
      </w:rPr>
    </w:lvl>
    <w:lvl w:ilvl="1">
      <w:start w:val="1"/>
      <w:numFmt w:val="decimal"/>
      <w:lvlText w:val="%1.%2."/>
      <w:lvlJc w:val="left"/>
      <w:pPr>
        <w:tabs>
          <w:tab w:val="num" w:pos="0"/>
        </w:tabs>
        <w:ind w:left="720" w:hanging="360"/>
      </w:pPr>
      <w:rPr>
        <w:rFonts w:ascii="Tahoma" w:hAnsi="Tahoma" w:cs="Tahoma" w:hint="default"/>
        <w:b/>
        <w:sz w:val="20"/>
        <w:szCs w:val="20"/>
      </w:rPr>
    </w:lvl>
    <w:lvl w:ilvl="2">
      <w:start w:val="1"/>
      <w:numFmt w:val="decimal"/>
      <w:lvlText w:val="%1.%2.%3."/>
      <w:lvlJc w:val="left"/>
      <w:pPr>
        <w:tabs>
          <w:tab w:val="num" w:pos="0"/>
        </w:tabs>
        <w:ind w:left="1080" w:hanging="720"/>
      </w:pPr>
      <w:rPr>
        <w:b w:val="0"/>
      </w:r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5">
    <w:nsid w:val="00000004"/>
    <w:multiLevelType w:val="multilevel"/>
    <w:tmpl w:val="178CD400"/>
    <w:lvl w:ilvl="0">
      <w:start w:val="1"/>
      <w:numFmt w:val="decimal"/>
      <w:lvlText w:val="%1."/>
      <w:lvlJc w:val="left"/>
      <w:pPr>
        <w:tabs>
          <w:tab w:val="num" w:pos="0"/>
        </w:tabs>
        <w:ind w:left="927" w:hanging="360"/>
      </w:pPr>
      <w:rPr>
        <w:b/>
      </w:rPr>
    </w:lvl>
    <w:lvl w:ilvl="1">
      <w:start w:val="1"/>
      <w:numFmt w:val="decimal"/>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6">
    <w:nsid w:val="00000005"/>
    <w:multiLevelType w:val="multilevel"/>
    <w:tmpl w:val="585AE992"/>
    <w:name w:val="WW8Num5"/>
    <w:lvl w:ilvl="0">
      <w:start w:val="1"/>
      <w:numFmt w:val="decimal"/>
      <w:lvlText w:val="%1."/>
      <w:lvlJc w:val="left"/>
      <w:pPr>
        <w:tabs>
          <w:tab w:val="num" w:pos="0"/>
        </w:tabs>
        <w:ind w:left="1494" w:hanging="360"/>
      </w:p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cs="Wingdings"/>
      </w:rPr>
    </w:lvl>
    <w:lvl w:ilvl="3">
      <w:start w:val="1"/>
      <w:numFmt w:val="bullet"/>
      <w:lvlText w:val=""/>
      <w:lvlJc w:val="left"/>
      <w:pPr>
        <w:tabs>
          <w:tab w:val="num" w:pos="0"/>
        </w:tabs>
        <w:ind w:left="3447" w:hanging="360"/>
      </w:pPr>
      <w:rPr>
        <w:rFonts w:ascii="Symbol" w:hAnsi="Symbol" w:cs="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cs="Wingdings"/>
      </w:rPr>
    </w:lvl>
    <w:lvl w:ilvl="6">
      <w:start w:val="1"/>
      <w:numFmt w:val="bullet"/>
      <w:lvlText w:val=""/>
      <w:lvlJc w:val="left"/>
      <w:pPr>
        <w:tabs>
          <w:tab w:val="num" w:pos="0"/>
        </w:tabs>
        <w:ind w:left="5607" w:hanging="360"/>
      </w:pPr>
      <w:rPr>
        <w:rFonts w:ascii="Symbol" w:hAnsi="Symbol" w:cs="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cs="Wingdings"/>
      </w:rPr>
    </w:lvl>
  </w:abstractNum>
  <w:abstractNum w:abstractNumId="7">
    <w:nsid w:val="00000006"/>
    <w:multiLevelType w:val="multilevel"/>
    <w:tmpl w:val="00000006"/>
    <w:name w:val="WW8Num6"/>
    <w:lvl w:ilvl="0">
      <w:start w:val="1"/>
      <w:numFmt w:val="bullet"/>
      <w:lvlText w:val=""/>
      <w:lvlJc w:val="left"/>
      <w:pPr>
        <w:tabs>
          <w:tab w:val="num" w:pos="0"/>
        </w:tabs>
        <w:ind w:left="720" w:hanging="360"/>
      </w:pPr>
      <w:rPr>
        <w:rFonts w:ascii="Symbol" w:hAnsi="Symbol" w:cs="Symbol"/>
        <w:b/>
      </w:rPr>
    </w:lvl>
    <w:lvl w:ilvl="1">
      <w:start w:val="1"/>
      <w:numFmt w:val="decimal"/>
      <w:lvlText w:val="%1.%2."/>
      <w:lvlJc w:val="left"/>
      <w:pPr>
        <w:tabs>
          <w:tab w:val="num" w:pos="0"/>
        </w:tabs>
        <w:ind w:left="720" w:hanging="360"/>
      </w:pPr>
      <w:rPr>
        <w:b/>
        <w:sz w:val="22"/>
        <w:szCs w:val="22"/>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8">
    <w:nsid w:val="00000007"/>
    <w:multiLevelType w:val="multilevel"/>
    <w:tmpl w:val="8092D5F2"/>
    <w:name w:val="WW8Num7"/>
    <w:lvl w:ilvl="0">
      <w:start w:val="1"/>
      <w:numFmt w:val="decimal"/>
      <w:lvlText w:val="%1."/>
      <w:lvlJc w:val="left"/>
      <w:pPr>
        <w:tabs>
          <w:tab w:val="num" w:pos="720"/>
        </w:tabs>
        <w:ind w:left="720" w:hanging="360"/>
      </w:pPr>
      <w:rPr>
        <w:b/>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00000008"/>
    <w:multiLevelType w:val="multilevel"/>
    <w:tmpl w:val="8CEE17C2"/>
    <w:name w:val="WW8Num8"/>
    <w:lvl w:ilvl="0">
      <w:start w:val="1"/>
      <w:numFmt w:val="decimal"/>
      <w:lvlText w:val="%1."/>
      <w:lvlJc w:val="left"/>
      <w:pPr>
        <w:tabs>
          <w:tab w:val="num" w:pos="72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00000009"/>
    <w:multiLevelType w:val="multilevel"/>
    <w:tmpl w:val="E4ECE02C"/>
    <w:name w:val="WW8Num9"/>
    <w:lvl w:ilvl="0">
      <w:start w:val="2"/>
      <w:numFmt w:val="decimal"/>
      <w:lvlText w:val="%1."/>
      <w:lvlJc w:val="left"/>
      <w:pPr>
        <w:tabs>
          <w:tab w:val="num" w:pos="72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0000000A"/>
    <w:multiLevelType w:val="multilevel"/>
    <w:tmpl w:val="0000000A"/>
    <w:name w:val="WW8Num10"/>
    <w:lvl w:ilvl="0">
      <w:start w:val="2"/>
      <w:numFmt w:val="bullet"/>
      <w:lvlText w:val="-"/>
      <w:lvlJc w:val="left"/>
      <w:pPr>
        <w:tabs>
          <w:tab w:val="num" w:pos="0"/>
        </w:tabs>
        <w:ind w:left="720" w:hanging="360"/>
      </w:pPr>
      <w:rPr>
        <w:rFonts w:ascii="Garamond" w:hAnsi="Garamond" w:cs="Garamond"/>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2">
    <w:nsid w:val="0000000B"/>
    <w:multiLevelType w:val="multilevel"/>
    <w:tmpl w:val="0000000B"/>
    <w:name w:val="WW8Num11"/>
    <w:lvl w:ilvl="0">
      <w:start w:val="1"/>
      <w:numFmt w:val="bullet"/>
      <w:lvlText w:val=""/>
      <w:lvlJc w:val="left"/>
      <w:pPr>
        <w:tabs>
          <w:tab w:val="num" w:pos="0"/>
        </w:tabs>
        <w:ind w:left="720" w:hanging="360"/>
      </w:pPr>
      <w:rPr>
        <w:rFonts w:ascii="Symbol" w:hAnsi="Symbol" w:cs="Garamond"/>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Garamond"/>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Garamond"/>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3">
    <w:nsid w:val="0000000C"/>
    <w:multiLevelType w:val="multilevel"/>
    <w:tmpl w:val="0000000C"/>
    <w:name w:val="WW8Num12"/>
    <w:lvl w:ilvl="0">
      <w:start w:val="1"/>
      <w:numFmt w:val="bullet"/>
      <w:lvlText w:val=""/>
      <w:lvlJc w:val="left"/>
      <w:pPr>
        <w:tabs>
          <w:tab w:val="num" w:pos="0"/>
        </w:tabs>
        <w:ind w:left="720" w:hanging="360"/>
      </w:pPr>
      <w:rPr>
        <w:rFonts w:ascii="Symbol" w:hAnsi="Symbol"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Times New Roman"/>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Times New Roman"/>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nsid w:val="0000000D"/>
    <w:multiLevelType w:val="multilevel"/>
    <w:tmpl w:val="0000000D"/>
    <w:name w:val="WW8Num13"/>
    <w:lvl w:ilvl="0">
      <w:start w:val="20"/>
      <w:numFmt w:val="bullet"/>
      <w:lvlText w:val="-"/>
      <w:lvlJc w:val="left"/>
      <w:pPr>
        <w:tabs>
          <w:tab w:val="num" w:pos="0"/>
        </w:tabs>
        <w:ind w:left="720" w:hanging="360"/>
      </w:pPr>
      <w:rPr>
        <w:rFonts w:ascii="Arial" w:hAnsi="Arial" w:cs="Arial"/>
        <w:b/>
      </w:rPr>
    </w:lvl>
    <w:lvl w:ilvl="1">
      <w:start w:val="1"/>
      <w:numFmt w:val="decimal"/>
      <w:lvlText w:val="%1.%2."/>
      <w:lvlJc w:val="left"/>
      <w:pPr>
        <w:tabs>
          <w:tab w:val="num" w:pos="0"/>
        </w:tabs>
        <w:ind w:left="720" w:hanging="360"/>
      </w:pPr>
      <w:rPr>
        <w:b/>
        <w:sz w:val="22"/>
        <w:szCs w:val="22"/>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15">
    <w:nsid w:val="0000000E"/>
    <w:multiLevelType w:val="multilevel"/>
    <w:tmpl w:val="0000000E"/>
    <w:name w:val="WW8Num14"/>
    <w:lvl w:ilvl="0">
      <w:start w:val="3"/>
      <w:numFmt w:val="bullet"/>
      <w:lvlText w:val="-"/>
      <w:lvlJc w:val="left"/>
      <w:pPr>
        <w:tabs>
          <w:tab w:val="num" w:pos="0"/>
        </w:tabs>
        <w:ind w:left="786" w:hanging="360"/>
      </w:pPr>
      <w:rPr>
        <w:rFonts w:ascii="Times New Roman" w:hAnsi="Times New Roman" w:cs="Times New Roman"/>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cs="Wingdings"/>
      </w:rPr>
    </w:lvl>
    <w:lvl w:ilvl="3">
      <w:start w:val="1"/>
      <w:numFmt w:val="bullet"/>
      <w:lvlText w:val=""/>
      <w:lvlJc w:val="left"/>
      <w:pPr>
        <w:tabs>
          <w:tab w:val="num" w:pos="0"/>
        </w:tabs>
        <w:ind w:left="3447" w:hanging="360"/>
      </w:pPr>
      <w:rPr>
        <w:rFonts w:ascii="Symbol" w:hAnsi="Symbol" w:cs="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cs="Wingdings"/>
      </w:rPr>
    </w:lvl>
    <w:lvl w:ilvl="6">
      <w:start w:val="1"/>
      <w:numFmt w:val="bullet"/>
      <w:lvlText w:val=""/>
      <w:lvlJc w:val="left"/>
      <w:pPr>
        <w:tabs>
          <w:tab w:val="num" w:pos="0"/>
        </w:tabs>
        <w:ind w:left="5607" w:hanging="360"/>
      </w:pPr>
      <w:rPr>
        <w:rFonts w:ascii="Symbol" w:hAnsi="Symbol" w:cs="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cs="Wingdings"/>
      </w:rPr>
    </w:lvl>
  </w:abstractNum>
  <w:abstractNum w:abstractNumId="16">
    <w:nsid w:val="0000000F"/>
    <w:multiLevelType w:val="singleLevel"/>
    <w:tmpl w:val="0000000F"/>
    <w:name w:val="WW8Num15"/>
    <w:lvl w:ilvl="0">
      <w:start w:val="1"/>
      <w:numFmt w:val="decimal"/>
      <w:lvlText w:val="%1."/>
      <w:lvlJc w:val="left"/>
      <w:pPr>
        <w:tabs>
          <w:tab w:val="num" w:pos="0"/>
        </w:tabs>
        <w:ind w:left="720" w:hanging="360"/>
      </w:pPr>
    </w:lvl>
  </w:abstractNum>
  <w:abstractNum w:abstractNumId="17">
    <w:nsid w:val="00000010"/>
    <w:multiLevelType w:val="singleLevel"/>
    <w:tmpl w:val="00000010"/>
    <w:name w:val="WW8Num16"/>
    <w:lvl w:ilvl="0">
      <w:start w:val="1"/>
      <w:numFmt w:val="decimal"/>
      <w:lvlText w:val="%1."/>
      <w:lvlJc w:val="left"/>
      <w:pPr>
        <w:tabs>
          <w:tab w:val="num" w:pos="0"/>
        </w:tabs>
        <w:ind w:left="720" w:hanging="360"/>
      </w:pPr>
    </w:lvl>
  </w:abstractNum>
  <w:abstractNum w:abstractNumId="18">
    <w:nsid w:val="00000011"/>
    <w:multiLevelType w:val="multilevel"/>
    <w:tmpl w:val="00000011"/>
    <w:name w:val="WW8Num17"/>
    <w:lvl w:ilvl="0">
      <w:start w:val="1"/>
      <w:numFmt w:val="bullet"/>
      <w:lvlText w:val="-"/>
      <w:lvlJc w:val="left"/>
      <w:pPr>
        <w:tabs>
          <w:tab w:val="num" w:pos="720"/>
        </w:tabs>
        <w:ind w:left="720" w:hanging="360"/>
      </w:pPr>
      <w:rPr>
        <w:rFonts w:ascii="Garamond" w:hAnsi="Garamond" w:cs="Symbol"/>
      </w:rPr>
    </w:lvl>
    <w:lvl w:ilvl="1">
      <w:start w:val="1"/>
      <w:numFmt w:val="lowerLetter"/>
      <w:lvlText w:val="%2)"/>
      <w:lvlJc w:val="left"/>
      <w:pPr>
        <w:tabs>
          <w:tab w:val="num" w:pos="72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9">
    <w:nsid w:val="00000012"/>
    <w:multiLevelType w:val="singleLevel"/>
    <w:tmpl w:val="00000012"/>
    <w:name w:val="WW8Num18"/>
    <w:lvl w:ilvl="0">
      <w:start w:val="1"/>
      <w:numFmt w:val="decimal"/>
      <w:lvlText w:val="%1."/>
      <w:lvlJc w:val="left"/>
      <w:pPr>
        <w:tabs>
          <w:tab w:val="num" w:pos="0"/>
        </w:tabs>
        <w:ind w:left="720" w:hanging="360"/>
      </w:pPr>
    </w:lvl>
  </w:abstractNum>
  <w:abstractNum w:abstractNumId="20">
    <w:nsid w:val="00000013"/>
    <w:multiLevelType w:val="singleLevel"/>
    <w:tmpl w:val="00000013"/>
    <w:name w:val="WW8Num19"/>
    <w:lvl w:ilvl="0">
      <w:start w:val="1"/>
      <w:numFmt w:val="decimal"/>
      <w:lvlText w:val="%1."/>
      <w:lvlJc w:val="left"/>
      <w:pPr>
        <w:tabs>
          <w:tab w:val="num" w:pos="0"/>
        </w:tabs>
        <w:ind w:left="720" w:hanging="360"/>
      </w:pPr>
    </w:lvl>
  </w:abstractNum>
  <w:abstractNum w:abstractNumId="21">
    <w:nsid w:val="00000014"/>
    <w:multiLevelType w:val="singleLevel"/>
    <w:tmpl w:val="00000014"/>
    <w:name w:val="WW8Num20"/>
    <w:lvl w:ilvl="0">
      <w:start w:val="1"/>
      <w:numFmt w:val="decimal"/>
      <w:lvlText w:val="%1."/>
      <w:lvlJc w:val="left"/>
      <w:pPr>
        <w:tabs>
          <w:tab w:val="num" w:pos="0"/>
        </w:tabs>
        <w:ind w:left="720" w:hanging="360"/>
      </w:pPr>
    </w:lvl>
  </w:abstractNum>
  <w:abstractNum w:abstractNumId="22">
    <w:nsid w:val="013A363E"/>
    <w:multiLevelType w:val="multilevel"/>
    <w:tmpl w:val="65946222"/>
    <w:lvl w:ilvl="0">
      <w:start w:val="1"/>
      <w:numFmt w:val="none"/>
      <w:suff w:val="nothing"/>
      <w:lvlText w:val=""/>
      <w:lvlJc w:val="left"/>
      <w:pPr>
        <w:ind w:left="432" w:hanging="432"/>
      </w:pPr>
      <w:rPr>
        <w:rFonts w:hint="default"/>
      </w:rPr>
    </w:lvl>
    <w:lvl w:ilvl="1">
      <w:start w:val="1"/>
      <w:numFmt w:val="decimal"/>
      <w:lvlText w:val="%2."/>
      <w:lvlJc w:val="left"/>
      <w:pPr>
        <w:tabs>
          <w:tab w:val="num" w:pos="0"/>
        </w:tabs>
        <w:ind w:left="576" w:hanging="576"/>
      </w:pPr>
      <w:rPr>
        <w:rFonts w:hint="default"/>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23">
    <w:nsid w:val="03532FDE"/>
    <w:multiLevelType w:val="multilevel"/>
    <w:tmpl w:val="D416E232"/>
    <w:name w:val="WW8Num3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07696CBB"/>
    <w:multiLevelType w:val="multilevel"/>
    <w:tmpl w:val="D026FFC4"/>
    <w:lvl w:ilvl="0">
      <w:start w:val="1"/>
      <w:numFmt w:val="decimal"/>
      <w:lvlText w:val="%1."/>
      <w:lvlJc w:val="left"/>
      <w:pPr>
        <w:tabs>
          <w:tab w:val="num" w:pos="66"/>
        </w:tabs>
        <w:ind w:left="786" w:hanging="360"/>
      </w:pPr>
      <w:rPr>
        <w:b/>
      </w:rPr>
    </w:lvl>
    <w:lvl w:ilvl="1">
      <w:start w:val="1"/>
      <w:numFmt w:val="lowerLetter"/>
      <w:lvlText w:val="%2)"/>
      <w:lvlJc w:val="left"/>
      <w:pPr>
        <w:tabs>
          <w:tab w:val="num" w:pos="0"/>
        </w:tabs>
        <w:ind w:left="720" w:hanging="360"/>
      </w:pPr>
      <w:rPr>
        <w:rFonts w:hint="default"/>
        <w:b w:val="0"/>
        <w:sz w:val="20"/>
        <w:szCs w:val="20"/>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25">
    <w:nsid w:val="0F167DBD"/>
    <w:multiLevelType w:val="multilevel"/>
    <w:tmpl w:val="A50C56D2"/>
    <w:name w:val="WW8Num3"/>
    <w:lvl w:ilvl="0">
      <w:start w:val="1"/>
      <w:numFmt w:val="lowerLetter"/>
      <w:lvlText w:val="%1)"/>
      <w:lvlJc w:val="left"/>
      <w:pPr>
        <w:tabs>
          <w:tab w:val="num" w:pos="0"/>
        </w:tabs>
        <w:ind w:left="720" w:hanging="360"/>
      </w:pPr>
      <w:rPr>
        <w:rFonts w:hint="default"/>
        <w:b w:val="0"/>
      </w:rPr>
    </w:lvl>
    <w:lvl w:ilvl="1">
      <w:start w:val="1"/>
      <w:numFmt w:val="decimal"/>
      <w:lvlText w:val="%1.%2."/>
      <w:lvlJc w:val="left"/>
      <w:pPr>
        <w:tabs>
          <w:tab w:val="num" w:pos="0"/>
        </w:tabs>
        <w:ind w:left="720" w:hanging="360"/>
      </w:pPr>
      <w:rPr>
        <w:b/>
        <w:sz w:val="22"/>
        <w:szCs w:val="22"/>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26">
    <w:nsid w:val="125E4599"/>
    <w:multiLevelType w:val="multilevel"/>
    <w:tmpl w:val="86AAA1EC"/>
    <w:lvl w:ilvl="0">
      <w:start w:val="1"/>
      <w:numFmt w:val="none"/>
      <w:suff w:val="nothing"/>
      <w:lvlText w:val=""/>
      <w:lvlJc w:val="left"/>
      <w:pPr>
        <w:ind w:left="432" w:hanging="432"/>
      </w:pPr>
      <w:rPr>
        <w:rFonts w:hint="default"/>
      </w:rPr>
    </w:lvl>
    <w:lvl w:ilvl="1">
      <w:start w:val="15"/>
      <w:numFmt w:val="decimal"/>
      <w:lvlText w:val="%2."/>
      <w:lvlJc w:val="left"/>
      <w:pPr>
        <w:tabs>
          <w:tab w:val="num" w:pos="0"/>
        </w:tabs>
        <w:ind w:left="576" w:hanging="576"/>
      </w:pPr>
      <w:rPr>
        <w:rFonts w:hint="default"/>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27">
    <w:nsid w:val="127B3D2D"/>
    <w:multiLevelType w:val="multilevel"/>
    <w:tmpl w:val="78526B0C"/>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140826E7"/>
    <w:multiLevelType w:val="multilevel"/>
    <w:tmpl w:val="DFDCB17C"/>
    <w:lvl w:ilvl="0">
      <w:start w:val="1"/>
      <w:numFmt w:val="none"/>
      <w:suff w:val="nothing"/>
      <w:lvlText w:val=""/>
      <w:lvlJc w:val="left"/>
      <w:pPr>
        <w:ind w:left="432" w:hanging="432"/>
      </w:pPr>
      <w:rPr>
        <w:rFonts w:hint="default"/>
      </w:rPr>
    </w:lvl>
    <w:lvl w:ilvl="1">
      <w:start w:val="8"/>
      <w:numFmt w:val="decimal"/>
      <w:lvlText w:val="%2."/>
      <w:lvlJc w:val="left"/>
      <w:pPr>
        <w:tabs>
          <w:tab w:val="num" w:pos="0"/>
        </w:tabs>
        <w:ind w:left="576" w:hanging="576"/>
      </w:pPr>
      <w:rPr>
        <w:rFonts w:hint="default"/>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29">
    <w:nsid w:val="16AC670F"/>
    <w:multiLevelType w:val="multilevel"/>
    <w:tmpl w:val="B352F62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ascii="Tahoma" w:hAnsi="Tahoma" w:cs="Tahoma" w:hint="default"/>
        <w:sz w:val="21"/>
        <w:szCs w:val="21"/>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213476E9"/>
    <w:multiLevelType w:val="multilevel"/>
    <w:tmpl w:val="F82AEF0C"/>
    <w:lvl w:ilvl="0">
      <w:start w:val="1"/>
      <w:numFmt w:val="none"/>
      <w:suff w:val="nothing"/>
      <w:lvlText w:val=""/>
      <w:lvlJc w:val="left"/>
      <w:pPr>
        <w:ind w:left="432" w:hanging="432"/>
      </w:pPr>
      <w:rPr>
        <w:rFonts w:hint="default"/>
      </w:rPr>
    </w:lvl>
    <w:lvl w:ilvl="1">
      <w:start w:val="9"/>
      <w:numFmt w:val="decimal"/>
      <w:lvlText w:val="%2."/>
      <w:lvlJc w:val="left"/>
      <w:pPr>
        <w:tabs>
          <w:tab w:val="num" w:pos="0"/>
        </w:tabs>
        <w:ind w:left="576" w:hanging="576"/>
      </w:pPr>
      <w:rPr>
        <w:rFonts w:hint="default"/>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31">
    <w:nsid w:val="22DB7569"/>
    <w:multiLevelType w:val="multilevel"/>
    <w:tmpl w:val="BBA66F4C"/>
    <w:name w:val="WW8Num72"/>
    <w:lvl w:ilvl="0">
      <w:start w:val="3"/>
      <w:numFmt w:val="decimal"/>
      <w:lvlText w:val="%1."/>
      <w:lvlJc w:val="left"/>
      <w:pPr>
        <w:tabs>
          <w:tab w:val="num" w:pos="72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2">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23831D3F"/>
    <w:multiLevelType w:val="multilevel"/>
    <w:tmpl w:val="581CBF2A"/>
    <w:lvl w:ilvl="0">
      <w:start w:val="1"/>
      <w:numFmt w:val="none"/>
      <w:suff w:val="nothing"/>
      <w:lvlText w:val=""/>
      <w:lvlJc w:val="left"/>
      <w:pPr>
        <w:ind w:left="432" w:hanging="432"/>
      </w:pPr>
      <w:rPr>
        <w:rFonts w:hint="default"/>
      </w:rPr>
    </w:lvl>
    <w:lvl w:ilvl="1">
      <w:start w:val="12"/>
      <w:numFmt w:val="decimal"/>
      <w:lvlText w:val="%2."/>
      <w:lvlJc w:val="left"/>
      <w:pPr>
        <w:tabs>
          <w:tab w:val="num" w:pos="0"/>
        </w:tabs>
        <w:ind w:left="576" w:hanging="576"/>
      </w:pPr>
      <w:rPr>
        <w:rFonts w:hint="default"/>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34">
    <w:nsid w:val="28F33BD3"/>
    <w:multiLevelType w:val="multilevel"/>
    <w:tmpl w:val="E250CD28"/>
    <w:lvl w:ilvl="0">
      <w:start w:val="1"/>
      <w:numFmt w:val="none"/>
      <w:suff w:val="nothing"/>
      <w:lvlText w:val=""/>
      <w:lvlJc w:val="left"/>
      <w:pPr>
        <w:ind w:left="432" w:hanging="432"/>
      </w:pPr>
      <w:rPr>
        <w:rFonts w:hint="default"/>
      </w:rPr>
    </w:lvl>
    <w:lvl w:ilvl="1">
      <w:start w:val="6"/>
      <w:numFmt w:val="decimal"/>
      <w:lvlText w:val="%2."/>
      <w:lvlJc w:val="left"/>
      <w:pPr>
        <w:tabs>
          <w:tab w:val="num" w:pos="0"/>
        </w:tabs>
        <w:ind w:left="576" w:hanging="576"/>
      </w:pPr>
      <w:rPr>
        <w:rFonts w:hint="default"/>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35">
    <w:nsid w:val="2F8002CD"/>
    <w:multiLevelType w:val="multilevel"/>
    <w:tmpl w:val="A50C56D2"/>
    <w:lvl w:ilvl="0">
      <w:start w:val="1"/>
      <w:numFmt w:val="lowerLetter"/>
      <w:lvlText w:val="%1)"/>
      <w:lvlJc w:val="left"/>
      <w:pPr>
        <w:tabs>
          <w:tab w:val="num" w:pos="0"/>
        </w:tabs>
        <w:ind w:left="720" w:hanging="360"/>
      </w:pPr>
      <w:rPr>
        <w:rFonts w:hint="default"/>
        <w:b w:val="0"/>
      </w:rPr>
    </w:lvl>
    <w:lvl w:ilvl="1">
      <w:start w:val="1"/>
      <w:numFmt w:val="decimal"/>
      <w:lvlText w:val="%1.%2."/>
      <w:lvlJc w:val="left"/>
      <w:pPr>
        <w:tabs>
          <w:tab w:val="num" w:pos="0"/>
        </w:tabs>
        <w:ind w:left="720" w:hanging="360"/>
      </w:pPr>
      <w:rPr>
        <w:b/>
        <w:sz w:val="22"/>
        <w:szCs w:val="22"/>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36">
    <w:nsid w:val="305576A9"/>
    <w:multiLevelType w:val="multilevel"/>
    <w:tmpl w:val="E3BC2F0A"/>
    <w:lvl w:ilvl="0">
      <w:start w:val="1"/>
      <w:numFmt w:val="none"/>
      <w:suff w:val="nothing"/>
      <w:lvlText w:val=""/>
      <w:lvlJc w:val="left"/>
      <w:pPr>
        <w:ind w:left="432" w:hanging="432"/>
      </w:pPr>
      <w:rPr>
        <w:rFonts w:hint="default"/>
      </w:rPr>
    </w:lvl>
    <w:lvl w:ilvl="1">
      <w:start w:val="14"/>
      <w:numFmt w:val="decimal"/>
      <w:lvlText w:val="%2."/>
      <w:lvlJc w:val="left"/>
      <w:pPr>
        <w:tabs>
          <w:tab w:val="num" w:pos="0"/>
        </w:tabs>
        <w:ind w:left="576" w:hanging="576"/>
      </w:pPr>
      <w:rPr>
        <w:rFonts w:hint="default"/>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37">
    <w:nsid w:val="306E3152"/>
    <w:multiLevelType w:val="multilevel"/>
    <w:tmpl w:val="BEC8B5E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8">
    <w:nsid w:val="326346C4"/>
    <w:multiLevelType w:val="hybridMultilevel"/>
    <w:tmpl w:val="1B76F2AE"/>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nsid w:val="37493164"/>
    <w:multiLevelType w:val="multilevel"/>
    <w:tmpl w:val="921A9658"/>
    <w:lvl w:ilvl="0">
      <w:start w:val="1"/>
      <w:numFmt w:val="none"/>
      <w:suff w:val="nothing"/>
      <w:lvlText w:val=""/>
      <w:lvlJc w:val="left"/>
      <w:pPr>
        <w:ind w:left="432" w:hanging="432"/>
      </w:pPr>
      <w:rPr>
        <w:rFonts w:hint="default"/>
      </w:rPr>
    </w:lvl>
    <w:lvl w:ilvl="1">
      <w:start w:val="13"/>
      <w:numFmt w:val="decimal"/>
      <w:lvlText w:val="%2."/>
      <w:lvlJc w:val="left"/>
      <w:pPr>
        <w:tabs>
          <w:tab w:val="num" w:pos="0"/>
        </w:tabs>
        <w:ind w:left="576" w:hanging="576"/>
      </w:pPr>
      <w:rPr>
        <w:rFonts w:hint="default"/>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40">
    <w:nsid w:val="37C41C0C"/>
    <w:multiLevelType w:val="multilevel"/>
    <w:tmpl w:val="8092D5F2"/>
    <w:lvl w:ilvl="0">
      <w:start w:val="1"/>
      <w:numFmt w:val="decimal"/>
      <w:lvlText w:val="%1."/>
      <w:lvlJc w:val="left"/>
      <w:pPr>
        <w:tabs>
          <w:tab w:val="num" w:pos="720"/>
        </w:tabs>
        <w:ind w:left="720" w:hanging="360"/>
      </w:pPr>
      <w:rPr>
        <w:b/>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nsid w:val="38B9529C"/>
    <w:multiLevelType w:val="hybridMultilevel"/>
    <w:tmpl w:val="46744430"/>
    <w:lvl w:ilvl="0" w:tplc="30EC4DDC">
      <w:start w:val="1"/>
      <w:numFmt w:val="decimal"/>
      <w:lvlText w:val="%1."/>
      <w:lvlJc w:val="left"/>
      <w:pPr>
        <w:tabs>
          <w:tab w:val="num" w:pos="720"/>
        </w:tabs>
        <w:ind w:left="720" w:hanging="360"/>
      </w:pPr>
      <w:rPr>
        <w:color w:val="auto"/>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2">
    <w:nsid w:val="3A0B6BF2"/>
    <w:multiLevelType w:val="hybridMultilevel"/>
    <w:tmpl w:val="E1227BF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3">
    <w:nsid w:val="3D273508"/>
    <w:multiLevelType w:val="multilevel"/>
    <w:tmpl w:val="7298D574"/>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nsid w:val="3E39565D"/>
    <w:multiLevelType w:val="hybridMultilevel"/>
    <w:tmpl w:val="19285E78"/>
    <w:lvl w:ilvl="0" w:tplc="D7BE13A6">
      <w:start w:val="1"/>
      <w:numFmt w:val="lowerLetter"/>
      <w:lvlText w:val="%1)"/>
      <w:lvlJc w:val="left"/>
      <w:pPr>
        <w:ind w:left="1080" w:hanging="360"/>
      </w:pPr>
      <w:rPr>
        <w:rFonts w:eastAsia="Calibri" w:hint="default"/>
        <w:u w:val="none"/>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45">
    <w:nsid w:val="3E946B74"/>
    <w:multiLevelType w:val="hybridMultilevel"/>
    <w:tmpl w:val="F8F8F1E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6">
    <w:nsid w:val="41855285"/>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8">
    <w:nsid w:val="455356F2"/>
    <w:multiLevelType w:val="multilevel"/>
    <w:tmpl w:val="8BE8B300"/>
    <w:lvl w:ilvl="0">
      <w:start w:val="1"/>
      <w:numFmt w:val="bullet"/>
      <w:lvlText w:val=""/>
      <w:lvlJc w:val="left"/>
      <w:pPr>
        <w:tabs>
          <w:tab w:val="num" w:pos="0"/>
        </w:tabs>
        <w:ind w:left="1494" w:hanging="360"/>
      </w:pPr>
      <w:rPr>
        <w:rFonts w:ascii="Symbol" w:hAnsi="Symbol" w:hint="default"/>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cs="Wingdings"/>
      </w:rPr>
    </w:lvl>
    <w:lvl w:ilvl="3">
      <w:start w:val="1"/>
      <w:numFmt w:val="bullet"/>
      <w:lvlText w:val=""/>
      <w:lvlJc w:val="left"/>
      <w:pPr>
        <w:tabs>
          <w:tab w:val="num" w:pos="0"/>
        </w:tabs>
        <w:ind w:left="3447" w:hanging="360"/>
      </w:pPr>
      <w:rPr>
        <w:rFonts w:ascii="Symbol" w:hAnsi="Symbol" w:cs="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cs="Wingdings"/>
      </w:rPr>
    </w:lvl>
    <w:lvl w:ilvl="6">
      <w:start w:val="1"/>
      <w:numFmt w:val="bullet"/>
      <w:lvlText w:val=""/>
      <w:lvlJc w:val="left"/>
      <w:pPr>
        <w:tabs>
          <w:tab w:val="num" w:pos="0"/>
        </w:tabs>
        <w:ind w:left="5607" w:hanging="360"/>
      </w:pPr>
      <w:rPr>
        <w:rFonts w:ascii="Symbol" w:hAnsi="Symbol" w:cs="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cs="Wingdings"/>
      </w:rPr>
    </w:lvl>
  </w:abstractNum>
  <w:abstractNum w:abstractNumId="49">
    <w:nsid w:val="45C9793B"/>
    <w:multiLevelType w:val="hybridMultilevel"/>
    <w:tmpl w:val="22987676"/>
    <w:lvl w:ilvl="0" w:tplc="18E69E3A">
      <w:start w:val="1"/>
      <w:numFmt w:val="decimal"/>
      <w:lvlText w:val="%1."/>
      <w:lvlJc w:val="left"/>
      <w:pPr>
        <w:ind w:left="720" w:hanging="360"/>
      </w:pPr>
      <w:rPr>
        <w:rFonts w:hint="default"/>
        <w:color w:val="auto"/>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0">
    <w:nsid w:val="497E1911"/>
    <w:multiLevelType w:val="hybridMultilevel"/>
    <w:tmpl w:val="68B0A35A"/>
    <w:lvl w:ilvl="0" w:tplc="040E000F">
      <w:start w:val="1"/>
      <w:numFmt w:val="decimal"/>
      <w:lvlText w:val="%1."/>
      <w:lvlJc w:val="left"/>
      <w:pPr>
        <w:tabs>
          <w:tab w:val="num" w:pos="720"/>
        </w:tabs>
        <w:ind w:left="720" w:hanging="360"/>
      </w:pPr>
    </w:lvl>
    <w:lvl w:ilvl="1" w:tplc="B84A6E28">
      <w:start w:val="1"/>
      <w:numFmt w:val="lowerLetter"/>
      <w:lvlText w:val="%2)"/>
      <w:lvlJc w:val="left"/>
      <w:pPr>
        <w:tabs>
          <w:tab w:val="num" w:pos="1440"/>
        </w:tabs>
        <w:ind w:left="1440" w:hanging="360"/>
      </w:pPr>
      <w:rPr>
        <w:rFonts w:ascii="Tahoma" w:eastAsia="Times New Roman" w:hAnsi="Tahoma" w:cs="Tahoma" w:hint="default"/>
      </w:rPr>
    </w:lvl>
    <w:lvl w:ilvl="2" w:tplc="040E001B">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51">
    <w:nsid w:val="4C076927"/>
    <w:multiLevelType w:val="hybridMultilevel"/>
    <w:tmpl w:val="2270978E"/>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2">
    <w:nsid w:val="4EAD01EF"/>
    <w:multiLevelType w:val="multilevel"/>
    <w:tmpl w:val="E1D2B552"/>
    <w:name w:val="WW8Num52"/>
    <w:lvl w:ilvl="0">
      <w:start w:val="15"/>
      <w:numFmt w:val="decimal"/>
      <w:lvlText w:val="%1."/>
      <w:lvlJc w:val="left"/>
      <w:pPr>
        <w:tabs>
          <w:tab w:val="num" w:pos="0"/>
        </w:tabs>
        <w:ind w:left="1494" w:hanging="360"/>
      </w:pPr>
      <w:rPr>
        <w:rFonts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53">
    <w:nsid w:val="531C21CB"/>
    <w:multiLevelType w:val="multilevel"/>
    <w:tmpl w:val="64CA3018"/>
    <w:lvl w:ilvl="0">
      <w:start w:val="1"/>
      <w:numFmt w:val="none"/>
      <w:suff w:val="nothing"/>
      <w:lvlText w:val=""/>
      <w:lvlJc w:val="left"/>
      <w:pPr>
        <w:ind w:left="432" w:hanging="432"/>
      </w:pPr>
      <w:rPr>
        <w:rFonts w:hint="default"/>
      </w:rPr>
    </w:lvl>
    <w:lvl w:ilvl="1">
      <w:start w:val="7"/>
      <w:numFmt w:val="decimal"/>
      <w:lvlText w:val="%2."/>
      <w:lvlJc w:val="left"/>
      <w:pPr>
        <w:tabs>
          <w:tab w:val="num" w:pos="0"/>
        </w:tabs>
        <w:ind w:left="576" w:hanging="576"/>
      </w:pPr>
      <w:rPr>
        <w:rFonts w:hint="default"/>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54">
    <w:nsid w:val="54C95826"/>
    <w:multiLevelType w:val="multilevel"/>
    <w:tmpl w:val="AB9297D6"/>
    <w:lvl w:ilvl="0">
      <w:start w:val="1"/>
      <w:numFmt w:val="none"/>
      <w:suff w:val="nothing"/>
      <w:lvlText w:val=""/>
      <w:lvlJc w:val="left"/>
      <w:pPr>
        <w:ind w:left="432" w:hanging="432"/>
      </w:pPr>
      <w:rPr>
        <w:rFonts w:hint="default"/>
      </w:rPr>
    </w:lvl>
    <w:lvl w:ilvl="1">
      <w:start w:val="10"/>
      <w:numFmt w:val="decimal"/>
      <w:lvlText w:val="%2."/>
      <w:lvlJc w:val="left"/>
      <w:pPr>
        <w:tabs>
          <w:tab w:val="num" w:pos="0"/>
        </w:tabs>
        <w:ind w:left="576" w:hanging="576"/>
      </w:pPr>
      <w:rPr>
        <w:rFonts w:hint="default"/>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55">
    <w:nsid w:val="59211139"/>
    <w:multiLevelType w:val="multilevel"/>
    <w:tmpl w:val="4C7A4880"/>
    <w:lvl w:ilvl="0">
      <w:start w:val="1"/>
      <w:numFmt w:val="decimal"/>
      <w:lvlText w:val="%1."/>
      <w:lvlJc w:val="left"/>
      <w:pPr>
        <w:tabs>
          <w:tab w:val="num" w:pos="66"/>
        </w:tabs>
        <w:ind w:left="786" w:hanging="360"/>
      </w:pPr>
      <w:rPr>
        <w:b/>
      </w:rPr>
    </w:lvl>
    <w:lvl w:ilvl="1">
      <w:start w:val="1"/>
      <w:numFmt w:val="decimal"/>
      <w:lvlText w:val="%1.%2."/>
      <w:lvlJc w:val="left"/>
      <w:pPr>
        <w:tabs>
          <w:tab w:val="num" w:pos="0"/>
        </w:tabs>
        <w:ind w:left="720" w:hanging="360"/>
      </w:pPr>
      <w:rPr>
        <w:rFonts w:ascii="Tahoma" w:hAnsi="Tahoma" w:cs="Tahoma" w:hint="default"/>
        <w:b/>
        <w:sz w:val="20"/>
        <w:szCs w:val="20"/>
      </w:rPr>
    </w:lvl>
    <w:lvl w:ilvl="2">
      <w:start w:val="1"/>
      <w:numFmt w:val="decimal"/>
      <w:lvlText w:val="%1.%2.%3."/>
      <w:lvlJc w:val="left"/>
      <w:pPr>
        <w:tabs>
          <w:tab w:val="num" w:pos="0"/>
        </w:tabs>
        <w:ind w:left="1080" w:hanging="720"/>
      </w:pPr>
      <w:rPr>
        <w:b w:val="0"/>
      </w:r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56">
    <w:nsid w:val="5A07028A"/>
    <w:multiLevelType w:val="hybridMultilevel"/>
    <w:tmpl w:val="29F4D644"/>
    <w:styleLink w:val="Importlt2stlus"/>
    <w:lvl w:ilvl="0" w:tplc="97B0B624">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654D288">
      <w:start w:val="1"/>
      <w:numFmt w:val="bullet"/>
      <w:lvlText w:val="o"/>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5DA49F4">
      <w:start w:val="1"/>
      <w:numFmt w:val="bullet"/>
      <w:lvlText w:val="▪"/>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204"/>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BA8BFBA">
      <w:start w:val="1"/>
      <w:numFmt w:val="bullet"/>
      <w:lvlText w:val="•"/>
      <w:lvlJc w:val="left"/>
      <w:pPr>
        <w:tabs>
          <w:tab w:val="left" w:pos="708"/>
          <w:tab w:val="left" w:pos="1416"/>
          <w:tab w:val="left" w:pos="2124"/>
          <w:tab w:val="left" w:pos="3540"/>
          <w:tab w:val="left" w:pos="4248"/>
          <w:tab w:val="left" w:pos="4956"/>
          <w:tab w:val="left" w:pos="5664"/>
          <w:tab w:val="left" w:pos="6372"/>
          <w:tab w:val="left" w:pos="7080"/>
          <w:tab w:val="left" w:pos="7788"/>
          <w:tab w:val="left" w:pos="8496"/>
          <w:tab w:val="left" w:pos="9204"/>
        </w:tabs>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CFC7446">
      <w:start w:val="1"/>
      <w:numFmt w:val="bullet"/>
      <w:lvlText w:val="o"/>
      <w:lvlJc w:val="left"/>
      <w:pPr>
        <w:tabs>
          <w:tab w:val="left" w:pos="708"/>
          <w:tab w:val="left" w:pos="1416"/>
          <w:tab w:val="left" w:pos="2124"/>
          <w:tab w:val="left" w:pos="2832"/>
          <w:tab w:val="left" w:pos="4248"/>
          <w:tab w:val="left" w:pos="4956"/>
          <w:tab w:val="left" w:pos="5664"/>
          <w:tab w:val="left" w:pos="6372"/>
          <w:tab w:val="left" w:pos="7080"/>
          <w:tab w:val="left" w:pos="7788"/>
          <w:tab w:val="left" w:pos="8496"/>
          <w:tab w:val="left" w:pos="9204"/>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DD81586">
      <w:start w:val="1"/>
      <w:numFmt w:val="bullet"/>
      <w:lvlText w:val="▪"/>
      <w:lvlJc w:val="left"/>
      <w:pPr>
        <w:tabs>
          <w:tab w:val="left" w:pos="708"/>
          <w:tab w:val="left" w:pos="1416"/>
          <w:tab w:val="left" w:pos="2124"/>
          <w:tab w:val="left" w:pos="2832"/>
          <w:tab w:val="left" w:pos="3540"/>
          <w:tab w:val="left" w:pos="4956"/>
          <w:tab w:val="left" w:pos="5664"/>
          <w:tab w:val="left" w:pos="6372"/>
          <w:tab w:val="left" w:pos="7080"/>
          <w:tab w:val="left" w:pos="7788"/>
          <w:tab w:val="left" w:pos="8496"/>
          <w:tab w:val="left" w:pos="9204"/>
        </w:tabs>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B82D038">
      <w:start w:val="1"/>
      <w:numFmt w:val="bullet"/>
      <w:lvlText w:val="•"/>
      <w:lvlJc w:val="left"/>
      <w:pPr>
        <w:tabs>
          <w:tab w:val="left" w:pos="708"/>
          <w:tab w:val="left" w:pos="1416"/>
          <w:tab w:val="left" w:pos="2124"/>
          <w:tab w:val="left" w:pos="2832"/>
          <w:tab w:val="left" w:pos="3540"/>
          <w:tab w:val="left" w:pos="4248"/>
          <w:tab w:val="left" w:pos="5664"/>
          <w:tab w:val="left" w:pos="6372"/>
          <w:tab w:val="left" w:pos="7080"/>
          <w:tab w:val="left" w:pos="7788"/>
          <w:tab w:val="left" w:pos="8496"/>
          <w:tab w:val="left" w:pos="9204"/>
        </w:tabs>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75E3D6C">
      <w:start w:val="1"/>
      <w:numFmt w:val="bullet"/>
      <w:lvlText w:val="o"/>
      <w:lvlJc w:val="left"/>
      <w:pPr>
        <w:tabs>
          <w:tab w:val="left" w:pos="708"/>
          <w:tab w:val="left" w:pos="1416"/>
          <w:tab w:val="left" w:pos="2124"/>
          <w:tab w:val="left" w:pos="2832"/>
          <w:tab w:val="left" w:pos="3540"/>
          <w:tab w:val="left" w:pos="4248"/>
          <w:tab w:val="left" w:pos="4956"/>
          <w:tab w:val="left" w:pos="6372"/>
          <w:tab w:val="left" w:pos="7080"/>
          <w:tab w:val="left" w:pos="7788"/>
          <w:tab w:val="left" w:pos="8496"/>
          <w:tab w:val="left" w:pos="9204"/>
        </w:tabs>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4309508">
      <w:start w:val="1"/>
      <w:numFmt w:val="bullet"/>
      <w:lvlText w:val="▪"/>
      <w:lvlJc w:val="left"/>
      <w:pPr>
        <w:tabs>
          <w:tab w:val="left" w:pos="708"/>
          <w:tab w:val="left" w:pos="1416"/>
          <w:tab w:val="left" w:pos="2124"/>
          <w:tab w:val="left" w:pos="2832"/>
          <w:tab w:val="left" w:pos="3540"/>
          <w:tab w:val="left" w:pos="4248"/>
          <w:tab w:val="left" w:pos="4956"/>
          <w:tab w:val="left" w:pos="5664"/>
          <w:tab w:val="left" w:pos="7080"/>
          <w:tab w:val="left" w:pos="7788"/>
          <w:tab w:val="left" w:pos="8496"/>
          <w:tab w:val="left" w:pos="9204"/>
        </w:tabs>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7">
    <w:nsid w:val="5B051299"/>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8">
    <w:nsid w:val="5BA64A88"/>
    <w:multiLevelType w:val="multilevel"/>
    <w:tmpl w:val="208055DA"/>
    <w:lvl w:ilvl="0">
      <w:start w:val="1"/>
      <w:numFmt w:val="none"/>
      <w:suff w:val="nothing"/>
      <w:lvlText w:val=""/>
      <w:lvlJc w:val="left"/>
      <w:pPr>
        <w:ind w:left="432" w:hanging="432"/>
      </w:pPr>
      <w:rPr>
        <w:rFonts w:hint="default"/>
      </w:rPr>
    </w:lvl>
    <w:lvl w:ilvl="1">
      <w:start w:val="4"/>
      <w:numFmt w:val="decimal"/>
      <w:lvlText w:val="%2."/>
      <w:lvlJc w:val="left"/>
      <w:pPr>
        <w:tabs>
          <w:tab w:val="num" w:pos="0"/>
        </w:tabs>
        <w:ind w:left="576" w:hanging="576"/>
      </w:pPr>
      <w:rPr>
        <w:rFonts w:hint="default"/>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59">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0">
    <w:nsid w:val="5F2302DF"/>
    <w:multiLevelType w:val="hybridMultilevel"/>
    <w:tmpl w:val="224416FE"/>
    <w:lvl w:ilvl="0" w:tplc="040E000F">
      <w:start w:val="1"/>
      <w:numFmt w:val="decimal"/>
      <w:lvlText w:val="%1."/>
      <w:lvlJc w:val="left"/>
      <w:pPr>
        <w:tabs>
          <w:tab w:val="num" w:pos="720"/>
        </w:tabs>
        <w:ind w:left="720" w:hanging="360"/>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61">
    <w:nsid w:val="606A02FC"/>
    <w:multiLevelType w:val="hybridMultilevel"/>
    <w:tmpl w:val="50CE4C7E"/>
    <w:lvl w:ilvl="0" w:tplc="DBD8A9C6">
      <w:start w:val="2"/>
      <w:numFmt w:val="bullet"/>
      <w:lvlText w:val="▫"/>
      <w:lvlJc w:val="left"/>
      <w:pPr>
        <w:ind w:left="720" w:hanging="360"/>
      </w:pPr>
      <w:rPr>
        <w:rFonts w:ascii="Garamond" w:eastAsia="Times New Roman" w:hAnsi="Garamond"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2">
    <w:nsid w:val="6ADB24A2"/>
    <w:multiLevelType w:val="multilevel"/>
    <w:tmpl w:val="4B98604E"/>
    <w:lvl w:ilvl="0">
      <w:start w:val="1"/>
      <w:numFmt w:val="none"/>
      <w:suff w:val="nothing"/>
      <w:lvlText w:val=""/>
      <w:lvlJc w:val="left"/>
      <w:pPr>
        <w:ind w:left="432" w:hanging="432"/>
      </w:pPr>
      <w:rPr>
        <w:rFonts w:hint="default"/>
      </w:rPr>
    </w:lvl>
    <w:lvl w:ilvl="1">
      <w:start w:val="11"/>
      <w:numFmt w:val="decimal"/>
      <w:lvlText w:val="%2."/>
      <w:lvlJc w:val="left"/>
      <w:pPr>
        <w:tabs>
          <w:tab w:val="num" w:pos="0"/>
        </w:tabs>
        <w:ind w:left="576" w:hanging="576"/>
      </w:pPr>
      <w:rPr>
        <w:rFonts w:hint="default"/>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63">
    <w:nsid w:val="6D912C61"/>
    <w:multiLevelType w:val="hybridMultilevel"/>
    <w:tmpl w:val="91BC84AA"/>
    <w:lvl w:ilvl="0" w:tplc="BA68C50C">
      <w:start w:val="1"/>
      <w:numFmt w:val="decimal"/>
      <w:lvlText w:val="%1."/>
      <w:lvlJc w:val="left"/>
      <w:pPr>
        <w:ind w:left="720" w:hanging="360"/>
      </w:pPr>
      <w:rPr>
        <w:rFonts w:hint="default"/>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4">
    <w:nsid w:val="70900973"/>
    <w:multiLevelType w:val="hybridMultilevel"/>
    <w:tmpl w:val="37C032AA"/>
    <w:lvl w:ilvl="0" w:tplc="040E0001">
      <w:start w:val="1"/>
      <w:numFmt w:val="bullet"/>
      <w:lvlText w:val=""/>
      <w:lvlJc w:val="left"/>
      <w:pPr>
        <w:ind w:left="2138" w:hanging="360"/>
      </w:pPr>
      <w:rPr>
        <w:rFonts w:ascii="Symbol" w:hAnsi="Symbol" w:hint="default"/>
      </w:rPr>
    </w:lvl>
    <w:lvl w:ilvl="1" w:tplc="040E0003" w:tentative="1">
      <w:start w:val="1"/>
      <w:numFmt w:val="bullet"/>
      <w:lvlText w:val="o"/>
      <w:lvlJc w:val="left"/>
      <w:pPr>
        <w:ind w:left="2858" w:hanging="360"/>
      </w:pPr>
      <w:rPr>
        <w:rFonts w:ascii="Courier New" w:hAnsi="Courier New" w:cs="Courier New" w:hint="default"/>
      </w:rPr>
    </w:lvl>
    <w:lvl w:ilvl="2" w:tplc="040E0005" w:tentative="1">
      <w:start w:val="1"/>
      <w:numFmt w:val="bullet"/>
      <w:lvlText w:val=""/>
      <w:lvlJc w:val="left"/>
      <w:pPr>
        <w:ind w:left="3578" w:hanging="360"/>
      </w:pPr>
      <w:rPr>
        <w:rFonts w:ascii="Wingdings" w:hAnsi="Wingdings" w:hint="default"/>
      </w:rPr>
    </w:lvl>
    <w:lvl w:ilvl="3" w:tplc="040E0001" w:tentative="1">
      <w:start w:val="1"/>
      <w:numFmt w:val="bullet"/>
      <w:lvlText w:val=""/>
      <w:lvlJc w:val="left"/>
      <w:pPr>
        <w:ind w:left="4298" w:hanging="360"/>
      </w:pPr>
      <w:rPr>
        <w:rFonts w:ascii="Symbol" w:hAnsi="Symbol" w:hint="default"/>
      </w:rPr>
    </w:lvl>
    <w:lvl w:ilvl="4" w:tplc="040E0003" w:tentative="1">
      <w:start w:val="1"/>
      <w:numFmt w:val="bullet"/>
      <w:lvlText w:val="o"/>
      <w:lvlJc w:val="left"/>
      <w:pPr>
        <w:ind w:left="5018" w:hanging="360"/>
      </w:pPr>
      <w:rPr>
        <w:rFonts w:ascii="Courier New" w:hAnsi="Courier New" w:cs="Courier New" w:hint="default"/>
      </w:rPr>
    </w:lvl>
    <w:lvl w:ilvl="5" w:tplc="040E0005" w:tentative="1">
      <w:start w:val="1"/>
      <w:numFmt w:val="bullet"/>
      <w:lvlText w:val=""/>
      <w:lvlJc w:val="left"/>
      <w:pPr>
        <w:ind w:left="5738" w:hanging="360"/>
      </w:pPr>
      <w:rPr>
        <w:rFonts w:ascii="Wingdings" w:hAnsi="Wingdings" w:hint="default"/>
      </w:rPr>
    </w:lvl>
    <w:lvl w:ilvl="6" w:tplc="040E0001" w:tentative="1">
      <w:start w:val="1"/>
      <w:numFmt w:val="bullet"/>
      <w:lvlText w:val=""/>
      <w:lvlJc w:val="left"/>
      <w:pPr>
        <w:ind w:left="6458" w:hanging="360"/>
      </w:pPr>
      <w:rPr>
        <w:rFonts w:ascii="Symbol" w:hAnsi="Symbol" w:hint="default"/>
      </w:rPr>
    </w:lvl>
    <w:lvl w:ilvl="7" w:tplc="040E0003" w:tentative="1">
      <w:start w:val="1"/>
      <w:numFmt w:val="bullet"/>
      <w:lvlText w:val="o"/>
      <w:lvlJc w:val="left"/>
      <w:pPr>
        <w:ind w:left="7178" w:hanging="360"/>
      </w:pPr>
      <w:rPr>
        <w:rFonts w:ascii="Courier New" w:hAnsi="Courier New" w:cs="Courier New" w:hint="default"/>
      </w:rPr>
    </w:lvl>
    <w:lvl w:ilvl="8" w:tplc="040E0005" w:tentative="1">
      <w:start w:val="1"/>
      <w:numFmt w:val="bullet"/>
      <w:lvlText w:val=""/>
      <w:lvlJc w:val="left"/>
      <w:pPr>
        <w:ind w:left="7898" w:hanging="360"/>
      </w:pPr>
      <w:rPr>
        <w:rFonts w:ascii="Wingdings" w:hAnsi="Wingdings" w:hint="default"/>
      </w:rPr>
    </w:lvl>
  </w:abstractNum>
  <w:abstractNum w:abstractNumId="65">
    <w:nsid w:val="71BA2A6D"/>
    <w:multiLevelType w:val="hybridMultilevel"/>
    <w:tmpl w:val="A06E2B68"/>
    <w:styleLink w:val="Importlt1stlus"/>
    <w:lvl w:ilvl="0" w:tplc="94A618FE">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A8444B6">
      <w:start w:val="1"/>
      <w:numFmt w:val="bullet"/>
      <w:lvlText w:val="o"/>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D86F182">
      <w:start w:val="1"/>
      <w:numFmt w:val="bullet"/>
      <w:lvlText w:val="▪"/>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204"/>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AE44700">
      <w:start w:val="1"/>
      <w:numFmt w:val="bullet"/>
      <w:lvlText w:val="•"/>
      <w:lvlJc w:val="left"/>
      <w:pPr>
        <w:tabs>
          <w:tab w:val="left" w:pos="708"/>
          <w:tab w:val="left" w:pos="1416"/>
          <w:tab w:val="left" w:pos="2124"/>
          <w:tab w:val="left" w:pos="3540"/>
          <w:tab w:val="left" w:pos="4248"/>
          <w:tab w:val="left" w:pos="4956"/>
          <w:tab w:val="left" w:pos="5664"/>
          <w:tab w:val="left" w:pos="6372"/>
          <w:tab w:val="left" w:pos="7080"/>
          <w:tab w:val="left" w:pos="7788"/>
          <w:tab w:val="left" w:pos="8496"/>
          <w:tab w:val="left" w:pos="9204"/>
        </w:tabs>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A1A6FEE">
      <w:start w:val="1"/>
      <w:numFmt w:val="bullet"/>
      <w:lvlText w:val="o"/>
      <w:lvlJc w:val="left"/>
      <w:pPr>
        <w:tabs>
          <w:tab w:val="left" w:pos="708"/>
          <w:tab w:val="left" w:pos="1416"/>
          <w:tab w:val="left" w:pos="2124"/>
          <w:tab w:val="left" w:pos="2832"/>
          <w:tab w:val="left" w:pos="4248"/>
          <w:tab w:val="left" w:pos="4956"/>
          <w:tab w:val="left" w:pos="5664"/>
          <w:tab w:val="left" w:pos="6372"/>
          <w:tab w:val="left" w:pos="7080"/>
          <w:tab w:val="left" w:pos="7788"/>
          <w:tab w:val="left" w:pos="8496"/>
          <w:tab w:val="left" w:pos="9204"/>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75AF570">
      <w:start w:val="1"/>
      <w:numFmt w:val="bullet"/>
      <w:lvlText w:val="▪"/>
      <w:lvlJc w:val="left"/>
      <w:pPr>
        <w:tabs>
          <w:tab w:val="left" w:pos="708"/>
          <w:tab w:val="left" w:pos="1416"/>
          <w:tab w:val="left" w:pos="2124"/>
          <w:tab w:val="left" w:pos="2832"/>
          <w:tab w:val="left" w:pos="3540"/>
          <w:tab w:val="left" w:pos="4956"/>
          <w:tab w:val="left" w:pos="5664"/>
          <w:tab w:val="left" w:pos="6372"/>
          <w:tab w:val="left" w:pos="7080"/>
          <w:tab w:val="left" w:pos="7788"/>
          <w:tab w:val="left" w:pos="8496"/>
          <w:tab w:val="left" w:pos="9204"/>
        </w:tabs>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DE6E42A">
      <w:start w:val="1"/>
      <w:numFmt w:val="bullet"/>
      <w:lvlText w:val="•"/>
      <w:lvlJc w:val="left"/>
      <w:pPr>
        <w:tabs>
          <w:tab w:val="left" w:pos="708"/>
          <w:tab w:val="left" w:pos="1416"/>
          <w:tab w:val="left" w:pos="2124"/>
          <w:tab w:val="left" w:pos="2832"/>
          <w:tab w:val="left" w:pos="3540"/>
          <w:tab w:val="left" w:pos="4248"/>
          <w:tab w:val="left" w:pos="5664"/>
          <w:tab w:val="left" w:pos="6372"/>
          <w:tab w:val="left" w:pos="7080"/>
          <w:tab w:val="left" w:pos="7788"/>
          <w:tab w:val="left" w:pos="8496"/>
          <w:tab w:val="left" w:pos="9204"/>
        </w:tabs>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D32AB32">
      <w:start w:val="1"/>
      <w:numFmt w:val="bullet"/>
      <w:lvlText w:val="o"/>
      <w:lvlJc w:val="left"/>
      <w:pPr>
        <w:tabs>
          <w:tab w:val="left" w:pos="708"/>
          <w:tab w:val="left" w:pos="1416"/>
          <w:tab w:val="left" w:pos="2124"/>
          <w:tab w:val="left" w:pos="2832"/>
          <w:tab w:val="left" w:pos="3540"/>
          <w:tab w:val="left" w:pos="4248"/>
          <w:tab w:val="left" w:pos="4956"/>
          <w:tab w:val="left" w:pos="6372"/>
          <w:tab w:val="left" w:pos="7080"/>
          <w:tab w:val="left" w:pos="7788"/>
          <w:tab w:val="left" w:pos="8496"/>
          <w:tab w:val="left" w:pos="9204"/>
        </w:tabs>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F3A7D82">
      <w:start w:val="1"/>
      <w:numFmt w:val="bullet"/>
      <w:lvlText w:val="▪"/>
      <w:lvlJc w:val="left"/>
      <w:pPr>
        <w:tabs>
          <w:tab w:val="left" w:pos="708"/>
          <w:tab w:val="left" w:pos="1416"/>
          <w:tab w:val="left" w:pos="2124"/>
          <w:tab w:val="left" w:pos="2832"/>
          <w:tab w:val="left" w:pos="3540"/>
          <w:tab w:val="left" w:pos="4248"/>
          <w:tab w:val="left" w:pos="4956"/>
          <w:tab w:val="left" w:pos="5664"/>
          <w:tab w:val="left" w:pos="7080"/>
          <w:tab w:val="left" w:pos="7788"/>
          <w:tab w:val="left" w:pos="8496"/>
          <w:tab w:val="left" w:pos="9204"/>
        </w:tabs>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6">
    <w:nsid w:val="72591CA9"/>
    <w:multiLevelType w:val="multilevel"/>
    <w:tmpl w:val="CD4C98AE"/>
    <w:styleLink w:val="PwCListBullets1"/>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Georgia" w:hAnsi="Georgia" w:hint="default"/>
        <w:b/>
      </w:rPr>
    </w:lvl>
    <w:lvl w:ilvl="3">
      <w:start w:val="1"/>
      <w:numFmt w:val="bullet"/>
      <w:lvlText w:val=""/>
      <w:lvlJc w:val="left"/>
      <w:pPr>
        <w:tabs>
          <w:tab w:val="num" w:pos="2268"/>
        </w:tabs>
        <w:ind w:left="2268" w:hanging="567"/>
      </w:pPr>
      <w:rPr>
        <w:rFonts w:ascii="Symbol" w:hAnsi="Symbol" w:hint="default"/>
      </w:rPr>
    </w:lvl>
    <w:lvl w:ilvl="4">
      <w:start w:val="1"/>
      <w:numFmt w:val="bullet"/>
      <w:lvlText w:val="~"/>
      <w:lvlJc w:val="left"/>
      <w:pPr>
        <w:tabs>
          <w:tab w:val="num" w:pos="2835"/>
        </w:tabs>
        <w:ind w:left="2835" w:hanging="567"/>
      </w:pPr>
      <w:rPr>
        <w:rFonts w:ascii="Georgia" w:hAnsi="Georgia"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67">
    <w:nsid w:val="74DC6395"/>
    <w:multiLevelType w:val="multilevel"/>
    <w:tmpl w:val="01E02FE8"/>
    <w:name w:val="WW8Num33"/>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8">
    <w:nsid w:val="794D4C92"/>
    <w:multiLevelType w:val="hybridMultilevel"/>
    <w:tmpl w:val="0554CD64"/>
    <w:lvl w:ilvl="0" w:tplc="0E900A56">
      <w:start w:val="1"/>
      <w:numFmt w:val="bullet"/>
      <w:pStyle w:val="Listing"/>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9">
    <w:nsid w:val="7AEE53CA"/>
    <w:multiLevelType w:val="hybridMultilevel"/>
    <w:tmpl w:val="45FE72C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0">
    <w:nsid w:val="7C09342A"/>
    <w:multiLevelType w:val="multilevel"/>
    <w:tmpl w:val="B3764E54"/>
    <w:lvl w:ilvl="0">
      <w:start w:val="1"/>
      <w:numFmt w:val="none"/>
      <w:suff w:val="nothing"/>
      <w:lvlText w:val=""/>
      <w:lvlJc w:val="left"/>
      <w:pPr>
        <w:ind w:left="432" w:hanging="432"/>
      </w:pPr>
      <w:rPr>
        <w:rFonts w:hint="default"/>
      </w:rPr>
    </w:lvl>
    <w:lvl w:ilvl="1">
      <w:start w:val="3"/>
      <w:numFmt w:val="decimal"/>
      <w:lvlText w:val="%2."/>
      <w:lvlJc w:val="left"/>
      <w:pPr>
        <w:tabs>
          <w:tab w:val="num" w:pos="0"/>
        </w:tabs>
        <w:ind w:left="576" w:hanging="576"/>
      </w:pPr>
      <w:rPr>
        <w:rFonts w:hint="default"/>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71">
    <w:nsid w:val="7C760648"/>
    <w:multiLevelType w:val="multilevel"/>
    <w:tmpl w:val="1CBE00A6"/>
    <w:lvl w:ilvl="0">
      <w:start w:val="1"/>
      <w:numFmt w:val="none"/>
      <w:suff w:val="nothing"/>
      <w:lvlText w:val=""/>
      <w:lvlJc w:val="left"/>
      <w:pPr>
        <w:ind w:left="432" w:hanging="432"/>
      </w:pPr>
      <w:rPr>
        <w:rFonts w:hint="default"/>
      </w:rPr>
    </w:lvl>
    <w:lvl w:ilvl="1">
      <w:start w:val="5"/>
      <w:numFmt w:val="decimal"/>
      <w:lvlText w:val="%2."/>
      <w:lvlJc w:val="left"/>
      <w:pPr>
        <w:tabs>
          <w:tab w:val="num" w:pos="0"/>
        </w:tabs>
        <w:ind w:left="576" w:hanging="576"/>
      </w:pPr>
      <w:rPr>
        <w:rFonts w:hint="default"/>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num w:numId="1">
    <w:abstractNumId w:val="2"/>
  </w:num>
  <w:num w:numId="2">
    <w:abstractNumId w:val="3"/>
  </w:num>
  <w:num w:numId="3">
    <w:abstractNumId w:val="4"/>
  </w:num>
  <w:num w:numId="4">
    <w:abstractNumId w:val="5"/>
  </w:num>
  <w:num w:numId="5">
    <w:abstractNumId w:val="8"/>
  </w:num>
  <w:num w:numId="6">
    <w:abstractNumId w:val="12"/>
  </w:num>
  <w:num w:numId="7">
    <w:abstractNumId w:val="0"/>
  </w:num>
  <w:num w:numId="8">
    <w:abstractNumId w:val="1"/>
  </w:num>
  <w:num w:numId="9">
    <w:abstractNumId w:val="59"/>
    <w:lvlOverride w:ilvl="0">
      <w:startOverride w:val="1"/>
    </w:lvlOverride>
  </w:num>
  <w:num w:numId="10">
    <w:abstractNumId w:val="47"/>
    <w:lvlOverride w:ilvl="0">
      <w:startOverride w:val="1"/>
    </w:lvlOverride>
  </w:num>
  <w:num w:numId="11">
    <w:abstractNumId w:val="59"/>
  </w:num>
  <w:num w:numId="12">
    <w:abstractNumId w:val="47"/>
  </w:num>
  <w:num w:numId="13">
    <w:abstractNumId w:val="32"/>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8"/>
  </w:num>
  <w:num w:numId="16">
    <w:abstractNumId w:val="25"/>
  </w:num>
  <w:num w:numId="17">
    <w:abstractNumId w:val="65"/>
  </w:num>
  <w:num w:numId="18">
    <w:abstractNumId w:val="56"/>
  </w:num>
  <w:num w:numId="19">
    <w:abstractNumId w:val="24"/>
  </w:num>
  <w:num w:numId="20">
    <w:abstractNumId w:val="66"/>
  </w:num>
  <w:num w:numId="21">
    <w:abstractNumId w:val="68"/>
  </w:num>
  <w:num w:numId="22">
    <w:abstractNumId w:val="22"/>
  </w:num>
  <w:num w:numId="23">
    <w:abstractNumId w:val="70"/>
  </w:num>
  <w:num w:numId="24">
    <w:abstractNumId w:val="58"/>
  </w:num>
  <w:num w:numId="25">
    <w:abstractNumId w:val="71"/>
  </w:num>
  <w:num w:numId="26">
    <w:abstractNumId w:val="34"/>
  </w:num>
  <w:num w:numId="27">
    <w:abstractNumId w:val="53"/>
  </w:num>
  <w:num w:numId="28">
    <w:abstractNumId w:val="28"/>
  </w:num>
  <w:num w:numId="29">
    <w:abstractNumId w:val="30"/>
  </w:num>
  <w:num w:numId="30">
    <w:abstractNumId w:val="54"/>
  </w:num>
  <w:num w:numId="31">
    <w:abstractNumId w:val="62"/>
  </w:num>
  <w:num w:numId="32">
    <w:abstractNumId w:val="33"/>
  </w:num>
  <w:num w:numId="33">
    <w:abstractNumId w:val="39"/>
  </w:num>
  <w:num w:numId="34">
    <w:abstractNumId w:val="36"/>
  </w:num>
  <w:num w:numId="35">
    <w:abstractNumId w:val="26"/>
  </w:num>
  <w:num w:numId="36">
    <w:abstractNumId w:val="27"/>
  </w:num>
  <w:num w:numId="37">
    <w:abstractNumId w:val="23"/>
  </w:num>
  <w:num w:numId="38">
    <w:abstractNumId w:val="67"/>
  </w:num>
  <w:num w:numId="39">
    <w:abstractNumId w:val="40"/>
  </w:num>
  <w:num w:numId="40">
    <w:abstractNumId w:val="61"/>
  </w:num>
  <w:num w:numId="41">
    <w:abstractNumId w:val="42"/>
  </w:num>
  <w:num w:numId="42">
    <w:abstractNumId w:val="50"/>
  </w:num>
  <w:num w:numId="43">
    <w:abstractNumId w:val="60"/>
  </w:num>
  <w:num w:numId="44">
    <w:abstractNumId w:val="41"/>
  </w:num>
  <w:num w:numId="45">
    <w:abstractNumId w:val="38"/>
  </w:num>
  <w:num w:numId="46">
    <w:abstractNumId w:val="49"/>
  </w:num>
  <w:num w:numId="47">
    <w:abstractNumId w:val="69"/>
  </w:num>
  <w:num w:numId="48">
    <w:abstractNumId w:val="45"/>
  </w:num>
  <w:num w:numId="49">
    <w:abstractNumId w:val="51"/>
  </w:num>
  <w:num w:numId="50">
    <w:abstractNumId w:val="44"/>
  </w:num>
  <w:num w:numId="51">
    <w:abstractNumId w:val="29"/>
  </w:num>
  <w:num w:numId="52">
    <w:abstractNumId w:val="64"/>
  </w:num>
  <w:num w:numId="53">
    <w:abstractNumId w:val="57"/>
  </w:num>
  <w:num w:numId="54">
    <w:abstractNumId w:val="43"/>
  </w:num>
  <w:num w:numId="55">
    <w:abstractNumId w:val="46"/>
  </w:num>
  <w:num w:numId="56">
    <w:abstractNumId w:val="55"/>
  </w:num>
  <w:num w:numId="57">
    <w:abstractNumId w:val="35"/>
  </w:num>
  <w:num w:numId="58">
    <w:abstractNumId w:val="63"/>
  </w:num>
  <w:num w:numId="59">
    <w:abstractNumId w:val="37"/>
  </w:num>
  <w:num w:numId="6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erényi Nóra">
    <w15:presenceInfo w15:providerId="None" w15:userId="Berényi Nóra"/>
  </w15:person>
  <w15:person w15:author="Ész-Ker Kft. Közbeszerzés">
    <w15:presenceInfo w15:providerId="AD" w15:userId="S-1-5-21-3778179085-3414424257-2497625720-169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hideSpellingError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20"/>
  <w:hyphenationZone w:val="425"/>
  <w:clickAndTypeStyle w:val="Stlus2"/>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34817"/>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58B4"/>
    <w:rsid w:val="00002486"/>
    <w:rsid w:val="0000439C"/>
    <w:rsid w:val="00004C21"/>
    <w:rsid w:val="00004CF1"/>
    <w:rsid w:val="0000567E"/>
    <w:rsid w:val="00007D7E"/>
    <w:rsid w:val="000109C3"/>
    <w:rsid w:val="00011A66"/>
    <w:rsid w:val="00011E1B"/>
    <w:rsid w:val="00013339"/>
    <w:rsid w:val="00014569"/>
    <w:rsid w:val="0002153C"/>
    <w:rsid w:val="00021836"/>
    <w:rsid w:val="000252A1"/>
    <w:rsid w:val="00026D40"/>
    <w:rsid w:val="00027BD3"/>
    <w:rsid w:val="00030AED"/>
    <w:rsid w:val="00033678"/>
    <w:rsid w:val="00037223"/>
    <w:rsid w:val="00041EAD"/>
    <w:rsid w:val="00045268"/>
    <w:rsid w:val="000505DF"/>
    <w:rsid w:val="00053A49"/>
    <w:rsid w:val="00056513"/>
    <w:rsid w:val="00056C53"/>
    <w:rsid w:val="00061E17"/>
    <w:rsid w:val="00061EAA"/>
    <w:rsid w:val="00066F7A"/>
    <w:rsid w:val="00070C93"/>
    <w:rsid w:val="000734A1"/>
    <w:rsid w:val="0007354B"/>
    <w:rsid w:val="0007733C"/>
    <w:rsid w:val="0008217B"/>
    <w:rsid w:val="00082862"/>
    <w:rsid w:val="00083910"/>
    <w:rsid w:val="00087D07"/>
    <w:rsid w:val="00091776"/>
    <w:rsid w:val="0009255F"/>
    <w:rsid w:val="00092577"/>
    <w:rsid w:val="00094C9F"/>
    <w:rsid w:val="000953C5"/>
    <w:rsid w:val="00095A5E"/>
    <w:rsid w:val="000A186A"/>
    <w:rsid w:val="000A24B9"/>
    <w:rsid w:val="000A299A"/>
    <w:rsid w:val="000A2DC7"/>
    <w:rsid w:val="000A3672"/>
    <w:rsid w:val="000A557E"/>
    <w:rsid w:val="000A624D"/>
    <w:rsid w:val="000B47F9"/>
    <w:rsid w:val="000B57F9"/>
    <w:rsid w:val="000B6749"/>
    <w:rsid w:val="000B67FB"/>
    <w:rsid w:val="000B6AB0"/>
    <w:rsid w:val="000C03BB"/>
    <w:rsid w:val="000C0ECF"/>
    <w:rsid w:val="000C139B"/>
    <w:rsid w:val="000C1F3C"/>
    <w:rsid w:val="000C4921"/>
    <w:rsid w:val="000C74DD"/>
    <w:rsid w:val="000C7746"/>
    <w:rsid w:val="000C7CAD"/>
    <w:rsid w:val="000C7CD5"/>
    <w:rsid w:val="000D275C"/>
    <w:rsid w:val="000D3FB7"/>
    <w:rsid w:val="000E0375"/>
    <w:rsid w:val="000E08C2"/>
    <w:rsid w:val="000E1612"/>
    <w:rsid w:val="000F09CF"/>
    <w:rsid w:val="000F4175"/>
    <w:rsid w:val="000F5457"/>
    <w:rsid w:val="000F7C78"/>
    <w:rsid w:val="00100AB4"/>
    <w:rsid w:val="00102CF1"/>
    <w:rsid w:val="00104254"/>
    <w:rsid w:val="00105711"/>
    <w:rsid w:val="00105753"/>
    <w:rsid w:val="00105F08"/>
    <w:rsid w:val="001113D0"/>
    <w:rsid w:val="00111CAF"/>
    <w:rsid w:val="00115AA1"/>
    <w:rsid w:val="00116570"/>
    <w:rsid w:val="00117979"/>
    <w:rsid w:val="00117F3C"/>
    <w:rsid w:val="00120B53"/>
    <w:rsid w:val="0012141F"/>
    <w:rsid w:val="001218B8"/>
    <w:rsid w:val="00131FD0"/>
    <w:rsid w:val="0013243D"/>
    <w:rsid w:val="00134ABA"/>
    <w:rsid w:val="00135F9A"/>
    <w:rsid w:val="00136633"/>
    <w:rsid w:val="001376E5"/>
    <w:rsid w:val="001426D2"/>
    <w:rsid w:val="00142A2E"/>
    <w:rsid w:val="00144C2A"/>
    <w:rsid w:val="001471E2"/>
    <w:rsid w:val="00147491"/>
    <w:rsid w:val="00151FC4"/>
    <w:rsid w:val="001522CE"/>
    <w:rsid w:val="00152FED"/>
    <w:rsid w:val="00162687"/>
    <w:rsid w:val="00165A5C"/>
    <w:rsid w:val="0017214E"/>
    <w:rsid w:val="00172B87"/>
    <w:rsid w:val="00173743"/>
    <w:rsid w:val="00174568"/>
    <w:rsid w:val="001768B3"/>
    <w:rsid w:val="001777EA"/>
    <w:rsid w:val="00177B2F"/>
    <w:rsid w:val="001813C6"/>
    <w:rsid w:val="001818D2"/>
    <w:rsid w:val="0018531C"/>
    <w:rsid w:val="00191D05"/>
    <w:rsid w:val="00192185"/>
    <w:rsid w:val="001922D3"/>
    <w:rsid w:val="001942D5"/>
    <w:rsid w:val="0019444B"/>
    <w:rsid w:val="00194E0D"/>
    <w:rsid w:val="00195E5D"/>
    <w:rsid w:val="00196215"/>
    <w:rsid w:val="001973FA"/>
    <w:rsid w:val="00197CEA"/>
    <w:rsid w:val="001A221E"/>
    <w:rsid w:val="001A48DF"/>
    <w:rsid w:val="001A5993"/>
    <w:rsid w:val="001A65AF"/>
    <w:rsid w:val="001B0CFE"/>
    <w:rsid w:val="001B1D85"/>
    <w:rsid w:val="001B4FA8"/>
    <w:rsid w:val="001B503D"/>
    <w:rsid w:val="001B51B0"/>
    <w:rsid w:val="001C0C06"/>
    <w:rsid w:val="001C0CBA"/>
    <w:rsid w:val="001C5F67"/>
    <w:rsid w:val="001C7838"/>
    <w:rsid w:val="001D644B"/>
    <w:rsid w:val="001D65E8"/>
    <w:rsid w:val="001D6C16"/>
    <w:rsid w:val="001D7544"/>
    <w:rsid w:val="001E7617"/>
    <w:rsid w:val="001E7DDF"/>
    <w:rsid w:val="001F1F27"/>
    <w:rsid w:val="001F279C"/>
    <w:rsid w:val="001F555E"/>
    <w:rsid w:val="001F57D7"/>
    <w:rsid w:val="001F664E"/>
    <w:rsid w:val="001F6F4E"/>
    <w:rsid w:val="001F7A61"/>
    <w:rsid w:val="00200BD3"/>
    <w:rsid w:val="00200D61"/>
    <w:rsid w:val="002034A5"/>
    <w:rsid w:val="002047E8"/>
    <w:rsid w:val="0020568F"/>
    <w:rsid w:val="002058B4"/>
    <w:rsid w:val="0020690F"/>
    <w:rsid w:val="00210B9E"/>
    <w:rsid w:val="00210BD5"/>
    <w:rsid w:val="00210CCA"/>
    <w:rsid w:val="00213D98"/>
    <w:rsid w:val="00213E55"/>
    <w:rsid w:val="002149CE"/>
    <w:rsid w:val="00216142"/>
    <w:rsid w:val="00216D47"/>
    <w:rsid w:val="00221B85"/>
    <w:rsid w:val="00223543"/>
    <w:rsid w:val="002241A2"/>
    <w:rsid w:val="00224C2A"/>
    <w:rsid w:val="002317EA"/>
    <w:rsid w:val="00236551"/>
    <w:rsid w:val="00242F9C"/>
    <w:rsid w:val="00244D1D"/>
    <w:rsid w:val="00247946"/>
    <w:rsid w:val="00250D65"/>
    <w:rsid w:val="00250E36"/>
    <w:rsid w:val="002529EC"/>
    <w:rsid w:val="00252BE5"/>
    <w:rsid w:val="00252D71"/>
    <w:rsid w:val="00255F0E"/>
    <w:rsid w:val="00262242"/>
    <w:rsid w:val="00263187"/>
    <w:rsid w:val="00263FC8"/>
    <w:rsid w:val="00264E12"/>
    <w:rsid w:val="002657E1"/>
    <w:rsid w:val="00265F86"/>
    <w:rsid w:val="00266CF1"/>
    <w:rsid w:val="00266F4E"/>
    <w:rsid w:val="0027322D"/>
    <w:rsid w:val="00274DD4"/>
    <w:rsid w:val="002753BD"/>
    <w:rsid w:val="002815C9"/>
    <w:rsid w:val="00282C63"/>
    <w:rsid w:val="00283087"/>
    <w:rsid w:val="002854A4"/>
    <w:rsid w:val="002857E1"/>
    <w:rsid w:val="002876EB"/>
    <w:rsid w:val="00287C0F"/>
    <w:rsid w:val="002922DC"/>
    <w:rsid w:val="00297063"/>
    <w:rsid w:val="002A0938"/>
    <w:rsid w:val="002A32C3"/>
    <w:rsid w:val="002A3AAE"/>
    <w:rsid w:val="002A48F0"/>
    <w:rsid w:val="002A4B09"/>
    <w:rsid w:val="002A56B0"/>
    <w:rsid w:val="002C5792"/>
    <w:rsid w:val="002C6CDA"/>
    <w:rsid w:val="002C7098"/>
    <w:rsid w:val="002D16F5"/>
    <w:rsid w:val="002D17C6"/>
    <w:rsid w:val="002D362E"/>
    <w:rsid w:val="002D400B"/>
    <w:rsid w:val="002D5564"/>
    <w:rsid w:val="002E3450"/>
    <w:rsid w:val="002E4E3D"/>
    <w:rsid w:val="002E6639"/>
    <w:rsid w:val="002F05B2"/>
    <w:rsid w:val="002F57DC"/>
    <w:rsid w:val="00302EDA"/>
    <w:rsid w:val="00303466"/>
    <w:rsid w:val="00304330"/>
    <w:rsid w:val="00305365"/>
    <w:rsid w:val="00306B6D"/>
    <w:rsid w:val="003125EA"/>
    <w:rsid w:val="00316A09"/>
    <w:rsid w:val="00316B12"/>
    <w:rsid w:val="003175DA"/>
    <w:rsid w:val="00320303"/>
    <w:rsid w:val="003210FC"/>
    <w:rsid w:val="003243CA"/>
    <w:rsid w:val="00327581"/>
    <w:rsid w:val="003314CF"/>
    <w:rsid w:val="003416F8"/>
    <w:rsid w:val="00341A63"/>
    <w:rsid w:val="00342F3F"/>
    <w:rsid w:val="003445FC"/>
    <w:rsid w:val="003459B9"/>
    <w:rsid w:val="00347739"/>
    <w:rsid w:val="003504FE"/>
    <w:rsid w:val="00350728"/>
    <w:rsid w:val="003522DE"/>
    <w:rsid w:val="0035490B"/>
    <w:rsid w:val="0035598B"/>
    <w:rsid w:val="003635E3"/>
    <w:rsid w:val="00363D1C"/>
    <w:rsid w:val="00364341"/>
    <w:rsid w:val="003710A3"/>
    <w:rsid w:val="00372FC0"/>
    <w:rsid w:val="003739A3"/>
    <w:rsid w:val="00376722"/>
    <w:rsid w:val="0038072E"/>
    <w:rsid w:val="003808C1"/>
    <w:rsid w:val="00381562"/>
    <w:rsid w:val="003839C0"/>
    <w:rsid w:val="00383C53"/>
    <w:rsid w:val="00384CE4"/>
    <w:rsid w:val="003857F5"/>
    <w:rsid w:val="00387710"/>
    <w:rsid w:val="0038789A"/>
    <w:rsid w:val="00390D75"/>
    <w:rsid w:val="00391A55"/>
    <w:rsid w:val="0039437A"/>
    <w:rsid w:val="003A0A82"/>
    <w:rsid w:val="003A644E"/>
    <w:rsid w:val="003A673E"/>
    <w:rsid w:val="003A6B3C"/>
    <w:rsid w:val="003B05D2"/>
    <w:rsid w:val="003B48B2"/>
    <w:rsid w:val="003B5A3C"/>
    <w:rsid w:val="003C38D3"/>
    <w:rsid w:val="003C7C7B"/>
    <w:rsid w:val="003D1B8D"/>
    <w:rsid w:val="003D289B"/>
    <w:rsid w:val="003D4197"/>
    <w:rsid w:val="003E11D7"/>
    <w:rsid w:val="003E1C6C"/>
    <w:rsid w:val="003E1E28"/>
    <w:rsid w:val="003E2850"/>
    <w:rsid w:val="003E4459"/>
    <w:rsid w:val="003F0805"/>
    <w:rsid w:val="003F0B69"/>
    <w:rsid w:val="003F3A97"/>
    <w:rsid w:val="003F5ABE"/>
    <w:rsid w:val="003F737A"/>
    <w:rsid w:val="00400B9B"/>
    <w:rsid w:val="00401F9B"/>
    <w:rsid w:val="00406EC6"/>
    <w:rsid w:val="00412CDA"/>
    <w:rsid w:val="00421A77"/>
    <w:rsid w:val="00422D34"/>
    <w:rsid w:val="00423FEF"/>
    <w:rsid w:val="0042778E"/>
    <w:rsid w:val="00427DC2"/>
    <w:rsid w:val="00430805"/>
    <w:rsid w:val="00432B6F"/>
    <w:rsid w:val="004341B6"/>
    <w:rsid w:val="00434243"/>
    <w:rsid w:val="004347C6"/>
    <w:rsid w:val="00434A7A"/>
    <w:rsid w:val="0043515F"/>
    <w:rsid w:val="00435CB1"/>
    <w:rsid w:val="004377DD"/>
    <w:rsid w:val="00441378"/>
    <w:rsid w:val="00442332"/>
    <w:rsid w:val="00442D7C"/>
    <w:rsid w:val="0044306B"/>
    <w:rsid w:val="00445162"/>
    <w:rsid w:val="00450618"/>
    <w:rsid w:val="004506A9"/>
    <w:rsid w:val="004547AC"/>
    <w:rsid w:val="00454DED"/>
    <w:rsid w:val="0045596B"/>
    <w:rsid w:val="0045741A"/>
    <w:rsid w:val="0046555B"/>
    <w:rsid w:val="00465BCD"/>
    <w:rsid w:val="00470FE2"/>
    <w:rsid w:val="00472512"/>
    <w:rsid w:val="00483F06"/>
    <w:rsid w:val="00487A63"/>
    <w:rsid w:val="0049377E"/>
    <w:rsid w:val="00497921"/>
    <w:rsid w:val="00497C64"/>
    <w:rsid w:val="004A022C"/>
    <w:rsid w:val="004A2D12"/>
    <w:rsid w:val="004A37BE"/>
    <w:rsid w:val="004A5AEB"/>
    <w:rsid w:val="004A6F8D"/>
    <w:rsid w:val="004B0183"/>
    <w:rsid w:val="004B4679"/>
    <w:rsid w:val="004B5773"/>
    <w:rsid w:val="004B629E"/>
    <w:rsid w:val="004B78C3"/>
    <w:rsid w:val="004C5632"/>
    <w:rsid w:val="004C5DAD"/>
    <w:rsid w:val="004D20AC"/>
    <w:rsid w:val="004D315D"/>
    <w:rsid w:val="004D492E"/>
    <w:rsid w:val="004D5520"/>
    <w:rsid w:val="004D568C"/>
    <w:rsid w:val="004E1109"/>
    <w:rsid w:val="004E5CCF"/>
    <w:rsid w:val="004F3143"/>
    <w:rsid w:val="004F3438"/>
    <w:rsid w:val="004F42A7"/>
    <w:rsid w:val="004F6BED"/>
    <w:rsid w:val="004F7EC3"/>
    <w:rsid w:val="0050187F"/>
    <w:rsid w:val="00501DB0"/>
    <w:rsid w:val="005028A6"/>
    <w:rsid w:val="00502A28"/>
    <w:rsid w:val="005045F6"/>
    <w:rsid w:val="0050769E"/>
    <w:rsid w:val="00511497"/>
    <w:rsid w:val="00512471"/>
    <w:rsid w:val="00513206"/>
    <w:rsid w:val="00514F2A"/>
    <w:rsid w:val="005161B0"/>
    <w:rsid w:val="0052023D"/>
    <w:rsid w:val="00521870"/>
    <w:rsid w:val="00523081"/>
    <w:rsid w:val="00523AFC"/>
    <w:rsid w:val="00526F3B"/>
    <w:rsid w:val="00532A31"/>
    <w:rsid w:val="00532B59"/>
    <w:rsid w:val="005369AE"/>
    <w:rsid w:val="005428A9"/>
    <w:rsid w:val="00543238"/>
    <w:rsid w:val="005442C5"/>
    <w:rsid w:val="00550F51"/>
    <w:rsid w:val="005544F0"/>
    <w:rsid w:val="00555058"/>
    <w:rsid w:val="005618D2"/>
    <w:rsid w:val="00565C8F"/>
    <w:rsid w:val="0057021C"/>
    <w:rsid w:val="00570956"/>
    <w:rsid w:val="00572342"/>
    <w:rsid w:val="00573483"/>
    <w:rsid w:val="00575E42"/>
    <w:rsid w:val="00581C6C"/>
    <w:rsid w:val="00581D19"/>
    <w:rsid w:val="0059016E"/>
    <w:rsid w:val="005907BD"/>
    <w:rsid w:val="00591BF4"/>
    <w:rsid w:val="00593931"/>
    <w:rsid w:val="00595559"/>
    <w:rsid w:val="00595D1E"/>
    <w:rsid w:val="00595EEC"/>
    <w:rsid w:val="005962F7"/>
    <w:rsid w:val="00596B87"/>
    <w:rsid w:val="005A1796"/>
    <w:rsid w:val="005A726E"/>
    <w:rsid w:val="005A77D6"/>
    <w:rsid w:val="005A7817"/>
    <w:rsid w:val="005B05C4"/>
    <w:rsid w:val="005B4809"/>
    <w:rsid w:val="005C164B"/>
    <w:rsid w:val="005C22B5"/>
    <w:rsid w:val="005C3C3B"/>
    <w:rsid w:val="005C569A"/>
    <w:rsid w:val="005C5981"/>
    <w:rsid w:val="005C5DEA"/>
    <w:rsid w:val="005D5289"/>
    <w:rsid w:val="005D620F"/>
    <w:rsid w:val="005E0408"/>
    <w:rsid w:val="005E2351"/>
    <w:rsid w:val="005E3448"/>
    <w:rsid w:val="005E4D34"/>
    <w:rsid w:val="005E5DCF"/>
    <w:rsid w:val="005E7895"/>
    <w:rsid w:val="005F1DE8"/>
    <w:rsid w:val="005F3D91"/>
    <w:rsid w:val="005F4243"/>
    <w:rsid w:val="005F4611"/>
    <w:rsid w:val="005F529B"/>
    <w:rsid w:val="005F5E43"/>
    <w:rsid w:val="00600DB7"/>
    <w:rsid w:val="00601E9D"/>
    <w:rsid w:val="00603924"/>
    <w:rsid w:val="00603A64"/>
    <w:rsid w:val="00605334"/>
    <w:rsid w:val="0060651E"/>
    <w:rsid w:val="00611950"/>
    <w:rsid w:val="006119D3"/>
    <w:rsid w:val="00611EFF"/>
    <w:rsid w:val="0061720D"/>
    <w:rsid w:val="00621079"/>
    <w:rsid w:val="006218EB"/>
    <w:rsid w:val="0062469A"/>
    <w:rsid w:val="006246B7"/>
    <w:rsid w:val="00626C58"/>
    <w:rsid w:val="006330C8"/>
    <w:rsid w:val="00633282"/>
    <w:rsid w:val="006375BF"/>
    <w:rsid w:val="006379C3"/>
    <w:rsid w:val="006414FE"/>
    <w:rsid w:val="0064555E"/>
    <w:rsid w:val="00647299"/>
    <w:rsid w:val="00650E86"/>
    <w:rsid w:val="00651BAB"/>
    <w:rsid w:val="00651E1E"/>
    <w:rsid w:val="00653B9F"/>
    <w:rsid w:val="00654CF9"/>
    <w:rsid w:val="00654EA4"/>
    <w:rsid w:val="00656250"/>
    <w:rsid w:val="006569B8"/>
    <w:rsid w:val="00660B04"/>
    <w:rsid w:val="00661B69"/>
    <w:rsid w:val="00662248"/>
    <w:rsid w:val="00662CB7"/>
    <w:rsid w:val="00663B07"/>
    <w:rsid w:val="00663B40"/>
    <w:rsid w:val="00663F12"/>
    <w:rsid w:val="0066405D"/>
    <w:rsid w:val="0066426D"/>
    <w:rsid w:val="006665CD"/>
    <w:rsid w:val="0066775A"/>
    <w:rsid w:val="00671A11"/>
    <w:rsid w:val="00671F30"/>
    <w:rsid w:val="0067459F"/>
    <w:rsid w:val="00676F95"/>
    <w:rsid w:val="006808DF"/>
    <w:rsid w:val="00680C9F"/>
    <w:rsid w:val="00680EB8"/>
    <w:rsid w:val="006814A0"/>
    <w:rsid w:val="0068321D"/>
    <w:rsid w:val="00684546"/>
    <w:rsid w:val="006864D2"/>
    <w:rsid w:val="0068762B"/>
    <w:rsid w:val="006876F0"/>
    <w:rsid w:val="00693C08"/>
    <w:rsid w:val="006A04AA"/>
    <w:rsid w:val="006A0AAE"/>
    <w:rsid w:val="006A1F4E"/>
    <w:rsid w:val="006A261D"/>
    <w:rsid w:val="006A4A3F"/>
    <w:rsid w:val="006A4DF2"/>
    <w:rsid w:val="006A566F"/>
    <w:rsid w:val="006A6CAD"/>
    <w:rsid w:val="006A7612"/>
    <w:rsid w:val="006A794A"/>
    <w:rsid w:val="006B0EA3"/>
    <w:rsid w:val="006B53F4"/>
    <w:rsid w:val="006B7919"/>
    <w:rsid w:val="006C0526"/>
    <w:rsid w:val="006C0849"/>
    <w:rsid w:val="006C2787"/>
    <w:rsid w:val="006C2C2A"/>
    <w:rsid w:val="006C2CCB"/>
    <w:rsid w:val="006C50F9"/>
    <w:rsid w:val="006C68E8"/>
    <w:rsid w:val="006D3197"/>
    <w:rsid w:val="006D33F4"/>
    <w:rsid w:val="006D6203"/>
    <w:rsid w:val="006D7C92"/>
    <w:rsid w:val="006E0915"/>
    <w:rsid w:val="006E1850"/>
    <w:rsid w:val="006E1FBB"/>
    <w:rsid w:val="006F0595"/>
    <w:rsid w:val="006F077B"/>
    <w:rsid w:val="006F0E46"/>
    <w:rsid w:val="006F2612"/>
    <w:rsid w:val="006F2EB3"/>
    <w:rsid w:val="006F3511"/>
    <w:rsid w:val="006F4F3C"/>
    <w:rsid w:val="006F5CFC"/>
    <w:rsid w:val="006F7519"/>
    <w:rsid w:val="00701321"/>
    <w:rsid w:val="00703A62"/>
    <w:rsid w:val="00705989"/>
    <w:rsid w:val="00706405"/>
    <w:rsid w:val="00707CD4"/>
    <w:rsid w:val="00710208"/>
    <w:rsid w:val="00715D55"/>
    <w:rsid w:val="0071626B"/>
    <w:rsid w:val="00717A2A"/>
    <w:rsid w:val="007208B8"/>
    <w:rsid w:val="00722438"/>
    <w:rsid w:val="00724ED8"/>
    <w:rsid w:val="007266EB"/>
    <w:rsid w:val="007311EA"/>
    <w:rsid w:val="00732D05"/>
    <w:rsid w:val="007422D0"/>
    <w:rsid w:val="007521D5"/>
    <w:rsid w:val="007532F5"/>
    <w:rsid w:val="007546EB"/>
    <w:rsid w:val="0075527F"/>
    <w:rsid w:val="00757274"/>
    <w:rsid w:val="007602E7"/>
    <w:rsid w:val="007611D4"/>
    <w:rsid w:val="00762079"/>
    <w:rsid w:val="00762453"/>
    <w:rsid w:val="00765D62"/>
    <w:rsid w:val="00766A0B"/>
    <w:rsid w:val="00767B12"/>
    <w:rsid w:val="007714A7"/>
    <w:rsid w:val="00772BF0"/>
    <w:rsid w:val="00775AA9"/>
    <w:rsid w:val="00775D5E"/>
    <w:rsid w:val="00781C3B"/>
    <w:rsid w:val="00782A4A"/>
    <w:rsid w:val="007855F9"/>
    <w:rsid w:val="00787429"/>
    <w:rsid w:val="00787E71"/>
    <w:rsid w:val="00793793"/>
    <w:rsid w:val="00793A71"/>
    <w:rsid w:val="007957C2"/>
    <w:rsid w:val="00796A95"/>
    <w:rsid w:val="00796D46"/>
    <w:rsid w:val="007A0672"/>
    <w:rsid w:val="007A304A"/>
    <w:rsid w:val="007A5033"/>
    <w:rsid w:val="007B057B"/>
    <w:rsid w:val="007B275A"/>
    <w:rsid w:val="007B42C0"/>
    <w:rsid w:val="007B4A3D"/>
    <w:rsid w:val="007B4BC5"/>
    <w:rsid w:val="007C08AD"/>
    <w:rsid w:val="007C2FB9"/>
    <w:rsid w:val="007C4868"/>
    <w:rsid w:val="007C5162"/>
    <w:rsid w:val="007C6BEF"/>
    <w:rsid w:val="007D0A02"/>
    <w:rsid w:val="007D1840"/>
    <w:rsid w:val="007D7288"/>
    <w:rsid w:val="007E0577"/>
    <w:rsid w:val="007E0686"/>
    <w:rsid w:val="007E31C3"/>
    <w:rsid w:val="007E65E2"/>
    <w:rsid w:val="007E71C4"/>
    <w:rsid w:val="007E7816"/>
    <w:rsid w:val="007E7993"/>
    <w:rsid w:val="007F0AD7"/>
    <w:rsid w:val="007F2089"/>
    <w:rsid w:val="007F31E3"/>
    <w:rsid w:val="007F4973"/>
    <w:rsid w:val="007F6C7E"/>
    <w:rsid w:val="008013D6"/>
    <w:rsid w:val="00806788"/>
    <w:rsid w:val="00806EC6"/>
    <w:rsid w:val="0080702D"/>
    <w:rsid w:val="0081127B"/>
    <w:rsid w:val="00812696"/>
    <w:rsid w:val="008133CB"/>
    <w:rsid w:val="00814E28"/>
    <w:rsid w:val="00817D42"/>
    <w:rsid w:val="00817E17"/>
    <w:rsid w:val="00820F76"/>
    <w:rsid w:val="00825BE7"/>
    <w:rsid w:val="0083022E"/>
    <w:rsid w:val="00830F64"/>
    <w:rsid w:val="0083218C"/>
    <w:rsid w:val="008332C3"/>
    <w:rsid w:val="00833B6A"/>
    <w:rsid w:val="00842223"/>
    <w:rsid w:val="0084491F"/>
    <w:rsid w:val="00847B57"/>
    <w:rsid w:val="00850551"/>
    <w:rsid w:val="00855734"/>
    <w:rsid w:val="00855746"/>
    <w:rsid w:val="00860049"/>
    <w:rsid w:val="00862A71"/>
    <w:rsid w:val="00865A44"/>
    <w:rsid w:val="00867EA7"/>
    <w:rsid w:val="0087097B"/>
    <w:rsid w:val="00872AF2"/>
    <w:rsid w:val="008731F9"/>
    <w:rsid w:val="00877495"/>
    <w:rsid w:val="00883B3C"/>
    <w:rsid w:val="008854AC"/>
    <w:rsid w:val="008858CA"/>
    <w:rsid w:val="008874CF"/>
    <w:rsid w:val="00895081"/>
    <w:rsid w:val="008969B8"/>
    <w:rsid w:val="008A15BB"/>
    <w:rsid w:val="008A3D0E"/>
    <w:rsid w:val="008A60FB"/>
    <w:rsid w:val="008A75C8"/>
    <w:rsid w:val="008A783C"/>
    <w:rsid w:val="008A7D81"/>
    <w:rsid w:val="008B0495"/>
    <w:rsid w:val="008B0A67"/>
    <w:rsid w:val="008B0B4F"/>
    <w:rsid w:val="008B39DA"/>
    <w:rsid w:val="008B3DFF"/>
    <w:rsid w:val="008B5899"/>
    <w:rsid w:val="008B7754"/>
    <w:rsid w:val="008C03B0"/>
    <w:rsid w:val="008C13C5"/>
    <w:rsid w:val="008C534E"/>
    <w:rsid w:val="008C6C4A"/>
    <w:rsid w:val="008C6FAE"/>
    <w:rsid w:val="008D3E43"/>
    <w:rsid w:val="008D454A"/>
    <w:rsid w:val="008D60D3"/>
    <w:rsid w:val="008D78A3"/>
    <w:rsid w:val="008E0367"/>
    <w:rsid w:val="008E385D"/>
    <w:rsid w:val="008E3C67"/>
    <w:rsid w:val="008E6B6D"/>
    <w:rsid w:val="008E735B"/>
    <w:rsid w:val="008E7EEA"/>
    <w:rsid w:val="008F395B"/>
    <w:rsid w:val="008F4745"/>
    <w:rsid w:val="008F6C3A"/>
    <w:rsid w:val="008F70A4"/>
    <w:rsid w:val="00900437"/>
    <w:rsid w:val="009004B9"/>
    <w:rsid w:val="00901BE6"/>
    <w:rsid w:val="00901D55"/>
    <w:rsid w:val="00902D49"/>
    <w:rsid w:val="00905C53"/>
    <w:rsid w:val="009100D2"/>
    <w:rsid w:val="0091071A"/>
    <w:rsid w:val="00912EDF"/>
    <w:rsid w:val="00914E47"/>
    <w:rsid w:val="00916D84"/>
    <w:rsid w:val="00924C08"/>
    <w:rsid w:val="00927D0D"/>
    <w:rsid w:val="00932562"/>
    <w:rsid w:val="00932C5A"/>
    <w:rsid w:val="00934AC1"/>
    <w:rsid w:val="009353B2"/>
    <w:rsid w:val="00941C70"/>
    <w:rsid w:val="0094279B"/>
    <w:rsid w:val="00946B66"/>
    <w:rsid w:val="009470F9"/>
    <w:rsid w:val="00950231"/>
    <w:rsid w:val="00952E36"/>
    <w:rsid w:val="00952E3F"/>
    <w:rsid w:val="00953D63"/>
    <w:rsid w:val="00953D87"/>
    <w:rsid w:val="00955D94"/>
    <w:rsid w:val="00956462"/>
    <w:rsid w:val="00961957"/>
    <w:rsid w:val="0096200A"/>
    <w:rsid w:val="0096429E"/>
    <w:rsid w:val="009645CE"/>
    <w:rsid w:val="009650D2"/>
    <w:rsid w:val="00966D36"/>
    <w:rsid w:val="00972358"/>
    <w:rsid w:val="009727EC"/>
    <w:rsid w:val="00972B6A"/>
    <w:rsid w:val="00973E99"/>
    <w:rsid w:val="009757A3"/>
    <w:rsid w:val="00977866"/>
    <w:rsid w:val="0098205F"/>
    <w:rsid w:val="009825B9"/>
    <w:rsid w:val="00983969"/>
    <w:rsid w:val="00983CFF"/>
    <w:rsid w:val="009846F8"/>
    <w:rsid w:val="009855BD"/>
    <w:rsid w:val="009872AE"/>
    <w:rsid w:val="0099011A"/>
    <w:rsid w:val="009955A9"/>
    <w:rsid w:val="009961D3"/>
    <w:rsid w:val="00997030"/>
    <w:rsid w:val="009A02A7"/>
    <w:rsid w:val="009A3C07"/>
    <w:rsid w:val="009A47E3"/>
    <w:rsid w:val="009B0079"/>
    <w:rsid w:val="009B23B8"/>
    <w:rsid w:val="009B6E2C"/>
    <w:rsid w:val="009B6E4D"/>
    <w:rsid w:val="009C1986"/>
    <w:rsid w:val="009C2561"/>
    <w:rsid w:val="009C4AA4"/>
    <w:rsid w:val="009C5E4E"/>
    <w:rsid w:val="009C7000"/>
    <w:rsid w:val="009D02A2"/>
    <w:rsid w:val="009D08C0"/>
    <w:rsid w:val="009D291F"/>
    <w:rsid w:val="009D2D25"/>
    <w:rsid w:val="009D2D56"/>
    <w:rsid w:val="009D34D5"/>
    <w:rsid w:val="009D484B"/>
    <w:rsid w:val="009E1057"/>
    <w:rsid w:val="009E13E2"/>
    <w:rsid w:val="009E25F4"/>
    <w:rsid w:val="009E4867"/>
    <w:rsid w:val="009E4F40"/>
    <w:rsid w:val="009E7D52"/>
    <w:rsid w:val="009F06C8"/>
    <w:rsid w:val="009F325E"/>
    <w:rsid w:val="009F337D"/>
    <w:rsid w:val="009F4FA7"/>
    <w:rsid w:val="009F5257"/>
    <w:rsid w:val="009F7D11"/>
    <w:rsid w:val="00A001EA"/>
    <w:rsid w:val="00A00DCD"/>
    <w:rsid w:val="00A05E39"/>
    <w:rsid w:val="00A07F8B"/>
    <w:rsid w:val="00A11570"/>
    <w:rsid w:val="00A12253"/>
    <w:rsid w:val="00A12CA6"/>
    <w:rsid w:val="00A13A10"/>
    <w:rsid w:val="00A15E26"/>
    <w:rsid w:val="00A20D54"/>
    <w:rsid w:val="00A21DD3"/>
    <w:rsid w:val="00A2406F"/>
    <w:rsid w:val="00A241D2"/>
    <w:rsid w:val="00A24983"/>
    <w:rsid w:val="00A311A2"/>
    <w:rsid w:val="00A317AF"/>
    <w:rsid w:val="00A31B32"/>
    <w:rsid w:val="00A31E4C"/>
    <w:rsid w:val="00A3333A"/>
    <w:rsid w:val="00A417BC"/>
    <w:rsid w:val="00A44394"/>
    <w:rsid w:val="00A443E3"/>
    <w:rsid w:val="00A44548"/>
    <w:rsid w:val="00A455B9"/>
    <w:rsid w:val="00A468DB"/>
    <w:rsid w:val="00A530E7"/>
    <w:rsid w:val="00A53F19"/>
    <w:rsid w:val="00A5516C"/>
    <w:rsid w:val="00A66033"/>
    <w:rsid w:val="00A71217"/>
    <w:rsid w:val="00A71265"/>
    <w:rsid w:val="00A716D4"/>
    <w:rsid w:val="00A72271"/>
    <w:rsid w:val="00A73A9F"/>
    <w:rsid w:val="00A7488F"/>
    <w:rsid w:val="00A750C0"/>
    <w:rsid w:val="00A80E6C"/>
    <w:rsid w:val="00A82BBD"/>
    <w:rsid w:val="00A84F55"/>
    <w:rsid w:val="00A864F4"/>
    <w:rsid w:val="00A90821"/>
    <w:rsid w:val="00A913C0"/>
    <w:rsid w:val="00A92F5B"/>
    <w:rsid w:val="00AA014F"/>
    <w:rsid w:val="00AA3941"/>
    <w:rsid w:val="00AA497A"/>
    <w:rsid w:val="00AA510F"/>
    <w:rsid w:val="00AA6E73"/>
    <w:rsid w:val="00AB000A"/>
    <w:rsid w:val="00AB3021"/>
    <w:rsid w:val="00AB50B8"/>
    <w:rsid w:val="00AB568D"/>
    <w:rsid w:val="00AC15BD"/>
    <w:rsid w:val="00AC361B"/>
    <w:rsid w:val="00AC5694"/>
    <w:rsid w:val="00AC61E7"/>
    <w:rsid w:val="00AC729A"/>
    <w:rsid w:val="00AD3110"/>
    <w:rsid w:val="00AD56ED"/>
    <w:rsid w:val="00AD65E1"/>
    <w:rsid w:val="00AE166E"/>
    <w:rsid w:val="00AE1888"/>
    <w:rsid w:val="00AE360F"/>
    <w:rsid w:val="00AE37F1"/>
    <w:rsid w:val="00AE3B6A"/>
    <w:rsid w:val="00AE4B76"/>
    <w:rsid w:val="00AE54AE"/>
    <w:rsid w:val="00AE6D4E"/>
    <w:rsid w:val="00AF114B"/>
    <w:rsid w:val="00AF23DB"/>
    <w:rsid w:val="00AF26F6"/>
    <w:rsid w:val="00AF2BE2"/>
    <w:rsid w:val="00AF434F"/>
    <w:rsid w:val="00AF5526"/>
    <w:rsid w:val="00AF5D9A"/>
    <w:rsid w:val="00AF69E3"/>
    <w:rsid w:val="00AF77B6"/>
    <w:rsid w:val="00AF7EE3"/>
    <w:rsid w:val="00B0237F"/>
    <w:rsid w:val="00B11464"/>
    <w:rsid w:val="00B131AD"/>
    <w:rsid w:val="00B13AB6"/>
    <w:rsid w:val="00B15013"/>
    <w:rsid w:val="00B15C82"/>
    <w:rsid w:val="00B16067"/>
    <w:rsid w:val="00B161BF"/>
    <w:rsid w:val="00B17218"/>
    <w:rsid w:val="00B17EDD"/>
    <w:rsid w:val="00B2104F"/>
    <w:rsid w:val="00B26258"/>
    <w:rsid w:val="00B3126E"/>
    <w:rsid w:val="00B31945"/>
    <w:rsid w:val="00B31EFE"/>
    <w:rsid w:val="00B32E81"/>
    <w:rsid w:val="00B3420A"/>
    <w:rsid w:val="00B37860"/>
    <w:rsid w:val="00B409E9"/>
    <w:rsid w:val="00B4221B"/>
    <w:rsid w:val="00B42B49"/>
    <w:rsid w:val="00B44D3F"/>
    <w:rsid w:val="00B46441"/>
    <w:rsid w:val="00B46711"/>
    <w:rsid w:val="00B47469"/>
    <w:rsid w:val="00B52AE5"/>
    <w:rsid w:val="00B52BDA"/>
    <w:rsid w:val="00B53B53"/>
    <w:rsid w:val="00B54E7F"/>
    <w:rsid w:val="00B55423"/>
    <w:rsid w:val="00B611F1"/>
    <w:rsid w:val="00B6191C"/>
    <w:rsid w:val="00B62A16"/>
    <w:rsid w:val="00B62A3B"/>
    <w:rsid w:val="00B66571"/>
    <w:rsid w:val="00B7097E"/>
    <w:rsid w:val="00B7178C"/>
    <w:rsid w:val="00B718B4"/>
    <w:rsid w:val="00B7234A"/>
    <w:rsid w:val="00B7373D"/>
    <w:rsid w:val="00B74A4A"/>
    <w:rsid w:val="00B756A0"/>
    <w:rsid w:val="00B766D9"/>
    <w:rsid w:val="00B76C0A"/>
    <w:rsid w:val="00B779DC"/>
    <w:rsid w:val="00B8144F"/>
    <w:rsid w:val="00B82A4F"/>
    <w:rsid w:val="00B8323C"/>
    <w:rsid w:val="00B84BE7"/>
    <w:rsid w:val="00B9243D"/>
    <w:rsid w:val="00B947CF"/>
    <w:rsid w:val="00B96510"/>
    <w:rsid w:val="00BA1135"/>
    <w:rsid w:val="00BA1644"/>
    <w:rsid w:val="00BA2B8B"/>
    <w:rsid w:val="00BA3E2C"/>
    <w:rsid w:val="00BA5993"/>
    <w:rsid w:val="00BA737A"/>
    <w:rsid w:val="00BB089F"/>
    <w:rsid w:val="00BB292D"/>
    <w:rsid w:val="00BB482F"/>
    <w:rsid w:val="00BB66F1"/>
    <w:rsid w:val="00BB7279"/>
    <w:rsid w:val="00BC1FEF"/>
    <w:rsid w:val="00BC25C8"/>
    <w:rsid w:val="00BC2734"/>
    <w:rsid w:val="00BC64C2"/>
    <w:rsid w:val="00BC7996"/>
    <w:rsid w:val="00BD16A4"/>
    <w:rsid w:val="00BD1D88"/>
    <w:rsid w:val="00BD24D1"/>
    <w:rsid w:val="00BD24ED"/>
    <w:rsid w:val="00BD4C8B"/>
    <w:rsid w:val="00BE07B8"/>
    <w:rsid w:val="00BE3042"/>
    <w:rsid w:val="00BE3A90"/>
    <w:rsid w:val="00BE6390"/>
    <w:rsid w:val="00BE657B"/>
    <w:rsid w:val="00BF0BCB"/>
    <w:rsid w:val="00BF48C1"/>
    <w:rsid w:val="00BF4FED"/>
    <w:rsid w:val="00BF54C0"/>
    <w:rsid w:val="00BF5692"/>
    <w:rsid w:val="00C00B82"/>
    <w:rsid w:val="00C01CA4"/>
    <w:rsid w:val="00C04004"/>
    <w:rsid w:val="00C04F37"/>
    <w:rsid w:val="00C10C7A"/>
    <w:rsid w:val="00C14DFB"/>
    <w:rsid w:val="00C179C4"/>
    <w:rsid w:val="00C20AAF"/>
    <w:rsid w:val="00C258D8"/>
    <w:rsid w:val="00C307A5"/>
    <w:rsid w:val="00C30CAA"/>
    <w:rsid w:val="00C31EA5"/>
    <w:rsid w:val="00C330DA"/>
    <w:rsid w:val="00C332D5"/>
    <w:rsid w:val="00C348B6"/>
    <w:rsid w:val="00C35BA0"/>
    <w:rsid w:val="00C366E8"/>
    <w:rsid w:val="00C376DD"/>
    <w:rsid w:val="00C41BD3"/>
    <w:rsid w:val="00C43221"/>
    <w:rsid w:val="00C43831"/>
    <w:rsid w:val="00C45123"/>
    <w:rsid w:val="00C46668"/>
    <w:rsid w:val="00C4785B"/>
    <w:rsid w:val="00C53E0A"/>
    <w:rsid w:val="00C556C3"/>
    <w:rsid w:val="00C55ACC"/>
    <w:rsid w:val="00C57FE9"/>
    <w:rsid w:val="00C61C15"/>
    <w:rsid w:val="00C6362D"/>
    <w:rsid w:val="00C66D8D"/>
    <w:rsid w:val="00C738DA"/>
    <w:rsid w:val="00C806EF"/>
    <w:rsid w:val="00C80B73"/>
    <w:rsid w:val="00C83559"/>
    <w:rsid w:val="00C96066"/>
    <w:rsid w:val="00CA1C1E"/>
    <w:rsid w:val="00CA1D3B"/>
    <w:rsid w:val="00CA22F5"/>
    <w:rsid w:val="00CA290A"/>
    <w:rsid w:val="00CA7ED9"/>
    <w:rsid w:val="00CB1F9B"/>
    <w:rsid w:val="00CB2D61"/>
    <w:rsid w:val="00CB3B7B"/>
    <w:rsid w:val="00CB634C"/>
    <w:rsid w:val="00CC002F"/>
    <w:rsid w:val="00CC0896"/>
    <w:rsid w:val="00CC2797"/>
    <w:rsid w:val="00CD162E"/>
    <w:rsid w:val="00CD2E07"/>
    <w:rsid w:val="00CD387F"/>
    <w:rsid w:val="00CD469C"/>
    <w:rsid w:val="00CD6312"/>
    <w:rsid w:val="00CE0EF3"/>
    <w:rsid w:val="00CE3689"/>
    <w:rsid w:val="00CE373E"/>
    <w:rsid w:val="00CE7328"/>
    <w:rsid w:val="00CF2E92"/>
    <w:rsid w:val="00CF3A13"/>
    <w:rsid w:val="00CF3BAC"/>
    <w:rsid w:val="00CF54E3"/>
    <w:rsid w:val="00D074FD"/>
    <w:rsid w:val="00D10814"/>
    <w:rsid w:val="00D11089"/>
    <w:rsid w:val="00D1255C"/>
    <w:rsid w:val="00D16C82"/>
    <w:rsid w:val="00D16FEC"/>
    <w:rsid w:val="00D20111"/>
    <w:rsid w:val="00D21EFC"/>
    <w:rsid w:val="00D24760"/>
    <w:rsid w:val="00D259C8"/>
    <w:rsid w:val="00D27E8E"/>
    <w:rsid w:val="00D27F51"/>
    <w:rsid w:val="00D305AA"/>
    <w:rsid w:val="00D31576"/>
    <w:rsid w:val="00D33112"/>
    <w:rsid w:val="00D34C3E"/>
    <w:rsid w:val="00D34F95"/>
    <w:rsid w:val="00D34FD0"/>
    <w:rsid w:val="00D36184"/>
    <w:rsid w:val="00D400E5"/>
    <w:rsid w:val="00D402E3"/>
    <w:rsid w:val="00D4259C"/>
    <w:rsid w:val="00D43A5D"/>
    <w:rsid w:val="00D45E9E"/>
    <w:rsid w:val="00D520A7"/>
    <w:rsid w:val="00D525B1"/>
    <w:rsid w:val="00D53218"/>
    <w:rsid w:val="00D54B93"/>
    <w:rsid w:val="00D55BAE"/>
    <w:rsid w:val="00D609D2"/>
    <w:rsid w:val="00D609DF"/>
    <w:rsid w:val="00D625FE"/>
    <w:rsid w:val="00D636A9"/>
    <w:rsid w:val="00D6383D"/>
    <w:rsid w:val="00D6595E"/>
    <w:rsid w:val="00D66088"/>
    <w:rsid w:val="00D67C48"/>
    <w:rsid w:val="00D71F0E"/>
    <w:rsid w:val="00D7369D"/>
    <w:rsid w:val="00D73A4B"/>
    <w:rsid w:val="00D7463A"/>
    <w:rsid w:val="00D762D7"/>
    <w:rsid w:val="00D76947"/>
    <w:rsid w:val="00D83825"/>
    <w:rsid w:val="00D83A9E"/>
    <w:rsid w:val="00D9098A"/>
    <w:rsid w:val="00D91720"/>
    <w:rsid w:val="00D91AA9"/>
    <w:rsid w:val="00D91E1E"/>
    <w:rsid w:val="00D91FF9"/>
    <w:rsid w:val="00D95285"/>
    <w:rsid w:val="00D96E6E"/>
    <w:rsid w:val="00D97C36"/>
    <w:rsid w:val="00DA1F9C"/>
    <w:rsid w:val="00DA7889"/>
    <w:rsid w:val="00DB02B3"/>
    <w:rsid w:val="00DB0DC2"/>
    <w:rsid w:val="00DB25F9"/>
    <w:rsid w:val="00DC038F"/>
    <w:rsid w:val="00DC14E4"/>
    <w:rsid w:val="00DC3BA9"/>
    <w:rsid w:val="00DC49DE"/>
    <w:rsid w:val="00DC4F90"/>
    <w:rsid w:val="00DC78FD"/>
    <w:rsid w:val="00DD11E9"/>
    <w:rsid w:val="00DD1F05"/>
    <w:rsid w:val="00DD2523"/>
    <w:rsid w:val="00DD3ABB"/>
    <w:rsid w:val="00DD7149"/>
    <w:rsid w:val="00DD76D4"/>
    <w:rsid w:val="00DE01F2"/>
    <w:rsid w:val="00DE387C"/>
    <w:rsid w:val="00DF0853"/>
    <w:rsid w:val="00DF3AE8"/>
    <w:rsid w:val="00DF3CD4"/>
    <w:rsid w:val="00DF486D"/>
    <w:rsid w:val="00E02A58"/>
    <w:rsid w:val="00E03698"/>
    <w:rsid w:val="00E03E0D"/>
    <w:rsid w:val="00E07CE4"/>
    <w:rsid w:val="00E07D2C"/>
    <w:rsid w:val="00E11B7A"/>
    <w:rsid w:val="00E121FC"/>
    <w:rsid w:val="00E146C7"/>
    <w:rsid w:val="00E16D76"/>
    <w:rsid w:val="00E210E3"/>
    <w:rsid w:val="00E23C37"/>
    <w:rsid w:val="00E23C65"/>
    <w:rsid w:val="00E27588"/>
    <w:rsid w:val="00E27DA5"/>
    <w:rsid w:val="00E324AF"/>
    <w:rsid w:val="00E3603D"/>
    <w:rsid w:val="00E3795C"/>
    <w:rsid w:val="00E40648"/>
    <w:rsid w:val="00E41750"/>
    <w:rsid w:val="00E432DB"/>
    <w:rsid w:val="00E4739B"/>
    <w:rsid w:val="00E47B20"/>
    <w:rsid w:val="00E53183"/>
    <w:rsid w:val="00E5334E"/>
    <w:rsid w:val="00E53F03"/>
    <w:rsid w:val="00E555D5"/>
    <w:rsid w:val="00E5578D"/>
    <w:rsid w:val="00E57FC9"/>
    <w:rsid w:val="00E60728"/>
    <w:rsid w:val="00E60F71"/>
    <w:rsid w:val="00E62080"/>
    <w:rsid w:val="00E62B38"/>
    <w:rsid w:val="00E6383E"/>
    <w:rsid w:val="00E66388"/>
    <w:rsid w:val="00E701C8"/>
    <w:rsid w:val="00E707BC"/>
    <w:rsid w:val="00E71183"/>
    <w:rsid w:val="00E73C18"/>
    <w:rsid w:val="00E7466F"/>
    <w:rsid w:val="00E74AC6"/>
    <w:rsid w:val="00E74F27"/>
    <w:rsid w:val="00E76FC4"/>
    <w:rsid w:val="00E779D2"/>
    <w:rsid w:val="00E875F0"/>
    <w:rsid w:val="00E87D47"/>
    <w:rsid w:val="00E931E4"/>
    <w:rsid w:val="00E93E89"/>
    <w:rsid w:val="00E94BC4"/>
    <w:rsid w:val="00E955FC"/>
    <w:rsid w:val="00EA24E6"/>
    <w:rsid w:val="00EA38B5"/>
    <w:rsid w:val="00EA4D59"/>
    <w:rsid w:val="00EA6410"/>
    <w:rsid w:val="00EA6607"/>
    <w:rsid w:val="00EA6646"/>
    <w:rsid w:val="00EB0925"/>
    <w:rsid w:val="00EB0F6A"/>
    <w:rsid w:val="00EB4495"/>
    <w:rsid w:val="00EC397F"/>
    <w:rsid w:val="00EC42F8"/>
    <w:rsid w:val="00ED1A5E"/>
    <w:rsid w:val="00ED3E84"/>
    <w:rsid w:val="00ED5C31"/>
    <w:rsid w:val="00ED68EC"/>
    <w:rsid w:val="00EE04A1"/>
    <w:rsid w:val="00EE46E1"/>
    <w:rsid w:val="00EE5614"/>
    <w:rsid w:val="00EE7917"/>
    <w:rsid w:val="00EF3145"/>
    <w:rsid w:val="00EF3CDE"/>
    <w:rsid w:val="00EF4388"/>
    <w:rsid w:val="00EF5230"/>
    <w:rsid w:val="00EF530B"/>
    <w:rsid w:val="00EF659B"/>
    <w:rsid w:val="00EF65DD"/>
    <w:rsid w:val="00EF6BAC"/>
    <w:rsid w:val="00F02D4F"/>
    <w:rsid w:val="00F06B90"/>
    <w:rsid w:val="00F1210C"/>
    <w:rsid w:val="00F12BF0"/>
    <w:rsid w:val="00F1529C"/>
    <w:rsid w:val="00F17D72"/>
    <w:rsid w:val="00F2085E"/>
    <w:rsid w:val="00F22331"/>
    <w:rsid w:val="00F22C56"/>
    <w:rsid w:val="00F24D89"/>
    <w:rsid w:val="00F27F63"/>
    <w:rsid w:val="00F303AB"/>
    <w:rsid w:val="00F309DE"/>
    <w:rsid w:val="00F35F93"/>
    <w:rsid w:val="00F406CA"/>
    <w:rsid w:val="00F40F4D"/>
    <w:rsid w:val="00F40F62"/>
    <w:rsid w:val="00F42963"/>
    <w:rsid w:val="00F45598"/>
    <w:rsid w:val="00F509EB"/>
    <w:rsid w:val="00F516A6"/>
    <w:rsid w:val="00F51F4A"/>
    <w:rsid w:val="00F53098"/>
    <w:rsid w:val="00F54C6E"/>
    <w:rsid w:val="00F5542C"/>
    <w:rsid w:val="00F5565C"/>
    <w:rsid w:val="00F60607"/>
    <w:rsid w:val="00F60A58"/>
    <w:rsid w:val="00F60D12"/>
    <w:rsid w:val="00F6232F"/>
    <w:rsid w:val="00F63D3D"/>
    <w:rsid w:val="00F65EE3"/>
    <w:rsid w:val="00F66465"/>
    <w:rsid w:val="00F706BB"/>
    <w:rsid w:val="00F758BA"/>
    <w:rsid w:val="00F765F6"/>
    <w:rsid w:val="00F77902"/>
    <w:rsid w:val="00F80D27"/>
    <w:rsid w:val="00F812EA"/>
    <w:rsid w:val="00F8420D"/>
    <w:rsid w:val="00F84BA3"/>
    <w:rsid w:val="00F8535C"/>
    <w:rsid w:val="00F86A57"/>
    <w:rsid w:val="00F86E96"/>
    <w:rsid w:val="00F9150B"/>
    <w:rsid w:val="00F93C88"/>
    <w:rsid w:val="00FA341D"/>
    <w:rsid w:val="00FA39EC"/>
    <w:rsid w:val="00FA6FD1"/>
    <w:rsid w:val="00FA7383"/>
    <w:rsid w:val="00FB0302"/>
    <w:rsid w:val="00FB3095"/>
    <w:rsid w:val="00FB7311"/>
    <w:rsid w:val="00FC0345"/>
    <w:rsid w:val="00FC1A27"/>
    <w:rsid w:val="00FC582C"/>
    <w:rsid w:val="00FC66C3"/>
    <w:rsid w:val="00FD0E5B"/>
    <w:rsid w:val="00FD106C"/>
    <w:rsid w:val="00FD1A43"/>
    <w:rsid w:val="00FE094B"/>
    <w:rsid w:val="00FE142C"/>
    <w:rsid w:val="00FE1ABD"/>
    <w:rsid w:val="00FE2056"/>
    <w:rsid w:val="00FE3034"/>
    <w:rsid w:val="00FF1DF6"/>
    <w:rsid w:val="00FF253C"/>
    <w:rsid w:val="00FF2677"/>
    <w:rsid w:val="00FF44EF"/>
    <w:rsid w:val="00FF60A1"/>
    <w:rsid w:val="00FF6AAB"/>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oNotEmbedSmartTags/>
  <w:decimalSymbol w:val=","/>
  <w:listSeparator w:val=";"/>
  <w14:docId w14:val="463CA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uiPriority="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caption" w:semiHidden="0" w:uiPriority="35" w:unhideWhenUsed="0" w:qFormat="1"/>
    <w:lsdException w:name="page number" w:uiPriority="0"/>
    <w:lsdException w:name="List Bullet" w:uiPriority="13"/>
    <w:lsdException w:name="List Bullet 2" w:uiPriority="13"/>
    <w:lsdException w:name="List Bullet 3" w:uiPriority="13"/>
    <w:lsdException w:name="List Bullet 4" w:uiPriority="13"/>
    <w:lsdException w:name="List Bullet 5" w:uiPriority="13"/>
    <w:lsdException w:name="List Number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nhideWhenUsed="0" w:qFormat="1"/>
    <w:lsdException w:name="Emphasis" w:semiHidden="0" w:uiPriority="20" w:unhideWhenUsed="0" w:qFormat="1"/>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31E4C"/>
    <w:pPr>
      <w:suppressAutoHyphens/>
      <w:jc w:val="both"/>
      <w:textAlignment w:val="baseline"/>
    </w:pPr>
    <w:rPr>
      <w:rFonts w:ascii="Tahoma" w:eastAsia="Calibri" w:hAnsi="Tahoma" w:cs="Arial"/>
      <w:color w:val="000000"/>
      <w:kern w:val="24"/>
      <w:sz w:val="21"/>
      <w:szCs w:val="24"/>
      <w:lang w:eastAsia="zh-CN"/>
    </w:rPr>
  </w:style>
  <w:style w:type="paragraph" w:styleId="Cmsor1">
    <w:name w:val="heading 1"/>
    <w:basedOn w:val="Norml"/>
    <w:next w:val="Szvegtrzs"/>
    <w:qFormat/>
    <w:rsid w:val="00833B6A"/>
    <w:pPr>
      <w:keepNext/>
      <w:outlineLvl w:val="0"/>
    </w:pPr>
    <w:rPr>
      <w:rFonts w:eastAsia="Times New Roman" w:cs="Cambria"/>
      <w:b/>
      <w:bCs/>
      <w:kern w:val="22"/>
      <w:sz w:val="22"/>
      <w:szCs w:val="32"/>
    </w:rPr>
  </w:style>
  <w:style w:type="paragraph" w:styleId="Cmsor2">
    <w:name w:val="heading 2"/>
    <w:basedOn w:val="Norml"/>
    <w:next w:val="Szvegtrzs"/>
    <w:qFormat/>
    <w:rsid w:val="008F4745"/>
    <w:pPr>
      <w:keepNext/>
      <w:numPr>
        <w:ilvl w:val="1"/>
        <w:numId w:val="1"/>
      </w:numPr>
      <w:ind w:left="578" w:hanging="578"/>
      <w:outlineLvl w:val="1"/>
    </w:pPr>
    <w:rPr>
      <w:rFonts w:eastAsia="Times New Roman" w:cs="Cambria"/>
      <w:b/>
      <w:bCs/>
      <w:iCs/>
      <w:szCs w:val="28"/>
    </w:rPr>
  </w:style>
  <w:style w:type="paragraph" w:styleId="Cmsor3">
    <w:name w:val="heading 3"/>
    <w:basedOn w:val="Norml"/>
    <w:next w:val="Szvegtrzs"/>
    <w:uiPriority w:val="9"/>
    <w:qFormat/>
    <w:rsid w:val="002241A2"/>
    <w:pPr>
      <w:keepNext/>
      <w:numPr>
        <w:ilvl w:val="2"/>
        <w:numId w:val="1"/>
      </w:numPr>
      <w:outlineLvl w:val="2"/>
    </w:pPr>
    <w:rPr>
      <w:rFonts w:eastAsia="Times New Roman" w:cs="Cambria"/>
      <w:bCs/>
      <w:szCs w:val="26"/>
    </w:rPr>
  </w:style>
  <w:style w:type="paragraph" w:styleId="Cmsor4">
    <w:name w:val="heading 4"/>
    <w:basedOn w:val="Norml"/>
    <w:next w:val="Szvegtrzs"/>
    <w:qFormat/>
    <w:rsid w:val="009E4F40"/>
    <w:pPr>
      <w:keepNext/>
      <w:numPr>
        <w:ilvl w:val="3"/>
        <w:numId w:val="1"/>
      </w:numPr>
      <w:ind w:left="862" w:hanging="862"/>
      <w:outlineLvl w:val="3"/>
    </w:pPr>
    <w:rPr>
      <w:rFonts w:eastAsia="Times New Roman"/>
      <w:b/>
      <w:bCs/>
      <w:iCs/>
      <w:szCs w:val="28"/>
    </w:rPr>
  </w:style>
  <w:style w:type="paragraph" w:styleId="Cmsor5">
    <w:name w:val="heading 5"/>
    <w:basedOn w:val="Norml"/>
    <w:next w:val="Szvegtrzs"/>
    <w:uiPriority w:val="9"/>
    <w:qFormat/>
    <w:rsid w:val="00B52BDA"/>
    <w:pPr>
      <w:numPr>
        <w:ilvl w:val="4"/>
        <w:numId w:val="1"/>
      </w:numPr>
      <w:spacing w:before="240" w:after="60"/>
      <w:outlineLvl w:val="4"/>
    </w:pPr>
    <w:rPr>
      <w:rFonts w:eastAsia="Times New Roman"/>
      <w:b/>
      <w:bCs/>
      <w:i/>
      <w:iCs/>
      <w:sz w:val="26"/>
      <w:szCs w:val="26"/>
    </w:rPr>
  </w:style>
  <w:style w:type="paragraph" w:styleId="Cmsor6">
    <w:name w:val="heading 6"/>
    <w:basedOn w:val="Norml"/>
    <w:next w:val="Szvegtrzs"/>
    <w:qFormat/>
    <w:rsid w:val="00B52BDA"/>
    <w:pPr>
      <w:numPr>
        <w:ilvl w:val="5"/>
        <w:numId w:val="1"/>
      </w:numPr>
      <w:spacing w:before="240" w:after="60"/>
      <w:outlineLvl w:val="5"/>
    </w:pPr>
    <w:rPr>
      <w:rFonts w:eastAsia="Times New Roman"/>
      <w:b/>
      <w:bCs/>
      <w:sz w:val="18"/>
      <w:szCs w:val="18"/>
    </w:rPr>
  </w:style>
  <w:style w:type="paragraph" w:styleId="Cmsor7">
    <w:name w:val="heading 7"/>
    <w:basedOn w:val="Norml"/>
    <w:next w:val="Norml"/>
    <w:link w:val="Cmsor7Char"/>
    <w:unhideWhenUsed/>
    <w:qFormat/>
    <w:rsid w:val="003C7C7B"/>
    <w:pPr>
      <w:suppressAutoHyphens w:val="0"/>
      <w:spacing w:before="240" w:after="60"/>
      <w:textAlignment w:val="auto"/>
      <w:outlineLvl w:val="6"/>
    </w:pPr>
    <w:rPr>
      <w:rFonts w:ascii="Times New Roman" w:eastAsia="Times New Roman" w:hAnsi="Times New Roman" w:cs="Times New Roman"/>
      <w:color w:val="auto"/>
      <w:kern w:val="0"/>
      <w:lang w:eastAsia="hu-HU"/>
    </w:rPr>
  </w:style>
  <w:style w:type="paragraph" w:styleId="Cmsor8">
    <w:name w:val="heading 8"/>
    <w:basedOn w:val="Norml"/>
    <w:next w:val="Szvegtrzs"/>
    <w:qFormat/>
    <w:rsid w:val="00B52BDA"/>
    <w:pPr>
      <w:numPr>
        <w:ilvl w:val="7"/>
        <w:numId w:val="1"/>
      </w:numPr>
      <w:spacing w:before="240" w:after="60"/>
      <w:outlineLvl w:val="7"/>
    </w:pPr>
    <w:rPr>
      <w:rFonts w:eastAsia="Times New Roman"/>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3z0">
    <w:name w:val="WW8Num3z0"/>
    <w:rsid w:val="00B52BDA"/>
    <w:rPr>
      <w:b/>
    </w:rPr>
  </w:style>
  <w:style w:type="character" w:customStyle="1" w:styleId="WW8Num3z1">
    <w:name w:val="WW8Num3z1"/>
    <w:rsid w:val="00B52BDA"/>
    <w:rPr>
      <w:b/>
      <w:sz w:val="21"/>
      <w:szCs w:val="21"/>
    </w:rPr>
  </w:style>
  <w:style w:type="character" w:customStyle="1" w:styleId="WW8Num5z0">
    <w:name w:val="WW8Num5z0"/>
    <w:rsid w:val="00B52BDA"/>
    <w:rPr>
      <w:rFonts w:ascii="Symbol" w:hAnsi="Symbol" w:cs="OpenSymbol"/>
    </w:rPr>
  </w:style>
  <w:style w:type="character" w:customStyle="1" w:styleId="WW8Num5z1">
    <w:name w:val="WW8Num5z1"/>
    <w:rsid w:val="00B52BDA"/>
    <w:rPr>
      <w:rFonts w:ascii="Courier New" w:hAnsi="Courier New" w:cs="Courier New"/>
    </w:rPr>
  </w:style>
  <w:style w:type="character" w:customStyle="1" w:styleId="WW8Num5z2">
    <w:name w:val="WW8Num5z2"/>
    <w:rsid w:val="00B52BDA"/>
    <w:rPr>
      <w:rFonts w:ascii="Wingdings" w:hAnsi="Wingdings" w:cs="Wingdings"/>
    </w:rPr>
  </w:style>
  <w:style w:type="character" w:customStyle="1" w:styleId="WW8Num5z3">
    <w:name w:val="WW8Num5z3"/>
    <w:rsid w:val="00B52BDA"/>
    <w:rPr>
      <w:rFonts w:ascii="Symbol" w:hAnsi="Symbol" w:cs="Symbol"/>
    </w:rPr>
  </w:style>
  <w:style w:type="character" w:customStyle="1" w:styleId="WW8Num6z0">
    <w:name w:val="WW8Num6z0"/>
    <w:rsid w:val="00B52BDA"/>
    <w:rPr>
      <w:rFonts w:ascii="Symbol" w:hAnsi="Symbol" w:cs="Symbol"/>
      <w:b/>
    </w:rPr>
  </w:style>
  <w:style w:type="character" w:customStyle="1" w:styleId="WW8Num6z1">
    <w:name w:val="WW8Num6z1"/>
    <w:rsid w:val="00B52BDA"/>
    <w:rPr>
      <w:b/>
      <w:sz w:val="22"/>
      <w:szCs w:val="22"/>
    </w:rPr>
  </w:style>
  <w:style w:type="character" w:customStyle="1" w:styleId="WW8Num10z0">
    <w:name w:val="WW8Num10z0"/>
    <w:rsid w:val="00B52BDA"/>
    <w:rPr>
      <w:rFonts w:ascii="Garamond" w:hAnsi="Garamond" w:cs="Garamond"/>
    </w:rPr>
  </w:style>
  <w:style w:type="character" w:customStyle="1" w:styleId="WW8Num10z1">
    <w:name w:val="WW8Num10z1"/>
    <w:rsid w:val="00B52BDA"/>
    <w:rPr>
      <w:rFonts w:ascii="Courier New" w:hAnsi="Courier New" w:cs="Courier New"/>
    </w:rPr>
  </w:style>
  <w:style w:type="character" w:customStyle="1" w:styleId="WW8Num10z2">
    <w:name w:val="WW8Num10z2"/>
    <w:rsid w:val="00B52BDA"/>
    <w:rPr>
      <w:rFonts w:ascii="Wingdings" w:hAnsi="Wingdings" w:cs="Wingdings"/>
    </w:rPr>
  </w:style>
  <w:style w:type="character" w:customStyle="1" w:styleId="WW8Num10z3">
    <w:name w:val="WW8Num10z3"/>
    <w:rsid w:val="00B52BDA"/>
    <w:rPr>
      <w:rFonts w:ascii="Symbol" w:hAnsi="Symbol" w:cs="Symbol"/>
    </w:rPr>
  </w:style>
  <w:style w:type="character" w:customStyle="1" w:styleId="WW8Num11z0">
    <w:name w:val="WW8Num11z0"/>
    <w:rsid w:val="00B52BDA"/>
    <w:rPr>
      <w:rFonts w:ascii="Garamond" w:hAnsi="Garamond" w:cs="Garamond"/>
    </w:rPr>
  </w:style>
  <w:style w:type="character" w:customStyle="1" w:styleId="WW8Num11z1">
    <w:name w:val="WW8Num11z1"/>
    <w:rsid w:val="00B52BDA"/>
    <w:rPr>
      <w:rFonts w:ascii="Courier New" w:hAnsi="Courier New" w:cs="Courier New"/>
    </w:rPr>
  </w:style>
  <w:style w:type="character" w:customStyle="1" w:styleId="WW8Num11z2">
    <w:name w:val="WW8Num11z2"/>
    <w:rsid w:val="00B52BDA"/>
    <w:rPr>
      <w:rFonts w:ascii="Wingdings" w:hAnsi="Wingdings" w:cs="Wingdings"/>
    </w:rPr>
  </w:style>
  <w:style w:type="character" w:customStyle="1" w:styleId="WW8Num12z0">
    <w:name w:val="WW8Num12z0"/>
    <w:rsid w:val="00B52BDA"/>
    <w:rPr>
      <w:rFonts w:ascii="Times New Roman" w:hAnsi="Times New Roman" w:cs="Times New Roman"/>
    </w:rPr>
  </w:style>
  <w:style w:type="character" w:customStyle="1" w:styleId="WW8Num12z1">
    <w:name w:val="WW8Num12z1"/>
    <w:rsid w:val="00B52BDA"/>
    <w:rPr>
      <w:rFonts w:ascii="Courier New" w:hAnsi="Courier New" w:cs="Courier New"/>
    </w:rPr>
  </w:style>
  <w:style w:type="character" w:customStyle="1" w:styleId="WW8Num12z2">
    <w:name w:val="WW8Num12z2"/>
    <w:rsid w:val="00B52BDA"/>
    <w:rPr>
      <w:rFonts w:ascii="Wingdings" w:hAnsi="Wingdings" w:cs="Wingdings"/>
    </w:rPr>
  </w:style>
  <w:style w:type="character" w:customStyle="1" w:styleId="WW8Num13z0">
    <w:name w:val="WW8Num13z0"/>
    <w:rsid w:val="00B52BDA"/>
    <w:rPr>
      <w:rFonts w:ascii="Arial" w:hAnsi="Arial" w:cs="Arial"/>
      <w:b/>
    </w:rPr>
  </w:style>
  <w:style w:type="character" w:customStyle="1" w:styleId="WW8Num13z1">
    <w:name w:val="WW8Num13z1"/>
    <w:rsid w:val="00B52BDA"/>
    <w:rPr>
      <w:b/>
      <w:sz w:val="22"/>
      <w:szCs w:val="22"/>
    </w:rPr>
  </w:style>
  <w:style w:type="character" w:customStyle="1" w:styleId="WW8Num14z0">
    <w:name w:val="WW8Num14z0"/>
    <w:rsid w:val="00B52BDA"/>
    <w:rPr>
      <w:rFonts w:ascii="Times New Roman" w:hAnsi="Times New Roman" w:cs="Times New Roman"/>
    </w:rPr>
  </w:style>
  <w:style w:type="character" w:customStyle="1" w:styleId="WW8Num14z1">
    <w:name w:val="WW8Num14z1"/>
    <w:rsid w:val="00B52BDA"/>
    <w:rPr>
      <w:rFonts w:ascii="Courier New" w:hAnsi="Courier New" w:cs="Courier New"/>
    </w:rPr>
  </w:style>
  <w:style w:type="character" w:customStyle="1" w:styleId="WW8Num14z2">
    <w:name w:val="WW8Num14z2"/>
    <w:rsid w:val="00B52BDA"/>
    <w:rPr>
      <w:rFonts w:ascii="Wingdings" w:hAnsi="Wingdings" w:cs="Wingdings"/>
    </w:rPr>
  </w:style>
  <w:style w:type="character" w:customStyle="1" w:styleId="WW8Num14z3">
    <w:name w:val="WW8Num14z3"/>
    <w:rsid w:val="00B52BDA"/>
    <w:rPr>
      <w:rFonts w:ascii="Symbol" w:hAnsi="Symbol" w:cs="Symbol"/>
    </w:rPr>
  </w:style>
  <w:style w:type="character" w:customStyle="1" w:styleId="WW8Num17z0">
    <w:name w:val="WW8Num17z0"/>
    <w:rsid w:val="00B52BDA"/>
    <w:rPr>
      <w:rFonts w:ascii="Symbol" w:hAnsi="Symbol" w:cs="Symbol"/>
    </w:rPr>
  </w:style>
  <w:style w:type="character" w:customStyle="1" w:styleId="WW8Num17z1">
    <w:name w:val="WW8Num17z1"/>
    <w:rsid w:val="00B52BDA"/>
    <w:rPr>
      <w:rFonts w:ascii="Courier New" w:hAnsi="Courier New" w:cs="Courier New"/>
    </w:rPr>
  </w:style>
  <w:style w:type="character" w:customStyle="1" w:styleId="WW8Num17z2">
    <w:name w:val="WW8Num17z2"/>
    <w:rsid w:val="00B52BDA"/>
    <w:rPr>
      <w:rFonts w:ascii="Wingdings" w:hAnsi="Wingdings" w:cs="Wingdings"/>
    </w:rPr>
  </w:style>
  <w:style w:type="character" w:customStyle="1" w:styleId="WW8Num17z3">
    <w:name w:val="WW8Num17z3"/>
    <w:rsid w:val="00B52BDA"/>
    <w:rPr>
      <w:rFonts w:ascii="Symbol" w:hAnsi="Symbol" w:cs="Symbol"/>
    </w:rPr>
  </w:style>
  <w:style w:type="character" w:customStyle="1" w:styleId="Absatz-Standardschriftart">
    <w:name w:val="Absatz-Standardschriftart"/>
    <w:rsid w:val="00B52BDA"/>
  </w:style>
  <w:style w:type="character" w:customStyle="1" w:styleId="WW-Absatz-Standardschriftart">
    <w:name w:val="WW-Absatz-Standardschriftart"/>
    <w:rsid w:val="00B52BDA"/>
  </w:style>
  <w:style w:type="character" w:customStyle="1" w:styleId="WW-Absatz-Standardschriftart1">
    <w:name w:val="WW-Absatz-Standardschriftart1"/>
    <w:rsid w:val="00B52BDA"/>
  </w:style>
  <w:style w:type="character" w:customStyle="1" w:styleId="WW-Absatz-Standardschriftart11">
    <w:name w:val="WW-Absatz-Standardschriftart11"/>
    <w:rsid w:val="00B52BDA"/>
  </w:style>
  <w:style w:type="character" w:customStyle="1" w:styleId="WW8Num17z4">
    <w:name w:val="WW8Num17z4"/>
    <w:rsid w:val="00B52BDA"/>
    <w:rPr>
      <w:rFonts w:ascii="Courier New" w:hAnsi="Courier New" w:cs="Courier New"/>
    </w:rPr>
  </w:style>
  <w:style w:type="character" w:customStyle="1" w:styleId="WW-Absatz-Standardschriftart111">
    <w:name w:val="WW-Absatz-Standardschriftart111"/>
    <w:rsid w:val="00B52BDA"/>
  </w:style>
  <w:style w:type="character" w:customStyle="1" w:styleId="WW8Num7z0">
    <w:name w:val="WW8Num7z0"/>
    <w:rsid w:val="00B52BDA"/>
    <w:rPr>
      <w:rFonts w:ascii="Symbol" w:hAnsi="Symbol" w:cs="Symbol"/>
      <w:b/>
    </w:rPr>
  </w:style>
  <w:style w:type="character" w:customStyle="1" w:styleId="WW8Num7z1">
    <w:name w:val="WW8Num7z1"/>
    <w:rsid w:val="00B52BDA"/>
    <w:rPr>
      <w:b/>
      <w:sz w:val="22"/>
      <w:szCs w:val="22"/>
    </w:rPr>
  </w:style>
  <w:style w:type="character" w:customStyle="1" w:styleId="WW8Num11z3">
    <w:name w:val="WW8Num11z3"/>
    <w:rsid w:val="00B52BDA"/>
    <w:rPr>
      <w:rFonts w:ascii="Symbol" w:hAnsi="Symbol" w:cs="Symbol"/>
    </w:rPr>
  </w:style>
  <w:style w:type="character" w:customStyle="1" w:styleId="WW8Num12z3">
    <w:name w:val="WW8Num12z3"/>
    <w:rsid w:val="00B52BDA"/>
    <w:rPr>
      <w:rFonts w:ascii="Symbol" w:hAnsi="Symbol" w:cs="Symbol"/>
    </w:rPr>
  </w:style>
  <w:style w:type="character" w:customStyle="1" w:styleId="WW8Num15z0">
    <w:name w:val="WW8Num15z0"/>
    <w:rsid w:val="00B52BDA"/>
    <w:rPr>
      <w:rFonts w:ascii="Symbol" w:hAnsi="Symbol" w:cs="Symbol"/>
    </w:rPr>
  </w:style>
  <w:style w:type="character" w:customStyle="1" w:styleId="WW8Num15z1">
    <w:name w:val="WW8Num15z1"/>
    <w:rsid w:val="00B52BDA"/>
    <w:rPr>
      <w:rFonts w:ascii="Courier New" w:hAnsi="Courier New" w:cs="Courier New"/>
    </w:rPr>
  </w:style>
  <w:style w:type="character" w:customStyle="1" w:styleId="WW8Num15z2">
    <w:name w:val="WW8Num15z2"/>
    <w:rsid w:val="00B52BDA"/>
    <w:rPr>
      <w:rFonts w:ascii="Wingdings" w:hAnsi="Wingdings" w:cs="Wingdings"/>
    </w:rPr>
  </w:style>
  <w:style w:type="character" w:customStyle="1" w:styleId="WW8Num16z0">
    <w:name w:val="WW8Num16z0"/>
    <w:rsid w:val="00B52BDA"/>
    <w:rPr>
      <w:rFonts w:ascii="Garamond" w:hAnsi="Garamond" w:cs="Garamond"/>
    </w:rPr>
  </w:style>
  <w:style w:type="character" w:customStyle="1" w:styleId="WW8Num16z1">
    <w:name w:val="WW8Num16z1"/>
    <w:rsid w:val="00B52BDA"/>
    <w:rPr>
      <w:b w:val="0"/>
      <w:i w:val="0"/>
    </w:rPr>
  </w:style>
  <w:style w:type="character" w:customStyle="1" w:styleId="WW8Num16z2">
    <w:name w:val="WW8Num16z2"/>
    <w:rsid w:val="00B52BDA"/>
    <w:rPr>
      <w:rFonts w:ascii="Wingdings" w:hAnsi="Wingdings" w:cs="Wingdings"/>
    </w:rPr>
  </w:style>
  <w:style w:type="character" w:customStyle="1" w:styleId="WW8Num16z3">
    <w:name w:val="WW8Num16z3"/>
    <w:rsid w:val="00B52BDA"/>
    <w:rPr>
      <w:rFonts w:ascii="Symbol" w:hAnsi="Symbol" w:cs="Symbol"/>
    </w:rPr>
  </w:style>
  <w:style w:type="character" w:customStyle="1" w:styleId="WW8Num16z4">
    <w:name w:val="WW8Num16z4"/>
    <w:rsid w:val="00B52BDA"/>
    <w:rPr>
      <w:rFonts w:ascii="Courier New" w:hAnsi="Courier New" w:cs="Courier New"/>
    </w:rPr>
  </w:style>
  <w:style w:type="character" w:customStyle="1" w:styleId="WW8Num18z0">
    <w:name w:val="WW8Num18z0"/>
    <w:rsid w:val="00B52BDA"/>
    <w:rPr>
      <w:rFonts w:ascii="Arial" w:hAnsi="Arial" w:cs="Arial"/>
      <w:b/>
    </w:rPr>
  </w:style>
  <w:style w:type="character" w:customStyle="1" w:styleId="WW8Num18z1">
    <w:name w:val="WW8Num18z1"/>
    <w:rsid w:val="00B52BDA"/>
    <w:rPr>
      <w:b/>
      <w:sz w:val="22"/>
      <w:szCs w:val="22"/>
    </w:rPr>
  </w:style>
  <w:style w:type="character" w:customStyle="1" w:styleId="WW8Num19z0">
    <w:name w:val="WW8Num19z0"/>
    <w:rsid w:val="00B52BDA"/>
    <w:rPr>
      <w:b/>
    </w:rPr>
  </w:style>
  <w:style w:type="character" w:customStyle="1" w:styleId="WW8Num19z1">
    <w:name w:val="WW8Num19z1"/>
    <w:rsid w:val="00B52BDA"/>
    <w:rPr>
      <w:b/>
      <w:sz w:val="21"/>
      <w:szCs w:val="21"/>
    </w:rPr>
  </w:style>
  <w:style w:type="character" w:customStyle="1" w:styleId="WW8Num20z0">
    <w:name w:val="WW8Num20z0"/>
    <w:rsid w:val="00B52BDA"/>
    <w:rPr>
      <w:rFonts w:ascii="Times New Roman" w:hAnsi="Times New Roman" w:cs="Times New Roman"/>
    </w:rPr>
  </w:style>
  <w:style w:type="character" w:customStyle="1" w:styleId="WW8Num20z1">
    <w:name w:val="WW8Num20z1"/>
    <w:rsid w:val="00B52BDA"/>
    <w:rPr>
      <w:rFonts w:ascii="Courier New" w:hAnsi="Courier New" w:cs="Courier New"/>
    </w:rPr>
  </w:style>
  <w:style w:type="character" w:customStyle="1" w:styleId="WW8Num20z2">
    <w:name w:val="WW8Num20z2"/>
    <w:rsid w:val="00B52BDA"/>
    <w:rPr>
      <w:rFonts w:ascii="Wingdings" w:hAnsi="Wingdings" w:cs="Wingdings"/>
    </w:rPr>
  </w:style>
  <w:style w:type="character" w:customStyle="1" w:styleId="WW8Num20z3">
    <w:name w:val="WW8Num20z3"/>
    <w:rsid w:val="00B52BDA"/>
    <w:rPr>
      <w:rFonts w:ascii="Symbol" w:hAnsi="Symbol" w:cs="Symbol"/>
    </w:rPr>
  </w:style>
  <w:style w:type="character" w:customStyle="1" w:styleId="WW8Num21z0">
    <w:name w:val="WW8Num21z0"/>
    <w:rsid w:val="00B52BDA"/>
    <w:rPr>
      <w:b/>
    </w:rPr>
  </w:style>
  <w:style w:type="character" w:customStyle="1" w:styleId="WW8Num21z2">
    <w:name w:val="WW8Num21z2"/>
    <w:rsid w:val="00B52BDA"/>
    <w:rPr>
      <w:i w:val="0"/>
    </w:rPr>
  </w:style>
  <w:style w:type="character" w:customStyle="1" w:styleId="WW8Num25z0">
    <w:name w:val="WW8Num25z0"/>
    <w:rsid w:val="00B52BDA"/>
    <w:rPr>
      <w:rFonts w:ascii="Garamond" w:eastAsia="Times New Roman" w:hAnsi="Garamond" w:cs="Times New Roman"/>
    </w:rPr>
  </w:style>
  <w:style w:type="character" w:customStyle="1" w:styleId="WW8Num25z1">
    <w:name w:val="WW8Num25z1"/>
    <w:rsid w:val="00B52BDA"/>
    <w:rPr>
      <w:b w:val="0"/>
      <w:i w:val="0"/>
    </w:rPr>
  </w:style>
  <w:style w:type="character" w:customStyle="1" w:styleId="WW8Num25z2">
    <w:name w:val="WW8Num25z2"/>
    <w:rsid w:val="00B52BDA"/>
    <w:rPr>
      <w:rFonts w:ascii="Wingdings" w:hAnsi="Wingdings" w:cs="Wingdings"/>
    </w:rPr>
  </w:style>
  <w:style w:type="character" w:customStyle="1" w:styleId="WW8Num25z3">
    <w:name w:val="WW8Num25z3"/>
    <w:rsid w:val="00B52BDA"/>
    <w:rPr>
      <w:rFonts w:ascii="Symbol" w:hAnsi="Symbol" w:cs="Symbol"/>
    </w:rPr>
  </w:style>
  <w:style w:type="character" w:customStyle="1" w:styleId="WW8Num25z4">
    <w:name w:val="WW8Num25z4"/>
    <w:rsid w:val="00B52BDA"/>
    <w:rPr>
      <w:rFonts w:ascii="Courier New" w:hAnsi="Courier New" w:cs="Courier New"/>
    </w:rPr>
  </w:style>
  <w:style w:type="character" w:customStyle="1" w:styleId="WW8Num28z0">
    <w:name w:val="WW8Num28z0"/>
    <w:rsid w:val="00B52BDA"/>
    <w:rPr>
      <w:rFonts w:cs="Tahoma"/>
    </w:rPr>
  </w:style>
  <w:style w:type="character" w:customStyle="1" w:styleId="Bekezdsalapbettpusa1">
    <w:name w:val="Bekezdés alapbetűtípusa1"/>
    <w:rsid w:val="00B52BDA"/>
  </w:style>
  <w:style w:type="character" w:customStyle="1" w:styleId="WW-Absatz-Standardschriftart1111">
    <w:name w:val="WW-Absatz-Standardschriftart1111"/>
    <w:rsid w:val="00B52BDA"/>
  </w:style>
  <w:style w:type="character" w:customStyle="1" w:styleId="Bekezdsalapbettpusa2">
    <w:name w:val="Bekezdés alapbetűtípusa2"/>
    <w:rsid w:val="00B52BDA"/>
  </w:style>
  <w:style w:type="character" w:styleId="Hiperhivatkozs">
    <w:name w:val="Hyperlink"/>
    <w:rsid w:val="00B52BDA"/>
    <w:rPr>
      <w:rFonts w:cs="Times New Roman"/>
      <w:color w:val="0000FF"/>
      <w:u w:val="single"/>
      <w:lang w:val="hu-HU" w:bidi="hu-HU"/>
    </w:rPr>
  </w:style>
  <w:style w:type="character" w:customStyle="1" w:styleId="lfejChar">
    <w:name w:val="Élőfej Char"/>
    <w:uiPriority w:val="99"/>
    <w:rsid w:val="00B52BDA"/>
    <w:rPr>
      <w:sz w:val="22"/>
      <w:szCs w:val="22"/>
    </w:rPr>
  </w:style>
  <w:style w:type="character" w:customStyle="1" w:styleId="llbChar">
    <w:name w:val="Élőláb Char"/>
    <w:uiPriority w:val="99"/>
    <w:rsid w:val="00B52BDA"/>
    <w:rPr>
      <w:sz w:val="22"/>
      <w:szCs w:val="22"/>
    </w:rPr>
  </w:style>
  <w:style w:type="character" w:customStyle="1" w:styleId="apple-converted-space">
    <w:name w:val="apple-converted-space"/>
    <w:basedOn w:val="Bekezdsalapbettpusa2"/>
    <w:rsid w:val="00B52BDA"/>
  </w:style>
  <w:style w:type="character" w:customStyle="1" w:styleId="Cmsor1Char">
    <w:name w:val="Címsor 1 Char"/>
    <w:rsid w:val="00B52BDA"/>
    <w:rPr>
      <w:rFonts w:ascii="Cambria" w:eastAsia="Times New Roman" w:hAnsi="Cambria" w:cs="Times New Roman"/>
      <w:b/>
      <w:bCs/>
      <w:sz w:val="32"/>
      <w:szCs w:val="32"/>
    </w:rPr>
  </w:style>
  <w:style w:type="character" w:styleId="Kiemels2">
    <w:name w:val="Strong"/>
    <w:uiPriority w:val="99"/>
    <w:qFormat/>
    <w:rsid w:val="00B52BDA"/>
    <w:rPr>
      <w:b/>
      <w:bCs/>
    </w:rPr>
  </w:style>
  <w:style w:type="character" w:customStyle="1" w:styleId="skypepnhcontainer">
    <w:name w:val="skype_pnh_container"/>
    <w:basedOn w:val="Bekezdsalapbettpusa2"/>
    <w:rsid w:val="00B52BDA"/>
  </w:style>
  <w:style w:type="character" w:customStyle="1" w:styleId="skypepnhleftspan">
    <w:name w:val="skype_pnh_left_span"/>
    <w:basedOn w:val="Bekezdsalapbettpusa2"/>
    <w:rsid w:val="00B52BDA"/>
  </w:style>
  <w:style w:type="character" w:customStyle="1" w:styleId="skypepnhdropartspan">
    <w:name w:val="skype_pnh_dropart_span"/>
    <w:basedOn w:val="Bekezdsalapbettpusa2"/>
    <w:rsid w:val="00B52BDA"/>
  </w:style>
  <w:style w:type="character" w:customStyle="1" w:styleId="skypepnhdropartflagspan">
    <w:name w:val="skype_pnh_dropart_flag_span"/>
    <w:basedOn w:val="Bekezdsalapbettpusa2"/>
    <w:rsid w:val="00B52BDA"/>
  </w:style>
  <w:style w:type="character" w:customStyle="1" w:styleId="skypepnhtextspan">
    <w:name w:val="skype_pnh_text_span"/>
    <w:basedOn w:val="Bekezdsalapbettpusa2"/>
    <w:rsid w:val="00B52BDA"/>
  </w:style>
  <w:style w:type="character" w:customStyle="1" w:styleId="skypepnhrightspan">
    <w:name w:val="skype_pnh_right_span"/>
    <w:basedOn w:val="Bekezdsalapbettpusa2"/>
    <w:rsid w:val="00B52BDA"/>
  </w:style>
  <w:style w:type="character" w:customStyle="1" w:styleId="kiemelt">
    <w:name w:val="kiemelt"/>
    <w:basedOn w:val="Bekezdsalapbettpusa2"/>
    <w:rsid w:val="00B52BDA"/>
  </w:style>
  <w:style w:type="character" w:customStyle="1" w:styleId="Cmsor2Char">
    <w:name w:val="Címsor 2 Char"/>
    <w:rsid w:val="00B52BDA"/>
    <w:rPr>
      <w:rFonts w:ascii="Cambria" w:eastAsia="Times New Roman" w:hAnsi="Cambria" w:cs="Times New Roman"/>
      <w:b/>
      <w:bCs/>
      <w:i/>
      <w:iCs/>
      <w:sz w:val="28"/>
      <w:szCs w:val="28"/>
    </w:rPr>
  </w:style>
  <w:style w:type="character" w:customStyle="1" w:styleId="Cmsor8Char">
    <w:name w:val="Címsor 8 Char"/>
    <w:rsid w:val="00B52BDA"/>
    <w:rPr>
      <w:rFonts w:ascii="Calibri" w:eastAsia="Times New Roman" w:hAnsi="Calibri" w:cs="Times New Roman"/>
      <w:i/>
      <w:iCs/>
      <w:sz w:val="24"/>
      <w:szCs w:val="24"/>
    </w:rPr>
  </w:style>
  <w:style w:type="character" w:customStyle="1" w:styleId="Oldalszm1">
    <w:name w:val="Oldalszám1"/>
    <w:basedOn w:val="Bekezdsalapbettpusa2"/>
    <w:rsid w:val="00B52BDA"/>
  </w:style>
  <w:style w:type="character" w:customStyle="1" w:styleId="LbjegyzetszvegChar">
    <w:name w:val="Lábjegyzetszöveg Char"/>
    <w:aliases w:val="Lábjegyzetszöveg Char1 Char Char,Lábjegyzetszöveg Char Char Char Char,Footnote Char Char Char Char,Footnote Char1 Char Char,Char1 Char1 Char Char,Footnote Char Char,Char1 Char Char,Lábjegyzetszöveg Char1 Char1,Char Char Char"/>
    <w:uiPriority w:val="99"/>
    <w:rsid w:val="00B52BDA"/>
    <w:rPr>
      <w:rFonts w:ascii="Arial" w:eastAsia="Times New Roman" w:hAnsi="Arial" w:cs="Arial"/>
    </w:rPr>
  </w:style>
  <w:style w:type="character" w:customStyle="1" w:styleId="Lbjegyzet-hivatkozs1">
    <w:name w:val="Lábjegyzet-hivatkozás1"/>
    <w:rsid w:val="00B52BDA"/>
    <w:rPr>
      <w:vertAlign w:val="superscript"/>
    </w:rPr>
  </w:style>
  <w:style w:type="character" w:customStyle="1" w:styleId="SzvegtrzsChar">
    <w:name w:val="Szövegtörzs Char"/>
    <w:rsid w:val="00B52BDA"/>
    <w:rPr>
      <w:rFonts w:ascii="Arial" w:eastAsia="Times New Roman" w:hAnsi="Arial" w:cs="Arial"/>
      <w:b/>
      <w:sz w:val="48"/>
    </w:rPr>
  </w:style>
  <w:style w:type="character" w:customStyle="1" w:styleId="Cmsor3Char">
    <w:name w:val="Címsor 3 Char"/>
    <w:uiPriority w:val="9"/>
    <w:rsid w:val="00B52BDA"/>
    <w:rPr>
      <w:rFonts w:ascii="Cambria" w:eastAsia="Times New Roman" w:hAnsi="Cambria" w:cs="Times New Roman"/>
      <w:b/>
      <w:bCs/>
      <w:sz w:val="26"/>
      <w:szCs w:val="26"/>
    </w:rPr>
  </w:style>
  <w:style w:type="character" w:customStyle="1" w:styleId="Jegyzethivatkozs1">
    <w:name w:val="Jegyzethivatkozás1"/>
    <w:rsid w:val="00B52BDA"/>
    <w:rPr>
      <w:sz w:val="16"/>
      <w:szCs w:val="16"/>
    </w:rPr>
  </w:style>
  <w:style w:type="character" w:customStyle="1" w:styleId="apple-style-span">
    <w:name w:val="apple-style-span"/>
    <w:basedOn w:val="Bekezdsalapbettpusa2"/>
    <w:rsid w:val="00B52BDA"/>
  </w:style>
  <w:style w:type="character" w:customStyle="1" w:styleId="Szvegtrzs3Char">
    <w:name w:val="Szövegtörzs 3 Char"/>
    <w:rsid w:val="00B52BDA"/>
    <w:rPr>
      <w:sz w:val="16"/>
      <w:szCs w:val="16"/>
    </w:rPr>
  </w:style>
  <w:style w:type="character" w:customStyle="1" w:styleId="Mrltotthiperhivatkozs1">
    <w:name w:val="Már látott hiperhivatkozás1"/>
    <w:rsid w:val="00B52BDA"/>
    <w:rPr>
      <w:color w:val="800080"/>
      <w:u w:val="single"/>
    </w:rPr>
  </w:style>
  <w:style w:type="character" w:customStyle="1" w:styleId="CsakszvegChar">
    <w:name w:val="Csak szöveg Char"/>
    <w:link w:val="Csakszveg"/>
    <w:uiPriority w:val="99"/>
    <w:rsid w:val="00B52BDA"/>
    <w:rPr>
      <w:rFonts w:ascii="Courier New" w:eastAsia="Times New Roman" w:hAnsi="Courier New" w:cs="Courier New"/>
    </w:rPr>
  </w:style>
  <w:style w:type="character" w:customStyle="1" w:styleId="SzvegtrzsbehzssalChar">
    <w:name w:val="Szövegtörzs behúzással Char"/>
    <w:rsid w:val="00B52BDA"/>
    <w:rPr>
      <w:sz w:val="22"/>
      <w:szCs w:val="22"/>
    </w:rPr>
  </w:style>
  <w:style w:type="character" w:customStyle="1" w:styleId="AlcmChar">
    <w:name w:val="Alcím Char"/>
    <w:rsid w:val="00B52BDA"/>
    <w:rPr>
      <w:rFonts w:ascii="Cambria" w:eastAsia="Times New Roman" w:hAnsi="Cambria" w:cs="Cambria"/>
      <w:sz w:val="24"/>
      <w:szCs w:val="24"/>
    </w:rPr>
  </w:style>
  <w:style w:type="character" w:customStyle="1" w:styleId="Cmsor4Char">
    <w:name w:val="Címsor 4 Char"/>
    <w:rsid w:val="00B52BDA"/>
    <w:rPr>
      <w:rFonts w:ascii="Calibri" w:eastAsia="Times New Roman" w:hAnsi="Calibri" w:cs="Times New Roman"/>
      <w:b/>
      <w:bCs/>
      <w:sz w:val="28"/>
      <w:szCs w:val="28"/>
    </w:rPr>
  </w:style>
  <w:style w:type="character" w:customStyle="1" w:styleId="JegyzetszvegChar">
    <w:name w:val="Jegyzetszöveg Char"/>
    <w:link w:val="Jegyzetszveg"/>
    <w:uiPriority w:val="99"/>
    <w:rsid w:val="00B52BDA"/>
  </w:style>
  <w:style w:type="character" w:customStyle="1" w:styleId="Cmsor5Char">
    <w:name w:val="Címsor 5 Char"/>
    <w:uiPriority w:val="9"/>
    <w:rsid w:val="00B52BDA"/>
    <w:rPr>
      <w:rFonts w:ascii="Calibri" w:eastAsia="Times New Roman" w:hAnsi="Calibri" w:cs="Times New Roman"/>
      <w:b/>
      <w:bCs/>
      <w:i/>
      <w:iCs/>
      <w:sz w:val="26"/>
      <w:szCs w:val="26"/>
    </w:rPr>
  </w:style>
  <w:style w:type="character" w:customStyle="1" w:styleId="Cmsor6Char">
    <w:name w:val="Címsor 6 Char"/>
    <w:rsid w:val="00B52BDA"/>
    <w:rPr>
      <w:rFonts w:ascii="Calibri" w:eastAsia="Times New Roman" w:hAnsi="Calibri" w:cs="Times New Roman"/>
      <w:b/>
      <w:bCs/>
      <w:sz w:val="22"/>
      <w:szCs w:val="22"/>
    </w:rPr>
  </w:style>
  <w:style w:type="character" w:customStyle="1" w:styleId="ListParagraphChar">
    <w:name w:val="List Paragraph Char"/>
    <w:rsid w:val="00B52BDA"/>
    <w:rPr>
      <w:rFonts w:ascii="Times New Roman" w:eastAsia="Times New Roman" w:hAnsi="Times New Roman" w:cs="Times New Roman"/>
      <w:sz w:val="24"/>
      <w:szCs w:val="24"/>
      <w:lang w:val="en-GB"/>
    </w:rPr>
  </w:style>
  <w:style w:type="character" w:customStyle="1" w:styleId="HTML-kntformzottChar">
    <w:name w:val="HTML-ként formázott Char"/>
    <w:link w:val="HTML-kntformzott"/>
    <w:rsid w:val="00B52BDA"/>
    <w:rPr>
      <w:rFonts w:ascii="Courier New" w:eastAsia="Times New Roman" w:hAnsi="Courier New" w:cs="Courier New"/>
    </w:rPr>
  </w:style>
  <w:style w:type="character" w:customStyle="1" w:styleId="Szvegtrzsbehzssal3Char">
    <w:name w:val="Szövegtörzs behúzással 3 Char"/>
    <w:link w:val="Szvegtrzsbehzssal3"/>
    <w:uiPriority w:val="99"/>
    <w:rsid w:val="00B52BDA"/>
    <w:rPr>
      <w:sz w:val="16"/>
      <w:szCs w:val="16"/>
    </w:rPr>
  </w:style>
  <w:style w:type="character" w:customStyle="1" w:styleId="Heading2Char">
    <w:name w:val="Heading 2 Char"/>
    <w:rsid w:val="00B52BDA"/>
    <w:rPr>
      <w:rFonts w:ascii="Cambria" w:hAnsi="Cambria" w:cs="Times New Roman"/>
      <w:b/>
      <w:i/>
      <w:iCs/>
      <w:sz w:val="28"/>
      <w:szCs w:val="28"/>
    </w:rPr>
  </w:style>
  <w:style w:type="character" w:customStyle="1" w:styleId="HeaderChar">
    <w:name w:val="Header Char"/>
    <w:rsid w:val="00B52BDA"/>
    <w:rPr>
      <w:rFonts w:ascii="Calibri" w:hAnsi="Calibri" w:cs="Times New Roman"/>
      <w:sz w:val="22"/>
      <w:szCs w:val="22"/>
    </w:rPr>
  </w:style>
  <w:style w:type="character" w:customStyle="1" w:styleId="TitleChar">
    <w:name w:val="Title Char"/>
    <w:rsid w:val="00B52BDA"/>
    <w:rPr>
      <w:rFonts w:ascii="Times New Roman" w:hAnsi="Times New Roman" w:cs="Times New Roman"/>
      <w:b/>
      <w:sz w:val="24"/>
      <w:szCs w:val="24"/>
      <w:lang w:val="en-AU"/>
    </w:rPr>
  </w:style>
  <w:style w:type="character" w:customStyle="1" w:styleId="ListLabel1">
    <w:name w:val="ListLabel 1"/>
    <w:rsid w:val="00B52BDA"/>
    <w:rPr>
      <w:b/>
    </w:rPr>
  </w:style>
  <w:style w:type="character" w:customStyle="1" w:styleId="ListLabel2">
    <w:name w:val="ListLabel 2"/>
    <w:rsid w:val="00B52BDA"/>
    <w:rPr>
      <w:rFonts w:cs="Tahoma"/>
      <w:b/>
      <w:sz w:val="21"/>
      <w:szCs w:val="21"/>
    </w:rPr>
  </w:style>
  <w:style w:type="character" w:customStyle="1" w:styleId="ListLabel3">
    <w:name w:val="ListLabel 3"/>
    <w:rsid w:val="00B52BDA"/>
    <w:rPr>
      <w:rFonts w:cs="Courier New"/>
    </w:rPr>
  </w:style>
  <w:style w:type="character" w:customStyle="1" w:styleId="ListLabel4">
    <w:name w:val="ListLabel 4"/>
    <w:rsid w:val="00B52BDA"/>
    <w:rPr>
      <w:rFonts w:eastAsia="Calibri" w:cs="Times New Roman"/>
    </w:rPr>
  </w:style>
  <w:style w:type="character" w:customStyle="1" w:styleId="ListLabel5">
    <w:name w:val="ListLabel 5"/>
    <w:rsid w:val="00B52BDA"/>
    <w:rPr>
      <w:rFonts w:cs="Times New Roman"/>
      <w:b/>
      <w:sz w:val="22"/>
      <w:szCs w:val="22"/>
    </w:rPr>
  </w:style>
  <w:style w:type="character" w:customStyle="1" w:styleId="ListLabel6">
    <w:name w:val="ListLabel 6"/>
    <w:rsid w:val="00B52BDA"/>
    <w:rPr>
      <w:rFonts w:eastAsia="Times New Roman" w:cs="Times New Roman"/>
    </w:rPr>
  </w:style>
  <w:style w:type="character" w:customStyle="1" w:styleId="ListLabel7">
    <w:name w:val="ListLabel 7"/>
    <w:rsid w:val="00B52BDA"/>
    <w:rPr>
      <w:rFonts w:eastAsia="Times New Roman"/>
      <w:i w:val="0"/>
    </w:rPr>
  </w:style>
  <w:style w:type="character" w:customStyle="1" w:styleId="ListLabel8">
    <w:name w:val="ListLabel 8"/>
    <w:rsid w:val="00B52BDA"/>
    <w:rPr>
      <w:rFonts w:eastAsia="Times New Roman" w:cs="Garamond"/>
    </w:rPr>
  </w:style>
  <w:style w:type="character" w:customStyle="1" w:styleId="ListLabel9">
    <w:name w:val="ListLabel 9"/>
    <w:rsid w:val="00B52BDA"/>
    <w:rPr>
      <w:rFonts w:eastAsia="Times New Roman"/>
    </w:rPr>
  </w:style>
  <w:style w:type="character" w:customStyle="1" w:styleId="ListLabel10">
    <w:name w:val="ListLabel 10"/>
    <w:rsid w:val="00B52BDA"/>
    <w:rPr>
      <w:rFonts w:eastAsia="Calibri" w:cs="Times New Roman"/>
      <w:sz w:val="20"/>
    </w:rPr>
  </w:style>
  <w:style w:type="character" w:customStyle="1" w:styleId="ListLabel11">
    <w:name w:val="ListLabel 11"/>
    <w:rsid w:val="00B52BDA"/>
    <w:rPr>
      <w:rFonts w:cs="font363"/>
    </w:rPr>
  </w:style>
  <w:style w:type="character" w:customStyle="1" w:styleId="ListLabel12">
    <w:name w:val="ListLabel 12"/>
    <w:rsid w:val="00B52BDA"/>
    <w:rPr>
      <w:rFonts w:eastAsia="Calibri" w:cs="Tahoma"/>
    </w:rPr>
  </w:style>
  <w:style w:type="character" w:customStyle="1" w:styleId="ListLabel13">
    <w:name w:val="ListLabel 13"/>
    <w:rsid w:val="00B52BDA"/>
    <w:rPr>
      <w:rFonts w:cs="Symbol"/>
    </w:rPr>
  </w:style>
  <w:style w:type="character" w:customStyle="1" w:styleId="ListLabel14">
    <w:name w:val="ListLabel 14"/>
    <w:rsid w:val="00B52BDA"/>
    <w:rPr>
      <w:rFonts w:cs="Wingdings"/>
    </w:rPr>
  </w:style>
  <w:style w:type="character" w:customStyle="1" w:styleId="ListLabel15">
    <w:name w:val="ListLabel 15"/>
    <w:rsid w:val="00B52BDA"/>
    <w:rPr>
      <w:sz w:val="22"/>
      <w:szCs w:val="22"/>
    </w:rPr>
  </w:style>
  <w:style w:type="character" w:customStyle="1" w:styleId="ListLabel16">
    <w:name w:val="ListLabel 16"/>
    <w:rsid w:val="00B52BDA"/>
    <w:rPr>
      <w:rFonts w:eastAsia="Times New Roman" w:cs="Times New Roman"/>
      <w:color w:val="000000"/>
    </w:rPr>
  </w:style>
  <w:style w:type="character" w:customStyle="1" w:styleId="ListLabel17">
    <w:name w:val="ListLabel 17"/>
    <w:rsid w:val="00B52BDA"/>
    <w:rPr>
      <w:rFonts w:cs="Garamond"/>
    </w:rPr>
  </w:style>
  <w:style w:type="character" w:customStyle="1" w:styleId="ListLabel18">
    <w:name w:val="ListLabel 18"/>
    <w:rsid w:val="00B52BDA"/>
    <w:rPr>
      <w:b w:val="0"/>
      <w:i w:val="0"/>
    </w:rPr>
  </w:style>
  <w:style w:type="character" w:customStyle="1" w:styleId="ListLabel19">
    <w:name w:val="ListLabel 19"/>
    <w:rsid w:val="00B52BDA"/>
    <w:rPr>
      <w:b/>
      <w:sz w:val="21"/>
      <w:szCs w:val="21"/>
    </w:rPr>
  </w:style>
  <w:style w:type="character" w:customStyle="1" w:styleId="ListLabel20">
    <w:name w:val="ListLabel 20"/>
    <w:rsid w:val="00B52BDA"/>
    <w:rPr>
      <w:rFonts w:cs="Times New Roman"/>
    </w:rPr>
  </w:style>
  <w:style w:type="character" w:customStyle="1" w:styleId="ListLabel21">
    <w:name w:val="ListLabel 21"/>
    <w:rsid w:val="00B52BDA"/>
    <w:rPr>
      <w:rFonts w:eastAsia="Calibri" w:cs="Times New Roman"/>
      <w:b w:val="0"/>
      <w:color w:val="00000A"/>
    </w:rPr>
  </w:style>
  <w:style w:type="character" w:customStyle="1" w:styleId="ListLabel22">
    <w:name w:val="ListLabel 22"/>
    <w:rsid w:val="00B52BDA"/>
    <w:rPr>
      <w:i w:val="0"/>
    </w:rPr>
  </w:style>
  <w:style w:type="character" w:customStyle="1" w:styleId="Lbjegyzet-karakterek">
    <w:name w:val="Lábjegyzet-karakterek"/>
    <w:rsid w:val="00B52BDA"/>
    <w:rPr>
      <w:vertAlign w:val="superscript"/>
    </w:rPr>
  </w:style>
  <w:style w:type="character" w:customStyle="1" w:styleId="Vgjegyzet-karakterek">
    <w:name w:val="Végjegyzet-karakterek"/>
    <w:rsid w:val="00B52BDA"/>
    <w:rPr>
      <w:vertAlign w:val="superscript"/>
    </w:rPr>
  </w:style>
  <w:style w:type="character" w:customStyle="1" w:styleId="ListLabel23">
    <w:name w:val="ListLabel 23"/>
    <w:rsid w:val="00B52BDA"/>
    <w:rPr>
      <w:b/>
    </w:rPr>
  </w:style>
  <w:style w:type="character" w:customStyle="1" w:styleId="ListLabel24">
    <w:name w:val="ListLabel 24"/>
    <w:rsid w:val="00B52BDA"/>
    <w:rPr>
      <w:b/>
      <w:sz w:val="21"/>
      <w:szCs w:val="21"/>
    </w:rPr>
  </w:style>
  <w:style w:type="character" w:customStyle="1" w:styleId="ListLabel25">
    <w:name w:val="ListLabel 25"/>
    <w:rsid w:val="00B52BDA"/>
    <w:rPr>
      <w:rFonts w:cs="Times New Roman"/>
    </w:rPr>
  </w:style>
  <w:style w:type="character" w:customStyle="1" w:styleId="ListLabel26">
    <w:name w:val="ListLabel 26"/>
    <w:rsid w:val="00B52BDA"/>
    <w:rPr>
      <w:rFonts w:cs="Courier New"/>
    </w:rPr>
  </w:style>
  <w:style w:type="character" w:customStyle="1" w:styleId="ListLabel27">
    <w:name w:val="ListLabel 27"/>
    <w:rsid w:val="00B52BDA"/>
    <w:rPr>
      <w:rFonts w:cs="Wingdings"/>
    </w:rPr>
  </w:style>
  <w:style w:type="character" w:customStyle="1" w:styleId="ListLabel28">
    <w:name w:val="ListLabel 28"/>
    <w:rsid w:val="00B52BDA"/>
    <w:rPr>
      <w:rFonts w:cs="Symbol"/>
    </w:rPr>
  </w:style>
  <w:style w:type="character" w:customStyle="1" w:styleId="ListLabel29">
    <w:name w:val="ListLabel 29"/>
    <w:rsid w:val="00B52BDA"/>
    <w:rPr>
      <w:rFonts w:cs="Symbol"/>
      <w:b/>
    </w:rPr>
  </w:style>
  <w:style w:type="character" w:customStyle="1" w:styleId="ListLabel30">
    <w:name w:val="ListLabel 30"/>
    <w:rsid w:val="00B52BDA"/>
    <w:rPr>
      <w:b/>
      <w:sz w:val="22"/>
      <w:szCs w:val="22"/>
    </w:rPr>
  </w:style>
  <w:style w:type="character" w:customStyle="1" w:styleId="ListLabel31">
    <w:name w:val="ListLabel 31"/>
    <w:rsid w:val="00B52BDA"/>
    <w:rPr>
      <w:i w:val="0"/>
    </w:rPr>
  </w:style>
  <w:style w:type="character" w:customStyle="1" w:styleId="ListLabel32">
    <w:name w:val="ListLabel 32"/>
    <w:rsid w:val="00B52BDA"/>
    <w:rPr>
      <w:rFonts w:cs="Garamond"/>
    </w:rPr>
  </w:style>
  <w:style w:type="character" w:customStyle="1" w:styleId="ListLabel33">
    <w:name w:val="ListLabel 33"/>
    <w:rsid w:val="00B52BDA"/>
    <w:rPr>
      <w:b w:val="0"/>
      <w:i w:val="0"/>
    </w:rPr>
  </w:style>
  <w:style w:type="character" w:customStyle="1" w:styleId="ListLabel34">
    <w:name w:val="ListLabel 34"/>
    <w:rsid w:val="00B52BDA"/>
    <w:rPr>
      <w:rFonts w:cs="Arial"/>
      <w:b/>
    </w:rPr>
  </w:style>
  <w:style w:type="character" w:customStyle="1" w:styleId="ListLabel35">
    <w:name w:val="ListLabel 35"/>
    <w:rsid w:val="00B52BDA"/>
    <w:rPr>
      <w:b/>
    </w:rPr>
  </w:style>
  <w:style w:type="character" w:customStyle="1" w:styleId="ListLabel36">
    <w:name w:val="ListLabel 36"/>
    <w:rsid w:val="00B52BDA"/>
    <w:rPr>
      <w:b/>
      <w:sz w:val="21"/>
      <w:szCs w:val="21"/>
    </w:rPr>
  </w:style>
  <w:style w:type="character" w:customStyle="1" w:styleId="ListLabel37">
    <w:name w:val="ListLabel 37"/>
    <w:rsid w:val="00B52BDA"/>
    <w:rPr>
      <w:rFonts w:cs="Times New Roman"/>
    </w:rPr>
  </w:style>
  <w:style w:type="character" w:customStyle="1" w:styleId="ListLabel38">
    <w:name w:val="ListLabel 38"/>
    <w:rsid w:val="00B52BDA"/>
    <w:rPr>
      <w:rFonts w:cs="Courier New"/>
    </w:rPr>
  </w:style>
  <w:style w:type="character" w:customStyle="1" w:styleId="ListLabel39">
    <w:name w:val="ListLabel 39"/>
    <w:rsid w:val="00B52BDA"/>
    <w:rPr>
      <w:rFonts w:cs="Wingdings"/>
    </w:rPr>
  </w:style>
  <w:style w:type="character" w:customStyle="1" w:styleId="ListLabel40">
    <w:name w:val="ListLabel 40"/>
    <w:rsid w:val="00B52BDA"/>
    <w:rPr>
      <w:rFonts w:cs="Symbol"/>
    </w:rPr>
  </w:style>
  <w:style w:type="character" w:customStyle="1" w:styleId="ListLabel41">
    <w:name w:val="ListLabel 41"/>
    <w:rsid w:val="00B52BDA"/>
    <w:rPr>
      <w:rFonts w:cs="Symbol"/>
      <w:b/>
    </w:rPr>
  </w:style>
  <w:style w:type="character" w:customStyle="1" w:styleId="ListLabel42">
    <w:name w:val="ListLabel 42"/>
    <w:rsid w:val="00B52BDA"/>
    <w:rPr>
      <w:b/>
      <w:sz w:val="22"/>
      <w:szCs w:val="22"/>
    </w:rPr>
  </w:style>
  <w:style w:type="character" w:customStyle="1" w:styleId="ListLabel43">
    <w:name w:val="ListLabel 43"/>
    <w:rsid w:val="00B52BDA"/>
    <w:rPr>
      <w:i w:val="0"/>
    </w:rPr>
  </w:style>
  <w:style w:type="character" w:customStyle="1" w:styleId="ListLabel44">
    <w:name w:val="ListLabel 44"/>
    <w:rsid w:val="00B52BDA"/>
    <w:rPr>
      <w:rFonts w:cs="Garamond"/>
    </w:rPr>
  </w:style>
  <w:style w:type="character" w:customStyle="1" w:styleId="ListLabel45">
    <w:name w:val="ListLabel 45"/>
    <w:rsid w:val="00B52BDA"/>
    <w:rPr>
      <w:b w:val="0"/>
      <w:i w:val="0"/>
    </w:rPr>
  </w:style>
  <w:style w:type="character" w:customStyle="1" w:styleId="ListLabel46">
    <w:name w:val="ListLabel 46"/>
    <w:rsid w:val="00B52BDA"/>
    <w:rPr>
      <w:rFonts w:cs="Arial"/>
      <w:b/>
    </w:rPr>
  </w:style>
  <w:style w:type="character" w:customStyle="1" w:styleId="ListLabel47">
    <w:name w:val="ListLabel 47"/>
    <w:rsid w:val="00B52BDA"/>
    <w:rPr>
      <w:b/>
    </w:rPr>
  </w:style>
  <w:style w:type="character" w:customStyle="1" w:styleId="ListLabel48">
    <w:name w:val="ListLabel 48"/>
    <w:rsid w:val="00B52BDA"/>
    <w:rPr>
      <w:b/>
      <w:sz w:val="21"/>
      <w:szCs w:val="21"/>
    </w:rPr>
  </w:style>
  <w:style w:type="character" w:customStyle="1" w:styleId="ListLabel49">
    <w:name w:val="ListLabel 49"/>
    <w:rsid w:val="00B52BDA"/>
    <w:rPr>
      <w:rFonts w:cs="Times New Roman"/>
    </w:rPr>
  </w:style>
  <w:style w:type="character" w:customStyle="1" w:styleId="ListLabel50">
    <w:name w:val="ListLabel 50"/>
    <w:rsid w:val="00B52BDA"/>
    <w:rPr>
      <w:rFonts w:cs="Courier New"/>
    </w:rPr>
  </w:style>
  <w:style w:type="character" w:customStyle="1" w:styleId="ListLabel51">
    <w:name w:val="ListLabel 51"/>
    <w:rsid w:val="00B52BDA"/>
    <w:rPr>
      <w:rFonts w:cs="Wingdings"/>
    </w:rPr>
  </w:style>
  <w:style w:type="character" w:customStyle="1" w:styleId="ListLabel52">
    <w:name w:val="ListLabel 52"/>
    <w:rsid w:val="00B52BDA"/>
    <w:rPr>
      <w:rFonts w:cs="Symbol"/>
    </w:rPr>
  </w:style>
  <w:style w:type="character" w:customStyle="1" w:styleId="ListLabel53">
    <w:name w:val="ListLabel 53"/>
    <w:rsid w:val="00B52BDA"/>
    <w:rPr>
      <w:rFonts w:cs="Symbol"/>
      <w:b/>
    </w:rPr>
  </w:style>
  <w:style w:type="character" w:customStyle="1" w:styleId="ListLabel54">
    <w:name w:val="ListLabel 54"/>
    <w:rsid w:val="00B52BDA"/>
    <w:rPr>
      <w:b/>
      <w:sz w:val="22"/>
      <w:szCs w:val="22"/>
    </w:rPr>
  </w:style>
  <w:style w:type="character" w:customStyle="1" w:styleId="ListLabel55">
    <w:name w:val="ListLabel 55"/>
    <w:rsid w:val="00B52BDA"/>
    <w:rPr>
      <w:rFonts w:cs="Garamond"/>
    </w:rPr>
  </w:style>
  <w:style w:type="character" w:customStyle="1" w:styleId="ListLabel56">
    <w:name w:val="ListLabel 56"/>
    <w:rsid w:val="00B52BDA"/>
    <w:rPr>
      <w:b w:val="0"/>
      <w:i w:val="0"/>
    </w:rPr>
  </w:style>
  <w:style w:type="character" w:customStyle="1" w:styleId="ListLabel57">
    <w:name w:val="ListLabel 57"/>
    <w:rsid w:val="00B52BDA"/>
    <w:rPr>
      <w:rFonts w:cs="Arial"/>
      <w:b/>
    </w:rPr>
  </w:style>
  <w:style w:type="character" w:customStyle="1" w:styleId="ListLabel58">
    <w:name w:val="ListLabel 58"/>
    <w:rsid w:val="00B52BDA"/>
    <w:rPr>
      <w:i w:val="0"/>
    </w:rPr>
  </w:style>
  <w:style w:type="character" w:customStyle="1" w:styleId="ListLabel59">
    <w:name w:val="ListLabel 59"/>
    <w:rsid w:val="00B52BDA"/>
    <w:rPr>
      <w:b/>
    </w:rPr>
  </w:style>
  <w:style w:type="character" w:customStyle="1" w:styleId="ListLabel60">
    <w:name w:val="ListLabel 60"/>
    <w:rsid w:val="00B52BDA"/>
    <w:rPr>
      <w:b/>
      <w:sz w:val="21"/>
      <w:szCs w:val="21"/>
    </w:rPr>
  </w:style>
  <w:style w:type="character" w:customStyle="1" w:styleId="ListLabel61">
    <w:name w:val="ListLabel 61"/>
    <w:rsid w:val="00B52BDA"/>
    <w:rPr>
      <w:rFonts w:cs="Times New Roman"/>
    </w:rPr>
  </w:style>
  <w:style w:type="character" w:customStyle="1" w:styleId="ListLabel62">
    <w:name w:val="ListLabel 62"/>
    <w:rsid w:val="00B52BDA"/>
    <w:rPr>
      <w:rFonts w:cs="Courier New"/>
    </w:rPr>
  </w:style>
  <w:style w:type="character" w:customStyle="1" w:styleId="ListLabel63">
    <w:name w:val="ListLabel 63"/>
    <w:rsid w:val="00B52BDA"/>
    <w:rPr>
      <w:rFonts w:cs="Wingdings"/>
    </w:rPr>
  </w:style>
  <w:style w:type="character" w:customStyle="1" w:styleId="ListLabel64">
    <w:name w:val="ListLabel 64"/>
    <w:rsid w:val="00B52BDA"/>
    <w:rPr>
      <w:rFonts w:cs="Symbol"/>
    </w:rPr>
  </w:style>
  <w:style w:type="character" w:customStyle="1" w:styleId="ListLabel65">
    <w:name w:val="ListLabel 65"/>
    <w:rsid w:val="00B52BDA"/>
    <w:rPr>
      <w:rFonts w:cs="Symbol"/>
      <w:b/>
    </w:rPr>
  </w:style>
  <w:style w:type="character" w:customStyle="1" w:styleId="ListLabel66">
    <w:name w:val="ListLabel 66"/>
    <w:rsid w:val="00B52BDA"/>
    <w:rPr>
      <w:b/>
      <w:sz w:val="22"/>
      <w:szCs w:val="22"/>
    </w:rPr>
  </w:style>
  <w:style w:type="character" w:customStyle="1" w:styleId="ListLabel67">
    <w:name w:val="ListLabel 67"/>
    <w:rsid w:val="00B52BDA"/>
    <w:rPr>
      <w:rFonts w:cs="Garamond"/>
    </w:rPr>
  </w:style>
  <w:style w:type="character" w:customStyle="1" w:styleId="ListLabel68">
    <w:name w:val="ListLabel 68"/>
    <w:rsid w:val="00B52BDA"/>
    <w:rPr>
      <w:b w:val="0"/>
      <w:i w:val="0"/>
    </w:rPr>
  </w:style>
  <w:style w:type="character" w:customStyle="1" w:styleId="ListLabel69">
    <w:name w:val="ListLabel 69"/>
    <w:rsid w:val="00B52BDA"/>
    <w:rPr>
      <w:rFonts w:cs="Arial"/>
      <w:b/>
    </w:rPr>
  </w:style>
  <w:style w:type="character" w:customStyle="1" w:styleId="ListLabel70">
    <w:name w:val="ListLabel 70"/>
    <w:rsid w:val="00B52BDA"/>
    <w:rPr>
      <w:i w:val="0"/>
    </w:rPr>
  </w:style>
  <w:style w:type="character" w:customStyle="1" w:styleId="WW-Lbjegyzet-karakterek">
    <w:name w:val="WW-Lábjegyzet-karakterek"/>
    <w:rsid w:val="00B52BDA"/>
  </w:style>
  <w:style w:type="character" w:customStyle="1" w:styleId="WW-Vgjegyzet-karakterek">
    <w:name w:val="WW-Végjegyzet-karakterek"/>
    <w:rsid w:val="00B52BDA"/>
  </w:style>
  <w:style w:type="character" w:customStyle="1" w:styleId="Lbjegyzet-hivatkozs11">
    <w:name w:val="Lábjegyzet-hivatkozás11"/>
    <w:rsid w:val="00B52BDA"/>
    <w:rPr>
      <w:vertAlign w:val="superscript"/>
    </w:rPr>
  </w:style>
  <w:style w:type="character" w:customStyle="1" w:styleId="Vgjegyzet-hivatkozs1">
    <w:name w:val="Végjegyzet-hivatkozás1"/>
    <w:rsid w:val="00B52BDA"/>
    <w:rPr>
      <w:vertAlign w:val="superscript"/>
    </w:rPr>
  </w:style>
  <w:style w:type="character" w:customStyle="1" w:styleId="Szvegtrzs3Char1">
    <w:name w:val="Szövegtörzs 3 Char1"/>
    <w:rsid w:val="00B52BDA"/>
    <w:rPr>
      <w:rFonts w:ascii="Arial" w:eastAsia="Calibri" w:hAnsi="Arial" w:cs="Arial"/>
      <w:color w:val="000000"/>
      <w:kern w:val="1"/>
      <w:sz w:val="16"/>
      <w:szCs w:val="16"/>
    </w:rPr>
  </w:style>
  <w:style w:type="character" w:customStyle="1" w:styleId="Szvegtrzsbehzssal3Char1">
    <w:name w:val="Szövegtörzs behúzással 3 Char1"/>
    <w:rsid w:val="00B52BDA"/>
    <w:rPr>
      <w:rFonts w:ascii="Arial" w:eastAsia="Calibri" w:hAnsi="Arial" w:cs="Arial"/>
      <w:color w:val="000000"/>
      <w:kern w:val="1"/>
      <w:sz w:val="16"/>
      <w:szCs w:val="16"/>
    </w:rPr>
  </w:style>
  <w:style w:type="character" w:customStyle="1" w:styleId="Jegyzethivatkozs11">
    <w:name w:val="Jegyzethivatkozás11"/>
    <w:rsid w:val="00B52BDA"/>
    <w:rPr>
      <w:sz w:val="16"/>
      <w:szCs w:val="16"/>
    </w:rPr>
  </w:style>
  <w:style w:type="character" w:customStyle="1" w:styleId="JegyzetszvegChar1">
    <w:name w:val="Jegyzetszöveg Char1"/>
    <w:rsid w:val="00B52BDA"/>
    <w:rPr>
      <w:rFonts w:ascii="Arial" w:eastAsia="Calibri" w:hAnsi="Arial" w:cs="Arial"/>
      <w:color w:val="000000"/>
      <w:kern w:val="1"/>
    </w:rPr>
  </w:style>
  <w:style w:type="character" w:customStyle="1" w:styleId="MegjegyzstrgyaChar">
    <w:name w:val="Megjegyzés tárgya Char"/>
    <w:rsid w:val="00B52BDA"/>
    <w:rPr>
      <w:rFonts w:ascii="Arial" w:eastAsia="Calibri" w:hAnsi="Arial" w:cs="Arial"/>
      <w:b/>
      <w:bCs/>
      <w:color w:val="000000"/>
      <w:kern w:val="1"/>
    </w:rPr>
  </w:style>
  <w:style w:type="character" w:customStyle="1" w:styleId="BuborkszvegChar">
    <w:name w:val="Buborékszöveg Char"/>
    <w:rsid w:val="00B52BDA"/>
    <w:rPr>
      <w:rFonts w:ascii="Segoe UI" w:eastAsia="Calibri" w:hAnsi="Segoe UI" w:cs="Segoe UI"/>
      <w:color w:val="000000"/>
      <w:kern w:val="1"/>
      <w:sz w:val="18"/>
      <w:szCs w:val="18"/>
    </w:rPr>
  </w:style>
  <w:style w:type="character" w:styleId="Lbjegyzet-hivatkozs">
    <w:name w:val="footnote reference"/>
    <w:aliases w:val="BVI fnr,Footnote symbol,Times 10 Point,Exposant 3 Point,Footnote Reference Number, Exposant 3 Point,16 Point,Superscript 6 Point, BVI fnr,Char3 Char1,Char Char1 Char1,Char Char3 Char1,Char1 Char1,Char Char Char Char2 Char1"/>
    <w:uiPriority w:val="99"/>
    <w:rsid w:val="00B52BDA"/>
    <w:rPr>
      <w:vertAlign w:val="superscript"/>
    </w:rPr>
  </w:style>
  <w:style w:type="character" w:styleId="Vgjegyzet-hivatkozs">
    <w:name w:val="endnote reference"/>
    <w:rsid w:val="00B52BDA"/>
    <w:rPr>
      <w:vertAlign w:val="superscript"/>
    </w:rPr>
  </w:style>
  <w:style w:type="paragraph" w:customStyle="1" w:styleId="Cmsor">
    <w:name w:val="Címsor"/>
    <w:basedOn w:val="Norml"/>
    <w:next w:val="Szvegtrzs"/>
    <w:rsid w:val="00B52BDA"/>
    <w:pPr>
      <w:keepNext/>
      <w:spacing w:before="240" w:after="120"/>
    </w:pPr>
    <w:rPr>
      <w:rFonts w:eastAsia="SimSun" w:cs="Mangal"/>
      <w:sz w:val="28"/>
      <w:szCs w:val="28"/>
    </w:rPr>
  </w:style>
  <w:style w:type="paragraph" w:styleId="Szvegtrzs">
    <w:name w:val="Body Text"/>
    <w:basedOn w:val="Norml"/>
    <w:rsid w:val="00B52BDA"/>
    <w:pPr>
      <w:widowControl w:val="0"/>
      <w:tabs>
        <w:tab w:val="left" w:pos="1134"/>
        <w:tab w:val="left" w:pos="3119"/>
      </w:tabs>
      <w:spacing w:line="100" w:lineRule="atLeast"/>
      <w:jc w:val="center"/>
    </w:pPr>
    <w:rPr>
      <w:rFonts w:eastAsia="Times New Roman"/>
      <w:b/>
      <w:sz w:val="48"/>
      <w:szCs w:val="20"/>
    </w:rPr>
  </w:style>
  <w:style w:type="paragraph" w:styleId="Lista">
    <w:name w:val="List"/>
    <w:basedOn w:val="Szvegtrzs"/>
    <w:rsid w:val="00B52BDA"/>
    <w:rPr>
      <w:rFonts w:cs="Mangal"/>
    </w:rPr>
  </w:style>
  <w:style w:type="paragraph" w:styleId="Kpalrs">
    <w:name w:val="caption"/>
    <w:basedOn w:val="Norml"/>
    <w:qFormat/>
    <w:rsid w:val="00B52BDA"/>
    <w:pPr>
      <w:suppressLineNumbers/>
      <w:spacing w:before="120" w:after="120"/>
    </w:pPr>
    <w:rPr>
      <w:rFonts w:cs="Mangal"/>
      <w:i/>
      <w:iCs/>
    </w:rPr>
  </w:style>
  <w:style w:type="paragraph" w:customStyle="1" w:styleId="Trgymutat">
    <w:name w:val="Tárgymutató"/>
    <w:basedOn w:val="Norml"/>
    <w:rsid w:val="00B52BDA"/>
    <w:pPr>
      <w:suppressLineNumbers/>
    </w:pPr>
    <w:rPr>
      <w:rFonts w:cs="Mangal"/>
    </w:rPr>
  </w:style>
  <w:style w:type="paragraph" w:customStyle="1" w:styleId="Szvegtrzs31">
    <w:name w:val="Szövegtörzs 31"/>
    <w:basedOn w:val="Norml"/>
    <w:uiPriority w:val="99"/>
    <w:rsid w:val="00B52BDA"/>
    <w:pPr>
      <w:suppressAutoHyphens w:val="0"/>
      <w:spacing w:after="120"/>
      <w:textAlignment w:val="auto"/>
    </w:pPr>
    <w:rPr>
      <w:rFonts w:ascii="Times New Roman" w:eastAsia="Times New Roman" w:hAnsi="Times New Roman" w:cs="Times New Roman"/>
      <w:color w:val="auto"/>
      <w:sz w:val="16"/>
      <w:szCs w:val="16"/>
    </w:rPr>
  </w:style>
  <w:style w:type="paragraph" w:customStyle="1" w:styleId="Szvegtrzsbehzssal31">
    <w:name w:val="Szövegtörzs behúzással 31"/>
    <w:basedOn w:val="Norml"/>
    <w:rsid w:val="00B52BDA"/>
    <w:pPr>
      <w:suppressAutoHyphens w:val="0"/>
      <w:spacing w:after="120"/>
      <w:ind w:left="283"/>
      <w:textAlignment w:val="auto"/>
    </w:pPr>
    <w:rPr>
      <w:rFonts w:ascii="Times New Roman" w:eastAsia="Times New Roman" w:hAnsi="Times New Roman" w:cs="Times New Roman"/>
      <w:color w:val="auto"/>
      <w:sz w:val="16"/>
      <w:szCs w:val="16"/>
    </w:rPr>
  </w:style>
  <w:style w:type="paragraph" w:customStyle="1" w:styleId="Kpalrs1">
    <w:name w:val="Képaláírás1"/>
    <w:basedOn w:val="Norml"/>
    <w:rsid w:val="00B52BDA"/>
    <w:pPr>
      <w:suppressLineNumbers/>
      <w:spacing w:before="120" w:after="120"/>
    </w:pPr>
    <w:rPr>
      <w:rFonts w:cs="Mangal"/>
      <w:i/>
      <w:iCs/>
    </w:rPr>
  </w:style>
  <w:style w:type="paragraph" w:customStyle="1" w:styleId="Listaszerbekezds1">
    <w:name w:val="Listaszerű bekezdés1"/>
    <w:basedOn w:val="Norml"/>
    <w:rsid w:val="00B52BDA"/>
    <w:pPr>
      <w:spacing w:before="120" w:after="120" w:line="100" w:lineRule="atLeast"/>
      <w:ind w:left="720"/>
      <w:contextualSpacing/>
    </w:pPr>
    <w:rPr>
      <w:rFonts w:ascii="Verdana" w:hAnsi="Verdana" w:cs="Verdana"/>
    </w:rPr>
  </w:style>
  <w:style w:type="paragraph" w:customStyle="1" w:styleId="standard">
    <w:name w:val="standard"/>
    <w:basedOn w:val="Norml"/>
    <w:link w:val="standardChar"/>
    <w:rsid w:val="00B52BDA"/>
    <w:pPr>
      <w:spacing w:before="28" w:after="28" w:line="100" w:lineRule="atLeast"/>
    </w:pPr>
    <w:rPr>
      <w:rFonts w:ascii="Times New Roman" w:eastAsia="Times New Roman" w:hAnsi="Times New Roman" w:cs="Times New Roman"/>
    </w:rPr>
  </w:style>
  <w:style w:type="paragraph" w:styleId="lfej">
    <w:name w:val="header"/>
    <w:basedOn w:val="Norml"/>
    <w:uiPriority w:val="99"/>
    <w:rsid w:val="00B52BDA"/>
    <w:pPr>
      <w:suppressLineNumbers/>
      <w:tabs>
        <w:tab w:val="center" w:pos="4513"/>
        <w:tab w:val="right" w:pos="9026"/>
      </w:tabs>
    </w:pPr>
  </w:style>
  <w:style w:type="paragraph" w:styleId="llb">
    <w:name w:val="footer"/>
    <w:basedOn w:val="Norml"/>
    <w:uiPriority w:val="99"/>
    <w:rsid w:val="00B52BDA"/>
    <w:pPr>
      <w:suppressLineNumbers/>
      <w:tabs>
        <w:tab w:val="center" w:pos="4513"/>
        <w:tab w:val="right" w:pos="9026"/>
      </w:tabs>
    </w:pPr>
  </w:style>
  <w:style w:type="paragraph" w:customStyle="1" w:styleId="NormlWeb1">
    <w:name w:val="Normál (Web)1"/>
    <w:basedOn w:val="Norml"/>
    <w:rsid w:val="00B52BDA"/>
    <w:pPr>
      <w:spacing w:before="28" w:after="28" w:line="100" w:lineRule="atLeast"/>
    </w:pPr>
    <w:rPr>
      <w:rFonts w:ascii="Times New Roman" w:eastAsia="Times New Roman" w:hAnsi="Times New Roman" w:cs="Times New Roman"/>
    </w:rPr>
  </w:style>
  <w:style w:type="paragraph" w:customStyle="1" w:styleId="modszerszoveg">
    <w:name w:val="modszer_szoveg"/>
    <w:basedOn w:val="Norml"/>
    <w:rsid w:val="00B52BDA"/>
    <w:pPr>
      <w:spacing w:before="240" w:line="100" w:lineRule="atLeast"/>
      <w:ind w:left="720"/>
    </w:pPr>
    <w:rPr>
      <w:rFonts w:ascii="Bookman Old Style" w:eastAsia="Times New Roman" w:hAnsi="Bookman Old Style" w:cs="Bookman Old Style"/>
    </w:rPr>
  </w:style>
  <w:style w:type="paragraph" w:customStyle="1" w:styleId="Hivatkozsjegyzk-fej1">
    <w:name w:val="Hivatkozásjegyzék-fej1"/>
    <w:basedOn w:val="Cmsor1"/>
    <w:rsid w:val="00B52BDA"/>
    <w:pPr>
      <w:keepLines/>
      <w:suppressLineNumbers/>
      <w:spacing w:before="480"/>
    </w:pPr>
    <w:rPr>
      <w:color w:val="365F91"/>
      <w:sz w:val="28"/>
      <w:szCs w:val="28"/>
    </w:rPr>
  </w:style>
  <w:style w:type="paragraph" w:styleId="TJ1">
    <w:name w:val="toc 1"/>
    <w:basedOn w:val="Norml"/>
    <w:rsid w:val="00B52BDA"/>
    <w:pPr>
      <w:tabs>
        <w:tab w:val="right" w:leader="dot" w:pos="9638"/>
      </w:tabs>
    </w:pPr>
  </w:style>
  <w:style w:type="paragraph" w:customStyle="1" w:styleId="Lbjegyzetszveg1">
    <w:name w:val="Lábjegyzetszöveg1"/>
    <w:basedOn w:val="Norml"/>
    <w:rsid w:val="00B52BDA"/>
    <w:pPr>
      <w:spacing w:line="100" w:lineRule="atLeast"/>
    </w:pPr>
    <w:rPr>
      <w:rFonts w:eastAsia="Times New Roman"/>
      <w:sz w:val="20"/>
      <w:szCs w:val="20"/>
    </w:rPr>
  </w:style>
  <w:style w:type="paragraph" w:customStyle="1" w:styleId="OkeanBehuzas">
    <w:name w:val="Okean_Behuzas"/>
    <w:basedOn w:val="Norml"/>
    <w:rsid w:val="00B52BDA"/>
    <w:pPr>
      <w:spacing w:after="60" w:line="360" w:lineRule="exact"/>
      <w:ind w:left="567"/>
    </w:pPr>
    <w:rPr>
      <w:rFonts w:eastAsia="Times New Roman"/>
    </w:rPr>
  </w:style>
  <w:style w:type="paragraph" w:customStyle="1" w:styleId="Listaszerbekezds12">
    <w:name w:val="Listaszerű bekezdés12"/>
    <w:basedOn w:val="Norml"/>
    <w:rsid w:val="00B52BDA"/>
    <w:pPr>
      <w:spacing w:line="100" w:lineRule="atLeast"/>
      <w:ind w:left="720"/>
      <w:contextualSpacing/>
    </w:pPr>
    <w:rPr>
      <w:rFonts w:ascii="Times New Roman" w:eastAsia="Times New Roman" w:hAnsi="Times New Roman" w:cs="Times New Roman"/>
      <w:lang w:val="en-GB"/>
    </w:rPr>
  </w:style>
  <w:style w:type="paragraph" w:customStyle="1" w:styleId="CharCharCharChar">
    <w:name w:val="Char Char Char Char"/>
    <w:basedOn w:val="Norml"/>
    <w:rsid w:val="00B52BDA"/>
    <w:pPr>
      <w:spacing w:after="160" w:line="240" w:lineRule="exact"/>
    </w:pPr>
    <w:rPr>
      <w:rFonts w:ascii="Verdana" w:eastAsia="Times New Roman" w:hAnsi="Verdana" w:cs="Verdana"/>
      <w:sz w:val="20"/>
      <w:szCs w:val="20"/>
      <w:lang w:val="en-US"/>
    </w:rPr>
  </w:style>
  <w:style w:type="paragraph" w:customStyle="1" w:styleId="Char">
    <w:name w:val="Char"/>
    <w:basedOn w:val="Norml"/>
    <w:rsid w:val="00B52BDA"/>
    <w:pPr>
      <w:widowControl w:val="0"/>
      <w:spacing w:after="160" w:line="240" w:lineRule="exact"/>
    </w:pPr>
    <w:rPr>
      <w:rFonts w:ascii="Verdana" w:eastAsia="Times New Roman" w:hAnsi="Verdana" w:cs="Verdana"/>
      <w:sz w:val="20"/>
      <w:szCs w:val="20"/>
      <w:lang w:val="en-US"/>
    </w:rPr>
  </w:style>
  <w:style w:type="paragraph" w:customStyle="1" w:styleId="Jegyzetszveg1">
    <w:name w:val="Jegyzetszöveg1"/>
    <w:basedOn w:val="Norml"/>
    <w:rsid w:val="00B52BDA"/>
    <w:rPr>
      <w:sz w:val="20"/>
      <w:szCs w:val="20"/>
    </w:rPr>
  </w:style>
  <w:style w:type="paragraph" w:customStyle="1" w:styleId="Megjegyzstrgya1">
    <w:name w:val="Megjegyzés tárgya1"/>
    <w:basedOn w:val="Jegyzetszveg1"/>
    <w:rsid w:val="00B52BDA"/>
    <w:rPr>
      <w:b/>
      <w:bCs/>
    </w:rPr>
  </w:style>
  <w:style w:type="paragraph" w:customStyle="1" w:styleId="Buborkszveg1">
    <w:name w:val="Buborékszöveg1"/>
    <w:basedOn w:val="Norml"/>
    <w:rsid w:val="00B52BDA"/>
    <w:rPr>
      <w:rFonts w:cs="Tahoma"/>
      <w:sz w:val="16"/>
      <w:szCs w:val="16"/>
    </w:rPr>
  </w:style>
  <w:style w:type="paragraph" w:styleId="Cm">
    <w:name w:val="Title"/>
    <w:basedOn w:val="Norml"/>
    <w:next w:val="Alcm"/>
    <w:link w:val="CmChar"/>
    <w:qFormat/>
    <w:rsid w:val="00B52BDA"/>
    <w:pPr>
      <w:widowControl w:val="0"/>
      <w:tabs>
        <w:tab w:val="left" w:pos="284"/>
        <w:tab w:val="left" w:pos="567"/>
        <w:tab w:val="left" w:pos="851"/>
        <w:tab w:val="left" w:pos="1134"/>
      </w:tabs>
      <w:spacing w:line="100" w:lineRule="atLeast"/>
      <w:jc w:val="center"/>
    </w:pPr>
    <w:rPr>
      <w:rFonts w:ascii="Times New Roman" w:eastAsia="Times New Roman" w:hAnsi="Times New Roman" w:cs="Times New Roman"/>
      <w:b/>
      <w:bCs/>
      <w:lang w:val="en-AU"/>
    </w:rPr>
  </w:style>
  <w:style w:type="paragraph" w:styleId="Alcm">
    <w:name w:val="Subtitle"/>
    <w:basedOn w:val="Norml"/>
    <w:next w:val="Szvegtrzs"/>
    <w:qFormat/>
    <w:rsid w:val="00B52BDA"/>
    <w:pPr>
      <w:spacing w:after="60"/>
      <w:jc w:val="center"/>
    </w:pPr>
    <w:rPr>
      <w:rFonts w:ascii="Cambria" w:eastAsia="Times New Roman" w:hAnsi="Cambria" w:cs="Cambria"/>
      <w:i/>
      <w:iCs/>
    </w:rPr>
  </w:style>
  <w:style w:type="paragraph" w:customStyle="1" w:styleId="Stlus1">
    <w:name w:val="Stílus1"/>
    <w:basedOn w:val="Norml"/>
    <w:rsid w:val="00B52BDA"/>
    <w:pPr>
      <w:spacing w:before="40" w:after="40" w:line="100" w:lineRule="atLeast"/>
    </w:pPr>
    <w:rPr>
      <w:rFonts w:ascii="Times New Roman" w:eastAsia="Times New Roman" w:hAnsi="Times New Roman" w:cs="Times New Roman"/>
    </w:rPr>
  </w:style>
  <w:style w:type="paragraph" w:customStyle="1" w:styleId="Szvegtrzs32">
    <w:name w:val="Szövegtörzs 32"/>
    <w:basedOn w:val="Norml"/>
    <w:uiPriority w:val="99"/>
    <w:rsid w:val="00B52BDA"/>
    <w:pPr>
      <w:spacing w:after="120"/>
    </w:pPr>
    <w:rPr>
      <w:sz w:val="16"/>
      <w:szCs w:val="16"/>
    </w:rPr>
  </w:style>
  <w:style w:type="paragraph" w:customStyle="1" w:styleId="Csakszveg1">
    <w:name w:val="Csak szöveg1"/>
    <w:basedOn w:val="Norml"/>
    <w:rsid w:val="00B52BDA"/>
    <w:pPr>
      <w:spacing w:line="100" w:lineRule="atLeast"/>
    </w:pPr>
    <w:rPr>
      <w:rFonts w:ascii="Courier New" w:eastAsia="Times New Roman" w:hAnsi="Courier New" w:cs="Courier New"/>
      <w:sz w:val="20"/>
      <w:szCs w:val="20"/>
    </w:rPr>
  </w:style>
  <w:style w:type="paragraph" w:styleId="Szvegtrzsbehzssal">
    <w:name w:val="Body Text Indent"/>
    <w:basedOn w:val="Norml"/>
    <w:rsid w:val="00B52BDA"/>
    <w:pPr>
      <w:spacing w:after="120"/>
      <w:ind w:left="283"/>
    </w:pPr>
  </w:style>
  <w:style w:type="paragraph" w:customStyle="1" w:styleId="Listaszerbekezds3">
    <w:name w:val="Listaszerű bekezdés3"/>
    <w:basedOn w:val="Norml"/>
    <w:rsid w:val="00B52BDA"/>
    <w:pPr>
      <w:spacing w:before="120" w:after="120" w:line="100" w:lineRule="atLeast"/>
      <w:ind w:left="720"/>
      <w:contextualSpacing/>
    </w:pPr>
    <w:rPr>
      <w:rFonts w:ascii="Verdana" w:eastAsia="Times New Roman" w:hAnsi="Verdana" w:cs="Verdana"/>
    </w:rPr>
  </w:style>
  <w:style w:type="paragraph" w:customStyle="1" w:styleId="BodyText26">
    <w:name w:val="Body Text 26"/>
    <w:basedOn w:val="Norml"/>
    <w:rsid w:val="00B52BDA"/>
    <w:pPr>
      <w:spacing w:line="100" w:lineRule="atLeast"/>
      <w:ind w:left="360"/>
    </w:pPr>
    <w:rPr>
      <w:rFonts w:ascii="Times New Roman" w:eastAsia="Times New Roman" w:hAnsi="Times New Roman" w:cs="Times New Roman"/>
      <w:sz w:val="20"/>
      <w:szCs w:val="20"/>
    </w:rPr>
  </w:style>
  <w:style w:type="paragraph" w:customStyle="1" w:styleId="cm0">
    <w:name w:val="cím"/>
    <w:basedOn w:val="Norml"/>
    <w:rsid w:val="00B52BDA"/>
    <w:pPr>
      <w:widowControl w:val="0"/>
      <w:tabs>
        <w:tab w:val="left" w:pos="1800"/>
        <w:tab w:val="left" w:leader="underscore" w:pos="5760"/>
      </w:tabs>
      <w:spacing w:line="360" w:lineRule="auto"/>
    </w:pPr>
    <w:rPr>
      <w:rFonts w:ascii="CG Times" w:eastAsia="Times New Roman" w:hAnsi="CG Times" w:cs="CG Times"/>
      <w:szCs w:val="20"/>
      <w:lang w:val="en-GB"/>
    </w:rPr>
  </w:style>
  <w:style w:type="paragraph" w:customStyle="1" w:styleId="Vltozat1">
    <w:name w:val="Változat1"/>
    <w:rsid w:val="00B52BDA"/>
    <w:pPr>
      <w:suppressAutoHyphens/>
    </w:pPr>
    <w:rPr>
      <w:rFonts w:ascii="Calibri" w:eastAsia="Calibri" w:hAnsi="Calibri" w:cs="Calibri"/>
      <w:color w:val="00000A"/>
      <w:kern w:val="1"/>
      <w:sz w:val="22"/>
      <w:szCs w:val="22"/>
      <w:lang w:eastAsia="zh-CN"/>
    </w:rPr>
  </w:style>
  <w:style w:type="paragraph" w:customStyle="1" w:styleId="Normlbehzs1">
    <w:name w:val="Normál behúzás1"/>
    <w:basedOn w:val="Norml"/>
    <w:rsid w:val="00B52BDA"/>
    <w:pPr>
      <w:spacing w:before="120" w:after="120" w:line="100" w:lineRule="atLeast"/>
      <w:ind w:left="708" w:firstLine="284"/>
    </w:pPr>
    <w:rPr>
      <w:rFonts w:eastAsia="Times New Roman"/>
      <w:sz w:val="20"/>
      <w:szCs w:val="20"/>
    </w:rPr>
  </w:style>
  <w:style w:type="paragraph" w:customStyle="1" w:styleId="bek-1">
    <w:name w:val="bek-1"/>
    <w:basedOn w:val="Norml"/>
    <w:rsid w:val="00B52BDA"/>
    <w:pPr>
      <w:keepLines/>
      <w:tabs>
        <w:tab w:val="left" w:pos="4958"/>
      </w:tabs>
      <w:spacing w:before="360" w:after="120" w:line="100" w:lineRule="atLeast"/>
      <w:ind w:left="992" w:hanging="992"/>
    </w:pPr>
    <w:rPr>
      <w:rFonts w:eastAsia="Times New Roman"/>
      <w:sz w:val="20"/>
      <w:szCs w:val="20"/>
    </w:rPr>
  </w:style>
  <w:style w:type="paragraph" w:customStyle="1" w:styleId="rub2">
    <w:name w:val="rub2"/>
    <w:basedOn w:val="Norml"/>
    <w:rsid w:val="00B52BDA"/>
    <w:pPr>
      <w:spacing w:line="100" w:lineRule="atLeast"/>
      <w:ind w:right="-596"/>
    </w:pPr>
    <w:rPr>
      <w:rFonts w:ascii="&amp;#39" w:eastAsia="Times New Roman" w:hAnsi="&amp;#39" w:cs="&amp;#39"/>
      <w:smallCaps/>
    </w:rPr>
  </w:style>
  <w:style w:type="paragraph" w:customStyle="1" w:styleId="Normlbehzs2">
    <w:name w:val="Normál behúzás2"/>
    <w:basedOn w:val="Norml"/>
    <w:rsid w:val="00B52BDA"/>
    <w:pPr>
      <w:spacing w:before="120" w:after="120" w:line="100" w:lineRule="atLeast"/>
      <w:ind w:left="708" w:firstLine="284"/>
    </w:pPr>
    <w:rPr>
      <w:rFonts w:eastAsia="Times New Roman"/>
    </w:rPr>
  </w:style>
  <w:style w:type="paragraph" w:customStyle="1" w:styleId="HTML-kntformzott1">
    <w:name w:val="HTML-ként formázott1"/>
    <w:basedOn w:val="Norml"/>
    <w:rsid w:val="00B52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pPr>
    <w:rPr>
      <w:rFonts w:ascii="Courier New" w:eastAsia="Times New Roman" w:hAnsi="Courier New" w:cs="Courier New"/>
      <w:sz w:val="20"/>
      <w:szCs w:val="20"/>
    </w:rPr>
  </w:style>
  <w:style w:type="paragraph" w:customStyle="1" w:styleId="Szvegtrzsbehzssal32">
    <w:name w:val="Szövegtörzs behúzással 32"/>
    <w:basedOn w:val="Norml"/>
    <w:rsid w:val="00B52BDA"/>
    <w:pPr>
      <w:spacing w:after="120"/>
      <w:ind w:left="283"/>
    </w:pPr>
    <w:rPr>
      <w:sz w:val="16"/>
      <w:szCs w:val="16"/>
    </w:rPr>
  </w:style>
  <w:style w:type="paragraph" w:customStyle="1" w:styleId="cvnormal">
    <w:name w:val="cvnormal"/>
    <w:basedOn w:val="Norml"/>
    <w:rsid w:val="00B52BDA"/>
    <w:pPr>
      <w:spacing w:before="28" w:after="28" w:line="100" w:lineRule="atLeast"/>
    </w:pPr>
    <w:rPr>
      <w:rFonts w:ascii="Times New Roman" w:hAnsi="Times New Roman" w:cs="Times New Roman"/>
    </w:rPr>
  </w:style>
  <w:style w:type="paragraph" w:customStyle="1" w:styleId="Norml1">
    <w:name w:val="Normál 1"/>
    <w:basedOn w:val="Norml"/>
    <w:rsid w:val="00B52BDA"/>
    <w:pPr>
      <w:suppressAutoHyphens w:val="0"/>
    </w:pPr>
    <w:rPr>
      <w:rFonts w:ascii="Calibri" w:hAnsi="Calibri" w:cs="Calibri"/>
      <w:sz w:val="20"/>
      <w:szCs w:val="20"/>
    </w:rPr>
  </w:style>
  <w:style w:type="paragraph" w:customStyle="1" w:styleId="Nincstrkz1">
    <w:name w:val="Nincs térköz1"/>
    <w:rsid w:val="00B52BDA"/>
    <w:pPr>
      <w:suppressAutoHyphens/>
    </w:pPr>
    <w:rPr>
      <w:rFonts w:ascii="Calibri" w:eastAsia="Calibri" w:hAnsi="Calibri" w:cs="font363"/>
      <w:color w:val="00000A"/>
      <w:kern w:val="1"/>
      <w:sz w:val="22"/>
      <w:szCs w:val="22"/>
      <w:lang w:eastAsia="zh-CN"/>
    </w:rPr>
  </w:style>
  <w:style w:type="paragraph" w:styleId="Lbjegyzetszveg">
    <w:name w:val="footnote text"/>
    <w:aliases w:val="Lábjegyzetszöveg Char1 Char,Lábjegyzetszöveg Char Char Char,Footnote Char Char Char,Footnote Char1 Char,Char1 Char1 Char,Footnote Char,Char1 Char,Lábjegyzetszöveg Char1,Char1 Char Char Char,Lábjegyzetszöveg Char Char,Footnote Text Char1"/>
    <w:basedOn w:val="Norml"/>
    <w:link w:val="LbjegyzetszvegChar2"/>
    <w:rsid w:val="00B52BDA"/>
    <w:pPr>
      <w:suppressLineNumbers/>
      <w:ind w:left="339" w:hanging="339"/>
    </w:pPr>
    <w:rPr>
      <w:sz w:val="20"/>
      <w:szCs w:val="20"/>
    </w:rPr>
  </w:style>
  <w:style w:type="paragraph" w:customStyle="1" w:styleId="Tblzattartalom">
    <w:name w:val="Táblázattartalom"/>
    <w:basedOn w:val="Norml"/>
    <w:rsid w:val="00B52BDA"/>
    <w:pPr>
      <w:suppressLineNumbers/>
    </w:pPr>
  </w:style>
  <w:style w:type="paragraph" w:customStyle="1" w:styleId="Tblzatfejlc">
    <w:name w:val="Táblázatfejléc"/>
    <w:basedOn w:val="Tblzattartalom"/>
    <w:rsid w:val="00B52BDA"/>
    <w:pPr>
      <w:jc w:val="center"/>
    </w:pPr>
    <w:rPr>
      <w:b/>
      <w:bCs/>
    </w:rPr>
  </w:style>
  <w:style w:type="paragraph" w:styleId="Listaszerbekezds">
    <w:name w:val="List Paragraph"/>
    <w:aliases w:val="Welt L,lista_2,Színes lista – 1. jelölőszín1,bekezdés1,List Paragraph,Bullet List,FooterText,numbered,Paragraphe de liste1,Bulletr List Paragraph,列出段落,列出段落1,Listeafsnit1,Parágrafo da Lista1,List Paragraph2,List Paragraph21,リスト段落1"/>
    <w:basedOn w:val="Norml"/>
    <w:link w:val="ListaszerbekezdsChar"/>
    <w:uiPriority w:val="34"/>
    <w:qFormat/>
    <w:rsid w:val="00B52BDA"/>
    <w:pPr>
      <w:suppressAutoHyphens w:val="0"/>
      <w:spacing w:before="120" w:after="120"/>
      <w:ind w:left="720"/>
      <w:contextualSpacing/>
      <w:textAlignment w:val="auto"/>
    </w:pPr>
    <w:rPr>
      <w:rFonts w:ascii="Verdana" w:hAnsi="Verdana" w:cs="Times New Roman"/>
      <w:color w:val="auto"/>
      <w:sz w:val="22"/>
    </w:rPr>
  </w:style>
  <w:style w:type="paragraph" w:styleId="NormlWeb">
    <w:name w:val="Normal (Web)"/>
    <w:basedOn w:val="Norml"/>
    <w:link w:val="NormlWebChar"/>
    <w:uiPriority w:val="99"/>
    <w:rsid w:val="00B52BDA"/>
    <w:pPr>
      <w:suppressAutoHyphens w:val="0"/>
      <w:spacing w:before="280" w:after="280"/>
      <w:textAlignment w:val="auto"/>
    </w:pPr>
    <w:rPr>
      <w:rFonts w:ascii="Times New Roman" w:eastAsia="Times New Roman" w:hAnsi="Times New Roman" w:cs="Times New Roman"/>
      <w:color w:val="auto"/>
    </w:rPr>
  </w:style>
  <w:style w:type="paragraph" w:customStyle="1" w:styleId="Norml10">
    <w:name w:val="Normál1"/>
    <w:rsid w:val="00B52BDA"/>
    <w:pPr>
      <w:suppressAutoHyphens/>
      <w:autoSpaceDE w:val="0"/>
    </w:pPr>
    <w:rPr>
      <w:rFonts w:ascii="Arial" w:eastAsia="Calibri" w:hAnsi="Arial" w:cs="Arial"/>
      <w:color w:val="000000"/>
      <w:sz w:val="24"/>
      <w:szCs w:val="24"/>
      <w:lang w:eastAsia="zh-CN"/>
    </w:rPr>
  </w:style>
  <w:style w:type="paragraph" w:customStyle="1" w:styleId="Jegyzetszveg11">
    <w:name w:val="Jegyzetszöveg11"/>
    <w:basedOn w:val="Norml"/>
    <w:rsid w:val="00B52BDA"/>
    <w:rPr>
      <w:sz w:val="20"/>
      <w:szCs w:val="20"/>
    </w:rPr>
  </w:style>
  <w:style w:type="paragraph" w:styleId="Megjegyzstrgya">
    <w:name w:val="annotation subject"/>
    <w:basedOn w:val="Jegyzetszveg11"/>
    <w:next w:val="Jegyzetszveg11"/>
    <w:rsid w:val="00B52BDA"/>
    <w:rPr>
      <w:b/>
      <w:bCs/>
    </w:rPr>
  </w:style>
  <w:style w:type="paragraph" w:styleId="Buborkszveg">
    <w:name w:val="Balloon Text"/>
    <w:basedOn w:val="Norml"/>
    <w:rsid w:val="00B52BDA"/>
    <w:rPr>
      <w:rFonts w:ascii="Segoe UI" w:hAnsi="Segoe UI" w:cs="Segoe UI"/>
      <w:sz w:val="18"/>
      <w:szCs w:val="18"/>
    </w:rPr>
  </w:style>
  <w:style w:type="paragraph" w:customStyle="1" w:styleId="WW-Alaprtelmezett">
    <w:name w:val="WW-Alapértelmezett"/>
    <w:rsid w:val="00B52BDA"/>
    <w:pPr>
      <w:tabs>
        <w:tab w:val="left" w:pos="708"/>
      </w:tabs>
      <w:suppressAutoHyphens/>
      <w:spacing w:after="200" w:line="276" w:lineRule="auto"/>
    </w:pPr>
    <w:rPr>
      <w:rFonts w:ascii="Arial" w:eastAsia="Calibri" w:hAnsi="Arial" w:cs="Arial"/>
      <w:bCs/>
      <w:color w:val="000000"/>
      <w:sz w:val="24"/>
      <w:szCs w:val="24"/>
      <w:lang w:eastAsia="zh-CN"/>
    </w:rPr>
  </w:style>
  <w:style w:type="paragraph" w:styleId="Normlbehzs">
    <w:name w:val="Normal Indent"/>
    <w:basedOn w:val="Norml"/>
    <w:rsid w:val="00C45123"/>
    <w:pPr>
      <w:suppressAutoHyphens w:val="0"/>
      <w:spacing w:before="120" w:after="120"/>
      <w:ind w:left="708" w:firstLine="284"/>
      <w:textAlignment w:val="auto"/>
    </w:pPr>
    <w:rPr>
      <w:rFonts w:eastAsia="Times New Roman"/>
      <w:kern w:val="0"/>
      <w:sz w:val="22"/>
      <w:szCs w:val="22"/>
      <w:lang w:eastAsia="hu-HU"/>
    </w:rPr>
  </w:style>
  <w:style w:type="paragraph" w:styleId="HTML-kntformzott">
    <w:name w:val="HTML Preformatted"/>
    <w:basedOn w:val="Norml"/>
    <w:link w:val="HTML-kntformzottChar"/>
    <w:unhideWhenUsed/>
    <w:rsid w:val="00C451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textAlignment w:val="auto"/>
    </w:pPr>
    <w:rPr>
      <w:rFonts w:ascii="Courier New" w:eastAsia="Times New Roman" w:hAnsi="Courier New" w:cs="Courier New"/>
      <w:color w:val="auto"/>
      <w:kern w:val="0"/>
      <w:sz w:val="20"/>
      <w:szCs w:val="20"/>
      <w:lang w:eastAsia="hu-HU"/>
    </w:rPr>
  </w:style>
  <w:style w:type="character" w:customStyle="1" w:styleId="HTML-kntformzottChar1">
    <w:name w:val="HTML-ként formázott Char1"/>
    <w:uiPriority w:val="99"/>
    <w:semiHidden/>
    <w:rsid w:val="00C45123"/>
    <w:rPr>
      <w:rFonts w:ascii="Courier New" w:eastAsia="Calibri" w:hAnsi="Courier New" w:cs="Courier New"/>
      <w:color w:val="000000"/>
      <w:kern w:val="1"/>
      <w:lang w:eastAsia="zh-CN"/>
    </w:rPr>
  </w:style>
  <w:style w:type="character" w:styleId="Jegyzethivatkozs">
    <w:name w:val="annotation reference"/>
    <w:uiPriority w:val="99"/>
    <w:rsid w:val="00C45123"/>
    <w:rPr>
      <w:sz w:val="16"/>
      <w:szCs w:val="16"/>
    </w:rPr>
  </w:style>
  <w:style w:type="paragraph" w:styleId="Jegyzetszveg">
    <w:name w:val="annotation text"/>
    <w:basedOn w:val="Norml"/>
    <w:link w:val="JegyzetszvegChar"/>
    <w:uiPriority w:val="99"/>
    <w:rsid w:val="00C45123"/>
    <w:pPr>
      <w:suppressAutoHyphens w:val="0"/>
      <w:spacing w:before="240"/>
      <w:ind w:left="1134"/>
      <w:textAlignment w:val="auto"/>
    </w:pPr>
    <w:rPr>
      <w:rFonts w:ascii="Times New Roman" w:eastAsia="Times New Roman" w:hAnsi="Times New Roman" w:cs="Times New Roman"/>
      <w:color w:val="auto"/>
      <w:kern w:val="0"/>
      <w:sz w:val="20"/>
      <w:szCs w:val="20"/>
      <w:lang w:eastAsia="hu-HU"/>
    </w:rPr>
  </w:style>
  <w:style w:type="character" w:customStyle="1" w:styleId="JegyzetszvegChar2">
    <w:name w:val="Jegyzetszöveg Char2"/>
    <w:uiPriority w:val="99"/>
    <w:rsid w:val="00C45123"/>
    <w:rPr>
      <w:rFonts w:ascii="Arial" w:eastAsia="Calibri" w:hAnsi="Arial" w:cs="Arial"/>
      <w:color w:val="000000"/>
      <w:kern w:val="1"/>
      <w:lang w:eastAsia="zh-CN"/>
    </w:rPr>
  </w:style>
  <w:style w:type="character" w:customStyle="1" w:styleId="CmChar">
    <w:name w:val="Cím Char"/>
    <w:link w:val="Cm"/>
    <w:rsid w:val="00115AA1"/>
    <w:rPr>
      <w:b/>
      <w:bCs/>
      <w:color w:val="000000"/>
      <w:kern w:val="1"/>
      <w:sz w:val="24"/>
      <w:szCs w:val="24"/>
      <w:lang w:val="en-AU" w:eastAsia="zh-CN"/>
    </w:rPr>
  </w:style>
  <w:style w:type="paragraph" w:customStyle="1" w:styleId="Stlus2">
    <w:name w:val="Stílus2"/>
    <w:link w:val="Stlus2Char"/>
    <w:autoRedefine/>
    <w:qFormat/>
    <w:rsid w:val="00CF2E92"/>
    <w:rPr>
      <w:rFonts w:ascii="Tahoma" w:eastAsia="Calibri" w:hAnsi="Tahoma" w:cs="Tahoma"/>
      <w:b/>
      <w:kern w:val="1"/>
      <w:sz w:val="21"/>
      <w:szCs w:val="21"/>
      <w:shd w:val="clear" w:color="auto" w:fill="FFFFFF"/>
      <w:lang w:eastAsia="zh-CN"/>
    </w:rPr>
  </w:style>
  <w:style w:type="character" w:customStyle="1" w:styleId="standardChar">
    <w:name w:val="standard Char"/>
    <w:link w:val="standard"/>
    <w:locked/>
    <w:rsid w:val="00AA014F"/>
    <w:rPr>
      <w:color w:val="000000"/>
      <w:kern w:val="1"/>
      <w:sz w:val="24"/>
      <w:szCs w:val="24"/>
      <w:lang w:eastAsia="zh-CN"/>
    </w:rPr>
  </w:style>
  <w:style w:type="character" w:customStyle="1" w:styleId="Stlus2Char">
    <w:name w:val="Stílus2 Char"/>
    <w:link w:val="Stlus2"/>
    <w:rsid w:val="00CF2E92"/>
    <w:rPr>
      <w:rFonts w:ascii="Tahoma" w:eastAsia="Calibri" w:hAnsi="Tahoma" w:cs="Tahoma"/>
      <w:b/>
      <w:kern w:val="1"/>
      <w:sz w:val="21"/>
      <w:szCs w:val="21"/>
      <w:lang w:eastAsia="zh-CN"/>
    </w:rPr>
  </w:style>
  <w:style w:type="character" w:styleId="Oldalszm">
    <w:name w:val="page number"/>
    <w:rsid w:val="005A77D6"/>
  </w:style>
  <w:style w:type="paragraph" w:styleId="Szvegtrzsbehzssal3">
    <w:name w:val="Body Text Indent 3"/>
    <w:basedOn w:val="Norml"/>
    <w:link w:val="Szvegtrzsbehzssal3Char"/>
    <w:uiPriority w:val="99"/>
    <w:unhideWhenUsed/>
    <w:rsid w:val="00806788"/>
    <w:pPr>
      <w:suppressAutoHyphens w:val="0"/>
      <w:spacing w:after="120"/>
      <w:ind w:left="283"/>
      <w:textAlignment w:val="auto"/>
    </w:pPr>
    <w:rPr>
      <w:rFonts w:ascii="Times New Roman" w:eastAsia="Times New Roman" w:hAnsi="Times New Roman" w:cs="Times New Roman"/>
      <w:color w:val="auto"/>
      <w:kern w:val="0"/>
      <w:sz w:val="16"/>
      <w:szCs w:val="16"/>
      <w:lang w:eastAsia="hu-HU"/>
    </w:rPr>
  </w:style>
  <w:style w:type="character" w:customStyle="1" w:styleId="Szvegtrzsbehzssal3Char2">
    <w:name w:val="Szövegtörzs behúzással 3 Char2"/>
    <w:uiPriority w:val="99"/>
    <w:semiHidden/>
    <w:rsid w:val="00806788"/>
    <w:rPr>
      <w:rFonts w:ascii="Arial" w:eastAsia="Calibri" w:hAnsi="Arial" w:cs="Arial"/>
      <w:color w:val="000000"/>
      <w:kern w:val="1"/>
      <w:sz w:val="16"/>
      <w:szCs w:val="16"/>
      <w:lang w:eastAsia="zh-CN"/>
    </w:rPr>
  </w:style>
  <w:style w:type="paragraph" w:customStyle="1" w:styleId="ListParagraph1">
    <w:name w:val="List Paragraph1"/>
    <w:basedOn w:val="Norml"/>
    <w:rsid w:val="00E779D2"/>
    <w:pPr>
      <w:suppressAutoHyphens w:val="0"/>
      <w:spacing w:before="120" w:after="120"/>
      <w:ind w:left="720"/>
      <w:textAlignment w:val="auto"/>
    </w:pPr>
    <w:rPr>
      <w:rFonts w:ascii="Verdana" w:hAnsi="Verdana" w:cs="Verdana"/>
      <w:color w:val="auto"/>
      <w:kern w:val="0"/>
      <w:sz w:val="22"/>
      <w:szCs w:val="22"/>
      <w:lang w:eastAsia="en-US"/>
    </w:rPr>
  </w:style>
  <w:style w:type="character" w:customStyle="1" w:styleId="ListaszerbekezdsChar">
    <w:name w:val="Listaszerű bekezdés Char"/>
    <w:aliases w:val="Welt L Char,lista_2 Char,Színes lista – 1. jelölőszín1 Char,bekezdés1 Char,List Paragraph Char1,Bullet List Char,FooterText Char,numbered Char,Paragraphe de liste1 Char,Bulletr List Paragraph Char,列出段落 Char,列出段落1 Char"/>
    <w:link w:val="Listaszerbekezds"/>
    <w:uiPriority w:val="34"/>
    <w:locked/>
    <w:rsid w:val="00E779D2"/>
    <w:rPr>
      <w:rFonts w:ascii="Verdana" w:eastAsia="Calibri" w:hAnsi="Verdana"/>
      <w:kern w:val="1"/>
      <w:sz w:val="22"/>
      <w:szCs w:val="24"/>
      <w:lang w:eastAsia="zh-CN"/>
    </w:rPr>
  </w:style>
  <w:style w:type="paragraph" w:styleId="Csakszveg">
    <w:name w:val="Plain Text"/>
    <w:basedOn w:val="Norml"/>
    <w:link w:val="CsakszvegChar"/>
    <w:uiPriority w:val="99"/>
    <w:semiHidden/>
    <w:unhideWhenUsed/>
    <w:rsid w:val="00026D40"/>
    <w:pPr>
      <w:suppressAutoHyphens w:val="0"/>
      <w:textAlignment w:val="auto"/>
    </w:pPr>
    <w:rPr>
      <w:rFonts w:ascii="Courier New" w:eastAsia="Times New Roman" w:hAnsi="Courier New" w:cs="Courier New"/>
      <w:color w:val="auto"/>
      <w:kern w:val="0"/>
      <w:sz w:val="20"/>
      <w:szCs w:val="20"/>
      <w:lang w:eastAsia="hu-HU"/>
    </w:rPr>
  </w:style>
  <w:style w:type="character" w:customStyle="1" w:styleId="CsakszvegChar1">
    <w:name w:val="Csak szöveg Char1"/>
    <w:uiPriority w:val="99"/>
    <w:semiHidden/>
    <w:rsid w:val="00026D40"/>
    <w:rPr>
      <w:rFonts w:ascii="Courier New" w:eastAsia="Calibri" w:hAnsi="Courier New" w:cs="Courier New"/>
      <w:color w:val="000000"/>
      <w:kern w:val="1"/>
      <w:lang w:eastAsia="zh-CN"/>
    </w:rPr>
  </w:style>
  <w:style w:type="table" w:styleId="Rcsostblzat">
    <w:name w:val="Table Grid"/>
    <w:aliases w:val="táblázat2"/>
    <w:basedOn w:val="Normltblzat"/>
    <w:uiPriority w:val="59"/>
    <w:rsid w:val="001973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ltozat">
    <w:name w:val="Revision"/>
    <w:hidden/>
    <w:uiPriority w:val="99"/>
    <w:semiHidden/>
    <w:rsid w:val="00FD0E5B"/>
    <w:rPr>
      <w:rFonts w:ascii="Arial" w:eastAsia="Calibri" w:hAnsi="Arial" w:cs="Arial"/>
      <w:color w:val="000000"/>
      <w:kern w:val="1"/>
      <w:sz w:val="24"/>
      <w:szCs w:val="24"/>
      <w:lang w:eastAsia="zh-CN"/>
    </w:rPr>
  </w:style>
  <w:style w:type="table" w:customStyle="1" w:styleId="Rcsostblzat1">
    <w:name w:val="Rácsos táblázat1"/>
    <w:basedOn w:val="Normltblzat"/>
    <w:next w:val="Rcsostblzat"/>
    <w:uiPriority w:val="59"/>
    <w:rsid w:val="00FD0E5B"/>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Mrltotthiperhivatkozs">
    <w:name w:val="FollowedHyperlink"/>
    <w:uiPriority w:val="99"/>
    <w:semiHidden/>
    <w:unhideWhenUsed/>
    <w:rsid w:val="00061EAA"/>
    <w:rPr>
      <w:color w:val="954F72"/>
      <w:u w:val="single"/>
    </w:rPr>
  </w:style>
  <w:style w:type="paragraph" w:customStyle="1" w:styleId="Default">
    <w:name w:val="Default"/>
    <w:rsid w:val="006F0595"/>
    <w:pPr>
      <w:autoSpaceDE w:val="0"/>
      <w:autoSpaceDN w:val="0"/>
      <w:adjustRightInd w:val="0"/>
    </w:pPr>
    <w:rPr>
      <w:rFonts w:ascii="Arial" w:eastAsia="Calibri" w:hAnsi="Arial" w:cs="Arial"/>
      <w:color w:val="000000"/>
      <w:sz w:val="24"/>
      <w:szCs w:val="24"/>
    </w:rPr>
  </w:style>
  <w:style w:type="character" w:customStyle="1" w:styleId="Cmsor7Char">
    <w:name w:val="Címsor 7 Char"/>
    <w:link w:val="Cmsor7"/>
    <w:rsid w:val="003C7C7B"/>
    <w:rPr>
      <w:sz w:val="24"/>
      <w:szCs w:val="24"/>
    </w:rPr>
  </w:style>
  <w:style w:type="paragraph" w:customStyle="1" w:styleId="Alaprtelmezett">
    <w:name w:val="Alapértelmezett"/>
    <w:rsid w:val="00087D07"/>
    <w:pPr>
      <w:suppressAutoHyphens/>
      <w:spacing w:line="252" w:lineRule="auto"/>
    </w:pPr>
    <w:rPr>
      <w:rFonts w:ascii="Calibri" w:eastAsia="Calibri" w:hAnsi="Calibri"/>
      <w:color w:val="00000A"/>
      <w:sz w:val="24"/>
      <w:szCs w:val="24"/>
      <w:lang w:eastAsia="zh-CN"/>
    </w:rPr>
  </w:style>
  <w:style w:type="character" w:customStyle="1" w:styleId="Kiemels21">
    <w:name w:val="Kiemelés21"/>
    <w:uiPriority w:val="22"/>
    <w:qFormat/>
    <w:rsid w:val="00FE3034"/>
    <w:rPr>
      <w:b/>
      <w:bCs/>
    </w:rPr>
  </w:style>
  <w:style w:type="paragraph" w:styleId="Szvegtrzs2">
    <w:name w:val="Body Text 2"/>
    <w:basedOn w:val="Norml"/>
    <w:link w:val="Szvegtrzs2Char"/>
    <w:uiPriority w:val="99"/>
    <w:semiHidden/>
    <w:unhideWhenUsed/>
    <w:rsid w:val="00FE3034"/>
    <w:pPr>
      <w:spacing w:after="120" w:line="480" w:lineRule="auto"/>
    </w:pPr>
  </w:style>
  <w:style w:type="character" w:customStyle="1" w:styleId="Szvegtrzs2Char">
    <w:name w:val="Szövegtörzs 2 Char"/>
    <w:link w:val="Szvegtrzs2"/>
    <w:uiPriority w:val="99"/>
    <w:semiHidden/>
    <w:rsid w:val="00FE3034"/>
    <w:rPr>
      <w:rFonts w:ascii="Arial" w:eastAsia="Calibri" w:hAnsi="Arial" w:cs="Arial"/>
      <w:color w:val="000000"/>
      <w:kern w:val="1"/>
      <w:sz w:val="24"/>
      <w:szCs w:val="24"/>
      <w:lang w:eastAsia="zh-CN"/>
    </w:rPr>
  </w:style>
  <w:style w:type="paragraph" w:styleId="Szvegtrzsbehzssal2">
    <w:name w:val="Body Text Indent 2"/>
    <w:basedOn w:val="Norml"/>
    <w:link w:val="Szvegtrzsbehzssal2Char"/>
    <w:unhideWhenUsed/>
    <w:rsid w:val="002F57DC"/>
    <w:pPr>
      <w:spacing w:after="120" w:line="480" w:lineRule="auto"/>
      <w:ind w:left="283"/>
    </w:pPr>
  </w:style>
  <w:style w:type="character" w:customStyle="1" w:styleId="Szvegtrzsbehzssal2Char">
    <w:name w:val="Szövegtörzs behúzással 2 Char"/>
    <w:basedOn w:val="Bekezdsalapbettpusa"/>
    <w:link w:val="Szvegtrzsbehzssal2"/>
    <w:uiPriority w:val="99"/>
    <w:semiHidden/>
    <w:rsid w:val="002F57DC"/>
    <w:rPr>
      <w:rFonts w:ascii="Arial" w:eastAsia="Calibri" w:hAnsi="Arial" w:cs="Arial"/>
      <w:color w:val="000000"/>
      <w:kern w:val="1"/>
      <w:sz w:val="24"/>
      <w:szCs w:val="24"/>
      <w:lang w:eastAsia="zh-CN"/>
    </w:rPr>
  </w:style>
  <w:style w:type="paragraph" w:customStyle="1" w:styleId="Stlus">
    <w:name w:val="Stílus"/>
    <w:rsid w:val="002F57DC"/>
    <w:pPr>
      <w:widowControl w:val="0"/>
      <w:autoSpaceDE w:val="0"/>
      <w:autoSpaceDN w:val="0"/>
      <w:adjustRightInd w:val="0"/>
    </w:pPr>
    <w:rPr>
      <w:rFonts w:ascii="Arial" w:eastAsiaTheme="minorEastAsia" w:hAnsi="Arial" w:cs="Arial"/>
      <w:sz w:val="24"/>
      <w:szCs w:val="24"/>
    </w:rPr>
  </w:style>
  <w:style w:type="paragraph" w:customStyle="1" w:styleId="ZU">
    <w:name w:val="Z_U"/>
    <w:basedOn w:val="Norml"/>
    <w:rsid w:val="005F4611"/>
    <w:pPr>
      <w:suppressAutoHyphens w:val="0"/>
      <w:textAlignment w:val="auto"/>
    </w:pPr>
    <w:rPr>
      <w:rFonts w:eastAsia="Times New Roman" w:cs="Times New Roman"/>
      <w:b/>
      <w:color w:val="auto"/>
      <w:kern w:val="0"/>
      <w:sz w:val="16"/>
      <w:szCs w:val="20"/>
      <w:lang w:val="fr-FR" w:eastAsia="hu-HU"/>
    </w:rPr>
  </w:style>
  <w:style w:type="paragraph" w:customStyle="1" w:styleId="Rub3">
    <w:name w:val="Rub3"/>
    <w:basedOn w:val="Norml"/>
    <w:next w:val="Norml"/>
    <w:rsid w:val="005F4611"/>
    <w:pPr>
      <w:tabs>
        <w:tab w:val="left" w:pos="709"/>
      </w:tabs>
      <w:suppressAutoHyphens w:val="0"/>
      <w:textAlignment w:val="auto"/>
    </w:pPr>
    <w:rPr>
      <w:rFonts w:ascii="Times New Roman" w:eastAsia="Times New Roman" w:hAnsi="Times New Roman" w:cs="Times New Roman"/>
      <w:b/>
      <w:i/>
      <w:color w:val="auto"/>
      <w:kern w:val="0"/>
      <w:sz w:val="20"/>
      <w:szCs w:val="20"/>
      <w:lang w:val="en-GB" w:eastAsia="hu-HU"/>
    </w:rPr>
  </w:style>
  <w:style w:type="paragraph" w:customStyle="1" w:styleId="Rub1">
    <w:name w:val="Rub1"/>
    <w:basedOn w:val="Norml"/>
    <w:rsid w:val="005F4611"/>
    <w:pPr>
      <w:tabs>
        <w:tab w:val="left" w:pos="1276"/>
      </w:tabs>
      <w:suppressAutoHyphens w:val="0"/>
      <w:textAlignment w:val="auto"/>
    </w:pPr>
    <w:rPr>
      <w:rFonts w:ascii="Times New Roman" w:eastAsia="Times New Roman" w:hAnsi="Times New Roman" w:cs="Times New Roman"/>
      <w:b/>
      <w:smallCaps/>
      <w:color w:val="auto"/>
      <w:kern w:val="0"/>
      <w:sz w:val="20"/>
      <w:szCs w:val="20"/>
      <w:lang w:val="en-GB" w:eastAsia="hu-HU"/>
    </w:rPr>
  </w:style>
  <w:style w:type="paragraph" w:customStyle="1" w:styleId="Rub20">
    <w:name w:val="Rub2"/>
    <w:basedOn w:val="Norml"/>
    <w:next w:val="Norml"/>
    <w:rsid w:val="005F4611"/>
    <w:pPr>
      <w:tabs>
        <w:tab w:val="left" w:pos="709"/>
        <w:tab w:val="left" w:pos="5670"/>
        <w:tab w:val="left" w:pos="6663"/>
        <w:tab w:val="left" w:pos="7088"/>
      </w:tabs>
      <w:suppressAutoHyphens w:val="0"/>
      <w:ind w:right="-596"/>
      <w:textAlignment w:val="auto"/>
    </w:pPr>
    <w:rPr>
      <w:rFonts w:ascii="Times New Roman" w:eastAsia="Times New Roman" w:hAnsi="Times New Roman" w:cs="Times New Roman"/>
      <w:smallCaps/>
      <w:color w:val="auto"/>
      <w:kern w:val="0"/>
      <w:sz w:val="20"/>
      <w:szCs w:val="20"/>
      <w:lang w:val="en-GB" w:eastAsia="hu-HU"/>
    </w:rPr>
  </w:style>
  <w:style w:type="paragraph" w:styleId="Szmozottlista3">
    <w:name w:val="List Number 3"/>
    <w:basedOn w:val="Norml"/>
    <w:rsid w:val="005F4611"/>
    <w:pPr>
      <w:numPr>
        <w:numId w:val="7"/>
      </w:numPr>
      <w:suppressAutoHyphens w:val="0"/>
      <w:textAlignment w:val="auto"/>
    </w:pPr>
    <w:rPr>
      <w:rFonts w:ascii="Times New Roman" w:eastAsia="Times New Roman" w:hAnsi="Times New Roman" w:cs="Times New Roman"/>
      <w:color w:val="auto"/>
      <w:kern w:val="0"/>
      <w:sz w:val="20"/>
      <w:szCs w:val="20"/>
      <w:lang w:eastAsia="hu-HU"/>
    </w:rPr>
  </w:style>
  <w:style w:type="character" w:customStyle="1" w:styleId="Marker">
    <w:name w:val="Marker"/>
    <w:rsid w:val="005F4611"/>
    <w:rPr>
      <w:color w:val="0000FF"/>
    </w:rPr>
  </w:style>
  <w:style w:type="paragraph" w:customStyle="1" w:styleId="Norml2">
    <w:name w:val="Normál2"/>
    <w:rsid w:val="003F0B69"/>
    <w:rPr>
      <w:rFonts w:eastAsia="ヒラギノ角ゴ Pro W3"/>
      <w:color w:val="000000"/>
      <w:sz w:val="24"/>
    </w:rPr>
  </w:style>
  <w:style w:type="paragraph" w:customStyle="1" w:styleId="Szvegtrzs21">
    <w:name w:val="Szövegtörzs 21"/>
    <w:rsid w:val="003F0B69"/>
    <w:pPr>
      <w:ind w:left="426"/>
      <w:jc w:val="both"/>
    </w:pPr>
    <w:rPr>
      <w:rFonts w:eastAsia="ヒラギノ角ゴ Pro W3"/>
      <w:color w:val="000000"/>
      <w:sz w:val="24"/>
    </w:rPr>
  </w:style>
  <w:style w:type="paragraph" w:styleId="Felsorols3">
    <w:name w:val="List Bullet 3"/>
    <w:basedOn w:val="Felsorols"/>
    <w:uiPriority w:val="13"/>
    <w:rsid w:val="00983CFF"/>
    <w:pPr>
      <w:numPr>
        <w:numId w:val="8"/>
      </w:numPr>
      <w:tabs>
        <w:tab w:val="clear" w:pos="926"/>
        <w:tab w:val="num" w:pos="0"/>
        <w:tab w:val="num" w:pos="2520"/>
      </w:tabs>
      <w:suppressAutoHyphens w:val="0"/>
      <w:spacing w:after="120"/>
      <w:ind w:left="2520" w:hanging="432"/>
      <w:contextualSpacing w:val="0"/>
      <w:textAlignment w:val="auto"/>
    </w:pPr>
    <w:rPr>
      <w:rFonts w:eastAsia="Times New Roman"/>
      <w:color w:val="auto"/>
      <w:kern w:val="0"/>
      <w:sz w:val="20"/>
      <w:szCs w:val="22"/>
      <w:lang w:eastAsia="en-US"/>
    </w:rPr>
  </w:style>
  <w:style w:type="paragraph" w:styleId="Felsorols">
    <w:name w:val="List Bullet"/>
    <w:basedOn w:val="Norml"/>
    <w:uiPriority w:val="13"/>
    <w:unhideWhenUsed/>
    <w:rsid w:val="00983CFF"/>
    <w:pPr>
      <w:ind w:left="720" w:hanging="360"/>
      <w:contextualSpacing/>
    </w:pPr>
  </w:style>
  <w:style w:type="character" w:customStyle="1" w:styleId="Cmsor2CharCharCharCharCharCharCharCharCharCharCharCharCharCharCharCharCharCharCharCharCharCharCharCharCharCharCharCharCharCharCharCharCharCharCharCharCharCharCharCharCharCharCharCharCharCharCharCharCha">
    <w:name w:val="Címsor 2 Char Char Char Char Char Char Char Char Char Char Char Char Char Char Char Char Char Char Char Char Char Char Char Char Char Char Char Char Char Char Char Char Char Char Char Char Char Char Char Char Char Char Char Char Char Char Char Char Cha"/>
    <w:uiPriority w:val="99"/>
    <w:rsid w:val="005D5289"/>
    <w:rPr>
      <w:b/>
      <w:sz w:val="20"/>
    </w:rPr>
  </w:style>
  <w:style w:type="paragraph" w:customStyle="1" w:styleId="Szvegtrzsbehzssal21">
    <w:name w:val="Szövegtörzs behúzással 21"/>
    <w:basedOn w:val="Norml"/>
    <w:rsid w:val="005D5289"/>
    <w:pPr>
      <w:ind w:left="284" w:hanging="284"/>
      <w:textAlignment w:val="auto"/>
    </w:pPr>
    <w:rPr>
      <w:rFonts w:ascii="Times New Roman" w:eastAsia="Times New Roman" w:hAnsi="Times New Roman" w:cs="Times New Roman"/>
      <w:b/>
      <w:color w:val="auto"/>
      <w:kern w:val="0"/>
      <w:sz w:val="20"/>
      <w:szCs w:val="20"/>
      <w:lang w:eastAsia="hu-HU"/>
    </w:rPr>
  </w:style>
  <w:style w:type="paragraph" w:customStyle="1" w:styleId="Szvegtrzs22">
    <w:name w:val="Szövegtörzs 22"/>
    <w:basedOn w:val="Norml"/>
    <w:rsid w:val="005D5289"/>
    <w:pPr>
      <w:spacing w:after="120" w:line="480" w:lineRule="auto"/>
      <w:textAlignment w:val="auto"/>
    </w:pPr>
    <w:rPr>
      <w:rFonts w:ascii="Times New Roman" w:eastAsia="Times New Roman" w:hAnsi="Times New Roman" w:cs="Times New Roman"/>
      <w:color w:val="auto"/>
      <w:kern w:val="0"/>
      <w:sz w:val="20"/>
      <w:szCs w:val="20"/>
      <w:lang w:eastAsia="hu-HU"/>
    </w:rPr>
  </w:style>
  <w:style w:type="paragraph" w:customStyle="1" w:styleId="msolistparagraph0">
    <w:name w:val="msolistparagraph"/>
    <w:basedOn w:val="Norml"/>
    <w:rsid w:val="005D5289"/>
    <w:pPr>
      <w:suppressAutoHyphens w:val="0"/>
      <w:ind w:left="720"/>
      <w:textAlignment w:val="auto"/>
    </w:pPr>
    <w:rPr>
      <w:rFonts w:ascii="Calibri" w:eastAsia="Times New Roman" w:hAnsi="Calibri" w:cs="Times New Roman"/>
      <w:color w:val="auto"/>
      <w:kern w:val="0"/>
      <w:sz w:val="22"/>
      <w:szCs w:val="22"/>
      <w:lang w:eastAsia="hu-HU"/>
    </w:rPr>
  </w:style>
  <w:style w:type="paragraph" w:customStyle="1" w:styleId="NormalJustified">
    <w:name w:val="Normal (Justified)"/>
    <w:basedOn w:val="Norml"/>
    <w:rsid w:val="00501DB0"/>
    <w:pPr>
      <w:textAlignment w:val="auto"/>
    </w:pPr>
    <w:rPr>
      <w:rFonts w:ascii="Times New Roman" w:eastAsia="Times New Roman" w:hAnsi="Times New Roman" w:cs="Times New Roman"/>
      <w:color w:val="auto"/>
      <w:szCs w:val="20"/>
      <w:lang w:val="en-US" w:eastAsia="hu-HU"/>
    </w:rPr>
  </w:style>
  <w:style w:type="character" w:customStyle="1" w:styleId="Dtum1">
    <w:name w:val="Dátum1"/>
    <w:basedOn w:val="Bekezdsalapbettpusa"/>
    <w:rsid w:val="008D60D3"/>
  </w:style>
  <w:style w:type="character" w:customStyle="1" w:styleId="oj">
    <w:name w:val="oj"/>
    <w:basedOn w:val="Bekezdsalapbettpusa"/>
    <w:rsid w:val="008D60D3"/>
  </w:style>
  <w:style w:type="character" w:customStyle="1" w:styleId="heading">
    <w:name w:val="heading"/>
    <w:basedOn w:val="Bekezdsalapbettpusa"/>
    <w:rsid w:val="008D60D3"/>
  </w:style>
  <w:style w:type="paragraph" w:customStyle="1" w:styleId="tigrseq">
    <w:name w:val="tigrseq"/>
    <w:basedOn w:val="Norml"/>
    <w:rsid w:val="008D60D3"/>
    <w:pPr>
      <w:suppressAutoHyphens w:val="0"/>
      <w:spacing w:before="100" w:beforeAutospacing="1" w:after="100" w:afterAutospacing="1"/>
      <w:textAlignment w:val="auto"/>
    </w:pPr>
    <w:rPr>
      <w:rFonts w:ascii="Times New Roman" w:eastAsia="Times New Roman" w:hAnsi="Times New Roman" w:cs="Times New Roman"/>
      <w:color w:val="auto"/>
      <w:kern w:val="0"/>
      <w:lang w:eastAsia="hu-HU"/>
    </w:rPr>
  </w:style>
  <w:style w:type="character" w:customStyle="1" w:styleId="nomark">
    <w:name w:val="nomark"/>
    <w:basedOn w:val="Bekezdsalapbettpusa"/>
    <w:rsid w:val="008D60D3"/>
  </w:style>
  <w:style w:type="character" w:customStyle="1" w:styleId="timark">
    <w:name w:val="timark"/>
    <w:basedOn w:val="Bekezdsalapbettpusa"/>
    <w:rsid w:val="008D60D3"/>
  </w:style>
  <w:style w:type="paragraph" w:customStyle="1" w:styleId="addr">
    <w:name w:val="addr"/>
    <w:basedOn w:val="Norml"/>
    <w:rsid w:val="008D60D3"/>
    <w:pPr>
      <w:suppressAutoHyphens w:val="0"/>
      <w:spacing w:before="100" w:beforeAutospacing="1" w:after="100" w:afterAutospacing="1"/>
      <w:textAlignment w:val="auto"/>
    </w:pPr>
    <w:rPr>
      <w:rFonts w:ascii="Times New Roman" w:eastAsia="Times New Roman" w:hAnsi="Times New Roman" w:cs="Times New Roman"/>
      <w:color w:val="auto"/>
      <w:kern w:val="0"/>
      <w:lang w:eastAsia="hu-HU"/>
    </w:rPr>
  </w:style>
  <w:style w:type="paragraph" w:customStyle="1" w:styleId="ft">
    <w:name w:val="ft"/>
    <w:basedOn w:val="Norml"/>
    <w:rsid w:val="008D60D3"/>
    <w:pPr>
      <w:suppressAutoHyphens w:val="0"/>
      <w:spacing w:before="100" w:beforeAutospacing="1" w:after="100" w:afterAutospacing="1"/>
      <w:textAlignment w:val="auto"/>
    </w:pPr>
    <w:rPr>
      <w:rFonts w:ascii="Times New Roman" w:eastAsia="Times New Roman" w:hAnsi="Times New Roman" w:cs="Times New Roman"/>
      <w:color w:val="auto"/>
      <w:kern w:val="0"/>
      <w:lang w:eastAsia="hu-HU"/>
    </w:rPr>
  </w:style>
  <w:style w:type="paragraph" w:customStyle="1" w:styleId="txurl">
    <w:name w:val="txurl"/>
    <w:basedOn w:val="Norml"/>
    <w:rsid w:val="008D60D3"/>
    <w:pPr>
      <w:suppressAutoHyphens w:val="0"/>
      <w:spacing w:before="100" w:beforeAutospacing="1" w:after="100" w:afterAutospacing="1"/>
      <w:textAlignment w:val="auto"/>
    </w:pPr>
    <w:rPr>
      <w:rFonts w:ascii="Times New Roman" w:eastAsia="Times New Roman" w:hAnsi="Times New Roman" w:cs="Times New Roman"/>
      <w:color w:val="auto"/>
      <w:kern w:val="0"/>
      <w:lang w:eastAsia="hu-HU"/>
    </w:rPr>
  </w:style>
  <w:style w:type="character" w:customStyle="1" w:styleId="nutscode">
    <w:name w:val="nutscode"/>
    <w:basedOn w:val="Bekezdsalapbettpusa"/>
    <w:rsid w:val="008D60D3"/>
  </w:style>
  <w:style w:type="paragraph" w:customStyle="1" w:styleId="txcpv">
    <w:name w:val="txcpv"/>
    <w:basedOn w:val="Norml"/>
    <w:rsid w:val="008D60D3"/>
    <w:pPr>
      <w:suppressAutoHyphens w:val="0"/>
      <w:spacing w:before="100" w:beforeAutospacing="1" w:after="100" w:afterAutospacing="1"/>
      <w:textAlignment w:val="auto"/>
    </w:pPr>
    <w:rPr>
      <w:rFonts w:ascii="Times New Roman" w:eastAsia="Times New Roman" w:hAnsi="Times New Roman" w:cs="Times New Roman"/>
      <w:color w:val="auto"/>
      <w:kern w:val="0"/>
      <w:lang w:eastAsia="hu-HU"/>
    </w:rPr>
  </w:style>
  <w:style w:type="character" w:customStyle="1" w:styleId="cpvcode">
    <w:name w:val="cpvcode"/>
    <w:basedOn w:val="Bekezdsalapbettpusa"/>
    <w:rsid w:val="008D60D3"/>
  </w:style>
  <w:style w:type="paragraph" w:customStyle="1" w:styleId="p">
    <w:name w:val="p"/>
    <w:basedOn w:val="Norml"/>
    <w:rsid w:val="008D60D3"/>
    <w:pPr>
      <w:suppressAutoHyphens w:val="0"/>
      <w:spacing w:before="100" w:beforeAutospacing="1" w:after="100" w:afterAutospacing="1"/>
      <w:textAlignment w:val="auto"/>
    </w:pPr>
    <w:rPr>
      <w:rFonts w:ascii="Times New Roman" w:eastAsia="Times New Roman" w:hAnsi="Times New Roman" w:cs="Times New Roman"/>
      <w:color w:val="auto"/>
      <w:kern w:val="0"/>
      <w:lang w:eastAsia="hu-HU"/>
    </w:rPr>
  </w:style>
  <w:style w:type="character" w:customStyle="1" w:styleId="LbjegyzetszvegChar2">
    <w:name w:val="Lábjegyzetszöveg Char2"/>
    <w:aliases w:val="Lábjegyzetszöveg Char1 Char Char1,Lábjegyzetszöveg Char Char Char Char1,Footnote Char Char Char Char1,Footnote Char1 Char Char1,Char1 Char1 Char Char1,Footnote Char Char1,Char1 Char Char1,Lábjegyzetszöveg Char1 Char2"/>
    <w:basedOn w:val="Bekezdsalapbettpusa"/>
    <w:link w:val="Lbjegyzetszveg"/>
    <w:rsid w:val="00BB7279"/>
    <w:rPr>
      <w:rFonts w:ascii="Arial" w:eastAsia="Calibri" w:hAnsi="Arial" w:cs="Arial"/>
      <w:color w:val="000000"/>
      <w:kern w:val="1"/>
      <w:lang w:eastAsia="zh-CN"/>
    </w:rPr>
  </w:style>
  <w:style w:type="paragraph" w:customStyle="1" w:styleId="cmek">
    <w:name w:val="címek"/>
    <w:basedOn w:val="Norml"/>
    <w:rsid w:val="00C258D8"/>
    <w:pPr>
      <w:suppressAutoHyphens w:val="0"/>
      <w:spacing w:line="260" w:lineRule="atLeast"/>
      <w:jc w:val="center"/>
      <w:textAlignment w:val="auto"/>
    </w:pPr>
    <w:rPr>
      <w:rFonts w:eastAsia="Times New Roman" w:cs="Times New Roman"/>
      <w:b/>
      <w:caps/>
      <w:color w:val="auto"/>
      <w:kern w:val="0"/>
      <w:sz w:val="28"/>
      <w:szCs w:val="20"/>
      <w:lang w:eastAsia="hu-HU"/>
    </w:rPr>
  </w:style>
  <w:style w:type="character" w:customStyle="1" w:styleId="Dtum2">
    <w:name w:val="Dátum2"/>
    <w:basedOn w:val="Bekezdsalapbettpusa"/>
    <w:rsid w:val="00EB4495"/>
  </w:style>
  <w:style w:type="paragraph" w:customStyle="1" w:styleId="CNParagraphLeft">
    <w:name w:val="CN Paragraph Left"/>
    <w:basedOn w:val="Norml"/>
    <w:link w:val="CNParagraphLeftChar"/>
    <w:uiPriority w:val="99"/>
    <w:rsid w:val="00C43221"/>
    <w:pPr>
      <w:suppressAutoHyphens w:val="0"/>
      <w:spacing w:before="80" w:after="80"/>
      <w:textAlignment w:val="auto"/>
    </w:pPr>
    <w:rPr>
      <w:color w:val="auto"/>
      <w:kern w:val="0"/>
      <w:sz w:val="18"/>
      <w:szCs w:val="18"/>
      <w:lang w:eastAsia="hu-HU"/>
    </w:rPr>
  </w:style>
  <w:style w:type="character" w:customStyle="1" w:styleId="CNParagraphLeftChar">
    <w:name w:val="CN Paragraph Left Char"/>
    <w:link w:val="CNParagraphLeft"/>
    <w:uiPriority w:val="99"/>
    <w:locked/>
    <w:rsid w:val="00C43221"/>
    <w:rPr>
      <w:rFonts w:ascii="Arial" w:eastAsia="Calibri" w:hAnsi="Arial" w:cs="Arial"/>
      <w:sz w:val="18"/>
      <w:szCs w:val="18"/>
    </w:rPr>
  </w:style>
  <w:style w:type="character" w:customStyle="1" w:styleId="DeltaViewInsertion">
    <w:name w:val="DeltaView Insertion"/>
    <w:rsid w:val="00194E0D"/>
    <w:rPr>
      <w:b/>
      <w:i/>
      <w:spacing w:val="0"/>
      <w:lang w:val="hu-HU" w:eastAsia="hu-HU"/>
    </w:rPr>
  </w:style>
  <w:style w:type="paragraph" w:customStyle="1" w:styleId="Tiret0">
    <w:name w:val="Tiret 0"/>
    <w:basedOn w:val="Norml"/>
    <w:rsid w:val="00194E0D"/>
    <w:pPr>
      <w:numPr>
        <w:numId w:val="9"/>
      </w:numPr>
      <w:suppressAutoHyphens w:val="0"/>
      <w:spacing w:before="120" w:after="120"/>
      <w:textAlignment w:val="auto"/>
    </w:pPr>
    <w:rPr>
      <w:rFonts w:ascii="Times New Roman" w:hAnsi="Times New Roman" w:cs="Times New Roman"/>
      <w:color w:val="auto"/>
      <w:kern w:val="0"/>
      <w:szCs w:val="22"/>
      <w:lang w:eastAsia="en-GB"/>
    </w:rPr>
  </w:style>
  <w:style w:type="paragraph" w:customStyle="1" w:styleId="Tiret1">
    <w:name w:val="Tiret 1"/>
    <w:basedOn w:val="Norml"/>
    <w:rsid w:val="00194E0D"/>
    <w:pPr>
      <w:numPr>
        <w:numId w:val="10"/>
      </w:numPr>
      <w:suppressAutoHyphens w:val="0"/>
      <w:spacing w:before="120" w:after="120"/>
      <w:textAlignment w:val="auto"/>
    </w:pPr>
    <w:rPr>
      <w:rFonts w:ascii="Times New Roman" w:hAnsi="Times New Roman" w:cs="Times New Roman"/>
      <w:color w:val="auto"/>
      <w:kern w:val="0"/>
      <w:szCs w:val="22"/>
      <w:lang w:eastAsia="en-GB"/>
    </w:rPr>
  </w:style>
  <w:style w:type="paragraph" w:customStyle="1" w:styleId="NumPar1">
    <w:name w:val="NumPar 1"/>
    <w:basedOn w:val="Norml"/>
    <w:next w:val="Norml"/>
    <w:rsid w:val="00194E0D"/>
    <w:pPr>
      <w:numPr>
        <w:numId w:val="13"/>
      </w:numPr>
      <w:suppressAutoHyphens w:val="0"/>
      <w:spacing w:before="120" w:after="120"/>
      <w:textAlignment w:val="auto"/>
    </w:pPr>
    <w:rPr>
      <w:rFonts w:ascii="Times New Roman" w:hAnsi="Times New Roman" w:cs="Times New Roman"/>
      <w:color w:val="auto"/>
      <w:kern w:val="0"/>
      <w:szCs w:val="22"/>
      <w:lang w:eastAsia="en-GB"/>
    </w:rPr>
  </w:style>
  <w:style w:type="paragraph" w:customStyle="1" w:styleId="NumPar2">
    <w:name w:val="NumPar 2"/>
    <w:basedOn w:val="Norml"/>
    <w:next w:val="Norml"/>
    <w:rsid w:val="00194E0D"/>
    <w:pPr>
      <w:numPr>
        <w:ilvl w:val="1"/>
        <w:numId w:val="13"/>
      </w:numPr>
      <w:suppressAutoHyphens w:val="0"/>
      <w:spacing w:before="120" w:after="120"/>
      <w:textAlignment w:val="auto"/>
    </w:pPr>
    <w:rPr>
      <w:rFonts w:ascii="Times New Roman" w:hAnsi="Times New Roman" w:cs="Times New Roman"/>
      <w:color w:val="auto"/>
      <w:kern w:val="0"/>
      <w:szCs w:val="22"/>
      <w:lang w:eastAsia="en-GB"/>
    </w:rPr>
  </w:style>
  <w:style w:type="paragraph" w:customStyle="1" w:styleId="NumPar3">
    <w:name w:val="NumPar 3"/>
    <w:basedOn w:val="Norml"/>
    <w:next w:val="Norml"/>
    <w:rsid w:val="00194E0D"/>
    <w:pPr>
      <w:numPr>
        <w:ilvl w:val="2"/>
        <w:numId w:val="13"/>
      </w:numPr>
      <w:suppressAutoHyphens w:val="0"/>
      <w:spacing w:before="120" w:after="120"/>
      <w:textAlignment w:val="auto"/>
    </w:pPr>
    <w:rPr>
      <w:rFonts w:ascii="Times New Roman" w:hAnsi="Times New Roman" w:cs="Times New Roman"/>
      <w:color w:val="auto"/>
      <w:kern w:val="0"/>
      <w:szCs w:val="22"/>
      <w:lang w:eastAsia="en-GB"/>
    </w:rPr>
  </w:style>
  <w:style w:type="paragraph" w:customStyle="1" w:styleId="NumPar4">
    <w:name w:val="NumPar 4"/>
    <w:basedOn w:val="Norml"/>
    <w:next w:val="Norml"/>
    <w:rsid w:val="00194E0D"/>
    <w:pPr>
      <w:numPr>
        <w:ilvl w:val="3"/>
        <w:numId w:val="13"/>
      </w:numPr>
      <w:suppressAutoHyphens w:val="0"/>
      <w:spacing w:before="120" w:after="120"/>
      <w:textAlignment w:val="auto"/>
    </w:pPr>
    <w:rPr>
      <w:rFonts w:ascii="Times New Roman" w:hAnsi="Times New Roman" w:cs="Times New Roman"/>
      <w:color w:val="auto"/>
      <w:kern w:val="0"/>
      <w:szCs w:val="22"/>
      <w:lang w:eastAsia="en-GB"/>
    </w:rPr>
  </w:style>
  <w:style w:type="character" w:customStyle="1" w:styleId="NormlWebChar">
    <w:name w:val="Normál (Web) Char"/>
    <w:link w:val="NormlWeb"/>
    <w:uiPriority w:val="99"/>
    <w:locked/>
    <w:rsid w:val="00CA290A"/>
    <w:rPr>
      <w:kern w:val="1"/>
      <w:sz w:val="24"/>
      <w:szCs w:val="24"/>
      <w:lang w:eastAsia="zh-CN"/>
    </w:rPr>
  </w:style>
  <w:style w:type="table" w:customStyle="1" w:styleId="TableNormal1">
    <w:name w:val="Table Normal1"/>
    <w:qFormat/>
    <w:rsid w:val="00812696"/>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Listaszerbekezds11">
    <w:name w:val="Listaszerű bekezdés11"/>
    <w:basedOn w:val="Norml"/>
    <w:rsid w:val="00327581"/>
    <w:pPr>
      <w:ind w:left="720"/>
      <w:contextualSpacing/>
      <w:textAlignment w:val="auto"/>
    </w:pPr>
    <w:rPr>
      <w:rFonts w:ascii="Times New Roman" w:eastAsia="Times New Roman" w:hAnsi="Times New Roman" w:cs="Times New Roman"/>
      <w:color w:val="auto"/>
      <w:kern w:val="0"/>
      <w:lang w:val="en-GB"/>
    </w:rPr>
  </w:style>
  <w:style w:type="paragraph" w:customStyle="1" w:styleId="zu0">
    <w:name w:val="zu"/>
    <w:basedOn w:val="Norml"/>
    <w:rsid w:val="0080702D"/>
    <w:pPr>
      <w:suppressAutoHyphens w:val="0"/>
      <w:spacing w:before="100" w:beforeAutospacing="1" w:after="100" w:afterAutospacing="1"/>
      <w:textAlignment w:val="auto"/>
    </w:pPr>
    <w:rPr>
      <w:rFonts w:ascii="Times New Roman" w:eastAsia="Times New Roman" w:hAnsi="Times New Roman" w:cs="Times New Roman"/>
      <w:color w:val="auto"/>
      <w:kern w:val="0"/>
      <w:lang w:eastAsia="hu-HU"/>
    </w:rPr>
  </w:style>
  <w:style w:type="paragraph" w:customStyle="1" w:styleId="rub10">
    <w:name w:val="rub1"/>
    <w:basedOn w:val="Norml"/>
    <w:rsid w:val="0080702D"/>
    <w:pPr>
      <w:suppressAutoHyphens w:val="0"/>
      <w:spacing w:before="100" w:beforeAutospacing="1" w:after="100" w:afterAutospacing="1"/>
      <w:textAlignment w:val="auto"/>
    </w:pPr>
    <w:rPr>
      <w:rFonts w:ascii="Times New Roman" w:eastAsia="Times New Roman" w:hAnsi="Times New Roman" w:cs="Times New Roman"/>
      <w:color w:val="auto"/>
      <w:kern w:val="0"/>
      <w:lang w:eastAsia="hu-HU"/>
    </w:rPr>
  </w:style>
  <w:style w:type="paragraph" w:customStyle="1" w:styleId="textbody">
    <w:name w:val="textbody"/>
    <w:basedOn w:val="Norml"/>
    <w:rsid w:val="0080702D"/>
    <w:pPr>
      <w:suppressAutoHyphens w:val="0"/>
      <w:spacing w:before="100" w:beforeAutospacing="1" w:after="100" w:afterAutospacing="1"/>
      <w:textAlignment w:val="auto"/>
    </w:pPr>
    <w:rPr>
      <w:rFonts w:ascii="Times New Roman" w:eastAsia="Times New Roman" w:hAnsi="Times New Roman" w:cs="Times New Roman"/>
      <w:color w:val="auto"/>
      <w:kern w:val="0"/>
      <w:lang w:eastAsia="hu-HU"/>
    </w:rPr>
  </w:style>
  <w:style w:type="paragraph" w:customStyle="1" w:styleId="rub30">
    <w:name w:val="rub3"/>
    <w:basedOn w:val="Norml"/>
    <w:rsid w:val="0080702D"/>
    <w:pPr>
      <w:suppressAutoHyphens w:val="0"/>
      <w:spacing w:before="100" w:beforeAutospacing="1" w:after="100" w:afterAutospacing="1"/>
      <w:textAlignment w:val="auto"/>
    </w:pPr>
    <w:rPr>
      <w:rFonts w:ascii="Times New Roman" w:eastAsia="Times New Roman" w:hAnsi="Times New Roman" w:cs="Times New Roman"/>
      <w:color w:val="auto"/>
      <w:kern w:val="0"/>
      <w:lang w:eastAsia="hu-HU"/>
    </w:rPr>
  </w:style>
  <w:style w:type="paragraph" w:customStyle="1" w:styleId="commenttext">
    <w:name w:val="commenttext"/>
    <w:basedOn w:val="Norml"/>
    <w:rsid w:val="0080702D"/>
    <w:pPr>
      <w:suppressAutoHyphens w:val="0"/>
      <w:spacing w:before="100" w:beforeAutospacing="1" w:after="100" w:afterAutospacing="1"/>
      <w:textAlignment w:val="auto"/>
    </w:pPr>
    <w:rPr>
      <w:rFonts w:ascii="Times New Roman" w:eastAsia="Times New Roman" w:hAnsi="Times New Roman" w:cs="Times New Roman"/>
      <w:color w:val="auto"/>
      <w:kern w:val="0"/>
      <w:lang w:eastAsia="hu-HU"/>
    </w:rPr>
  </w:style>
  <w:style w:type="paragraph" w:styleId="Nincstrkz">
    <w:name w:val="No Spacing"/>
    <w:uiPriority w:val="99"/>
    <w:qFormat/>
    <w:rsid w:val="00422D34"/>
    <w:pPr>
      <w:jc w:val="both"/>
    </w:pPr>
    <w:rPr>
      <w:rFonts w:ascii="Arial" w:hAnsi="Arial"/>
      <w:sz w:val="22"/>
      <w:szCs w:val="24"/>
    </w:rPr>
  </w:style>
  <w:style w:type="paragraph" w:customStyle="1" w:styleId="Norml0">
    <w:name w:val="Norml"/>
    <w:uiPriority w:val="99"/>
    <w:rsid w:val="00422D34"/>
    <w:pPr>
      <w:snapToGrid w:val="0"/>
    </w:pPr>
    <w:rPr>
      <w:rFonts w:ascii="MS Sans Serif" w:hAnsi="MS Sans Serif"/>
      <w:sz w:val="24"/>
    </w:rPr>
  </w:style>
  <w:style w:type="numbering" w:customStyle="1" w:styleId="Importlt1stlus">
    <w:name w:val="Importált 1 stílus"/>
    <w:rsid w:val="0096429E"/>
    <w:pPr>
      <w:numPr>
        <w:numId w:val="17"/>
      </w:numPr>
    </w:pPr>
  </w:style>
  <w:style w:type="numbering" w:customStyle="1" w:styleId="Importlt2stlus">
    <w:name w:val="Importált 2 stílus"/>
    <w:rsid w:val="004B4679"/>
    <w:pPr>
      <w:numPr>
        <w:numId w:val="18"/>
      </w:numPr>
    </w:pPr>
  </w:style>
  <w:style w:type="numbering" w:customStyle="1" w:styleId="PwCListBullets1">
    <w:name w:val="PwC List Bullets 1"/>
    <w:uiPriority w:val="99"/>
    <w:rsid w:val="00263187"/>
    <w:pPr>
      <w:numPr>
        <w:numId w:val="20"/>
      </w:numPr>
    </w:pPr>
  </w:style>
  <w:style w:type="paragraph" w:styleId="Felsorols2">
    <w:name w:val="List Bullet 2"/>
    <w:basedOn w:val="Norml"/>
    <w:uiPriority w:val="13"/>
    <w:unhideWhenUsed/>
    <w:rsid w:val="00263187"/>
    <w:pPr>
      <w:tabs>
        <w:tab w:val="num" w:pos="1134"/>
      </w:tabs>
      <w:suppressAutoHyphens w:val="0"/>
      <w:spacing w:before="120" w:after="120"/>
      <w:ind w:left="1134" w:hanging="567"/>
      <w:contextualSpacing/>
      <w:textAlignment w:val="auto"/>
    </w:pPr>
    <w:rPr>
      <w:rFonts w:ascii="Georgia" w:eastAsiaTheme="minorHAnsi" w:hAnsi="Georgia" w:cstheme="minorBidi"/>
      <w:color w:val="auto"/>
      <w:kern w:val="0"/>
      <w:sz w:val="20"/>
      <w:szCs w:val="20"/>
      <w:lang w:val="en-GB" w:eastAsia="en-US"/>
    </w:rPr>
  </w:style>
  <w:style w:type="paragraph" w:styleId="Felsorols4">
    <w:name w:val="List Bullet 4"/>
    <w:basedOn w:val="Norml"/>
    <w:uiPriority w:val="13"/>
    <w:unhideWhenUsed/>
    <w:rsid w:val="00263187"/>
    <w:pPr>
      <w:tabs>
        <w:tab w:val="num" w:pos="2268"/>
      </w:tabs>
      <w:suppressAutoHyphens w:val="0"/>
      <w:spacing w:before="120" w:after="120"/>
      <w:ind w:left="2268" w:hanging="567"/>
      <w:contextualSpacing/>
      <w:textAlignment w:val="auto"/>
    </w:pPr>
    <w:rPr>
      <w:rFonts w:ascii="Georgia" w:eastAsiaTheme="minorHAnsi" w:hAnsi="Georgia" w:cstheme="minorBidi"/>
      <w:color w:val="auto"/>
      <w:kern w:val="0"/>
      <w:sz w:val="20"/>
      <w:szCs w:val="20"/>
      <w:lang w:val="en-GB" w:eastAsia="en-US"/>
    </w:rPr>
  </w:style>
  <w:style w:type="paragraph" w:styleId="Felsorols5">
    <w:name w:val="List Bullet 5"/>
    <w:basedOn w:val="Norml"/>
    <w:uiPriority w:val="13"/>
    <w:unhideWhenUsed/>
    <w:rsid w:val="00263187"/>
    <w:pPr>
      <w:tabs>
        <w:tab w:val="num" w:pos="2835"/>
      </w:tabs>
      <w:suppressAutoHyphens w:val="0"/>
      <w:spacing w:before="120" w:after="120"/>
      <w:ind w:left="2835" w:hanging="567"/>
      <w:contextualSpacing/>
      <w:textAlignment w:val="auto"/>
    </w:pPr>
    <w:rPr>
      <w:rFonts w:ascii="Georgia" w:eastAsiaTheme="minorHAnsi" w:hAnsi="Georgia" w:cstheme="minorBidi"/>
      <w:color w:val="auto"/>
      <w:kern w:val="0"/>
      <w:sz w:val="20"/>
      <w:szCs w:val="20"/>
      <w:lang w:val="en-GB" w:eastAsia="en-US"/>
    </w:rPr>
  </w:style>
  <w:style w:type="paragraph" w:customStyle="1" w:styleId="Listing">
    <w:name w:val="Listing"/>
    <w:basedOn w:val="Norml"/>
    <w:uiPriority w:val="99"/>
    <w:qFormat/>
    <w:rsid w:val="00263187"/>
    <w:pPr>
      <w:numPr>
        <w:numId w:val="21"/>
      </w:numPr>
      <w:suppressAutoHyphens w:val="0"/>
      <w:spacing w:before="60" w:after="60"/>
      <w:ind w:left="1134" w:hanging="567"/>
      <w:textAlignment w:val="auto"/>
    </w:pPr>
    <w:rPr>
      <w:rFonts w:ascii="Georgia" w:eastAsiaTheme="minorHAnsi" w:hAnsi="Georgia" w:cstheme="minorBidi"/>
      <w:color w:val="auto"/>
      <w:kern w:val="0"/>
      <w:sz w:val="22"/>
      <w:szCs w:val="20"/>
      <w:lang w:eastAsia="en-US"/>
    </w:rPr>
  </w:style>
  <w:style w:type="paragraph" w:customStyle="1" w:styleId="Tblzatkz">
    <w:name w:val="Táblázatköz"/>
    <w:basedOn w:val="Norml"/>
    <w:link w:val="TblzatkzChar"/>
    <w:uiPriority w:val="99"/>
    <w:qFormat/>
    <w:rsid w:val="00710208"/>
    <w:pPr>
      <w:suppressAutoHyphens w:val="0"/>
      <w:textAlignment w:val="auto"/>
    </w:pPr>
    <w:rPr>
      <w:rFonts w:ascii="Georgia" w:eastAsiaTheme="minorHAnsi" w:hAnsi="Georgia" w:cstheme="minorBidi"/>
      <w:color w:val="auto"/>
      <w:kern w:val="0"/>
      <w:sz w:val="20"/>
      <w:szCs w:val="20"/>
      <w:lang w:eastAsia="en-US"/>
    </w:rPr>
  </w:style>
  <w:style w:type="character" w:customStyle="1" w:styleId="TblzatkzChar">
    <w:name w:val="Táblázatköz Char"/>
    <w:basedOn w:val="Bekezdsalapbettpusa"/>
    <w:link w:val="Tblzatkz"/>
    <w:uiPriority w:val="99"/>
    <w:rsid w:val="00710208"/>
    <w:rPr>
      <w:rFonts w:ascii="Georgia" w:eastAsiaTheme="minorHAnsi" w:hAnsi="Georgia" w:cstheme="minorBidi"/>
      <w:lang w:eastAsia="en-US"/>
    </w:rPr>
  </w:style>
  <w:style w:type="character" w:customStyle="1" w:styleId="Dtum3">
    <w:name w:val="Dátum3"/>
    <w:basedOn w:val="Bekezdsalapbettpusa"/>
    <w:rsid w:val="0020568F"/>
  </w:style>
  <w:style w:type="character" w:customStyle="1" w:styleId="highlight">
    <w:name w:val="highlight"/>
    <w:basedOn w:val="Bekezdsalapbettpusa"/>
    <w:rsid w:val="0020568F"/>
  </w:style>
  <w:style w:type="character" w:customStyle="1" w:styleId="SzvegtrzsFlkvr">
    <w:name w:val="Szövegtörzs + Félkövér"/>
    <w:basedOn w:val="Bekezdsalapbettpusa"/>
    <w:rsid w:val="005E4D34"/>
    <w:rPr>
      <w:rFonts w:ascii="Lucida Sans Unicode" w:eastAsia="Lucida Sans Unicode" w:hAnsi="Lucida Sans Unicode" w:cs="Lucida Sans Unicode"/>
      <w:b/>
      <w:bCs/>
      <w:i w:val="0"/>
      <w:iCs w:val="0"/>
      <w:smallCaps w:val="0"/>
      <w:strike w:val="0"/>
      <w:color w:val="000000"/>
      <w:spacing w:val="0"/>
      <w:w w:val="100"/>
      <w:position w:val="0"/>
      <w:sz w:val="14"/>
      <w:szCs w:val="14"/>
      <w:u w:val="none"/>
      <w:lang w:val="hu-HU"/>
    </w:rPr>
  </w:style>
  <w:style w:type="character" w:customStyle="1" w:styleId="intranetbold1">
    <w:name w:val="intranet_bold1"/>
    <w:rsid w:val="001C0CB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uiPriority="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caption" w:semiHidden="0" w:uiPriority="35" w:unhideWhenUsed="0" w:qFormat="1"/>
    <w:lsdException w:name="page number" w:uiPriority="0"/>
    <w:lsdException w:name="List Bullet" w:uiPriority="13"/>
    <w:lsdException w:name="List Bullet 2" w:uiPriority="13"/>
    <w:lsdException w:name="List Bullet 3" w:uiPriority="13"/>
    <w:lsdException w:name="List Bullet 4" w:uiPriority="13"/>
    <w:lsdException w:name="List Bullet 5" w:uiPriority="13"/>
    <w:lsdException w:name="List Number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nhideWhenUsed="0" w:qFormat="1"/>
    <w:lsdException w:name="Emphasis" w:semiHidden="0" w:uiPriority="20" w:unhideWhenUsed="0" w:qFormat="1"/>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31E4C"/>
    <w:pPr>
      <w:suppressAutoHyphens/>
      <w:jc w:val="both"/>
      <w:textAlignment w:val="baseline"/>
    </w:pPr>
    <w:rPr>
      <w:rFonts w:ascii="Tahoma" w:eastAsia="Calibri" w:hAnsi="Tahoma" w:cs="Arial"/>
      <w:color w:val="000000"/>
      <w:kern w:val="24"/>
      <w:sz w:val="21"/>
      <w:szCs w:val="24"/>
      <w:lang w:eastAsia="zh-CN"/>
    </w:rPr>
  </w:style>
  <w:style w:type="paragraph" w:styleId="Cmsor1">
    <w:name w:val="heading 1"/>
    <w:basedOn w:val="Norml"/>
    <w:next w:val="Szvegtrzs"/>
    <w:qFormat/>
    <w:rsid w:val="00833B6A"/>
    <w:pPr>
      <w:keepNext/>
      <w:outlineLvl w:val="0"/>
    </w:pPr>
    <w:rPr>
      <w:rFonts w:eastAsia="Times New Roman" w:cs="Cambria"/>
      <w:b/>
      <w:bCs/>
      <w:kern w:val="22"/>
      <w:sz w:val="22"/>
      <w:szCs w:val="32"/>
    </w:rPr>
  </w:style>
  <w:style w:type="paragraph" w:styleId="Cmsor2">
    <w:name w:val="heading 2"/>
    <w:basedOn w:val="Norml"/>
    <w:next w:val="Szvegtrzs"/>
    <w:qFormat/>
    <w:rsid w:val="008F4745"/>
    <w:pPr>
      <w:keepNext/>
      <w:numPr>
        <w:ilvl w:val="1"/>
        <w:numId w:val="1"/>
      </w:numPr>
      <w:ind w:left="578" w:hanging="578"/>
      <w:outlineLvl w:val="1"/>
    </w:pPr>
    <w:rPr>
      <w:rFonts w:eastAsia="Times New Roman" w:cs="Cambria"/>
      <w:b/>
      <w:bCs/>
      <w:iCs/>
      <w:szCs w:val="28"/>
    </w:rPr>
  </w:style>
  <w:style w:type="paragraph" w:styleId="Cmsor3">
    <w:name w:val="heading 3"/>
    <w:basedOn w:val="Norml"/>
    <w:next w:val="Szvegtrzs"/>
    <w:uiPriority w:val="9"/>
    <w:qFormat/>
    <w:rsid w:val="002241A2"/>
    <w:pPr>
      <w:keepNext/>
      <w:numPr>
        <w:ilvl w:val="2"/>
        <w:numId w:val="1"/>
      </w:numPr>
      <w:outlineLvl w:val="2"/>
    </w:pPr>
    <w:rPr>
      <w:rFonts w:eastAsia="Times New Roman" w:cs="Cambria"/>
      <w:bCs/>
      <w:szCs w:val="26"/>
    </w:rPr>
  </w:style>
  <w:style w:type="paragraph" w:styleId="Cmsor4">
    <w:name w:val="heading 4"/>
    <w:basedOn w:val="Norml"/>
    <w:next w:val="Szvegtrzs"/>
    <w:qFormat/>
    <w:rsid w:val="009E4F40"/>
    <w:pPr>
      <w:keepNext/>
      <w:numPr>
        <w:ilvl w:val="3"/>
        <w:numId w:val="1"/>
      </w:numPr>
      <w:ind w:left="862" w:hanging="862"/>
      <w:outlineLvl w:val="3"/>
    </w:pPr>
    <w:rPr>
      <w:rFonts w:eastAsia="Times New Roman"/>
      <w:b/>
      <w:bCs/>
      <w:iCs/>
      <w:szCs w:val="28"/>
    </w:rPr>
  </w:style>
  <w:style w:type="paragraph" w:styleId="Cmsor5">
    <w:name w:val="heading 5"/>
    <w:basedOn w:val="Norml"/>
    <w:next w:val="Szvegtrzs"/>
    <w:uiPriority w:val="9"/>
    <w:qFormat/>
    <w:rsid w:val="00B52BDA"/>
    <w:pPr>
      <w:numPr>
        <w:ilvl w:val="4"/>
        <w:numId w:val="1"/>
      </w:numPr>
      <w:spacing w:before="240" w:after="60"/>
      <w:outlineLvl w:val="4"/>
    </w:pPr>
    <w:rPr>
      <w:rFonts w:eastAsia="Times New Roman"/>
      <w:b/>
      <w:bCs/>
      <w:i/>
      <w:iCs/>
      <w:sz w:val="26"/>
      <w:szCs w:val="26"/>
    </w:rPr>
  </w:style>
  <w:style w:type="paragraph" w:styleId="Cmsor6">
    <w:name w:val="heading 6"/>
    <w:basedOn w:val="Norml"/>
    <w:next w:val="Szvegtrzs"/>
    <w:qFormat/>
    <w:rsid w:val="00B52BDA"/>
    <w:pPr>
      <w:numPr>
        <w:ilvl w:val="5"/>
        <w:numId w:val="1"/>
      </w:numPr>
      <w:spacing w:before="240" w:after="60"/>
      <w:outlineLvl w:val="5"/>
    </w:pPr>
    <w:rPr>
      <w:rFonts w:eastAsia="Times New Roman"/>
      <w:b/>
      <w:bCs/>
      <w:sz w:val="18"/>
      <w:szCs w:val="18"/>
    </w:rPr>
  </w:style>
  <w:style w:type="paragraph" w:styleId="Cmsor7">
    <w:name w:val="heading 7"/>
    <w:basedOn w:val="Norml"/>
    <w:next w:val="Norml"/>
    <w:link w:val="Cmsor7Char"/>
    <w:unhideWhenUsed/>
    <w:qFormat/>
    <w:rsid w:val="003C7C7B"/>
    <w:pPr>
      <w:suppressAutoHyphens w:val="0"/>
      <w:spacing w:before="240" w:after="60"/>
      <w:textAlignment w:val="auto"/>
      <w:outlineLvl w:val="6"/>
    </w:pPr>
    <w:rPr>
      <w:rFonts w:ascii="Times New Roman" w:eastAsia="Times New Roman" w:hAnsi="Times New Roman" w:cs="Times New Roman"/>
      <w:color w:val="auto"/>
      <w:kern w:val="0"/>
      <w:lang w:eastAsia="hu-HU"/>
    </w:rPr>
  </w:style>
  <w:style w:type="paragraph" w:styleId="Cmsor8">
    <w:name w:val="heading 8"/>
    <w:basedOn w:val="Norml"/>
    <w:next w:val="Szvegtrzs"/>
    <w:qFormat/>
    <w:rsid w:val="00B52BDA"/>
    <w:pPr>
      <w:numPr>
        <w:ilvl w:val="7"/>
        <w:numId w:val="1"/>
      </w:numPr>
      <w:spacing w:before="240" w:after="60"/>
      <w:outlineLvl w:val="7"/>
    </w:pPr>
    <w:rPr>
      <w:rFonts w:eastAsia="Times New Roman"/>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3z0">
    <w:name w:val="WW8Num3z0"/>
    <w:rsid w:val="00B52BDA"/>
    <w:rPr>
      <w:b/>
    </w:rPr>
  </w:style>
  <w:style w:type="character" w:customStyle="1" w:styleId="WW8Num3z1">
    <w:name w:val="WW8Num3z1"/>
    <w:rsid w:val="00B52BDA"/>
    <w:rPr>
      <w:b/>
      <w:sz w:val="21"/>
      <w:szCs w:val="21"/>
    </w:rPr>
  </w:style>
  <w:style w:type="character" w:customStyle="1" w:styleId="WW8Num5z0">
    <w:name w:val="WW8Num5z0"/>
    <w:rsid w:val="00B52BDA"/>
    <w:rPr>
      <w:rFonts w:ascii="Symbol" w:hAnsi="Symbol" w:cs="OpenSymbol"/>
    </w:rPr>
  </w:style>
  <w:style w:type="character" w:customStyle="1" w:styleId="WW8Num5z1">
    <w:name w:val="WW8Num5z1"/>
    <w:rsid w:val="00B52BDA"/>
    <w:rPr>
      <w:rFonts w:ascii="Courier New" w:hAnsi="Courier New" w:cs="Courier New"/>
    </w:rPr>
  </w:style>
  <w:style w:type="character" w:customStyle="1" w:styleId="WW8Num5z2">
    <w:name w:val="WW8Num5z2"/>
    <w:rsid w:val="00B52BDA"/>
    <w:rPr>
      <w:rFonts w:ascii="Wingdings" w:hAnsi="Wingdings" w:cs="Wingdings"/>
    </w:rPr>
  </w:style>
  <w:style w:type="character" w:customStyle="1" w:styleId="WW8Num5z3">
    <w:name w:val="WW8Num5z3"/>
    <w:rsid w:val="00B52BDA"/>
    <w:rPr>
      <w:rFonts w:ascii="Symbol" w:hAnsi="Symbol" w:cs="Symbol"/>
    </w:rPr>
  </w:style>
  <w:style w:type="character" w:customStyle="1" w:styleId="WW8Num6z0">
    <w:name w:val="WW8Num6z0"/>
    <w:rsid w:val="00B52BDA"/>
    <w:rPr>
      <w:rFonts w:ascii="Symbol" w:hAnsi="Symbol" w:cs="Symbol"/>
      <w:b/>
    </w:rPr>
  </w:style>
  <w:style w:type="character" w:customStyle="1" w:styleId="WW8Num6z1">
    <w:name w:val="WW8Num6z1"/>
    <w:rsid w:val="00B52BDA"/>
    <w:rPr>
      <w:b/>
      <w:sz w:val="22"/>
      <w:szCs w:val="22"/>
    </w:rPr>
  </w:style>
  <w:style w:type="character" w:customStyle="1" w:styleId="WW8Num10z0">
    <w:name w:val="WW8Num10z0"/>
    <w:rsid w:val="00B52BDA"/>
    <w:rPr>
      <w:rFonts w:ascii="Garamond" w:hAnsi="Garamond" w:cs="Garamond"/>
    </w:rPr>
  </w:style>
  <w:style w:type="character" w:customStyle="1" w:styleId="WW8Num10z1">
    <w:name w:val="WW8Num10z1"/>
    <w:rsid w:val="00B52BDA"/>
    <w:rPr>
      <w:rFonts w:ascii="Courier New" w:hAnsi="Courier New" w:cs="Courier New"/>
    </w:rPr>
  </w:style>
  <w:style w:type="character" w:customStyle="1" w:styleId="WW8Num10z2">
    <w:name w:val="WW8Num10z2"/>
    <w:rsid w:val="00B52BDA"/>
    <w:rPr>
      <w:rFonts w:ascii="Wingdings" w:hAnsi="Wingdings" w:cs="Wingdings"/>
    </w:rPr>
  </w:style>
  <w:style w:type="character" w:customStyle="1" w:styleId="WW8Num10z3">
    <w:name w:val="WW8Num10z3"/>
    <w:rsid w:val="00B52BDA"/>
    <w:rPr>
      <w:rFonts w:ascii="Symbol" w:hAnsi="Symbol" w:cs="Symbol"/>
    </w:rPr>
  </w:style>
  <w:style w:type="character" w:customStyle="1" w:styleId="WW8Num11z0">
    <w:name w:val="WW8Num11z0"/>
    <w:rsid w:val="00B52BDA"/>
    <w:rPr>
      <w:rFonts w:ascii="Garamond" w:hAnsi="Garamond" w:cs="Garamond"/>
    </w:rPr>
  </w:style>
  <w:style w:type="character" w:customStyle="1" w:styleId="WW8Num11z1">
    <w:name w:val="WW8Num11z1"/>
    <w:rsid w:val="00B52BDA"/>
    <w:rPr>
      <w:rFonts w:ascii="Courier New" w:hAnsi="Courier New" w:cs="Courier New"/>
    </w:rPr>
  </w:style>
  <w:style w:type="character" w:customStyle="1" w:styleId="WW8Num11z2">
    <w:name w:val="WW8Num11z2"/>
    <w:rsid w:val="00B52BDA"/>
    <w:rPr>
      <w:rFonts w:ascii="Wingdings" w:hAnsi="Wingdings" w:cs="Wingdings"/>
    </w:rPr>
  </w:style>
  <w:style w:type="character" w:customStyle="1" w:styleId="WW8Num12z0">
    <w:name w:val="WW8Num12z0"/>
    <w:rsid w:val="00B52BDA"/>
    <w:rPr>
      <w:rFonts w:ascii="Times New Roman" w:hAnsi="Times New Roman" w:cs="Times New Roman"/>
    </w:rPr>
  </w:style>
  <w:style w:type="character" w:customStyle="1" w:styleId="WW8Num12z1">
    <w:name w:val="WW8Num12z1"/>
    <w:rsid w:val="00B52BDA"/>
    <w:rPr>
      <w:rFonts w:ascii="Courier New" w:hAnsi="Courier New" w:cs="Courier New"/>
    </w:rPr>
  </w:style>
  <w:style w:type="character" w:customStyle="1" w:styleId="WW8Num12z2">
    <w:name w:val="WW8Num12z2"/>
    <w:rsid w:val="00B52BDA"/>
    <w:rPr>
      <w:rFonts w:ascii="Wingdings" w:hAnsi="Wingdings" w:cs="Wingdings"/>
    </w:rPr>
  </w:style>
  <w:style w:type="character" w:customStyle="1" w:styleId="WW8Num13z0">
    <w:name w:val="WW8Num13z0"/>
    <w:rsid w:val="00B52BDA"/>
    <w:rPr>
      <w:rFonts w:ascii="Arial" w:hAnsi="Arial" w:cs="Arial"/>
      <w:b/>
    </w:rPr>
  </w:style>
  <w:style w:type="character" w:customStyle="1" w:styleId="WW8Num13z1">
    <w:name w:val="WW8Num13z1"/>
    <w:rsid w:val="00B52BDA"/>
    <w:rPr>
      <w:b/>
      <w:sz w:val="22"/>
      <w:szCs w:val="22"/>
    </w:rPr>
  </w:style>
  <w:style w:type="character" w:customStyle="1" w:styleId="WW8Num14z0">
    <w:name w:val="WW8Num14z0"/>
    <w:rsid w:val="00B52BDA"/>
    <w:rPr>
      <w:rFonts w:ascii="Times New Roman" w:hAnsi="Times New Roman" w:cs="Times New Roman"/>
    </w:rPr>
  </w:style>
  <w:style w:type="character" w:customStyle="1" w:styleId="WW8Num14z1">
    <w:name w:val="WW8Num14z1"/>
    <w:rsid w:val="00B52BDA"/>
    <w:rPr>
      <w:rFonts w:ascii="Courier New" w:hAnsi="Courier New" w:cs="Courier New"/>
    </w:rPr>
  </w:style>
  <w:style w:type="character" w:customStyle="1" w:styleId="WW8Num14z2">
    <w:name w:val="WW8Num14z2"/>
    <w:rsid w:val="00B52BDA"/>
    <w:rPr>
      <w:rFonts w:ascii="Wingdings" w:hAnsi="Wingdings" w:cs="Wingdings"/>
    </w:rPr>
  </w:style>
  <w:style w:type="character" w:customStyle="1" w:styleId="WW8Num14z3">
    <w:name w:val="WW8Num14z3"/>
    <w:rsid w:val="00B52BDA"/>
    <w:rPr>
      <w:rFonts w:ascii="Symbol" w:hAnsi="Symbol" w:cs="Symbol"/>
    </w:rPr>
  </w:style>
  <w:style w:type="character" w:customStyle="1" w:styleId="WW8Num17z0">
    <w:name w:val="WW8Num17z0"/>
    <w:rsid w:val="00B52BDA"/>
    <w:rPr>
      <w:rFonts w:ascii="Symbol" w:hAnsi="Symbol" w:cs="Symbol"/>
    </w:rPr>
  </w:style>
  <w:style w:type="character" w:customStyle="1" w:styleId="WW8Num17z1">
    <w:name w:val="WW8Num17z1"/>
    <w:rsid w:val="00B52BDA"/>
    <w:rPr>
      <w:rFonts w:ascii="Courier New" w:hAnsi="Courier New" w:cs="Courier New"/>
    </w:rPr>
  </w:style>
  <w:style w:type="character" w:customStyle="1" w:styleId="WW8Num17z2">
    <w:name w:val="WW8Num17z2"/>
    <w:rsid w:val="00B52BDA"/>
    <w:rPr>
      <w:rFonts w:ascii="Wingdings" w:hAnsi="Wingdings" w:cs="Wingdings"/>
    </w:rPr>
  </w:style>
  <w:style w:type="character" w:customStyle="1" w:styleId="WW8Num17z3">
    <w:name w:val="WW8Num17z3"/>
    <w:rsid w:val="00B52BDA"/>
    <w:rPr>
      <w:rFonts w:ascii="Symbol" w:hAnsi="Symbol" w:cs="Symbol"/>
    </w:rPr>
  </w:style>
  <w:style w:type="character" w:customStyle="1" w:styleId="Absatz-Standardschriftart">
    <w:name w:val="Absatz-Standardschriftart"/>
    <w:rsid w:val="00B52BDA"/>
  </w:style>
  <w:style w:type="character" w:customStyle="1" w:styleId="WW-Absatz-Standardschriftart">
    <w:name w:val="WW-Absatz-Standardschriftart"/>
    <w:rsid w:val="00B52BDA"/>
  </w:style>
  <w:style w:type="character" w:customStyle="1" w:styleId="WW-Absatz-Standardschriftart1">
    <w:name w:val="WW-Absatz-Standardschriftart1"/>
    <w:rsid w:val="00B52BDA"/>
  </w:style>
  <w:style w:type="character" w:customStyle="1" w:styleId="WW-Absatz-Standardschriftart11">
    <w:name w:val="WW-Absatz-Standardschriftart11"/>
    <w:rsid w:val="00B52BDA"/>
  </w:style>
  <w:style w:type="character" w:customStyle="1" w:styleId="WW8Num17z4">
    <w:name w:val="WW8Num17z4"/>
    <w:rsid w:val="00B52BDA"/>
    <w:rPr>
      <w:rFonts w:ascii="Courier New" w:hAnsi="Courier New" w:cs="Courier New"/>
    </w:rPr>
  </w:style>
  <w:style w:type="character" w:customStyle="1" w:styleId="WW-Absatz-Standardschriftart111">
    <w:name w:val="WW-Absatz-Standardschriftart111"/>
    <w:rsid w:val="00B52BDA"/>
  </w:style>
  <w:style w:type="character" w:customStyle="1" w:styleId="WW8Num7z0">
    <w:name w:val="WW8Num7z0"/>
    <w:rsid w:val="00B52BDA"/>
    <w:rPr>
      <w:rFonts w:ascii="Symbol" w:hAnsi="Symbol" w:cs="Symbol"/>
      <w:b/>
    </w:rPr>
  </w:style>
  <w:style w:type="character" w:customStyle="1" w:styleId="WW8Num7z1">
    <w:name w:val="WW8Num7z1"/>
    <w:rsid w:val="00B52BDA"/>
    <w:rPr>
      <w:b/>
      <w:sz w:val="22"/>
      <w:szCs w:val="22"/>
    </w:rPr>
  </w:style>
  <w:style w:type="character" w:customStyle="1" w:styleId="WW8Num11z3">
    <w:name w:val="WW8Num11z3"/>
    <w:rsid w:val="00B52BDA"/>
    <w:rPr>
      <w:rFonts w:ascii="Symbol" w:hAnsi="Symbol" w:cs="Symbol"/>
    </w:rPr>
  </w:style>
  <w:style w:type="character" w:customStyle="1" w:styleId="WW8Num12z3">
    <w:name w:val="WW8Num12z3"/>
    <w:rsid w:val="00B52BDA"/>
    <w:rPr>
      <w:rFonts w:ascii="Symbol" w:hAnsi="Symbol" w:cs="Symbol"/>
    </w:rPr>
  </w:style>
  <w:style w:type="character" w:customStyle="1" w:styleId="WW8Num15z0">
    <w:name w:val="WW8Num15z0"/>
    <w:rsid w:val="00B52BDA"/>
    <w:rPr>
      <w:rFonts w:ascii="Symbol" w:hAnsi="Symbol" w:cs="Symbol"/>
    </w:rPr>
  </w:style>
  <w:style w:type="character" w:customStyle="1" w:styleId="WW8Num15z1">
    <w:name w:val="WW8Num15z1"/>
    <w:rsid w:val="00B52BDA"/>
    <w:rPr>
      <w:rFonts w:ascii="Courier New" w:hAnsi="Courier New" w:cs="Courier New"/>
    </w:rPr>
  </w:style>
  <w:style w:type="character" w:customStyle="1" w:styleId="WW8Num15z2">
    <w:name w:val="WW8Num15z2"/>
    <w:rsid w:val="00B52BDA"/>
    <w:rPr>
      <w:rFonts w:ascii="Wingdings" w:hAnsi="Wingdings" w:cs="Wingdings"/>
    </w:rPr>
  </w:style>
  <w:style w:type="character" w:customStyle="1" w:styleId="WW8Num16z0">
    <w:name w:val="WW8Num16z0"/>
    <w:rsid w:val="00B52BDA"/>
    <w:rPr>
      <w:rFonts w:ascii="Garamond" w:hAnsi="Garamond" w:cs="Garamond"/>
    </w:rPr>
  </w:style>
  <w:style w:type="character" w:customStyle="1" w:styleId="WW8Num16z1">
    <w:name w:val="WW8Num16z1"/>
    <w:rsid w:val="00B52BDA"/>
    <w:rPr>
      <w:b w:val="0"/>
      <w:i w:val="0"/>
    </w:rPr>
  </w:style>
  <w:style w:type="character" w:customStyle="1" w:styleId="WW8Num16z2">
    <w:name w:val="WW8Num16z2"/>
    <w:rsid w:val="00B52BDA"/>
    <w:rPr>
      <w:rFonts w:ascii="Wingdings" w:hAnsi="Wingdings" w:cs="Wingdings"/>
    </w:rPr>
  </w:style>
  <w:style w:type="character" w:customStyle="1" w:styleId="WW8Num16z3">
    <w:name w:val="WW8Num16z3"/>
    <w:rsid w:val="00B52BDA"/>
    <w:rPr>
      <w:rFonts w:ascii="Symbol" w:hAnsi="Symbol" w:cs="Symbol"/>
    </w:rPr>
  </w:style>
  <w:style w:type="character" w:customStyle="1" w:styleId="WW8Num16z4">
    <w:name w:val="WW8Num16z4"/>
    <w:rsid w:val="00B52BDA"/>
    <w:rPr>
      <w:rFonts w:ascii="Courier New" w:hAnsi="Courier New" w:cs="Courier New"/>
    </w:rPr>
  </w:style>
  <w:style w:type="character" w:customStyle="1" w:styleId="WW8Num18z0">
    <w:name w:val="WW8Num18z0"/>
    <w:rsid w:val="00B52BDA"/>
    <w:rPr>
      <w:rFonts w:ascii="Arial" w:hAnsi="Arial" w:cs="Arial"/>
      <w:b/>
    </w:rPr>
  </w:style>
  <w:style w:type="character" w:customStyle="1" w:styleId="WW8Num18z1">
    <w:name w:val="WW8Num18z1"/>
    <w:rsid w:val="00B52BDA"/>
    <w:rPr>
      <w:b/>
      <w:sz w:val="22"/>
      <w:szCs w:val="22"/>
    </w:rPr>
  </w:style>
  <w:style w:type="character" w:customStyle="1" w:styleId="WW8Num19z0">
    <w:name w:val="WW8Num19z0"/>
    <w:rsid w:val="00B52BDA"/>
    <w:rPr>
      <w:b/>
    </w:rPr>
  </w:style>
  <w:style w:type="character" w:customStyle="1" w:styleId="WW8Num19z1">
    <w:name w:val="WW8Num19z1"/>
    <w:rsid w:val="00B52BDA"/>
    <w:rPr>
      <w:b/>
      <w:sz w:val="21"/>
      <w:szCs w:val="21"/>
    </w:rPr>
  </w:style>
  <w:style w:type="character" w:customStyle="1" w:styleId="WW8Num20z0">
    <w:name w:val="WW8Num20z0"/>
    <w:rsid w:val="00B52BDA"/>
    <w:rPr>
      <w:rFonts w:ascii="Times New Roman" w:hAnsi="Times New Roman" w:cs="Times New Roman"/>
    </w:rPr>
  </w:style>
  <w:style w:type="character" w:customStyle="1" w:styleId="WW8Num20z1">
    <w:name w:val="WW8Num20z1"/>
    <w:rsid w:val="00B52BDA"/>
    <w:rPr>
      <w:rFonts w:ascii="Courier New" w:hAnsi="Courier New" w:cs="Courier New"/>
    </w:rPr>
  </w:style>
  <w:style w:type="character" w:customStyle="1" w:styleId="WW8Num20z2">
    <w:name w:val="WW8Num20z2"/>
    <w:rsid w:val="00B52BDA"/>
    <w:rPr>
      <w:rFonts w:ascii="Wingdings" w:hAnsi="Wingdings" w:cs="Wingdings"/>
    </w:rPr>
  </w:style>
  <w:style w:type="character" w:customStyle="1" w:styleId="WW8Num20z3">
    <w:name w:val="WW8Num20z3"/>
    <w:rsid w:val="00B52BDA"/>
    <w:rPr>
      <w:rFonts w:ascii="Symbol" w:hAnsi="Symbol" w:cs="Symbol"/>
    </w:rPr>
  </w:style>
  <w:style w:type="character" w:customStyle="1" w:styleId="WW8Num21z0">
    <w:name w:val="WW8Num21z0"/>
    <w:rsid w:val="00B52BDA"/>
    <w:rPr>
      <w:b/>
    </w:rPr>
  </w:style>
  <w:style w:type="character" w:customStyle="1" w:styleId="WW8Num21z2">
    <w:name w:val="WW8Num21z2"/>
    <w:rsid w:val="00B52BDA"/>
    <w:rPr>
      <w:i w:val="0"/>
    </w:rPr>
  </w:style>
  <w:style w:type="character" w:customStyle="1" w:styleId="WW8Num25z0">
    <w:name w:val="WW8Num25z0"/>
    <w:rsid w:val="00B52BDA"/>
    <w:rPr>
      <w:rFonts w:ascii="Garamond" w:eastAsia="Times New Roman" w:hAnsi="Garamond" w:cs="Times New Roman"/>
    </w:rPr>
  </w:style>
  <w:style w:type="character" w:customStyle="1" w:styleId="WW8Num25z1">
    <w:name w:val="WW8Num25z1"/>
    <w:rsid w:val="00B52BDA"/>
    <w:rPr>
      <w:b w:val="0"/>
      <w:i w:val="0"/>
    </w:rPr>
  </w:style>
  <w:style w:type="character" w:customStyle="1" w:styleId="WW8Num25z2">
    <w:name w:val="WW8Num25z2"/>
    <w:rsid w:val="00B52BDA"/>
    <w:rPr>
      <w:rFonts w:ascii="Wingdings" w:hAnsi="Wingdings" w:cs="Wingdings"/>
    </w:rPr>
  </w:style>
  <w:style w:type="character" w:customStyle="1" w:styleId="WW8Num25z3">
    <w:name w:val="WW8Num25z3"/>
    <w:rsid w:val="00B52BDA"/>
    <w:rPr>
      <w:rFonts w:ascii="Symbol" w:hAnsi="Symbol" w:cs="Symbol"/>
    </w:rPr>
  </w:style>
  <w:style w:type="character" w:customStyle="1" w:styleId="WW8Num25z4">
    <w:name w:val="WW8Num25z4"/>
    <w:rsid w:val="00B52BDA"/>
    <w:rPr>
      <w:rFonts w:ascii="Courier New" w:hAnsi="Courier New" w:cs="Courier New"/>
    </w:rPr>
  </w:style>
  <w:style w:type="character" w:customStyle="1" w:styleId="WW8Num28z0">
    <w:name w:val="WW8Num28z0"/>
    <w:rsid w:val="00B52BDA"/>
    <w:rPr>
      <w:rFonts w:cs="Tahoma"/>
    </w:rPr>
  </w:style>
  <w:style w:type="character" w:customStyle="1" w:styleId="Bekezdsalapbettpusa1">
    <w:name w:val="Bekezdés alapbetűtípusa1"/>
    <w:rsid w:val="00B52BDA"/>
  </w:style>
  <w:style w:type="character" w:customStyle="1" w:styleId="WW-Absatz-Standardschriftart1111">
    <w:name w:val="WW-Absatz-Standardschriftart1111"/>
    <w:rsid w:val="00B52BDA"/>
  </w:style>
  <w:style w:type="character" w:customStyle="1" w:styleId="Bekezdsalapbettpusa2">
    <w:name w:val="Bekezdés alapbetűtípusa2"/>
    <w:rsid w:val="00B52BDA"/>
  </w:style>
  <w:style w:type="character" w:styleId="Hiperhivatkozs">
    <w:name w:val="Hyperlink"/>
    <w:rsid w:val="00B52BDA"/>
    <w:rPr>
      <w:rFonts w:cs="Times New Roman"/>
      <w:color w:val="0000FF"/>
      <w:u w:val="single"/>
      <w:lang w:val="hu-HU" w:bidi="hu-HU"/>
    </w:rPr>
  </w:style>
  <w:style w:type="character" w:customStyle="1" w:styleId="lfejChar">
    <w:name w:val="Élőfej Char"/>
    <w:uiPriority w:val="99"/>
    <w:rsid w:val="00B52BDA"/>
    <w:rPr>
      <w:sz w:val="22"/>
      <w:szCs w:val="22"/>
    </w:rPr>
  </w:style>
  <w:style w:type="character" w:customStyle="1" w:styleId="llbChar">
    <w:name w:val="Élőláb Char"/>
    <w:uiPriority w:val="99"/>
    <w:rsid w:val="00B52BDA"/>
    <w:rPr>
      <w:sz w:val="22"/>
      <w:szCs w:val="22"/>
    </w:rPr>
  </w:style>
  <w:style w:type="character" w:customStyle="1" w:styleId="apple-converted-space">
    <w:name w:val="apple-converted-space"/>
    <w:basedOn w:val="Bekezdsalapbettpusa2"/>
    <w:rsid w:val="00B52BDA"/>
  </w:style>
  <w:style w:type="character" w:customStyle="1" w:styleId="Cmsor1Char">
    <w:name w:val="Címsor 1 Char"/>
    <w:rsid w:val="00B52BDA"/>
    <w:rPr>
      <w:rFonts w:ascii="Cambria" w:eastAsia="Times New Roman" w:hAnsi="Cambria" w:cs="Times New Roman"/>
      <w:b/>
      <w:bCs/>
      <w:sz w:val="32"/>
      <w:szCs w:val="32"/>
    </w:rPr>
  </w:style>
  <w:style w:type="character" w:styleId="Kiemels2">
    <w:name w:val="Strong"/>
    <w:uiPriority w:val="99"/>
    <w:qFormat/>
    <w:rsid w:val="00B52BDA"/>
    <w:rPr>
      <w:b/>
      <w:bCs/>
    </w:rPr>
  </w:style>
  <w:style w:type="character" w:customStyle="1" w:styleId="skypepnhcontainer">
    <w:name w:val="skype_pnh_container"/>
    <w:basedOn w:val="Bekezdsalapbettpusa2"/>
    <w:rsid w:val="00B52BDA"/>
  </w:style>
  <w:style w:type="character" w:customStyle="1" w:styleId="skypepnhleftspan">
    <w:name w:val="skype_pnh_left_span"/>
    <w:basedOn w:val="Bekezdsalapbettpusa2"/>
    <w:rsid w:val="00B52BDA"/>
  </w:style>
  <w:style w:type="character" w:customStyle="1" w:styleId="skypepnhdropartspan">
    <w:name w:val="skype_pnh_dropart_span"/>
    <w:basedOn w:val="Bekezdsalapbettpusa2"/>
    <w:rsid w:val="00B52BDA"/>
  </w:style>
  <w:style w:type="character" w:customStyle="1" w:styleId="skypepnhdropartflagspan">
    <w:name w:val="skype_pnh_dropart_flag_span"/>
    <w:basedOn w:val="Bekezdsalapbettpusa2"/>
    <w:rsid w:val="00B52BDA"/>
  </w:style>
  <w:style w:type="character" w:customStyle="1" w:styleId="skypepnhtextspan">
    <w:name w:val="skype_pnh_text_span"/>
    <w:basedOn w:val="Bekezdsalapbettpusa2"/>
    <w:rsid w:val="00B52BDA"/>
  </w:style>
  <w:style w:type="character" w:customStyle="1" w:styleId="skypepnhrightspan">
    <w:name w:val="skype_pnh_right_span"/>
    <w:basedOn w:val="Bekezdsalapbettpusa2"/>
    <w:rsid w:val="00B52BDA"/>
  </w:style>
  <w:style w:type="character" w:customStyle="1" w:styleId="kiemelt">
    <w:name w:val="kiemelt"/>
    <w:basedOn w:val="Bekezdsalapbettpusa2"/>
    <w:rsid w:val="00B52BDA"/>
  </w:style>
  <w:style w:type="character" w:customStyle="1" w:styleId="Cmsor2Char">
    <w:name w:val="Címsor 2 Char"/>
    <w:rsid w:val="00B52BDA"/>
    <w:rPr>
      <w:rFonts w:ascii="Cambria" w:eastAsia="Times New Roman" w:hAnsi="Cambria" w:cs="Times New Roman"/>
      <w:b/>
      <w:bCs/>
      <w:i/>
      <w:iCs/>
      <w:sz w:val="28"/>
      <w:szCs w:val="28"/>
    </w:rPr>
  </w:style>
  <w:style w:type="character" w:customStyle="1" w:styleId="Cmsor8Char">
    <w:name w:val="Címsor 8 Char"/>
    <w:rsid w:val="00B52BDA"/>
    <w:rPr>
      <w:rFonts w:ascii="Calibri" w:eastAsia="Times New Roman" w:hAnsi="Calibri" w:cs="Times New Roman"/>
      <w:i/>
      <w:iCs/>
      <w:sz w:val="24"/>
      <w:szCs w:val="24"/>
    </w:rPr>
  </w:style>
  <w:style w:type="character" w:customStyle="1" w:styleId="Oldalszm1">
    <w:name w:val="Oldalszám1"/>
    <w:basedOn w:val="Bekezdsalapbettpusa2"/>
    <w:rsid w:val="00B52BDA"/>
  </w:style>
  <w:style w:type="character" w:customStyle="1" w:styleId="LbjegyzetszvegChar">
    <w:name w:val="Lábjegyzetszöveg Char"/>
    <w:aliases w:val="Lábjegyzetszöveg Char1 Char Char,Lábjegyzetszöveg Char Char Char Char,Footnote Char Char Char Char,Footnote Char1 Char Char,Char1 Char1 Char Char,Footnote Char Char,Char1 Char Char,Lábjegyzetszöveg Char1 Char1,Char Char Char"/>
    <w:uiPriority w:val="99"/>
    <w:rsid w:val="00B52BDA"/>
    <w:rPr>
      <w:rFonts w:ascii="Arial" w:eastAsia="Times New Roman" w:hAnsi="Arial" w:cs="Arial"/>
    </w:rPr>
  </w:style>
  <w:style w:type="character" w:customStyle="1" w:styleId="Lbjegyzet-hivatkozs1">
    <w:name w:val="Lábjegyzet-hivatkozás1"/>
    <w:rsid w:val="00B52BDA"/>
    <w:rPr>
      <w:vertAlign w:val="superscript"/>
    </w:rPr>
  </w:style>
  <w:style w:type="character" w:customStyle="1" w:styleId="SzvegtrzsChar">
    <w:name w:val="Szövegtörzs Char"/>
    <w:rsid w:val="00B52BDA"/>
    <w:rPr>
      <w:rFonts w:ascii="Arial" w:eastAsia="Times New Roman" w:hAnsi="Arial" w:cs="Arial"/>
      <w:b/>
      <w:sz w:val="48"/>
    </w:rPr>
  </w:style>
  <w:style w:type="character" w:customStyle="1" w:styleId="Cmsor3Char">
    <w:name w:val="Címsor 3 Char"/>
    <w:uiPriority w:val="9"/>
    <w:rsid w:val="00B52BDA"/>
    <w:rPr>
      <w:rFonts w:ascii="Cambria" w:eastAsia="Times New Roman" w:hAnsi="Cambria" w:cs="Times New Roman"/>
      <w:b/>
      <w:bCs/>
      <w:sz w:val="26"/>
      <w:szCs w:val="26"/>
    </w:rPr>
  </w:style>
  <w:style w:type="character" w:customStyle="1" w:styleId="Jegyzethivatkozs1">
    <w:name w:val="Jegyzethivatkozás1"/>
    <w:rsid w:val="00B52BDA"/>
    <w:rPr>
      <w:sz w:val="16"/>
      <w:szCs w:val="16"/>
    </w:rPr>
  </w:style>
  <w:style w:type="character" w:customStyle="1" w:styleId="apple-style-span">
    <w:name w:val="apple-style-span"/>
    <w:basedOn w:val="Bekezdsalapbettpusa2"/>
    <w:rsid w:val="00B52BDA"/>
  </w:style>
  <w:style w:type="character" w:customStyle="1" w:styleId="Szvegtrzs3Char">
    <w:name w:val="Szövegtörzs 3 Char"/>
    <w:rsid w:val="00B52BDA"/>
    <w:rPr>
      <w:sz w:val="16"/>
      <w:szCs w:val="16"/>
    </w:rPr>
  </w:style>
  <w:style w:type="character" w:customStyle="1" w:styleId="Mrltotthiperhivatkozs1">
    <w:name w:val="Már látott hiperhivatkozás1"/>
    <w:rsid w:val="00B52BDA"/>
    <w:rPr>
      <w:color w:val="800080"/>
      <w:u w:val="single"/>
    </w:rPr>
  </w:style>
  <w:style w:type="character" w:customStyle="1" w:styleId="CsakszvegChar">
    <w:name w:val="Csak szöveg Char"/>
    <w:link w:val="Csakszveg"/>
    <w:uiPriority w:val="99"/>
    <w:rsid w:val="00B52BDA"/>
    <w:rPr>
      <w:rFonts w:ascii="Courier New" w:eastAsia="Times New Roman" w:hAnsi="Courier New" w:cs="Courier New"/>
    </w:rPr>
  </w:style>
  <w:style w:type="character" w:customStyle="1" w:styleId="SzvegtrzsbehzssalChar">
    <w:name w:val="Szövegtörzs behúzással Char"/>
    <w:rsid w:val="00B52BDA"/>
    <w:rPr>
      <w:sz w:val="22"/>
      <w:szCs w:val="22"/>
    </w:rPr>
  </w:style>
  <w:style w:type="character" w:customStyle="1" w:styleId="AlcmChar">
    <w:name w:val="Alcím Char"/>
    <w:rsid w:val="00B52BDA"/>
    <w:rPr>
      <w:rFonts w:ascii="Cambria" w:eastAsia="Times New Roman" w:hAnsi="Cambria" w:cs="Cambria"/>
      <w:sz w:val="24"/>
      <w:szCs w:val="24"/>
    </w:rPr>
  </w:style>
  <w:style w:type="character" w:customStyle="1" w:styleId="Cmsor4Char">
    <w:name w:val="Címsor 4 Char"/>
    <w:rsid w:val="00B52BDA"/>
    <w:rPr>
      <w:rFonts w:ascii="Calibri" w:eastAsia="Times New Roman" w:hAnsi="Calibri" w:cs="Times New Roman"/>
      <w:b/>
      <w:bCs/>
      <w:sz w:val="28"/>
      <w:szCs w:val="28"/>
    </w:rPr>
  </w:style>
  <w:style w:type="character" w:customStyle="1" w:styleId="JegyzetszvegChar">
    <w:name w:val="Jegyzetszöveg Char"/>
    <w:link w:val="Jegyzetszveg"/>
    <w:uiPriority w:val="99"/>
    <w:rsid w:val="00B52BDA"/>
  </w:style>
  <w:style w:type="character" w:customStyle="1" w:styleId="Cmsor5Char">
    <w:name w:val="Címsor 5 Char"/>
    <w:uiPriority w:val="9"/>
    <w:rsid w:val="00B52BDA"/>
    <w:rPr>
      <w:rFonts w:ascii="Calibri" w:eastAsia="Times New Roman" w:hAnsi="Calibri" w:cs="Times New Roman"/>
      <w:b/>
      <w:bCs/>
      <w:i/>
      <w:iCs/>
      <w:sz w:val="26"/>
      <w:szCs w:val="26"/>
    </w:rPr>
  </w:style>
  <w:style w:type="character" w:customStyle="1" w:styleId="Cmsor6Char">
    <w:name w:val="Címsor 6 Char"/>
    <w:rsid w:val="00B52BDA"/>
    <w:rPr>
      <w:rFonts w:ascii="Calibri" w:eastAsia="Times New Roman" w:hAnsi="Calibri" w:cs="Times New Roman"/>
      <w:b/>
      <w:bCs/>
      <w:sz w:val="22"/>
      <w:szCs w:val="22"/>
    </w:rPr>
  </w:style>
  <w:style w:type="character" w:customStyle="1" w:styleId="ListParagraphChar">
    <w:name w:val="List Paragraph Char"/>
    <w:rsid w:val="00B52BDA"/>
    <w:rPr>
      <w:rFonts w:ascii="Times New Roman" w:eastAsia="Times New Roman" w:hAnsi="Times New Roman" w:cs="Times New Roman"/>
      <w:sz w:val="24"/>
      <w:szCs w:val="24"/>
      <w:lang w:val="en-GB"/>
    </w:rPr>
  </w:style>
  <w:style w:type="character" w:customStyle="1" w:styleId="HTML-kntformzottChar">
    <w:name w:val="HTML-ként formázott Char"/>
    <w:link w:val="HTML-kntformzott"/>
    <w:rsid w:val="00B52BDA"/>
    <w:rPr>
      <w:rFonts w:ascii="Courier New" w:eastAsia="Times New Roman" w:hAnsi="Courier New" w:cs="Courier New"/>
    </w:rPr>
  </w:style>
  <w:style w:type="character" w:customStyle="1" w:styleId="Szvegtrzsbehzssal3Char">
    <w:name w:val="Szövegtörzs behúzással 3 Char"/>
    <w:link w:val="Szvegtrzsbehzssal3"/>
    <w:uiPriority w:val="99"/>
    <w:rsid w:val="00B52BDA"/>
    <w:rPr>
      <w:sz w:val="16"/>
      <w:szCs w:val="16"/>
    </w:rPr>
  </w:style>
  <w:style w:type="character" w:customStyle="1" w:styleId="Heading2Char">
    <w:name w:val="Heading 2 Char"/>
    <w:rsid w:val="00B52BDA"/>
    <w:rPr>
      <w:rFonts w:ascii="Cambria" w:hAnsi="Cambria" w:cs="Times New Roman"/>
      <w:b/>
      <w:i/>
      <w:iCs/>
      <w:sz w:val="28"/>
      <w:szCs w:val="28"/>
    </w:rPr>
  </w:style>
  <w:style w:type="character" w:customStyle="1" w:styleId="HeaderChar">
    <w:name w:val="Header Char"/>
    <w:rsid w:val="00B52BDA"/>
    <w:rPr>
      <w:rFonts w:ascii="Calibri" w:hAnsi="Calibri" w:cs="Times New Roman"/>
      <w:sz w:val="22"/>
      <w:szCs w:val="22"/>
    </w:rPr>
  </w:style>
  <w:style w:type="character" w:customStyle="1" w:styleId="TitleChar">
    <w:name w:val="Title Char"/>
    <w:rsid w:val="00B52BDA"/>
    <w:rPr>
      <w:rFonts w:ascii="Times New Roman" w:hAnsi="Times New Roman" w:cs="Times New Roman"/>
      <w:b/>
      <w:sz w:val="24"/>
      <w:szCs w:val="24"/>
      <w:lang w:val="en-AU"/>
    </w:rPr>
  </w:style>
  <w:style w:type="character" w:customStyle="1" w:styleId="ListLabel1">
    <w:name w:val="ListLabel 1"/>
    <w:rsid w:val="00B52BDA"/>
    <w:rPr>
      <w:b/>
    </w:rPr>
  </w:style>
  <w:style w:type="character" w:customStyle="1" w:styleId="ListLabel2">
    <w:name w:val="ListLabel 2"/>
    <w:rsid w:val="00B52BDA"/>
    <w:rPr>
      <w:rFonts w:cs="Tahoma"/>
      <w:b/>
      <w:sz w:val="21"/>
      <w:szCs w:val="21"/>
    </w:rPr>
  </w:style>
  <w:style w:type="character" w:customStyle="1" w:styleId="ListLabel3">
    <w:name w:val="ListLabel 3"/>
    <w:rsid w:val="00B52BDA"/>
    <w:rPr>
      <w:rFonts w:cs="Courier New"/>
    </w:rPr>
  </w:style>
  <w:style w:type="character" w:customStyle="1" w:styleId="ListLabel4">
    <w:name w:val="ListLabel 4"/>
    <w:rsid w:val="00B52BDA"/>
    <w:rPr>
      <w:rFonts w:eastAsia="Calibri" w:cs="Times New Roman"/>
    </w:rPr>
  </w:style>
  <w:style w:type="character" w:customStyle="1" w:styleId="ListLabel5">
    <w:name w:val="ListLabel 5"/>
    <w:rsid w:val="00B52BDA"/>
    <w:rPr>
      <w:rFonts w:cs="Times New Roman"/>
      <w:b/>
      <w:sz w:val="22"/>
      <w:szCs w:val="22"/>
    </w:rPr>
  </w:style>
  <w:style w:type="character" w:customStyle="1" w:styleId="ListLabel6">
    <w:name w:val="ListLabel 6"/>
    <w:rsid w:val="00B52BDA"/>
    <w:rPr>
      <w:rFonts w:eastAsia="Times New Roman" w:cs="Times New Roman"/>
    </w:rPr>
  </w:style>
  <w:style w:type="character" w:customStyle="1" w:styleId="ListLabel7">
    <w:name w:val="ListLabel 7"/>
    <w:rsid w:val="00B52BDA"/>
    <w:rPr>
      <w:rFonts w:eastAsia="Times New Roman"/>
      <w:i w:val="0"/>
    </w:rPr>
  </w:style>
  <w:style w:type="character" w:customStyle="1" w:styleId="ListLabel8">
    <w:name w:val="ListLabel 8"/>
    <w:rsid w:val="00B52BDA"/>
    <w:rPr>
      <w:rFonts w:eastAsia="Times New Roman" w:cs="Garamond"/>
    </w:rPr>
  </w:style>
  <w:style w:type="character" w:customStyle="1" w:styleId="ListLabel9">
    <w:name w:val="ListLabel 9"/>
    <w:rsid w:val="00B52BDA"/>
    <w:rPr>
      <w:rFonts w:eastAsia="Times New Roman"/>
    </w:rPr>
  </w:style>
  <w:style w:type="character" w:customStyle="1" w:styleId="ListLabel10">
    <w:name w:val="ListLabel 10"/>
    <w:rsid w:val="00B52BDA"/>
    <w:rPr>
      <w:rFonts w:eastAsia="Calibri" w:cs="Times New Roman"/>
      <w:sz w:val="20"/>
    </w:rPr>
  </w:style>
  <w:style w:type="character" w:customStyle="1" w:styleId="ListLabel11">
    <w:name w:val="ListLabel 11"/>
    <w:rsid w:val="00B52BDA"/>
    <w:rPr>
      <w:rFonts w:cs="font363"/>
    </w:rPr>
  </w:style>
  <w:style w:type="character" w:customStyle="1" w:styleId="ListLabel12">
    <w:name w:val="ListLabel 12"/>
    <w:rsid w:val="00B52BDA"/>
    <w:rPr>
      <w:rFonts w:eastAsia="Calibri" w:cs="Tahoma"/>
    </w:rPr>
  </w:style>
  <w:style w:type="character" w:customStyle="1" w:styleId="ListLabel13">
    <w:name w:val="ListLabel 13"/>
    <w:rsid w:val="00B52BDA"/>
    <w:rPr>
      <w:rFonts w:cs="Symbol"/>
    </w:rPr>
  </w:style>
  <w:style w:type="character" w:customStyle="1" w:styleId="ListLabel14">
    <w:name w:val="ListLabel 14"/>
    <w:rsid w:val="00B52BDA"/>
    <w:rPr>
      <w:rFonts w:cs="Wingdings"/>
    </w:rPr>
  </w:style>
  <w:style w:type="character" w:customStyle="1" w:styleId="ListLabel15">
    <w:name w:val="ListLabel 15"/>
    <w:rsid w:val="00B52BDA"/>
    <w:rPr>
      <w:sz w:val="22"/>
      <w:szCs w:val="22"/>
    </w:rPr>
  </w:style>
  <w:style w:type="character" w:customStyle="1" w:styleId="ListLabel16">
    <w:name w:val="ListLabel 16"/>
    <w:rsid w:val="00B52BDA"/>
    <w:rPr>
      <w:rFonts w:eastAsia="Times New Roman" w:cs="Times New Roman"/>
      <w:color w:val="000000"/>
    </w:rPr>
  </w:style>
  <w:style w:type="character" w:customStyle="1" w:styleId="ListLabel17">
    <w:name w:val="ListLabel 17"/>
    <w:rsid w:val="00B52BDA"/>
    <w:rPr>
      <w:rFonts w:cs="Garamond"/>
    </w:rPr>
  </w:style>
  <w:style w:type="character" w:customStyle="1" w:styleId="ListLabel18">
    <w:name w:val="ListLabel 18"/>
    <w:rsid w:val="00B52BDA"/>
    <w:rPr>
      <w:b w:val="0"/>
      <w:i w:val="0"/>
    </w:rPr>
  </w:style>
  <w:style w:type="character" w:customStyle="1" w:styleId="ListLabel19">
    <w:name w:val="ListLabel 19"/>
    <w:rsid w:val="00B52BDA"/>
    <w:rPr>
      <w:b/>
      <w:sz w:val="21"/>
      <w:szCs w:val="21"/>
    </w:rPr>
  </w:style>
  <w:style w:type="character" w:customStyle="1" w:styleId="ListLabel20">
    <w:name w:val="ListLabel 20"/>
    <w:rsid w:val="00B52BDA"/>
    <w:rPr>
      <w:rFonts w:cs="Times New Roman"/>
    </w:rPr>
  </w:style>
  <w:style w:type="character" w:customStyle="1" w:styleId="ListLabel21">
    <w:name w:val="ListLabel 21"/>
    <w:rsid w:val="00B52BDA"/>
    <w:rPr>
      <w:rFonts w:eastAsia="Calibri" w:cs="Times New Roman"/>
      <w:b w:val="0"/>
      <w:color w:val="00000A"/>
    </w:rPr>
  </w:style>
  <w:style w:type="character" w:customStyle="1" w:styleId="ListLabel22">
    <w:name w:val="ListLabel 22"/>
    <w:rsid w:val="00B52BDA"/>
    <w:rPr>
      <w:i w:val="0"/>
    </w:rPr>
  </w:style>
  <w:style w:type="character" w:customStyle="1" w:styleId="Lbjegyzet-karakterek">
    <w:name w:val="Lábjegyzet-karakterek"/>
    <w:rsid w:val="00B52BDA"/>
    <w:rPr>
      <w:vertAlign w:val="superscript"/>
    </w:rPr>
  </w:style>
  <w:style w:type="character" w:customStyle="1" w:styleId="Vgjegyzet-karakterek">
    <w:name w:val="Végjegyzet-karakterek"/>
    <w:rsid w:val="00B52BDA"/>
    <w:rPr>
      <w:vertAlign w:val="superscript"/>
    </w:rPr>
  </w:style>
  <w:style w:type="character" w:customStyle="1" w:styleId="ListLabel23">
    <w:name w:val="ListLabel 23"/>
    <w:rsid w:val="00B52BDA"/>
    <w:rPr>
      <w:b/>
    </w:rPr>
  </w:style>
  <w:style w:type="character" w:customStyle="1" w:styleId="ListLabel24">
    <w:name w:val="ListLabel 24"/>
    <w:rsid w:val="00B52BDA"/>
    <w:rPr>
      <w:b/>
      <w:sz w:val="21"/>
      <w:szCs w:val="21"/>
    </w:rPr>
  </w:style>
  <w:style w:type="character" w:customStyle="1" w:styleId="ListLabel25">
    <w:name w:val="ListLabel 25"/>
    <w:rsid w:val="00B52BDA"/>
    <w:rPr>
      <w:rFonts w:cs="Times New Roman"/>
    </w:rPr>
  </w:style>
  <w:style w:type="character" w:customStyle="1" w:styleId="ListLabel26">
    <w:name w:val="ListLabel 26"/>
    <w:rsid w:val="00B52BDA"/>
    <w:rPr>
      <w:rFonts w:cs="Courier New"/>
    </w:rPr>
  </w:style>
  <w:style w:type="character" w:customStyle="1" w:styleId="ListLabel27">
    <w:name w:val="ListLabel 27"/>
    <w:rsid w:val="00B52BDA"/>
    <w:rPr>
      <w:rFonts w:cs="Wingdings"/>
    </w:rPr>
  </w:style>
  <w:style w:type="character" w:customStyle="1" w:styleId="ListLabel28">
    <w:name w:val="ListLabel 28"/>
    <w:rsid w:val="00B52BDA"/>
    <w:rPr>
      <w:rFonts w:cs="Symbol"/>
    </w:rPr>
  </w:style>
  <w:style w:type="character" w:customStyle="1" w:styleId="ListLabel29">
    <w:name w:val="ListLabel 29"/>
    <w:rsid w:val="00B52BDA"/>
    <w:rPr>
      <w:rFonts w:cs="Symbol"/>
      <w:b/>
    </w:rPr>
  </w:style>
  <w:style w:type="character" w:customStyle="1" w:styleId="ListLabel30">
    <w:name w:val="ListLabel 30"/>
    <w:rsid w:val="00B52BDA"/>
    <w:rPr>
      <w:b/>
      <w:sz w:val="22"/>
      <w:szCs w:val="22"/>
    </w:rPr>
  </w:style>
  <w:style w:type="character" w:customStyle="1" w:styleId="ListLabel31">
    <w:name w:val="ListLabel 31"/>
    <w:rsid w:val="00B52BDA"/>
    <w:rPr>
      <w:i w:val="0"/>
    </w:rPr>
  </w:style>
  <w:style w:type="character" w:customStyle="1" w:styleId="ListLabel32">
    <w:name w:val="ListLabel 32"/>
    <w:rsid w:val="00B52BDA"/>
    <w:rPr>
      <w:rFonts w:cs="Garamond"/>
    </w:rPr>
  </w:style>
  <w:style w:type="character" w:customStyle="1" w:styleId="ListLabel33">
    <w:name w:val="ListLabel 33"/>
    <w:rsid w:val="00B52BDA"/>
    <w:rPr>
      <w:b w:val="0"/>
      <w:i w:val="0"/>
    </w:rPr>
  </w:style>
  <w:style w:type="character" w:customStyle="1" w:styleId="ListLabel34">
    <w:name w:val="ListLabel 34"/>
    <w:rsid w:val="00B52BDA"/>
    <w:rPr>
      <w:rFonts w:cs="Arial"/>
      <w:b/>
    </w:rPr>
  </w:style>
  <w:style w:type="character" w:customStyle="1" w:styleId="ListLabel35">
    <w:name w:val="ListLabel 35"/>
    <w:rsid w:val="00B52BDA"/>
    <w:rPr>
      <w:b/>
    </w:rPr>
  </w:style>
  <w:style w:type="character" w:customStyle="1" w:styleId="ListLabel36">
    <w:name w:val="ListLabel 36"/>
    <w:rsid w:val="00B52BDA"/>
    <w:rPr>
      <w:b/>
      <w:sz w:val="21"/>
      <w:szCs w:val="21"/>
    </w:rPr>
  </w:style>
  <w:style w:type="character" w:customStyle="1" w:styleId="ListLabel37">
    <w:name w:val="ListLabel 37"/>
    <w:rsid w:val="00B52BDA"/>
    <w:rPr>
      <w:rFonts w:cs="Times New Roman"/>
    </w:rPr>
  </w:style>
  <w:style w:type="character" w:customStyle="1" w:styleId="ListLabel38">
    <w:name w:val="ListLabel 38"/>
    <w:rsid w:val="00B52BDA"/>
    <w:rPr>
      <w:rFonts w:cs="Courier New"/>
    </w:rPr>
  </w:style>
  <w:style w:type="character" w:customStyle="1" w:styleId="ListLabel39">
    <w:name w:val="ListLabel 39"/>
    <w:rsid w:val="00B52BDA"/>
    <w:rPr>
      <w:rFonts w:cs="Wingdings"/>
    </w:rPr>
  </w:style>
  <w:style w:type="character" w:customStyle="1" w:styleId="ListLabel40">
    <w:name w:val="ListLabel 40"/>
    <w:rsid w:val="00B52BDA"/>
    <w:rPr>
      <w:rFonts w:cs="Symbol"/>
    </w:rPr>
  </w:style>
  <w:style w:type="character" w:customStyle="1" w:styleId="ListLabel41">
    <w:name w:val="ListLabel 41"/>
    <w:rsid w:val="00B52BDA"/>
    <w:rPr>
      <w:rFonts w:cs="Symbol"/>
      <w:b/>
    </w:rPr>
  </w:style>
  <w:style w:type="character" w:customStyle="1" w:styleId="ListLabel42">
    <w:name w:val="ListLabel 42"/>
    <w:rsid w:val="00B52BDA"/>
    <w:rPr>
      <w:b/>
      <w:sz w:val="22"/>
      <w:szCs w:val="22"/>
    </w:rPr>
  </w:style>
  <w:style w:type="character" w:customStyle="1" w:styleId="ListLabel43">
    <w:name w:val="ListLabel 43"/>
    <w:rsid w:val="00B52BDA"/>
    <w:rPr>
      <w:i w:val="0"/>
    </w:rPr>
  </w:style>
  <w:style w:type="character" w:customStyle="1" w:styleId="ListLabel44">
    <w:name w:val="ListLabel 44"/>
    <w:rsid w:val="00B52BDA"/>
    <w:rPr>
      <w:rFonts w:cs="Garamond"/>
    </w:rPr>
  </w:style>
  <w:style w:type="character" w:customStyle="1" w:styleId="ListLabel45">
    <w:name w:val="ListLabel 45"/>
    <w:rsid w:val="00B52BDA"/>
    <w:rPr>
      <w:b w:val="0"/>
      <w:i w:val="0"/>
    </w:rPr>
  </w:style>
  <w:style w:type="character" w:customStyle="1" w:styleId="ListLabel46">
    <w:name w:val="ListLabel 46"/>
    <w:rsid w:val="00B52BDA"/>
    <w:rPr>
      <w:rFonts w:cs="Arial"/>
      <w:b/>
    </w:rPr>
  </w:style>
  <w:style w:type="character" w:customStyle="1" w:styleId="ListLabel47">
    <w:name w:val="ListLabel 47"/>
    <w:rsid w:val="00B52BDA"/>
    <w:rPr>
      <w:b/>
    </w:rPr>
  </w:style>
  <w:style w:type="character" w:customStyle="1" w:styleId="ListLabel48">
    <w:name w:val="ListLabel 48"/>
    <w:rsid w:val="00B52BDA"/>
    <w:rPr>
      <w:b/>
      <w:sz w:val="21"/>
      <w:szCs w:val="21"/>
    </w:rPr>
  </w:style>
  <w:style w:type="character" w:customStyle="1" w:styleId="ListLabel49">
    <w:name w:val="ListLabel 49"/>
    <w:rsid w:val="00B52BDA"/>
    <w:rPr>
      <w:rFonts w:cs="Times New Roman"/>
    </w:rPr>
  </w:style>
  <w:style w:type="character" w:customStyle="1" w:styleId="ListLabel50">
    <w:name w:val="ListLabel 50"/>
    <w:rsid w:val="00B52BDA"/>
    <w:rPr>
      <w:rFonts w:cs="Courier New"/>
    </w:rPr>
  </w:style>
  <w:style w:type="character" w:customStyle="1" w:styleId="ListLabel51">
    <w:name w:val="ListLabel 51"/>
    <w:rsid w:val="00B52BDA"/>
    <w:rPr>
      <w:rFonts w:cs="Wingdings"/>
    </w:rPr>
  </w:style>
  <w:style w:type="character" w:customStyle="1" w:styleId="ListLabel52">
    <w:name w:val="ListLabel 52"/>
    <w:rsid w:val="00B52BDA"/>
    <w:rPr>
      <w:rFonts w:cs="Symbol"/>
    </w:rPr>
  </w:style>
  <w:style w:type="character" w:customStyle="1" w:styleId="ListLabel53">
    <w:name w:val="ListLabel 53"/>
    <w:rsid w:val="00B52BDA"/>
    <w:rPr>
      <w:rFonts w:cs="Symbol"/>
      <w:b/>
    </w:rPr>
  </w:style>
  <w:style w:type="character" w:customStyle="1" w:styleId="ListLabel54">
    <w:name w:val="ListLabel 54"/>
    <w:rsid w:val="00B52BDA"/>
    <w:rPr>
      <w:b/>
      <w:sz w:val="22"/>
      <w:szCs w:val="22"/>
    </w:rPr>
  </w:style>
  <w:style w:type="character" w:customStyle="1" w:styleId="ListLabel55">
    <w:name w:val="ListLabel 55"/>
    <w:rsid w:val="00B52BDA"/>
    <w:rPr>
      <w:rFonts w:cs="Garamond"/>
    </w:rPr>
  </w:style>
  <w:style w:type="character" w:customStyle="1" w:styleId="ListLabel56">
    <w:name w:val="ListLabel 56"/>
    <w:rsid w:val="00B52BDA"/>
    <w:rPr>
      <w:b w:val="0"/>
      <w:i w:val="0"/>
    </w:rPr>
  </w:style>
  <w:style w:type="character" w:customStyle="1" w:styleId="ListLabel57">
    <w:name w:val="ListLabel 57"/>
    <w:rsid w:val="00B52BDA"/>
    <w:rPr>
      <w:rFonts w:cs="Arial"/>
      <w:b/>
    </w:rPr>
  </w:style>
  <w:style w:type="character" w:customStyle="1" w:styleId="ListLabel58">
    <w:name w:val="ListLabel 58"/>
    <w:rsid w:val="00B52BDA"/>
    <w:rPr>
      <w:i w:val="0"/>
    </w:rPr>
  </w:style>
  <w:style w:type="character" w:customStyle="1" w:styleId="ListLabel59">
    <w:name w:val="ListLabel 59"/>
    <w:rsid w:val="00B52BDA"/>
    <w:rPr>
      <w:b/>
    </w:rPr>
  </w:style>
  <w:style w:type="character" w:customStyle="1" w:styleId="ListLabel60">
    <w:name w:val="ListLabel 60"/>
    <w:rsid w:val="00B52BDA"/>
    <w:rPr>
      <w:b/>
      <w:sz w:val="21"/>
      <w:szCs w:val="21"/>
    </w:rPr>
  </w:style>
  <w:style w:type="character" w:customStyle="1" w:styleId="ListLabel61">
    <w:name w:val="ListLabel 61"/>
    <w:rsid w:val="00B52BDA"/>
    <w:rPr>
      <w:rFonts w:cs="Times New Roman"/>
    </w:rPr>
  </w:style>
  <w:style w:type="character" w:customStyle="1" w:styleId="ListLabel62">
    <w:name w:val="ListLabel 62"/>
    <w:rsid w:val="00B52BDA"/>
    <w:rPr>
      <w:rFonts w:cs="Courier New"/>
    </w:rPr>
  </w:style>
  <w:style w:type="character" w:customStyle="1" w:styleId="ListLabel63">
    <w:name w:val="ListLabel 63"/>
    <w:rsid w:val="00B52BDA"/>
    <w:rPr>
      <w:rFonts w:cs="Wingdings"/>
    </w:rPr>
  </w:style>
  <w:style w:type="character" w:customStyle="1" w:styleId="ListLabel64">
    <w:name w:val="ListLabel 64"/>
    <w:rsid w:val="00B52BDA"/>
    <w:rPr>
      <w:rFonts w:cs="Symbol"/>
    </w:rPr>
  </w:style>
  <w:style w:type="character" w:customStyle="1" w:styleId="ListLabel65">
    <w:name w:val="ListLabel 65"/>
    <w:rsid w:val="00B52BDA"/>
    <w:rPr>
      <w:rFonts w:cs="Symbol"/>
      <w:b/>
    </w:rPr>
  </w:style>
  <w:style w:type="character" w:customStyle="1" w:styleId="ListLabel66">
    <w:name w:val="ListLabel 66"/>
    <w:rsid w:val="00B52BDA"/>
    <w:rPr>
      <w:b/>
      <w:sz w:val="22"/>
      <w:szCs w:val="22"/>
    </w:rPr>
  </w:style>
  <w:style w:type="character" w:customStyle="1" w:styleId="ListLabel67">
    <w:name w:val="ListLabel 67"/>
    <w:rsid w:val="00B52BDA"/>
    <w:rPr>
      <w:rFonts w:cs="Garamond"/>
    </w:rPr>
  </w:style>
  <w:style w:type="character" w:customStyle="1" w:styleId="ListLabel68">
    <w:name w:val="ListLabel 68"/>
    <w:rsid w:val="00B52BDA"/>
    <w:rPr>
      <w:b w:val="0"/>
      <w:i w:val="0"/>
    </w:rPr>
  </w:style>
  <w:style w:type="character" w:customStyle="1" w:styleId="ListLabel69">
    <w:name w:val="ListLabel 69"/>
    <w:rsid w:val="00B52BDA"/>
    <w:rPr>
      <w:rFonts w:cs="Arial"/>
      <w:b/>
    </w:rPr>
  </w:style>
  <w:style w:type="character" w:customStyle="1" w:styleId="ListLabel70">
    <w:name w:val="ListLabel 70"/>
    <w:rsid w:val="00B52BDA"/>
    <w:rPr>
      <w:i w:val="0"/>
    </w:rPr>
  </w:style>
  <w:style w:type="character" w:customStyle="1" w:styleId="WW-Lbjegyzet-karakterek">
    <w:name w:val="WW-Lábjegyzet-karakterek"/>
    <w:rsid w:val="00B52BDA"/>
  </w:style>
  <w:style w:type="character" w:customStyle="1" w:styleId="WW-Vgjegyzet-karakterek">
    <w:name w:val="WW-Végjegyzet-karakterek"/>
    <w:rsid w:val="00B52BDA"/>
  </w:style>
  <w:style w:type="character" w:customStyle="1" w:styleId="Lbjegyzet-hivatkozs11">
    <w:name w:val="Lábjegyzet-hivatkozás11"/>
    <w:rsid w:val="00B52BDA"/>
    <w:rPr>
      <w:vertAlign w:val="superscript"/>
    </w:rPr>
  </w:style>
  <w:style w:type="character" w:customStyle="1" w:styleId="Vgjegyzet-hivatkozs1">
    <w:name w:val="Végjegyzet-hivatkozás1"/>
    <w:rsid w:val="00B52BDA"/>
    <w:rPr>
      <w:vertAlign w:val="superscript"/>
    </w:rPr>
  </w:style>
  <w:style w:type="character" w:customStyle="1" w:styleId="Szvegtrzs3Char1">
    <w:name w:val="Szövegtörzs 3 Char1"/>
    <w:rsid w:val="00B52BDA"/>
    <w:rPr>
      <w:rFonts w:ascii="Arial" w:eastAsia="Calibri" w:hAnsi="Arial" w:cs="Arial"/>
      <w:color w:val="000000"/>
      <w:kern w:val="1"/>
      <w:sz w:val="16"/>
      <w:szCs w:val="16"/>
    </w:rPr>
  </w:style>
  <w:style w:type="character" w:customStyle="1" w:styleId="Szvegtrzsbehzssal3Char1">
    <w:name w:val="Szövegtörzs behúzással 3 Char1"/>
    <w:rsid w:val="00B52BDA"/>
    <w:rPr>
      <w:rFonts w:ascii="Arial" w:eastAsia="Calibri" w:hAnsi="Arial" w:cs="Arial"/>
      <w:color w:val="000000"/>
      <w:kern w:val="1"/>
      <w:sz w:val="16"/>
      <w:szCs w:val="16"/>
    </w:rPr>
  </w:style>
  <w:style w:type="character" w:customStyle="1" w:styleId="Jegyzethivatkozs11">
    <w:name w:val="Jegyzethivatkozás11"/>
    <w:rsid w:val="00B52BDA"/>
    <w:rPr>
      <w:sz w:val="16"/>
      <w:szCs w:val="16"/>
    </w:rPr>
  </w:style>
  <w:style w:type="character" w:customStyle="1" w:styleId="JegyzetszvegChar1">
    <w:name w:val="Jegyzetszöveg Char1"/>
    <w:rsid w:val="00B52BDA"/>
    <w:rPr>
      <w:rFonts w:ascii="Arial" w:eastAsia="Calibri" w:hAnsi="Arial" w:cs="Arial"/>
      <w:color w:val="000000"/>
      <w:kern w:val="1"/>
    </w:rPr>
  </w:style>
  <w:style w:type="character" w:customStyle="1" w:styleId="MegjegyzstrgyaChar">
    <w:name w:val="Megjegyzés tárgya Char"/>
    <w:rsid w:val="00B52BDA"/>
    <w:rPr>
      <w:rFonts w:ascii="Arial" w:eastAsia="Calibri" w:hAnsi="Arial" w:cs="Arial"/>
      <w:b/>
      <w:bCs/>
      <w:color w:val="000000"/>
      <w:kern w:val="1"/>
    </w:rPr>
  </w:style>
  <w:style w:type="character" w:customStyle="1" w:styleId="BuborkszvegChar">
    <w:name w:val="Buborékszöveg Char"/>
    <w:rsid w:val="00B52BDA"/>
    <w:rPr>
      <w:rFonts w:ascii="Segoe UI" w:eastAsia="Calibri" w:hAnsi="Segoe UI" w:cs="Segoe UI"/>
      <w:color w:val="000000"/>
      <w:kern w:val="1"/>
      <w:sz w:val="18"/>
      <w:szCs w:val="18"/>
    </w:rPr>
  </w:style>
  <w:style w:type="character" w:styleId="Lbjegyzet-hivatkozs">
    <w:name w:val="footnote reference"/>
    <w:aliases w:val="BVI fnr,Footnote symbol,Times 10 Point,Exposant 3 Point,Footnote Reference Number, Exposant 3 Point,16 Point,Superscript 6 Point, BVI fnr,Char3 Char1,Char Char1 Char1,Char Char3 Char1,Char1 Char1,Char Char Char Char2 Char1"/>
    <w:uiPriority w:val="99"/>
    <w:rsid w:val="00B52BDA"/>
    <w:rPr>
      <w:vertAlign w:val="superscript"/>
    </w:rPr>
  </w:style>
  <w:style w:type="character" w:styleId="Vgjegyzet-hivatkozs">
    <w:name w:val="endnote reference"/>
    <w:rsid w:val="00B52BDA"/>
    <w:rPr>
      <w:vertAlign w:val="superscript"/>
    </w:rPr>
  </w:style>
  <w:style w:type="paragraph" w:customStyle="1" w:styleId="Cmsor">
    <w:name w:val="Címsor"/>
    <w:basedOn w:val="Norml"/>
    <w:next w:val="Szvegtrzs"/>
    <w:rsid w:val="00B52BDA"/>
    <w:pPr>
      <w:keepNext/>
      <w:spacing w:before="240" w:after="120"/>
    </w:pPr>
    <w:rPr>
      <w:rFonts w:eastAsia="SimSun" w:cs="Mangal"/>
      <w:sz w:val="28"/>
      <w:szCs w:val="28"/>
    </w:rPr>
  </w:style>
  <w:style w:type="paragraph" w:styleId="Szvegtrzs">
    <w:name w:val="Body Text"/>
    <w:basedOn w:val="Norml"/>
    <w:rsid w:val="00B52BDA"/>
    <w:pPr>
      <w:widowControl w:val="0"/>
      <w:tabs>
        <w:tab w:val="left" w:pos="1134"/>
        <w:tab w:val="left" w:pos="3119"/>
      </w:tabs>
      <w:spacing w:line="100" w:lineRule="atLeast"/>
      <w:jc w:val="center"/>
    </w:pPr>
    <w:rPr>
      <w:rFonts w:eastAsia="Times New Roman"/>
      <w:b/>
      <w:sz w:val="48"/>
      <w:szCs w:val="20"/>
    </w:rPr>
  </w:style>
  <w:style w:type="paragraph" w:styleId="Lista">
    <w:name w:val="List"/>
    <w:basedOn w:val="Szvegtrzs"/>
    <w:rsid w:val="00B52BDA"/>
    <w:rPr>
      <w:rFonts w:cs="Mangal"/>
    </w:rPr>
  </w:style>
  <w:style w:type="paragraph" w:styleId="Kpalrs">
    <w:name w:val="caption"/>
    <w:basedOn w:val="Norml"/>
    <w:qFormat/>
    <w:rsid w:val="00B52BDA"/>
    <w:pPr>
      <w:suppressLineNumbers/>
      <w:spacing w:before="120" w:after="120"/>
    </w:pPr>
    <w:rPr>
      <w:rFonts w:cs="Mangal"/>
      <w:i/>
      <w:iCs/>
    </w:rPr>
  </w:style>
  <w:style w:type="paragraph" w:customStyle="1" w:styleId="Trgymutat">
    <w:name w:val="Tárgymutató"/>
    <w:basedOn w:val="Norml"/>
    <w:rsid w:val="00B52BDA"/>
    <w:pPr>
      <w:suppressLineNumbers/>
    </w:pPr>
    <w:rPr>
      <w:rFonts w:cs="Mangal"/>
    </w:rPr>
  </w:style>
  <w:style w:type="paragraph" w:customStyle="1" w:styleId="Szvegtrzs31">
    <w:name w:val="Szövegtörzs 31"/>
    <w:basedOn w:val="Norml"/>
    <w:uiPriority w:val="99"/>
    <w:rsid w:val="00B52BDA"/>
    <w:pPr>
      <w:suppressAutoHyphens w:val="0"/>
      <w:spacing w:after="120"/>
      <w:textAlignment w:val="auto"/>
    </w:pPr>
    <w:rPr>
      <w:rFonts w:ascii="Times New Roman" w:eastAsia="Times New Roman" w:hAnsi="Times New Roman" w:cs="Times New Roman"/>
      <w:color w:val="auto"/>
      <w:sz w:val="16"/>
      <w:szCs w:val="16"/>
    </w:rPr>
  </w:style>
  <w:style w:type="paragraph" w:customStyle="1" w:styleId="Szvegtrzsbehzssal31">
    <w:name w:val="Szövegtörzs behúzással 31"/>
    <w:basedOn w:val="Norml"/>
    <w:rsid w:val="00B52BDA"/>
    <w:pPr>
      <w:suppressAutoHyphens w:val="0"/>
      <w:spacing w:after="120"/>
      <w:ind w:left="283"/>
      <w:textAlignment w:val="auto"/>
    </w:pPr>
    <w:rPr>
      <w:rFonts w:ascii="Times New Roman" w:eastAsia="Times New Roman" w:hAnsi="Times New Roman" w:cs="Times New Roman"/>
      <w:color w:val="auto"/>
      <w:sz w:val="16"/>
      <w:szCs w:val="16"/>
    </w:rPr>
  </w:style>
  <w:style w:type="paragraph" w:customStyle="1" w:styleId="Kpalrs1">
    <w:name w:val="Képaláírás1"/>
    <w:basedOn w:val="Norml"/>
    <w:rsid w:val="00B52BDA"/>
    <w:pPr>
      <w:suppressLineNumbers/>
      <w:spacing w:before="120" w:after="120"/>
    </w:pPr>
    <w:rPr>
      <w:rFonts w:cs="Mangal"/>
      <w:i/>
      <w:iCs/>
    </w:rPr>
  </w:style>
  <w:style w:type="paragraph" w:customStyle="1" w:styleId="Listaszerbekezds1">
    <w:name w:val="Listaszerű bekezdés1"/>
    <w:basedOn w:val="Norml"/>
    <w:rsid w:val="00B52BDA"/>
    <w:pPr>
      <w:spacing w:before="120" w:after="120" w:line="100" w:lineRule="atLeast"/>
      <w:ind w:left="720"/>
      <w:contextualSpacing/>
    </w:pPr>
    <w:rPr>
      <w:rFonts w:ascii="Verdana" w:hAnsi="Verdana" w:cs="Verdana"/>
    </w:rPr>
  </w:style>
  <w:style w:type="paragraph" w:customStyle="1" w:styleId="standard">
    <w:name w:val="standard"/>
    <w:basedOn w:val="Norml"/>
    <w:link w:val="standardChar"/>
    <w:rsid w:val="00B52BDA"/>
    <w:pPr>
      <w:spacing w:before="28" w:after="28" w:line="100" w:lineRule="atLeast"/>
    </w:pPr>
    <w:rPr>
      <w:rFonts w:ascii="Times New Roman" w:eastAsia="Times New Roman" w:hAnsi="Times New Roman" w:cs="Times New Roman"/>
    </w:rPr>
  </w:style>
  <w:style w:type="paragraph" w:styleId="lfej">
    <w:name w:val="header"/>
    <w:basedOn w:val="Norml"/>
    <w:uiPriority w:val="99"/>
    <w:rsid w:val="00B52BDA"/>
    <w:pPr>
      <w:suppressLineNumbers/>
      <w:tabs>
        <w:tab w:val="center" w:pos="4513"/>
        <w:tab w:val="right" w:pos="9026"/>
      </w:tabs>
    </w:pPr>
  </w:style>
  <w:style w:type="paragraph" w:styleId="llb">
    <w:name w:val="footer"/>
    <w:basedOn w:val="Norml"/>
    <w:uiPriority w:val="99"/>
    <w:rsid w:val="00B52BDA"/>
    <w:pPr>
      <w:suppressLineNumbers/>
      <w:tabs>
        <w:tab w:val="center" w:pos="4513"/>
        <w:tab w:val="right" w:pos="9026"/>
      </w:tabs>
    </w:pPr>
  </w:style>
  <w:style w:type="paragraph" w:customStyle="1" w:styleId="NormlWeb1">
    <w:name w:val="Normál (Web)1"/>
    <w:basedOn w:val="Norml"/>
    <w:rsid w:val="00B52BDA"/>
    <w:pPr>
      <w:spacing w:before="28" w:after="28" w:line="100" w:lineRule="atLeast"/>
    </w:pPr>
    <w:rPr>
      <w:rFonts w:ascii="Times New Roman" w:eastAsia="Times New Roman" w:hAnsi="Times New Roman" w:cs="Times New Roman"/>
    </w:rPr>
  </w:style>
  <w:style w:type="paragraph" w:customStyle="1" w:styleId="modszerszoveg">
    <w:name w:val="modszer_szoveg"/>
    <w:basedOn w:val="Norml"/>
    <w:rsid w:val="00B52BDA"/>
    <w:pPr>
      <w:spacing w:before="240" w:line="100" w:lineRule="atLeast"/>
      <w:ind w:left="720"/>
    </w:pPr>
    <w:rPr>
      <w:rFonts w:ascii="Bookman Old Style" w:eastAsia="Times New Roman" w:hAnsi="Bookman Old Style" w:cs="Bookman Old Style"/>
    </w:rPr>
  </w:style>
  <w:style w:type="paragraph" w:customStyle="1" w:styleId="Hivatkozsjegyzk-fej1">
    <w:name w:val="Hivatkozásjegyzék-fej1"/>
    <w:basedOn w:val="Cmsor1"/>
    <w:rsid w:val="00B52BDA"/>
    <w:pPr>
      <w:keepLines/>
      <w:suppressLineNumbers/>
      <w:spacing w:before="480"/>
    </w:pPr>
    <w:rPr>
      <w:color w:val="365F91"/>
      <w:sz w:val="28"/>
      <w:szCs w:val="28"/>
    </w:rPr>
  </w:style>
  <w:style w:type="paragraph" w:styleId="TJ1">
    <w:name w:val="toc 1"/>
    <w:basedOn w:val="Norml"/>
    <w:rsid w:val="00B52BDA"/>
    <w:pPr>
      <w:tabs>
        <w:tab w:val="right" w:leader="dot" w:pos="9638"/>
      </w:tabs>
    </w:pPr>
  </w:style>
  <w:style w:type="paragraph" w:customStyle="1" w:styleId="Lbjegyzetszveg1">
    <w:name w:val="Lábjegyzetszöveg1"/>
    <w:basedOn w:val="Norml"/>
    <w:rsid w:val="00B52BDA"/>
    <w:pPr>
      <w:spacing w:line="100" w:lineRule="atLeast"/>
    </w:pPr>
    <w:rPr>
      <w:rFonts w:eastAsia="Times New Roman"/>
      <w:sz w:val="20"/>
      <w:szCs w:val="20"/>
    </w:rPr>
  </w:style>
  <w:style w:type="paragraph" w:customStyle="1" w:styleId="OkeanBehuzas">
    <w:name w:val="Okean_Behuzas"/>
    <w:basedOn w:val="Norml"/>
    <w:rsid w:val="00B52BDA"/>
    <w:pPr>
      <w:spacing w:after="60" w:line="360" w:lineRule="exact"/>
      <w:ind w:left="567"/>
    </w:pPr>
    <w:rPr>
      <w:rFonts w:eastAsia="Times New Roman"/>
    </w:rPr>
  </w:style>
  <w:style w:type="paragraph" w:customStyle="1" w:styleId="Listaszerbekezds12">
    <w:name w:val="Listaszerű bekezdés12"/>
    <w:basedOn w:val="Norml"/>
    <w:rsid w:val="00B52BDA"/>
    <w:pPr>
      <w:spacing w:line="100" w:lineRule="atLeast"/>
      <w:ind w:left="720"/>
      <w:contextualSpacing/>
    </w:pPr>
    <w:rPr>
      <w:rFonts w:ascii="Times New Roman" w:eastAsia="Times New Roman" w:hAnsi="Times New Roman" w:cs="Times New Roman"/>
      <w:lang w:val="en-GB"/>
    </w:rPr>
  </w:style>
  <w:style w:type="paragraph" w:customStyle="1" w:styleId="CharCharCharChar">
    <w:name w:val="Char Char Char Char"/>
    <w:basedOn w:val="Norml"/>
    <w:rsid w:val="00B52BDA"/>
    <w:pPr>
      <w:spacing w:after="160" w:line="240" w:lineRule="exact"/>
    </w:pPr>
    <w:rPr>
      <w:rFonts w:ascii="Verdana" w:eastAsia="Times New Roman" w:hAnsi="Verdana" w:cs="Verdana"/>
      <w:sz w:val="20"/>
      <w:szCs w:val="20"/>
      <w:lang w:val="en-US"/>
    </w:rPr>
  </w:style>
  <w:style w:type="paragraph" w:customStyle="1" w:styleId="Char">
    <w:name w:val="Char"/>
    <w:basedOn w:val="Norml"/>
    <w:rsid w:val="00B52BDA"/>
    <w:pPr>
      <w:widowControl w:val="0"/>
      <w:spacing w:after="160" w:line="240" w:lineRule="exact"/>
    </w:pPr>
    <w:rPr>
      <w:rFonts w:ascii="Verdana" w:eastAsia="Times New Roman" w:hAnsi="Verdana" w:cs="Verdana"/>
      <w:sz w:val="20"/>
      <w:szCs w:val="20"/>
      <w:lang w:val="en-US"/>
    </w:rPr>
  </w:style>
  <w:style w:type="paragraph" w:customStyle="1" w:styleId="Jegyzetszveg1">
    <w:name w:val="Jegyzetszöveg1"/>
    <w:basedOn w:val="Norml"/>
    <w:rsid w:val="00B52BDA"/>
    <w:rPr>
      <w:sz w:val="20"/>
      <w:szCs w:val="20"/>
    </w:rPr>
  </w:style>
  <w:style w:type="paragraph" w:customStyle="1" w:styleId="Megjegyzstrgya1">
    <w:name w:val="Megjegyzés tárgya1"/>
    <w:basedOn w:val="Jegyzetszveg1"/>
    <w:rsid w:val="00B52BDA"/>
    <w:rPr>
      <w:b/>
      <w:bCs/>
    </w:rPr>
  </w:style>
  <w:style w:type="paragraph" w:customStyle="1" w:styleId="Buborkszveg1">
    <w:name w:val="Buborékszöveg1"/>
    <w:basedOn w:val="Norml"/>
    <w:rsid w:val="00B52BDA"/>
    <w:rPr>
      <w:rFonts w:cs="Tahoma"/>
      <w:sz w:val="16"/>
      <w:szCs w:val="16"/>
    </w:rPr>
  </w:style>
  <w:style w:type="paragraph" w:styleId="Cm">
    <w:name w:val="Title"/>
    <w:basedOn w:val="Norml"/>
    <w:next w:val="Alcm"/>
    <w:link w:val="CmChar"/>
    <w:qFormat/>
    <w:rsid w:val="00B52BDA"/>
    <w:pPr>
      <w:widowControl w:val="0"/>
      <w:tabs>
        <w:tab w:val="left" w:pos="284"/>
        <w:tab w:val="left" w:pos="567"/>
        <w:tab w:val="left" w:pos="851"/>
        <w:tab w:val="left" w:pos="1134"/>
      </w:tabs>
      <w:spacing w:line="100" w:lineRule="atLeast"/>
      <w:jc w:val="center"/>
    </w:pPr>
    <w:rPr>
      <w:rFonts w:ascii="Times New Roman" w:eastAsia="Times New Roman" w:hAnsi="Times New Roman" w:cs="Times New Roman"/>
      <w:b/>
      <w:bCs/>
      <w:lang w:val="en-AU"/>
    </w:rPr>
  </w:style>
  <w:style w:type="paragraph" w:styleId="Alcm">
    <w:name w:val="Subtitle"/>
    <w:basedOn w:val="Norml"/>
    <w:next w:val="Szvegtrzs"/>
    <w:qFormat/>
    <w:rsid w:val="00B52BDA"/>
    <w:pPr>
      <w:spacing w:after="60"/>
      <w:jc w:val="center"/>
    </w:pPr>
    <w:rPr>
      <w:rFonts w:ascii="Cambria" w:eastAsia="Times New Roman" w:hAnsi="Cambria" w:cs="Cambria"/>
      <w:i/>
      <w:iCs/>
    </w:rPr>
  </w:style>
  <w:style w:type="paragraph" w:customStyle="1" w:styleId="Stlus1">
    <w:name w:val="Stílus1"/>
    <w:basedOn w:val="Norml"/>
    <w:rsid w:val="00B52BDA"/>
    <w:pPr>
      <w:spacing w:before="40" w:after="40" w:line="100" w:lineRule="atLeast"/>
    </w:pPr>
    <w:rPr>
      <w:rFonts w:ascii="Times New Roman" w:eastAsia="Times New Roman" w:hAnsi="Times New Roman" w:cs="Times New Roman"/>
    </w:rPr>
  </w:style>
  <w:style w:type="paragraph" w:customStyle="1" w:styleId="Szvegtrzs32">
    <w:name w:val="Szövegtörzs 32"/>
    <w:basedOn w:val="Norml"/>
    <w:uiPriority w:val="99"/>
    <w:rsid w:val="00B52BDA"/>
    <w:pPr>
      <w:spacing w:after="120"/>
    </w:pPr>
    <w:rPr>
      <w:sz w:val="16"/>
      <w:szCs w:val="16"/>
    </w:rPr>
  </w:style>
  <w:style w:type="paragraph" w:customStyle="1" w:styleId="Csakszveg1">
    <w:name w:val="Csak szöveg1"/>
    <w:basedOn w:val="Norml"/>
    <w:rsid w:val="00B52BDA"/>
    <w:pPr>
      <w:spacing w:line="100" w:lineRule="atLeast"/>
    </w:pPr>
    <w:rPr>
      <w:rFonts w:ascii="Courier New" w:eastAsia="Times New Roman" w:hAnsi="Courier New" w:cs="Courier New"/>
      <w:sz w:val="20"/>
      <w:szCs w:val="20"/>
    </w:rPr>
  </w:style>
  <w:style w:type="paragraph" w:styleId="Szvegtrzsbehzssal">
    <w:name w:val="Body Text Indent"/>
    <w:basedOn w:val="Norml"/>
    <w:rsid w:val="00B52BDA"/>
    <w:pPr>
      <w:spacing w:after="120"/>
      <w:ind w:left="283"/>
    </w:pPr>
  </w:style>
  <w:style w:type="paragraph" w:customStyle="1" w:styleId="Listaszerbekezds3">
    <w:name w:val="Listaszerű bekezdés3"/>
    <w:basedOn w:val="Norml"/>
    <w:rsid w:val="00B52BDA"/>
    <w:pPr>
      <w:spacing w:before="120" w:after="120" w:line="100" w:lineRule="atLeast"/>
      <w:ind w:left="720"/>
      <w:contextualSpacing/>
    </w:pPr>
    <w:rPr>
      <w:rFonts w:ascii="Verdana" w:eastAsia="Times New Roman" w:hAnsi="Verdana" w:cs="Verdana"/>
    </w:rPr>
  </w:style>
  <w:style w:type="paragraph" w:customStyle="1" w:styleId="BodyText26">
    <w:name w:val="Body Text 26"/>
    <w:basedOn w:val="Norml"/>
    <w:rsid w:val="00B52BDA"/>
    <w:pPr>
      <w:spacing w:line="100" w:lineRule="atLeast"/>
      <w:ind w:left="360"/>
    </w:pPr>
    <w:rPr>
      <w:rFonts w:ascii="Times New Roman" w:eastAsia="Times New Roman" w:hAnsi="Times New Roman" w:cs="Times New Roman"/>
      <w:sz w:val="20"/>
      <w:szCs w:val="20"/>
    </w:rPr>
  </w:style>
  <w:style w:type="paragraph" w:customStyle="1" w:styleId="cm0">
    <w:name w:val="cím"/>
    <w:basedOn w:val="Norml"/>
    <w:rsid w:val="00B52BDA"/>
    <w:pPr>
      <w:widowControl w:val="0"/>
      <w:tabs>
        <w:tab w:val="left" w:pos="1800"/>
        <w:tab w:val="left" w:leader="underscore" w:pos="5760"/>
      </w:tabs>
      <w:spacing w:line="360" w:lineRule="auto"/>
    </w:pPr>
    <w:rPr>
      <w:rFonts w:ascii="CG Times" w:eastAsia="Times New Roman" w:hAnsi="CG Times" w:cs="CG Times"/>
      <w:szCs w:val="20"/>
      <w:lang w:val="en-GB"/>
    </w:rPr>
  </w:style>
  <w:style w:type="paragraph" w:customStyle="1" w:styleId="Vltozat1">
    <w:name w:val="Változat1"/>
    <w:rsid w:val="00B52BDA"/>
    <w:pPr>
      <w:suppressAutoHyphens/>
    </w:pPr>
    <w:rPr>
      <w:rFonts w:ascii="Calibri" w:eastAsia="Calibri" w:hAnsi="Calibri" w:cs="Calibri"/>
      <w:color w:val="00000A"/>
      <w:kern w:val="1"/>
      <w:sz w:val="22"/>
      <w:szCs w:val="22"/>
      <w:lang w:eastAsia="zh-CN"/>
    </w:rPr>
  </w:style>
  <w:style w:type="paragraph" w:customStyle="1" w:styleId="Normlbehzs1">
    <w:name w:val="Normál behúzás1"/>
    <w:basedOn w:val="Norml"/>
    <w:rsid w:val="00B52BDA"/>
    <w:pPr>
      <w:spacing w:before="120" w:after="120" w:line="100" w:lineRule="atLeast"/>
      <w:ind w:left="708" w:firstLine="284"/>
    </w:pPr>
    <w:rPr>
      <w:rFonts w:eastAsia="Times New Roman"/>
      <w:sz w:val="20"/>
      <w:szCs w:val="20"/>
    </w:rPr>
  </w:style>
  <w:style w:type="paragraph" w:customStyle="1" w:styleId="bek-1">
    <w:name w:val="bek-1"/>
    <w:basedOn w:val="Norml"/>
    <w:rsid w:val="00B52BDA"/>
    <w:pPr>
      <w:keepLines/>
      <w:tabs>
        <w:tab w:val="left" w:pos="4958"/>
      </w:tabs>
      <w:spacing w:before="360" w:after="120" w:line="100" w:lineRule="atLeast"/>
      <w:ind w:left="992" w:hanging="992"/>
    </w:pPr>
    <w:rPr>
      <w:rFonts w:eastAsia="Times New Roman"/>
      <w:sz w:val="20"/>
      <w:szCs w:val="20"/>
    </w:rPr>
  </w:style>
  <w:style w:type="paragraph" w:customStyle="1" w:styleId="rub2">
    <w:name w:val="rub2"/>
    <w:basedOn w:val="Norml"/>
    <w:rsid w:val="00B52BDA"/>
    <w:pPr>
      <w:spacing w:line="100" w:lineRule="atLeast"/>
      <w:ind w:right="-596"/>
    </w:pPr>
    <w:rPr>
      <w:rFonts w:ascii="&amp;#39" w:eastAsia="Times New Roman" w:hAnsi="&amp;#39" w:cs="&amp;#39"/>
      <w:smallCaps/>
    </w:rPr>
  </w:style>
  <w:style w:type="paragraph" w:customStyle="1" w:styleId="Normlbehzs2">
    <w:name w:val="Normál behúzás2"/>
    <w:basedOn w:val="Norml"/>
    <w:rsid w:val="00B52BDA"/>
    <w:pPr>
      <w:spacing w:before="120" w:after="120" w:line="100" w:lineRule="atLeast"/>
      <w:ind w:left="708" w:firstLine="284"/>
    </w:pPr>
    <w:rPr>
      <w:rFonts w:eastAsia="Times New Roman"/>
    </w:rPr>
  </w:style>
  <w:style w:type="paragraph" w:customStyle="1" w:styleId="HTML-kntformzott1">
    <w:name w:val="HTML-ként formázott1"/>
    <w:basedOn w:val="Norml"/>
    <w:rsid w:val="00B52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pPr>
    <w:rPr>
      <w:rFonts w:ascii="Courier New" w:eastAsia="Times New Roman" w:hAnsi="Courier New" w:cs="Courier New"/>
      <w:sz w:val="20"/>
      <w:szCs w:val="20"/>
    </w:rPr>
  </w:style>
  <w:style w:type="paragraph" w:customStyle="1" w:styleId="Szvegtrzsbehzssal32">
    <w:name w:val="Szövegtörzs behúzással 32"/>
    <w:basedOn w:val="Norml"/>
    <w:rsid w:val="00B52BDA"/>
    <w:pPr>
      <w:spacing w:after="120"/>
      <w:ind w:left="283"/>
    </w:pPr>
    <w:rPr>
      <w:sz w:val="16"/>
      <w:szCs w:val="16"/>
    </w:rPr>
  </w:style>
  <w:style w:type="paragraph" w:customStyle="1" w:styleId="cvnormal">
    <w:name w:val="cvnormal"/>
    <w:basedOn w:val="Norml"/>
    <w:rsid w:val="00B52BDA"/>
    <w:pPr>
      <w:spacing w:before="28" w:after="28" w:line="100" w:lineRule="atLeast"/>
    </w:pPr>
    <w:rPr>
      <w:rFonts w:ascii="Times New Roman" w:hAnsi="Times New Roman" w:cs="Times New Roman"/>
    </w:rPr>
  </w:style>
  <w:style w:type="paragraph" w:customStyle="1" w:styleId="Norml1">
    <w:name w:val="Normál 1"/>
    <w:basedOn w:val="Norml"/>
    <w:rsid w:val="00B52BDA"/>
    <w:pPr>
      <w:suppressAutoHyphens w:val="0"/>
    </w:pPr>
    <w:rPr>
      <w:rFonts w:ascii="Calibri" w:hAnsi="Calibri" w:cs="Calibri"/>
      <w:sz w:val="20"/>
      <w:szCs w:val="20"/>
    </w:rPr>
  </w:style>
  <w:style w:type="paragraph" w:customStyle="1" w:styleId="Nincstrkz1">
    <w:name w:val="Nincs térköz1"/>
    <w:rsid w:val="00B52BDA"/>
    <w:pPr>
      <w:suppressAutoHyphens/>
    </w:pPr>
    <w:rPr>
      <w:rFonts w:ascii="Calibri" w:eastAsia="Calibri" w:hAnsi="Calibri" w:cs="font363"/>
      <w:color w:val="00000A"/>
      <w:kern w:val="1"/>
      <w:sz w:val="22"/>
      <w:szCs w:val="22"/>
      <w:lang w:eastAsia="zh-CN"/>
    </w:rPr>
  </w:style>
  <w:style w:type="paragraph" w:styleId="Lbjegyzetszveg">
    <w:name w:val="footnote text"/>
    <w:aliases w:val="Lábjegyzetszöveg Char1 Char,Lábjegyzetszöveg Char Char Char,Footnote Char Char Char,Footnote Char1 Char,Char1 Char1 Char,Footnote Char,Char1 Char,Lábjegyzetszöveg Char1,Char1 Char Char Char,Lábjegyzetszöveg Char Char,Footnote Text Char1"/>
    <w:basedOn w:val="Norml"/>
    <w:link w:val="LbjegyzetszvegChar2"/>
    <w:rsid w:val="00B52BDA"/>
    <w:pPr>
      <w:suppressLineNumbers/>
      <w:ind w:left="339" w:hanging="339"/>
    </w:pPr>
    <w:rPr>
      <w:sz w:val="20"/>
      <w:szCs w:val="20"/>
    </w:rPr>
  </w:style>
  <w:style w:type="paragraph" w:customStyle="1" w:styleId="Tblzattartalom">
    <w:name w:val="Táblázattartalom"/>
    <w:basedOn w:val="Norml"/>
    <w:rsid w:val="00B52BDA"/>
    <w:pPr>
      <w:suppressLineNumbers/>
    </w:pPr>
  </w:style>
  <w:style w:type="paragraph" w:customStyle="1" w:styleId="Tblzatfejlc">
    <w:name w:val="Táblázatfejléc"/>
    <w:basedOn w:val="Tblzattartalom"/>
    <w:rsid w:val="00B52BDA"/>
    <w:pPr>
      <w:jc w:val="center"/>
    </w:pPr>
    <w:rPr>
      <w:b/>
      <w:bCs/>
    </w:rPr>
  </w:style>
  <w:style w:type="paragraph" w:styleId="Listaszerbekezds">
    <w:name w:val="List Paragraph"/>
    <w:aliases w:val="Welt L,lista_2,Színes lista – 1. jelölőszín1,bekezdés1,List Paragraph,Bullet List,FooterText,numbered,Paragraphe de liste1,Bulletr List Paragraph,列出段落,列出段落1,Listeafsnit1,Parágrafo da Lista1,List Paragraph2,List Paragraph21,リスト段落1"/>
    <w:basedOn w:val="Norml"/>
    <w:link w:val="ListaszerbekezdsChar"/>
    <w:uiPriority w:val="34"/>
    <w:qFormat/>
    <w:rsid w:val="00B52BDA"/>
    <w:pPr>
      <w:suppressAutoHyphens w:val="0"/>
      <w:spacing w:before="120" w:after="120"/>
      <w:ind w:left="720"/>
      <w:contextualSpacing/>
      <w:textAlignment w:val="auto"/>
    </w:pPr>
    <w:rPr>
      <w:rFonts w:ascii="Verdana" w:hAnsi="Verdana" w:cs="Times New Roman"/>
      <w:color w:val="auto"/>
      <w:sz w:val="22"/>
    </w:rPr>
  </w:style>
  <w:style w:type="paragraph" w:styleId="NormlWeb">
    <w:name w:val="Normal (Web)"/>
    <w:basedOn w:val="Norml"/>
    <w:link w:val="NormlWebChar"/>
    <w:uiPriority w:val="99"/>
    <w:rsid w:val="00B52BDA"/>
    <w:pPr>
      <w:suppressAutoHyphens w:val="0"/>
      <w:spacing w:before="280" w:after="280"/>
      <w:textAlignment w:val="auto"/>
    </w:pPr>
    <w:rPr>
      <w:rFonts w:ascii="Times New Roman" w:eastAsia="Times New Roman" w:hAnsi="Times New Roman" w:cs="Times New Roman"/>
      <w:color w:val="auto"/>
    </w:rPr>
  </w:style>
  <w:style w:type="paragraph" w:customStyle="1" w:styleId="Norml10">
    <w:name w:val="Normál1"/>
    <w:rsid w:val="00B52BDA"/>
    <w:pPr>
      <w:suppressAutoHyphens/>
      <w:autoSpaceDE w:val="0"/>
    </w:pPr>
    <w:rPr>
      <w:rFonts w:ascii="Arial" w:eastAsia="Calibri" w:hAnsi="Arial" w:cs="Arial"/>
      <w:color w:val="000000"/>
      <w:sz w:val="24"/>
      <w:szCs w:val="24"/>
      <w:lang w:eastAsia="zh-CN"/>
    </w:rPr>
  </w:style>
  <w:style w:type="paragraph" w:customStyle="1" w:styleId="Jegyzetszveg11">
    <w:name w:val="Jegyzetszöveg11"/>
    <w:basedOn w:val="Norml"/>
    <w:rsid w:val="00B52BDA"/>
    <w:rPr>
      <w:sz w:val="20"/>
      <w:szCs w:val="20"/>
    </w:rPr>
  </w:style>
  <w:style w:type="paragraph" w:styleId="Megjegyzstrgya">
    <w:name w:val="annotation subject"/>
    <w:basedOn w:val="Jegyzetszveg11"/>
    <w:next w:val="Jegyzetszveg11"/>
    <w:rsid w:val="00B52BDA"/>
    <w:rPr>
      <w:b/>
      <w:bCs/>
    </w:rPr>
  </w:style>
  <w:style w:type="paragraph" w:styleId="Buborkszveg">
    <w:name w:val="Balloon Text"/>
    <w:basedOn w:val="Norml"/>
    <w:rsid w:val="00B52BDA"/>
    <w:rPr>
      <w:rFonts w:ascii="Segoe UI" w:hAnsi="Segoe UI" w:cs="Segoe UI"/>
      <w:sz w:val="18"/>
      <w:szCs w:val="18"/>
    </w:rPr>
  </w:style>
  <w:style w:type="paragraph" w:customStyle="1" w:styleId="WW-Alaprtelmezett">
    <w:name w:val="WW-Alapértelmezett"/>
    <w:rsid w:val="00B52BDA"/>
    <w:pPr>
      <w:tabs>
        <w:tab w:val="left" w:pos="708"/>
      </w:tabs>
      <w:suppressAutoHyphens/>
      <w:spacing w:after="200" w:line="276" w:lineRule="auto"/>
    </w:pPr>
    <w:rPr>
      <w:rFonts w:ascii="Arial" w:eastAsia="Calibri" w:hAnsi="Arial" w:cs="Arial"/>
      <w:bCs/>
      <w:color w:val="000000"/>
      <w:sz w:val="24"/>
      <w:szCs w:val="24"/>
      <w:lang w:eastAsia="zh-CN"/>
    </w:rPr>
  </w:style>
  <w:style w:type="paragraph" w:styleId="Normlbehzs">
    <w:name w:val="Normal Indent"/>
    <w:basedOn w:val="Norml"/>
    <w:rsid w:val="00C45123"/>
    <w:pPr>
      <w:suppressAutoHyphens w:val="0"/>
      <w:spacing w:before="120" w:after="120"/>
      <w:ind w:left="708" w:firstLine="284"/>
      <w:textAlignment w:val="auto"/>
    </w:pPr>
    <w:rPr>
      <w:rFonts w:eastAsia="Times New Roman"/>
      <w:kern w:val="0"/>
      <w:sz w:val="22"/>
      <w:szCs w:val="22"/>
      <w:lang w:eastAsia="hu-HU"/>
    </w:rPr>
  </w:style>
  <w:style w:type="paragraph" w:styleId="HTML-kntformzott">
    <w:name w:val="HTML Preformatted"/>
    <w:basedOn w:val="Norml"/>
    <w:link w:val="HTML-kntformzottChar"/>
    <w:unhideWhenUsed/>
    <w:rsid w:val="00C451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textAlignment w:val="auto"/>
    </w:pPr>
    <w:rPr>
      <w:rFonts w:ascii="Courier New" w:eastAsia="Times New Roman" w:hAnsi="Courier New" w:cs="Courier New"/>
      <w:color w:val="auto"/>
      <w:kern w:val="0"/>
      <w:sz w:val="20"/>
      <w:szCs w:val="20"/>
      <w:lang w:eastAsia="hu-HU"/>
    </w:rPr>
  </w:style>
  <w:style w:type="character" w:customStyle="1" w:styleId="HTML-kntformzottChar1">
    <w:name w:val="HTML-ként formázott Char1"/>
    <w:uiPriority w:val="99"/>
    <w:semiHidden/>
    <w:rsid w:val="00C45123"/>
    <w:rPr>
      <w:rFonts w:ascii="Courier New" w:eastAsia="Calibri" w:hAnsi="Courier New" w:cs="Courier New"/>
      <w:color w:val="000000"/>
      <w:kern w:val="1"/>
      <w:lang w:eastAsia="zh-CN"/>
    </w:rPr>
  </w:style>
  <w:style w:type="character" w:styleId="Jegyzethivatkozs">
    <w:name w:val="annotation reference"/>
    <w:uiPriority w:val="99"/>
    <w:rsid w:val="00C45123"/>
    <w:rPr>
      <w:sz w:val="16"/>
      <w:szCs w:val="16"/>
    </w:rPr>
  </w:style>
  <w:style w:type="paragraph" w:styleId="Jegyzetszveg">
    <w:name w:val="annotation text"/>
    <w:basedOn w:val="Norml"/>
    <w:link w:val="JegyzetszvegChar"/>
    <w:uiPriority w:val="99"/>
    <w:rsid w:val="00C45123"/>
    <w:pPr>
      <w:suppressAutoHyphens w:val="0"/>
      <w:spacing w:before="240"/>
      <w:ind w:left="1134"/>
      <w:textAlignment w:val="auto"/>
    </w:pPr>
    <w:rPr>
      <w:rFonts w:ascii="Times New Roman" w:eastAsia="Times New Roman" w:hAnsi="Times New Roman" w:cs="Times New Roman"/>
      <w:color w:val="auto"/>
      <w:kern w:val="0"/>
      <w:sz w:val="20"/>
      <w:szCs w:val="20"/>
      <w:lang w:eastAsia="hu-HU"/>
    </w:rPr>
  </w:style>
  <w:style w:type="character" w:customStyle="1" w:styleId="JegyzetszvegChar2">
    <w:name w:val="Jegyzetszöveg Char2"/>
    <w:uiPriority w:val="99"/>
    <w:rsid w:val="00C45123"/>
    <w:rPr>
      <w:rFonts w:ascii="Arial" w:eastAsia="Calibri" w:hAnsi="Arial" w:cs="Arial"/>
      <w:color w:val="000000"/>
      <w:kern w:val="1"/>
      <w:lang w:eastAsia="zh-CN"/>
    </w:rPr>
  </w:style>
  <w:style w:type="character" w:customStyle="1" w:styleId="CmChar">
    <w:name w:val="Cím Char"/>
    <w:link w:val="Cm"/>
    <w:rsid w:val="00115AA1"/>
    <w:rPr>
      <w:b/>
      <w:bCs/>
      <w:color w:val="000000"/>
      <w:kern w:val="1"/>
      <w:sz w:val="24"/>
      <w:szCs w:val="24"/>
      <w:lang w:val="en-AU" w:eastAsia="zh-CN"/>
    </w:rPr>
  </w:style>
  <w:style w:type="paragraph" w:customStyle="1" w:styleId="Stlus2">
    <w:name w:val="Stílus2"/>
    <w:link w:val="Stlus2Char"/>
    <w:autoRedefine/>
    <w:qFormat/>
    <w:rsid w:val="00CF2E92"/>
    <w:rPr>
      <w:rFonts w:ascii="Tahoma" w:eastAsia="Calibri" w:hAnsi="Tahoma" w:cs="Tahoma"/>
      <w:b/>
      <w:kern w:val="1"/>
      <w:sz w:val="21"/>
      <w:szCs w:val="21"/>
      <w:shd w:val="clear" w:color="auto" w:fill="FFFFFF"/>
      <w:lang w:eastAsia="zh-CN"/>
    </w:rPr>
  </w:style>
  <w:style w:type="character" w:customStyle="1" w:styleId="standardChar">
    <w:name w:val="standard Char"/>
    <w:link w:val="standard"/>
    <w:locked/>
    <w:rsid w:val="00AA014F"/>
    <w:rPr>
      <w:color w:val="000000"/>
      <w:kern w:val="1"/>
      <w:sz w:val="24"/>
      <w:szCs w:val="24"/>
      <w:lang w:eastAsia="zh-CN"/>
    </w:rPr>
  </w:style>
  <w:style w:type="character" w:customStyle="1" w:styleId="Stlus2Char">
    <w:name w:val="Stílus2 Char"/>
    <w:link w:val="Stlus2"/>
    <w:rsid w:val="00CF2E92"/>
    <w:rPr>
      <w:rFonts w:ascii="Tahoma" w:eastAsia="Calibri" w:hAnsi="Tahoma" w:cs="Tahoma"/>
      <w:b/>
      <w:kern w:val="1"/>
      <w:sz w:val="21"/>
      <w:szCs w:val="21"/>
      <w:lang w:eastAsia="zh-CN"/>
    </w:rPr>
  </w:style>
  <w:style w:type="character" w:styleId="Oldalszm">
    <w:name w:val="page number"/>
    <w:rsid w:val="005A77D6"/>
  </w:style>
  <w:style w:type="paragraph" w:styleId="Szvegtrzsbehzssal3">
    <w:name w:val="Body Text Indent 3"/>
    <w:basedOn w:val="Norml"/>
    <w:link w:val="Szvegtrzsbehzssal3Char"/>
    <w:uiPriority w:val="99"/>
    <w:unhideWhenUsed/>
    <w:rsid w:val="00806788"/>
    <w:pPr>
      <w:suppressAutoHyphens w:val="0"/>
      <w:spacing w:after="120"/>
      <w:ind w:left="283"/>
      <w:textAlignment w:val="auto"/>
    </w:pPr>
    <w:rPr>
      <w:rFonts w:ascii="Times New Roman" w:eastAsia="Times New Roman" w:hAnsi="Times New Roman" w:cs="Times New Roman"/>
      <w:color w:val="auto"/>
      <w:kern w:val="0"/>
      <w:sz w:val="16"/>
      <w:szCs w:val="16"/>
      <w:lang w:eastAsia="hu-HU"/>
    </w:rPr>
  </w:style>
  <w:style w:type="character" w:customStyle="1" w:styleId="Szvegtrzsbehzssal3Char2">
    <w:name w:val="Szövegtörzs behúzással 3 Char2"/>
    <w:uiPriority w:val="99"/>
    <w:semiHidden/>
    <w:rsid w:val="00806788"/>
    <w:rPr>
      <w:rFonts w:ascii="Arial" w:eastAsia="Calibri" w:hAnsi="Arial" w:cs="Arial"/>
      <w:color w:val="000000"/>
      <w:kern w:val="1"/>
      <w:sz w:val="16"/>
      <w:szCs w:val="16"/>
      <w:lang w:eastAsia="zh-CN"/>
    </w:rPr>
  </w:style>
  <w:style w:type="paragraph" w:customStyle="1" w:styleId="ListParagraph1">
    <w:name w:val="List Paragraph1"/>
    <w:basedOn w:val="Norml"/>
    <w:rsid w:val="00E779D2"/>
    <w:pPr>
      <w:suppressAutoHyphens w:val="0"/>
      <w:spacing w:before="120" w:after="120"/>
      <w:ind w:left="720"/>
      <w:textAlignment w:val="auto"/>
    </w:pPr>
    <w:rPr>
      <w:rFonts w:ascii="Verdana" w:hAnsi="Verdana" w:cs="Verdana"/>
      <w:color w:val="auto"/>
      <w:kern w:val="0"/>
      <w:sz w:val="22"/>
      <w:szCs w:val="22"/>
      <w:lang w:eastAsia="en-US"/>
    </w:rPr>
  </w:style>
  <w:style w:type="character" w:customStyle="1" w:styleId="ListaszerbekezdsChar">
    <w:name w:val="Listaszerű bekezdés Char"/>
    <w:aliases w:val="Welt L Char,lista_2 Char,Színes lista – 1. jelölőszín1 Char,bekezdés1 Char,List Paragraph Char1,Bullet List Char,FooterText Char,numbered Char,Paragraphe de liste1 Char,Bulletr List Paragraph Char,列出段落 Char,列出段落1 Char"/>
    <w:link w:val="Listaszerbekezds"/>
    <w:uiPriority w:val="34"/>
    <w:locked/>
    <w:rsid w:val="00E779D2"/>
    <w:rPr>
      <w:rFonts w:ascii="Verdana" w:eastAsia="Calibri" w:hAnsi="Verdana"/>
      <w:kern w:val="1"/>
      <w:sz w:val="22"/>
      <w:szCs w:val="24"/>
      <w:lang w:eastAsia="zh-CN"/>
    </w:rPr>
  </w:style>
  <w:style w:type="paragraph" w:styleId="Csakszveg">
    <w:name w:val="Plain Text"/>
    <w:basedOn w:val="Norml"/>
    <w:link w:val="CsakszvegChar"/>
    <w:uiPriority w:val="99"/>
    <w:semiHidden/>
    <w:unhideWhenUsed/>
    <w:rsid w:val="00026D40"/>
    <w:pPr>
      <w:suppressAutoHyphens w:val="0"/>
      <w:textAlignment w:val="auto"/>
    </w:pPr>
    <w:rPr>
      <w:rFonts w:ascii="Courier New" w:eastAsia="Times New Roman" w:hAnsi="Courier New" w:cs="Courier New"/>
      <w:color w:val="auto"/>
      <w:kern w:val="0"/>
      <w:sz w:val="20"/>
      <w:szCs w:val="20"/>
      <w:lang w:eastAsia="hu-HU"/>
    </w:rPr>
  </w:style>
  <w:style w:type="character" w:customStyle="1" w:styleId="CsakszvegChar1">
    <w:name w:val="Csak szöveg Char1"/>
    <w:uiPriority w:val="99"/>
    <w:semiHidden/>
    <w:rsid w:val="00026D40"/>
    <w:rPr>
      <w:rFonts w:ascii="Courier New" w:eastAsia="Calibri" w:hAnsi="Courier New" w:cs="Courier New"/>
      <w:color w:val="000000"/>
      <w:kern w:val="1"/>
      <w:lang w:eastAsia="zh-CN"/>
    </w:rPr>
  </w:style>
  <w:style w:type="table" w:styleId="Rcsostblzat">
    <w:name w:val="Table Grid"/>
    <w:aliases w:val="táblázat2"/>
    <w:basedOn w:val="Normltblzat"/>
    <w:uiPriority w:val="59"/>
    <w:rsid w:val="001973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ltozat">
    <w:name w:val="Revision"/>
    <w:hidden/>
    <w:uiPriority w:val="99"/>
    <w:semiHidden/>
    <w:rsid w:val="00FD0E5B"/>
    <w:rPr>
      <w:rFonts w:ascii="Arial" w:eastAsia="Calibri" w:hAnsi="Arial" w:cs="Arial"/>
      <w:color w:val="000000"/>
      <w:kern w:val="1"/>
      <w:sz w:val="24"/>
      <w:szCs w:val="24"/>
      <w:lang w:eastAsia="zh-CN"/>
    </w:rPr>
  </w:style>
  <w:style w:type="table" w:customStyle="1" w:styleId="Rcsostblzat1">
    <w:name w:val="Rácsos táblázat1"/>
    <w:basedOn w:val="Normltblzat"/>
    <w:next w:val="Rcsostblzat"/>
    <w:uiPriority w:val="59"/>
    <w:rsid w:val="00FD0E5B"/>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Mrltotthiperhivatkozs">
    <w:name w:val="FollowedHyperlink"/>
    <w:uiPriority w:val="99"/>
    <w:semiHidden/>
    <w:unhideWhenUsed/>
    <w:rsid w:val="00061EAA"/>
    <w:rPr>
      <w:color w:val="954F72"/>
      <w:u w:val="single"/>
    </w:rPr>
  </w:style>
  <w:style w:type="paragraph" w:customStyle="1" w:styleId="Default">
    <w:name w:val="Default"/>
    <w:rsid w:val="006F0595"/>
    <w:pPr>
      <w:autoSpaceDE w:val="0"/>
      <w:autoSpaceDN w:val="0"/>
      <w:adjustRightInd w:val="0"/>
    </w:pPr>
    <w:rPr>
      <w:rFonts w:ascii="Arial" w:eastAsia="Calibri" w:hAnsi="Arial" w:cs="Arial"/>
      <w:color w:val="000000"/>
      <w:sz w:val="24"/>
      <w:szCs w:val="24"/>
    </w:rPr>
  </w:style>
  <w:style w:type="character" w:customStyle="1" w:styleId="Cmsor7Char">
    <w:name w:val="Címsor 7 Char"/>
    <w:link w:val="Cmsor7"/>
    <w:rsid w:val="003C7C7B"/>
    <w:rPr>
      <w:sz w:val="24"/>
      <w:szCs w:val="24"/>
    </w:rPr>
  </w:style>
  <w:style w:type="paragraph" w:customStyle="1" w:styleId="Alaprtelmezett">
    <w:name w:val="Alapértelmezett"/>
    <w:rsid w:val="00087D07"/>
    <w:pPr>
      <w:suppressAutoHyphens/>
      <w:spacing w:line="252" w:lineRule="auto"/>
    </w:pPr>
    <w:rPr>
      <w:rFonts w:ascii="Calibri" w:eastAsia="Calibri" w:hAnsi="Calibri"/>
      <w:color w:val="00000A"/>
      <w:sz w:val="24"/>
      <w:szCs w:val="24"/>
      <w:lang w:eastAsia="zh-CN"/>
    </w:rPr>
  </w:style>
  <w:style w:type="character" w:customStyle="1" w:styleId="Kiemels21">
    <w:name w:val="Kiemelés21"/>
    <w:uiPriority w:val="22"/>
    <w:qFormat/>
    <w:rsid w:val="00FE3034"/>
    <w:rPr>
      <w:b/>
      <w:bCs/>
    </w:rPr>
  </w:style>
  <w:style w:type="paragraph" w:styleId="Szvegtrzs2">
    <w:name w:val="Body Text 2"/>
    <w:basedOn w:val="Norml"/>
    <w:link w:val="Szvegtrzs2Char"/>
    <w:uiPriority w:val="99"/>
    <w:semiHidden/>
    <w:unhideWhenUsed/>
    <w:rsid w:val="00FE3034"/>
    <w:pPr>
      <w:spacing w:after="120" w:line="480" w:lineRule="auto"/>
    </w:pPr>
  </w:style>
  <w:style w:type="character" w:customStyle="1" w:styleId="Szvegtrzs2Char">
    <w:name w:val="Szövegtörzs 2 Char"/>
    <w:link w:val="Szvegtrzs2"/>
    <w:uiPriority w:val="99"/>
    <w:semiHidden/>
    <w:rsid w:val="00FE3034"/>
    <w:rPr>
      <w:rFonts w:ascii="Arial" w:eastAsia="Calibri" w:hAnsi="Arial" w:cs="Arial"/>
      <w:color w:val="000000"/>
      <w:kern w:val="1"/>
      <w:sz w:val="24"/>
      <w:szCs w:val="24"/>
      <w:lang w:eastAsia="zh-CN"/>
    </w:rPr>
  </w:style>
  <w:style w:type="paragraph" w:styleId="Szvegtrzsbehzssal2">
    <w:name w:val="Body Text Indent 2"/>
    <w:basedOn w:val="Norml"/>
    <w:link w:val="Szvegtrzsbehzssal2Char"/>
    <w:unhideWhenUsed/>
    <w:rsid w:val="002F57DC"/>
    <w:pPr>
      <w:spacing w:after="120" w:line="480" w:lineRule="auto"/>
      <w:ind w:left="283"/>
    </w:pPr>
  </w:style>
  <w:style w:type="character" w:customStyle="1" w:styleId="Szvegtrzsbehzssal2Char">
    <w:name w:val="Szövegtörzs behúzással 2 Char"/>
    <w:basedOn w:val="Bekezdsalapbettpusa"/>
    <w:link w:val="Szvegtrzsbehzssal2"/>
    <w:uiPriority w:val="99"/>
    <w:semiHidden/>
    <w:rsid w:val="002F57DC"/>
    <w:rPr>
      <w:rFonts w:ascii="Arial" w:eastAsia="Calibri" w:hAnsi="Arial" w:cs="Arial"/>
      <w:color w:val="000000"/>
      <w:kern w:val="1"/>
      <w:sz w:val="24"/>
      <w:szCs w:val="24"/>
      <w:lang w:eastAsia="zh-CN"/>
    </w:rPr>
  </w:style>
  <w:style w:type="paragraph" w:customStyle="1" w:styleId="Stlus">
    <w:name w:val="Stílus"/>
    <w:rsid w:val="002F57DC"/>
    <w:pPr>
      <w:widowControl w:val="0"/>
      <w:autoSpaceDE w:val="0"/>
      <w:autoSpaceDN w:val="0"/>
      <w:adjustRightInd w:val="0"/>
    </w:pPr>
    <w:rPr>
      <w:rFonts w:ascii="Arial" w:eastAsiaTheme="minorEastAsia" w:hAnsi="Arial" w:cs="Arial"/>
      <w:sz w:val="24"/>
      <w:szCs w:val="24"/>
    </w:rPr>
  </w:style>
  <w:style w:type="paragraph" w:customStyle="1" w:styleId="ZU">
    <w:name w:val="Z_U"/>
    <w:basedOn w:val="Norml"/>
    <w:rsid w:val="005F4611"/>
    <w:pPr>
      <w:suppressAutoHyphens w:val="0"/>
      <w:textAlignment w:val="auto"/>
    </w:pPr>
    <w:rPr>
      <w:rFonts w:eastAsia="Times New Roman" w:cs="Times New Roman"/>
      <w:b/>
      <w:color w:val="auto"/>
      <w:kern w:val="0"/>
      <w:sz w:val="16"/>
      <w:szCs w:val="20"/>
      <w:lang w:val="fr-FR" w:eastAsia="hu-HU"/>
    </w:rPr>
  </w:style>
  <w:style w:type="paragraph" w:customStyle="1" w:styleId="Rub3">
    <w:name w:val="Rub3"/>
    <w:basedOn w:val="Norml"/>
    <w:next w:val="Norml"/>
    <w:rsid w:val="005F4611"/>
    <w:pPr>
      <w:tabs>
        <w:tab w:val="left" w:pos="709"/>
      </w:tabs>
      <w:suppressAutoHyphens w:val="0"/>
      <w:textAlignment w:val="auto"/>
    </w:pPr>
    <w:rPr>
      <w:rFonts w:ascii="Times New Roman" w:eastAsia="Times New Roman" w:hAnsi="Times New Roman" w:cs="Times New Roman"/>
      <w:b/>
      <w:i/>
      <w:color w:val="auto"/>
      <w:kern w:val="0"/>
      <w:sz w:val="20"/>
      <w:szCs w:val="20"/>
      <w:lang w:val="en-GB" w:eastAsia="hu-HU"/>
    </w:rPr>
  </w:style>
  <w:style w:type="paragraph" w:customStyle="1" w:styleId="Rub1">
    <w:name w:val="Rub1"/>
    <w:basedOn w:val="Norml"/>
    <w:rsid w:val="005F4611"/>
    <w:pPr>
      <w:tabs>
        <w:tab w:val="left" w:pos="1276"/>
      </w:tabs>
      <w:suppressAutoHyphens w:val="0"/>
      <w:textAlignment w:val="auto"/>
    </w:pPr>
    <w:rPr>
      <w:rFonts w:ascii="Times New Roman" w:eastAsia="Times New Roman" w:hAnsi="Times New Roman" w:cs="Times New Roman"/>
      <w:b/>
      <w:smallCaps/>
      <w:color w:val="auto"/>
      <w:kern w:val="0"/>
      <w:sz w:val="20"/>
      <w:szCs w:val="20"/>
      <w:lang w:val="en-GB" w:eastAsia="hu-HU"/>
    </w:rPr>
  </w:style>
  <w:style w:type="paragraph" w:customStyle="1" w:styleId="Rub20">
    <w:name w:val="Rub2"/>
    <w:basedOn w:val="Norml"/>
    <w:next w:val="Norml"/>
    <w:rsid w:val="005F4611"/>
    <w:pPr>
      <w:tabs>
        <w:tab w:val="left" w:pos="709"/>
        <w:tab w:val="left" w:pos="5670"/>
        <w:tab w:val="left" w:pos="6663"/>
        <w:tab w:val="left" w:pos="7088"/>
      </w:tabs>
      <w:suppressAutoHyphens w:val="0"/>
      <w:ind w:right="-596"/>
      <w:textAlignment w:val="auto"/>
    </w:pPr>
    <w:rPr>
      <w:rFonts w:ascii="Times New Roman" w:eastAsia="Times New Roman" w:hAnsi="Times New Roman" w:cs="Times New Roman"/>
      <w:smallCaps/>
      <w:color w:val="auto"/>
      <w:kern w:val="0"/>
      <w:sz w:val="20"/>
      <w:szCs w:val="20"/>
      <w:lang w:val="en-GB" w:eastAsia="hu-HU"/>
    </w:rPr>
  </w:style>
  <w:style w:type="paragraph" w:styleId="Szmozottlista3">
    <w:name w:val="List Number 3"/>
    <w:basedOn w:val="Norml"/>
    <w:rsid w:val="005F4611"/>
    <w:pPr>
      <w:numPr>
        <w:numId w:val="7"/>
      </w:numPr>
      <w:suppressAutoHyphens w:val="0"/>
      <w:textAlignment w:val="auto"/>
    </w:pPr>
    <w:rPr>
      <w:rFonts w:ascii="Times New Roman" w:eastAsia="Times New Roman" w:hAnsi="Times New Roman" w:cs="Times New Roman"/>
      <w:color w:val="auto"/>
      <w:kern w:val="0"/>
      <w:sz w:val="20"/>
      <w:szCs w:val="20"/>
      <w:lang w:eastAsia="hu-HU"/>
    </w:rPr>
  </w:style>
  <w:style w:type="character" w:customStyle="1" w:styleId="Marker">
    <w:name w:val="Marker"/>
    <w:rsid w:val="005F4611"/>
    <w:rPr>
      <w:color w:val="0000FF"/>
    </w:rPr>
  </w:style>
  <w:style w:type="paragraph" w:customStyle="1" w:styleId="Norml2">
    <w:name w:val="Normál2"/>
    <w:rsid w:val="003F0B69"/>
    <w:rPr>
      <w:rFonts w:eastAsia="ヒラギノ角ゴ Pro W3"/>
      <w:color w:val="000000"/>
      <w:sz w:val="24"/>
    </w:rPr>
  </w:style>
  <w:style w:type="paragraph" w:customStyle="1" w:styleId="Szvegtrzs21">
    <w:name w:val="Szövegtörzs 21"/>
    <w:rsid w:val="003F0B69"/>
    <w:pPr>
      <w:ind w:left="426"/>
      <w:jc w:val="both"/>
    </w:pPr>
    <w:rPr>
      <w:rFonts w:eastAsia="ヒラギノ角ゴ Pro W3"/>
      <w:color w:val="000000"/>
      <w:sz w:val="24"/>
    </w:rPr>
  </w:style>
  <w:style w:type="paragraph" w:styleId="Felsorols3">
    <w:name w:val="List Bullet 3"/>
    <w:basedOn w:val="Felsorols"/>
    <w:uiPriority w:val="13"/>
    <w:rsid w:val="00983CFF"/>
    <w:pPr>
      <w:numPr>
        <w:numId w:val="8"/>
      </w:numPr>
      <w:tabs>
        <w:tab w:val="clear" w:pos="926"/>
        <w:tab w:val="num" w:pos="0"/>
        <w:tab w:val="num" w:pos="2520"/>
      </w:tabs>
      <w:suppressAutoHyphens w:val="0"/>
      <w:spacing w:after="120"/>
      <w:ind w:left="2520" w:hanging="432"/>
      <w:contextualSpacing w:val="0"/>
      <w:textAlignment w:val="auto"/>
    </w:pPr>
    <w:rPr>
      <w:rFonts w:eastAsia="Times New Roman"/>
      <w:color w:val="auto"/>
      <w:kern w:val="0"/>
      <w:sz w:val="20"/>
      <w:szCs w:val="22"/>
      <w:lang w:eastAsia="en-US"/>
    </w:rPr>
  </w:style>
  <w:style w:type="paragraph" w:styleId="Felsorols">
    <w:name w:val="List Bullet"/>
    <w:basedOn w:val="Norml"/>
    <w:uiPriority w:val="13"/>
    <w:unhideWhenUsed/>
    <w:rsid w:val="00983CFF"/>
    <w:pPr>
      <w:ind w:left="720" w:hanging="360"/>
      <w:contextualSpacing/>
    </w:pPr>
  </w:style>
  <w:style w:type="character" w:customStyle="1" w:styleId="Cmsor2CharCharCharCharCharCharCharCharCharCharCharCharCharCharCharCharCharCharCharCharCharCharCharCharCharCharCharCharCharCharCharCharCharCharCharCharCharCharCharCharCharCharCharCharCharCharCharCharCha">
    <w:name w:val="Címsor 2 Char Char Char Char Char Char Char Char Char Char Char Char Char Char Char Char Char Char Char Char Char Char Char Char Char Char Char Char Char Char Char Char Char Char Char Char Char Char Char Char Char Char Char Char Char Char Char Char Cha"/>
    <w:uiPriority w:val="99"/>
    <w:rsid w:val="005D5289"/>
    <w:rPr>
      <w:b/>
      <w:sz w:val="20"/>
    </w:rPr>
  </w:style>
  <w:style w:type="paragraph" w:customStyle="1" w:styleId="Szvegtrzsbehzssal21">
    <w:name w:val="Szövegtörzs behúzással 21"/>
    <w:basedOn w:val="Norml"/>
    <w:rsid w:val="005D5289"/>
    <w:pPr>
      <w:ind w:left="284" w:hanging="284"/>
      <w:textAlignment w:val="auto"/>
    </w:pPr>
    <w:rPr>
      <w:rFonts w:ascii="Times New Roman" w:eastAsia="Times New Roman" w:hAnsi="Times New Roman" w:cs="Times New Roman"/>
      <w:b/>
      <w:color w:val="auto"/>
      <w:kern w:val="0"/>
      <w:sz w:val="20"/>
      <w:szCs w:val="20"/>
      <w:lang w:eastAsia="hu-HU"/>
    </w:rPr>
  </w:style>
  <w:style w:type="paragraph" w:customStyle="1" w:styleId="Szvegtrzs22">
    <w:name w:val="Szövegtörzs 22"/>
    <w:basedOn w:val="Norml"/>
    <w:rsid w:val="005D5289"/>
    <w:pPr>
      <w:spacing w:after="120" w:line="480" w:lineRule="auto"/>
      <w:textAlignment w:val="auto"/>
    </w:pPr>
    <w:rPr>
      <w:rFonts w:ascii="Times New Roman" w:eastAsia="Times New Roman" w:hAnsi="Times New Roman" w:cs="Times New Roman"/>
      <w:color w:val="auto"/>
      <w:kern w:val="0"/>
      <w:sz w:val="20"/>
      <w:szCs w:val="20"/>
      <w:lang w:eastAsia="hu-HU"/>
    </w:rPr>
  </w:style>
  <w:style w:type="paragraph" w:customStyle="1" w:styleId="msolistparagraph0">
    <w:name w:val="msolistparagraph"/>
    <w:basedOn w:val="Norml"/>
    <w:rsid w:val="005D5289"/>
    <w:pPr>
      <w:suppressAutoHyphens w:val="0"/>
      <w:ind w:left="720"/>
      <w:textAlignment w:val="auto"/>
    </w:pPr>
    <w:rPr>
      <w:rFonts w:ascii="Calibri" w:eastAsia="Times New Roman" w:hAnsi="Calibri" w:cs="Times New Roman"/>
      <w:color w:val="auto"/>
      <w:kern w:val="0"/>
      <w:sz w:val="22"/>
      <w:szCs w:val="22"/>
      <w:lang w:eastAsia="hu-HU"/>
    </w:rPr>
  </w:style>
  <w:style w:type="paragraph" w:customStyle="1" w:styleId="NormalJustified">
    <w:name w:val="Normal (Justified)"/>
    <w:basedOn w:val="Norml"/>
    <w:rsid w:val="00501DB0"/>
    <w:pPr>
      <w:textAlignment w:val="auto"/>
    </w:pPr>
    <w:rPr>
      <w:rFonts w:ascii="Times New Roman" w:eastAsia="Times New Roman" w:hAnsi="Times New Roman" w:cs="Times New Roman"/>
      <w:color w:val="auto"/>
      <w:szCs w:val="20"/>
      <w:lang w:val="en-US" w:eastAsia="hu-HU"/>
    </w:rPr>
  </w:style>
  <w:style w:type="character" w:customStyle="1" w:styleId="Dtum1">
    <w:name w:val="Dátum1"/>
    <w:basedOn w:val="Bekezdsalapbettpusa"/>
    <w:rsid w:val="008D60D3"/>
  </w:style>
  <w:style w:type="character" w:customStyle="1" w:styleId="oj">
    <w:name w:val="oj"/>
    <w:basedOn w:val="Bekezdsalapbettpusa"/>
    <w:rsid w:val="008D60D3"/>
  </w:style>
  <w:style w:type="character" w:customStyle="1" w:styleId="heading">
    <w:name w:val="heading"/>
    <w:basedOn w:val="Bekezdsalapbettpusa"/>
    <w:rsid w:val="008D60D3"/>
  </w:style>
  <w:style w:type="paragraph" w:customStyle="1" w:styleId="tigrseq">
    <w:name w:val="tigrseq"/>
    <w:basedOn w:val="Norml"/>
    <w:rsid w:val="008D60D3"/>
    <w:pPr>
      <w:suppressAutoHyphens w:val="0"/>
      <w:spacing w:before="100" w:beforeAutospacing="1" w:after="100" w:afterAutospacing="1"/>
      <w:textAlignment w:val="auto"/>
    </w:pPr>
    <w:rPr>
      <w:rFonts w:ascii="Times New Roman" w:eastAsia="Times New Roman" w:hAnsi="Times New Roman" w:cs="Times New Roman"/>
      <w:color w:val="auto"/>
      <w:kern w:val="0"/>
      <w:lang w:eastAsia="hu-HU"/>
    </w:rPr>
  </w:style>
  <w:style w:type="character" w:customStyle="1" w:styleId="nomark">
    <w:name w:val="nomark"/>
    <w:basedOn w:val="Bekezdsalapbettpusa"/>
    <w:rsid w:val="008D60D3"/>
  </w:style>
  <w:style w:type="character" w:customStyle="1" w:styleId="timark">
    <w:name w:val="timark"/>
    <w:basedOn w:val="Bekezdsalapbettpusa"/>
    <w:rsid w:val="008D60D3"/>
  </w:style>
  <w:style w:type="paragraph" w:customStyle="1" w:styleId="addr">
    <w:name w:val="addr"/>
    <w:basedOn w:val="Norml"/>
    <w:rsid w:val="008D60D3"/>
    <w:pPr>
      <w:suppressAutoHyphens w:val="0"/>
      <w:spacing w:before="100" w:beforeAutospacing="1" w:after="100" w:afterAutospacing="1"/>
      <w:textAlignment w:val="auto"/>
    </w:pPr>
    <w:rPr>
      <w:rFonts w:ascii="Times New Roman" w:eastAsia="Times New Roman" w:hAnsi="Times New Roman" w:cs="Times New Roman"/>
      <w:color w:val="auto"/>
      <w:kern w:val="0"/>
      <w:lang w:eastAsia="hu-HU"/>
    </w:rPr>
  </w:style>
  <w:style w:type="paragraph" w:customStyle="1" w:styleId="ft">
    <w:name w:val="ft"/>
    <w:basedOn w:val="Norml"/>
    <w:rsid w:val="008D60D3"/>
    <w:pPr>
      <w:suppressAutoHyphens w:val="0"/>
      <w:spacing w:before="100" w:beforeAutospacing="1" w:after="100" w:afterAutospacing="1"/>
      <w:textAlignment w:val="auto"/>
    </w:pPr>
    <w:rPr>
      <w:rFonts w:ascii="Times New Roman" w:eastAsia="Times New Roman" w:hAnsi="Times New Roman" w:cs="Times New Roman"/>
      <w:color w:val="auto"/>
      <w:kern w:val="0"/>
      <w:lang w:eastAsia="hu-HU"/>
    </w:rPr>
  </w:style>
  <w:style w:type="paragraph" w:customStyle="1" w:styleId="txurl">
    <w:name w:val="txurl"/>
    <w:basedOn w:val="Norml"/>
    <w:rsid w:val="008D60D3"/>
    <w:pPr>
      <w:suppressAutoHyphens w:val="0"/>
      <w:spacing w:before="100" w:beforeAutospacing="1" w:after="100" w:afterAutospacing="1"/>
      <w:textAlignment w:val="auto"/>
    </w:pPr>
    <w:rPr>
      <w:rFonts w:ascii="Times New Roman" w:eastAsia="Times New Roman" w:hAnsi="Times New Roman" w:cs="Times New Roman"/>
      <w:color w:val="auto"/>
      <w:kern w:val="0"/>
      <w:lang w:eastAsia="hu-HU"/>
    </w:rPr>
  </w:style>
  <w:style w:type="character" w:customStyle="1" w:styleId="nutscode">
    <w:name w:val="nutscode"/>
    <w:basedOn w:val="Bekezdsalapbettpusa"/>
    <w:rsid w:val="008D60D3"/>
  </w:style>
  <w:style w:type="paragraph" w:customStyle="1" w:styleId="txcpv">
    <w:name w:val="txcpv"/>
    <w:basedOn w:val="Norml"/>
    <w:rsid w:val="008D60D3"/>
    <w:pPr>
      <w:suppressAutoHyphens w:val="0"/>
      <w:spacing w:before="100" w:beforeAutospacing="1" w:after="100" w:afterAutospacing="1"/>
      <w:textAlignment w:val="auto"/>
    </w:pPr>
    <w:rPr>
      <w:rFonts w:ascii="Times New Roman" w:eastAsia="Times New Roman" w:hAnsi="Times New Roman" w:cs="Times New Roman"/>
      <w:color w:val="auto"/>
      <w:kern w:val="0"/>
      <w:lang w:eastAsia="hu-HU"/>
    </w:rPr>
  </w:style>
  <w:style w:type="character" w:customStyle="1" w:styleId="cpvcode">
    <w:name w:val="cpvcode"/>
    <w:basedOn w:val="Bekezdsalapbettpusa"/>
    <w:rsid w:val="008D60D3"/>
  </w:style>
  <w:style w:type="paragraph" w:customStyle="1" w:styleId="p">
    <w:name w:val="p"/>
    <w:basedOn w:val="Norml"/>
    <w:rsid w:val="008D60D3"/>
    <w:pPr>
      <w:suppressAutoHyphens w:val="0"/>
      <w:spacing w:before="100" w:beforeAutospacing="1" w:after="100" w:afterAutospacing="1"/>
      <w:textAlignment w:val="auto"/>
    </w:pPr>
    <w:rPr>
      <w:rFonts w:ascii="Times New Roman" w:eastAsia="Times New Roman" w:hAnsi="Times New Roman" w:cs="Times New Roman"/>
      <w:color w:val="auto"/>
      <w:kern w:val="0"/>
      <w:lang w:eastAsia="hu-HU"/>
    </w:rPr>
  </w:style>
  <w:style w:type="character" w:customStyle="1" w:styleId="LbjegyzetszvegChar2">
    <w:name w:val="Lábjegyzetszöveg Char2"/>
    <w:aliases w:val="Lábjegyzetszöveg Char1 Char Char1,Lábjegyzetszöveg Char Char Char Char1,Footnote Char Char Char Char1,Footnote Char1 Char Char1,Char1 Char1 Char Char1,Footnote Char Char1,Char1 Char Char1,Lábjegyzetszöveg Char1 Char2"/>
    <w:basedOn w:val="Bekezdsalapbettpusa"/>
    <w:link w:val="Lbjegyzetszveg"/>
    <w:rsid w:val="00BB7279"/>
    <w:rPr>
      <w:rFonts w:ascii="Arial" w:eastAsia="Calibri" w:hAnsi="Arial" w:cs="Arial"/>
      <w:color w:val="000000"/>
      <w:kern w:val="1"/>
      <w:lang w:eastAsia="zh-CN"/>
    </w:rPr>
  </w:style>
  <w:style w:type="paragraph" w:customStyle="1" w:styleId="cmek">
    <w:name w:val="címek"/>
    <w:basedOn w:val="Norml"/>
    <w:rsid w:val="00C258D8"/>
    <w:pPr>
      <w:suppressAutoHyphens w:val="0"/>
      <w:spacing w:line="260" w:lineRule="atLeast"/>
      <w:jc w:val="center"/>
      <w:textAlignment w:val="auto"/>
    </w:pPr>
    <w:rPr>
      <w:rFonts w:eastAsia="Times New Roman" w:cs="Times New Roman"/>
      <w:b/>
      <w:caps/>
      <w:color w:val="auto"/>
      <w:kern w:val="0"/>
      <w:sz w:val="28"/>
      <w:szCs w:val="20"/>
      <w:lang w:eastAsia="hu-HU"/>
    </w:rPr>
  </w:style>
  <w:style w:type="character" w:customStyle="1" w:styleId="Dtum2">
    <w:name w:val="Dátum2"/>
    <w:basedOn w:val="Bekezdsalapbettpusa"/>
    <w:rsid w:val="00EB4495"/>
  </w:style>
  <w:style w:type="paragraph" w:customStyle="1" w:styleId="CNParagraphLeft">
    <w:name w:val="CN Paragraph Left"/>
    <w:basedOn w:val="Norml"/>
    <w:link w:val="CNParagraphLeftChar"/>
    <w:uiPriority w:val="99"/>
    <w:rsid w:val="00C43221"/>
    <w:pPr>
      <w:suppressAutoHyphens w:val="0"/>
      <w:spacing w:before="80" w:after="80"/>
      <w:textAlignment w:val="auto"/>
    </w:pPr>
    <w:rPr>
      <w:color w:val="auto"/>
      <w:kern w:val="0"/>
      <w:sz w:val="18"/>
      <w:szCs w:val="18"/>
      <w:lang w:eastAsia="hu-HU"/>
    </w:rPr>
  </w:style>
  <w:style w:type="character" w:customStyle="1" w:styleId="CNParagraphLeftChar">
    <w:name w:val="CN Paragraph Left Char"/>
    <w:link w:val="CNParagraphLeft"/>
    <w:uiPriority w:val="99"/>
    <w:locked/>
    <w:rsid w:val="00C43221"/>
    <w:rPr>
      <w:rFonts w:ascii="Arial" w:eastAsia="Calibri" w:hAnsi="Arial" w:cs="Arial"/>
      <w:sz w:val="18"/>
      <w:szCs w:val="18"/>
    </w:rPr>
  </w:style>
  <w:style w:type="character" w:customStyle="1" w:styleId="DeltaViewInsertion">
    <w:name w:val="DeltaView Insertion"/>
    <w:rsid w:val="00194E0D"/>
    <w:rPr>
      <w:b/>
      <w:i/>
      <w:spacing w:val="0"/>
      <w:lang w:val="hu-HU" w:eastAsia="hu-HU"/>
    </w:rPr>
  </w:style>
  <w:style w:type="paragraph" w:customStyle="1" w:styleId="Tiret0">
    <w:name w:val="Tiret 0"/>
    <w:basedOn w:val="Norml"/>
    <w:rsid w:val="00194E0D"/>
    <w:pPr>
      <w:numPr>
        <w:numId w:val="9"/>
      </w:numPr>
      <w:suppressAutoHyphens w:val="0"/>
      <w:spacing w:before="120" w:after="120"/>
      <w:textAlignment w:val="auto"/>
    </w:pPr>
    <w:rPr>
      <w:rFonts w:ascii="Times New Roman" w:hAnsi="Times New Roman" w:cs="Times New Roman"/>
      <w:color w:val="auto"/>
      <w:kern w:val="0"/>
      <w:szCs w:val="22"/>
      <w:lang w:eastAsia="en-GB"/>
    </w:rPr>
  </w:style>
  <w:style w:type="paragraph" w:customStyle="1" w:styleId="Tiret1">
    <w:name w:val="Tiret 1"/>
    <w:basedOn w:val="Norml"/>
    <w:rsid w:val="00194E0D"/>
    <w:pPr>
      <w:numPr>
        <w:numId w:val="10"/>
      </w:numPr>
      <w:suppressAutoHyphens w:val="0"/>
      <w:spacing w:before="120" w:after="120"/>
      <w:textAlignment w:val="auto"/>
    </w:pPr>
    <w:rPr>
      <w:rFonts w:ascii="Times New Roman" w:hAnsi="Times New Roman" w:cs="Times New Roman"/>
      <w:color w:val="auto"/>
      <w:kern w:val="0"/>
      <w:szCs w:val="22"/>
      <w:lang w:eastAsia="en-GB"/>
    </w:rPr>
  </w:style>
  <w:style w:type="paragraph" w:customStyle="1" w:styleId="NumPar1">
    <w:name w:val="NumPar 1"/>
    <w:basedOn w:val="Norml"/>
    <w:next w:val="Norml"/>
    <w:rsid w:val="00194E0D"/>
    <w:pPr>
      <w:numPr>
        <w:numId w:val="13"/>
      </w:numPr>
      <w:suppressAutoHyphens w:val="0"/>
      <w:spacing w:before="120" w:after="120"/>
      <w:textAlignment w:val="auto"/>
    </w:pPr>
    <w:rPr>
      <w:rFonts w:ascii="Times New Roman" w:hAnsi="Times New Roman" w:cs="Times New Roman"/>
      <w:color w:val="auto"/>
      <w:kern w:val="0"/>
      <w:szCs w:val="22"/>
      <w:lang w:eastAsia="en-GB"/>
    </w:rPr>
  </w:style>
  <w:style w:type="paragraph" w:customStyle="1" w:styleId="NumPar2">
    <w:name w:val="NumPar 2"/>
    <w:basedOn w:val="Norml"/>
    <w:next w:val="Norml"/>
    <w:rsid w:val="00194E0D"/>
    <w:pPr>
      <w:numPr>
        <w:ilvl w:val="1"/>
        <w:numId w:val="13"/>
      </w:numPr>
      <w:suppressAutoHyphens w:val="0"/>
      <w:spacing w:before="120" w:after="120"/>
      <w:textAlignment w:val="auto"/>
    </w:pPr>
    <w:rPr>
      <w:rFonts w:ascii="Times New Roman" w:hAnsi="Times New Roman" w:cs="Times New Roman"/>
      <w:color w:val="auto"/>
      <w:kern w:val="0"/>
      <w:szCs w:val="22"/>
      <w:lang w:eastAsia="en-GB"/>
    </w:rPr>
  </w:style>
  <w:style w:type="paragraph" w:customStyle="1" w:styleId="NumPar3">
    <w:name w:val="NumPar 3"/>
    <w:basedOn w:val="Norml"/>
    <w:next w:val="Norml"/>
    <w:rsid w:val="00194E0D"/>
    <w:pPr>
      <w:numPr>
        <w:ilvl w:val="2"/>
        <w:numId w:val="13"/>
      </w:numPr>
      <w:suppressAutoHyphens w:val="0"/>
      <w:spacing w:before="120" w:after="120"/>
      <w:textAlignment w:val="auto"/>
    </w:pPr>
    <w:rPr>
      <w:rFonts w:ascii="Times New Roman" w:hAnsi="Times New Roman" w:cs="Times New Roman"/>
      <w:color w:val="auto"/>
      <w:kern w:val="0"/>
      <w:szCs w:val="22"/>
      <w:lang w:eastAsia="en-GB"/>
    </w:rPr>
  </w:style>
  <w:style w:type="paragraph" w:customStyle="1" w:styleId="NumPar4">
    <w:name w:val="NumPar 4"/>
    <w:basedOn w:val="Norml"/>
    <w:next w:val="Norml"/>
    <w:rsid w:val="00194E0D"/>
    <w:pPr>
      <w:numPr>
        <w:ilvl w:val="3"/>
        <w:numId w:val="13"/>
      </w:numPr>
      <w:suppressAutoHyphens w:val="0"/>
      <w:spacing w:before="120" w:after="120"/>
      <w:textAlignment w:val="auto"/>
    </w:pPr>
    <w:rPr>
      <w:rFonts w:ascii="Times New Roman" w:hAnsi="Times New Roman" w:cs="Times New Roman"/>
      <w:color w:val="auto"/>
      <w:kern w:val="0"/>
      <w:szCs w:val="22"/>
      <w:lang w:eastAsia="en-GB"/>
    </w:rPr>
  </w:style>
  <w:style w:type="character" w:customStyle="1" w:styleId="NormlWebChar">
    <w:name w:val="Normál (Web) Char"/>
    <w:link w:val="NormlWeb"/>
    <w:uiPriority w:val="99"/>
    <w:locked/>
    <w:rsid w:val="00CA290A"/>
    <w:rPr>
      <w:kern w:val="1"/>
      <w:sz w:val="24"/>
      <w:szCs w:val="24"/>
      <w:lang w:eastAsia="zh-CN"/>
    </w:rPr>
  </w:style>
  <w:style w:type="table" w:customStyle="1" w:styleId="TableNormal1">
    <w:name w:val="Table Normal1"/>
    <w:qFormat/>
    <w:rsid w:val="00812696"/>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Listaszerbekezds11">
    <w:name w:val="Listaszerű bekezdés11"/>
    <w:basedOn w:val="Norml"/>
    <w:rsid w:val="00327581"/>
    <w:pPr>
      <w:ind w:left="720"/>
      <w:contextualSpacing/>
      <w:textAlignment w:val="auto"/>
    </w:pPr>
    <w:rPr>
      <w:rFonts w:ascii="Times New Roman" w:eastAsia="Times New Roman" w:hAnsi="Times New Roman" w:cs="Times New Roman"/>
      <w:color w:val="auto"/>
      <w:kern w:val="0"/>
      <w:lang w:val="en-GB"/>
    </w:rPr>
  </w:style>
  <w:style w:type="paragraph" w:customStyle="1" w:styleId="zu0">
    <w:name w:val="zu"/>
    <w:basedOn w:val="Norml"/>
    <w:rsid w:val="0080702D"/>
    <w:pPr>
      <w:suppressAutoHyphens w:val="0"/>
      <w:spacing w:before="100" w:beforeAutospacing="1" w:after="100" w:afterAutospacing="1"/>
      <w:textAlignment w:val="auto"/>
    </w:pPr>
    <w:rPr>
      <w:rFonts w:ascii="Times New Roman" w:eastAsia="Times New Roman" w:hAnsi="Times New Roman" w:cs="Times New Roman"/>
      <w:color w:val="auto"/>
      <w:kern w:val="0"/>
      <w:lang w:eastAsia="hu-HU"/>
    </w:rPr>
  </w:style>
  <w:style w:type="paragraph" w:customStyle="1" w:styleId="rub10">
    <w:name w:val="rub1"/>
    <w:basedOn w:val="Norml"/>
    <w:rsid w:val="0080702D"/>
    <w:pPr>
      <w:suppressAutoHyphens w:val="0"/>
      <w:spacing w:before="100" w:beforeAutospacing="1" w:after="100" w:afterAutospacing="1"/>
      <w:textAlignment w:val="auto"/>
    </w:pPr>
    <w:rPr>
      <w:rFonts w:ascii="Times New Roman" w:eastAsia="Times New Roman" w:hAnsi="Times New Roman" w:cs="Times New Roman"/>
      <w:color w:val="auto"/>
      <w:kern w:val="0"/>
      <w:lang w:eastAsia="hu-HU"/>
    </w:rPr>
  </w:style>
  <w:style w:type="paragraph" w:customStyle="1" w:styleId="textbody">
    <w:name w:val="textbody"/>
    <w:basedOn w:val="Norml"/>
    <w:rsid w:val="0080702D"/>
    <w:pPr>
      <w:suppressAutoHyphens w:val="0"/>
      <w:spacing w:before="100" w:beforeAutospacing="1" w:after="100" w:afterAutospacing="1"/>
      <w:textAlignment w:val="auto"/>
    </w:pPr>
    <w:rPr>
      <w:rFonts w:ascii="Times New Roman" w:eastAsia="Times New Roman" w:hAnsi="Times New Roman" w:cs="Times New Roman"/>
      <w:color w:val="auto"/>
      <w:kern w:val="0"/>
      <w:lang w:eastAsia="hu-HU"/>
    </w:rPr>
  </w:style>
  <w:style w:type="paragraph" w:customStyle="1" w:styleId="rub30">
    <w:name w:val="rub3"/>
    <w:basedOn w:val="Norml"/>
    <w:rsid w:val="0080702D"/>
    <w:pPr>
      <w:suppressAutoHyphens w:val="0"/>
      <w:spacing w:before="100" w:beforeAutospacing="1" w:after="100" w:afterAutospacing="1"/>
      <w:textAlignment w:val="auto"/>
    </w:pPr>
    <w:rPr>
      <w:rFonts w:ascii="Times New Roman" w:eastAsia="Times New Roman" w:hAnsi="Times New Roman" w:cs="Times New Roman"/>
      <w:color w:val="auto"/>
      <w:kern w:val="0"/>
      <w:lang w:eastAsia="hu-HU"/>
    </w:rPr>
  </w:style>
  <w:style w:type="paragraph" w:customStyle="1" w:styleId="commenttext">
    <w:name w:val="commenttext"/>
    <w:basedOn w:val="Norml"/>
    <w:rsid w:val="0080702D"/>
    <w:pPr>
      <w:suppressAutoHyphens w:val="0"/>
      <w:spacing w:before="100" w:beforeAutospacing="1" w:after="100" w:afterAutospacing="1"/>
      <w:textAlignment w:val="auto"/>
    </w:pPr>
    <w:rPr>
      <w:rFonts w:ascii="Times New Roman" w:eastAsia="Times New Roman" w:hAnsi="Times New Roman" w:cs="Times New Roman"/>
      <w:color w:val="auto"/>
      <w:kern w:val="0"/>
      <w:lang w:eastAsia="hu-HU"/>
    </w:rPr>
  </w:style>
  <w:style w:type="paragraph" w:styleId="Nincstrkz">
    <w:name w:val="No Spacing"/>
    <w:uiPriority w:val="99"/>
    <w:qFormat/>
    <w:rsid w:val="00422D34"/>
    <w:pPr>
      <w:jc w:val="both"/>
    </w:pPr>
    <w:rPr>
      <w:rFonts w:ascii="Arial" w:hAnsi="Arial"/>
      <w:sz w:val="22"/>
      <w:szCs w:val="24"/>
    </w:rPr>
  </w:style>
  <w:style w:type="paragraph" w:customStyle="1" w:styleId="Norml0">
    <w:name w:val="Norml"/>
    <w:uiPriority w:val="99"/>
    <w:rsid w:val="00422D34"/>
    <w:pPr>
      <w:snapToGrid w:val="0"/>
    </w:pPr>
    <w:rPr>
      <w:rFonts w:ascii="MS Sans Serif" w:hAnsi="MS Sans Serif"/>
      <w:sz w:val="24"/>
    </w:rPr>
  </w:style>
  <w:style w:type="numbering" w:customStyle="1" w:styleId="Importlt1stlus">
    <w:name w:val="Importált 1 stílus"/>
    <w:rsid w:val="0096429E"/>
    <w:pPr>
      <w:numPr>
        <w:numId w:val="17"/>
      </w:numPr>
    </w:pPr>
  </w:style>
  <w:style w:type="numbering" w:customStyle="1" w:styleId="Importlt2stlus">
    <w:name w:val="Importált 2 stílus"/>
    <w:rsid w:val="004B4679"/>
    <w:pPr>
      <w:numPr>
        <w:numId w:val="18"/>
      </w:numPr>
    </w:pPr>
  </w:style>
  <w:style w:type="numbering" w:customStyle="1" w:styleId="PwCListBullets1">
    <w:name w:val="PwC List Bullets 1"/>
    <w:uiPriority w:val="99"/>
    <w:rsid w:val="00263187"/>
    <w:pPr>
      <w:numPr>
        <w:numId w:val="20"/>
      </w:numPr>
    </w:pPr>
  </w:style>
  <w:style w:type="paragraph" w:styleId="Felsorols2">
    <w:name w:val="List Bullet 2"/>
    <w:basedOn w:val="Norml"/>
    <w:uiPriority w:val="13"/>
    <w:unhideWhenUsed/>
    <w:rsid w:val="00263187"/>
    <w:pPr>
      <w:tabs>
        <w:tab w:val="num" w:pos="1134"/>
      </w:tabs>
      <w:suppressAutoHyphens w:val="0"/>
      <w:spacing w:before="120" w:after="120"/>
      <w:ind w:left="1134" w:hanging="567"/>
      <w:contextualSpacing/>
      <w:textAlignment w:val="auto"/>
    </w:pPr>
    <w:rPr>
      <w:rFonts w:ascii="Georgia" w:eastAsiaTheme="minorHAnsi" w:hAnsi="Georgia" w:cstheme="minorBidi"/>
      <w:color w:val="auto"/>
      <w:kern w:val="0"/>
      <w:sz w:val="20"/>
      <w:szCs w:val="20"/>
      <w:lang w:val="en-GB" w:eastAsia="en-US"/>
    </w:rPr>
  </w:style>
  <w:style w:type="paragraph" w:styleId="Felsorols4">
    <w:name w:val="List Bullet 4"/>
    <w:basedOn w:val="Norml"/>
    <w:uiPriority w:val="13"/>
    <w:unhideWhenUsed/>
    <w:rsid w:val="00263187"/>
    <w:pPr>
      <w:tabs>
        <w:tab w:val="num" w:pos="2268"/>
      </w:tabs>
      <w:suppressAutoHyphens w:val="0"/>
      <w:spacing w:before="120" w:after="120"/>
      <w:ind w:left="2268" w:hanging="567"/>
      <w:contextualSpacing/>
      <w:textAlignment w:val="auto"/>
    </w:pPr>
    <w:rPr>
      <w:rFonts w:ascii="Georgia" w:eastAsiaTheme="minorHAnsi" w:hAnsi="Georgia" w:cstheme="minorBidi"/>
      <w:color w:val="auto"/>
      <w:kern w:val="0"/>
      <w:sz w:val="20"/>
      <w:szCs w:val="20"/>
      <w:lang w:val="en-GB" w:eastAsia="en-US"/>
    </w:rPr>
  </w:style>
  <w:style w:type="paragraph" w:styleId="Felsorols5">
    <w:name w:val="List Bullet 5"/>
    <w:basedOn w:val="Norml"/>
    <w:uiPriority w:val="13"/>
    <w:unhideWhenUsed/>
    <w:rsid w:val="00263187"/>
    <w:pPr>
      <w:tabs>
        <w:tab w:val="num" w:pos="2835"/>
      </w:tabs>
      <w:suppressAutoHyphens w:val="0"/>
      <w:spacing w:before="120" w:after="120"/>
      <w:ind w:left="2835" w:hanging="567"/>
      <w:contextualSpacing/>
      <w:textAlignment w:val="auto"/>
    </w:pPr>
    <w:rPr>
      <w:rFonts w:ascii="Georgia" w:eastAsiaTheme="minorHAnsi" w:hAnsi="Georgia" w:cstheme="minorBidi"/>
      <w:color w:val="auto"/>
      <w:kern w:val="0"/>
      <w:sz w:val="20"/>
      <w:szCs w:val="20"/>
      <w:lang w:val="en-GB" w:eastAsia="en-US"/>
    </w:rPr>
  </w:style>
  <w:style w:type="paragraph" w:customStyle="1" w:styleId="Listing">
    <w:name w:val="Listing"/>
    <w:basedOn w:val="Norml"/>
    <w:uiPriority w:val="99"/>
    <w:qFormat/>
    <w:rsid w:val="00263187"/>
    <w:pPr>
      <w:numPr>
        <w:numId w:val="21"/>
      </w:numPr>
      <w:suppressAutoHyphens w:val="0"/>
      <w:spacing w:before="60" w:after="60"/>
      <w:ind w:left="1134" w:hanging="567"/>
      <w:textAlignment w:val="auto"/>
    </w:pPr>
    <w:rPr>
      <w:rFonts w:ascii="Georgia" w:eastAsiaTheme="minorHAnsi" w:hAnsi="Georgia" w:cstheme="minorBidi"/>
      <w:color w:val="auto"/>
      <w:kern w:val="0"/>
      <w:sz w:val="22"/>
      <w:szCs w:val="20"/>
      <w:lang w:eastAsia="en-US"/>
    </w:rPr>
  </w:style>
  <w:style w:type="paragraph" w:customStyle="1" w:styleId="Tblzatkz">
    <w:name w:val="Táblázatköz"/>
    <w:basedOn w:val="Norml"/>
    <w:link w:val="TblzatkzChar"/>
    <w:uiPriority w:val="99"/>
    <w:qFormat/>
    <w:rsid w:val="00710208"/>
    <w:pPr>
      <w:suppressAutoHyphens w:val="0"/>
      <w:textAlignment w:val="auto"/>
    </w:pPr>
    <w:rPr>
      <w:rFonts w:ascii="Georgia" w:eastAsiaTheme="minorHAnsi" w:hAnsi="Georgia" w:cstheme="minorBidi"/>
      <w:color w:val="auto"/>
      <w:kern w:val="0"/>
      <w:sz w:val="20"/>
      <w:szCs w:val="20"/>
      <w:lang w:eastAsia="en-US"/>
    </w:rPr>
  </w:style>
  <w:style w:type="character" w:customStyle="1" w:styleId="TblzatkzChar">
    <w:name w:val="Táblázatköz Char"/>
    <w:basedOn w:val="Bekezdsalapbettpusa"/>
    <w:link w:val="Tblzatkz"/>
    <w:uiPriority w:val="99"/>
    <w:rsid w:val="00710208"/>
    <w:rPr>
      <w:rFonts w:ascii="Georgia" w:eastAsiaTheme="minorHAnsi" w:hAnsi="Georgia" w:cstheme="minorBidi"/>
      <w:lang w:eastAsia="en-US"/>
    </w:rPr>
  </w:style>
  <w:style w:type="character" w:customStyle="1" w:styleId="Dtum3">
    <w:name w:val="Dátum3"/>
    <w:basedOn w:val="Bekezdsalapbettpusa"/>
    <w:rsid w:val="0020568F"/>
  </w:style>
  <w:style w:type="character" w:customStyle="1" w:styleId="highlight">
    <w:name w:val="highlight"/>
    <w:basedOn w:val="Bekezdsalapbettpusa"/>
    <w:rsid w:val="0020568F"/>
  </w:style>
  <w:style w:type="character" w:customStyle="1" w:styleId="SzvegtrzsFlkvr">
    <w:name w:val="Szövegtörzs + Félkövér"/>
    <w:basedOn w:val="Bekezdsalapbettpusa"/>
    <w:rsid w:val="005E4D34"/>
    <w:rPr>
      <w:rFonts w:ascii="Lucida Sans Unicode" w:eastAsia="Lucida Sans Unicode" w:hAnsi="Lucida Sans Unicode" w:cs="Lucida Sans Unicode"/>
      <w:b/>
      <w:bCs/>
      <w:i w:val="0"/>
      <w:iCs w:val="0"/>
      <w:smallCaps w:val="0"/>
      <w:strike w:val="0"/>
      <w:color w:val="000000"/>
      <w:spacing w:val="0"/>
      <w:w w:val="100"/>
      <w:position w:val="0"/>
      <w:sz w:val="14"/>
      <w:szCs w:val="14"/>
      <w:u w:val="none"/>
      <w:lang w:val="hu-HU"/>
    </w:rPr>
  </w:style>
  <w:style w:type="character" w:customStyle="1" w:styleId="intranetbold1">
    <w:name w:val="intranet_bold1"/>
    <w:rsid w:val="001C0CB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937388">
      <w:bodyDiv w:val="1"/>
      <w:marLeft w:val="0"/>
      <w:marRight w:val="0"/>
      <w:marTop w:val="0"/>
      <w:marBottom w:val="0"/>
      <w:divBdr>
        <w:top w:val="none" w:sz="0" w:space="0" w:color="auto"/>
        <w:left w:val="none" w:sz="0" w:space="0" w:color="auto"/>
        <w:bottom w:val="none" w:sz="0" w:space="0" w:color="auto"/>
        <w:right w:val="none" w:sz="0" w:space="0" w:color="auto"/>
      </w:divBdr>
    </w:div>
    <w:div w:id="175194982">
      <w:bodyDiv w:val="1"/>
      <w:marLeft w:val="0"/>
      <w:marRight w:val="0"/>
      <w:marTop w:val="0"/>
      <w:marBottom w:val="0"/>
      <w:divBdr>
        <w:top w:val="none" w:sz="0" w:space="0" w:color="auto"/>
        <w:left w:val="none" w:sz="0" w:space="0" w:color="auto"/>
        <w:bottom w:val="none" w:sz="0" w:space="0" w:color="auto"/>
        <w:right w:val="none" w:sz="0" w:space="0" w:color="auto"/>
      </w:divBdr>
      <w:divsChild>
        <w:div w:id="1831947723">
          <w:marLeft w:val="0"/>
          <w:marRight w:val="0"/>
          <w:marTop w:val="0"/>
          <w:marBottom w:val="0"/>
          <w:divBdr>
            <w:top w:val="none" w:sz="0" w:space="0" w:color="auto"/>
            <w:left w:val="none" w:sz="0" w:space="0" w:color="auto"/>
            <w:bottom w:val="none" w:sz="0" w:space="0" w:color="auto"/>
            <w:right w:val="none" w:sz="0" w:space="0" w:color="auto"/>
          </w:divBdr>
          <w:divsChild>
            <w:div w:id="29653879">
              <w:marLeft w:val="0"/>
              <w:marRight w:val="0"/>
              <w:marTop w:val="0"/>
              <w:marBottom w:val="0"/>
              <w:divBdr>
                <w:top w:val="none" w:sz="0" w:space="0" w:color="auto"/>
                <w:left w:val="none" w:sz="0" w:space="0" w:color="auto"/>
                <w:bottom w:val="none" w:sz="0" w:space="0" w:color="auto"/>
                <w:right w:val="none" w:sz="0" w:space="0" w:color="auto"/>
              </w:divBdr>
              <w:divsChild>
                <w:div w:id="1055275172">
                  <w:marLeft w:val="0"/>
                  <w:marRight w:val="0"/>
                  <w:marTop w:val="0"/>
                  <w:marBottom w:val="0"/>
                  <w:divBdr>
                    <w:top w:val="none" w:sz="0" w:space="0" w:color="auto"/>
                    <w:left w:val="none" w:sz="0" w:space="0" w:color="auto"/>
                    <w:bottom w:val="none" w:sz="0" w:space="0" w:color="auto"/>
                    <w:right w:val="none" w:sz="0" w:space="0" w:color="auto"/>
                  </w:divBdr>
                  <w:divsChild>
                    <w:div w:id="1428500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26350">
              <w:marLeft w:val="0"/>
              <w:marRight w:val="0"/>
              <w:marTop w:val="0"/>
              <w:marBottom w:val="0"/>
              <w:divBdr>
                <w:top w:val="none" w:sz="0" w:space="0" w:color="auto"/>
                <w:left w:val="none" w:sz="0" w:space="0" w:color="auto"/>
                <w:bottom w:val="none" w:sz="0" w:space="0" w:color="auto"/>
                <w:right w:val="none" w:sz="0" w:space="0" w:color="auto"/>
              </w:divBdr>
              <w:divsChild>
                <w:div w:id="1455103725">
                  <w:marLeft w:val="0"/>
                  <w:marRight w:val="0"/>
                  <w:marTop w:val="0"/>
                  <w:marBottom w:val="0"/>
                  <w:divBdr>
                    <w:top w:val="none" w:sz="0" w:space="0" w:color="auto"/>
                    <w:left w:val="none" w:sz="0" w:space="0" w:color="auto"/>
                    <w:bottom w:val="none" w:sz="0" w:space="0" w:color="auto"/>
                    <w:right w:val="none" w:sz="0" w:space="0" w:color="auto"/>
                  </w:divBdr>
                  <w:divsChild>
                    <w:div w:id="256982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07477">
              <w:marLeft w:val="0"/>
              <w:marRight w:val="0"/>
              <w:marTop w:val="0"/>
              <w:marBottom w:val="0"/>
              <w:divBdr>
                <w:top w:val="none" w:sz="0" w:space="0" w:color="auto"/>
                <w:left w:val="none" w:sz="0" w:space="0" w:color="auto"/>
                <w:bottom w:val="none" w:sz="0" w:space="0" w:color="auto"/>
                <w:right w:val="none" w:sz="0" w:space="0" w:color="auto"/>
              </w:divBdr>
              <w:divsChild>
                <w:div w:id="1325084589">
                  <w:marLeft w:val="0"/>
                  <w:marRight w:val="0"/>
                  <w:marTop w:val="0"/>
                  <w:marBottom w:val="0"/>
                  <w:divBdr>
                    <w:top w:val="none" w:sz="0" w:space="0" w:color="auto"/>
                    <w:left w:val="none" w:sz="0" w:space="0" w:color="auto"/>
                    <w:bottom w:val="none" w:sz="0" w:space="0" w:color="auto"/>
                    <w:right w:val="none" w:sz="0" w:space="0" w:color="auto"/>
                  </w:divBdr>
                  <w:divsChild>
                    <w:div w:id="2021395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83880">
              <w:marLeft w:val="0"/>
              <w:marRight w:val="0"/>
              <w:marTop w:val="0"/>
              <w:marBottom w:val="0"/>
              <w:divBdr>
                <w:top w:val="none" w:sz="0" w:space="0" w:color="auto"/>
                <w:left w:val="none" w:sz="0" w:space="0" w:color="auto"/>
                <w:bottom w:val="none" w:sz="0" w:space="0" w:color="auto"/>
                <w:right w:val="none" w:sz="0" w:space="0" w:color="auto"/>
              </w:divBdr>
              <w:divsChild>
                <w:div w:id="1841509209">
                  <w:marLeft w:val="0"/>
                  <w:marRight w:val="0"/>
                  <w:marTop w:val="0"/>
                  <w:marBottom w:val="0"/>
                  <w:divBdr>
                    <w:top w:val="none" w:sz="0" w:space="0" w:color="auto"/>
                    <w:left w:val="none" w:sz="0" w:space="0" w:color="auto"/>
                    <w:bottom w:val="none" w:sz="0" w:space="0" w:color="auto"/>
                    <w:right w:val="none" w:sz="0" w:space="0" w:color="auto"/>
                  </w:divBdr>
                  <w:divsChild>
                    <w:div w:id="780077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11609">
              <w:marLeft w:val="0"/>
              <w:marRight w:val="0"/>
              <w:marTop w:val="0"/>
              <w:marBottom w:val="0"/>
              <w:divBdr>
                <w:top w:val="none" w:sz="0" w:space="0" w:color="auto"/>
                <w:left w:val="none" w:sz="0" w:space="0" w:color="auto"/>
                <w:bottom w:val="none" w:sz="0" w:space="0" w:color="auto"/>
                <w:right w:val="none" w:sz="0" w:space="0" w:color="auto"/>
              </w:divBdr>
              <w:divsChild>
                <w:div w:id="1526019670">
                  <w:marLeft w:val="0"/>
                  <w:marRight w:val="0"/>
                  <w:marTop w:val="0"/>
                  <w:marBottom w:val="0"/>
                  <w:divBdr>
                    <w:top w:val="none" w:sz="0" w:space="0" w:color="auto"/>
                    <w:left w:val="none" w:sz="0" w:space="0" w:color="auto"/>
                    <w:bottom w:val="none" w:sz="0" w:space="0" w:color="auto"/>
                    <w:right w:val="none" w:sz="0" w:space="0" w:color="auto"/>
                  </w:divBdr>
                </w:div>
              </w:divsChild>
            </w:div>
            <w:div w:id="174804781">
              <w:marLeft w:val="0"/>
              <w:marRight w:val="0"/>
              <w:marTop w:val="0"/>
              <w:marBottom w:val="0"/>
              <w:divBdr>
                <w:top w:val="none" w:sz="0" w:space="0" w:color="auto"/>
                <w:left w:val="none" w:sz="0" w:space="0" w:color="auto"/>
                <w:bottom w:val="none" w:sz="0" w:space="0" w:color="auto"/>
                <w:right w:val="none" w:sz="0" w:space="0" w:color="auto"/>
              </w:divBdr>
              <w:divsChild>
                <w:div w:id="935091430">
                  <w:marLeft w:val="0"/>
                  <w:marRight w:val="0"/>
                  <w:marTop w:val="0"/>
                  <w:marBottom w:val="0"/>
                  <w:divBdr>
                    <w:top w:val="none" w:sz="0" w:space="0" w:color="auto"/>
                    <w:left w:val="none" w:sz="0" w:space="0" w:color="auto"/>
                    <w:bottom w:val="none" w:sz="0" w:space="0" w:color="auto"/>
                    <w:right w:val="none" w:sz="0" w:space="0" w:color="auto"/>
                  </w:divBdr>
                  <w:divsChild>
                    <w:div w:id="162478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145951">
              <w:marLeft w:val="0"/>
              <w:marRight w:val="0"/>
              <w:marTop w:val="0"/>
              <w:marBottom w:val="0"/>
              <w:divBdr>
                <w:top w:val="none" w:sz="0" w:space="0" w:color="auto"/>
                <w:left w:val="none" w:sz="0" w:space="0" w:color="auto"/>
                <w:bottom w:val="none" w:sz="0" w:space="0" w:color="auto"/>
                <w:right w:val="none" w:sz="0" w:space="0" w:color="auto"/>
              </w:divBdr>
              <w:divsChild>
                <w:div w:id="1909996952">
                  <w:marLeft w:val="0"/>
                  <w:marRight w:val="0"/>
                  <w:marTop w:val="0"/>
                  <w:marBottom w:val="0"/>
                  <w:divBdr>
                    <w:top w:val="none" w:sz="0" w:space="0" w:color="auto"/>
                    <w:left w:val="none" w:sz="0" w:space="0" w:color="auto"/>
                    <w:bottom w:val="none" w:sz="0" w:space="0" w:color="auto"/>
                    <w:right w:val="none" w:sz="0" w:space="0" w:color="auto"/>
                  </w:divBdr>
                  <w:divsChild>
                    <w:div w:id="535044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462688">
              <w:marLeft w:val="0"/>
              <w:marRight w:val="0"/>
              <w:marTop w:val="0"/>
              <w:marBottom w:val="0"/>
              <w:divBdr>
                <w:top w:val="none" w:sz="0" w:space="0" w:color="auto"/>
                <w:left w:val="none" w:sz="0" w:space="0" w:color="auto"/>
                <w:bottom w:val="none" w:sz="0" w:space="0" w:color="auto"/>
                <w:right w:val="none" w:sz="0" w:space="0" w:color="auto"/>
              </w:divBdr>
              <w:divsChild>
                <w:div w:id="912738213">
                  <w:marLeft w:val="0"/>
                  <w:marRight w:val="0"/>
                  <w:marTop w:val="0"/>
                  <w:marBottom w:val="0"/>
                  <w:divBdr>
                    <w:top w:val="none" w:sz="0" w:space="0" w:color="auto"/>
                    <w:left w:val="none" w:sz="0" w:space="0" w:color="auto"/>
                    <w:bottom w:val="none" w:sz="0" w:space="0" w:color="auto"/>
                    <w:right w:val="none" w:sz="0" w:space="0" w:color="auto"/>
                  </w:divBdr>
                  <w:divsChild>
                    <w:div w:id="184208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271014">
              <w:marLeft w:val="0"/>
              <w:marRight w:val="0"/>
              <w:marTop w:val="0"/>
              <w:marBottom w:val="0"/>
              <w:divBdr>
                <w:top w:val="none" w:sz="0" w:space="0" w:color="auto"/>
                <w:left w:val="none" w:sz="0" w:space="0" w:color="auto"/>
                <w:bottom w:val="none" w:sz="0" w:space="0" w:color="auto"/>
                <w:right w:val="none" w:sz="0" w:space="0" w:color="auto"/>
              </w:divBdr>
              <w:divsChild>
                <w:div w:id="352805305">
                  <w:marLeft w:val="0"/>
                  <w:marRight w:val="0"/>
                  <w:marTop w:val="0"/>
                  <w:marBottom w:val="0"/>
                  <w:divBdr>
                    <w:top w:val="none" w:sz="0" w:space="0" w:color="auto"/>
                    <w:left w:val="none" w:sz="0" w:space="0" w:color="auto"/>
                    <w:bottom w:val="none" w:sz="0" w:space="0" w:color="auto"/>
                    <w:right w:val="none" w:sz="0" w:space="0" w:color="auto"/>
                  </w:divBdr>
                  <w:divsChild>
                    <w:div w:id="95147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810518">
              <w:marLeft w:val="0"/>
              <w:marRight w:val="0"/>
              <w:marTop w:val="0"/>
              <w:marBottom w:val="0"/>
              <w:divBdr>
                <w:top w:val="none" w:sz="0" w:space="0" w:color="auto"/>
                <w:left w:val="none" w:sz="0" w:space="0" w:color="auto"/>
                <w:bottom w:val="none" w:sz="0" w:space="0" w:color="auto"/>
                <w:right w:val="none" w:sz="0" w:space="0" w:color="auto"/>
              </w:divBdr>
              <w:divsChild>
                <w:div w:id="2033216203">
                  <w:marLeft w:val="0"/>
                  <w:marRight w:val="0"/>
                  <w:marTop w:val="0"/>
                  <w:marBottom w:val="0"/>
                  <w:divBdr>
                    <w:top w:val="none" w:sz="0" w:space="0" w:color="auto"/>
                    <w:left w:val="none" w:sz="0" w:space="0" w:color="auto"/>
                    <w:bottom w:val="none" w:sz="0" w:space="0" w:color="auto"/>
                    <w:right w:val="none" w:sz="0" w:space="0" w:color="auto"/>
                  </w:divBdr>
                  <w:divsChild>
                    <w:div w:id="867522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196362">
              <w:marLeft w:val="0"/>
              <w:marRight w:val="0"/>
              <w:marTop w:val="0"/>
              <w:marBottom w:val="0"/>
              <w:divBdr>
                <w:top w:val="none" w:sz="0" w:space="0" w:color="auto"/>
                <w:left w:val="none" w:sz="0" w:space="0" w:color="auto"/>
                <w:bottom w:val="none" w:sz="0" w:space="0" w:color="auto"/>
                <w:right w:val="none" w:sz="0" w:space="0" w:color="auto"/>
              </w:divBdr>
              <w:divsChild>
                <w:div w:id="1532105409">
                  <w:marLeft w:val="0"/>
                  <w:marRight w:val="0"/>
                  <w:marTop w:val="0"/>
                  <w:marBottom w:val="0"/>
                  <w:divBdr>
                    <w:top w:val="none" w:sz="0" w:space="0" w:color="auto"/>
                    <w:left w:val="none" w:sz="0" w:space="0" w:color="auto"/>
                    <w:bottom w:val="none" w:sz="0" w:space="0" w:color="auto"/>
                    <w:right w:val="none" w:sz="0" w:space="0" w:color="auto"/>
                  </w:divBdr>
                  <w:divsChild>
                    <w:div w:id="607813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471777">
              <w:marLeft w:val="0"/>
              <w:marRight w:val="0"/>
              <w:marTop w:val="0"/>
              <w:marBottom w:val="0"/>
              <w:divBdr>
                <w:top w:val="none" w:sz="0" w:space="0" w:color="auto"/>
                <w:left w:val="none" w:sz="0" w:space="0" w:color="auto"/>
                <w:bottom w:val="none" w:sz="0" w:space="0" w:color="auto"/>
                <w:right w:val="none" w:sz="0" w:space="0" w:color="auto"/>
              </w:divBdr>
              <w:divsChild>
                <w:div w:id="973826096">
                  <w:marLeft w:val="0"/>
                  <w:marRight w:val="0"/>
                  <w:marTop w:val="0"/>
                  <w:marBottom w:val="0"/>
                  <w:divBdr>
                    <w:top w:val="none" w:sz="0" w:space="0" w:color="auto"/>
                    <w:left w:val="none" w:sz="0" w:space="0" w:color="auto"/>
                    <w:bottom w:val="none" w:sz="0" w:space="0" w:color="auto"/>
                    <w:right w:val="none" w:sz="0" w:space="0" w:color="auto"/>
                  </w:divBdr>
                  <w:divsChild>
                    <w:div w:id="2126347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7290858">
              <w:marLeft w:val="0"/>
              <w:marRight w:val="0"/>
              <w:marTop w:val="0"/>
              <w:marBottom w:val="0"/>
              <w:divBdr>
                <w:top w:val="none" w:sz="0" w:space="0" w:color="auto"/>
                <w:left w:val="none" w:sz="0" w:space="0" w:color="auto"/>
                <w:bottom w:val="none" w:sz="0" w:space="0" w:color="auto"/>
                <w:right w:val="none" w:sz="0" w:space="0" w:color="auto"/>
              </w:divBdr>
              <w:divsChild>
                <w:div w:id="1803578606">
                  <w:marLeft w:val="0"/>
                  <w:marRight w:val="0"/>
                  <w:marTop w:val="0"/>
                  <w:marBottom w:val="0"/>
                  <w:divBdr>
                    <w:top w:val="none" w:sz="0" w:space="0" w:color="auto"/>
                    <w:left w:val="none" w:sz="0" w:space="0" w:color="auto"/>
                    <w:bottom w:val="none" w:sz="0" w:space="0" w:color="auto"/>
                    <w:right w:val="none" w:sz="0" w:space="0" w:color="auto"/>
                  </w:divBdr>
                  <w:divsChild>
                    <w:div w:id="190305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9911661">
              <w:marLeft w:val="0"/>
              <w:marRight w:val="0"/>
              <w:marTop w:val="0"/>
              <w:marBottom w:val="0"/>
              <w:divBdr>
                <w:top w:val="none" w:sz="0" w:space="0" w:color="auto"/>
                <w:left w:val="none" w:sz="0" w:space="0" w:color="auto"/>
                <w:bottom w:val="none" w:sz="0" w:space="0" w:color="auto"/>
                <w:right w:val="none" w:sz="0" w:space="0" w:color="auto"/>
              </w:divBdr>
              <w:divsChild>
                <w:div w:id="167214773">
                  <w:marLeft w:val="0"/>
                  <w:marRight w:val="0"/>
                  <w:marTop w:val="0"/>
                  <w:marBottom w:val="0"/>
                  <w:divBdr>
                    <w:top w:val="none" w:sz="0" w:space="0" w:color="auto"/>
                    <w:left w:val="none" w:sz="0" w:space="0" w:color="auto"/>
                    <w:bottom w:val="none" w:sz="0" w:space="0" w:color="auto"/>
                    <w:right w:val="none" w:sz="0" w:space="0" w:color="auto"/>
                  </w:divBdr>
                  <w:divsChild>
                    <w:div w:id="124009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946095">
              <w:marLeft w:val="0"/>
              <w:marRight w:val="0"/>
              <w:marTop w:val="0"/>
              <w:marBottom w:val="0"/>
              <w:divBdr>
                <w:top w:val="none" w:sz="0" w:space="0" w:color="auto"/>
                <w:left w:val="none" w:sz="0" w:space="0" w:color="auto"/>
                <w:bottom w:val="none" w:sz="0" w:space="0" w:color="auto"/>
                <w:right w:val="none" w:sz="0" w:space="0" w:color="auto"/>
              </w:divBdr>
              <w:divsChild>
                <w:div w:id="913508166">
                  <w:marLeft w:val="0"/>
                  <w:marRight w:val="0"/>
                  <w:marTop w:val="0"/>
                  <w:marBottom w:val="0"/>
                  <w:divBdr>
                    <w:top w:val="none" w:sz="0" w:space="0" w:color="auto"/>
                    <w:left w:val="none" w:sz="0" w:space="0" w:color="auto"/>
                    <w:bottom w:val="none" w:sz="0" w:space="0" w:color="auto"/>
                    <w:right w:val="none" w:sz="0" w:space="0" w:color="auto"/>
                  </w:divBdr>
                  <w:divsChild>
                    <w:div w:id="10650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590532">
              <w:marLeft w:val="0"/>
              <w:marRight w:val="0"/>
              <w:marTop w:val="0"/>
              <w:marBottom w:val="0"/>
              <w:divBdr>
                <w:top w:val="none" w:sz="0" w:space="0" w:color="auto"/>
                <w:left w:val="none" w:sz="0" w:space="0" w:color="auto"/>
                <w:bottom w:val="none" w:sz="0" w:space="0" w:color="auto"/>
                <w:right w:val="none" w:sz="0" w:space="0" w:color="auto"/>
              </w:divBdr>
              <w:divsChild>
                <w:div w:id="1414014282">
                  <w:marLeft w:val="0"/>
                  <w:marRight w:val="0"/>
                  <w:marTop w:val="0"/>
                  <w:marBottom w:val="0"/>
                  <w:divBdr>
                    <w:top w:val="none" w:sz="0" w:space="0" w:color="auto"/>
                    <w:left w:val="none" w:sz="0" w:space="0" w:color="auto"/>
                    <w:bottom w:val="none" w:sz="0" w:space="0" w:color="auto"/>
                    <w:right w:val="none" w:sz="0" w:space="0" w:color="auto"/>
                  </w:divBdr>
                  <w:divsChild>
                    <w:div w:id="1554151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868143">
              <w:marLeft w:val="0"/>
              <w:marRight w:val="0"/>
              <w:marTop w:val="0"/>
              <w:marBottom w:val="0"/>
              <w:divBdr>
                <w:top w:val="none" w:sz="0" w:space="0" w:color="auto"/>
                <w:left w:val="none" w:sz="0" w:space="0" w:color="auto"/>
                <w:bottom w:val="none" w:sz="0" w:space="0" w:color="auto"/>
                <w:right w:val="none" w:sz="0" w:space="0" w:color="auto"/>
              </w:divBdr>
              <w:divsChild>
                <w:div w:id="224068208">
                  <w:marLeft w:val="0"/>
                  <w:marRight w:val="0"/>
                  <w:marTop w:val="0"/>
                  <w:marBottom w:val="0"/>
                  <w:divBdr>
                    <w:top w:val="none" w:sz="0" w:space="0" w:color="auto"/>
                    <w:left w:val="none" w:sz="0" w:space="0" w:color="auto"/>
                    <w:bottom w:val="none" w:sz="0" w:space="0" w:color="auto"/>
                    <w:right w:val="none" w:sz="0" w:space="0" w:color="auto"/>
                  </w:divBdr>
                  <w:divsChild>
                    <w:div w:id="1185050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6118440">
              <w:marLeft w:val="0"/>
              <w:marRight w:val="0"/>
              <w:marTop w:val="0"/>
              <w:marBottom w:val="0"/>
              <w:divBdr>
                <w:top w:val="none" w:sz="0" w:space="0" w:color="auto"/>
                <w:left w:val="none" w:sz="0" w:space="0" w:color="auto"/>
                <w:bottom w:val="none" w:sz="0" w:space="0" w:color="auto"/>
                <w:right w:val="none" w:sz="0" w:space="0" w:color="auto"/>
              </w:divBdr>
              <w:divsChild>
                <w:div w:id="383523996">
                  <w:marLeft w:val="0"/>
                  <w:marRight w:val="0"/>
                  <w:marTop w:val="0"/>
                  <w:marBottom w:val="0"/>
                  <w:divBdr>
                    <w:top w:val="none" w:sz="0" w:space="0" w:color="auto"/>
                    <w:left w:val="none" w:sz="0" w:space="0" w:color="auto"/>
                    <w:bottom w:val="none" w:sz="0" w:space="0" w:color="auto"/>
                    <w:right w:val="none" w:sz="0" w:space="0" w:color="auto"/>
                  </w:divBdr>
                  <w:divsChild>
                    <w:div w:id="1567376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669213">
              <w:marLeft w:val="0"/>
              <w:marRight w:val="0"/>
              <w:marTop w:val="0"/>
              <w:marBottom w:val="0"/>
              <w:divBdr>
                <w:top w:val="none" w:sz="0" w:space="0" w:color="auto"/>
                <w:left w:val="none" w:sz="0" w:space="0" w:color="auto"/>
                <w:bottom w:val="none" w:sz="0" w:space="0" w:color="auto"/>
                <w:right w:val="none" w:sz="0" w:space="0" w:color="auto"/>
              </w:divBdr>
              <w:divsChild>
                <w:div w:id="1817985720">
                  <w:marLeft w:val="0"/>
                  <w:marRight w:val="0"/>
                  <w:marTop w:val="0"/>
                  <w:marBottom w:val="0"/>
                  <w:divBdr>
                    <w:top w:val="none" w:sz="0" w:space="0" w:color="auto"/>
                    <w:left w:val="none" w:sz="0" w:space="0" w:color="auto"/>
                    <w:bottom w:val="none" w:sz="0" w:space="0" w:color="auto"/>
                    <w:right w:val="none" w:sz="0" w:space="0" w:color="auto"/>
                  </w:divBdr>
                  <w:divsChild>
                    <w:div w:id="312031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938318">
              <w:marLeft w:val="0"/>
              <w:marRight w:val="0"/>
              <w:marTop w:val="0"/>
              <w:marBottom w:val="0"/>
              <w:divBdr>
                <w:top w:val="none" w:sz="0" w:space="0" w:color="auto"/>
                <w:left w:val="none" w:sz="0" w:space="0" w:color="auto"/>
                <w:bottom w:val="none" w:sz="0" w:space="0" w:color="auto"/>
                <w:right w:val="none" w:sz="0" w:space="0" w:color="auto"/>
              </w:divBdr>
              <w:divsChild>
                <w:div w:id="1263760193">
                  <w:marLeft w:val="0"/>
                  <w:marRight w:val="0"/>
                  <w:marTop w:val="0"/>
                  <w:marBottom w:val="0"/>
                  <w:divBdr>
                    <w:top w:val="none" w:sz="0" w:space="0" w:color="auto"/>
                    <w:left w:val="none" w:sz="0" w:space="0" w:color="auto"/>
                    <w:bottom w:val="none" w:sz="0" w:space="0" w:color="auto"/>
                    <w:right w:val="none" w:sz="0" w:space="0" w:color="auto"/>
                  </w:divBdr>
                </w:div>
              </w:divsChild>
            </w:div>
            <w:div w:id="543837366">
              <w:marLeft w:val="0"/>
              <w:marRight w:val="0"/>
              <w:marTop w:val="0"/>
              <w:marBottom w:val="0"/>
              <w:divBdr>
                <w:top w:val="none" w:sz="0" w:space="0" w:color="auto"/>
                <w:left w:val="none" w:sz="0" w:space="0" w:color="auto"/>
                <w:bottom w:val="none" w:sz="0" w:space="0" w:color="auto"/>
                <w:right w:val="none" w:sz="0" w:space="0" w:color="auto"/>
              </w:divBdr>
              <w:divsChild>
                <w:div w:id="880897676">
                  <w:marLeft w:val="0"/>
                  <w:marRight w:val="0"/>
                  <w:marTop w:val="0"/>
                  <w:marBottom w:val="0"/>
                  <w:divBdr>
                    <w:top w:val="none" w:sz="0" w:space="0" w:color="auto"/>
                    <w:left w:val="none" w:sz="0" w:space="0" w:color="auto"/>
                    <w:bottom w:val="none" w:sz="0" w:space="0" w:color="auto"/>
                    <w:right w:val="none" w:sz="0" w:space="0" w:color="auto"/>
                  </w:divBdr>
                </w:div>
              </w:divsChild>
            </w:div>
            <w:div w:id="579676995">
              <w:marLeft w:val="0"/>
              <w:marRight w:val="0"/>
              <w:marTop w:val="0"/>
              <w:marBottom w:val="0"/>
              <w:divBdr>
                <w:top w:val="none" w:sz="0" w:space="0" w:color="auto"/>
                <w:left w:val="none" w:sz="0" w:space="0" w:color="auto"/>
                <w:bottom w:val="none" w:sz="0" w:space="0" w:color="auto"/>
                <w:right w:val="none" w:sz="0" w:space="0" w:color="auto"/>
              </w:divBdr>
              <w:divsChild>
                <w:div w:id="874391882">
                  <w:marLeft w:val="0"/>
                  <w:marRight w:val="0"/>
                  <w:marTop w:val="0"/>
                  <w:marBottom w:val="0"/>
                  <w:divBdr>
                    <w:top w:val="none" w:sz="0" w:space="0" w:color="auto"/>
                    <w:left w:val="none" w:sz="0" w:space="0" w:color="auto"/>
                    <w:bottom w:val="none" w:sz="0" w:space="0" w:color="auto"/>
                    <w:right w:val="none" w:sz="0" w:space="0" w:color="auto"/>
                  </w:divBdr>
                  <w:divsChild>
                    <w:div w:id="171947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147618">
              <w:marLeft w:val="0"/>
              <w:marRight w:val="0"/>
              <w:marTop w:val="0"/>
              <w:marBottom w:val="0"/>
              <w:divBdr>
                <w:top w:val="none" w:sz="0" w:space="0" w:color="auto"/>
                <w:left w:val="none" w:sz="0" w:space="0" w:color="auto"/>
                <w:bottom w:val="none" w:sz="0" w:space="0" w:color="auto"/>
                <w:right w:val="none" w:sz="0" w:space="0" w:color="auto"/>
              </w:divBdr>
              <w:divsChild>
                <w:div w:id="1273171800">
                  <w:marLeft w:val="0"/>
                  <w:marRight w:val="0"/>
                  <w:marTop w:val="0"/>
                  <w:marBottom w:val="0"/>
                  <w:divBdr>
                    <w:top w:val="none" w:sz="0" w:space="0" w:color="auto"/>
                    <w:left w:val="none" w:sz="0" w:space="0" w:color="auto"/>
                    <w:bottom w:val="none" w:sz="0" w:space="0" w:color="auto"/>
                    <w:right w:val="none" w:sz="0" w:space="0" w:color="auto"/>
                  </w:divBdr>
                  <w:divsChild>
                    <w:div w:id="20981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932314">
              <w:marLeft w:val="0"/>
              <w:marRight w:val="0"/>
              <w:marTop w:val="0"/>
              <w:marBottom w:val="0"/>
              <w:divBdr>
                <w:top w:val="none" w:sz="0" w:space="0" w:color="auto"/>
                <w:left w:val="none" w:sz="0" w:space="0" w:color="auto"/>
                <w:bottom w:val="none" w:sz="0" w:space="0" w:color="auto"/>
                <w:right w:val="none" w:sz="0" w:space="0" w:color="auto"/>
              </w:divBdr>
              <w:divsChild>
                <w:div w:id="1957638415">
                  <w:marLeft w:val="0"/>
                  <w:marRight w:val="0"/>
                  <w:marTop w:val="0"/>
                  <w:marBottom w:val="0"/>
                  <w:divBdr>
                    <w:top w:val="none" w:sz="0" w:space="0" w:color="auto"/>
                    <w:left w:val="none" w:sz="0" w:space="0" w:color="auto"/>
                    <w:bottom w:val="none" w:sz="0" w:space="0" w:color="auto"/>
                    <w:right w:val="none" w:sz="0" w:space="0" w:color="auto"/>
                  </w:divBdr>
                  <w:divsChild>
                    <w:div w:id="1038355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945815">
              <w:marLeft w:val="0"/>
              <w:marRight w:val="0"/>
              <w:marTop w:val="0"/>
              <w:marBottom w:val="0"/>
              <w:divBdr>
                <w:top w:val="none" w:sz="0" w:space="0" w:color="auto"/>
                <w:left w:val="none" w:sz="0" w:space="0" w:color="auto"/>
                <w:bottom w:val="none" w:sz="0" w:space="0" w:color="auto"/>
                <w:right w:val="none" w:sz="0" w:space="0" w:color="auto"/>
              </w:divBdr>
              <w:divsChild>
                <w:div w:id="150021203">
                  <w:marLeft w:val="0"/>
                  <w:marRight w:val="0"/>
                  <w:marTop w:val="0"/>
                  <w:marBottom w:val="0"/>
                  <w:divBdr>
                    <w:top w:val="none" w:sz="0" w:space="0" w:color="auto"/>
                    <w:left w:val="none" w:sz="0" w:space="0" w:color="auto"/>
                    <w:bottom w:val="none" w:sz="0" w:space="0" w:color="auto"/>
                    <w:right w:val="none" w:sz="0" w:space="0" w:color="auto"/>
                  </w:divBdr>
                  <w:divsChild>
                    <w:div w:id="1513302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627658">
              <w:marLeft w:val="0"/>
              <w:marRight w:val="0"/>
              <w:marTop w:val="0"/>
              <w:marBottom w:val="0"/>
              <w:divBdr>
                <w:top w:val="none" w:sz="0" w:space="0" w:color="auto"/>
                <w:left w:val="none" w:sz="0" w:space="0" w:color="auto"/>
                <w:bottom w:val="none" w:sz="0" w:space="0" w:color="auto"/>
                <w:right w:val="none" w:sz="0" w:space="0" w:color="auto"/>
              </w:divBdr>
              <w:divsChild>
                <w:div w:id="2012414246">
                  <w:marLeft w:val="0"/>
                  <w:marRight w:val="0"/>
                  <w:marTop w:val="0"/>
                  <w:marBottom w:val="0"/>
                  <w:divBdr>
                    <w:top w:val="none" w:sz="0" w:space="0" w:color="auto"/>
                    <w:left w:val="none" w:sz="0" w:space="0" w:color="auto"/>
                    <w:bottom w:val="none" w:sz="0" w:space="0" w:color="auto"/>
                    <w:right w:val="none" w:sz="0" w:space="0" w:color="auto"/>
                  </w:divBdr>
                  <w:divsChild>
                    <w:div w:id="1966307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743456">
              <w:marLeft w:val="0"/>
              <w:marRight w:val="0"/>
              <w:marTop w:val="0"/>
              <w:marBottom w:val="0"/>
              <w:divBdr>
                <w:top w:val="none" w:sz="0" w:space="0" w:color="auto"/>
                <w:left w:val="none" w:sz="0" w:space="0" w:color="auto"/>
                <w:bottom w:val="none" w:sz="0" w:space="0" w:color="auto"/>
                <w:right w:val="none" w:sz="0" w:space="0" w:color="auto"/>
              </w:divBdr>
              <w:divsChild>
                <w:div w:id="908077804">
                  <w:marLeft w:val="0"/>
                  <w:marRight w:val="0"/>
                  <w:marTop w:val="0"/>
                  <w:marBottom w:val="0"/>
                  <w:divBdr>
                    <w:top w:val="none" w:sz="0" w:space="0" w:color="auto"/>
                    <w:left w:val="none" w:sz="0" w:space="0" w:color="auto"/>
                    <w:bottom w:val="none" w:sz="0" w:space="0" w:color="auto"/>
                    <w:right w:val="none" w:sz="0" w:space="0" w:color="auto"/>
                  </w:divBdr>
                  <w:divsChild>
                    <w:div w:id="120594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853886">
              <w:marLeft w:val="0"/>
              <w:marRight w:val="0"/>
              <w:marTop w:val="0"/>
              <w:marBottom w:val="0"/>
              <w:divBdr>
                <w:top w:val="none" w:sz="0" w:space="0" w:color="auto"/>
                <w:left w:val="none" w:sz="0" w:space="0" w:color="auto"/>
                <w:bottom w:val="none" w:sz="0" w:space="0" w:color="auto"/>
                <w:right w:val="none" w:sz="0" w:space="0" w:color="auto"/>
              </w:divBdr>
              <w:divsChild>
                <w:div w:id="482280533">
                  <w:marLeft w:val="0"/>
                  <w:marRight w:val="0"/>
                  <w:marTop w:val="0"/>
                  <w:marBottom w:val="0"/>
                  <w:divBdr>
                    <w:top w:val="none" w:sz="0" w:space="0" w:color="auto"/>
                    <w:left w:val="none" w:sz="0" w:space="0" w:color="auto"/>
                    <w:bottom w:val="none" w:sz="0" w:space="0" w:color="auto"/>
                    <w:right w:val="none" w:sz="0" w:space="0" w:color="auto"/>
                  </w:divBdr>
                  <w:divsChild>
                    <w:div w:id="1717895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669510">
              <w:marLeft w:val="0"/>
              <w:marRight w:val="0"/>
              <w:marTop w:val="0"/>
              <w:marBottom w:val="0"/>
              <w:divBdr>
                <w:top w:val="none" w:sz="0" w:space="0" w:color="auto"/>
                <w:left w:val="none" w:sz="0" w:space="0" w:color="auto"/>
                <w:bottom w:val="none" w:sz="0" w:space="0" w:color="auto"/>
                <w:right w:val="none" w:sz="0" w:space="0" w:color="auto"/>
              </w:divBdr>
              <w:divsChild>
                <w:div w:id="1704935369">
                  <w:marLeft w:val="0"/>
                  <w:marRight w:val="0"/>
                  <w:marTop w:val="0"/>
                  <w:marBottom w:val="0"/>
                  <w:divBdr>
                    <w:top w:val="none" w:sz="0" w:space="0" w:color="auto"/>
                    <w:left w:val="none" w:sz="0" w:space="0" w:color="auto"/>
                    <w:bottom w:val="none" w:sz="0" w:space="0" w:color="auto"/>
                    <w:right w:val="none" w:sz="0" w:space="0" w:color="auto"/>
                  </w:divBdr>
                  <w:divsChild>
                    <w:div w:id="419063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7742882">
              <w:marLeft w:val="0"/>
              <w:marRight w:val="0"/>
              <w:marTop w:val="0"/>
              <w:marBottom w:val="0"/>
              <w:divBdr>
                <w:top w:val="none" w:sz="0" w:space="0" w:color="auto"/>
                <w:left w:val="none" w:sz="0" w:space="0" w:color="auto"/>
                <w:bottom w:val="none" w:sz="0" w:space="0" w:color="auto"/>
                <w:right w:val="none" w:sz="0" w:space="0" w:color="auto"/>
              </w:divBdr>
              <w:divsChild>
                <w:div w:id="161363306">
                  <w:marLeft w:val="0"/>
                  <w:marRight w:val="0"/>
                  <w:marTop w:val="0"/>
                  <w:marBottom w:val="0"/>
                  <w:divBdr>
                    <w:top w:val="none" w:sz="0" w:space="0" w:color="auto"/>
                    <w:left w:val="none" w:sz="0" w:space="0" w:color="auto"/>
                    <w:bottom w:val="none" w:sz="0" w:space="0" w:color="auto"/>
                    <w:right w:val="none" w:sz="0" w:space="0" w:color="auto"/>
                  </w:divBdr>
                  <w:divsChild>
                    <w:div w:id="721249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817911">
              <w:marLeft w:val="0"/>
              <w:marRight w:val="0"/>
              <w:marTop w:val="0"/>
              <w:marBottom w:val="0"/>
              <w:divBdr>
                <w:top w:val="none" w:sz="0" w:space="0" w:color="auto"/>
                <w:left w:val="none" w:sz="0" w:space="0" w:color="auto"/>
                <w:bottom w:val="none" w:sz="0" w:space="0" w:color="auto"/>
                <w:right w:val="none" w:sz="0" w:space="0" w:color="auto"/>
              </w:divBdr>
              <w:divsChild>
                <w:div w:id="578950400">
                  <w:marLeft w:val="0"/>
                  <w:marRight w:val="0"/>
                  <w:marTop w:val="0"/>
                  <w:marBottom w:val="0"/>
                  <w:divBdr>
                    <w:top w:val="none" w:sz="0" w:space="0" w:color="auto"/>
                    <w:left w:val="none" w:sz="0" w:space="0" w:color="auto"/>
                    <w:bottom w:val="none" w:sz="0" w:space="0" w:color="auto"/>
                    <w:right w:val="none" w:sz="0" w:space="0" w:color="auto"/>
                  </w:divBdr>
                  <w:divsChild>
                    <w:div w:id="97656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302788">
              <w:marLeft w:val="0"/>
              <w:marRight w:val="0"/>
              <w:marTop w:val="0"/>
              <w:marBottom w:val="0"/>
              <w:divBdr>
                <w:top w:val="none" w:sz="0" w:space="0" w:color="auto"/>
                <w:left w:val="none" w:sz="0" w:space="0" w:color="auto"/>
                <w:bottom w:val="none" w:sz="0" w:space="0" w:color="auto"/>
                <w:right w:val="none" w:sz="0" w:space="0" w:color="auto"/>
              </w:divBdr>
              <w:divsChild>
                <w:div w:id="1715304384">
                  <w:marLeft w:val="0"/>
                  <w:marRight w:val="0"/>
                  <w:marTop w:val="0"/>
                  <w:marBottom w:val="0"/>
                  <w:divBdr>
                    <w:top w:val="none" w:sz="0" w:space="0" w:color="auto"/>
                    <w:left w:val="none" w:sz="0" w:space="0" w:color="auto"/>
                    <w:bottom w:val="none" w:sz="0" w:space="0" w:color="auto"/>
                    <w:right w:val="none" w:sz="0" w:space="0" w:color="auto"/>
                  </w:divBdr>
                  <w:divsChild>
                    <w:div w:id="77025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975628">
              <w:marLeft w:val="0"/>
              <w:marRight w:val="0"/>
              <w:marTop w:val="0"/>
              <w:marBottom w:val="0"/>
              <w:divBdr>
                <w:top w:val="none" w:sz="0" w:space="0" w:color="auto"/>
                <w:left w:val="none" w:sz="0" w:space="0" w:color="auto"/>
                <w:bottom w:val="none" w:sz="0" w:space="0" w:color="auto"/>
                <w:right w:val="none" w:sz="0" w:space="0" w:color="auto"/>
              </w:divBdr>
              <w:divsChild>
                <w:div w:id="1905531273">
                  <w:marLeft w:val="0"/>
                  <w:marRight w:val="0"/>
                  <w:marTop w:val="0"/>
                  <w:marBottom w:val="0"/>
                  <w:divBdr>
                    <w:top w:val="none" w:sz="0" w:space="0" w:color="auto"/>
                    <w:left w:val="none" w:sz="0" w:space="0" w:color="auto"/>
                    <w:bottom w:val="none" w:sz="0" w:space="0" w:color="auto"/>
                    <w:right w:val="none" w:sz="0" w:space="0" w:color="auto"/>
                  </w:divBdr>
                  <w:divsChild>
                    <w:div w:id="980501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987542">
              <w:marLeft w:val="0"/>
              <w:marRight w:val="0"/>
              <w:marTop w:val="0"/>
              <w:marBottom w:val="0"/>
              <w:divBdr>
                <w:top w:val="none" w:sz="0" w:space="0" w:color="auto"/>
                <w:left w:val="none" w:sz="0" w:space="0" w:color="auto"/>
                <w:bottom w:val="none" w:sz="0" w:space="0" w:color="auto"/>
                <w:right w:val="none" w:sz="0" w:space="0" w:color="auto"/>
              </w:divBdr>
              <w:divsChild>
                <w:div w:id="2071271760">
                  <w:marLeft w:val="0"/>
                  <w:marRight w:val="0"/>
                  <w:marTop w:val="0"/>
                  <w:marBottom w:val="0"/>
                  <w:divBdr>
                    <w:top w:val="none" w:sz="0" w:space="0" w:color="auto"/>
                    <w:left w:val="none" w:sz="0" w:space="0" w:color="auto"/>
                    <w:bottom w:val="none" w:sz="0" w:space="0" w:color="auto"/>
                    <w:right w:val="none" w:sz="0" w:space="0" w:color="auto"/>
                  </w:divBdr>
                  <w:divsChild>
                    <w:div w:id="576522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986373">
              <w:marLeft w:val="0"/>
              <w:marRight w:val="0"/>
              <w:marTop w:val="0"/>
              <w:marBottom w:val="0"/>
              <w:divBdr>
                <w:top w:val="none" w:sz="0" w:space="0" w:color="auto"/>
                <w:left w:val="none" w:sz="0" w:space="0" w:color="auto"/>
                <w:bottom w:val="none" w:sz="0" w:space="0" w:color="auto"/>
                <w:right w:val="none" w:sz="0" w:space="0" w:color="auto"/>
              </w:divBdr>
              <w:divsChild>
                <w:div w:id="1115952311">
                  <w:marLeft w:val="0"/>
                  <w:marRight w:val="0"/>
                  <w:marTop w:val="0"/>
                  <w:marBottom w:val="0"/>
                  <w:divBdr>
                    <w:top w:val="none" w:sz="0" w:space="0" w:color="auto"/>
                    <w:left w:val="none" w:sz="0" w:space="0" w:color="auto"/>
                    <w:bottom w:val="none" w:sz="0" w:space="0" w:color="auto"/>
                    <w:right w:val="none" w:sz="0" w:space="0" w:color="auto"/>
                  </w:divBdr>
                </w:div>
              </w:divsChild>
            </w:div>
            <w:div w:id="931207135">
              <w:marLeft w:val="0"/>
              <w:marRight w:val="0"/>
              <w:marTop w:val="0"/>
              <w:marBottom w:val="0"/>
              <w:divBdr>
                <w:top w:val="none" w:sz="0" w:space="0" w:color="auto"/>
                <w:left w:val="none" w:sz="0" w:space="0" w:color="auto"/>
                <w:bottom w:val="none" w:sz="0" w:space="0" w:color="auto"/>
                <w:right w:val="none" w:sz="0" w:space="0" w:color="auto"/>
              </w:divBdr>
              <w:divsChild>
                <w:div w:id="1100687324">
                  <w:marLeft w:val="0"/>
                  <w:marRight w:val="0"/>
                  <w:marTop w:val="0"/>
                  <w:marBottom w:val="0"/>
                  <w:divBdr>
                    <w:top w:val="none" w:sz="0" w:space="0" w:color="auto"/>
                    <w:left w:val="none" w:sz="0" w:space="0" w:color="auto"/>
                    <w:bottom w:val="none" w:sz="0" w:space="0" w:color="auto"/>
                    <w:right w:val="none" w:sz="0" w:space="0" w:color="auto"/>
                  </w:divBdr>
                  <w:divsChild>
                    <w:div w:id="127582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9992757">
              <w:marLeft w:val="0"/>
              <w:marRight w:val="0"/>
              <w:marTop w:val="0"/>
              <w:marBottom w:val="0"/>
              <w:divBdr>
                <w:top w:val="none" w:sz="0" w:space="0" w:color="auto"/>
                <w:left w:val="none" w:sz="0" w:space="0" w:color="auto"/>
                <w:bottom w:val="none" w:sz="0" w:space="0" w:color="auto"/>
                <w:right w:val="none" w:sz="0" w:space="0" w:color="auto"/>
              </w:divBdr>
              <w:divsChild>
                <w:div w:id="995692356">
                  <w:marLeft w:val="0"/>
                  <w:marRight w:val="0"/>
                  <w:marTop w:val="0"/>
                  <w:marBottom w:val="0"/>
                  <w:divBdr>
                    <w:top w:val="none" w:sz="0" w:space="0" w:color="auto"/>
                    <w:left w:val="none" w:sz="0" w:space="0" w:color="auto"/>
                    <w:bottom w:val="none" w:sz="0" w:space="0" w:color="auto"/>
                    <w:right w:val="none" w:sz="0" w:space="0" w:color="auto"/>
                  </w:divBdr>
                  <w:divsChild>
                    <w:div w:id="890111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321909">
              <w:marLeft w:val="0"/>
              <w:marRight w:val="0"/>
              <w:marTop w:val="0"/>
              <w:marBottom w:val="0"/>
              <w:divBdr>
                <w:top w:val="none" w:sz="0" w:space="0" w:color="auto"/>
                <w:left w:val="none" w:sz="0" w:space="0" w:color="auto"/>
                <w:bottom w:val="none" w:sz="0" w:space="0" w:color="auto"/>
                <w:right w:val="none" w:sz="0" w:space="0" w:color="auto"/>
              </w:divBdr>
              <w:divsChild>
                <w:div w:id="1851725053">
                  <w:marLeft w:val="0"/>
                  <w:marRight w:val="0"/>
                  <w:marTop w:val="0"/>
                  <w:marBottom w:val="0"/>
                  <w:divBdr>
                    <w:top w:val="none" w:sz="0" w:space="0" w:color="auto"/>
                    <w:left w:val="none" w:sz="0" w:space="0" w:color="auto"/>
                    <w:bottom w:val="none" w:sz="0" w:space="0" w:color="auto"/>
                    <w:right w:val="none" w:sz="0" w:space="0" w:color="auto"/>
                  </w:divBdr>
                  <w:divsChild>
                    <w:div w:id="1876387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544960">
              <w:marLeft w:val="0"/>
              <w:marRight w:val="0"/>
              <w:marTop w:val="0"/>
              <w:marBottom w:val="0"/>
              <w:divBdr>
                <w:top w:val="none" w:sz="0" w:space="0" w:color="auto"/>
                <w:left w:val="none" w:sz="0" w:space="0" w:color="auto"/>
                <w:bottom w:val="none" w:sz="0" w:space="0" w:color="auto"/>
                <w:right w:val="none" w:sz="0" w:space="0" w:color="auto"/>
              </w:divBdr>
              <w:divsChild>
                <w:div w:id="823935826">
                  <w:marLeft w:val="0"/>
                  <w:marRight w:val="0"/>
                  <w:marTop w:val="0"/>
                  <w:marBottom w:val="0"/>
                  <w:divBdr>
                    <w:top w:val="none" w:sz="0" w:space="0" w:color="auto"/>
                    <w:left w:val="none" w:sz="0" w:space="0" w:color="auto"/>
                    <w:bottom w:val="none" w:sz="0" w:space="0" w:color="auto"/>
                    <w:right w:val="none" w:sz="0" w:space="0" w:color="auto"/>
                  </w:divBdr>
                  <w:divsChild>
                    <w:div w:id="1248616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36251">
              <w:marLeft w:val="0"/>
              <w:marRight w:val="0"/>
              <w:marTop w:val="0"/>
              <w:marBottom w:val="0"/>
              <w:divBdr>
                <w:top w:val="none" w:sz="0" w:space="0" w:color="auto"/>
                <w:left w:val="none" w:sz="0" w:space="0" w:color="auto"/>
                <w:bottom w:val="none" w:sz="0" w:space="0" w:color="auto"/>
                <w:right w:val="none" w:sz="0" w:space="0" w:color="auto"/>
              </w:divBdr>
              <w:divsChild>
                <w:div w:id="2087337309">
                  <w:marLeft w:val="0"/>
                  <w:marRight w:val="0"/>
                  <w:marTop w:val="0"/>
                  <w:marBottom w:val="0"/>
                  <w:divBdr>
                    <w:top w:val="none" w:sz="0" w:space="0" w:color="auto"/>
                    <w:left w:val="none" w:sz="0" w:space="0" w:color="auto"/>
                    <w:bottom w:val="none" w:sz="0" w:space="0" w:color="auto"/>
                    <w:right w:val="none" w:sz="0" w:space="0" w:color="auto"/>
                  </w:divBdr>
                  <w:divsChild>
                    <w:div w:id="842864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614095">
              <w:marLeft w:val="0"/>
              <w:marRight w:val="0"/>
              <w:marTop w:val="0"/>
              <w:marBottom w:val="0"/>
              <w:divBdr>
                <w:top w:val="none" w:sz="0" w:space="0" w:color="auto"/>
                <w:left w:val="none" w:sz="0" w:space="0" w:color="auto"/>
                <w:bottom w:val="none" w:sz="0" w:space="0" w:color="auto"/>
                <w:right w:val="none" w:sz="0" w:space="0" w:color="auto"/>
              </w:divBdr>
              <w:divsChild>
                <w:div w:id="205678928">
                  <w:marLeft w:val="0"/>
                  <w:marRight w:val="0"/>
                  <w:marTop w:val="0"/>
                  <w:marBottom w:val="0"/>
                  <w:divBdr>
                    <w:top w:val="none" w:sz="0" w:space="0" w:color="auto"/>
                    <w:left w:val="none" w:sz="0" w:space="0" w:color="auto"/>
                    <w:bottom w:val="none" w:sz="0" w:space="0" w:color="auto"/>
                    <w:right w:val="none" w:sz="0" w:space="0" w:color="auto"/>
                  </w:divBdr>
                  <w:divsChild>
                    <w:div w:id="1196381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333537">
              <w:marLeft w:val="0"/>
              <w:marRight w:val="0"/>
              <w:marTop w:val="0"/>
              <w:marBottom w:val="0"/>
              <w:divBdr>
                <w:top w:val="none" w:sz="0" w:space="0" w:color="auto"/>
                <w:left w:val="none" w:sz="0" w:space="0" w:color="auto"/>
                <w:bottom w:val="none" w:sz="0" w:space="0" w:color="auto"/>
                <w:right w:val="none" w:sz="0" w:space="0" w:color="auto"/>
              </w:divBdr>
              <w:divsChild>
                <w:div w:id="494414149">
                  <w:marLeft w:val="0"/>
                  <w:marRight w:val="0"/>
                  <w:marTop w:val="0"/>
                  <w:marBottom w:val="0"/>
                  <w:divBdr>
                    <w:top w:val="none" w:sz="0" w:space="0" w:color="auto"/>
                    <w:left w:val="none" w:sz="0" w:space="0" w:color="auto"/>
                    <w:bottom w:val="none" w:sz="0" w:space="0" w:color="auto"/>
                    <w:right w:val="none" w:sz="0" w:space="0" w:color="auto"/>
                  </w:divBdr>
                  <w:divsChild>
                    <w:div w:id="611061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278977">
              <w:marLeft w:val="0"/>
              <w:marRight w:val="0"/>
              <w:marTop w:val="0"/>
              <w:marBottom w:val="0"/>
              <w:divBdr>
                <w:top w:val="none" w:sz="0" w:space="0" w:color="auto"/>
                <w:left w:val="none" w:sz="0" w:space="0" w:color="auto"/>
                <w:bottom w:val="none" w:sz="0" w:space="0" w:color="auto"/>
                <w:right w:val="none" w:sz="0" w:space="0" w:color="auto"/>
              </w:divBdr>
              <w:divsChild>
                <w:div w:id="1072391407">
                  <w:marLeft w:val="0"/>
                  <w:marRight w:val="0"/>
                  <w:marTop w:val="0"/>
                  <w:marBottom w:val="0"/>
                  <w:divBdr>
                    <w:top w:val="none" w:sz="0" w:space="0" w:color="auto"/>
                    <w:left w:val="none" w:sz="0" w:space="0" w:color="auto"/>
                    <w:bottom w:val="none" w:sz="0" w:space="0" w:color="auto"/>
                    <w:right w:val="none" w:sz="0" w:space="0" w:color="auto"/>
                  </w:divBdr>
                  <w:divsChild>
                    <w:div w:id="217324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783987">
              <w:marLeft w:val="0"/>
              <w:marRight w:val="0"/>
              <w:marTop w:val="0"/>
              <w:marBottom w:val="0"/>
              <w:divBdr>
                <w:top w:val="none" w:sz="0" w:space="0" w:color="auto"/>
                <w:left w:val="none" w:sz="0" w:space="0" w:color="auto"/>
                <w:bottom w:val="none" w:sz="0" w:space="0" w:color="auto"/>
                <w:right w:val="none" w:sz="0" w:space="0" w:color="auto"/>
              </w:divBdr>
              <w:divsChild>
                <w:div w:id="856888737">
                  <w:marLeft w:val="0"/>
                  <w:marRight w:val="0"/>
                  <w:marTop w:val="0"/>
                  <w:marBottom w:val="0"/>
                  <w:divBdr>
                    <w:top w:val="none" w:sz="0" w:space="0" w:color="auto"/>
                    <w:left w:val="none" w:sz="0" w:space="0" w:color="auto"/>
                    <w:bottom w:val="none" w:sz="0" w:space="0" w:color="auto"/>
                    <w:right w:val="none" w:sz="0" w:space="0" w:color="auto"/>
                  </w:divBdr>
                  <w:divsChild>
                    <w:div w:id="121997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84946">
              <w:marLeft w:val="0"/>
              <w:marRight w:val="0"/>
              <w:marTop w:val="0"/>
              <w:marBottom w:val="0"/>
              <w:divBdr>
                <w:top w:val="none" w:sz="0" w:space="0" w:color="auto"/>
                <w:left w:val="none" w:sz="0" w:space="0" w:color="auto"/>
                <w:bottom w:val="none" w:sz="0" w:space="0" w:color="auto"/>
                <w:right w:val="none" w:sz="0" w:space="0" w:color="auto"/>
              </w:divBdr>
              <w:divsChild>
                <w:div w:id="920797567">
                  <w:marLeft w:val="0"/>
                  <w:marRight w:val="0"/>
                  <w:marTop w:val="0"/>
                  <w:marBottom w:val="0"/>
                  <w:divBdr>
                    <w:top w:val="none" w:sz="0" w:space="0" w:color="auto"/>
                    <w:left w:val="none" w:sz="0" w:space="0" w:color="auto"/>
                    <w:bottom w:val="none" w:sz="0" w:space="0" w:color="auto"/>
                    <w:right w:val="none" w:sz="0" w:space="0" w:color="auto"/>
                  </w:divBdr>
                  <w:divsChild>
                    <w:div w:id="231700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446327">
              <w:marLeft w:val="0"/>
              <w:marRight w:val="0"/>
              <w:marTop w:val="0"/>
              <w:marBottom w:val="0"/>
              <w:divBdr>
                <w:top w:val="none" w:sz="0" w:space="0" w:color="auto"/>
                <w:left w:val="none" w:sz="0" w:space="0" w:color="auto"/>
                <w:bottom w:val="none" w:sz="0" w:space="0" w:color="auto"/>
                <w:right w:val="none" w:sz="0" w:space="0" w:color="auto"/>
              </w:divBdr>
              <w:divsChild>
                <w:div w:id="2106874648">
                  <w:marLeft w:val="0"/>
                  <w:marRight w:val="0"/>
                  <w:marTop w:val="0"/>
                  <w:marBottom w:val="0"/>
                  <w:divBdr>
                    <w:top w:val="none" w:sz="0" w:space="0" w:color="auto"/>
                    <w:left w:val="none" w:sz="0" w:space="0" w:color="auto"/>
                    <w:bottom w:val="none" w:sz="0" w:space="0" w:color="auto"/>
                    <w:right w:val="none" w:sz="0" w:space="0" w:color="auto"/>
                  </w:divBdr>
                  <w:divsChild>
                    <w:div w:id="1749157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908268">
              <w:marLeft w:val="0"/>
              <w:marRight w:val="0"/>
              <w:marTop w:val="0"/>
              <w:marBottom w:val="0"/>
              <w:divBdr>
                <w:top w:val="none" w:sz="0" w:space="0" w:color="auto"/>
                <w:left w:val="none" w:sz="0" w:space="0" w:color="auto"/>
                <w:bottom w:val="none" w:sz="0" w:space="0" w:color="auto"/>
                <w:right w:val="none" w:sz="0" w:space="0" w:color="auto"/>
              </w:divBdr>
              <w:divsChild>
                <w:div w:id="1412580442">
                  <w:marLeft w:val="0"/>
                  <w:marRight w:val="0"/>
                  <w:marTop w:val="0"/>
                  <w:marBottom w:val="0"/>
                  <w:divBdr>
                    <w:top w:val="none" w:sz="0" w:space="0" w:color="auto"/>
                    <w:left w:val="none" w:sz="0" w:space="0" w:color="auto"/>
                    <w:bottom w:val="none" w:sz="0" w:space="0" w:color="auto"/>
                    <w:right w:val="none" w:sz="0" w:space="0" w:color="auto"/>
                  </w:divBdr>
                  <w:divsChild>
                    <w:div w:id="49040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763">
              <w:marLeft w:val="0"/>
              <w:marRight w:val="0"/>
              <w:marTop w:val="0"/>
              <w:marBottom w:val="0"/>
              <w:divBdr>
                <w:top w:val="none" w:sz="0" w:space="0" w:color="auto"/>
                <w:left w:val="none" w:sz="0" w:space="0" w:color="auto"/>
                <w:bottom w:val="none" w:sz="0" w:space="0" w:color="auto"/>
                <w:right w:val="none" w:sz="0" w:space="0" w:color="auto"/>
              </w:divBdr>
              <w:divsChild>
                <w:div w:id="572397114">
                  <w:marLeft w:val="0"/>
                  <w:marRight w:val="0"/>
                  <w:marTop w:val="0"/>
                  <w:marBottom w:val="0"/>
                  <w:divBdr>
                    <w:top w:val="none" w:sz="0" w:space="0" w:color="auto"/>
                    <w:left w:val="none" w:sz="0" w:space="0" w:color="auto"/>
                    <w:bottom w:val="none" w:sz="0" w:space="0" w:color="auto"/>
                    <w:right w:val="none" w:sz="0" w:space="0" w:color="auto"/>
                  </w:divBdr>
                  <w:divsChild>
                    <w:div w:id="1504784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065424">
              <w:marLeft w:val="0"/>
              <w:marRight w:val="0"/>
              <w:marTop w:val="0"/>
              <w:marBottom w:val="0"/>
              <w:divBdr>
                <w:top w:val="none" w:sz="0" w:space="0" w:color="auto"/>
                <w:left w:val="none" w:sz="0" w:space="0" w:color="auto"/>
                <w:bottom w:val="none" w:sz="0" w:space="0" w:color="auto"/>
                <w:right w:val="none" w:sz="0" w:space="0" w:color="auto"/>
              </w:divBdr>
              <w:divsChild>
                <w:div w:id="2058357756">
                  <w:marLeft w:val="0"/>
                  <w:marRight w:val="0"/>
                  <w:marTop w:val="0"/>
                  <w:marBottom w:val="0"/>
                  <w:divBdr>
                    <w:top w:val="none" w:sz="0" w:space="0" w:color="auto"/>
                    <w:left w:val="none" w:sz="0" w:space="0" w:color="auto"/>
                    <w:bottom w:val="none" w:sz="0" w:space="0" w:color="auto"/>
                    <w:right w:val="none" w:sz="0" w:space="0" w:color="auto"/>
                  </w:divBdr>
                  <w:divsChild>
                    <w:div w:id="1528715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811931">
              <w:marLeft w:val="0"/>
              <w:marRight w:val="0"/>
              <w:marTop w:val="0"/>
              <w:marBottom w:val="0"/>
              <w:divBdr>
                <w:top w:val="none" w:sz="0" w:space="0" w:color="auto"/>
                <w:left w:val="none" w:sz="0" w:space="0" w:color="auto"/>
                <w:bottom w:val="none" w:sz="0" w:space="0" w:color="auto"/>
                <w:right w:val="none" w:sz="0" w:space="0" w:color="auto"/>
              </w:divBdr>
              <w:divsChild>
                <w:div w:id="426073203">
                  <w:marLeft w:val="0"/>
                  <w:marRight w:val="0"/>
                  <w:marTop w:val="0"/>
                  <w:marBottom w:val="0"/>
                  <w:divBdr>
                    <w:top w:val="none" w:sz="0" w:space="0" w:color="auto"/>
                    <w:left w:val="none" w:sz="0" w:space="0" w:color="auto"/>
                    <w:bottom w:val="none" w:sz="0" w:space="0" w:color="auto"/>
                    <w:right w:val="none" w:sz="0" w:space="0" w:color="auto"/>
                  </w:divBdr>
                  <w:divsChild>
                    <w:div w:id="342509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835599">
              <w:marLeft w:val="0"/>
              <w:marRight w:val="0"/>
              <w:marTop w:val="0"/>
              <w:marBottom w:val="0"/>
              <w:divBdr>
                <w:top w:val="none" w:sz="0" w:space="0" w:color="auto"/>
                <w:left w:val="none" w:sz="0" w:space="0" w:color="auto"/>
                <w:bottom w:val="none" w:sz="0" w:space="0" w:color="auto"/>
                <w:right w:val="none" w:sz="0" w:space="0" w:color="auto"/>
              </w:divBdr>
              <w:divsChild>
                <w:div w:id="1415739859">
                  <w:marLeft w:val="0"/>
                  <w:marRight w:val="0"/>
                  <w:marTop w:val="0"/>
                  <w:marBottom w:val="0"/>
                  <w:divBdr>
                    <w:top w:val="none" w:sz="0" w:space="0" w:color="auto"/>
                    <w:left w:val="none" w:sz="0" w:space="0" w:color="auto"/>
                    <w:bottom w:val="none" w:sz="0" w:space="0" w:color="auto"/>
                    <w:right w:val="none" w:sz="0" w:space="0" w:color="auto"/>
                  </w:divBdr>
                  <w:divsChild>
                    <w:div w:id="500316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550414">
              <w:marLeft w:val="0"/>
              <w:marRight w:val="0"/>
              <w:marTop w:val="0"/>
              <w:marBottom w:val="0"/>
              <w:divBdr>
                <w:top w:val="none" w:sz="0" w:space="0" w:color="auto"/>
                <w:left w:val="none" w:sz="0" w:space="0" w:color="auto"/>
                <w:bottom w:val="none" w:sz="0" w:space="0" w:color="auto"/>
                <w:right w:val="none" w:sz="0" w:space="0" w:color="auto"/>
              </w:divBdr>
              <w:divsChild>
                <w:div w:id="355421808">
                  <w:marLeft w:val="0"/>
                  <w:marRight w:val="0"/>
                  <w:marTop w:val="0"/>
                  <w:marBottom w:val="0"/>
                  <w:divBdr>
                    <w:top w:val="none" w:sz="0" w:space="0" w:color="auto"/>
                    <w:left w:val="none" w:sz="0" w:space="0" w:color="auto"/>
                    <w:bottom w:val="none" w:sz="0" w:space="0" w:color="auto"/>
                    <w:right w:val="none" w:sz="0" w:space="0" w:color="auto"/>
                  </w:divBdr>
                  <w:divsChild>
                    <w:div w:id="136285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403072">
              <w:marLeft w:val="0"/>
              <w:marRight w:val="0"/>
              <w:marTop w:val="0"/>
              <w:marBottom w:val="0"/>
              <w:divBdr>
                <w:top w:val="none" w:sz="0" w:space="0" w:color="auto"/>
                <w:left w:val="none" w:sz="0" w:space="0" w:color="auto"/>
                <w:bottom w:val="none" w:sz="0" w:space="0" w:color="auto"/>
                <w:right w:val="none" w:sz="0" w:space="0" w:color="auto"/>
              </w:divBdr>
              <w:divsChild>
                <w:div w:id="98916357">
                  <w:marLeft w:val="0"/>
                  <w:marRight w:val="0"/>
                  <w:marTop w:val="0"/>
                  <w:marBottom w:val="0"/>
                  <w:divBdr>
                    <w:top w:val="none" w:sz="0" w:space="0" w:color="auto"/>
                    <w:left w:val="none" w:sz="0" w:space="0" w:color="auto"/>
                    <w:bottom w:val="none" w:sz="0" w:space="0" w:color="auto"/>
                    <w:right w:val="none" w:sz="0" w:space="0" w:color="auto"/>
                  </w:divBdr>
                  <w:divsChild>
                    <w:div w:id="239171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465386">
              <w:marLeft w:val="0"/>
              <w:marRight w:val="0"/>
              <w:marTop w:val="0"/>
              <w:marBottom w:val="0"/>
              <w:divBdr>
                <w:top w:val="none" w:sz="0" w:space="0" w:color="auto"/>
                <w:left w:val="none" w:sz="0" w:space="0" w:color="auto"/>
                <w:bottom w:val="none" w:sz="0" w:space="0" w:color="auto"/>
                <w:right w:val="none" w:sz="0" w:space="0" w:color="auto"/>
              </w:divBdr>
              <w:divsChild>
                <w:div w:id="362444293">
                  <w:marLeft w:val="0"/>
                  <w:marRight w:val="0"/>
                  <w:marTop w:val="0"/>
                  <w:marBottom w:val="0"/>
                  <w:divBdr>
                    <w:top w:val="none" w:sz="0" w:space="0" w:color="auto"/>
                    <w:left w:val="none" w:sz="0" w:space="0" w:color="auto"/>
                    <w:bottom w:val="none" w:sz="0" w:space="0" w:color="auto"/>
                    <w:right w:val="none" w:sz="0" w:space="0" w:color="auto"/>
                  </w:divBdr>
                  <w:divsChild>
                    <w:div w:id="1853646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872545">
              <w:marLeft w:val="0"/>
              <w:marRight w:val="0"/>
              <w:marTop w:val="0"/>
              <w:marBottom w:val="0"/>
              <w:divBdr>
                <w:top w:val="none" w:sz="0" w:space="0" w:color="auto"/>
                <w:left w:val="none" w:sz="0" w:space="0" w:color="auto"/>
                <w:bottom w:val="none" w:sz="0" w:space="0" w:color="auto"/>
                <w:right w:val="none" w:sz="0" w:space="0" w:color="auto"/>
              </w:divBdr>
              <w:divsChild>
                <w:div w:id="732654028">
                  <w:marLeft w:val="0"/>
                  <w:marRight w:val="0"/>
                  <w:marTop w:val="0"/>
                  <w:marBottom w:val="0"/>
                  <w:divBdr>
                    <w:top w:val="none" w:sz="0" w:space="0" w:color="auto"/>
                    <w:left w:val="none" w:sz="0" w:space="0" w:color="auto"/>
                    <w:bottom w:val="none" w:sz="0" w:space="0" w:color="auto"/>
                    <w:right w:val="none" w:sz="0" w:space="0" w:color="auto"/>
                  </w:divBdr>
                  <w:divsChild>
                    <w:div w:id="1024332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263941">
              <w:marLeft w:val="0"/>
              <w:marRight w:val="0"/>
              <w:marTop w:val="0"/>
              <w:marBottom w:val="0"/>
              <w:divBdr>
                <w:top w:val="none" w:sz="0" w:space="0" w:color="auto"/>
                <w:left w:val="none" w:sz="0" w:space="0" w:color="auto"/>
                <w:bottom w:val="none" w:sz="0" w:space="0" w:color="auto"/>
                <w:right w:val="none" w:sz="0" w:space="0" w:color="auto"/>
              </w:divBdr>
              <w:divsChild>
                <w:div w:id="716471677">
                  <w:marLeft w:val="0"/>
                  <w:marRight w:val="0"/>
                  <w:marTop w:val="0"/>
                  <w:marBottom w:val="0"/>
                  <w:divBdr>
                    <w:top w:val="none" w:sz="0" w:space="0" w:color="auto"/>
                    <w:left w:val="none" w:sz="0" w:space="0" w:color="auto"/>
                    <w:bottom w:val="none" w:sz="0" w:space="0" w:color="auto"/>
                    <w:right w:val="none" w:sz="0" w:space="0" w:color="auto"/>
                  </w:divBdr>
                  <w:divsChild>
                    <w:div w:id="94137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539519">
              <w:marLeft w:val="0"/>
              <w:marRight w:val="0"/>
              <w:marTop w:val="0"/>
              <w:marBottom w:val="0"/>
              <w:divBdr>
                <w:top w:val="none" w:sz="0" w:space="0" w:color="auto"/>
                <w:left w:val="none" w:sz="0" w:space="0" w:color="auto"/>
                <w:bottom w:val="none" w:sz="0" w:space="0" w:color="auto"/>
                <w:right w:val="none" w:sz="0" w:space="0" w:color="auto"/>
              </w:divBdr>
              <w:divsChild>
                <w:div w:id="1720861853">
                  <w:marLeft w:val="0"/>
                  <w:marRight w:val="0"/>
                  <w:marTop w:val="0"/>
                  <w:marBottom w:val="0"/>
                  <w:divBdr>
                    <w:top w:val="none" w:sz="0" w:space="0" w:color="auto"/>
                    <w:left w:val="none" w:sz="0" w:space="0" w:color="auto"/>
                    <w:bottom w:val="none" w:sz="0" w:space="0" w:color="auto"/>
                    <w:right w:val="none" w:sz="0" w:space="0" w:color="auto"/>
                  </w:divBdr>
                  <w:divsChild>
                    <w:div w:id="829097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849992">
              <w:marLeft w:val="0"/>
              <w:marRight w:val="0"/>
              <w:marTop w:val="0"/>
              <w:marBottom w:val="0"/>
              <w:divBdr>
                <w:top w:val="none" w:sz="0" w:space="0" w:color="auto"/>
                <w:left w:val="none" w:sz="0" w:space="0" w:color="auto"/>
                <w:bottom w:val="none" w:sz="0" w:space="0" w:color="auto"/>
                <w:right w:val="none" w:sz="0" w:space="0" w:color="auto"/>
              </w:divBdr>
              <w:divsChild>
                <w:div w:id="568460461">
                  <w:marLeft w:val="0"/>
                  <w:marRight w:val="0"/>
                  <w:marTop w:val="0"/>
                  <w:marBottom w:val="0"/>
                  <w:divBdr>
                    <w:top w:val="none" w:sz="0" w:space="0" w:color="auto"/>
                    <w:left w:val="none" w:sz="0" w:space="0" w:color="auto"/>
                    <w:bottom w:val="none" w:sz="0" w:space="0" w:color="auto"/>
                    <w:right w:val="none" w:sz="0" w:space="0" w:color="auto"/>
                  </w:divBdr>
                  <w:divsChild>
                    <w:div w:id="386612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980820">
              <w:marLeft w:val="0"/>
              <w:marRight w:val="0"/>
              <w:marTop w:val="0"/>
              <w:marBottom w:val="0"/>
              <w:divBdr>
                <w:top w:val="none" w:sz="0" w:space="0" w:color="auto"/>
                <w:left w:val="none" w:sz="0" w:space="0" w:color="auto"/>
                <w:bottom w:val="none" w:sz="0" w:space="0" w:color="auto"/>
                <w:right w:val="none" w:sz="0" w:space="0" w:color="auto"/>
              </w:divBdr>
              <w:divsChild>
                <w:div w:id="1450855378">
                  <w:marLeft w:val="0"/>
                  <w:marRight w:val="0"/>
                  <w:marTop w:val="0"/>
                  <w:marBottom w:val="0"/>
                  <w:divBdr>
                    <w:top w:val="none" w:sz="0" w:space="0" w:color="auto"/>
                    <w:left w:val="none" w:sz="0" w:space="0" w:color="auto"/>
                    <w:bottom w:val="none" w:sz="0" w:space="0" w:color="auto"/>
                    <w:right w:val="none" w:sz="0" w:space="0" w:color="auto"/>
                  </w:divBdr>
                  <w:divsChild>
                    <w:div w:id="1580943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710306">
              <w:marLeft w:val="0"/>
              <w:marRight w:val="0"/>
              <w:marTop w:val="0"/>
              <w:marBottom w:val="0"/>
              <w:divBdr>
                <w:top w:val="none" w:sz="0" w:space="0" w:color="auto"/>
                <w:left w:val="none" w:sz="0" w:space="0" w:color="auto"/>
                <w:bottom w:val="none" w:sz="0" w:space="0" w:color="auto"/>
                <w:right w:val="none" w:sz="0" w:space="0" w:color="auto"/>
              </w:divBdr>
              <w:divsChild>
                <w:div w:id="2121022377">
                  <w:marLeft w:val="0"/>
                  <w:marRight w:val="0"/>
                  <w:marTop w:val="0"/>
                  <w:marBottom w:val="0"/>
                  <w:divBdr>
                    <w:top w:val="none" w:sz="0" w:space="0" w:color="auto"/>
                    <w:left w:val="none" w:sz="0" w:space="0" w:color="auto"/>
                    <w:bottom w:val="none" w:sz="0" w:space="0" w:color="auto"/>
                    <w:right w:val="none" w:sz="0" w:space="0" w:color="auto"/>
                  </w:divBdr>
                  <w:divsChild>
                    <w:div w:id="40095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153698">
              <w:marLeft w:val="0"/>
              <w:marRight w:val="0"/>
              <w:marTop w:val="0"/>
              <w:marBottom w:val="0"/>
              <w:divBdr>
                <w:top w:val="none" w:sz="0" w:space="0" w:color="auto"/>
                <w:left w:val="none" w:sz="0" w:space="0" w:color="auto"/>
                <w:bottom w:val="none" w:sz="0" w:space="0" w:color="auto"/>
                <w:right w:val="none" w:sz="0" w:space="0" w:color="auto"/>
              </w:divBdr>
              <w:divsChild>
                <w:div w:id="1397825941">
                  <w:marLeft w:val="0"/>
                  <w:marRight w:val="0"/>
                  <w:marTop w:val="0"/>
                  <w:marBottom w:val="0"/>
                  <w:divBdr>
                    <w:top w:val="none" w:sz="0" w:space="0" w:color="auto"/>
                    <w:left w:val="none" w:sz="0" w:space="0" w:color="auto"/>
                    <w:bottom w:val="none" w:sz="0" w:space="0" w:color="auto"/>
                    <w:right w:val="none" w:sz="0" w:space="0" w:color="auto"/>
                  </w:divBdr>
                </w:div>
              </w:divsChild>
            </w:div>
            <w:div w:id="1716390738">
              <w:marLeft w:val="0"/>
              <w:marRight w:val="0"/>
              <w:marTop w:val="0"/>
              <w:marBottom w:val="0"/>
              <w:divBdr>
                <w:top w:val="none" w:sz="0" w:space="0" w:color="auto"/>
                <w:left w:val="none" w:sz="0" w:space="0" w:color="auto"/>
                <w:bottom w:val="none" w:sz="0" w:space="0" w:color="auto"/>
                <w:right w:val="none" w:sz="0" w:space="0" w:color="auto"/>
              </w:divBdr>
              <w:divsChild>
                <w:div w:id="395476833">
                  <w:marLeft w:val="0"/>
                  <w:marRight w:val="0"/>
                  <w:marTop w:val="0"/>
                  <w:marBottom w:val="0"/>
                  <w:divBdr>
                    <w:top w:val="none" w:sz="0" w:space="0" w:color="auto"/>
                    <w:left w:val="none" w:sz="0" w:space="0" w:color="auto"/>
                    <w:bottom w:val="none" w:sz="0" w:space="0" w:color="auto"/>
                    <w:right w:val="none" w:sz="0" w:space="0" w:color="auto"/>
                  </w:divBdr>
                  <w:divsChild>
                    <w:div w:id="1572933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726851">
              <w:marLeft w:val="0"/>
              <w:marRight w:val="0"/>
              <w:marTop w:val="0"/>
              <w:marBottom w:val="0"/>
              <w:divBdr>
                <w:top w:val="none" w:sz="0" w:space="0" w:color="auto"/>
                <w:left w:val="none" w:sz="0" w:space="0" w:color="auto"/>
                <w:bottom w:val="none" w:sz="0" w:space="0" w:color="auto"/>
                <w:right w:val="none" w:sz="0" w:space="0" w:color="auto"/>
              </w:divBdr>
              <w:divsChild>
                <w:div w:id="648635782">
                  <w:marLeft w:val="0"/>
                  <w:marRight w:val="0"/>
                  <w:marTop w:val="0"/>
                  <w:marBottom w:val="0"/>
                  <w:divBdr>
                    <w:top w:val="none" w:sz="0" w:space="0" w:color="auto"/>
                    <w:left w:val="none" w:sz="0" w:space="0" w:color="auto"/>
                    <w:bottom w:val="none" w:sz="0" w:space="0" w:color="auto"/>
                    <w:right w:val="none" w:sz="0" w:space="0" w:color="auto"/>
                  </w:divBdr>
                  <w:divsChild>
                    <w:div w:id="1427576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348911">
              <w:marLeft w:val="0"/>
              <w:marRight w:val="0"/>
              <w:marTop w:val="0"/>
              <w:marBottom w:val="0"/>
              <w:divBdr>
                <w:top w:val="none" w:sz="0" w:space="0" w:color="auto"/>
                <w:left w:val="none" w:sz="0" w:space="0" w:color="auto"/>
                <w:bottom w:val="none" w:sz="0" w:space="0" w:color="auto"/>
                <w:right w:val="none" w:sz="0" w:space="0" w:color="auto"/>
              </w:divBdr>
              <w:divsChild>
                <w:div w:id="1782335175">
                  <w:marLeft w:val="0"/>
                  <w:marRight w:val="0"/>
                  <w:marTop w:val="0"/>
                  <w:marBottom w:val="0"/>
                  <w:divBdr>
                    <w:top w:val="none" w:sz="0" w:space="0" w:color="auto"/>
                    <w:left w:val="none" w:sz="0" w:space="0" w:color="auto"/>
                    <w:bottom w:val="none" w:sz="0" w:space="0" w:color="auto"/>
                    <w:right w:val="none" w:sz="0" w:space="0" w:color="auto"/>
                  </w:divBdr>
                </w:div>
              </w:divsChild>
            </w:div>
            <w:div w:id="1759983075">
              <w:marLeft w:val="0"/>
              <w:marRight w:val="0"/>
              <w:marTop w:val="0"/>
              <w:marBottom w:val="0"/>
              <w:divBdr>
                <w:top w:val="none" w:sz="0" w:space="0" w:color="auto"/>
                <w:left w:val="none" w:sz="0" w:space="0" w:color="auto"/>
                <w:bottom w:val="none" w:sz="0" w:space="0" w:color="auto"/>
                <w:right w:val="none" w:sz="0" w:space="0" w:color="auto"/>
              </w:divBdr>
              <w:divsChild>
                <w:div w:id="1892765697">
                  <w:marLeft w:val="0"/>
                  <w:marRight w:val="0"/>
                  <w:marTop w:val="0"/>
                  <w:marBottom w:val="0"/>
                  <w:divBdr>
                    <w:top w:val="none" w:sz="0" w:space="0" w:color="auto"/>
                    <w:left w:val="none" w:sz="0" w:space="0" w:color="auto"/>
                    <w:bottom w:val="none" w:sz="0" w:space="0" w:color="auto"/>
                    <w:right w:val="none" w:sz="0" w:space="0" w:color="auto"/>
                  </w:divBdr>
                  <w:divsChild>
                    <w:div w:id="108401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785531">
              <w:marLeft w:val="0"/>
              <w:marRight w:val="0"/>
              <w:marTop w:val="0"/>
              <w:marBottom w:val="0"/>
              <w:divBdr>
                <w:top w:val="none" w:sz="0" w:space="0" w:color="auto"/>
                <w:left w:val="none" w:sz="0" w:space="0" w:color="auto"/>
                <w:bottom w:val="none" w:sz="0" w:space="0" w:color="auto"/>
                <w:right w:val="none" w:sz="0" w:space="0" w:color="auto"/>
              </w:divBdr>
              <w:divsChild>
                <w:div w:id="1566337755">
                  <w:marLeft w:val="0"/>
                  <w:marRight w:val="0"/>
                  <w:marTop w:val="0"/>
                  <w:marBottom w:val="0"/>
                  <w:divBdr>
                    <w:top w:val="none" w:sz="0" w:space="0" w:color="auto"/>
                    <w:left w:val="none" w:sz="0" w:space="0" w:color="auto"/>
                    <w:bottom w:val="none" w:sz="0" w:space="0" w:color="auto"/>
                    <w:right w:val="none" w:sz="0" w:space="0" w:color="auto"/>
                  </w:divBdr>
                  <w:divsChild>
                    <w:div w:id="160484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459878">
              <w:marLeft w:val="0"/>
              <w:marRight w:val="0"/>
              <w:marTop w:val="0"/>
              <w:marBottom w:val="0"/>
              <w:divBdr>
                <w:top w:val="none" w:sz="0" w:space="0" w:color="auto"/>
                <w:left w:val="none" w:sz="0" w:space="0" w:color="auto"/>
                <w:bottom w:val="none" w:sz="0" w:space="0" w:color="auto"/>
                <w:right w:val="none" w:sz="0" w:space="0" w:color="auto"/>
              </w:divBdr>
              <w:divsChild>
                <w:div w:id="1109352337">
                  <w:marLeft w:val="0"/>
                  <w:marRight w:val="0"/>
                  <w:marTop w:val="0"/>
                  <w:marBottom w:val="0"/>
                  <w:divBdr>
                    <w:top w:val="none" w:sz="0" w:space="0" w:color="auto"/>
                    <w:left w:val="none" w:sz="0" w:space="0" w:color="auto"/>
                    <w:bottom w:val="none" w:sz="0" w:space="0" w:color="auto"/>
                    <w:right w:val="none" w:sz="0" w:space="0" w:color="auto"/>
                  </w:divBdr>
                  <w:divsChild>
                    <w:div w:id="157422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544494">
              <w:marLeft w:val="0"/>
              <w:marRight w:val="0"/>
              <w:marTop w:val="0"/>
              <w:marBottom w:val="0"/>
              <w:divBdr>
                <w:top w:val="none" w:sz="0" w:space="0" w:color="auto"/>
                <w:left w:val="none" w:sz="0" w:space="0" w:color="auto"/>
                <w:bottom w:val="none" w:sz="0" w:space="0" w:color="auto"/>
                <w:right w:val="none" w:sz="0" w:space="0" w:color="auto"/>
              </w:divBdr>
              <w:divsChild>
                <w:div w:id="1397631969">
                  <w:marLeft w:val="0"/>
                  <w:marRight w:val="0"/>
                  <w:marTop w:val="0"/>
                  <w:marBottom w:val="0"/>
                  <w:divBdr>
                    <w:top w:val="none" w:sz="0" w:space="0" w:color="auto"/>
                    <w:left w:val="none" w:sz="0" w:space="0" w:color="auto"/>
                    <w:bottom w:val="none" w:sz="0" w:space="0" w:color="auto"/>
                    <w:right w:val="none" w:sz="0" w:space="0" w:color="auto"/>
                  </w:divBdr>
                  <w:divsChild>
                    <w:div w:id="2025785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848890">
              <w:marLeft w:val="0"/>
              <w:marRight w:val="0"/>
              <w:marTop w:val="0"/>
              <w:marBottom w:val="0"/>
              <w:divBdr>
                <w:top w:val="none" w:sz="0" w:space="0" w:color="auto"/>
                <w:left w:val="none" w:sz="0" w:space="0" w:color="auto"/>
                <w:bottom w:val="none" w:sz="0" w:space="0" w:color="auto"/>
                <w:right w:val="none" w:sz="0" w:space="0" w:color="auto"/>
              </w:divBdr>
              <w:divsChild>
                <w:div w:id="78446832">
                  <w:marLeft w:val="0"/>
                  <w:marRight w:val="0"/>
                  <w:marTop w:val="0"/>
                  <w:marBottom w:val="0"/>
                  <w:divBdr>
                    <w:top w:val="none" w:sz="0" w:space="0" w:color="auto"/>
                    <w:left w:val="none" w:sz="0" w:space="0" w:color="auto"/>
                    <w:bottom w:val="none" w:sz="0" w:space="0" w:color="auto"/>
                    <w:right w:val="none" w:sz="0" w:space="0" w:color="auto"/>
                  </w:divBdr>
                  <w:divsChild>
                    <w:div w:id="270672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007379">
              <w:marLeft w:val="0"/>
              <w:marRight w:val="0"/>
              <w:marTop w:val="0"/>
              <w:marBottom w:val="0"/>
              <w:divBdr>
                <w:top w:val="none" w:sz="0" w:space="0" w:color="auto"/>
                <w:left w:val="none" w:sz="0" w:space="0" w:color="auto"/>
                <w:bottom w:val="none" w:sz="0" w:space="0" w:color="auto"/>
                <w:right w:val="none" w:sz="0" w:space="0" w:color="auto"/>
              </w:divBdr>
              <w:divsChild>
                <w:div w:id="574976037">
                  <w:marLeft w:val="0"/>
                  <w:marRight w:val="0"/>
                  <w:marTop w:val="0"/>
                  <w:marBottom w:val="0"/>
                  <w:divBdr>
                    <w:top w:val="none" w:sz="0" w:space="0" w:color="auto"/>
                    <w:left w:val="none" w:sz="0" w:space="0" w:color="auto"/>
                    <w:bottom w:val="none" w:sz="0" w:space="0" w:color="auto"/>
                    <w:right w:val="none" w:sz="0" w:space="0" w:color="auto"/>
                  </w:divBdr>
                  <w:divsChild>
                    <w:div w:id="1058868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039141">
              <w:marLeft w:val="0"/>
              <w:marRight w:val="0"/>
              <w:marTop w:val="0"/>
              <w:marBottom w:val="0"/>
              <w:divBdr>
                <w:top w:val="none" w:sz="0" w:space="0" w:color="auto"/>
                <w:left w:val="none" w:sz="0" w:space="0" w:color="auto"/>
                <w:bottom w:val="none" w:sz="0" w:space="0" w:color="auto"/>
                <w:right w:val="none" w:sz="0" w:space="0" w:color="auto"/>
              </w:divBdr>
              <w:divsChild>
                <w:div w:id="1739747199">
                  <w:marLeft w:val="0"/>
                  <w:marRight w:val="0"/>
                  <w:marTop w:val="0"/>
                  <w:marBottom w:val="0"/>
                  <w:divBdr>
                    <w:top w:val="none" w:sz="0" w:space="0" w:color="auto"/>
                    <w:left w:val="none" w:sz="0" w:space="0" w:color="auto"/>
                    <w:bottom w:val="none" w:sz="0" w:space="0" w:color="auto"/>
                    <w:right w:val="none" w:sz="0" w:space="0" w:color="auto"/>
                  </w:divBdr>
                  <w:divsChild>
                    <w:div w:id="141054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090438">
              <w:marLeft w:val="0"/>
              <w:marRight w:val="0"/>
              <w:marTop w:val="0"/>
              <w:marBottom w:val="0"/>
              <w:divBdr>
                <w:top w:val="none" w:sz="0" w:space="0" w:color="auto"/>
                <w:left w:val="none" w:sz="0" w:space="0" w:color="auto"/>
                <w:bottom w:val="none" w:sz="0" w:space="0" w:color="auto"/>
                <w:right w:val="none" w:sz="0" w:space="0" w:color="auto"/>
              </w:divBdr>
              <w:divsChild>
                <w:div w:id="750271735">
                  <w:marLeft w:val="0"/>
                  <w:marRight w:val="0"/>
                  <w:marTop w:val="0"/>
                  <w:marBottom w:val="0"/>
                  <w:divBdr>
                    <w:top w:val="none" w:sz="0" w:space="0" w:color="auto"/>
                    <w:left w:val="none" w:sz="0" w:space="0" w:color="auto"/>
                    <w:bottom w:val="none" w:sz="0" w:space="0" w:color="auto"/>
                    <w:right w:val="none" w:sz="0" w:space="0" w:color="auto"/>
                  </w:divBdr>
                  <w:divsChild>
                    <w:div w:id="82412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830095">
              <w:marLeft w:val="0"/>
              <w:marRight w:val="0"/>
              <w:marTop w:val="0"/>
              <w:marBottom w:val="0"/>
              <w:divBdr>
                <w:top w:val="none" w:sz="0" w:space="0" w:color="auto"/>
                <w:left w:val="none" w:sz="0" w:space="0" w:color="auto"/>
                <w:bottom w:val="none" w:sz="0" w:space="0" w:color="auto"/>
                <w:right w:val="none" w:sz="0" w:space="0" w:color="auto"/>
              </w:divBdr>
              <w:divsChild>
                <w:div w:id="1663583880">
                  <w:marLeft w:val="0"/>
                  <w:marRight w:val="0"/>
                  <w:marTop w:val="0"/>
                  <w:marBottom w:val="0"/>
                  <w:divBdr>
                    <w:top w:val="none" w:sz="0" w:space="0" w:color="auto"/>
                    <w:left w:val="none" w:sz="0" w:space="0" w:color="auto"/>
                    <w:bottom w:val="none" w:sz="0" w:space="0" w:color="auto"/>
                    <w:right w:val="none" w:sz="0" w:space="0" w:color="auto"/>
                  </w:divBdr>
                  <w:divsChild>
                    <w:div w:id="270356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560940">
              <w:marLeft w:val="0"/>
              <w:marRight w:val="0"/>
              <w:marTop w:val="0"/>
              <w:marBottom w:val="0"/>
              <w:divBdr>
                <w:top w:val="none" w:sz="0" w:space="0" w:color="auto"/>
                <w:left w:val="none" w:sz="0" w:space="0" w:color="auto"/>
                <w:bottom w:val="none" w:sz="0" w:space="0" w:color="auto"/>
                <w:right w:val="none" w:sz="0" w:space="0" w:color="auto"/>
              </w:divBdr>
              <w:divsChild>
                <w:div w:id="783814897">
                  <w:marLeft w:val="0"/>
                  <w:marRight w:val="0"/>
                  <w:marTop w:val="0"/>
                  <w:marBottom w:val="0"/>
                  <w:divBdr>
                    <w:top w:val="none" w:sz="0" w:space="0" w:color="auto"/>
                    <w:left w:val="none" w:sz="0" w:space="0" w:color="auto"/>
                    <w:bottom w:val="none" w:sz="0" w:space="0" w:color="auto"/>
                    <w:right w:val="none" w:sz="0" w:space="0" w:color="auto"/>
                  </w:divBdr>
                  <w:divsChild>
                    <w:div w:id="50405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6983173">
              <w:marLeft w:val="0"/>
              <w:marRight w:val="0"/>
              <w:marTop w:val="0"/>
              <w:marBottom w:val="0"/>
              <w:divBdr>
                <w:top w:val="none" w:sz="0" w:space="0" w:color="auto"/>
                <w:left w:val="none" w:sz="0" w:space="0" w:color="auto"/>
                <w:bottom w:val="none" w:sz="0" w:space="0" w:color="auto"/>
                <w:right w:val="none" w:sz="0" w:space="0" w:color="auto"/>
              </w:divBdr>
              <w:divsChild>
                <w:div w:id="1151168102">
                  <w:marLeft w:val="0"/>
                  <w:marRight w:val="0"/>
                  <w:marTop w:val="0"/>
                  <w:marBottom w:val="0"/>
                  <w:divBdr>
                    <w:top w:val="none" w:sz="0" w:space="0" w:color="auto"/>
                    <w:left w:val="none" w:sz="0" w:space="0" w:color="auto"/>
                    <w:bottom w:val="none" w:sz="0" w:space="0" w:color="auto"/>
                    <w:right w:val="none" w:sz="0" w:space="0" w:color="auto"/>
                  </w:divBdr>
                  <w:divsChild>
                    <w:div w:id="1813474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019941">
              <w:marLeft w:val="0"/>
              <w:marRight w:val="0"/>
              <w:marTop w:val="0"/>
              <w:marBottom w:val="0"/>
              <w:divBdr>
                <w:top w:val="none" w:sz="0" w:space="0" w:color="auto"/>
                <w:left w:val="none" w:sz="0" w:space="0" w:color="auto"/>
                <w:bottom w:val="none" w:sz="0" w:space="0" w:color="auto"/>
                <w:right w:val="none" w:sz="0" w:space="0" w:color="auto"/>
              </w:divBdr>
              <w:divsChild>
                <w:div w:id="40323093">
                  <w:marLeft w:val="0"/>
                  <w:marRight w:val="0"/>
                  <w:marTop w:val="0"/>
                  <w:marBottom w:val="0"/>
                  <w:divBdr>
                    <w:top w:val="none" w:sz="0" w:space="0" w:color="auto"/>
                    <w:left w:val="none" w:sz="0" w:space="0" w:color="auto"/>
                    <w:bottom w:val="none" w:sz="0" w:space="0" w:color="auto"/>
                    <w:right w:val="none" w:sz="0" w:space="0" w:color="auto"/>
                  </w:divBdr>
                  <w:divsChild>
                    <w:div w:id="1179390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4045461">
              <w:marLeft w:val="0"/>
              <w:marRight w:val="0"/>
              <w:marTop w:val="0"/>
              <w:marBottom w:val="0"/>
              <w:divBdr>
                <w:top w:val="none" w:sz="0" w:space="0" w:color="auto"/>
                <w:left w:val="none" w:sz="0" w:space="0" w:color="auto"/>
                <w:bottom w:val="none" w:sz="0" w:space="0" w:color="auto"/>
                <w:right w:val="none" w:sz="0" w:space="0" w:color="auto"/>
              </w:divBdr>
              <w:divsChild>
                <w:div w:id="645201976">
                  <w:marLeft w:val="0"/>
                  <w:marRight w:val="0"/>
                  <w:marTop w:val="0"/>
                  <w:marBottom w:val="0"/>
                  <w:divBdr>
                    <w:top w:val="none" w:sz="0" w:space="0" w:color="auto"/>
                    <w:left w:val="none" w:sz="0" w:space="0" w:color="auto"/>
                    <w:bottom w:val="none" w:sz="0" w:space="0" w:color="auto"/>
                    <w:right w:val="none" w:sz="0" w:space="0" w:color="auto"/>
                  </w:divBdr>
                  <w:divsChild>
                    <w:div w:id="17931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97791">
              <w:marLeft w:val="0"/>
              <w:marRight w:val="0"/>
              <w:marTop w:val="0"/>
              <w:marBottom w:val="0"/>
              <w:divBdr>
                <w:top w:val="none" w:sz="0" w:space="0" w:color="auto"/>
                <w:left w:val="none" w:sz="0" w:space="0" w:color="auto"/>
                <w:bottom w:val="none" w:sz="0" w:space="0" w:color="auto"/>
                <w:right w:val="none" w:sz="0" w:space="0" w:color="auto"/>
              </w:divBdr>
              <w:divsChild>
                <w:div w:id="1925793783">
                  <w:marLeft w:val="0"/>
                  <w:marRight w:val="0"/>
                  <w:marTop w:val="0"/>
                  <w:marBottom w:val="0"/>
                  <w:divBdr>
                    <w:top w:val="none" w:sz="0" w:space="0" w:color="auto"/>
                    <w:left w:val="none" w:sz="0" w:space="0" w:color="auto"/>
                    <w:bottom w:val="none" w:sz="0" w:space="0" w:color="auto"/>
                    <w:right w:val="none" w:sz="0" w:space="0" w:color="auto"/>
                  </w:divBdr>
                  <w:divsChild>
                    <w:div w:id="1311866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398573">
              <w:marLeft w:val="0"/>
              <w:marRight w:val="0"/>
              <w:marTop w:val="0"/>
              <w:marBottom w:val="0"/>
              <w:divBdr>
                <w:top w:val="none" w:sz="0" w:space="0" w:color="auto"/>
                <w:left w:val="none" w:sz="0" w:space="0" w:color="auto"/>
                <w:bottom w:val="none" w:sz="0" w:space="0" w:color="auto"/>
                <w:right w:val="none" w:sz="0" w:space="0" w:color="auto"/>
              </w:divBdr>
              <w:divsChild>
                <w:div w:id="1813250762">
                  <w:marLeft w:val="0"/>
                  <w:marRight w:val="0"/>
                  <w:marTop w:val="0"/>
                  <w:marBottom w:val="0"/>
                  <w:divBdr>
                    <w:top w:val="none" w:sz="0" w:space="0" w:color="auto"/>
                    <w:left w:val="none" w:sz="0" w:space="0" w:color="auto"/>
                    <w:bottom w:val="none" w:sz="0" w:space="0" w:color="auto"/>
                    <w:right w:val="none" w:sz="0" w:space="0" w:color="auto"/>
                  </w:divBdr>
                  <w:divsChild>
                    <w:div w:id="88370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670963">
              <w:marLeft w:val="0"/>
              <w:marRight w:val="0"/>
              <w:marTop w:val="0"/>
              <w:marBottom w:val="0"/>
              <w:divBdr>
                <w:top w:val="none" w:sz="0" w:space="0" w:color="auto"/>
                <w:left w:val="none" w:sz="0" w:space="0" w:color="auto"/>
                <w:bottom w:val="none" w:sz="0" w:space="0" w:color="auto"/>
                <w:right w:val="none" w:sz="0" w:space="0" w:color="auto"/>
              </w:divBdr>
              <w:divsChild>
                <w:div w:id="1558591348">
                  <w:marLeft w:val="0"/>
                  <w:marRight w:val="0"/>
                  <w:marTop w:val="0"/>
                  <w:marBottom w:val="0"/>
                  <w:divBdr>
                    <w:top w:val="none" w:sz="0" w:space="0" w:color="auto"/>
                    <w:left w:val="none" w:sz="0" w:space="0" w:color="auto"/>
                    <w:bottom w:val="none" w:sz="0" w:space="0" w:color="auto"/>
                    <w:right w:val="none" w:sz="0" w:space="0" w:color="auto"/>
                  </w:divBdr>
                  <w:divsChild>
                    <w:div w:id="128635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6477506">
      <w:bodyDiv w:val="1"/>
      <w:marLeft w:val="0"/>
      <w:marRight w:val="0"/>
      <w:marTop w:val="0"/>
      <w:marBottom w:val="0"/>
      <w:divBdr>
        <w:top w:val="none" w:sz="0" w:space="0" w:color="auto"/>
        <w:left w:val="none" w:sz="0" w:space="0" w:color="auto"/>
        <w:bottom w:val="none" w:sz="0" w:space="0" w:color="auto"/>
        <w:right w:val="none" w:sz="0" w:space="0" w:color="auto"/>
      </w:divBdr>
    </w:div>
    <w:div w:id="383220438">
      <w:bodyDiv w:val="1"/>
      <w:marLeft w:val="0"/>
      <w:marRight w:val="0"/>
      <w:marTop w:val="0"/>
      <w:marBottom w:val="0"/>
      <w:divBdr>
        <w:top w:val="none" w:sz="0" w:space="0" w:color="auto"/>
        <w:left w:val="none" w:sz="0" w:space="0" w:color="auto"/>
        <w:bottom w:val="none" w:sz="0" w:space="0" w:color="auto"/>
        <w:right w:val="none" w:sz="0" w:space="0" w:color="auto"/>
      </w:divBdr>
    </w:div>
    <w:div w:id="412698692">
      <w:bodyDiv w:val="1"/>
      <w:marLeft w:val="0"/>
      <w:marRight w:val="0"/>
      <w:marTop w:val="0"/>
      <w:marBottom w:val="0"/>
      <w:divBdr>
        <w:top w:val="none" w:sz="0" w:space="0" w:color="auto"/>
        <w:left w:val="none" w:sz="0" w:space="0" w:color="auto"/>
        <w:bottom w:val="none" w:sz="0" w:space="0" w:color="auto"/>
        <w:right w:val="none" w:sz="0" w:space="0" w:color="auto"/>
      </w:divBdr>
    </w:div>
    <w:div w:id="419377837">
      <w:bodyDiv w:val="1"/>
      <w:marLeft w:val="0"/>
      <w:marRight w:val="0"/>
      <w:marTop w:val="0"/>
      <w:marBottom w:val="0"/>
      <w:divBdr>
        <w:top w:val="none" w:sz="0" w:space="0" w:color="auto"/>
        <w:left w:val="none" w:sz="0" w:space="0" w:color="auto"/>
        <w:bottom w:val="none" w:sz="0" w:space="0" w:color="auto"/>
        <w:right w:val="none" w:sz="0" w:space="0" w:color="auto"/>
      </w:divBdr>
    </w:div>
    <w:div w:id="528959353">
      <w:bodyDiv w:val="1"/>
      <w:marLeft w:val="0"/>
      <w:marRight w:val="0"/>
      <w:marTop w:val="0"/>
      <w:marBottom w:val="0"/>
      <w:divBdr>
        <w:top w:val="none" w:sz="0" w:space="0" w:color="auto"/>
        <w:left w:val="none" w:sz="0" w:space="0" w:color="auto"/>
        <w:bottom w:val="none" w:sz="0" w:space="0" w:color="auto"/>
        <w:right w:val="none" w:sz="0" w:space="0" w:color="auto"/>
      </w:divBdr>
    </w:div>
    <w:div w:id="560864905">
      <w:bodyDiv w:val="1"/>
      <w:marLeft w:val="0"/>
      <w:marRight w:val="0"/>
      <w:marTop w:val="0"/>
      <w:marBottom w:val="0"/>
      <w:divBdr>
        <w:top w:val="none" w:sz="0" w:space="0" w:color="auto"/>
        <w:left w:val="none" w:sz="0" w:space="0" w:color="auto"/>
        <w:bottom w:val="none" w:sz="0" w:space="0" w:color="auto"/>
        <w:right w:val="none" w:sz="0" w:space="0" w:color="auto"/>
      </w:divBdr>
      <w:divsChild>
        <w:div w:id="183173244">
          <w:marLeft w:val="0"/>
          <w:marRight w:val="0"/>
          <w:marTop w:val="0"/>
          <w:marBottom w:val="0"/>
          <w:divBdr>
            <w:top w:val="none" w:sz="0" w:space="0" w:color="auto"/>
            <w:left w:val="none" w:sz="0" w:space="0" w:color="auto"/>
            <w:bottom w:val="none" w:sz="0" w:space="0" w:color="auto"/>
            <w:right w:val="none" w:sz="0" w:space="0" w:color="auto"/>
          </w:divBdr>
          <w:divsChild>
            <w:div w:id="209728266">
              <w:marLeft w:val="0"/>
              <w:marRight w:val="0"/>
              <w:marTop w:val="150"/>
              <w:marBottom w:val="150"/>
              <w:divBdr>
                <w:top w:val="none" w:sz="0" w:space="0" w:color="auto"/>
                <w:left w:val="none" w:sz="0" w:space="0" w:color="auto"/>
                <w:bottom w:val="none" w:sz="0" w:space="0" w:color="auto"/>
                <w:right w:val="none" w:sz="0" w:space="0" w:color="auto"/>
              </w:divBdr>
              <w:divsChild>
                <w:div w:id="1166477663">
                  <w:marLeft w:val="300"/>
                  <w:marRight w:val="0"/>
                  <w:marTop w:val="75"/>
                  <w:marBottom w:val="0"/>
                  <w:divBdr>
                    <w:top w:val="none" w:sz="0" w:space="0" w:color="auto"/>
                    <w:left w:val="none" w:sz="0" w:space="0" w:color="auto"/>
                    <w:bottom w:val="none" w:sz="0" w:space="0" w:color="auto"/>
                    <w:right w:val="none" w:sz="0" w:space="0" w:color="auto"/>
                  </w:divBdr>
                  <w:divsChild>
                    <w:div w:id="900406462">
                      <w:marLeft w:val="750"/>
                      <w:marRight w:val="0"/>
                      <w:marTop w:val="0"/>
                      <w:marBottom w:val="0"/>
                      <w:divBdr>
                        <w:top w:val="none" w:sz="0" w:space="0" w:color="auto"/>
                        <w:left w:val="none" w:sz="0" w:space="0" w:color="auto"/>
                        <w:bottom w:val="none" w:sz="0" w:space="0" w:color="auto"/>
                        <w:right w:val="none" w:sz="0" w:space="0" w:color="auto"/>
                      </w:divBdr>
                    </w:div>
                  </w:divsChild>
                </w:div>
                <w:div w:id="1213930380">
                  <w:marLeft w:val="300"/>
                  <w:marRight w:val="0"/>
                  <w:marTop w:val="75"/>
                  <w:marBottom w:val="0"/>
                  <w:divBdr>
                    <w:top w:val="none" w:sz="0" w:space="0" w:color="auto"/>
                    <w:left w:val="none" w:sz="0" w:space="0" w:color="auto"/>
                    <w:bottom w:val="none" w:sz="0" w:space="0" w:color="auto"/>
                    <w:right w:val="none" w:sz="0" w:space="0" w:color="auto"/>
                  </w:divBdr>
                  <w:divsChild>
                    <w:div w:id="95949517">
                      <w:marLeft w:val="750"/>
                      <w:marRight w:val="0"/>
                      <w:marTop w:val="0"/>
                      <w:marBottom w:val="0"/>
                      <w:divBdr>
                        <w:top w:val="none" w:sz="0" w:space="0" w:color="auto"/>
                        <w:left w:val="none" w:sz="0" w:space="0" w:color="auto"/>
                        <w:bottom w:val="none" w:sz="0" w:space="0" w:color="auto"/>
                        <w:right w:val="none" w:sz="0" w:space="0" w:color="auto"/>
                      </w:divBdr>
                    </w:div>
                  </w:divsChild>
                </w:div>
                <w:div w:id="1372652647">
                  <w:marLeft w:val="300"/>
                  <w:marRight w:val="0"/>
                  <w:marTop w:val="75"/>
                  <w:marBottom w:val="0"/>
                  <w:divBdr>
                    <w:top w:val="none" w:sz="0" w:space="0" w:color="auto"/>
                    <w:left w:val="none" w:sz="0" w:space="0" w:color="auto"/>
                    <w:bottom w:val="none" w:sz="0" w:space="0" w:color="auto"/>
                    <w:right w:val="none" w:sz="0" w:space="0" w:color="auto"/>
                  </w:divBdr>
                </w:div>
                <w:div w:id="1641378862">
                  <w:marLeft w:val="300"/>
                  <w:marRight w:val="0"/>
                  <w:marTop w:val="75"/>
                  <w:marBottom w:val="0"/>
                  <w:divBdr>
                    <w:top w:val="none" w:sz="0" w:space="0" w:color="auto"/>
                    <w:left w:val="none" w:sz="0" w:space="0" w:color="auto"/>
                    <w:bottom w:val="none" w:sz="0" w:space="0" w:color="auto"/>
                    <w:right w:val="none" w:sz="0" w:space="0" w:color="auto"/>
                  </w:divBdr>
                  <w:divsChild>
                    <w:div w:id="139736175">
                      <w:marLeft w:val="750"/>
                      <w:marRight w:val="0"/>
                      <w:marTop w:val="0"/>
                      <w:marBottom w:val="0"/>
                      <w:divBdr>
                        <w:top w:val="none" w:sz="0" w:space="0" w:color="auto"/>
                        <w:left w:val="none" w:sz="0" w:space="0" w:color="auto"/>
                        <w:bottom w:val="none" w:sz="0" w:space="0" w:color="auto"/>
                        <w:right w:val="none" w:sz="0" w:space="0" w:color="auto"/>
                      </w:divBdr>
                    </w:div>
                    <w:div w:id="375617312">
                      <w:marLeft w:val="750"/>
                      <w:marRight w:val="0"/>
                      <w:marTop w:val="0"/>
                      <w:marBottom w:val="0"/>
                      <w:divBdr>
                        <w:top w:val="none" w:sz="0" w:space="0" w:color="auto"/>
                        <w:left w:val="none" w:sz="0" w:space="0" w:color="auto"/>
                        <w:bottom w:val="none" w:sz="0" w:space="0" w:color="auto"/>
                        <w:right w:val="none" w:sz="0" w:space="0" w:color="auto"/>
                      </w:divBdr>
                    </w:div>
                    <w:div w:id="949700318">
                      <w:marLeft w:val="750"/>
                      <w:marRight w:val="0"/>
                      <w:marTop w:val="0"/>
                      <w:marBottom w:val="0"/>
                      <w:divBdr>
                        <w:top w:val="none" w:sz="0" w:space="0" w:color="auto"/>
                        <w:left w:val="none" w:sz="0" w:space="0" w:color="auto"/>
                        <w:bottom w:val="none" w:sz="0" w:space="0" w:color="auto"/>
                        <w:right w:val="none" w:sz="0" w:space="0" w:color="auto"/>
                      </w:divBdr>
                    </w:div>
                    <w:div w:id="1141194929">
                      <w:marLeft w:val="750"/>
                      <w:marRight w:val="0"/>
                      <w:marTop w:val="0"/>
                      <w:marBottom w:val="0"/>
                      <w:divBdr>
                        <w:top w:val="none" w:sz="0" w:space="0" w:color="auto"/>
                        <w:left w:val="none" w:sz="0" w:space="0" w:color="auto"/>
                        <w:bottom w:val="none" w:sz="0" w:space="0" w:color="auto"/>
                        <w:right w:val="none" w:sz="0" w:space="0" w:color="auto"/>
                      </w:divBdr>
                    </w:div>
                    <w:div w:id="1635402293">
                      <w:marLeft w:val="750"/>
                      <w:marRight w:val="0"/>
                      <w:marTop w:val="0"/>
                      <w:marBottom w:val="0"/>
                      <w:divBdr>
                        <w:top w:val="none" w:sz="0" w:space="0" w:color="auto"/>
                        <w:left w:val="none" w:sz="0" w:space="0" w:color="auto"/>
                        <w:bottom w:val="none" w:sz="0" w:space="0" w:color="auto"/>
                        <w:right w:val="none" w:sz="0" w:space="0" w:color="auto"/>
                      </w:divBdr>
                    </w:div>
                  </w:divsChild>
                </w:div>
                <w:div w:id="1976644653">
                  <w:marLeft w:val="300"/>
                  <w:marRight w:val="0"/>
                  <w:marTop w:val="75"/>
                  <w:marBottom w:val="0"/>
                  <w:divBdr>
                    <w:top w:val="none" w:sz="0" w:space="0" w:color="auto"/>
                    <w:left w:val="none" w:sz="0" w:space="0" w:color="auto"/>
                    <w:bottom w:val="none" w:sz="0" w:space="0" w:color="auto"/>
                    <w:right w:val="none" w:sz="0" w:space="0" w:color="auto"/>
                  </w:divBdr>
                  <w:divsChild>
                    <w:div w:id="919870986">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294651327">
              <w:marLeft w:val="0"/>
              <w:marRight w:val="0"/>
              <w:marTop w:val="150"/>
              <w:marBottom w:val="150"/>
              <w:divBdr>
                <w:top w:val="none" w:sz="0" w:space="0" w:color="auto"/>
                <w:left w:val="none" w:sz="0" w:space="0" w:color="auto"/>
                <w:bottom w:val="none" w:sz="0" w:space="0" w:color="auto"/>
                <w:right w:val="none" w:sz="0" w:space="0" w:color="auto"/>
              </w:divBdr>
              <w:divsChild>
                <w:div w:id="142507862">
                  <w:marLeft w:val="300"/>
                  <w:marRight w:val="0"/>
                  <w:marTop w:val="75"/>
                  <w:marBottom w:val="0"/>
                  <w:divBdr>
                    <w:top w:val="none" w:sz="0" w:space="0" w:color="auto"/>
                    <w:left w:val="none" w:sz="0" w:space="0" w:color="auto"/>
                    <w:bottom w:val="none" w:sz="0" w:space="0" w:color="auto"/>
                    <w:right w:val="none" w:sz="0" w:space="0" w:color="auto"/>
                  </w:divBdr>
                  <w:divsChild>
                    <w:div w:id="1182933722">
                      <w:marLeft w:val="750"/>
                      <w:marRight w:val="0"/>
                      <w:marTop w:val="0"/>
                      <w:marBottom w:val="0"/>
                      <w:divBdr>
                        <w:top w:val="none" w:sz="0" w:space="0" w:color="auto"/>
                        <w:left w:val="none" w:sz="0" w:space="0" w:color="auto"/>
                        <w:bottom w:val="none" w:sz="0" w:space="0" w:color="auto"/>
                        <w:right w:val="none" w:sz="0" w:space="0" w:color="auto"/>
                      </w:divBdr>
                    </w:div>
                  </w:divsChild>
                </w:div>
                <w:div w:id="166410550">
                  <w:marLeft w:val="300"/>
                  <w:marRight w:val="0"/>
                  <w:marTop w:val="75"/>
                  <w:marBottom w:val="0"/>
                  <w:divBdr>
                    <w:top w:val="none" w:sz="0" w:space="0" w:color="auto"/>
                    <w:left w:val="none" w:sz="0" w:space="0" w:color="auto"/>
                    <w:bottom w:val="none" w:sz="0" w:space="0" w:color="auto"/>
                    <w:right w:val="none" w:sz="0" w:space="0" w:color="auto"/>
                  </w:divBdr>
                  <w:divsChild>
                    <w:div w:id="1007444375">
                      <w:marLeft w:val="750"/>
                      <w:marRight w:val="0"/>
                      <w:marTop w:val="0"/>
                      <w:marBottom w:val="0"/>
                      <w:divBdr>
                        <w:top w:val="none" w:sz="0" w:space="0" w:color="auto"/>
                        <w:left w:val="none" w:sz="0" w:space="0" w:color="auto"/>
                        <w:bottom w:val="none" w:sz="0" w:space="0" w:color="auto"/>
                        <w:right w:val="none" w:sz="0" w:space="0" w:color="auto"/>
                      </w:divBdr>
                    </w:div>
                  </w:divsChild>
                </w:div>
                <w:div w:id="177083222">
                  <w:marLeft w:val="300"/>
                  <w:marRight w:val="0"/>
                  <w:marTop w:val="75"/>
                  <w:marBottom w:val="0"/>
                  <w:divBdr>
                    <w:top w:val="none" w:sz="0" w:space="0" w:color="auto"/>
                    <w:left w:val="none" w:sz="0" w:space="0" w:color="auto"/>
                    <w:bottom w:val="none" w:sz="0" w:space="0" w:color="auto"/>
                    <w:right w:val="none" w:sz="0" w:space="0" w:color="auto"/>
                  </w:divBdr>
                  <w:divsChild>
                    <w:div w:id="490953356">
                      <w:marLeft w:val="750"/>
                      <w:marRight w:val="0"/>
                      <w:marTop w:val="0"/>
                      <w:marBottom w:val="0"/>
                      <w:divBdr>
                        <w:top w:val="none" w:sz="0" w:space="0" w:color="auto"/>
                        <w:left w:val="none" w:sz="0" w:space="0" w:color="auto"/>
                        <w:bottom w:val="none" w:sz="0" w:space="0" w:color="auto"/>
                        <w:right w:val="none" w:sz="0" w:space="0" w:color="auto"/>
                      </w:divBdr>
                    </w:div>
                    <w:div w:id="1460412508">
                      <w:marLeft w:val="750"/>
                      <w:marRight w:val="0"/>
                      <w:marTop w:val="0"/>
                      <w:marBottom w:val="0"/>
                      <w:divBdr>
                        <w:top w:val="none" w:sz="0" w:space="0" w:color="auto"/>
                        <w:left w:val="none" w:sz="0" w:space="0" w:color="auto"/>
                        <w:bottom w:val="none" w:sz="0" w:space="0" w:color="auto"/>
                        <w:right w:val="none" w:sz="0" w:space="0" w:color="auto"/>
                      </w:divBdr>
                    </w:div>
                  </w:divsChild>
                </w:div>
                <w:div w:id="213586160">
                  <w:marLeft w:val="300"/>
                  <w:marRight w:val="0"/>
                  <w:marTop w:val="75"/>
                  <w:marBottom w:val="0"/>
                  <w:divBdr>
                    <w:top w:val="none" w:sz="0" w:space="0" w:color="auto"/>
                    <w:left w:val="none" w:sz="0" w:space="0" w:color="auto"/>
                    <w:bottom w:val="none" w:sz="0" w:space="0" w:color="auto"/>
                    <w:right w:val="none" w:sz="0" w:space="0" w:color="auto"/>
                  </w:divBdr>
                  <w:divsChild>
                    <w:div w:id="1969387128">
                      <w:marLeft w:val="750"/>
                      <w:marRight w:val="0"/>
                      <w:marTop w:val="0"/>
                      <w:marBottom w:val="0"/>
                      <w:divBdr>
                        <w:top w:val="none" w:sz="0" w:space="0" w:color="auto"/>
                        <w:left w:val="none" w:sz="0" w:space="0" w:color="auto"/>
                        <w:bottom w:val="none" w:sz="0" w:space="0" w:color="auto"/>
                        <w:right w:val="none" w:sz="0" w:space="0" w:color="auto"/>
                      </w:divBdr>
                    </w:div>
                  </w:divsChild>
                </w:div>
                <w:div w:id="217480363">
                  <w:marLeft w:val="300"/>
                  <w:marRight w:val="0"/>
                  <w:marTop w:val="75"/>
                  <w:marBottom w:val="0"/>
                  <w:divBdr>
                    <w:top w:val="none" w:sz="0" w:space="0" w:color="auto"/>
                    <w:left w:val="none" w:sz="0" w:space="0" w:color="auto"/>
                    <w:bottom w:val="none" w:sz="0" w:space="0" w:color="auto"/>
                    <w:right w:val="none" w:sz="0" w:space="0" w:color="auto"/>
                  </w:divBdr>
                  <w:divsChild>
                    <w:div w:id="1073551425">
                      <w:marLeft w:val="750"/>
                      <w:marRight w:val="0"/>
                      <w:marTop w:val="0"/>
                      <w:marBottom w:val="0"/>
                      <w:divBdr>
                        <w:top w:val="none" w:sz="0" w:space="0" w:color="auto"/>
                        <w:left w:val="none" w:sz="0" w:space="0" w:color="auto"/>
                        <w:bottom w:val="none" w:sz="0" w:space="0" w:color="auto"/>
                        <w:right w:val="none" w:sz="0" w:space="0" w:color="auto"/>
                      </w:divBdr>
                    </w:div>
                  </w:divsChild>
                </w:div>
                <w:div w:id="229391064">
                  <w:marLeft w:val="300"/>
                  <w:marRight w:val="0"/>
                  <w:marTop w:val="75"/>
                  <w:marBottom w:val="0"/>
                  <w:divBdr>
                    <w:top w:val="none" w:sz="0" w:space="0" w:color="auto"/>
                    <w:left w:val="none" w:sz="0" w:space="0" w:color="auto"/>
                    <w:bottom w:val="none" w:sz="0" w:space="0" w:color="auto"/>
                    <w:right w:val="none" w:sz="0" w:space="0" w:color="auto"/>
                  </w:divBdr>
                  <w:divsChild>
                    <w:div w:id="125507774">
                      <w:marLeft w:val="750"/>
                      <w:marRight w:val="0"/>
                      <w:marTop w:val="0"/>
                      <w:marBottom w:val="0"/>
                      <w:divBdr>
                        <w:top w:val="none" w:sz="0" w:space="0" w:color="auto"/>
                        <w:left w:val="none" w:sz="0" w:space="0" w:color="auto"/>
                        <w:bottom w:val="none" w:sz="0" w:space="0" w:color="auto"/>
                        <w:right w:val="none" w:sz="0" w:space="0" w:color="auto"/>
                      </w:divBdr>
                    </w:div>
                    <w:div w:id="912816205">
                      <w:marLeft w:val="750"/>
                      <w:marRight w:val="0"/>
                      <w:marTop w:val="0"/>
                      <w:marBottom w:val="0"/>
                      <w:divBdr>
                        <w:top w:val="none" w:sz="0" w:space="0" w:color="auto"/>
                        <w:left w:val="none" w:sz="0" w:space="0" w:color="auto"/>
                        <w:bottom w:val="none" w:sz="0" w:space="0" w:color="auto"/>
                        <w:right w:val="none" w:sz="0" w:space="0" w:color="auto"/>
                      </w:divBdr>
                    </w:div>
                    <w:div w:id="1242518230">
                      <w:marLeft w:val="750"/>
                      <w:marRight w:val="0"/>
                      <w:marTop w:val="0"/>
                      <w:marBottom w:val="0"/>
                      <w:divBdr>
                        <w:top w:val="none" w:sz="0" w:space="0" w:color="auto"/>
                        <w:left w:val="none" w:sz="0" w:space="0" w:color="auto"/>
                        <w:bottom w:val="none" w:sz="0" w:space="0" w:color="auto"/>
                        <w:right w:val="none" w:sz="0" w:space="0" w:color="auto"/>
                      </w:divBdr>
                    </w:div>
                    <w:div w:id="1346663487">
                      <w:marLeft w:val="750"/>
                      <w:marRight w:val="0"/>
                      <w:marTop w:val="0"/>
                      <w:marBottom w:val="0"/>
                      <w:divBdr>
                        <w:top w:val="none" w:sz="0" w:space="0" w:color="auto"/>
                        <w:left w:val="none" w:sz="0" w:space="0" w:color="auto"/>
                        <w:bottom w:val="none" w:sz="0" w:space="0" w:color="auto"/>
                        <w:right w:val="none" w:sz="0" w:space="0" w:color="auto"/>
                      </w:divBdr>
                    </w:div>
                    <w:div w:id="1586112094">
                      <w:marLeft w:val="750"/>
                      <w:marRight w:val="0"/>
                      <w:marTop w:val="0"/>
                      <w:marBottom w:val="0"/>
                      <w:divBdr>
                        <w:top w:val="none" w:sz="0" w:space="0" w:color="auto"/>
                        <w:left w:val="none" w:sz="0" w:space="0" w:color="auto"/>
                        <w:bottom w:val="none" w:sz="0" w:space="0" w:color="auto"/>
                        <w:right w:val="none" w:sz="0" w:space="0" w:color="auto"/>
                      </w:divBdr>
                    </w:div>
                  </w:divsChild>
                </w:div>
                <w:div w:id="394624648">
                  <w:marLeft w:val="300"/>
                  <w:marRight w:val="0"/>
                  <w:marTop w:val="75"/>
                  <w:marBottom w:val="0"/>
                  <w:divBdr>
                    <w:top w:val="none" w:sz="0" w:space="0" w:color="auto"/>
                    <w:left w:val="none" w:sz="0" w:space="0" w:color="auto"/>
                    <w:bottom w:val="none" w:sz="0" w:space="0" w:color="auto"/>
                    <w:right w:val="none" w:sz="0" w:space="0" w:color="auto"/>
                  </w:divBdr>
                  <w:divsChild>
                    <w:div w:id="311762235">
                      <w:marLeft w:val="750"/>
                      <w:marRight w:val="0"/>
                      <w:marTop w:val="0"/>
                      <w:marBottom w:val="0"/>
                      <w:divBdr>
                        <w:top w:val="none" w:sz="0" w:space="0" w:color="auto"/>
                        <w:left w:val="none" w:sz="0" w:space="0" w:color="auto"/>
                        <w:bottom w:val="none" w:sz="0" w:space="0" w:color="auto"/>
                        <w:right w:val="none" w:sz="0" w:space="0" w:color="auto"/>
                      </w:divBdr>
                    </w:div>
                    <w:div w:id="373773088">
                      <w:marLeft w:val="750"/>
                      <w:marRight w:val="0"/>
                      <w:marTop w:val="0"/>
                      <w:marBottom w:val="0"/>
                      <w:divBdr>
                        <w:top w:val="none" w:sz="0" w:space="0" w:color="auto"/>
                        <w:left w:val="none" w:sz="0" w:space="0" w:color="auto"/>
                        <w:bottom w:val="none" w:sz="0" w:space="0" w:color="auto"/>
                        <w:right w:val="none" w:sz="0" w:space="0" w:color="auto"/>
                      </w:divBdr>
                    </w:div>
                    <w:div w:id="1730493288">
                      <w:marLeft w:val="750"/>
                      <w:marRight w:val="0"/>
                      <w:marTop w:val="0"/>
                      <w:marBottom w:val="0"/>
                      <w:divBdr>
                        <w:top w:val="none" w:sz="0" w:space="0" w:color="auto"/>
                        <w:left w:val="none" w:sz="0" w:space="0" w:color="auto"/>
                        <w:bottom w:val="none" w:sz="0" w:space="0" w:color="auto"/>
                        <w:right w:val="none" w:sz="0" w:space="0" w:color="auto"/>
                      </w:divBdr>
                    </w:div>
                    <w:div w:id="2001418326">
                      <w:marLeft w:val="750"/>
                      <w:marRight w:val="0"/>
                      <w:marTop w:val="0"/>
                      <w:marBottom w:val="0"/>
                      <w:divBdr>
                        <w:top w:val="none" w:sz="0" w:space="0" w:color="auto"/>
                        <w:left w:val="none" w:sz="0" w:space="0" w:color="auto"/>
                        <w:bottom w:val="none" w:sz="0" w:space="0" w:color="auto"/>
                        <w:right w:val="none" w:sz="0" w:space="0" w:color="auto"/>
                      </w:divBdr>
                    </w:div>
                    <w:div w:id="2017416345">
                      <w:marLeft w:val="750"/>
                      <w:marRight w:val="0"/>
                      <w:marTop w:val="0"/>
                      <w:marBottom w:val="0"/>
                      <w:divBdr>
                        <w:top w:val="none" w:sz="0" w:space="0" w:color="auto"/>
                        <w:left w:val="none" w:sz="0" w:space="0" w:color="auto"/>
                        <w:bottom w:val="none" w:sz="0" w:space="0" w:color="auto"/>
                        <w:right w:val="none" w:sz="0" w:space="0" w:color="auto"/>
                      </w:divBdr>
                    </w:div>
                  </w:divsChild>
                </w:div>
                <w:div w:id="410195785">
                  <w:marLeft w:val="300"/>
                  <w:marRight w:val="0"/>
                  <w:marTop w:val="75"/>
                  <w:marBottom w:val="0"/>
                  <w:divBdr>
                    <w:top w:val="none" w:sz="0" w:space="0" w:color="auto"/>
                    <w:left w:val="none" w:sz="0" w:space="0" w:color="auto"/>
                    <w:bottom w:val="none" w:sz="0" w:space="0" w:color="auto"/>
                    <w:right w:val="none" w:sz="0" w:space="0" w:color="auto"/>
                  </w:divBdr>
                </w:div>
                <w:div w:id="420375440">
                  <w:marLeft w:val="300"/>
                  <w:marRight w:val="0"/>
                  <w:marTop w:val="75"/>
                  <w:marBottom w:val="0"/>
                  <w:divBdr>
                    <w:top w:val="none" w:sz="0" w:space="0" w:color="auto"/>
                    <w:left w:val="none" w:sz="0" w:space="0" w:color="auto"/>
                    <w:bottom w:val="none" w:sz="0" w:space="0" w:color="auto"/>
                    <w:right w:val="none" w:sz="0" w:space="0" w:color="auto"/>
                  </w:divBdr>
                </w:div>
                <w:div w:id="422843001">
                  <w:marLeft w:val="300"/>
                  <w:marRight w:val="0"/>
                  <w:marTop w:val="75"/>
                  <w:marBottom w:val="0"/>
                  <w:divBdr>
                    <w:top w:val="none" w:sz="0" w:space="0" w:color="auto"/>
                    <w:left w:val="none" w:sz="0" w:space="0" w:color="auto"/>
                    <w:bottom w:val="none" w:sz="0" w:space="0" w:color="auto"/>
                    <w:right w:val="none" w:sz="0" w:space="0" w:color="auto"/>
                  </w:divBdr>
                  <w:divsChild>
                    <w:div w:id="1962029430">
                      <w:marLeft w:val="750"/>
                      <w:marRight w:val="0"/>
                      <w:marTop w:val="0"/>
                      <w:marBottom w:val="0"/>
                      <w:divBdr>
                        <w:top w:val="none" w:sz="0" w:space="0" w:color="auto"/>
                        <w:left w:val="none" w:sz="0" w:space="0" w:color="auto"/>
                        <w:bottom w:val="none" w:sz="0" w:space="0" w:color="auto"/>
                        <w:right w:val="none" w:sz="0" w:space="0" w:color="auto"/>
                      </w:divBdr>
                    </w:div>
                  </w:divsChild>
                </w:div>
                <w:div w:id="434205820">
                  <w:marLeft w:val="300"/>
                  <w:marRight w:val="0"/>
                  <w:marTop w:val="75"/>
                  <w:marBottom w:val="0"/>
                  <w:divBdr>
                    <w:top w:val="none" w:sz="0" w:space="0" w:color="auto"/>
                    <w:left w:val="none" w:sz="0" w:space="0" w:color="auto"/>
                    <w:bottom w:val="none" w:sz="0" w:space="0" w:color="auto"/>
                    <w:right w:val="none" w:sz="0" w:space="0" w:color="auto"/>
                  </w:divBdr>
                </w:div>
                <w:div w:id="455954655">
                  <w:marLeft w:val="300"/>
                  <w:marRight w:val="0"/>
                  <w:marTop w:val="75"/>
                  <w:marBottom w:val="0"/>
                  <w:divBdr>
                    <w:top w:val="none" w:sz="0" w:space="0" w:color="auto"/>
                    <w:left w:val="none" w:sz="0" w:space="0" w:color="auto"/>
                    <w:bottom w:val="none" w:sz="0" w:space="0" w:color="auto"/>
                    <w:right w:val="none" w:sz="0" w:space="0" w:color="auto"/>
                  </w:divBdr>
                  <w:divsChild>
                    <w:div w:id="955482061">
                      <w:marLeft w:val="750"/>
                      <w:marRight w:val="0"/>
                      <w:marTop w:val="0"/>
                      <w:marBottom w:val="0"/>
                      <w:divBdr>
                        <w:top w:val="none" w:sz="0" w:space="0" w:color="auto"/>
                        <w:left w:val="none" w:sz="0" w:space="0" w:color="auto"/>
                        <w:bottom w:val="none" w:sz="0" w:space="0" w:color="auto"/>
                        <w:right w:val="none" w:sz="0" w:space="0" w:color="auto"/>
                      </w:divBdr>
                    </w:div>
                  </w:divsChild>
                </w:div>
                <w:div w:id="484664274">
                  <w:marLeft w:val="300"/>
                  <w:marRight w:val="0"/>
                  <w:marTop w:val="75"/>
                  <w:marBottom w:val="0"/>
                  <w:divBdr>
                    <w:top w:val="none" w:sz="0" w:space="0" w:color="auto"/>
                    <w:left w:val="none" w:sz="0" w:space="0" w:color="auto"/>
                    <w:bottom w:val="none" w:sz="0" w:space="0" w:color="auto"/>
                    <w:right w:val="none" w:sz="0" w:space="0" w:color="auto"/>
                  </w:divBdr>
                  <w:divsChild>
                    <w:div w:id="647518468">
                      <w:marLeft w:val="750"/>
                      <w:marRight w:val="0"/>
                      <w:marTop w:val="0"/>
                      <w:marBottom w:val="0"/>
                      <w:divBdr>
                        <w:top w:val="none" w:sz="0" w:space="0" w:color="auto"/>
                        <w:left w:val="none" w:sz="0" w:space="0" w:color="auto"/>
                        <w:bottom w:val="none" w:sz="0" w:space="0" w:color="auto"/>
                        <w:right w:val="none" w:sz="0" w:space="0" w:color="auto"/>
                      </w:divBdr>
                    </w:div>
                    <w:div w:id="1464687637">
                      <w:marLeft w:val="750"/>
                      <w:marRight w:val="0"/>
                      <w:marTop w:val="0"/>
                      <w:marBottom w:val="0"/>
                      <w:divBdr>
                        <w:top w:val="none" w:sz="0" w:space="0" w:color="auto"/>
                        <w:left w:val="none" w:sz="0" w:space="0" w:color="auto"/>
                        <w:bottom w:val="none" w:sz="0" w:space="0" w:color="auto"/>
                        <w:right w:val="none" w:sz="0" w:space="0" w:color="auto"/>
                      </w:divBdr>
                    </w:div>
                  </w:divsChild>
                </w:div>
                <w:div w:id="498816022">
                  <w:marLeft w:val="300"/>
                  <w:marRight w:val="0"/>
                  <w:marTop w:val="75"/>
                  <w:marBottom w:val="0"/>
                  <w:divBdr>
                    <w:top w:val="none" w:sz="0" w:space="0" w:color="auto"/>
                    <w:left w:val="none" w:sz="0" w:space="0" w:color="auto"/>
                    <w:bottom w:val="none" w:sz="0" w:space="0" w:color="auto"/>
                    <w:right w:val="none" w:sz="0" w:space="0" w:color="auto"/>
                  </w:divBdr>
                </w:div>
                <w:div w:id="538664110">
                  <w:marLeft w:val="300"/>
                  <w:marRight w:val="0"/>
                  <w:marTop w:val="75"/>
                  <w:marBottom w:val="0"/>
                  <w:divBdr>
                    <w:top w:val="none" w:sz="0" w:space="0" w:color="auto"/>
                    <w:left w:val="none" w:sz="0" w:space="0" w:color="auto"/>
                    <w:bottom w:val="none" w:sz="0" w:space="0" w:color="auto"/>
                    <w:right w:val="none" w:sz="0" w:space="0" w:color="auto"/>
                  </w:divBdr>
                  <w:divsChild>
                    <w:div w:id="276721809">
                      <w:marLeft w:val="750"/>
                      <w:marRight w:val="0"/>
                      <w:marTop w:val="0"/>
                      <w:marBottom w:val="0"/>
                      <w:divBdr>
                        <w:top w:val="none" w:sz="0" w:space="0" w:color="auto"/>
                        <w:left w:val="none" w:sz="0" w:space="0" w:color="auto"/>
                        <w:bottom w:val="none" w:sz="0" w:space="0" w:color="auto"/>
                        <w:right w:val="none" w:sz="0" w:space="0" w:color="auto"/>
                      </w:divBdr>
                    </w:div>
                  </w:divsChild>
                </w:div>
                <w:div w:id="596450111">
                  <w:marLeft w:val="300"/>
                  <w:marRight w:val="0"/>
                  <w:marTop w:val="75"/>
                  <w:marBottom w:val="0"/>
                  <w:divBdr>
                    <w:top w:val="none" w:sz="0" w:space="0" w:color="auto"/>
                    <w:left w:val="none" w:sz="0" w:space="0" w:color="auto"/>
                    <w:bottom w:val="none" w:sz="0" w:space="0" w:color="auto"/>
                    <w:right w:val="none" w:sz="0" w:space="0" w:color="auto"/>
                  </w:divBdr>
                </w:div>
                <w:div w:id="629819578">
                  <w:marLeft w:val="300"/>
                  <w:marRight w:val="0"/>
                  <w:marTop w:val="75"/>
                  <w:marBottom w:val="0"/>
                  <w:divBdr>
                    <w:top w:val="none" w:sz="0" w:space="0" w:color="auto"/>
                    <w:left w:val="none" w:sz="0" w:space="0" w:color="auto"/>
                    <w:bottom w:val="none" w:sz="0" w:space="0" w:color="auto"/>
                    <w:right w:val="none" w:sz="0" w:space="0" w:color="auto"/>
                  </w:divBdr>
                </w:div>
                <w:div w:id="660085639">
                  <w:marLeft w:val="300"/>
                  <w:marRight w:val="0"/>
                  <w:marTop w:val="75"/>
                  <w:marBottom w:val="0"/>
                  <w:divBdr>
                    <w:top w:val="none" w:sz="0" w:space="0" w:color="auto"/>
                    <w:left w:val="none" w:sz="0" w:space="0" w:color="auto"/>
                    <w:bottom w:val="none" w:sz="0" w:space="0" w:color="auto"/>
                    <w:right w:val="none" w:sz="0" w:space="0" w:color="auto"/>
                  </w:divBdr>
                  <w:divsChild>
                    <w:div w:id="817455152">
                      <w:marLeft w:val="750"/>
                      <w:marRight w:val="0"/>
                      <w:marTop w:val="0"/>
                      <w:marBottom w:val="0"/>
                      <w:divBdr>
                        <w:top w:val="none" w:sz="0" w:space="0" w:color="auto"/>
                        <w:left w:val="none" w:sz="0" w:space="0" w:color="auto"/>
                        <w:bottom w:val="none" w:sz="0" w:space="0" w:color="auto"/>
                        <w:right w:val="none" w:sz="0" w:space="0" w:color="auto"/>
                      </w:divBdr>
                    </w:div>
                  </w:divsChild>
                </w:div>
                <w:div w:id="760295762">
                  <w:marLeft w:val="300"/>
                  <w:marRight w:val="0"/>
                  <w:marTop w:val="75"/>
                  <w:marBottom w:val="0"/>
                  <w:divBdr>
                    <w:top w:val="none" w:sz="0" w:space="0" w:color="auto"/>
                    <w:left w:val="none" w:sz="0" w:space="0" w:color="auto"/>
                    <w:bottom w:val="none" w:sz="0" w:space="0" w:color="auto"/>
                    <w:right w:val="none" w:sz="0" w:space="0" w:color="auto"/>
                  </w:divBdr>
                  <w:divsChild>
                    <w:div w:id="1472481473">
                      <w:marLeft w:val="750"/>
                      <w:marRight w:val="0"/>
                      <w:marTop w:val="0"/>
                      <w:marBottom w:val="0"/>
                      <w:divBdr>
                        <w:top w:val="none" w:sz="0" w:space="0" w:color="auto"/>
                        <w:left w:val="none" w:sz="0" w:space="0" w:color="auto"/>
                        <w:bottom w:val="none" w:sz="0" w:space="0" w:color="auto"/>
                        <w:right w:val="none" w:sz="0" w:space="0" w:color="auto"/>
                      </w:divBdr>
                    </w:div>
                  </w:divsChild>
                </w:div>
                <w:div w:id="841744464">
                  <w:marLeft w:val="300"/>
                  <w:marRight w:val="0"/>
                  <w:marTop w:val="75"/>
                  <w:marBottom w:val="0"/>
                  <w:divBdr>
                    <w:top w:val="none" w:sz="0" w:space="0" w:color="auto"/>
                    <w:left w:val="none" w:sz="0" w:space="0" w:color="auto"/>
                    <w:bottom w:val="none" w:sz="0" w:space="0" w:color="auto"/>
                    <w:right w:val="none" w:sz="0" w:space="0" w:color="auto"/>
                  </w:divBdr>
                  <w:divsChild>
                    <w:div w:id="1103956760">
                      <w:marLeft w:val="750"/>
                      <w:marRight w:val="0"/>
                      <w:marTop w:val="0"/>
                      <w:marBottom w:val="0"/>
                      <w:divBdr>
                        <w:top w:val="none" w:sz="0" w:space="0" w:color="auto"/>
                        <w:left w:val="none" w:sz="0" w:space="0" w:color="auto"/>
                        <w:bottom w:val="none" w:sz="0" w:space="0" w:color="auto"/>
                        <w:right w:val="none" w:sz="0" w:space="0" w:color="auto"/>
                      </w:divBdr>
                    </w:div>
                  </w:divsChild>
                </w:div>
                <w:div w:id="880164627">
                  <w:marLeft w:val="300"/>
                  <w:marRight w:val="0"/>
                  <w:marTop w:val="75"/>
                  <w:marBottom w:val="0"/>
                  <w:divBdr>
                    <w:top w:val="none" w:sz="0" w:space="0" w:color="auto"/>
                    <w:left w:val="none" w:sz="0" w:space="0" w:color="auto"/>
                    <w:bottom w:val="none" w:sz="0" w:space="0" w:color="auto"/>
                    <w:right w:val="none" w:sz="0" w:space="0" w:color="auto"/>
                  </w:divBdr>
                  <w:divsChild>
                    <w:div w:id="765350382">
                      <w:marLeft w:val="750"/>
                      <w:marRight w:val="0"/>
                      <w:marTop w:val="0"/>
                      <w:marBottom w:val="0"/>
                      <w:divBdr>
                        <w:top w:val="none" w:sz="0" w:space="0" w:color="auto"/>
                        <w:left w:val="none" w:sz="0" w:space="0" w:color="auto"/>
                        <w:bottom w:val="none" w:sz="0" w:space="0" w:color="auto"/>
                        <w:right w:val="none" w:sz="0" w:space="0" w:color="auto"/>
                      </w:divBdr>
                    </w:div>
                    <w:div w:id="1696346750">
                      <w:marLeft w:val="750"/>
                      <w:marRight w:val="0"/>
                      <w:marTop w:val="0"/>
                      <w:marBottom w:val="0"/>
                      <w:divBdr>
                        <w:top w:val="none" w:sz="0" w:space="0" w:color="auto"/>
                        <w:left w:val="none" w:sz="0" w:space="0" w:color="auto"/>
                        <w:bottom w:val="none" w:sz="0" w:space="0" w:color="auto"/>
                        <w:right w:val="none" w:sz="0" w:space="0" w:color="auto"/>
                      </w:divBdr>
                    </w:div>
                  </w:divsChild>
                </w:div>
                <w:div w:id="904803848">
                  <w:marLeft w:val="300"/>
                  <w:marRight w:val="0"/>
                  <w:marTop w:val="75"/>
                  <w:marBottom w:val="0"/>
                  <w:divBdr>
                    <w:top w:val="none" w:sz="0" w:space="0" w:color="auto"/>
                    <w:left w:val="none" w:sz="0" w:space="0" w:color="auto"/>
                    <w:bottom w:val="none" w:sz="0" w:space="0" w:color="auto"/>
                    <w:right w:val="none" w:sz="0" w:space="0" w:color="auto"/>
                  </w:divBdr>
                  <w:divsChild>
                    <w:div w:id="1293944790">
                      <w:marLeft w:val="750"/>
                      <w:marRight w:val="0"/>
                      <w:marTop w:val="0"/>
                      <w:marBottom w:val="0"/>
                      <w:divBdr>
                        <w:top w:val="none" w:sz="0" w:space="0" w:color="auto"/>
                        <w:left w:val="none" w:sz="0" w:space="0" w:color="auto"/>
                        <w:bottom w:val="none" w:sz="0" w:space="0" w:color="auto"/>
                        <w:right w:val="none" w:sz="0" w:space="0" w:color="auto"/>
                      </w:divBdr>
                    </w:div>
                  </w:divsChild>
                </w:div>
                <w:div w:id="924388196">
                  <w:marLeft w:val="300"/>
                  <w:marRight w:val="0"/>
                  <w:marTop w:val="75"/>
                  <w:marBottom w:val="0"/>
                  <w:divBdr>
                    <w:top w:val="none" w:sz="0" w:space="0" w:color="auto"/>
                    <w:left w:val="none" w:sz="0" w:space="0" w:color="auto"/>
                    <w:bottom w:val="none" w:sz="0" w:space="0" w:color="auto"/>
                    <w:right w:val="none" w:sz="0" w:space="0" w:color="auto"/>
                  </w:divBdr>
                  <w:divsChild>
                    <w:div w:id="356779056">
                      <w:marLeft w:val="750"/>
                      <w:marRight w:val="0"/>
                      <w:marTop w:val="0"/>
                      <w:marBottom w:val="0"/>
                      <w:divBdr>
                        <w:top w:val="none" w:sz="0" w:space="0" w:color="auto"/>
                        <w:left w:val="none" w:sz="0" w:space="0" w:color="auto"/>
                        <w:bottom w:val="none" w:sz="0" w:space="0" w:color="auto"/>
                        <w:right w:val="none" w:sz="0" w:space="0" w:color="auto"/>
                      </w:divBdr>
                    </w:div>
                    <w:div w:id="1744717625">
                      <w:marLeft w:val="750"/>
                      <w:marRight w:val="0"/>
                      <w:marTop w:val="0"/>
                      <w:marBottom w:val="0"/>
                      <w:divBdr>
                        <w:top w:val="none" w:sz="0" w:space="0" w:color="auto"/>
                        <w:left w:val="none" w:sz="0" w:space="0" w:color="auto"/>
                        <w:bottom w:val="none" w:sz="0" w:space="0" w:color="auto"/>
                        <w:right w:val="none" w:sz="0" w:space="0" w:color="auto"/>
                      </w:divBdr>
                    </w:div>
                    <w:div w:id="2050186127">
                      <w:marLeft w:val="750"/>
                      <w:marRight w:val="0"/>
                      <w:marTop w:val="0"/>
                      <w:marBottom w:val="0"/>
                      <w:divBdr>
                        <w:top w:val="none" w:sz="0" w:space="0" w:color="auto"/>
                        <w:left w:val="none" w:sz="0" w:space="0" w:color="auto"/>
                        <w:bottom w:val="none" w:sz="0" w:space="0" w:color="auto"/>
                        <w:right w:val="none" w:sz="0" w:space="0" w:color="auto"/>
                      </w:divBdr>
                    </w:div>
                  </w:divsChild>
                </w:div>
                <w:div w:id="981039799">
                  <w:marLeft w:val="300"/>
                  <w:marRight w:val="0"/>
                  <w:marTop w:val="75"/>
                  <w:marBottom w:val="0"/>
                  <w:divBdr>
                    <w:top w:val="none" w:sz="0" w:space="0" w:color="auto"/>
                    <w:left w:val="none" w:sz="0" w:space="0" w:color="auto"/>
                    <w:bottom w:val="none" w:sz="0" w:space="0" w:color="auto"/>
                    <w:right w:val="none" w:sz="0" w:space="0" w:color="auto"/>
                  </w:divBdr>
                  <w:divsChild>
                    <w:div w:id="2055227679">
                      <w:marLeft w:val="750"/>
                      <w:marRight w:val="0"/>
                      <w:marTop w:val="0"/>
                      <w:marBottom w:val="0"/>
                      <w:divBdr>
                        <w:top w:val="none" w:sz="0" w:space="0" w:color="auto"/>
                        <w:left w:val="none" w:sz="0" w:space="0" w:color="auto"/>
                        <w:bottom w:val="none" w:sz="0" w:space="0" w:color="auto"/>
                        <w:right w:val="none" w:sz="0" w:space="0" w:color="auto"/>
                      </w:divBdr>
                    </w:div>
                  </w:divsChild>
                </w:div>
                <w:div w:id="1017080958">
                  <w:marLeft w:val="300"/>
                  <w:marRight w:val="0"/>
                  <w:marTop w:val="75"/>
                  <w:marBottom w:val="0"/>
                  <w:divBdr>
                    <w:top w:val="none" w:sz="0" w:space="0" w:color="auto"/>
                    <w:left w:val="none" w:sz="0" w:space="0" w:color="auto"/>
                    <w:bottom w:val="none" w:sz="0" w:space="0" w:color="auto"/>
                    <w:right w:val="none" w:sz="0" w:space="0" w:color="auto"/>
                  </w:divBdr>
                  <w:divsChild>
                    <w:div w:id="213010876">
                      <w:marLeft w:val="750"/>
                      <w:marRight w:val="0"/>
                      <w:marTop w:val="0"/>
                      <w:marBottom w:val="0"/>
                      <w:divBdr>
                        <w:top w:val="none" w:sz="0" w:space="0" w:color="auto"/>
                        <w:left w:val="none" w:sz="0" w:space="0" w:color="auto"/>
                        <w:bottom w:val="none" w:sz="0" w:space="0" w:color="auto"/>
                        <w:right w:val="none" w:sz="0" w:space="0" w:color="auto"/>
                      </w:divBdr>
                    </w:div>
                    <w:div w:id="1298804294">
                      <w:marLeft w:val="750"/>
                      <w:marRight w:val="0"/>
                      <w:marTop w:val="0"/>
                      <w:marBottom w:val="0"/>
                      <w:divBdr>
                        <w:top w:val="none" w:sz="0" w:space="0" w:color="auto"/>
                        <w:left w:val="none" w:sz="0" w:space="0" w:color="auto"/>
                        <w:bottom w:val="none" w:sz="0" w:space="0" w:color="auto"/>
                        <w:right w:val="none" w:sz="0" w:space="0" w:color="auto"/>
                      </w:divBdr>
                    </w:div>
                  </w:divsChild>
                </w:div>
                <w:div w:id="1041975730">
                  <w:marLeft w:val="300"/>
                  <w:marRight w:val="0"/>
                  <w:marTop w:val="75"/>
                  <w:marBottom w:val="0"/>
                  <w:divBdr>
                    <w:top w:val="none" w:sz="0" w:space="0" w:color="auto"/>
                    <w:left w:val="none" w:sz="0" w:space="0" w:color="auto"/>
                    <w:bottom w:val="none" w:sz="0" w:space="0" w:color="auto"/>
                    <w:right w:val="none" w:sz="0" w:space="0" w:color="auto"/>
                  </w:divBdr>
                  <w:divsChild>
                    <w:div w:id="79068190">
                      <w:marLeft w:val="750"/>
                      <w:marRight w:val="0"/>
                      <w:marTop w:val="0"/>
                      <w:marBottom w:val="0"/>
                      <w:divBdr>
                        <w:top w:val="none" w:sz="0" w:space="0" w:color="auto"/>
                        <w:left w:val="none" w:sz="0" w:space="0" w:color="auto"/>
                        <w:bottom w:val="none" w:sz="0" w:space="0" w:color="auto"/>
                        <w:right w:val="none" w:sz="0" w:space="0" w:color="auto"/>
                      </w:divBdr>
                    </w:div>
                    <w:div w:id="771046669">
                      <w:marLeft w:val="750"/>
                      <w:marRight w:val="0"/>
                      <w:marTop w:val="0"/>
                      <w:marBottom w:val="0"/>
                      <w:divBdr>
                        <w:top w:val="none" w:sz="0" w:space="0" w:color="auto"/>
                        <w:left w:val="none" w:sz="0" w:space="0" w:color="auto"/>
                        <w:bottom w:val="none" w:sz="0" w:space="0" w:color="auto"/>
                        <w:right w:val="none" w:sz="0" w:space="0" w:color="auto"/>
                      </w:divBdr>
                    </w:div>
                    <w:div w:id="829564518">
                      <w:marLeft w:val="750"/>
                      <w:marRight w:val="0"/>
                      <w:marTop w:val="0"/>
                      <w:marBottom w:val="0"/>
                      <w:divBdr>
                        <w:top w:val="none" w:sz="0" w:space="0" w:color="auto"/>
                        <w:left w:val="none" w:sz="0" w:space="0" w:color="auto"/>
                        <w:bottom w:val="none" w:sz="0" w:space="0" w:color="auto"/>
                        <w:right w:val="none" w:sz="0" w:space="0" w:color="auto"/>
                      </w:divBdr>
                    </w:div>
                    <w:div w:id="859196468">
                      <w:marLeft w:val="750"/>
                      <w:marRight w:val="0"/>
                      <w:marTop w:val="0"/>
                      <w:marBottom w:val="0"/>
                      <w:divBdr>
                        <w:top w:val="none" w:sz="0" w:space="0" w:color="auto"/>
                        <w:left w:val="none" w:sz="0" w:space="0" w:color="auto"/>
                        <w:bottom w:val="none" w:sz="0" w:space="0" w:color="auto"/>
                        <w:right w:val="none" w:sz="0" w:space="0" w:color="auto"/>
                      </w:divBdr>
                    </w:div>
                  </w:divsChild>
                </w:div>
                <w:div w:id="1086919086">
                  <w:marLeft w:val="300"/>
                  <w:marRight w:val="0"/>
                  <w:marTop w:val="75"/>
                  <w:marBottom w:val="0"/>
                  <w:divBdr>
                    <w:top w:val="none" w:sz="0" w:space="0" w:color="auto"/>
                    <w:left w:val="none" w:sz="0" w:space="0" w:color="auto"/>
                    <w:bottom w:val="none" w:sz="0" w:space="0" w:color="auto"/>
                    <w:right w:val="none" w:sz="0" w:space="0" w:color="auto"/>
                  </w:divBdr>
                  <w:divsChild>
                    <w:div w:id="989797076">
                      <w:marLeft w:val="750"/>
                      <w:marRight w:val="0"/>
                      <w:marTop w:val="0"/>
                      <w:marBottom w:val="0"/>
                      <w:divBdr>
                        <w:top w:val="none" w:sz="0" w:space="0" w:color="auto"/>
                        <w:left w:val="none" w:sz="0" w:space="0" w:color="auto"/>
                        <w:bottom w:val="none" w:sz="0" w:space="0" w:color="auto"/>
                        <w:right w:val="none" w:sz="0" w:space="0" w:color="auto"/>
                      </w:divBdr>
                    </w:div>
                  </w:divsChild>
                </w:div>
                <w:div w:id="1123889314">
                  <w:marLeft w:val="300"/>
                  <w:marRight w:val="0"/>
                  <w:marTop w:val="75"/>
                  <w:marBottom w:val="0"/>
                  <w:divBdr>
                    <w:top w:val="none" w:sz="0" w:space="0" w:color="auto"/>
                    <w:left w:val="none" w:sz="0" w:space="0" w:color="auto"/>
                    <w:bottom w:val="none" w:sz="0" w:space="0" w:color="auto"/>
                    <w:right w:val="none" w:sz="0" w:space="0" w:color="auto"/>
                  </w:divBdr>
                  <w:divsChild>
                    <w:div w:id="86931545">
                      <w:marLeft w:val="750"/>
                      <w:marRight w:val="0"/>
                      <w:marTop w:val="0"/>
                      <w:marBottom w:val="0"/>
                      <w:divBdr>
                        <w:top w:val="none" w:sz="0" w:space="0" w:color="auto"/>
                        <w:left w:val="none" w:sz="0" w:space="0" w:color="auto"/>
                        <w:bottom w:val="none" w:sz="0" w:space="0" w:color="auto"/>
                        <w:right w:val="none" w:sz="0" w:space="0" w:color="auto"/>
                      </w:divBdr>
                    </w:div>
                    <w:div w:id="761072252">
                      <w:marLeft w:val="750"/>
                      <w:marRight w:val="0"/>
                      <w:marTop w:val="0"/>
                      <w:marBottom w:val="0"/>
                      <w:divBdr>
                        <w:top w:val="none" w:sz="0" w:space="0" w:color="auto"/>
                        <w:left w:val="none" w:sz="0" w:space="0" w:color="auto"/>
                        <w:bottom w:val="none" w:sz="0" w:space="0" w:color="auto"/>
                        <w:right w:val="none" w:sz="0" w:space="0" w:color="auto"/>
                      </w:divBdr>
                    </w:div>
                    <w:div w:id="1166172140">
                      <w:marLeft w:val="750"/>
                      <w:marRight w:val="0"/>
                      <w:marTop w:val="0"/>
                      <w:marBottom w:val="0"/>
                      <w:divBdr>
                        <w:top w:val="none" w:sz="0" w:space="0" w:color="auto"/>
                        <w:left w:val="none" w:sz="0" w:space="0" w:color="auto"/>
                        <w:bottom w:val="none" w:sz="0" w:space="0" w:color="auto"/>
                        <w:right w:val="none" w:sz="0" w:space="0" w:color="auto"/>
                      </w:divBdr>
                    </w:div>
                  </w:divsChild>
                </w:div>
                <w:div w:id="1196230287">
                  <w:marLeft w:val="300"/>
                  <w:marRight w:val="0"/>
                  <w:marTop w:val="75"/>
                  <w:marBottom w:val="0"/>
                  <w:divBdr>
                    <w:top w:val="none" w:sz="0" w:space="0" w:color="auto"/>
                    <w:left w:val="none" w:sz="0" w:space="0" w:color="auto"/>
                    <w:bottom w:val="none" w:sz="0" w:space="0" w:color="auto"/>
                    <w:right w:val="none" w:sz="0" w:space="0" w:color="auto"/>
                  </w:divBdr>
                  <w:divsChild>
                    <w:div w:id="1473323709">
                      <w:marLeft w:val="750"/>
                      <w:marRight w:val="0"/>
                      <w:marTop w:val="0"/>
                      <w:marBottom w:val="0"/>
                      <w:divBdr>
                        <w:top w:val="none" w:sz="0" w:space="0" w:color="auto"/>
                        <w:left w:val="none" w:sz="0" w:space="0" w:color="auto"/>
                        <w:bottom w:val="none" w:sz="0" w:space="0" w:color="auto"/>
                        <w:right w:val="none" w:sz="0" w:space="0" w:color="auto"/>
                      </w:divBdr>
                    </w:div>
                  </w:divsChild>
                </w:div>
                <w:div w:id="1197112533">
                  <w:marLeft w:val="300"/>
                  <w:marRight w:val="0"/>
                  <w:marTop w:val="75"/>
                  <w:marBottom w:val="0"/>
                  <w:divBdr>
                    <w:top w:val="none" w:sz="0" w:space="0" w:color="auto"/>
                    <w:left w:val="none" w:sz="0" w:space="0" w:color="auto"/>
                    <w:bottom w:val="none" w:sz="0" w:space="0" w:color="auto"/>
                    <w:right w:val="none" w:sz="0" w:space="0" w:color="auto"/>
                  </w:divBdr>
                  <w:divsChild>
                    <w:div w:id="1647859166">
                      <w:marLeft w:val="750"/>
                      <w:marRight w:val="0"/>
                      <w:marTop w:val="0"/>
                      <w:marBottom w:val="0"/>
                      <w:divBdr>
                        <w:top w:val="none" w:sz="0" w:space="0" w:color="auto"/>
                        <w:left w:val="none" w:sz="0" w:space="0" w:color="auto"/>
                        <w:bottom w:val="none" w:sz="0" w:space="0" w:color="auto"/>
                        <w:right w:val="none" w:sz="0" w:space="0" w:color="auto"/>
                      </w:divBdr>
                    </w:div>
                  </w:divsChild>
                </w:div>
                <w:div w:id="1197501088">
                  <w:marLeft w:val="300"/>
                  <w:marRight w:val="0"/>
                  <w:marTop w:val="75"/>
                  <w:marBottom w:val="0"/>
                  <w:divBdr>
                    <w:top w:val="none" w:sz="0" w:space="0" w:color="auto"/>
                    <w:left w:val="none" w:sz="0" w:space="0" w:color="auto"/>
                    <w:bottom w:val="none" w:sz="0" w:space="0" w:color="auto"/>
                    <w:right w:val="none" w:sz="0" w:space="0" w:color="auto"/>
                  </w:divBdr>
                  <w:divsChild>
                    <w:div w:id="1556165080">
                      <w:marLeft w:val="750"/>
                      <w:marRight w:val="0"/>
                      <w:marTop w:val="0"/>
                      <w:marBottom w:val="0"/>
                      <w:divBdr>
                        <w:top w:val="none" w:sz="0" w:space="0" w:color="auto"/>
                        <w:left w:val="none" w:sz="0" w:space="0" w:color="auto"/>
                        <w:bottom w:val="none" w:sz="0" w:space="0" w:color="auto"/>
                        <w:right w:val="none" w:sz="0" w:space="0" w:color="auto"/>
                      </w:divBdr>
                    </w:div>
                  </w:divsChild>
                </w:div>
                <w:div w:id="1204564217">
                  <w:marLeft w:val="300"/>
                  <w:marRight w:val="0"/>
                  <w:marTop w:val="75"/>
                  <w:marBottom w:val="0"/>
                  <w:divBdr>
                    <w:top w:val="none" w:sz="0" w:space="0" w:color="auto"/>
                    <w:left w:val="none" w:sz="0" w:space="0" w:color="auto"/>
                    <w:bottom w:val="none" w:sz="0" w:space="0" w:color="auto"/>
                    <w:right w:val="none" w:sz="0" w:space="0" w:color="auto"/>
                  </w:divBdr>
                  <w:divsChild>
                    <w:div w:id="285090053">
                      <w:marLeft w:val="750"/>
                      <w:marRight w:val="0"/>
                      <w:marTop w:val="0"/>
                      <w:marBottom w:val="0"/>
                      <w:divBdr>
                        <w:top w:val="none" w:sz="0" w:space="0" w:color="auto"/>
                        <w:left w:val="none" w:sz="0" w:space="0" w:color="auto"/>
                        <w:bottom w:val="none" w:sz="0" w:space="0" w:color="auto"/>
                        <w:right w:val="none" w:sz="0" w:space="0" w:color="auto"/>
                      </w:divBdr>
                    </w:div>
                  </w:divsChild>
                </w:div>
                <w:div w:id="1262109830">
                  <w:marLeft w:val="300"/>
                  <w:marRight w:val="0"/>
                  <w:marTop w:val="75"/>
                  <w:marBottom w:val="0"/>
                  <w:divBdr>
                    <w:top w:val="none" w:sz="0" w:space="0" w:color="auto"/>
                    <w:left w:val="none" w:sz="0" w:space="0" w:color="auto"/>
                    <w:bottom w:val="none" w:sz="0" w:space="0" w:color="auto"/>
                    <w:right w:val="none" w:sz="0" w:space="0" w:color="auto"/>
                  </w:divBdr>
                  <w:divsChild>
                    <w:div w:id="745499330">
                      <w:marLeft w:val="750"/>
                      <w:marRight w:val="0"/>
                      <w:marTop w:val="0"/>
                      <w:marBottom w:val="0"/>
                      <w:divBdr>
                        <w:top w:val="none" w:sz="0" w:space="0" w:color="auto"/>
                        <w:left w:val="none" w:sz="0" w:space="0" w:color="auto"/>
                        <w:bottom w:val="none" w:sz="0" w:space="0" w:color="auto"/>
                        <w:right w:val="none" w:sz="0" w:space="0" w:color="auto"/>
                      </w:divBdr>
                    </w:div>
                    <w:div w:id="1047878344">
                      <w:marLeft w:val="750"/>
                      <w:marRight w:val="0"/>
                      <w:marTop w:val="0"/>
                      <w:marBottom w:val="0"/>
                      <w:divBdr>
                        <w:top w:val="none" w:sz="0" w:space="0" w:color="auto"/>
                        <w:left w:val="none" w:sz="0" w:space="0" w:color="auto"/>
                        <w:bottom w:val="none" w:sz="0" w:space="0" w:color="auto"/>
                        <w:right w:val="none" w:sz="0" w:space="0" w:color="auto"/>
                      </w:divBdr>
                    </w:div>
                    <w:div w:id="1325471316">
                      <w:marLeft w:val="750"/>
                      <w:marRight w:val="0"/>
                      <w:marTop w:val="0"/>
                      <w:marBottom w:val="0"/>
                      <w:divBdr>
                        <w:top w:val="none" w:sz="0" w:space="0" w:color="auto"/>
                        <w:left w:val="none" w:sz="0" w:space="0" w:color="auto"/>
                        <w:bottom w:val="none" w:sz="0" w:space="0" w:color="auto"/>
                        <w:right w:val="none" w:sz="0" w:space="0" w:color="auto"/>
                      </w:divBdr>
                    </w:div>
                    <w:div w:id="1989170281">
                      <w:marLeft w:val="750"/>
                      <w:marRight w:val="0"/>
                      <w:marTop w:val="0"/>
                      <w:marBottom w:val="0"/>
                      <w:divBdr>
                        <w:top w:val="none" w:sz="0" w:space="0" w:color="auto"/>
                        <w:left w:val="none" w:sz="0" w:space="0" w:color="auto"/>
                        <w:bottom w:val="none" w:sz="0" w:space="0" w:color="auto"/>
                        <w:right w:val="none" w:sz="0" w:space="0" w:color="auto"/>
                      </w:divBdr>
                    </w:div>
                    <w:div w:id="2055157660">
                      <w:marLeft w:val="750"/>
                      <w:marRight w:val="0"/>
                      <w:marTop w:val="0"/>
                      <w:marBottom w:val="0"/>
                      <w:divBdr>
                        <w:top w:val="none" w:sz="0" w:space="0" w:color="auto"/>
                        <w:left w:val="none" w:sz="0" w:space="0" w:color="auto"/>
                        <w:bottom w:val="none" w:sz="0" w:space="0" w:color="auto"/>
                        <w:right w:val="none" w:sz="0" w:space="0" w:color="auto"/>
                      </w:divBdr>
                    </w:div>
                  </w:divsChild>
                </w:div>
                <w:div w:id="1263101259">
                  <w:marLeft w:val="300"/>
                  <w:marRight w:val="0"/>
                  <w:marTop w:val="75"/>
                  <w:marBottom w:val="0"/>
                  <w:divBdr>
                    <w:top w:val="none" w:sz="0" w:space="0" w:color="auto"/>
                    <w:left w:val="none" w:sz="0" w:space="0" w:color="auto"/>
                    <w:bottom w:val="none" w:sz="0" w:space="0" w:color="auto"/>
                    <w:right w:val="none" w:sz="0" w:space="0" w:color="auto"/>
                  </w:divBdr>
                  <w:divsChild>
                    <w:div w:id="174927809">
                      <w:marLeft w:val="750"/>
                      <w:marRight w:val="0"/>
                      <w:marTop w:val="0"/>
                      <w:marBottom w:val="0"/>
                      <w:divBdr>
                        <w:top w:val="none" w:sz="0" w:space="0" w:color="auto"/>
                        <w:left w:val="none" w:sz="0" w:space="0" w:color="auto"/>
                        <w:bottom w:val="none" w:sz="0" w:space="0" w:color="auto"/>
                        <w:right w:val="none" w:sz="0" w:space="0" w:color="auto"/>
                      </w:divBdr>
                    </w:div>
                    <w:div w:id="316037008">
                      <w:marLeft w:val="750"/>
                      <w:marRight w:val="0"/>
                      <w:marTop w:val="0"/>
                      <w:marBottom w:val="0"/>
                      <w:divBdr>
                        <w:top w:val="none" w:sz="0" w:space="0" w:color="auto"/>
                        <w:left w:val="none" w:sz="0" w:space="0" w:color="auto"/>
                        <w:bottom w:val="none" w:sz="0" w:space="0" w:color="auto"/>
                        <w:right w:val="none" w:sz="0" w:space="0" w:color="auto"/>
                      </w:divBdr>
                    </w:div>
                    <w:div w:id="568809338">
                      <w:marLeft w:val="750"/>
                      <w:marRight w:val="0"/>
                      <w:marTop w:val="0"/>
                      <w:marBottom w:val="0"/>
                      <w:divBdr>
                        <w:top w:val="none" w:sz="0" w:space="0" w:color="auto"/>
                        <w:left w:val="none" w:sz="0" w:space="0" w:color="auto"/>
                        <w:bottom w:val="none" w:sz="0" w:space="0" w:color="auto"/>
                        <w:right w:val="none" w:sz="0" w:space="0" w:color="auto"/>
                      </w:divBdr>
                    </w:div>
                    <w:div w:id="833374070">
                      <w:marLeft w:val="750"/>
                      <w:marRight w:val="0"/>
                      <w:marTop w:val="0"/>
                      <w:marBottom w:val="0"/>
                      <w:divBdr>
                        <w:top w:val="none" w:sz="0" w:space="0" w:color="auto"/>
                        <w:left w:val="none" w:sz="0" w:space="0" w:color="auto"/>
                        <w:bottom w:val="none" w:sz="0" w:space="0" w:color="auto"/>
                        <w:right w:val="none" w:sz="0" w:space="0" w:color="auto"/>
                      </w:divBdr>
                    </w:div>
                  </w:divsChild>
                </w:div>
                <w:div w:id="1280140032">
                  <w:marLeft w:val="300"/>
                  <w:marRight w:val="0"/>
                  <w:marTop w:val="75"/>
                  <w:marBottom w:val="0"/>
                  <w:divBdr>
                    <w:top w:val="none" w:sz="0" w:space="0" w:color="auto"/>
                    <w:left w:val="none" w:sz="0" w:space="0" w:color="auto"/>
                    <w:bottom w:val="none" w:sz="0" w:space="0" w:color="auto"/>
                    <w:right w:val="none" w:sz="0" w:space="0" w:color="auto"/>
                  </w:divBdr>
                  <w:divsChild>
                    <w:div w:id="684137583">
                      <w:marLeft w:val="750"/>
                      <w:marRight w:val="0"/>
                      <w:marTop w:val="0"/>
                      <w:marBottom w:val="0"/>
                      <w:divBdr>
                        <w:top w:val="none" w:sz="0" w:space="0" w:color="auto"/>
                        <w:left w:val="none" w:sz="0" w:space="0" w:color="auto"/>
                        <w:bottom w:val="none" w:sz="0" w:space="0" w:color="auto"/>
                        <w:right w:val="none" w:sz="0" w:space="0" w:color="auto"/>
                      </w:divBdr>
                    </w:div>
                    <w:div w:id="1797749673">
                      <w:marLeft w:val="750"/>
                      <w:marRight w:val="0"/>
                      <w:marTop w:val="0"/>
                      <w:marBottom w:val="0"/>
                      <w:divBdr>
                        <w:top w:val="none" w:sz="0" w:space="0" w:color="auto"/>
                        <w:left w:val="none" w:sz="0" w:space="0" w:color="auto"/>
                        <w:bottom w:val="none" w:sz="0" w:space="0" w:color="auto"/>
                        <w:right w:val="none" w:sz="0" w:space="0" w:color="auto"/>
                      </w:divBdr>
                    </w:div>
                  </w:divsChild>
                </w:div>
                <w:div w:id="1491363392">
                  <w:marLeft w:val="300"/>
                  <w:marRight w:val="0"/>
                  <w:marTop w:val="75"/>
                  <w:marBottom w:val="0"/>
                  <w:divBdr>
                    <w:top w:val="none" w:sz="0" w:space="0" w:color="auto"/>
                    <w:left w:val="none" w:sz="0" w:space="0" w:color="auto"/>
                    <w:bottom w:val="none" w:sz="0" w:space="0" w:color="auto"/>
                    <w:right w:val="none" w:sz="0" w:space="0" w:color="auto"/>
                  </w:divBdr>
                  <w:divsChild>
                    <w:div w:id="1067918728">
                      <w:marLeft w:val="750"/>
                      <w:marRight w:val="0"/>
                      <w:marTop w:val="0"/>
                      <w:marBottom w:val="0"/>
                      <w:divBdr>
                        <w:top w:val="none" w:sz="0" w:space="0" w:color="auto"/>
                        <w:left w:val="none" w:sz="0" w:space="0" w:color="auto"/>
                        <w:bottom w:val="none" w:sz="0" w:space="0" w:color="auto"/>
                        <w:right w:val="none" w:sz="0" w:space="0" w:color="auto"/>
                      </w:divBdr>
                    </w:div>
                  </w:divsChild>
                </w:div>
                <w:div w:id="1684436221">
                  <w:marLeft w:val="300"/>
                  <w:marRight w:val="0"/>
                  <w:marTop w:val="75"/>
                  <w:marBottom w:val="0"/>
                  <w:divBdr>
                    <w:top w:val="none" w:sz="0" w:space="0" w:color="auto"/>
                    <w:left w:val="none" w:sz="0" w:space="0" w:color="auto"/>
                    <w:bottom w:val="none" w:sz="0" w:space="0" w:color="auto"/>
                    <w:right w:val="none" w:sz="0" w:space="0" w:color="auto"/>
                  </w:divBdr>
                </w:div>
                <w:div w:id="1706248179">
                  <w:marLeft w:val="300"/>
                  <w:marRight w:val="0"/>
                  <w:marTop w:val="75"/>
                  <w:marBottom w:val="0"/>
                  <w:divBdr>
                    <w:top w:val="none" w:sz="0" w:space="0" w:color="auto"/>
                    <w:left w:val="none" w:sz="0" w:space="0" w:color="auto"/>
                    <w:bottom w:val="none" w:sz="0" w:space="0" w:color="auto"/>
                    <w:right w:val="none" w:sz="0" w:space="0" w:color="auto"/>
                  </w:divBdr>
                  <w:divsChild>
                    <w:div w:id="1583493313">
                      <w:marLeft w:val="750"/>
                      <w:marRight w:val="0"/>
                      <w:marTop w:val="0"/>
                      <w:marBottom w:val="0"/>
                      <w:divBdr>
                        <w:top w:val="none" w:sz="0" w:space="0" w:color="auto"/>
                        <w:left w:val="none" w:sz="0" w:space="0" w:color="auto"/>
                        <w:bottom w:val="none" w:sz="0" w:space="0" w:color="auto"/>
                        <w:right w:val="none" w:sz="0" w:space="0" w:color="auto"/>
                      </w:divBdr>
                    </w:div>
                  </w:divsChild>
                </w:div>
                <w:div w:id="1865167859">
                  <w:marLeft w:val="300"/>
                  <w:marRight w:val="0"/>
                  <w:marTop w:val="75"/>
                  <w:marBottom w:val="0"/>
                  <w:divBdr>
                    <w:top w:val="none" w:sz="0" w:space="0" w:color="auto"/>
                    <w:left w:val="none" w:sz="0" w:space="0" w:color="auto"/>
                    <w:bottom w:val="none" w:sz="0" w:space="0" w:color="auto"/>
                    <w:right w:val="none" w:sz="0" w:space="0" w:color="auto"/>
                  </w:divBdr>
                  <w:divsChild>
                    <w:div w:id="473449608">
                      <w:marLeft w:val="750"/>
                      <w:marRight w:val="0"/>
                      <w:marTop w:val="0"/>
                      <w:marBottom w:val="0"/>
                      <w:divBdr>
                        <w:top w:val="none" w:sz="0" w:space="0" w:color="auto"/>
                        <w:left w:val="none" w:sz="0" w:space="0" w:color="auto"/>
                        <w:bottom w:val="none" w:sz="0" w:space="0" w:color="auto"/>
                        <w:right w:val="none" w:sz="0" w:space="0" w:color="auto"/>
                      </w:divBdr>
                    </w:div>
                    <w:div w:id="1098791206">
                      <w:marLeft w:val="750"/>
                      <w:marRight w:val="0"/>
                      <w:marTop w:val="0"/>
                      <w:marBottom w:val="0"/>
                      <w:divBdr>
                        <w:top w:val="none" w:sz="0" w:space="0" w:color="auto"/>
                        <w:left w:val="none" w:sz="0" w:space="0" w:color="auto"/>
                        <w:bottom w:val="none" w:sz="0" w:space="0" w:color="auto"/>
                        <w:right w:val="none" w:sz="0" w:space="0" w:color="auto"/>
                      </w:divBdr>
                    </w:div>
                    <w:div w:id="1746608344">
                      <w:marLeft w:val="750"/>
                      <w:marRight w:val="0"/>
                      <w:marTop w:val="0"/>
                      <w:marBottom w:val="0"/>
                      <w:divBdr>
                        <w:top w:val="none" w:sz="0" w:space="0" w:color="auto"/>
                        <w:left w:val="none" w:sz="0" w:space="0" w:color="auto"/>
                        <w:bottom w:val="none" w:sz="0" w:space="0" w:color="auto"/>
                        <w:right w:val="none" w:sz="0" w:space="0" w:color="auto"/>
                      </w:divBdr>
                    </w:div>
                  </w:divsChild>
                </w:div>
                <w:div w:id="1939478733">
                  <w:marLeft w:val="300"/>
                  <w:marRight w:val="0"/>
                  <w:marTop w:val="75"/>
                  <w:marBottom w:val="0"/>
                  <w:divBdr>
                    <w:top w:val="none" w:sz="0" w:space="0" w:color="auto"/>
                    <w:left w:val="none" w:sz="0" w:space="0" w:color="auto"/>
                    <w:bottom w:val="none" w:sz="0" w:space="0" w:color="auto"/>
                    <w:right w:val="none" w:sz="0" w:space="0" w:color="auto"/>
                  </w:divBdr>
                  <w:divsChild>
                    <w:div w:id="454445975">
                      <w:marLeft w:val="750"/>
                      <w:marRight w:val="0"/>
                      <w:marTop w:val="0"/>
                      <w:marBottom w:val="0"/>
                      <w:divBdr>
                        <w:top w:val="none" w:sz="0" w:space="0" w:color="auto"/>
                        <w:left w:val="none" w:sz="0" w:space="0" w:color="auto"/>
                        <w:bottom w:val="none" w:sz="0" w:space="0" w:color="auto"/>
                        <w:right w:val="none" w:sz="0" w:space="0" w:color="auto"/>
                      </w:divBdr>
                    </w:div>
                    <w:div w:id="1437094475">
                      <w:marLeft w:val="750"/>
                      <w:marRight w:val="0"/>
                      <w:marTop w:val="0"/>
                      <w:marBottom w:val="0"/>
                      <w:divBdr>
                        <w:top w:val="none" w:sz="0" w:space="0" w:color="auto"/>
                        <w:left w:val="none" w:sz="0" w:space="0" w:color="auto"/>
                        <w:bottom w:val="none" w:sz="0" w:space="0" w:color="auto"/>
                        <w:right w:val="none" w:sz="0" w:space="0" w:color="auto"/>
                      </w:divBdr>
                    </w:div>
                    <w:div w:id="1953121691">
                      <w:marLeft w:val="750"/>
                      <w:marRight w:val="0"/>
                      <w:marTop w:val="0"/>
                      <w:marBottom w:val="0"/>
                      <w:divBdr>
                        <w:top w:val="none" w:sz="0" w:space="0" w:color="auto"/>
                        <w:left w:val="none" w:sz="0" w:space="0" w:color="auto"/>
                        <w:bottom w:val="none" w:sz="0" w:space="0" w:color="auto"/>
                        <w:right w:val="none" w:sz="0" w:space="0" w:color="auto"/>
                      </w:divBdr>
                    </w:div>
                  </w:divsChild>
                </w:div>
                <w:div w:id="1991864179">
                  <w:marLeft w:val="300"/>
                  <w:marRight w:val="0"/>
                  <w:marTop w:val="75"/>
                  <w:marBottom w:val="0"/>
                  <w:divBdr>
                    <w:top w:val="none" w:sz="0" w:space="0" w:color="auto"/>
                    <w:left w:val="none" w:sz="0" w:space="0" w:color="auto"/>
                    <w:bottom w:val="none" w:sz="0" w:space="0" w:color="auto"/>
                    <w:right w:val="none" w:sz="0" w:space="0" w:color="auto"/>
                  </w:divBdr>
                  <w:divsChild>
                    <w:div w:id="381442351">
                      <w:marLeft w:val="750"/>
                      <w:marRight w:val="0"/>
                      <w:marTop w:val="0"/>
                      <w:marBottom w:val="0"/>
                      <w:divBdr>
                        <w:top w:val="none" w:sz="0" w:space="0" w:color="auto"/>
                        <w:left w:val="none" w:sz="0" w:space="0" w:color="auto"/>
                        <w:bottom w:val="none" w:sz="0" w:space="0" w:color="auto"/>
                        <w:right w:val="none" w:sz="0" w:space="0" w:color="auto"/>
                      </w:divBdr>
                    </w:div>
                    <w:div w:id="1936400106">
                      <w:marLeft w:val="750"/>
                      <w:marRight w:val="0"/>
                      <w:marTop w:val="0"/>
                      <w:marBottom w:val="0"/>
                      <w:divBdr>
                        <w:top w:val="none" w:sz="0" w:space="0" w:color="auto"/>
                        <w:left w:val="none" w:sz="0" w:space="0" w:color="auto"/>
                        <w:bottom w:val="none" w:sz="0" w:space="0" w:color="auto"/>
                        <w:right w:val="none" w:sz="0" w:space="0" w:color="auto"/>
                      </w:divBdr>
                    </w:div>
                  </w:divsChild>
                </w:div>
                <w:div w:id="2026008953">
                  <w:marLeft w:val="300"/>
                  <w:marRight w:val="0"/>
                  <w:marTop w:val="75"/>
                  <w:marBottom w:val="0"/>
                  <w:divBdr>
                    <w:top w:val="none" w:sz="0" w:space="0" w:color="auto"/>
                    <w:left w:val="none" w:sz="0" w:space="0" w:color="auto"/>
                    <w:bottom w:val="none" w:sz="0" w:space="0" w:color="auto"/>
                    <w:right w:val="none" w:sz="0" w:space="0" w:color="auto"/>
                  </w:divBdr>
                  <w:divsChild>
                    <w:div w:id="1269580934">
                      <w:marLeft w:val="750"/>
                      <w:marRight w:val="0"/>
                      <w:marTop w:val="0"/>
                      <w:marBottom w:val="0"/>
                      <w:divBdr>
                        <w:top w:val="none" w:sz="0" w:space="0" w:color="auto"/>
                        <w:left w:val="none" w:sz="0" w:space="0" w:color="auto"/>
                        <w:bottom w:val="none" w:sz="0" w:space="0" w:color="auto"/>
                        <w:right w:val="none" w:sz="0" w:space="0" w:color="auto"/>
                      </w:divBdr>
                    </w:div>
                    <w:div w:id="1463578742">
                      <w:marLeft w:val="750"/>
                      <w:marRight w:val="0"/>
                      <w:marTop w:val="0"/>
                      <w:marBottom w:val="0"/>
                      <w:divBdr>
                        <w:top w:val="none" w:sz="0" w:space="0" w:color="auto"/>
                        <w:left w:val="none" w:sz="0" w:space="0" w:color="auto"/>
                        <w:bottom w:val="none" w:sz="0" w:space="0" w:color="auto"/>
                        <w:right w:val="none" w:sz="0" w:space="0" w:color="auto"/>
                      </w:divBdr>
                    </w:div>
                  </w:divsChild>
                </w:div>
                <w:div w:id="2128506601">
                  <w:marLeft w:val="300"/>
                  <w:marRight w:val="0"/>
                  <w:marTop w:val="75"/>
                  <w:marBottom w:val="0"/>
                  <w:divBdr>
                    <w:top w:val="none" w:sz="0" w:space="0" w:color="auto"/>
                    <w:left w:val="none" w:sz="0" w:space="0" w:color="auto"/>
                    <w:bottom w:val="none" w:sz="0" w:space="0" w:color="auto"/>
                    <w:right w:val="none" w:sz="0" w:space="0" w:color="auto"/>
                  </w:divBdr>
                  <w:divsChild>
                    <w:div w:id="276178563">
                      <w:marLeft w:val="750"/>
                      <w:marRight w:val="0"/>
                      <w:marTop w:val="0"/>
                      <w:marBottom w:val="0"/>
                      <w:divBdr>
                        <w:top w:val="none" w:sz="0" w:space="0" w:color="auto"/>
                        <w:left w:val="none" w:sz="0" w:space="0" w:color="auto"/>
                        <w:bottom w:val="none" w:sz="0" w:space="0" w:color="auto"/>
                        <w:right w:val="none" w:sz="0" w:space="0" w:color="auto"/>
                      </w:divBdr>
                    </w:div>
                  </w:divsChild>
                </w:div>
                <w:div w:id="2131705959">
                  <w:marLeft w:val="300"/>
                  <w:marRight w:val="0"/>
                  <w:marTop w:val="75"/>
                  <w:marBottom w:val="0"/>
                  <w:divBdr>
                    <w:top w:val="none" w:sz="0" w:space="0" w:color="auto"/>
                    <w:left w:val="none" w:sz="0" w:space="0" w:color="auto"/>
                    <w:bottom w:val="none" w:sz="0" w:space="0" w:color="auto"/>
                    <w:right w:val="none" w:sz="0" w:space="0" w:color="auto"/>
                  </w:divBdr>
                  <w:divsChild>
                    <w:div w:id="72316390">
                      <w:marLeft w:val="750"/>
                      <w:marRight w:val="0"/>
                      <w:marTop w:val="0"/>
                      <w:marBottom w:val="0"/>
                      <w:divBdr>
                        <w:top w:val="none" w:sz="0" w:space="0" w:color="auto"/>
                        <w:left w:val="none" w:sz="0" w:space="0" w:color="auto"/>
                        <w:bottom w:val="none" w:sz="0" w:space="0" w:color="auto"/>
                        <w:right w:val="none" w:sz="0" w:space="0" w:color="auto"/>
                      </w:divBdr>
                    </w:div>
                    <w:div w:id="292834122">
                      <w:marLeft w:val="750"/>
                      <w:marRight w:val="0"/>
                      <w:marTop w:val="0"/>
                      <w:marBottom w:val="0"/>
                      <w:divBdr>
                        <w:top w:val="none" w:sz="0" w:space="0" w:color="auto"/>
                        <w:left w:val="none" w:sz="0" w:space="0" w:color="auto"/>
                        <w:bottom w:val="none" w:sz="0" w:space="0" w:color="auto"/>
                        <w:right w:val="none" w:sz="0" w:space="0" w:color="auto"/>
                      </w:divBdr>
                    </w:div>
                    <w:div w:id="912275967">
                      <w:marLeft w:val="750"/>
                      <w:marRight w:val="0"/>
                      <w:marTop w:val="0"/>
                      <w:marBottom w:val="0"/>
                      <w:divBdr>
                        <w:top w:val="none" w:sz="0" w:space="0" w:color="auto"/>
                        <w:left w:val="none" w:sz="0" w:space="0" w:color="auto"/>
                        <w:bottom w:val="none" w:sz="0" w:space="0" w:color="auto"/>
                        <w:right w:val="none" w:sz="0" w:space="0" w:color="auto"/>
                      </w:divBdr>
                    </w:div>
                    <w:div w:id="2043244922">
                      <w:marLeft w:val="750"/>
                      <w:marRight w:val="0"/>
                      <w:marTop w:val="0"/>
                      <w:marBottom w:val="0"/>
                      <w:divBdr>
                        <w:top w:val="none" w:sz="0" w:space="0" w:color="auto"/>
                        <w:left w:val="none" w:sz="0" w:space="0" w:color="auto"/>
                        <w:bottom w:val="none" w:sz="0" w:space="0" w:color="auto"/>
                        <w:right w:val="none" w:sz="0" w:space="0" w:color="auto"/>
                      </w:divBdr>
                    </w:div>
                  </w:divsChild>
                </w:div>
                <w:div w:id="2143887932">
                  <w:marLeft w:val="300"/>
                  <w:marRight w:val="0"/>
                  <w:marTop w:val="75"/>
                  <w:marBottom w:val="0"/>
                  <w:divBdr>
                    <w:top w:val="none" w:sz="0" w:space="0" w:color="auto"/>
                    <w:left w:val="none" w:sz="0" w:space="0" w:color="auto"/>
                    <w:bottom w:val="none" w:sz="0" w:space="0" w:color="auto"/>
                    <w:right w:val="none" w:sz="0" w:space="0" w:color="auto"/>
                  </w:divBdr>
                  <w:divsChild>
                    <w:div w:id="848371447">
                      <w:marLeft w:val="750"/>
                      <w:marRight w:val="0"/>
                      <w:marTop w:val="0"/>
                      <w:marBottom w:val="0"/>
                      <w:divBdr>
                        <w:top w:val="none" w:sz="0" w:space="0" w:color="auto"/>
                        <w:left w:val="none" w:sz="0" w:space="0" w:color="auto"/>
                        <w:bottom w:val="none" w:sz="0" w:space="0" w:color="auto"/>
                        <w:right w:val="none" w:sz="0" w:space="0" w:color="auto"/>
                      </w:divBdr>
                    </w:div>
                    <w:div w:id="1313292787">
                      <w:marLeft w:val="750"/>
                      <w:marRight w:val="0"/>
                      <w:marTop w:val="0"/>
                      <w:marBottom w:val="0"/>
                      <w:divBdr>
                        <w:top w:val="none" w:sz="0" w:space="0" w:color="auto"/>
                        <w:left w:val="none" w:sz="0" w:space="0" w:color="auto"/>
                        <w:bottom w:val="none" w:sz="0" w:space="0" w:color="auto"/>
                        <w:right w:val="none" w:sz="0" w:space="0" w:color="auto"/>
                      </w:divBdr>
                    </w:div>
                  </w:divsChild>
                </w:div>
                <w:div w:id="2144151679">
                  <w:marLeft w:val="300"/>
                  <w:marRight w:val="0"/>
                  <w:marTop w:val="75"/>
                  <w:marBottom w:val="0"/>
                  <w:divBdr>
                    <w:top w:val="none" w:sz="0" w:space="0" w:color="auto"/>
                    <w:left w:val="none" w:sz="0" w:space="0" w:color="auto"/>
                    <w:bottom w:val="none" w:sz="0" w:space="0" w:color="auto"/>
                    <w:right w:val="none" w:sz="0" w:space="0" w:color="auto"/>
                  </w:divBdr>
                  <w:divsChild>
                    <w:div w:id="1181701446">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697043092">
              <w:marLeft w:val="0"/>
              <w:marRight w:val="0"/>
              <w:marTop w:val="150"/>
              <w:marBottom w:val="150"/>
              <w:divBdr>
                <w:top w:val="none" w:sz="0" w:space="0" w:color="auto"/>
                <w:left w:val="none" w:sz="0" w:space="0" w:color="auto"/>
                <w:bottom w:val="none" w:sz="0" w:space="0" w:color="auto"/>
                <w:right w:val="none" w:sz="0" w:space="0" w:color="auto"/>
              </w:divBdr>
              <w:divsChild>
                <w:div w:id="60911495">
                  <w:marLeft w:val="300"/>
                  <w:marRight w:val="0"/>
                  <w:marTop w:val="75"/>
                  <w:marBottom w:val="0"/>
                  <w:divBdr>
                    <w:top w:val="none" w:sz="0" w:space="0" w:color="auto"/>
                    <w:left w:val="none" w:sz="0" w:space="0" w:color="auto"/>
                    <w:bottom w:val="none" w:sz="0" w:space="0" w:color="auto"/>
                    <w:right w:val="none" w:sz="0" w:space="0" w:color="auto"/>
                  </w:divBdr>
                  <w:divsChild>
                    <w:div w:id="272321272">
                      <w:marLeft w:val="750"/>
                      <w:marRight w:val="0"/>
                      <w:marTop w:val="0"/>
                      <w:marBottom w:val="0"/>
                      <w:divBdr>
                        <w:top w:val="none" w:sz="0" w:space="0" w:color="auto"/>
                        <w:left w:val="none" w:sz="0" w:space="0" w:color="auto"/>
                        <w:bottom w:val="none" w:sz="0" w:space="0" w:color="auto"/>
                        <w:right w:val="none" w:sz="0" w:space="0" w:color="auto"/>
                      </w:divBdr>
                    </w:div>
                    <w:div w:id="861241005">
                      <w:marLeft w:val="750"/>
                      <w:marRight w:val="0"/>
                      <w:marTop w:val="0"/>
                      <w:marBottom w:val="0"/>
                      <w:divBdr>
                        <w:top w:val="none" w:sz="0" w:space="0" w:color="auto"/>
                        <w:left w:val="none" w:sz="0" w:space="0" w:color="auto"/>
                        <w:bottom w:val="none" w:sz="0" w:space="0" w:color="auto"/>
                        <w:right w:val="none" w:sz="0" w:space="0" w:color="auto"/>
                      </w:divBdr>
                    </w:div>
                    <w:div w:id="867763811">
                      <w:marLeft w:val="750"/>
                      <w:marRight w:val="0"/>
                      <w:marTop w:val="0"/>
                      <w:marBottom w:val="0"/>
                      <w:divBdr>
                        <w:top w:val="none" w:sz="0" w:space="0" w:color="auto"/>
                        <w:left w:val="none" w:sz="0" w:space="0" w:color="auto"/>
                        <w:bottom w:val="none" w:sz="0" w:space="0" w:color="auto"/>
                        <w:right w:val="none" w:sz="0" w:space="0" w:color="auto"/>
                      </w:divBdr>
                    </w:div>
                    <w:div w:id="1033774295">
                      <w:marLeft w:val="750"/>
                      <w:marRight w:val="0"/>
                      <w:marTop w:val="0"/>
                      <w:marBottom w:val="0"/>
                      <w:divBdr>
                        <w:top w:val="none" w:sz="0" w:space="0" w:color="auto"/>
                        <w:left w:val="none" w:sz="0" w:space="0" w:color="auto"/>
                        <w:bottom w:val="none" w:sz="0" w:space="0" w:color="auto"/>
                        <w:right w:val="none" w:sz="0" w:space="0" w:color="auto"/>
                      </w:divBdr>
                    </w:div>
                    <w:div w:id="1635594775">
                      <w:marLeft w:val="750"/>
                      <w:marRight w:val="0"/>
                      <w:marTop w:val="0"/>
                      <w:marBottom w:val="0"/>
                      <w:divBdr>
                        <w:top w:val="none" w:sz="0" w:space="0" w:color="auto"/>
                        <w:left w:val="none" w:sz="0" w:space="0" w:color="auto"/>
                        <w:bottom w:val="none" w:sz="0" w:space="0" w:color="auto"/>
                        <w:right w:val="none" w:sz="0" w:space="0" w:color="auto"/>
                      </w:divBdr>
                    </w:div>
                    <w:div w:id="1840462980">
                      <w:marLeft w:val="750"/>
                      <w:marRight w:val="0"/>
                      <w:marTop w:val="0"/>
                      <w:marBottom w:val="0"/>
                      <w:divBdr>
                        <w:top w:val="none" w:sz="0" w:space="0" w:color="auto"/>
                        <w:left w:val="none" w:sz="0" w:space="0" w:color="auto"/>
                        <w:bottom w:val="none" w:sz="0" w:space="0" w:color="auto"/>
                        <w:right w:val="none" w:sz="0" w:space="0" w:color="auto"/>
                      </w:divBdr>
                    </w:div>
                  </w:divsChild>
                </w:div>
                <w:div w:id="294455799">
                  <w:marLeft w:val="300"/>
                  <w:marRight w:val="0"/>
                  <w:marTop w:val="75"/>
                  <w:marBottom w:val="0"/>
                  <w:divBdr>
                    <w:top w:val="none" w:sz="0" w:space="0" w:color="auto"/>
                    <w:left w:val="none" w:sz="0" w:space="0" w:color="auto"/>
                    <w:bottom w:val="none" w:sz="0" w:space="0" w:color="auto"/>
                    <w:right w:val="none" w:sz="0" w:space="0" w:color="auto"/>
                  </w:divBdr>
                </w:div>
                <w:div w:id="849828631">
                  <w:marLeft w:val="300"/>
                  <w:marRight w:val="0"/>
                  <w:marTop w:val="75"/>
                  <w:marBottom w:val="0"/>
                  <w:divBdr>
                    <w:top w:val="none" w:sz="0" w:space="0" w:color="auto"/>
                    <w:left w:val="none" w:sz="0" w:space="0" w:color="auto"/>
                    <w:bottom w:val="none" w:sz="0" w:space="0" w:color="auto"/>
                    <w:right w:val="none" w:sz="0" w:space="0" w:color="auto"/>
                  </w:divBdr>
                  <w:divsChild>
                    <w:div w:id="1787313865">
                      <w:marLeft w:val="750"/>
                      <w:marRight w:val="0"/>
                      <w:marTop w:val="0"/>
                      <w:marBottom w:val="0"/>
                      <w:divBdr>
                        <w:top w:val="none" w:sz="0" w:space="0" w:color="auto"/>
                        <w:left w:val="none" w:sz="0" w:space="0" w:color="auto"/>
                        <w:bottom w:val="none" w:sz="0" w:space="0" w:color="auto"/>
                        <w:right w:val="none" w:sz="0" w:space="0" w:color="auto"/>
                      </w:divBdr>
                    </w:div>
                  </w:divsChild>
                </w:div>
                <w:div w:id="858086366">
                  <w:marLeft w:val="300"/>
                  <w:marRight w:val="0"/>
                  <w:marTop w:val="75"/>
                  <w:marBottom w:val="0"/>
                  <w:divBdr>
                    <w:top w:val="none" w:sz="0" w:space="0" w:color="auto"/>
                    <w:left w:val="none" w:sz="0" w:space="0" w:color="auto"/>
                    <w:bottom w:val="none" w:sz="0" w:space="0" w:color="auto"/>
                    <w:right w:val="none" w:sz="0" w:space="0" w:color="auto"/>
                  </w:divBdr>
                </w:div>
                <w:div w:id="1066801917">
                  <w:marLeft w:val="300"/>
                  <w:marRight w:val="0"/>
                  <w:marTop w:val="75"/>
                  <w:marBottom w:val="0"/>
                  <w:divBdr>
                    <w:top w:val="none" w:sz="0" w:space="0" w:color="auto"/>
                    <w:left w:val="none" w:sz="0" w:space="0" w:color="auto"/>
                    <w:bottom w:val="none" w:sz="0" w:space="0" w:color="auto"/>
                    <w:right w:val="none" w:sz="0" w:space="0" w:color="auto"/>
                  </w:divBdr>
                  <w:divsChild>
                    <w:div w:id="500437388">
                      <w:marLeft w:val="750"/>
                      <w:marRight w:val="0"/>
                      <w:marTop w:val="0"/>
                      <w:marBottom w:val="0"/>
                      <w:divBdr>
                        <w:top w:val="none" w:sz="0" w:space="0" w:color="auto"/>
                        <w:left w:val="none" w:sz="0" w:space="0" w:color="auto"/>
                        <w:bottom w:val="none" w:sz="0" w:space="0" w:color="auto"/>
                        <w:right w:val="none" w:sz="0" w:space="0" w:color="auto"/>
                      </w:divBdr>
                    </w:div>
                    <w:div w:id="2041978155">
                      <w:marLeft w:val="750"/>
                      <w:marRight w:val="0"/>
                      <w:marTop w:val="0"/>
                      <w:marBottom w:val="0"/>
                      <w:divBdr>
                        <w:top w:val="none" w:sz="0" w:space="0" w:color="auto"/>
                        <w:left w:val="none" w:sz="0" w:space="0" w:color="auto"/>
                        <w:bottom w:val="none" w:sz="0" w:space="0" w:color="auto"/>
                        <w:right w:val="none" w:sz="0" w:space="0" w:color="auto"/>
                      </w:divBdr>
                    </w:div>
                  </w:divsChild>
                </w:div>
                <w:div w:id="1139768571">
                  <w:marLeft w:val="300"/>
                  <w:marRight w:val="0"/>
                  <w:marTop w:val="75"/>
                  <w:marBottom w:val="0"/>
                  <w:divBdr>
                    <w:top w:val="none" w:sz="0" w:space="0" w:color="auto"/>
                    <w:left w:val="none" w:sz="0" w:space="0" w:color="auto"/>
                    <w:bottom w:val="none" w:sz="0" w:space="0" w:color="auto"/>
                    <w:right w:val="none" w:sz="0" w:space="0" w:color="auto"/>
                  </w:divBdr>
                  <w:divsChild>
                    <w:div w:id="1666929388">
                      <w:marLeft w:val="750"/>
                      <w:marRight w:val="0"/>
                      <w:marTop w:val="0"/>
                      <w:marBottom w:val="0"/>
                      <w:divBdr>
                        <w:top w:val="none" w:sz="0" w:space="0" w:color="auto"/>
                        <w:left w:val="none" w:sz="0" w:space="0" w:color="auto"/>
                        <w:bottom w:val="none" w:sz="0" w:space="0" w:color="auto"/>
                        <w:right w:val="none" w:sz="0" w:space="0" w:color="auto"/>
                      </w:divBdr>
                    </w:div>
                  </w:divsChild>
                </w:div>
                <w:div w:id="1184201160">
                  <w:marLeft w:val="300"/>
                  <w:marRight w:val="0"/>
                  <w:marTop w:val="75"/>
                  <w:marBottom w:val="0"/>
                  <w:divBdr>
                    <w:top w:val="none" w:sz="0" w:space="0" w:color="auto"/>
                    <w:left w:val="none" w:sz="0" w:space="0" w:color="auto"/>
                    <w:bottom w:val="none" w:sz="0" w:space="0" w:color="auto"/>
                    <w:right w:val="none" w:sz="0" w:space="0" w:color="auto"/>
                  </w:divBdr>
                </w:div>
                <w:div w:id="1552300301">
                  <w:marLeft w:val="300"/>
                  <w:marRight w:val="0"/>
                  <w:marTop w:val="75"/>
                  <w:marBottom w:val="0"/>
                  <w:divBdr>
                    <w:top w:val="none" w:sz="0" w:space="0" w:color="auto"/>
                    <w:left w:val="none" w:sz="0" w:space="0" w:color="auto"/>
                    <w:bottom w:val="none" w:sz="0" w:space="0" w:color="auto"/>
                    <w:right w:val="none" w:sz="0" w:space="0" w:color="auto"/>
                  </w:divBdr>
                </w:div>
                <w:div w:id="1743869559">
                  <w:marLeft w:val="300"/>
                  <w:marRight w:val="0"/>
                  <w:marTop w:val="75"/>
                  <w:marBottom w:val="0"/>
                  <w:divBdr>
                    <w:top w:val="none" w:sz="0" w:space="0" w:color="auto"/>
                    <w:left w:val="none" w:sz="0" w:space="0" w:color="auto"/>
                    <w:bottom w:val="none" w:sz="0" w:space="0" w:color="auto"/>
                    <w:right w:val="none" w:sz="0" w:space="0" w:color="auto"/>
                  </w:divBdr>
                </w:div>
                <w:div w:id="1760953630">
                  <w:marLeft w:val="300"/>
                  <w:marRight w:val="0"/>
                  <w:marTop w:val="75"/>
                  <w:marBottom w:val="0"/>
                  <w:divBdr>
                    <w:top w:val="none" w:sz="0" w:space="0" w:color="auto"/>
                    <w:left w:val="none" w:sz="0" w:space="0" w:color="auto"/>
                    <w:bottom w:val="none" w:sz="0" w:space="0" w:color="auto"/>
                    <w:right w:val="none" w:sz="0" w:space="0" w:color="auto"/>
                  </w:divBdr>
                </w:div>
                <w:div w:id="1881283861">
                  <w:marLeft w:val="300"/>
                  <w:marRight w:val="0"/>
                  <w:marTop w:val="75"/>
                  <w:marBottom w:val="0"/>
                  <w:divBdr>
                    <w:top w:val="none" w:sz="0" w:space="0" w:color="auto"/>
                    <w:left w:val="none" w:sz="0" w:space="0" w:color="auto"/>
                    <w:bottom w:val="none" w:sz="0" w:space="0" w:color="auto"/>
                    <w:right w:val="none" w:sz="0" w:space="0" w:color="auto"/>
                  </w:divBdr>
                </w:div>
                <w:div w:id="2052729466">
                  <w:marLeft w:val="300"/>
                  <w:marRight w:val="0"/>
                  <w:marTop w:val="75"/>
                  <w:marBottom w:val="0"/>
                  <w:divBdr>
                    <w:top w:val="none" w:sz="0" w:space="0" w:color="auto"/>
                    <w:left w:val="none" w:sz="0" w:space="0" w:color="auto"/>
                    <w:bottom w:val="none" w:sz="0" w:space="0" w:color="auto"/>
                    <w:right w:val="none" w:sz="0" w:space="0" w:color="auto"/>
                  </w:divBdr>
                  <w:divsChild>
                    <w:div w:id="293296821">
                      <w:marLeft w:val="750"/>
                      <w:marRight w:val="0"/>
                      <w:marTop w:val="0"/>
                      <w:marBottom w:val="0"/>
                      <w:divBdr>
                        <w:top w:val="none" w:sz="0" w:space="0" w:color="auto"/>
                        <w:left w:val="none" w:sz="0" w:space="0" w:color="auto"/>
                        <w:bottom w:val="none" w:sz="0" w:space="0" w:color="auto"/>
                        <w:right w:val="none" w:sz="0" w:space="0" w:color="auto"/>
                      </w:divBdr>
                    </w:div>
                  </w:divsChild>
                </w:div>
                <w:div w:id="2121947218">
                  <w:marLeft w:val="300"/>
                  <w:marRight w:val="0"/>
                  <w:marTop w:val="75"/>
                  <w:marBottom w:val="0"/>
                  <w:divBdr>
                    <w:top w:val="none" w:sz="0" w:space="0" w:color="auto"/>
                    <w:left w:val="none" w:sz="0" w:space="0" w:color="auto"/>
                    <w:bottom w:val="none" w:sz="0" w:space="0" w:color="auto"/>
                    <w:right w:val="none" w:sz="0" w:space="0" w:color="auto"/>
                  </w:divBdr>
                  <w:divsChild>
                    <w:div w:id="746078923">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878518918">
              <w:marLeft w:val="0"/>
              <w:marRight w:val="0"/>
              <w:marTop w:val="150"/>
              <w:marBottom w:val="150"/>
              <w:divBdr>
                <w:top w:val="none" w:sz="0" w:space="0" w:color="auto"/>
                <w:left w:val="none" w:sz="0" w:space="0" w:color="auto"/>
                <w:bottom w:val="none" w:sz="0" w:space="0" w:color="auto"/>
                <w:right w:val="none" w:sz="0" w:space="0" w:color="auto"/>
              </w:divBdr>
              <w:divsChild>
                <w:div w:id="321662491">
                  <w:marLeft w:val="300"/>
                  <w:marRight w:val="0"/>
                  <w:marTop w:val="75"/>
                  <w:marBottom w:val="0"/>
                  <w:divBdr>
                    <w:top w:val="none" w:sz="0" w:space="0" w:color="auto"/>
                    <w:left w:val="none" w:sz="0" w:space="0" w:color="auto"/>
                    <w:bottom w:val="none" w:sz="0" w:space="0" w:color="auto"/>
                    <w:right w:val="none" w:sz="0" w:space="0" w:color="auto"/>
                  </w:divBdr>
                  <w:divsChild>
                    <w:div w:id="1416129217">
                      <w:marLeft w:val="750"/>
                      <w:marRight w:val="0"/>
                      <w:marTop w:val="0"/>
                      <w:marBottom w:val="0"/>
                      <w:divBdr>
                        <w:top w:val="none" w:sz="0" w:space="0" w:color="auto"/>
                        <w:left w:val="none" w:sz="0" w:space="0" w:color="auto"/>
                        <w:bottom w:val="none" w:sz="0" w:space="0" w:color="auto"/>
                        <w:right w:val="none" w:sz="0" w:space="0" w:color="auto"/>
                      </w:divBdr>
                    </w:div>
                  </w:divsChild>
                </w:div>
                <w:div w:id="398332056">
                  <w:marLeft w:val="300"/>
                  <w:marRight w:val="0"/>
                  <w:marTop w:val="75"/>
                  <w:marBottom w:val="0"/>
                  <w:divBdr>
                    <w:top w:val="none" w:sz="0" w:space="0" w:color="auto"/>
                    <w:left w:val="none" w:sz="0" w:space="0" w:color="auto"/>
                    <w:bottom w:val="none" w:sz="0" w:space="0" w:color="auto"/>
                    <w:right w:val="none" w:sz="0" w:space="0" w:color="auto"/>
                  </w:divBdr>
                  <w:divsChild>
                    <w:div w:id="379744905">
                      <w:marLeft w:val="750"/>
                      <w:marRight w:val="0"/>
                      <w:marTop w:val="0"/>
                      <w:marBottom w:val="0"/>
                      <w:divBdr>
                        <w:top w:val="none" w:sz="0" w:space="0" w:color="auto"/>
                        <w:left w:val="none" w:sz="0" w:space="0" w:color="auto"/>
                        <w:bottom w:val="none" w:sz="0" w:space="0" w:color="auto"/>
                        <w:right w:val="none" w:sz="0" w:space="0" w:color="auto"/>
                      </w:divBdr>
                    </w:div>
                  </w:divsChild>
                </w:div>
                <w:div w:id="583957475">
                  <w:marLeft w:val="300"/>
                  <w:marRight w:val="0"/>
                  <w:marTop w:val="75"/>
                  <w:marBottom w:val="0"/>
                  <w:divBdr>
                    <w:top w:val="none" w:sz="0" w:space="0" w:color="auto"/>
                    <w:left w:val="none" w:sz="0" w:space="0" w:color="auto"/>
                    <w:bottom w:val="none" w:sz="0" w:space="0" w:color="auto"/>
                    <w:right w:val="none" w:sz="0" w:space="0" w:color="auto"/>
                  </w:divBdr>
                </w:div>
                <w:div w:id="690109310">
                  <w:marLeft w:val="300"/>
                  <w:marRight w:val="0"/>
                  <w:marTop w:val="75"/>
                  <w:marBottom w:val="0"/>
                  <w:divBdr>
                    <w:top w:val="none" w:sz="0" w:space="0" w:color="auto"/>
                    <w:left w:val="none" w:sz="0" w:space="0" w:color="auto"/>
                    <w:bottom w:val="none" w:sz="0" w:space="0" w:color="auto"/>
                    <w:right w:val="none" w:sz="0" w:space="0" w:color="auto"/>
                  </w:divBdr>
                  <w:divsChild>
                    <w:div w:id="2123064481">
                      <w:marLeft w:val="750"/>
                      <w:marRight w:val="0"/>
                      <w:marTop w:val="0"/>
                      <w:marBottom w:val="0"/>
                      <w:divBdr>
                        <w:top w:val="none" w:sz="0" w:space="0" w:color="auto"/>
                        <w:left w:val="none" w:sz="0" w:space="0" w:color="auto"/>
                        <w:bottom w:val="none" w:sz="0" w:space="0" w:color="auto"/>
                        <w:right w:val="none" w:sz="0" w:space="0" w:color="auto"/>
                      </w:divBdr>
                    </w:div>
                  </w:divsChild>
                </w:div>
                <w:div w:id="1371881590">
                  <w:marLeft w:val="300"/>
                  <w:marRight w:val="0"/>
                  <w:marTop w:val="75"/>
                  <w:marBottom w:val="0"/>
                  <w:divBdr>
                    <w:top w:val="none" w:sz="0" w:space="0" w:color="auto"/>
                    <w:left w:val="none" w:sz="0" w:space="0" w:color="auto"/>
                    <w:bottom w:val="none" w:sz="0" w:space="0" w:color="auto"/>
                    <w:right w:val="none" w:sz="0" w:space="0" w:color="auto"/>
                  </w:divBdr>
                  <w:divsChild>
                    <w:div w:id="1848209358">
                      <w:marLeft w:val="750"/>
                      <w:marRight w:val="0"/>
                      <w:marTop w:val="0"/>
                      <w:marBottom w:val="0"/>
                      <w:divBdr>
                        <w:top w:val="none" w:sz="0" w:space="0" w:color="auto"/>
                        <w:left w:val="none" w:sz="0" w:space="0" w:color="auto"/>
                        <w:bottom w:val="none" w:sz="0" w:space="0" w:color="auto"/>
                        <w:right w:val="none" w:sz="0" w:space="0" w:color="auto"/>
                      </w:divBdr>
                    </w:div>
                  </w:divsChild>
                </w:div>
                <w:div w:id="1505318757">
                  <w:marLeft w:val="300"/>
                  <w:marRight w:val="0"/>
                  <w:marTop w:val="75"/>
                  <w:marBottom w:val="0"/>
                  <w:divBdr>
                    <w:top w:val="none" w:sz="0" w:space="0" w:color="auto"/>
                    <w:left w:val="none" w:sz="0" w:space="0" w:color="auto"/>
                    <w:bottom w:val="none" w:sz="0" w:space="0" w:color="auto"/>
                    <w:right w:val="none" w:sz="0" w:space="0" w:color="auto"/>
                  </w:divBdr>
                  <w:divsChild>
                    <w:div w:id="357434147">
                      <w:marLeft w:val="750"/>
                      <w:marRight w:val="0"/>
                      <w:marTop w:val="0"/>
                      <w:marBottom w:val="0"/>
                      <w:divBdr>
                        <w:top w:val="none" w:sz="0" w:space="0" w:color="auto"/>
                        <w:left w:val="none" w:sz="0" w:space="0" w:color="auto"/>
                        <w:bottom w:val="none" w:sz="0" w:space="0" w:color="auto"/>
                        <w:right w:val="none" w:sz="0" w:space="0" w:color="auto"/>
                      </w:divBdr>
                    </w:div>
                  </w:divsChild>
                </w:div>
                <w:div w:id="1773359428">
                  <w:marLeft w:val="300"/>
                  <w:marRight w:val="0"/>
                  <w:marTop w:val="75"/>
                  <w:marBottom w:val="0"/>
                  <w:divBdr>
                    <w:top w:val="none" w:sz="0" w:space="0" w:color="auto"/>
                    <w:left w:val="none" w:sz="0" w:space="0" w:color="auto"/>
                    <w:bottom w:val="none" w:sz="0" w:space="0" w:color="auto"/>
                    <w:right w:val="none" w:sz="0" w:space="0" w:color="auto"/>
                  </w:divBdr>
                </w:div>
                <w:div w:id="1953048996">
                  <w:marLeft w:val="300"/>
                  <w:marRight w:val="0"/>
                  <w:marTop w:val="75"/>
                  <w:marBottom w:val="0"/>
                  <w:divBdr>
                    <w:top w:val="none" w:sz="0" w:space="0" w:color="auto"/>
                    <w:left w:val="none" w:sz="0" w:space="0" w:color="auto"/>
                    <w:bottom w:val="none" w:sz="0" w:space="0" w:color="auto"/>
                    <w:right w:val="none" w:sz="0" w:space="0" w:color="auto"/>
                  </w:divBdr>
                  <w:divsChild>
                    <w:div w:id="81344432">
                      <w:marLeft w:val="750"/>
                      <w:marRight w:val="0"/>
                      <w:marTop w:val="0"/>
                      <w:marBottom w:val="0"/>
                      <w:divBdr>
                        <w:top w:val="none" w:sz="0" w:space="0" w:color="auto"/>
                        <w:left w:val="none" w:sz="0" w:space="0" w:color="auto"/>
                        <w:bottom w:val="none" w:sz="0" w:space="0" w:color="auto"/>
                        <w:right w:val="none" w:sz="0" w:space="0" w:color="auto"/>
                      </w:divBdr>
                    </w:div>
                    <w:div w:id="851409168">
                      <w:marLeft w:val="750"/>
                      <w:marRight w:val="0"/>
                      <w:marTop w:val="0"/>
                      <w:marBottom w:val="0"/>
                      <w:divBdr>
                        <w:top w:val="none" w:sz="0" w:space="0" w:color="auto"/>
                        <w:left w:val="none" w:sz="0" w:space="0" w:color="auto"/>
                        <w:bottom w:val="none" w:sz="0" w:space="0" w:color="auto"/>
                        <w:right w:val="none" w:sz="0" w:space="0" w:color="auto"/>
                      </w:divBdr>
                    </w:div>
                  </w:divsChild>
                </w:div>
                <w:div w:id="2144888153">
                  <w:marLeft w:val="300"/>
                  <w:marRight w:val="0"/>
                  <w:marTop w:val="75"/>
                  <w:marBottom w:val="0"/>
                  <w:divBdr>
                    <w:top w:val="none" w:sz="0" w:space="0" w:color="auto"/>
                    <w:left w:val="none" w:sz="0" w:space="0" w:color="auto"/>
                    <w:bottom w:val="none" w:sz="0" w:space="0" w:color="auto"/>
                    <w:right w:val="none" w:sz="0" w:space="0" w:color="auto"/>
                  </w:divBdr>
                  <w:divsChild>
                    <w:div w:id="2010281946">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704087991">
              <w:marLeft w:val="0"/>
              <w:marRight w:val="0"/>
              <w:marTop w:val="150"/>
              <w:marBottom w:val="150"/>
              <w:divBdr>
                <w:top w:val="none" w:sz="0" w:space="0" w:color="auto"/>
                <w:left w:val="none" w:sz="0" w:space="0" w:color="auto"/>
                <w:bottom w:val="none" w:sz="0" w:space="0" w:color="auto"/>
                <w:right w:val="none" w:sz="0" w:space="0" w:color="auto"/>
              </w:divBdr>
              <w:divsChild>
                <w:div w:id="14775628">
                  <w:marLeft w:val="300"/>
                  <w:marRight w:val="0"/>
                  <w:marTop w:val="75"/>
                  <w:marBottom w:val="0"/>
                  <w:divBdr>
                    <w:top w:val="none" w:sz="0" w:space="0" w:color="auto"/>
                    <w:left w:val="none" w:sz="0" w:space="0" w:color="auto"/>
                    <w:bottom w:val="none" w:sz="0" w:space="0" w:color="auto"/>
                    <w:right w:val="none" w:sz="0" w:space="0" w:color="auto"/>
                  </w:divBdr>
                </w:div>
                <w:div w:id="22945835">
                  <w:marLeft w:val="300"/>
                  <w:marRight w:val="0"/>
                  <w:marTop w:val="75"/>
                  <w:marBottom w:val="0"/>
                  <w:divBdr>
                    <w:top w:val="none" w:sz="0" w:space="0" w:color="auto"/>
                    <w:left w:val="none" w:sz="0" w:space="0" w:color="auto"/>
                    <w:bottom w:val="none" w:sz="0" w:space="0" w:color="auto"/>
                    <w:right w:val="none" w:sz="0" w:space="0" w:color="auto"/>
                  </w:divBdr>
                </w:div>
                <w:div w:id="521555532">
                  <w:marLeft w:val="300"/>
                  <w:marRight w:val="0"/>
                  <w:marTop w:val="75"/>
                  <w:marBottom w:val="0"/>
                  <w:divBdr>
                    <w:top w:val="none" w:sz="0" w:space="0" w:color="auto"/>
                    <w:left w:val="none" w:sz="0" w:space="0" w:color="auto"/>
                    <w:bottom w:val="none" w:sz="0" w:space="0" w:color="auto"/>
                    <w:right w:val="none" w:sz="0" w:space="0" w:color="auto"/>
                  </w:divBdr>
                  <w:divsChild>
                    <w:div w:id="120878654">
                      <w:marLeft w:val="750"/>
                      <w:marRight w:val="0"/>
                      <w:marTop w:val="0"/>
                      <w:marBottom w:val="0"/>
                      <w:divBdr>
                        <w:top w:val="none" w:sz="0" w:space="0" w:color="auto"/>
                        <w:left w:val="none" w:sz="0" w:space="0" w:color="auto"/>
                        <w:bottom w:val="none" w:sz="0" w:space="0" w:color="auto"/>
                        <w:right w:val="none" w:sz="0" w:space="0" w:color="auto"/>
                      </w:divBdr>
                    </w:div>
                    <w:div w:id="428281236">
                      <w:marLeft w:val="750"/>
                      <w:marRight w:val="0"/>
                      <w:marTop w:val="0"/>
                      <w:marBottom w:val="0"/>
                      <w:divBdr>
                        <w:top w:val="none" w:sz="0" w:space="0" w:color="auto"/>
                        <w:left w:val="none" w:sz="0" w:space="0" w:color="auto"/>
                        <w:bottom w:val="none" w:sz="0" w:space="0" w:color="auto"/>
                        <w:right w:val="none" w:sz="0" w:space="0" w:color="auto"/>
                      </w:divBdr>
                    </w:div>
                    <w:div w:id="1637948765">
                      <w:marLeft w:val="750"/>
                      <w:marRight w:val="0"/>
                      <w:marTop w:val="0"/>
                      <w:marBottom w:val="0"/>
                      <w:divBdr>
                        <w:top w:val="none" w:sz="0" w:space="0" w:color="auto"/>
                        <w:left w:val="none" w:sz="0" w:space="0" w:color="auto"/>
                        <w:bottom w:val="none" w:sz="0" w:space="0" w:color="auto"/>
                        <w:right w:val="none" w:sz="0" w:space="0" w:color="auto"/>
                      </w:divBdr>
                    </w:div>
                    <w:div w:id="1798991840">
                      <w:marLeft w:val="750"/>
                      <w:marRight w:val="0"/>
                      <w:marTop w:val="0"/>
                      <w:marBottom w:val="0"/>
                      <w:divBdr>
                        <w:top w:val="none" w:sz="0" w:space="0" w:color="auto"/>
                        <w:left w:val="none" w:sz="0" w:space="0" w:color="auto"/>
                        <w:bottom w:val="none" w:sz="0" w:space="0" w:color="auto"/>
                        <w:right w:val="none" w:sz="0" w:space="0" w:color="auto"/>
                      </w:divBdr>
                    </w:div>
                  </w:divsChild>
                </w:div>
                <w:div w:id="721366476">
                  <w:marLeft w:val="300"/>
                  <w:marRight w:val="0"/>
                  <w:marTop w:val="75"/>
                  <w:marBottom w:val="0"/>
                  <w:divBdr>
                    <w:top w:val="none" w:sz="0" w:space="0" w:color="auto"/>
                    <w:left w:val="none" w:sz="0" w:space="0" w:color="auto"/>
                    <w:bottom w:val="none" w:sz="0" w:space="0" w:color="auto"/>
                    <w:right w:val="none" w:sz="0" w:space="0" w:color="auto"/>
                  </w:divBdr>
                  <w:divsChild>
                    <w:div w:id="1859194829">
                      <w:marLeft w:val="750"/>
                      <w:marRight w:val="0"/>
                      <w:marTop w:val="0"/>
                      <w:marBottom w:val="0"/>
                      <w:divBdr>
                        <w:top w:val="none" w:sz="0" w:space="0" w:color="auto"/>
                        <w:left w:val="none" w:sz="0" w:space="0" w:color="auto"/>
                        <w:bottom w:val="none" w:sz="0" w:space="0" w:color="auto"/>
                        <w:right w:val="none" w:sz="0" w:space="0" w:color="auto"/>
                      </w:divBdr>
                    </w:div>
                    <w:div w:id="2093769147">
                      <w:marLeft w:val="750"/>
                      <w:marRight w:val="0"/>
                      <w:marTop w:val="0"/>
                      <w:marBottom w:val="0"/>
                      <w:divBdr>
                        <w:top w:val="none" w:sz="0" w:space="0" w:color="auto"/>
                        <w:left w:val="none" w:sz="0" w:space="0" w:color="auto"/>
                        <w:bottom w:val="none" w:sz="0" w:space="0" w:color="auto"/>
                        <w:right w:val="none" w:sz="0" w:space="0" w:color="auto"/>
                      </w:divBdr>
                    </w:div>
                  </w:divsChild>
                </w:div>
                <w:div w:id="807281176">
                  <w:marLeft w:val="300"/>
                  <w:marRight w:val="0"/>
                  <w:marTop w:val="75"/>
                  <w:marBottom w:val="0"/>
                  <w:divBdr>
                    <w:top w:val="none" w:sz="0" w:space="0" w:color="auto"/>
                    <w:left w:val="none" w:sz="0" w:space="0" w:color="auto"/>
                    <w:bottom w:val="none" w:sz="0" w:space="0" w:color="auto"/>
                    <w:right w:val="none" w:sz="0" w:space="0" w:color="auto"/>
                  </w:divBdr>
                </w:div>
                <w:div w:id="1212886639">
                  <w:marLeft w:val="300"/>
                  <w:marRight w:val="0"/>
                  <w:marTop w:val="75"/>
                  <w:marBottom w:val="0"/>
                  <w:divBdr>
                    <w:top w:val="none" w:sz="0" w:space="0" w:color="auto"/>
                    <w:left w:val="none" w:sz="0" w:space="0" w:color="auto"/>
                    <w:bottom w:val="none" w:sz="0" w:space="0" w:color="auto"/>
                    <w:right w:val="none" w:sz="0" w:space="0" w:color="auto"/>
                  </w:divBdr>
                  <w:divsChild>
                    <w:div w:id="1606959825">
                      <w:marLeft w:val="750"/>
                      <w:marRight w:val="0"/>
                      <w:marTop w:val="0"/>
                      <w:marBottom w:val="0"/>
                      <w:divBdr>
                        <w:top w:val="none" w:sz="0" w:space="0" w:color="auto"/>
                        <w:left w:val="none" w:sz="0" w:space="0" w:color="auto"/>
                        <w:bottom w:val="none" w:sz="0" w:space="0" w:color="auto"/>
                        <w:right w:val="none" w:sz="0" w:space="0" w:color="auto"/>
                      </w:divBdr>
                    </w:div>
                    <w:div w:id="1949392132">
                      <w:marLeft w:val="750"/>
                      <w:marRight w:val="0"/>
                      <w:marTop w:val="0"/>
                      <w:marBottom w:val="0"/>
                      <w:divBdr>
                        <w:top w:val="none" w:sz="0" w:space="0" w:color="auto"/>
                        <w:left w:val="none" w:sz="0" w:space="0" w:color="auto"/>
                        <w:bottom w:val="none" w:sz="0" w:space="0" w:color="auto"/>
                        <w:right w:val="none" w:sz="0" w:space="0" w:color="auto"/>
                      </w:divBdr>
                    </w:div>
                    <w:div w:id="1969774061">
                      <w:marLeft w:val="750"/>
                      <w:marRight w:val="0"/>
                      <w:marTop w:val="0"/>
                      <w:marBottom w:val="0"/>
                      <w:divBdr>
                        <w:top w:val="none" w:sz="0" w:space="0" w:color="auto"/>
                        <w:left w:val="none" w:sz="0" w:space="0" w:color="auto"/>
                        <w:bottom w:val="none" w:sz="0" w:space="0" w:color="auto"/>
                        <w:right w:val="none" w:sz="0" w:space="0" w:color="auto"/>
                      </w:divBdr>
                    </w:div>
                    <w:div w:id="2144536668">
                      <w:marLeft w:val="750"/>
                      <w:marRight w:val="0"/>
                      <w:marTop w:val="0"/>
                      <w:marBottom w:val="0"/>
                      <w:divBdr>
                        <w:top w:val="none" w:sz="0" w:space="0" w:color="auto"/>
                        <w:left w:val="none" w:sz="0" w:space="0" w:color="auto"/>
                        <w:bottom w:val="none" w:sz="0" w:space="0" w:color="auto"/>
                        <w:right w:val="none" w:sz="0" w:space="0" w:color="auto"/>
                      </w:divBdr>
                    </w:div>
                  </w:divsChild>
                </w:div>
                <w:div w:id="2021617848">
                  <w:marLeft w:val="300"/>
                  <w:marRight w:val="0"/>
                  <w:marTop w:val="75"/>
                  <w:marBottom w:val="0"/>
                  <w:divBdr>
                    <w:top w:val="none" w:sz="0" w:space="0" w:color="auto"/>
                    <w:left w:val="none" w:sz="0" w:space="0" w:color="auto"/>
                    <w:bottom w:val="none" w:sz="0" w:space="0" w:color="auto"/>
                    <w:right w:val="none" w:sz="0" w:space="0" w:color="auto"/>
                  </w:divBdr>
                </w:div>
                <w:div w:id="2084715160">
                  <w:marLeft w:val="300"/>
                  <w:marRight w:val="0"/>
                  <w:marTop w:val="75"/>
                  <w:marBottom w:val="0"/>
                  <w:divBdr>
                    <w:top w:val="none" w:sz="0" w:space="0" w:color="auto"/>
                    <w:left w:val="none" w:sz="0" w:space="0" w:color="auto"/>
                    <w:bottom w:val="none" w:sz="0" w:space="0" w:color="auto"/>
                    <w:right w:val="none" w:sz="0" w:space="0" w:color="auto"/>
                  </w:divBdr>
                  <w:divsChild>
                    <w:div w:id="1656765424">
                      <w:marLeft w:val="750"/>
                      <w:marRight w:val="0"/>
                      <w:marTop w:val="0"/>
                      <w:marBottom w:val="0"/>
                      <w:divBdr>
                        <w:top w:val="none" w:sz="0" w:space="0" w:color="auto"/>
                        <w:left w:val="none" w:sz="0" w:space="0" w:color="auto"/>
                        <w:bottom w:val="none" w:sz="0" w:space="0" w:color="auto"/>
                        <w:right w:val="none" w:sz="0" w:space="0" w:color="auto"/>
                      </w:divBdr>
                    </w:div>
                  </w:divsChild>
                </w:div>
                <w:div w:id="2133016122">
                  <w:marLeft w:val="300"/>
                  <w:marRight w:val="0"/>
                  <w:marTop w:val="75"/>
                  <w:marBottom w:val="0"/>
                  <w:divBdr>
                    <w:top w:val="none" w:sz="0" w:space="0" w:color="auto"/>
                    <w:left w:val="none" w:sz="0" w:space="0" w:color="auto"/>
                    <w:bottom w:val="none" w:sz="0" w:space="0" w:color="auto"/>
                    <w:right w:val="none" w:sz="0" w:space="0" w:color="auto"/>
                  </w:divBdr>
                </w:div>
              </w:divsChild>
            </w:div>
          </w:divsChild>
        </w:div>
        <w:div w:id="1473400353">
          <w:marLeft w:val="0"/>
          <w:marRight w:val="0"/>
          <w:marTop w:val="0"/>
          <w:marBottom w:val="0"/>
          <w:divBdr>
            <w:top w:val="none" w:sz="0" w:space="0" w:color="auto"/>
            <w:left w:val="none" w:sz="0" w:space="0" w:color="auto"/>
            <w:bottom w:val="single" w:sz="12" w:space="0" w:color="000033"/>
            <w:right w:val="none" w:sz="0" w:space="0" w:color="auto"/>
          </w:divBdr>
        </w:div>
      </w:divsChild>
    </w:div>
    <w:div w:id="586496428">
      <w:bodyDiv w:val="1"/>
      <w:marLeft w:val="0"/>
      <w:marRight w:val="0"/>
      <w:marTop w:val="0"/>
      <w:marBottom w:val="0"/>
      <w:divBdr>
        <w:top w:val="none" w:sz="0" w:space="0" w:color="auto"/>
        <w:left w:val="none" w:sz="0" w:space="0" w:color="auto"/>
        <w:bottom w:val="none" w:sz="0" w:space="0" w:color="auto"/>
        <w:right w:val="none" w:sz="0" w:space="0" w:color="auto"/>
      </w:divBdr>
    </w:div>
    <w:div w:id="587422655">
      <w:bodyDiv w:val="1"/>
      <w:marLeft w:val="0"/>
      <w:marRight w:val="0"/>
      <w:marTop w:val="0"/>
      <w:marBottom w:val="0"/>
      <w:divBdr>
        <w:top w:val="none" w:sz="0" w:space="0" w:color="auto"/>
        <w:left w:val="none" w:sz="0" w:space="0" w:color="auto"/>
        <w:bottom w:val="none" w:sz="0" w:space="0" w:color="auto"/>
        <w:right w:val="none" w:sz="0" w:space="0" w:color="auto"/>
      </w:divBdr>
      <w:divsChild>
        <w:div w:id="714893717">
          <w:marLeft w:val="0"/>
          <w:marRight w:val="0"/>
          <w:marTop w:val="0"/>
          <w:marBottom w:val="0"/>
          <w:divBdr>
            <w:top w:val="none" w:sz="0" w:space="0" w:color="auto"/>
            <w:left w:val="none" w:sz="0" w:space="0" w:color="auto"/>
            <w:bottom w:val="single" w:sz="12" w:space="0" w:color="000033"/>
            <w:right w:val="none" w:sz="0" w:space="0" w:color="auto"/>
          </w:divBdr>
        </w:div>
        <w:div w:id="1423648451">
          <w:marLeft w:val="0"/>
          <w:marRight w:val="0"/>
          <w:marTop w:val="0"/>
          <w:marBottom w:val="0"/>
          <w:divBdr>
            <w:top w:val="none" w:sz="0" w:space="0" w:color="auto"/>
            <w:left w:val="none" w:sz="0" w:space="0" w:color="auto"/>
            <w:bottom w:val="none" w:sz="0" w:space="0" w:color="auto"/>
            <w:right w:val="none" w:sz="0" w:space="0" w:color="auto"/>
          </w:divBdr>
          <w:divsChild>
            <w:div w:id="742873493">
              <w:marLeft w:val="0"/>
              <w:marRight w:val="0"/>
              <w:marTop w:val="150"/>
              <w:marBottom w:val="150"/>
              <w:divBdr>
                <w:top w:val="none" w:sz="0" w:space="0" w:color="auto"/>
                <w:left w:val="none" w:sz="0" w:space="0" w:color="auto"/>
                <w:bottom w:val="none" w:sz="0" w:space="0" w:color="auto"/>
                <w:right w:val="none" w:sz="0" w:space="0" w:color="auto"/>
              </w:divBdr>
              <w:divsChild>
                <w:div w:id="84152387">
                  <w:marLeft w:val="300"/>
                  <w:marRight w:val="0"/>
                  <w:marTop w:val="75"/>
                  <w:marBottom w:val="0"/>
                  <w:divBdr>
                    <w:top w:val="none" w:sz="0" w:space="0" w:color="auto"/>
                    <w:left w:val="none" w:sz="0" w:space="0" w:color="auto"/>
                    <w:bottom w:val="none" w:sz="0" w:space="0" w:color="auto"/>
                    <w:right w:val="none" w:sz="0" w:space="0" w:color="auto"/>
                  </w:divBdr>
                  <w:divsChild>
                    <w:div w:id="1322193711">
                      <w:marLeft w:val="750"/>
                      <w:marRight w:val="0"/>
                      <w:marTop w:val="0"/>
                      <w:marBottom w:val="0"/>
                      <w:divBdr>
                        <w:top w:val="none" w:sz="0" w:space="0" w:color="auto"/>
                        <w:left w:val="none" w:sz="0" w:space="0" w:color="auto"/>
                        <w:bottom w:val="none" w:sz="0" w:space="0" w:color="auto"/>
                        <w:right w:val="none" w:sz="0" w:space="0" w:color="auto"/>
                      </w:divBdr>
                    </w:div>
                  </w:divsChild>
                </w:div>
                <w:div w:id="184171766">
                  <w:marLeft w:val="300"/>
                  <w:marRight w:val="0"/>
                  <w:marTop w:val="75"/>
                  <w:marBottom w:val="0"/>
                  <w:divBdr>
                    <w:top w:val="none" w:sz="0" w:space="0" w:color="auto"/>
                    <w:left w:val="none" w:sz="0" w:space="0" w:color="auto"/>
                    <w:bottom w:val="none" w:sz="0" w:space="0" w:color="auto"/>
                    <w:right w:val="none" w:sz="0" w:space="0" w:color="auto"/>
                  </w:divBdr>
                  <w:divsChild>
                    <w:div w:id="94831713">
                      <w:marLeft w:val="750"/>
                      <w:marRight w:val="0"/>
                      <w:marTop w:val="0"/>
                      <w:marBottom w:val="0"/>
                      <w:divBdr>
                        <w:top w:val="none" w:sz="0" w:space="0" w:color="auto"/>
                        <w:left w:val="none" w:sz="0" w:space="0" w:color="auto"/>
                        <w:bottom w:val="none" w:sz="0" w:space="0" w:color="auto"/>
                        <w:right w:val="none" w:sz="0" w:space="0" w:color="auto"/>
                      </w:divBdr>
                    </w:div>
                  </w:divsChild>
                </w:div>
                <w:div w:id="1648126355">
                  <w:marLeft w:val="300"/>
                  <w:marRight w:val="0"/>
                  <w:marTop w:val="75"/>
                  <w:marBottom w:val="0"/>
                  <w:divBdr>
                    <w:top w:val="none" w:sz="0" w:space="0" w:color="auto"/>
                    <w:left w:val="none" w:sz="0" w:space="0" w:color="auto"/>
                    <w:bottom w:val="none" w:sz="0" w:space="0" w:color="auto"/>
                    <w:right w:val="none" w:sz="0" w:space="0" w:color="auto"/>
                  </w:divBdr>
                  <w:divsChild>
                    <w:div w:id="1757167840">
                      <w:marLeft w:val="750"/>
                      <w:marRight w:val="0"/>
                      <w:marTop w:val="0"/>
                      <w:marBottom w:val="0"/>
                      <w:divBdr>
                        <w:top w:val="none" w:sz="0" w:space="0" w:color="auto"/>
                        <w:left w:val="none" w:sz="0" w:space="0" w:color="auto"/>
                        <w:bottom w:val="none" w:sz="0" w:space="0" w:color="auto"/>
                        <w:right w:val="none" w:sz="0" w:space="0" w:color="auto"/>
                      </w:divBdr>
                    </w:div>
                  </w:divsChild>
                </w:div>
                <w:div w:id="1946379058">
                  <w:marLeft w:val="300"/>
                  <w:marRight w:val="0"/>
                  <w:marTop w:val="75"/>
                  <w:marBottom w:val="0"/>
                  <w:divBdr>
                    <w:top w:val="none" w:sz="0" w:space="0" w:color="auto"/>
                    <w:left w:val="none" w:sz="0" w:space="0" w:color="auto"/>
                    <w:bottom w:val="none" w:sz="0" w:space="0" w:color="auto"/>
                    <w:right w:val="none" w:sz="0" w:space="0" w:color="auto"/>
                  </w:divBdr>
                  <w:divsChild>
                    <w:div w:id="1293634692">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057893521">
              <w:marLeft w:val="0"/>
              <w:marRight w:val="0"/>
              <w:marTop w:val="150"/>
              <w:marBottom w:val="150"/>
              <w:divBdr>
                <w:top w:val="none" w:sz="0" w:space="0" w:color="auto"/>
                <w:left w:val="none" w:sz="0" w:space="0" w:color="auto"/>
                <w:bottom w:val="none" w:sz="0" w:space="0" w:color="auto"/>
                <w:right w:val="none" w:sz="0" w:space="0" w:color="auto"/>
              </w:divBdr>
              <w:divsChild>
                <w:div w:id="143350451">
                  <w:marLeft w:val="300"/>
                  <w:marRight w:val="0"/>
                  <w:marTop w:val="75"/>
                  <w:marBottom w:val="0"/>
                  <w:divBdr>
                    <w:top w:val="none" w:sz="0" w:space="0" w:color="auto"/>
                    <w:left w:val="none" w:sz="0" w:space="0" w:color="auto"/>
                    <w:bottom w:val="none" w:sz="0" w:space="0" w:color="auto"/>
                    <w:right w:val="none" w:sz="0" w:space="0" w:color="auto"/>
                  </w:divBdr>
                  <w:divsChild>
                    <w:div w:id="1286160135">
                      <w:marLeft w:val="750"/>
                      <w:marRight w:val="0"/>
                      <w:marTop w:val="0"/>
                      <w:marBottom w:val="0"/>
                      <w:divBdr>
                        <w:top w:val="none" w:sz="0" w:space="0" w:color="auto"/>
                        <w:left w:val="none" w:sz="0" w:space="0" w:color="auto"/>
                        <w:bottom w:val="none" w:sz="0" w:space="0" w:color="auto"/>
                        <w:right w:val="none" w:sz="0" w:space="0" w:color="auto"/>
                      </w:divBdr>
                    </w:div>
                  </w:divsChild>
                </w:div>
                <w:div w:id="327683282">
                  <w:marLeft w:val="300"/>
                  <w:marRight w:val="0"/>
                  <w:marTop w:val="75"/>
                  <w:marBottom w:val="0"/>
                  <w:divBdr>
                    <w:top w:val="none" w:sz="0" w:space="0" w:color="auto"/>
                    <w:left w:val="none" w:sz="0" w:space="0" w:color="auto"/>
                    <w:bottom w:val="none" w:sz="0" w:space="0" w:color="auto"/>
                    <w:right w:val="none" w:sz="0" w:space="0" w:color="auto"/>
                  </w:divBdr>
                  <w:divsChild>
                    <w:div w:id="1123227743">
                      <w:marLeft w:val="750"/>
                      <w:marRight w:val="0"/>
                      <w:marTop w:val="0"/>
                      <w:marBottom w:val="0"/>
                      <w:divBdr>
                        <w:top w:val="none" w:sz="0" w:space="0" w:color="auto"/>
                        <w:left w:val="none" w:sz="0" w:space="0" w:color="auto"/>
                        <w:bottom w:val="none" w:sz="0" w:space="0" w:color="auto"/>
                        <w:right w:val="none" w:sz="0" w:space="0" w:color="auto"/>
                      </w:divBdr>
                    </w:div>
                  </w:divsChild>
                </w:div>
                <w:div w:id="530345052">
                  <w:marLeft w:val="300"/>
                  <w:marRight w:val="0"/>
                  <w:marTop w:val="75"/>
                  <w:marBottom w:val="0"/>
                  <w:divBdr>
                    <w:top w:val="none" w:sz="0" w:space="0" w:color="auto"/>
                    <w:left w:val="none" w:sz="0" w:space="0" w:color="auto"/>
                    <w:bottom w:val="none" w:sz="0" w:space="0" w:color="auto"/>
                    <w:right w:val="none" w:sz="0" w:space="0" w:color="auto"/>
                  </w:divBdr>
                  <w:divsChild>
                    <w:div w:id="1912539898">
                      <w:marLeft w:val="750"/>
                      <w:marRight w:val="0"/>
                      <w:marTop w:val="0"/>
                      <w:marBottom w:val="0"/>
                      <w:divBdr>
                        <w:top w:val="none" w:sz="0" w:space="0" w:color="auto"/>
                        <w:left w:val="none" w:sz="0" w:space="0" w:color="auto"/>
                        <w:bottom w:val="none" w:sz="0" w:space="0" w:color="auto"/>
                        <w:right w:val="none" w:sz="0" w:space="0" w:color="auto"/>
                      </w:divBdr>
                    </w:div>
                  </w:divsChild>
                </w:div>
                <w:div w:id="559245738">
                  <w:marLeft w:val="300"/>
                  <w:marRight w:val="0"/>
                  <w:marTop w:val="75"/>
                  <w:marBottom w:val="0"/>
                  <w:divBdr>
                    <w:top w:val="none" w:sz="0" w:space="0" w:color="auto"/>
                    <w:left w:val="none" w:sz="0" w:space="0" w:color="auto"/>
                    <w:bottom w:val="none" w:sz="0" w:space="0" w:color="auto"/>
                    <w:right w:val="none" w:sz="0" w:space="0" w:color="auto"/>
                  </w:divBdr>
                </w:div>
                <w:div w:id="888567289">
                  <w:marLeft w:val="300"/>
                  <w:marRight w:val="0"/>
                  <w:marTop w:val="75"/>
                  <w:marBottom w:val="0"/>
                  <w:divBdr>
                    <w:top w:val="none" w:sz="0" w:space="0" w:color="auto"/>
                    <w:left w:val="none" w:sz="0" w:space="0" w:color="auto"/>
                    <w:bottom w:val="none" w:sz="0" w:space="0" w:color="auto"/>
                    <w:right w:val="none" w:sz="0" w:space="0" w:color="auto"/>
                  </w:divBdr>
                  <w:divsChild>
                    <w:div w:id="1717120391">
                      <w:marLeft w:val="750"/>
                      <w:marRight w:val="0"/>
                      <w:marTop w:val="0"/>
                      <w:marBottom w:val="0"/>
                      <w:divBdr>
                        <w:top w:val="none" w:sz="0" w:space="0" w:color="auto"/>
                        <w:left w:val="none" w:sz="0" w:space="0" w:color="auto"/>
                        <w:bottom w:val="none" w:sz="0" w:space="0" w:color="auto"/>
                        <w:right w:val="none" w:sz="0" w:space="0" w:color="auto"/>
                      </w:divBdr>
                    </w:div>
                  </w:divsChild>
                </w:div>
                <w:div w:id="958990356">
                  <w:marLeft w:val="300"/>
                  <w:marRight w:val="0"/>
                  <w:marTop w:val="75"/>
                  <w:marBottom w:val="0"/>
                  <w:divBdr>
                    <w:top w:val="none" w:sz="0" w:space="0" w:color="auto"/>
                    <w:left w:val="none" w:sz="0" w:space="0" w:color="auto"/>
                    <w:bottom w:val="none" w:sz="0" w:space="0" w:color="auto"/>
                    <w:right w:val="none" w:sz="0" w:space="0" w:color="auto"/>
                  </w:divBdr>
                  <w:divsChild>
                    <w:div w:id="694890944">
                      <w:marLeft w:val="750"/>
                      <w:marRight w:val="0"/>
                      <w:marTop w:val="0"/>
                      <w:marBottom w:val="0"/>
                      <w:divBdr>
                        <w:top w:val="none" w:sz="0" w:space="0" w:color="auto"/>
                        <w:left w:val="none" w:sz="0" w:space="0" w:color="auto"/>
                        <w:bottom w:val="none" w:sz="0" w:space="0" w:color="auto"/>
                        <w:right w:val="none" w:sz="0" w:space="0" w:color="auto"/>
                      </w:divBdr>
                    </w:div>
                  </w:divsChild>
                </w:div>
                <w:div w:id="1222864841">
                  <w:marLeft w:val="300"/>
                  <w:marRight w:val="0"/>
                  <w:marTop w:val="75"/>
                  <w:marBottom w:val="0"/>
                  <w:divBdr>
                    <w:top w:val="none" w:sz="0" w:space="0" w:color="auto"/>
                    <w:left w:val="none" w:sz="0" w:space="0" w:color="auto"/>
                    <w:bottom w:val="none" w:sz="0" w:space="0" w:color="auto"/>
                    <w:right w:val="none" w:sz="0" w:space="0" w:color="auto"/>
                  </w:divBdr>
                  <w:divsChild>
                    <w:div w:id="1982076701">
                      <w:marLeft w:val="750"/>
                      <w:marRight w:val="0"/>
                      <w:marTop w:val="0"/>
                      <w:marBottom w:val="0"/>
                      <w:divBdr>
                        <w:top w:val="none" w:sz="0" w:space="0" w:color="auto"/>
                        <w:left w:val="none" w:sz="0" w:space="0" w:color="auto"/>
                        <w:bottom w:val="none" w:sz="0" w:space="0" w:color="auto"/>
                        <w:right w:val="none" w:sz="0" w:space="0" w:color="auto"/>
                      </w:divBdr>
                    </w:div>
                  </w:divsChild>
                </w:div>
                <w:div w:id="1454250538">
                  <w:marLeft w:val="300"/>
                  <w:marRight w:val="0"/>
                  <w:marTop w:val="75"/>
                  <w:marBottom w:val="0"/>
                  <w:divBdr>
                    <w:top w:val="none" w:sz="0" w:space="0" w:color="auto"/>
                    <w:left w:val="none" w:sz="0" w:space="0" w:color="auto"/>
                    <w:bottom w:val="none" w:sz="0" w:space="0" w:color="auto"/>
                    <w:right w:val="none" w:sz="0" w:space="0" w:color="auto"/>
                  </w:divBdr>
                  <w:divsChild>
                    <w:div w:id="1093748576">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261722488">
              <w:marLeft w:val="0"/>
              <w:marRight w:val="0"/>
              <w:marTop w:val="150"/>
              <w:marBottom w:val="150"/>
              <w:divBdr>
                <w:top w:val="none" w:sz="0" w:space="0" w:color="auto"/>
                <w:left w:val="none" w:sz="0" w:space="0" w:color="auto"/>
                <w:bottom w:val="none" w:sz="0" w:space="0" w:color="auto"/>
                <w:right w:val="none" w:sz="0" w:space="0" w:color="auto"/>
              </w:divBdr>
              <w:divsChild>
                <w:div w:id="399009">
                  <w:marLeft w:val="300"/>
                  <w:marRight w:val="0"/>
                  <w:marTop w:val="75"/>
                  <w:marBottom w:val="0"/>
                  <w:divBdr>
                    <w:top w:val="none" w:sz="0" w:space="0" w:color="auto"/>
                    <w:left w:val="none" w:sz="0" w:space="0" w:color="auto"/>
                    <w:bottom w:val="none" w:sz="0" w:space="0" w:color="auto"/>
                    <w:right w:val="none" w:sz="0" w:space="0" w:color="auto"/>
                  </w:divBdr>
                  <w:divsChild>
                    <w:div w:id="1494250858">
                      <w:marLeft w:val="750"/>
                      <w:marRight w:val="0"/>
                      <w:marTop w:val="0"/>
                      <w:marBottom w:val="0"/>
                      <w:divBdr>
                        <w:top w:val="none" w:sz="0" w:space="0" w:color="auto"/>
                        <w:left w:val="none" w:sz="0" w:space="0" w:color="auto"/>
                        <w:bottom w:val="none" w:sz="0" w:space="0" w:color="auto"/>
                        <w:right w:val="none" w:sz="0" w:space="0" w:color="auto"/>
                      </w:divBdr>
                    </w:div>
                  </w:divsChild>
                </w:div>
                <w:div w:id="192154662">
                  <w:marLeft w:val="300"/>
                  <w:marRight w:val="0"/>
                  <w:marTop w:val="75"/>
                  <w:marBottom w:val="0"/>
                  <w:divBdr>
                    <w:top w:val="none" w:sz="0" w:space="0" w:color="auto"/>
                    <w:left w:val="none" w:sz="0" w:space="0" w:color="auto"/>
                    <w:bottom w:val="none" w:sz="0" w:space="0" w:color="auto"/>
                    <w:right w:val="none" w:sz="0" w:space="0" w:color="auto"/>
                  </w:divBdr>
                </w:div>
                <w:div w:id="226453084">
                  <w:marLeft w:val="300"/>
                  <w:marRight w:val="0"/>
                  <w:marTop w:val="75"/>
                  <w:marBottom w:val="0"/>
                  <w:divBdr>
                    <w:top w:val="none" w:sz="0" w:space="0" w:color="auto"/>
                    <w:left w:val="none" w:sz="0" w:space="0" w:color="auto"/>
                    <w:bottom w:val="none" w:sz="0" w:space="0" w:color="auto"/>
                    <w:right w:val="none" w:sz="0" w:space="0" w:color="auto"/>
                  </w:divBdr>
                  <w:divsChild>
                    <w:div w:id="569198254">
                      <w:marLeft w:val="750"/>
                      <w:marRight w:val="0"/>
                      <w:marTop w:val="0"/>
                      <w:marBottom w:val="0"/>
                      <w:divBdr>
                        <w:top w:val="none" w:sz="0" w:space="0" w:color="auto"/>
                        <w:left w:val="none" w:sz="0" w:space="0" w:color="auto"/>
                        <w:bottom w:val="none" w:sz="0" w:space="0" w:color="auto"/>
                        <w:right w:val="none" w:sz="0" w:space="0" w:color="auto"/>
                      </w:divBdr>
                    </w:div>
                  </w:divsChild>
                </w:div>
                <w:div w:id="251016124">
                  <w:marLeft w:val="300"/>
                  <w:marRight w:val="0"/>
                  <w:marTop w:val="75"/>
                  <w:marBottom w:val="0"/>
                  <w:divBdr>
                    <w:top w:val="none" w:sz="0" w:space="0" w:color="auto"/>
                    <w:left w:val="none" w:sz="0" w:space="0" w:color="auto"/>
                    <w:bottom w:val="none" w:sz="0" w:space="0" w:color="auto"/>
                    <w:right w:val="none" w:sz="0" w:space="0" w:color="auto"/>
                  </w:divBdr>
                  <w:divsChild>
                    <w:div w:id="1811748766">
                      <w:marLeft w:val="750"/>
                      <w:marRight w:val="0"/>
                      <w:marTop w:val="0"/>
                      <w:marBottom w:val="0"/>
                      <w:divBdr>
                        <w:top w:val="none" w:sz="0" w:space="0" w:color="auto"/>
                        <w:left w:val="none" w:sz="0" w:space="0" w:color="auto"/>
                        <w:bottom w:val="none" w:sz="0" w:space="0" w:color="auto"/>
                        <w:right w:val="none" w:sz="0" w:space="0" w:color="auto"/>
                      </w:divBdr>
                    </w:div>
                  </w:divsChild>
                </w:div>
                <w:div w:id="615672700">
                  <w:marLeft w:val="300"/>
                  <w:marRight w:val="0"/>
                  <w:marTop w:val="75"/>
                  <w:marBottom w:val="0"/>
                  <w:divBdr>
                    <w:top w:val="none" w:sz="0" w:space="0" w:color="auto"/>
                    <w:left w:val="none" w:sz="0" w:space="0" w:color="auto"/>
                    <w:bottom w:val="none" w:sz="0" w:space="0" w:color="auto"/>
                    <w:right w:val="none" w:sz="0" w:space="0" w:color="auto"/>
                  </w:divBdr>
                  <w:divsChild>
                    <w:div w:id="1843929598">
                      <w:marLeft w:val="750"/>
                      <w:marRight w:val="0"/>
                      <w:marTop w:val="0"/>
                      <w:marBottom w:val="0"/>
                      <w:divBdr>
                        <w:top w:val="none" w:sz="0" w:space="0" w:color="auto"/>
                        <w:left w:val="none" w:sz="0" w:space="0" w:color="auto"/>
                        <w:bottom w:val="none" w:sz="0" w:space="0" w:color="auto"/>
                        <w:right w:val="none" w:sz="0" w:space="0" w:color="auto"/>
                      </w:divBdr>
                    </w:div>
                  </w:divsChild>
                </w:div>
                <w:div w:id="746148479">
                  <w:marLeft w:val="300"/>
                  <w:marRight w:val="0"/>
                  <w:marTop w:val="75"/>
                  <w:marBottom w:val="0"/>
                  <w:divBdr>
                    <w:top w:val="none" w:sz="0" w:space="0" w:color="auto"/>
                    <w:left w:val="none" w:sz="0" w:space="0" w:color="auto"/>
                    <w:bottom w:val="none" w:sz="0" w:space="0" w:color="auto"/>
                    <w:right w:val="none" w:sz="0" w:space="0" w:color="auto"/>
                  </w:divBdr>
                  <w:divsChild>
                    <w:div w:id="2028286604">
                      <w:marLeft w:val="750"/>
                      <w:marRight w:val="0"/>
                      <w:marTop w:val="0"/>
                      <w:marBottom w:val="0"/>
                      <w:divBdr>
                        <w:top w:val="none" w:sz="0" w:space="0" w:color="auto"/>
                        <w:left w:val="none" w:sz="0" w:space="0" w:color="auto"/>
                        <w:bottom w:val="none" w:sz="0" w:space="0" w:color="auto"/>
                        <w:right w:val="none" w:sz="0" w:space="0" w:color="auto"/>
                      </w:divBdr>
                    </w:div>
                  </w:divsChild>
                </w:div>
                <w:div w:id="966202079">
                  <w:marLeft w:val="300"/>
                  <w:marRight w:val="0"/>
                  <w:marTop w:val="75"/>
                  <w:marBottom w:val="0"/>
                  <w:divBdr>
                    <w:top w:val="none" w:sz="0" w:space="0" w:color="auto"/>
                    <w:left w:val="none" w:sz="0" w:space="0" w:color="auto"/>
                    <w:bottom w:val="none" w:sz="0" w:space="0" w:color="auto"/>
                    <w:right w:val="none" w:sz="0" w:space="0" w:color="auto"/>
                  </w:divBdr>
                  <w:divsChild>
                    <w:div w:id="2899884">
                      <w:marLeft w:val="750"/>
                      <w:marRight w:val="0"/>
                      <w:marTop w:val="0"/>
                      <w:marBottom w:val="0"/>
                      <w:divBdr>
                        <w:top w:val="none" w:sz="0" w:space="0" w:color="auto"/>
                        <w:left w:val="none" w:sz="0" w:space="0" w:color="auto"/>
                        <w:bottom w:val="none" w:sz="0" w:space="0" w:color="auto"/>
                        <w:right w:val="none" w:sz="0" w:space="0" w:color="auto"/>
                      </w:divBdr>
                    </w:div>
                  </w:divsChild>
                </w:div>
                <w:div w:id="1163811722">
                  <w:marLeft w:val="300"/>
                  <w:marRight w:val="0"/>
                  <w:marTop w:val="75"/>
                  <w:marBottom w:val="0"/>
                  <w:divBdr>
                    <w:top w:val="none" w:sz="0" w:space="0" w:color="auto"/>
                    <w:left w:val="none" w:sz="0" w:space="0" w:color="auto"/>
                    <w:bottom w:val="none" w:sz="0" w:space="0" w:color="auto"/>
                    <w:right w:val="none" w:sz="0" w:space="0" w:color="auto"/>
                  </w:divBdr>
                  <w:divsChild>
                    <w:div w:id="1896118846">
                      <w:marLeft w:val="750"/>
                      <w:marRight w:val="0"/>
                      <w:marTop w:val="0"/>
                      <w:marBottom w:val="0"/>
                      <w:divBdr>
                        <w:top w:val="none" w:sz="0" w:space="0" w:color="auto"/>
                        <w:left w:val="none" w:sz="0" w:space="0" w:color="auto"/>
                        <w:bottom w:val="none" w:sz="0" w:space="0" w:color="auto"/>
                        <w:right w:val="none" w:sz="0" w:space="0" w:color="auto"/>
                      </w:divBdr>
                    </w:div>
                  </w:divsChild>
                </w:div>
                <w:div w:id="1209535034">
                  <w:marLeft w:val="300"/>
                  <w:marRight w:val="0"/>
                  <w:marTop w:val="75"/>
                  <w:marBottom w:val="0"/>
                  <w:divBdr>
                    <w:top w:val="none" w:sz="0" w:space="0" w:color="auto"/>
                    <w:left w:val="none" w:sz="0" w:space="0" w:color="auto"/>
                    <w:bottom w:val="none" w:sz="0" w:space="0" w:color="auto"/>
                    <w:right w:val="none" w:sz="0" w:space="0" w:color="auto"/>
                  </w:divBdr>
                  <w:divsChild>
                    <w:div w:id="158733469">
                      <w:marLeft w:val="750"/>
                      <w:marRight w:val="0"/>
                      <w:marTop w:val="0"/>
                      <w:marBottom w:val="0"/>
                      <w:divBdr>
                        <w:top w:val="none" w:sz="0" w:space="0" w:color="auto"/>
                        <w:left w:val="none" w:sz="0" w:space="0" w:color="auto"/>
                        <w:bottom w:val="none" w:sz="0" w:space="0" w:color="auto"/>
                        <w:right w:val="none" w:sz="0" w:space="0" w:color="auto"/>
                      </w:divBdr>
                    </w:div>
                  </w:divsChild>
                </w:div>
                <w:div w:id="1335914549">
                  <w:marLeft w:val="300"/>
                  <w:marRight w:val="0"/>
                  <w:marTop w:val="75"/>
                  <w:marBottom w:val="0"/>
                  <w:divBdr>
                    <w:top w:val="none" w:sz="0" w:space="0" w:color="auto"/>
                    <w:left w:val="none" w:sz="0" w:space="0" w:color="auto"/>
                    <w:bottom w:val="none" w:sz="0" w:space="0" w:color="auto"/>
                    <w:right w:val="none" w:sz="0" w:space="0" w:color="auto"/>
                  </w:divBdr>
                  <w:divsChild>
                    <w:div w:id="1909656032">
                      <w:marLeft w:val="750"/>
                      <w:marRight w:val="0"/>
                      <w:marTop w:val="0"/>
                      <w:marBottom w:val="0"/>
                      <w:divBdr>
                        <w:top w:val="none" w:sz="0" w:space="0" w:color="auto"/>
                        <w:left w:val="none" w:sz="0" w:space="0" w:color="auto"/>
                        <w:bottom w:val="none" w:sz="0" w:space="0" w:color="auto"/>
                        <w:right w:val="none" w:sz="0" w:space="0" w:color="auto"/>
                      </w:divBdr>
                    </w:div>
                  </w:divsChild>
                </w:div>
                <w:div w:id="1581136362">
                  <w:marLeft w:val="300"/>
                  <w:marRight w:val="0"/>
                  <w:marTop w:val="75"/>
                  <w:marBottom w:val="0"/>
                  <w:divBdr>
                    <w:top w:val="none" w:sz="0" w:space="0" w:color="auto"/>
                    <w:left w:val="none" w:sz="0" w:space="0" w:color="auto"/>
                    <w:bottom w:val="none" w:sz="0" w:space="0" w:color="auto"/>
                    <w:right w:val="none" w:sz="0" w:space="0" w:color="auto"/>
                  </w:divBdr>
                </w:div>
                <w:div w:id="1629778921">
                  <w:marLeft w:val="300"/>
                  <w:marRight w:val="0"/>
                  <w:marTop w:val="75"/>
                  <w:marBottom w:val="0"/>
                  <w:divBdr>
                    <w:top w:val="none" w:sz="0" w:space="0" w:color="auto"/>
                    <w:left w:val="none" w:sz="0" w:space="0" w:color="auto"/>
                    <w:bottom w:val="none" w:sz="0" w:space="0" w:color="auto"/>
                    <w:right w:val="none" w:sz="0" w:space="0" w:color="auto"/>
                  </w:divBdr>
                </w:div>
                <w:div w:id="1742211726">
                  <w:marLeft w:val="300"/>
                  <w:marRight w:val="0"/>
                  <w:marTop w:val="75"/>
                  <w:marBottom w:val="0"/>
                  <w:divBdr>
                    <w:top w:val="none" w:sz="0" w:space="0" w:color="auto"/>
                    <w:left w:val="none" w:sz="0" w:space="0" w:color="auto"/>
                    <w:bottom w:val="none" w:sz="0" w:space="0" w:color="auto"/>
                    <w:right w:val="none" w:sz="0" w:space="0" w:color="auto"/>
                  </w:divBdr>
                  <w:divsChild>
                    <w:div w:id="1558273130">
                      <w:marLeft w:val="750"/>
                      <w:marRight w:val="0"/>
                      <w:marTop w:val="0"/>
                      <w:marBottom w:val="0"/>
                      <w:divBdr>
                        <w:top w:val="none" w:sz="0" w:space="0" w:color="auto"/>
                        <w:left w:val="none" w:sz="0" w:space="0" w:color="auto"/>
                        <w:bottom w:val="none" w:sz="0" w:space="0" w:color="auto"/>
                        <w:right w:val="none" w:sz="0" w:space="0" w:color="auto"/>
                      </w:divBdr>
                    </w:div>
                  </w:divsChild>
                </w:div>
                <w:div w:id="1840535492">
                  <w:marLeft w:val="300"/>
                  <w:marRight w:val="0"/>
                  <w:marTop w:val="75"/>
                  <w:marBottom w:val="0"/>
                  <w:divBdr>
                    <w:top w:val="none" w:sz="0" w:space="0" w:color="auto"/>
                    <w:left w:val="none" w:sz="0" w:space="0" w:color="auto"/>
                    <w:bottom w:val="none" w:sz="0" w:space="0" w:color="auto"/>
                    <w:right w:val="none" w:sz="0" w:space="0" w:color="auto"/>
                  </w:divBdr>
                  <w:divsChild>
                    <w:div w:id="580606765">
                      <w:marLeft w:val="750"/>
                      <w:marRight w:val="0"/>
                      <w:marTop w:val="0"/>
                      <w:marBottom w:val="0"/>
                      <w:divBdr>
                        <w:top w:val="none" w:sz="0" w:space="0" w:color="auto"/>
                        <w:left w:val="none" w:sz="0" w:space="0" w:color="auto"/>
                        <w:bottom w:val="none" w:sz="0" w:space="0" w:color="auto"/>
                        <w:right w:val="none" w:sz="0" w:space="0" w:color="auto"/>
                      </w:divBdr>
                    </w:div>
                  </w:divsChild>
                </w:div>
                <w:div w:id="2009209961">
                  <w:marLeft w:val="300"/>
                  <w:marRight w:val="0"/>
                  <w:marTop w:val="75"/>
                  <w:marBottom w:val="0"/>
                  <w:divBdr>
                    <w:top w:val="none" w:sz="0" w:space="0" w:color="auto"/>
                    <w:left w:val="none" w:sz="0" w:space="0" w:color="auto"/>
                    <w:bottom w:val="none" w:sz="0" w:space="0" w:color="auto"/>
                    <w:right w:val="none" w:sz="0" w:space="0" w:color="auto"/>
                  </w:divBdr>
                  <w:divsChild>
                    <w:div w:id="393309678">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491750065">
              <w:marLeft w:val="0"/>
              <w:marRight w:val="0"/>
              <w:marTop w:val="150"/>
              <w:marBottom w:val="150"/>
              <w:divBdr>
                <w:top w:val="none" w:sz="0" w:space="0" w:color="auto"/>
                <w:left w:val="none" w:sz="0" w:space="0" w:color="auto"/>
                <w:bottom w:val="none" w:sz="0" w:space="0" w:color="auto"/>
                <w:right w:val="none" w:sz="0" w:space="0" w:color="auto"/>
              </w:divBdr>
              <w:divsChild>
                <w:div w:id="357699698">
                  <w:marLeft w:val="300"/>
                  <w:marRight w:val="0"/>
                  <w:marTop w:val="75"/>
                  <w:marBottom w:val="0"/>
                  <w:divBdr>
                    <w:top w:val="none" w:sz="0" w:space="0" w:color="auto"/>
                    <w:left w:val="none" w:sz="0" w:space="0" w:color="auto"/>
                    <w:bottom w:val="none" w:sz="0" w:space="0" w:color="auto"/>
                    <w:right w:val="none" w:sz="0" w:space="0" w:color="auto"/>
                  </w:divBdr>
                  <w:divsChild>
                    <w:div w:id="1374185416">
                      <w:marLeft w:val="750"/>
                      <w:marRight w:val="0"/>
                      <w:marTop w:val="0"/>
                      <w:marBottom w:val="0"/>
                      <w:divBdr>
                        <w:top w:val="none" w:sz="0" w:space="0" w:color="auto"/>
                        <w:left w:val="none" w:sz="0" w:space="0" w:color="auto"/>
                        <w:bottom w:val="none" w:sz="0" w:space="0" w:color="auto"/>
                        <w:right w:val="none" w:sz="0" w:space="0" w:color="auto"/>
                      </w:divBdr>
                    </w:div>
                  </w:divsChild>
                </w:div>
                <w:div w:id="588775615">
                  <w:marLeft w:val="300"/>
                  <w:marRight w:val="0"/>
                  <w:marTop w:val="75"/>
                  <w:marBottom w:val="0"/>
                  <w:divBdr>
                    <w:top w:val="none" w:sz="0" w:space="0" w:color="auto"/>
                    <w:left w:val="none" w:sz="0" w:space="0" w:color="auto"/>
                    <w:bottom w:val="none" w:sz="0" w:space="0" w:color="auto"/>
                    <w:right w:val="none" w:sz="0" w:space="0" w:color="auto"/>
                  </w:divBdr>
                </w:div>
                <w:div w:id="591670260">
                  <w:marLeft w:val="300"/>
                  <w:marRight w:val="0"/>
                  <w:marTop w:val="75"/>
                  <w:marBottom w:val="0"/>
                  <w:divBdr>
                    <w:top w:val="none" w:sz="0" w:space="0" w:color="auto"/>
                    <w:left w:val="none" w:sz="0" w:space="0" w:color="auto"/>
                    <w:bottom w:val="none" w:sz="0" w:space="0" w:color="auto"/>
                    <w:right w:val="none" w:sz="0" w:space="0" w:color="auto"/>
                  </w:divBdr>
                  <w:divsChild>
                    <w:div w:id="1840149773">
                      <w:marLeft w:val="750"/>
                      <w:marRight w:val="0"/>
                      <w:marTop w:val="0"/>
                      <w:marBottom w:val="0"/>
                      <w:divBdr>
                        <w:top w:val="none" w:sz="0" w:space="0" w:color="auto"/>
                        <w:left w:val="none" w:sz="0" w:space="0" w:color="auto"/>
                        <w:bottom w:val="none" w:sz="0" w:space="0" w:color="auto"/>
                        <w:right w:val="none" w:sz="0" w:space="0" w:color="auto"/>
                      </w:divBdr>
                    </w:div>
                  </w:divsChild>
                </w:div>
                <w:div w:id="707611511">
                  <w:marLeft w:val="300"/>
                  <w:marRight w:val="0"/>
                  <w:marTop w:val="75"/>
                  <w:marBottom w:val="0"/>
                  <w:divBdr>
                    <w:top w:val="none" w:sz="0" w:space="0" w:color="auto"/>
                    <w:left w:val="none" w:sz="0" w:space="0" w:color="auto"/>
                    <w:bottom w:val="none" w:sz="0" w:space="0" w:color="auto"/>
                    <w:right w:val="none" w:sz="0" w:space="0" w:color="auto"/>
                  </w:divBdr>
                  <w:divsChild>
                    <w:div w:id="2145654223">
                      <w:marLeft w:val="750"/>
                      <w:marRight w:val="0"/>
                      <w:marTop w:val="0"/>
                      <w:marBottom w:val="0"/>
                      <w:divBdr>
                        <w:top w:val="none" w:sz="0" w:space="0" w:color="auto"/>
                        <w:left w:val="none" w:sz="0" w:space="0" w:color="auto"/>
                        <w:bottom w:val="none" w:sz="0" w:space="0" w:color="auto"/>
                        <w:right w:val="none" w:sz="0" w:space="0" w:color="auto"/>
                      </w:divBdr>
                    </w:div>
                  </w:divsChild>
                </w:div>
                <w:div w:id="757562648">
                  <w:marLeft w:val="300"/>
                  <w:marRight w:val="0"/>
                  <w:marTop w:val="75"/>
                  <w:marBottom w:val="0"/>
                  <w:divBdr>
                    <w:top w:val="none" w:sz="0" w:space="0" w:color="auto"/>
                    <w:left w:val="none" w:sz="0" w:space="0" w:color="auto"/>
                    <w:bottom w:val="none" w:sz="0" w:space="0" w:color="auto"/>
                    <w:right w:val="none" w:sz="0" w:space="0" w:color="auto"/>
                  </w:divBdr>
                  <w:divsChild>
                    <w:div w:id="864832809">
                      <w:marLeft w:val="750"/>
                      <w:marRight w:val="0"/>
                      <w:marTop w:val="0"/>
                      <w:marBottom w:val="0"/>
                      <w:divBdr>
                        <w:top w:val="none" w:sz="0" w:space="0" w:color="auto"/>
                        <w:left w:val="none" w:sz="0" w:space="0" w:color="auto"/>
                        <w:bottom w:val="none" w:sz="0" w:space="0" w:color="auto"/>
                        <w:right w:val="none" w:sz="0" w:space="0" w:color="auto"/>
                      </w:divBdr>
                    </w:div>
                  </w:divsChild>
                </w:div>
                <w:div w:id="1040132211">
                  <w:marLeft w:val="300"/>
                  <w:marRight w:val="0"/>
                  <w:marTop w:val="75"/>
                  <w:marBottom w:val="0"/>
                  <w:divBdr>
                    <w:top w:val="none" w:sz="0" w:space="0" w:color="auto"/>
                    <w:left w:val="none" w:sz="0" w:space="0" w:color="auto"/>
                    <w:bottom w:val="none" w:sz="0" w:space="0" w:color="auto"/>
                    <w:right w:val="none" w:sz="0" w:space="0" w:color="auto"/>
                  </w:divBdr>
                </w:div>
                <w:div w:id="1053651742">
                  <w:marLeft w:val="300"/>
                  <w:marRight w:val="0"/>
                  <w:marTop w:val="75"/>
                  <w:marBottom w:val="0"/>
                  <w:divBdr>
                    <w:top w:val="none" w:sz="0" w:space="0" w:color="auto"/>
                    <w:left w:val="none" w:sz="0" w:space="0" w:color="auto"/>
                    <w:bottom w:val="none" w:sz="0" w:space="0" w:color="auto"/>
                    <w:right w:val="none" w:sz="0" w:space="0" w:color="auto"/>
                  </w:divBdr>
                </w:div>
                <w:div w:id="1090003000">
                  <w:marLeft w:val="300"/>
                  <w:marRight w:val="0"/>
                  <w:marTop w:val="75"/>
                  <w:marBottom w:val="0"/>
                  <w:divBdr>
                    <w:top w:val="none" w:sz="0" w:space="0" w:color="auto"/>
                    <w:left w:val="none" w:sz="0" w:space="0" w:color="auto"/>
                    <w:bottom w:val="none" w:sz="0" w:space="0" w:color="auto"/>
                    <w:right w:val="none" w:sz="0" w:space="0" w:color="auto"/>
                  </w:divBdr>
                </w:div>
                <w:div w:id="1148551091">
                  <w:marLeft w:val="300"/>
                  <w:marRight w:val="0"/>
                  <w:marTop w:val="75"/>
                  <w:marBottom w:val="0"/>
                  <w:divBdr>
                    <w:top w:val="none" w:sz="0" w:space="0" w:color="auto"/>
                    <w:left w:val="none" w:sz="0" w:space="0" w:color="auto"/>
                    <w:bottom w:val="none" w:sz="0" w:space="0" w:color="auto"/>
                    <w:right w:val="none" w:sz="0" w:space="0" w:color="auto"/>
                  </w:divBdr>
                  <w:divsChild>
                    <w:div w:id="807698066">
                      <w:marLeft w:val="750"/>
                      <w:marRight w:val="0"/>
                      <w:marTop w:val="0"/>
                      <w:marBottom w:val="0"/>
                      <w:divBdr>
                        <w:top w:val="none" w:sz="0" w:space="0" w:color="auto"/>
                        <w:left w:val="none" w:sz="0" w:space="0" w:color="auto"/>
                        <w:bottom w:val="none" w:sz="0" w:space="0" w:color="auto"/>
                        <w:right w:val="none" w:sz="0" w:space="0" w:color="auto"/>
                      </w:divBdr>
                    </w:div>
                  </w:divsChild>
                </w:div>
                <w:div w:id="1217089123">
                  <w:marLeft w:val="300"/>
                  <w:marRight w:val="0"/>
                  <w:marTop w:val="75"/>
                  <w:marBottom w:val="0"/>
                  <w:divBdr>
                    <w:top w:val="none" w:sz="0" w:space="0" w:color="auto"/>
                    <w:left w:val="none" w:sz="0" w:space="0" w:color="auto"/>
                    <w:bottom w:val="none" w:sz="0" w:space="0" w:color="auto"/>
                    <w:right w:val="none" w:sz="0" w:space="0" w:color="auto"/>
                  </w:divBdr>
                  <w:divsChild>
                    <w:div w:id="1655790827">
                      <w:marLeft w:val="750"/>
                      <w:marRight w:val="0"/>
                      <w:marTop w:val="0"/>
                      <w:marBottom w:val="0"/>
                      <w:divBdr>
                        <w:top w:val="none" w:sz="0" w:space="0" w:color="auto"/>
                        <w:left w:val="none" w:sz="0" w:space="0" w:color="auto"/>
                        <w:bottom w:val="none" w:sz="0" w:space="0" w:color="auto"/>
                        <w:right w:val="none" w:sz="0" w:space="0" w:color="auto"/>
                      </w:divBdr>
                    </w:div>
                  </w:divsChild>
                </w:div>
                <w:div w:id="1486362090">
                  <w:marLeft w:val="300"/>
                  <w:marRight w:val="0"/>
                  <w:marTop w:val="75"/>
                  <w:marBottom w:val="0"/>
                  <w:divBdr>
                    <w:top w:val="none" w:sz="0" w:space="0" w:color="auto"/>
                    <w:left w:val="none" w:sz="0" w:space="0" w:color="auto"/>
                    <w:bottom w:val="none" w:sz="0" w:space="0" w:color="auto"/>
                    <w:right w:val="none" w:sz="0" w:space="0" w:color="auto"/>
                  </w:divBdr>
                </w:div>
                <w:div w:id="1746605715">
                  <w:marLeft w:val="300"/>
                  <w:marRight w:val="0"/>
                  <w:marTop w:val="75"/>
                  <w:marBottom w:val="0"/>
                  <w:divBdr>
                    <w:top w:val="none" w:sz="0" w:space="0" w:color="auto"/>
                    <w:left w:val="none" w:sz="0" w:space="0" w:color="auto"/>
                    <w:bottom w:val="none" w:sz="0" w:space="0" w:color="auto"/>
                    <w:right w:val="none" w:sz="0" w:space="0" w:color="auto"/>
                  </w:divBdr>
                </w:div>
                <w:div w:id="1769617712">
                  <w:marLeft w:val="300"/>
                  <w:marRight w:val="0"/>
                  <w:marTop w:val="75"/>
                  <w:marBottom w:val="0"/>
                  <w:divBdr>
                    <w:top w:val="none" w:sz="0" w:space="0" w:color="auto"/>
                    <w:left w:val="none" w:sz="0" w:space="0" w:color="auto"/>
                    <w:bottom w:val="none" w:sz="0" w:space="0" w:color="auto"/>
                    <w:right w:val="none" w:sz="0" w:space="0" w:color="auto"/>
                  </w:divBdr>
                  <w:divsChild>
                    <w:div w:id="473913056">
                      <w:marLeft w:val="750"/>
                      <w:marRight w:val="0"/>
                      <w:marTop w:val="0"/>
                      <w:marBottom w:val="0"/>
                      <w:divBdr>
                        <w:top w:val="none" w:sz="0" w:space="0" w:color="auto"/>
                        <w:left w:val="none" w:sz="0" w:space="0" w:color="auto"/>
                        <w:bottom w:val="none" w:sz="0" w:space="0" w:color="auto"/>
                        <w:right w:val="none" w:sz="0" w:space="0" w:color="auto"/>
                      </w:divBdr>
                    </w:div>
                  </w:divsChild>
                </w:div>
                <w:div w:id="1913655192">
                  <w:marLeft w:val="300"/>
                  <w:marRight w:val="0"/>
                  <w:marTop w:val="75"/>
                  <w:marBottom w:val="0"/>
                  <w:divBdr>
                    <w:top w:val="none" w:sz="0" w:space="0" w:color="auto"/>
                    <w:left w:val="none" w:sz="0" w:space="0" w:color="auto"/>
                    <w:bottom w:val="none" w:sz="0" w:space="0" w:color="auto"/>
                    <w:right w:val="none" w:sz="0" w:space="0" w:color="auto"/>
                  </w:divBdr>
                  <w:divsChild>
                    <w:div w:id="2021852960">
                      <w:marLeft w:val="750"/>
                      <w:marRight w:val="0"/>
                      <w:marTop w:val="0"/>
                      <w:marBottom w:val="0"/>
                      <w:divBdr>
                        <w:top w:val="none" w:sz="0" w:space="0" w:color="auto"/>
                        <w:left w:val="none" w:sz="0" w:space="0" w:color="auto"/>
                        <w:bottom w:val="none" w:sz="0" w:space="0" w:color="auto"/>
                        <w:right w:val="none" w:sz="0" w:space="0" w:color="auto"/>
                      </w:divBdr>
                    </w:div>
                  </w:divsChild>
                </w:div>
                <w:div w:id="2053655784">
                  <w:marLeft w:val="300"/>
                  <w:marRight w:val="0"/>
                  <w:marTop w:val="75"/>
                  <w:marBottom w:val="0"/>
                  <w:divBdr>
                    <w:top w:val="none" w:sz="0" w:space="0" w:color="auto"/>
                    <w:left w:val="none" w:sz="0" w:space="0" w:color="auto"/>
                    <w:bottom w:val="none" w:sz="0" w:space="0" w:color="auto"/>
                    <w:right w:val="none" w:sz="0" w:space="0" w:color="auto"/>
                  </w:divBdr>
                </w:div>
                <w:div w:id="2060128902">
                  <w:marLeft w:val="300"/>
                  <w:marRight w:val="0"/>
                  <w:marTop w:val="75"/>
                  <w:marBottom w:val="0"/>
                  <w:divBdr>
                    <w:top w:val="none" w:sz="0" w:space="0" w:color="auto"/>
                    <w:left w:val="none" w:sz="0" w:space="0" w:color="auto"/>
                    <w:bottom w:val="none" w:sz="0" w:space="0" w:color="auto"/>
                    <w:right w:val="none" w:sz="0" w:space="0" w:color="auto"/>
                  </w:divBdr>
                  <w:divsChild>
                    <w:div w:id="278803826">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850828990">
              <w:marLeft w:val="0"/>
              <w:marRight w:val="0"/>
              <w:marTop w:val="150"/>
              <w:marBottom w:val="150"/>
              <w:divBdr>
                <w:top w:val="none" w:sz="0" w:space="0" w:color="auto"/>
                <w:left w:val="none" w:sz="0" w:space="0" w:color="auto"/>
                <w:bottom w:val="none" w:sz="0" w:space="0" w:color="auto"/>
                <w:right w:val="none" w:sz="0" w:space="0" w:color="auto"/>
              </w:divBdr>
              <w:divsChild>
                <w:div w:id="427848991">
                  <w:marLeft w:val="300"/>
                  <w:marRight w:val="0"/>
                  <w:marTop w:val="75"/>
                  <w:marBottom w:val="0"/>
                  <w:divBdr>
                    <w:top w:val="none" w:sz="0" w:space="0" w:color="auto"/>
                    <w:left w:val="none" w:sz="0" w:space="0" w:color="auto"/>
                    <w:bottom w:val="none" w:sz="0" w:space="0" w:color="auto"/>
                    <w:right w:val="none" w:sz="0" w:space="0" w:color="auto"/>
                  </w:divBdr>
                </w:div>
                <w:div w:id="431776804">
                  <w:marLeft w:val="300"/>
                  <w:marRight w:val="0"/>
                  <w:marTop w:val="75"/>
                  <w:marBottom w:val="0"/>
                  <w:divBdr>
                    <w:top w:val="none" w:sz="0" w:space="0" w:color="auto"/>
                    <w:left w:val="none" w:sz="0" w:space="0" w:color="auto"/>
                    <w:bottom w:val="none" w:sz="0" w:space="0" w:color="auto"/>
                    <w:right w:val="none" w:sz="0" w:space="0" w:color="auto"/>
                  </w:divBdr>
                  <w:divsChild>
                    <w:div w:id="295598920">
                      <w:marLeft w:val="750"/>
                      <w:marRight w:val="0"/>
                      <w:marTop w:val="0"/>
                      <w:marBottom w:val="0"/>
                      <w:divBdr>
                        <w:top w:val="none" w:sz="0" w:space="0" w:color="auto"/>
                        <w:left w:val="none" w:sz="0" w:space="0" w:color="auto"/>
                        <w:bottom w:val="none" w:sz="0" w:space="0" w:color="auto"/>
                        <w:right w:val="none" w:sz="0" w:space="0" w:color="auto"/>
                      </w:divBdr>
                    </w:div>
                  </w:divsChild>
                </w:div>
                <w:div w:id="603730712">
                  <w:marLeft w:val="300"/>
                  <w:marRight w:val="0"/>
                  <w:marTop w:val="75"/>
                  <w:marBottom w:val="0"/>
                  <w:divBdr>
                    <w:top w:val="none" w:sz="0" w:space="0" w:color="auto"/>
                    <w:left w:val="none" w:sz="0" w:space="0" w:color="auto"/>
                    <w:bottom w:val="none" w:sz="0" w:space="0" w:color="auto"/>
                    <w:right w:val="none" w:sz="0" w:space="0" w:color="auto"/>
                  </w:divBdr>
                </w:div>
                <w:div w:id="743987814">
                  <w:marLeft w:val="300"/>
                  <w:marRight w:val="0"/>
                  <w:marTop w:val="75"/>
                  <w:marBottom w:val="0"/>
                  <w:divBdr>
                    <w:top w:val="none" w:sz="0" w:space="0" w:color="auto"/>
                    <w:left w:val="none" w:sz="0" w:space="0" w:color="auto"/>
                    <w:bottom w:val="none" w:sz="0" w:space="0" w:color="auto"/>
                    <w:right w:val="none" w:sz="0" w:space="0" w:color="auto"/>
                  </w:divBdr>
                </w:div>
                <w:div w:id="922958756">
                  <w:marLeft w:val="300"/>
                  <w:marRight w:val="0"/>
                  <w:marTop w:val="75"/>
                  <w:marBottom w:val="0"/>
                  <w:divBdr>
                    <w:top w:val="none" w:sz="0" w:space="0" w:color="auto"/>
                    <w:left w:val="none" w:sz="0" w:space="0" w:color="auto"/>
                    <w:bottom w:val="none" w:sz="0" w:space="0" w:color="auto"/>
                    <w:right w:val="none" w:sz="0" w:space="0" w:color="auto"/>
                  </w:divBdr>
                  <w:divsChild>
                    <w:div w:id="1639143134">
                      <w:marLeft w:val="750"/>
                      <w:marRight w:val="0"/>
                      <w:marTop w:val="0"/>
                      <w:marBottom w:val="0"/>
                      <w:divBdr>
                        <w:top w:val="none" w:sz="0" w:space="0" w:color="auto"/>
                        <w:left w:val="none" w:sz="0" w:space="0" w:color="auto"/>
                        <w:bottom w:val="none" w:sz="0" w:space="0" w:color="auto"/>
                        <w:right w:val="none" w:sz="0" w:space="0" w:color="auto"/>
                      </w:divBdr>
                    </w:div>
                  </w:divsChild>
                </w:div>
                <w:div w:id="1022434499">
                  <w:marLeft w:val="300"/>
                  <w:marRight w:val="0"/>
                  <w:marTop w:val="75"/>
                  <w:marBottom w:val="0"/>
                  <w:divBdr>
                    <w:top w:val="none" w:sz="0" w:space="0" w:color="auto"/>
                    <w:left w:val="none" w:sz="0" w:space="0" w:color="auto"/>
                    <w:bottom w:val="none" w:sz="0" w:space="0" w:color="auto"/>
                    <w:right w:val="none" w:sz="0" w:space="0" w:color="auto"/>
                  </w:divBdr>
                </w:div>
                <w:div w:id="1063484231">
                  <w:marLeft w:val="300"/>
                  <w:marRight w:val="0"/>
                  <w:marTop w:val="75"/>
                  <w:marBottom w:val="0"/>
                  <w:divBdr>
                    <w:top w:val="none" w:sz="0" w:space="0" w:color="auto"/>
                    <w:left w:val="none" w:sz="0" w:space="0" w:color="auto"/>
                    <w:bottom w:val="none" w:sz="0" w:space="0" w:color="auto"/>
                    <w:right w:val="none" w:sz="0" w:space="0" w:color="auto"/>
                  </w:divBdr>
                </w:div>
                <w:div w:id="1333294047">
                  <w:marLeft w:val="300"/>
                  <w:marRight w:val="0"/>
                  <w:marTop w:val="75"/>
                  <w:marBottom w:val="0"/>
                  <w:divBdr>
                    <w:top w:val="none" w:sz="0" w:space="0" w:color="auto"/>
                    <w:left w:val="none" w:sz="0" w:space="0" w:color="auto"/>
                    <w:bottom w:val="none" w:sz="0" w:space="0" w:color="auto"/>
                    <w:right w:val="none" w:sz="0" w:space="0" w:color="auto"/>
                  </w:divBdr>
                  <w:divsChild>
                    <w:div w:id="1521119068">
                      <w:marLeft w:val="750"/>
                      <w:marRight w:val="0"/>
                      <w:marTop w:val="0"/>
                      <w:marBottom w:val="0"/>
                      <w:divBdr>
                        <w:top w:val="none" w:sz="0" w:space="0" w:color="auto"/>
                        <w:left w:val="none" w:sz="0" w:space="0" w:color="auto"/>
                        <w:bottom w:val="none" w:sz="0" w:space="0" w:color="auto"/>
                        <w:right w:val="none" w:sz="0" w:space="0" w:color="auto"/>
                      </w:divBdr>
                    </w:div>
                  </w:divsChild>
                </w:div>
                <w:div w:id="1460416664">
                  <w:marLeft w:val="300"/>
                  <w:marRight w:val="0"/>
                  <w:marTop w:val="75"/>
                  <w:marBottom w:val="0"/>
                  <w:divBdr>
                    <w:top w:val="none" w:sz="0" w:space="0" w:color="auto"/>
                    <w:left w:val="none" w:sz="0" w:space="0" w:color="auto"/>
                    <w:bottom w:val="none" w:sz="0" w:space="0" w:color="auto"/>
                    <w:right w:val="none" w:sz="0" w:space="0" w:color="auto"/>
                  </w:divBdr>
                  <w:divsChild>
                    <w:div w:id="346636245">
                      <w:marLeft w:val="750"/>
                      <w:marRight w:val="0"/>
                      <w:marTop w:val="0"/>
                      <w:marBottom w:val="0"/>
                      <w:divBdr>
                        <w:top w:val="none" w:sz="0" w:space="0" w:color="auto"/>
                        <w:left w:val="none" w:sz="0" w:space="0" w:color="auto"/>
                        <w:bottom w:val="none" w:sz="0" w:space="0" w:color="auto"/>
                        <w:right w:val="none" w:sz="0" w:space="0" w:color="auto"/>
                      </w:divBdr>
                    </w:div>
                  </w:divsChild>
                </w:div>
                <w:div w:id="1625841435">
                  <w:marLeft w:val="300"/>
                  <w:marRight w:val="0"/>
                  <w:marTop w:val="75"/>
                  <w:marBottom w:val="0"/>
                  <w:divBdr>
                    <w:top w:val="none" w:sz="0" w:space="0" w:color="auto"/>
                    <w:left w:val="none" w:sz="0" w:space="0" w:color="auto"/>
                    <w:bottom w:val="none" w:sz="0" w:space="0" w:color="auto"/>
                    <w:right w:val="none" w:sz="0" w:space="0" w:color="auto"/>
                  </w:divBdr>
                  <w:divsChild>
                    <w:div w:id="1404910875">
                      <w:marLeft w:val="750"/>
                      <w:marRight w:val="0"/>
                      <w:marTop w:val="0"/>
                      <w:marBottom w:val="0"/>
                      <w:divBdr>
                        <w:top w:val="none" w:sz="0" w:space="0" w:color="auto"/>
                        <w:left w:val="none" w:sz="0" w:space="0" w:color="auto"/>
                        <w:bottom w:val="none" w:sz="0" w:space="0" w:color="auto"/>
                        <w:right w:val="none" w:sz="0" w:space="0" w:color="auto"/>
                      </w:divBdr>
                    </w:div>
                  </w:divsChild>
                </w:div>
                <w:div w:id="1673146911">
                  <w:marLeft w:val="300"/>
                  <w:marRight w:val="0"/>
                  <w:marTop w:val="75"/>
                  <w:marBottom w:val="0"/>
                  <w:divBdr>
                    <w:top w:val="none" w:sz="0" w:space="0" w:color="auto"/>
                    <w:left w:val="none" w:sz="0" w:space="0" w:color="auto"/>
                    <w:bottom w:val="none" w:sz="0" w:space="0" w:color="auto"/>
                    <w:right w:val="none" w:sz="0" w:space="0" w:color="auto"/>
                  </w:divBdr>
                  <w:divsChild>
                    <w:div w:id="948313212">
                      <w:marLeft w:val="750"/>
                      <w:marRight w:val="0"/>
                      <w:marTop w:val="0"/>
                      <w:marBottom w:val="0"/>
                      <w:divBdr>
                        <w:top w:val="none" w:sz="0" w:space="0" w:color="auto"/>
                        <w:left w:val="none" w:sz="0" w:space="0" w:color="auto"/>
                        <w:bottom w:val="none" w:sz="0" w:space="0" w:color="auto"/>
                        <w:right w:val="none" w:sz="0" w:space="0" w:color="auto"/>
                      </w:divBdr>
                    </w:div>
                  </w:divsChild>
                </w:div>
                <w:div w:id="1878736130">
                  <w:marLeft w:val="300"/>
                  <w:marRight w:val="0"/>
                  <w:marTop w:val="75"/>
                  <w:marBottom w:val="0"/>
                  <w:divBdr>
                    <w:top w:val="none" w:sz="0" w:space="0" w:color="auto"/>
                    <w:left w:val="none" w:sz="0" w:space="0" w:color="auto"/>
                    <w:bottom w:val="none" w:sz="0" w:space="0" w:color="auto"/>
                    <w:right w:val="none" w:sz="0" w:space="0" w:color="auto"/>
                  </w:divBdr>
                </w:div>
                <w:div w:id="1946425140">
                  <w:marLeft w:val="300"/>
                  <w:marRight w:val="0"/>
                  <w:marTop w:val="75"/>
                  <w:marBottom w:val="0"/>
                  <w:divBdr>
                    <w:top w:val="none" w:sz="0" w:space="0" w:color="auto"/>
                    <w:left w:val="none" w:sz="0" w:space="0" w:color="auto"/>
                    <w:bottom w:val="none" w:sz="0" w:space="0" w:color="auto"/>
                    <w:right w:val="none" w:sz="0" w:space="0" w:color="auto"/>
                  </w:divBdr>
                  <w:divsChild>
                    <w:div w:id="798574280">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6406981">
      <w:bodyDiv w:val="1"/>
      <w:marLeft w:val="0"/>
      <w:marRight w:val="0"/>
      <w:marTop w:val="0"/>
      <w:marBottom w:val="0"/>
      <w:divBdr>
        <w:top w:val="none" w:sz="0" w:space="0" w:color="auto"/>
        <w:left w:val="none" w:sz="0" w:space="0" w:color="auto"/>
        <w:bottom w:val="none" w:sz="0" w:space="0" w:color="auto"/>
        <w:right w:val="none" w:sz="0" w:space="0" w:color="auto"/>
      </w:divBdr>
    </w:div>
    <w:div w:id="947851432">
      <w:bodyDiv w:val="1"/>
      <w:marLeft w:val="0"/>
      <w:marRight w:val="0"/>
      <w:marTop w:val="0"/>
      <w:marBottom w:val="0"/>
      <w:divBdr>
        <w:top w:val="none" w:sz="0" w:space="0" w:color="auto"/>
        <w:left w:val="none" w:sz="0" w:space="0" w:color="auto"/>
        <w:bottom w:val="none" w:sz="0" w:space="0" w:color="auto"/>
        <w:right w:val="none" w:sz="0" w:space="0" w:color="auto"/>
      </w:divBdr>
    </w:div>
    <w:div w:id="970326024">
      <w:bodyDiv w:val="1"/>
      <w:marLeft w:val="0"/>
      <w:marRight w:val="0"/>
      <w:marTop w:val="0"/>
      <w:marBottom w:val="0"/>
      <w:divBdr>
        <w:top w:val="none" w:sz="0" w:space="0" w:color="auto"/>
        <w:left w:val="none" w:sz="0" w:space="0" w:color="auto"/>
        <w:bottom w:val="none" w:sz="0" w:space="0" w:color="auto"/>
        <w:right w:val="none" w:sz="0" w:space="0" w:color="auto"/>
      </w:divBdr>
    </w:div>
    <w:div w:id="974414387">
      <w:bodyDiv w:val="1"/>
      <w:marLeft w:val="0"/>
      <w:marRight w:val="0"/>
      <w:marTop w:val="0"/>
      <w:marBottom w:val="0"/>
      <w:divBdr>
        <w:top w:val="none" w:sz="0" w:space="0" w:color="auto"/>
        <w:left w:val="none" w:sz="0" w:space="0" w:color="auto"/>
        <w:bottom w:val="none" w:sz="0" w:space="0" w:color="auto"/>
        <w:right w:val="none" w:sz="0" w:space="0" w:color="auto"/>
      </w:divBdr>
    </w:div>
    <w:div w:id="1006247482">
      <w:bodyDiv w:val="1"/>
      <w:marLeft w:val="0"/>
      <w:marRight w:val="0"/>
      <w:marTop w:val="0"/>
      <w:marBottom w:val="0"/>
      <w:divBdr>
        <w:top w:val="none" w:sz="0" w:space="0" w:color="auto"/>
        <w:left w:val="none" w:sz="0" w:space="0" w:color="auto"/>
        <w:bottom w:val="none" w:sz="0" w:space="0" w:color="auto"/>
        <w:right w:val="none" w:sz="0" w:space="0" w:color="auto"/>
      </w:divBdr>
    </w:div>
    <w:div w:id="1008406848">
      <w:bodyDiv w:val="1"/>
      <w:marLeft w:val="0"/>
      <w:marRight w:val="0"/>
      <w:marTop w:val="0"/>
      <w:marBottom w:val="0"/>
      <w:divBdr>
        <w:top w:val="none" w:sz="0" w:space="0" w:color="auto"/>
        <w:left w:val="none" w:sz="0" w:space="0" w:color="auto"/>
        <w:bottom w:val="none" w:sz="0" w:space="0" w:color="auto"/>
        <w:right w:val="none" w:sz="0" w:space="0" w:color="auto"/>
      </w:divBdr>
      <w:divsChild>
        <w:div w:id="429859297">
          <w:marLeft w:val="0"/>
          <w:marRight w:val="0"/>
          <w:marTop w:val="0"/>
          <w:marBottom w:val="0"/>
          <w:divBdr>
            <w:top w:val="none" w:sz="0" w:space="0" w:color="auto"/>
            <w:left w:val="none" w:sz="0" w:space="0" w:color="auto"/>
            <w:bottom w:val="single" w:sz="12" w:space="0" w:color="000033"/>
            <w:right w:val="none" w:sz="0" w:space="0" w:color="auto"/>
          </w:divBdr>
        </w:div>
        <w:div w:id="1456604062">
          <w:marLeft w:val="0"/>
          <w:marRight w:val="0"/>
          <w:marTop w:val="0"/>
          <w:marBottom w:val="0"/>
          <w:divBdr>
            <w:top w:val="none" w:sz="0" w:space="0" w:color="auto"/>
            <w:left w:val="none" w:sz="0" w:space="0" w:color="auto"/>
            <w:bottom w:val="none" w:sz="0" w:space="0" w:color="auto"/>
            <w:right w:val="none" w:sz="0" w:space="0" w:color="auto"/>
          </w:divBdr>
          <w:divsChild>
            <w:div w:id="405686291">
              <w:marLeft w:val="0"/>
              <w:marRight w:val="0"/>
              <w:marTop w:val="150"/>
              <w:marBottom w:val="150"/>
              <w:divBdr>
                <w:top w:val="none" w:sz="0" w:space="0" w:color="auto"/>
                <w:left w:val="none" w:sz="0" w:space="0" w:color="auto"/>
                <w:bottom w:val="none" w:sz="0" w:space="0" w:color="auto"/>
                <w:right w:val="none" w:sz="0" w:space="0" w:color="auto"/>
              </w:divBdr>
              <w:divsChild>
                <w:div w:id="141510935">
                  <w:marLeft w:val="300"/>
                  <w:marRight w:val="0"/>
                  <w:marTop w:val="75"/>
                  <w:marBottom w:val="0"/>
                  <w:divBdr>
                    <w:top w:val="none" w:sz="0" w:space="0" w:color="auto"/>
                    <w:left w:val="none" w:sz="0" w:space="0" w:color="auto"/>
                    <w:bottom w:val="none" w:sz="0" w:space="0" w:color="auto"/>
                    <w:right w:val="none" w:sz="0" w:space="0" w:color="auto"/>
                  </w:divBdr>
                  <w:divsChild>
                    <w:div w:id="188838303">
                      <w:marLeft w:val="750"/>
                      <w:marRight w:val="0"/>
                      <w:marTop w:val="0"/>
                      <w:marBottom w:val="0"/>
                      <w:divBdr>
                        <w:top w:val="none" w:sz="0" w:space="0" w:color="auto"/>
                        <w:left w:val="none" w:sz="0" w:space="0" w:color="auto"/>
                        <w:bottom w:val="none" w:sz="0" w:space="0" w:color="auto"/>
                        <w:right w:val="none" w:sz="0" w:space="0" w:color="auto"/>
                      </w:divBdr>
                    </w:div>
                  </w:divsChild>
                </w:div>
                <w:div w:id="343434318">
                  <w:marLeft w:val="300"/>
                  <w:marRight w:val="0"/>
                  <w:marTop w:val="75"/>
                  <w:marBottom w:val="0"/>
                  <w:divBdr>
                    <w:top w:val="none" w:sz="0" w:space="0" w:color="auto"/>
                    <w:left w:val="none" w:sz="0" w:space="0" w:color="auto"/>
                    <w:bottom w:val="none" w:sz="0" w:space="0" w:color="auto"/>
                    <w:right w:val="none" w:sz="0" w:space="0" w:color="auto"/>
                  </w:divBdr>
                  <w:divsChild>
                    <w:div w:id="672682814">
                      <w:marLeft w:val="750"/>
                      <w:marRight w:val="0"/>
                      <w:marTop w:val="0"/>
                      <w:marBottom w:val="0"/>
                      <w:divBdr>
                        <w:top w:val="none" w:sz="0" w:space="0" w:color="auto"/>
                        <w:left w:val="none" w:sz="0" w:space="0" w:color="auto"/>
                        <w:bottom w:val="none" w:sz="0" w:space="0" w:color="auto"/>
                        <w:right w:val="none" w:sz="0" w:space="0" w:color="auto"/>
                      </w:divBdr>
                    </w:div>
                  </w:divsChild>
                </w:div>
                <w:div w:id="1789467864">
                  <w:marLeft w:val="300"/>
                  <w:marRight w:val="0"/>
                  <w:marTop w:val="75"/>
                  <w:marBottom w:val="0"/>
                  <w:divBdr>
                    <w:top w:val="none" w:sz="0" w:space="0" w:color="auto"/>
                    <w:left w:val="none" w:sz="0" w:space="0" w:color="auto"/>
                    <w:bottom w:val="none" w:sz="0" w:space="0" w:color="auto"/>
                    <w:right w:val="none" w:sz="0" w:space="0" w:color="auto"/>
                  </w:divBdr>
                </w:div>
                <w:div w:id="1805925283">
                  <w:marLeft w:val="300"/>
                  <w:marRight w:val="0"/>
                  <w:marTop w:val="75"/>
                  <w:marBottom w:val="0"/>
                  <w:divBdr>
                    <w:top w:val="none" w:sz="0" w:space="0" w:color="auto"/>
                    <w:left w:val="none" w:sz="0" w:space="0" w:color="auto"/>
                    <w:bottom w:val="none" w:sz="0" w:space="0" w:color="auto"/>
                    <w:right w:val="none" w:sz="0" w:space="0" w:color="auto"/>
                  </w:divBdr>
                  <w:divsChild>
                    <w:div w:id="569534931">
                      <w:marLeft w:val="750"/>
                      <w:marRight w:val="0"/>
                      <w:marTop w:val="0"/>
                      <w:marBottom w:val="0"/>
                      <w:divBdr>
                        <w:top w:val="none" w:sz="0" w:space="0" w:color="auto"/>
                        <w:left w:val="none" w:sz="0" w:space="0" w:color="auto"/>
                        <w:bottom w:val="none" w:sz="0" w:space="0" w:color="auto"/>
                        <w:right w:val="none" w:sz="0" w:space="0" w:color="auto"/>
                      </w:divBdr>
                    </w:div>
                  </w:divsChild>
                </w:div>
                <w:div w:id="1955210156">
                  <w:marLeft w:val="300"/>
                  <w:marRight w:val="0"/>
                  <w:marTop w:val="75"/>
                  <w:marBottom w:val="0"/>
                  <w:divBdr>
                    <w:top w:val="none" w:sz="0" w:space="0" w:color="auto"/>
                    <w:left w:val="none" w:sz="0" w:space="0" w:color="auto"/>
                    <w:bottom w:val="none" w:sz="0" w:space="0" w:color="auto"/>
                    <w:right w:val="none" w:sz="0" w:space="0" w:color="auto"/>
                  </w:divBdr>
                  <w:divsChild>
                    <w:div w:id="148909429">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818234211">
              <w:marLeft w:val="0"/>
              <w:marRight w:val="0"/>
              <w:marTop w:val="150"/>
              <w:marBottom w:val="150"/>
              <w:divBdr>
                <w:top w:val="none" w:sz="0" w:space="0" w:color="auto"/>
                <w:left w:val="none" w:sz="0" w:space="0" w:color="auto"/>
                <w:bottom w:val="none" w:sz="0" w:space="0" w:color="auto"/>
                <w:right w:val="none" w:sz="0" w:space="0" w:color="auto"/>
              </w:divBdr>
              <w:divsChild>
                <w:div w:id="125900402">
                  <w:marLeft w:val="300"/>
                  <w:marRight w:val="0"/>
                  <w:marTop w:val="75"/>
                  <w:marBottom w:val="0"/>
                  <w:divBdr>
                    <w:top w:val="none" w:sz="0" w:space="0" w:color="auto"/>
                    <w:left w:val="none" w:sz="0" w:space="0" w:color="auto"/>
                    <w:bottom w:val="none" w:sz="0" w:space="0" w:color="auto"/>
                    <w:right w:val="none" w:sz="0" w:space="0" w:color="auto"/>
                  </w:divBdr>
                  <w:divsChild>
                    <w:div w:id="2035691657">
                      <w:marLeft w:val="750"/>
                      <w:marRight w:val="0"/>
                      <w:marTop w:val="0"/>
                      <w:marBottom w:val="0"/>
                      <w:divBdr>
                        <w:top w:val="none" w:sz="0" w:space="0" w:color="auto"/>
                        <w:left w:val="none" w:sz="0" w:space="0" w:color="auto"/>
                        <w:bottom w:val="none" w:sz="0" w:space="0" w:color="auto"/>
                        <w:right w:val="none" w:sz="0" w:space="0" w:color="auto"/>
                      </w:divBdr>
                    </w:div>
                  </w:divsChild>
                </w:div>
                <w:div w:id="379479615">
                  <w:marLeft w:val="300"/>
                  <w:marRight w:val="0"/>
                  <w:marTop w:val="75"/>
                  <w:marBottom w:val="0"/>
                  <w:divBdr>
                    <w:top w:val="none" w:sz="0" w:space="0" w:color="auto"/>
                    <w:left w:val="none" w:sz="0" w:space="0" w:color="auto"/>
                    <w:bottom w:val="none" w:sz="0" w:space="0" w:color="auto"/>
                    <w:right w:val="none" w:sz="0" w:space="0" w:color="auto"/>
                  </w:divBdr>
                  <w:divsChild>
                    <w:div w:id="593822137">
                      <w:marLeft w:val="750"/>
                      <w:marRight w:val="0"/>
                      <w:marTop w:val="0"/>
                      <w:marBottom w:val="0"/>
                      <w:divBdr>
                        <w:top w:val="none" w:sz="0" w:space="0" w:color="auto"/>
                        <w:left w:val="none" w:sz="0" w:space="0" w:color="auto"/>
                        <w:bottom w:val="none" w:sz="0" w:space="0" w:color="auto"/>
                        <w:right w:val="none" w:sz="0" w:space="0" w:color="auto"/>
                      </w:divBdr>
                    </w:div>
                  </w:divsChild>
                </w:div>
                <w:div w:id="418143495">
                  <w:marLeft w:val="300"/>
                  <w:marRight w:val="0"/>
                  <w:marTop w:val="75"/>
                  <w:marBottom w:val="0"/>
                  <w:divBdr>
                    <w:top w:val="none" w:sz="0" w:space="0" w:color="auto"/>
                    <w:left w:val="none" w:sz="0" w:space="0" w:color="auto"/>
                    <w:bottom w:val="none" w:sz="0" w:space="0" w:color="auto"/>
                    <w:right w:val="none" w:sz="0" w:space="0" w:color="auto"/>
                  </w:divBdr>
                </w:div>
                <w:div w:id="1004472831">
                  <w:marLeft w:val="300"/>
                  <w:marRight w:val="0"/>
                  <w:marTop w:val="75"/>
                  <w:marBottom w:val="0"/>
                  <w:divBdr>
                    <w:top w:val="none" w:sz="0" w:space="0" w:color="auto"/>
                    <w:left w:val="none" w:sz="0" w:space="0" w:color="auto"/>
                    <w:bottom w:val="none" w:sz="0" w:space="0" w:color="auto"/>
                    <w:right w:val="none" w:sz="0" w:space="0" w:color="auto"/>
                  </w:divBdr>
                  <w:divsChild>
                    <w:div w:id="55786462">
                      <w:marLeft w:val="750"/>
                      <w:marRight w:val="0"/>
                      <w:marTop w:val="0"/>
                      <w:marBottom w:val="0"/>
                      <w:divBdr>
                        <w:top w:val="none" w:sz="0" w:space="0" w:color="auto"/>
                        <w:left w:val="none" w:sz="0" w:space="0" w:color="auto"/>
                        <w:bottom w:val="none" w:sz="0" w:space="0" w:color="auto"/>
                        <w:right w:val="none" w:sz="0" w:space="0" w:color="auto"/>
                      </w:divBdr>
                    </w:div>
                  </w:divsChild>
                </w:div>
                <w:div w:id="1005673655">
                  <w:marLeft w:val="300"/>
                  <w:marRight w:val="0"/>
                  <w:marTop w:val="75"/>
                  <w:marBottom w:val="0"/>
                  <w:divBdr>
                    <w:top w:val="none" w:sz="0" w:space="0" w:color="auto"/>
                    <w:left w:val="none" w:sz="0" w:space="0" w:color="auto"/>
                    <w:bottom w:val="none" w:sz="0" w:space="0" w:color="auto"/>
                    <w:right w:val="none" w:sz="0" w:space="0" w:color="auto"/>
                  </w:divBdr>
                  <w:divsChild>
                    <w:div w:id="1954286608">
                      <w:marLeft w:val="750"/>
                      <w:marRight w:val="0"/>
                      <w:marTop w:val="0"/>
                      <w:marBottom w:val="0"/>
                      <w:divBdr>
                        <w:top w:val="none" w:sz="0" w:space="0" w:color="auto"/>
                        <w:left w:val="none" w:sz="0" w:space="0" w:color="auto"/>
                        <w:bottom w:val="none" w:sz="0" w:space="0" w:color="auto"/>
                        <w:right w:val="none" w:sz="0" w:space="0" w:color="auto"/>
                      </w:divBdr>
                    </w:div>
                  </w:divsChild>
                </w:div>
                <w:div w:id="1040324538">
                  <w:marLeft w:val="300"/>
                  <w:marRight w:val="0"/>
                  <w:marTop w:val="75"/>
                  <w:marBottom w:val="0"/>
                  <w:divBdr>
                    <w:top w:val="none" w:sz="0" w:space="0" w:color="auto"/>
                    <w:left w:val="none" w:sz="0" w:space="0" w:color="auto"/>
                    <w:bottom w:val="none" w:sz="0" w:space="0" w:color="auto"/>
                    <w:right w:val="none" w:sz="0" w:space="0" w:color="auto"/>
                  </w:divBdr>
                  <w:divsChild>
                    <w:div w:id="671837680">
                      <w:marLeft w:val="750"/>
                      <w:marRight w:val="0"/>
                      <w:marTop w:val="0"/>
                      <w:marBottom w:val="0"/>
                      <w:divBdr>
                        <w:top w:val="none" w:sz="0" w:space="0" w:color="auto"/>
                        <w:left w:val="none" w:sz="0" w:space="0" w:color="auto"/>
                        <w:bottom w:val="none" w:sz="0" w:space="0" w:color="auto"/>
                        <w:right w:val="none" w:sz="0" w:space="0" w:color="auto"/>
                      </w:divBdr>
                    </w:div>
                  </w:divsChild>
                </w:div>
                <w:div w:id="1299409151">
                  <w:marLeft w:val="300"/>
                  <w:marRight w:val="0"/>
                  <w:marTop w:val="75"/>
                  <w:marBottom w:val="0"/>
                  <w:divBdr>
                    <w:top w:val="none" w:sz="0" w:space="0" w:color="auto"/>
                    <w:left w:val="none" w:sz="0" w:space="0" w:color="auto"/>
                    <w:bottom w:val="none" w:sz="0" w:space="0" w:color="auto"/>
                    <w:right w:val="none" w:sz="0" w:space="0" w:color="auto"/>
                  </w:divBdr>
                  <w:divsChild>
                    <w:div w:id="1480419421">
                      <w:marLeft w:val="750"/>
                      <w:marRight w:val="0"/>
                      <w:marTop w:val="0"/>
                      <w:marBottom w:val="0"/>
                      <w:divBdr>
                        <w:top w:val="none" w:sz="0" w:space="0" w:color="auto"/>
                        <w:left w:val="none" w:sz="0" w:space="0" w:color="auto"/>
                        <w:bottom w:val="none" w:sz="0" w:space="0" w:color="auto"/>
                        <w:right w:val="none" w:sz="0" w:space="0" w:color="auto"/>
                      </w:divBdr>
                    </w:div>
                  </w:divsChild>
                </w:div>
                <w:div w:id="1883055930">
                  <w:marLeft w:val="300"/>
                  <w:marRight w:val="0"/>
                  <w:marTop w:val="75"/>
                  <w:marBottom w:val="0"/>
                  <w:divBdr>
                    <w:top w:val="none" w:sz="0" w:space="0" w:color="auto"/>
                    <w:left w:val="none" w:sz="0" w:space="0" w:color="auto"/>
                    <w:bottom w:val="none" w:sz="0" w:space="0" w:color="auto"/>
                    <w:right w:val="none" w:sz="0" w:space="0" w:color="auto"/>
                  </w:divBdr>
                  <w:divsChild>
                    <w:div w:id="1724716436">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919020003">
              <w:marLeft w:val="0"/>
              <w:marRight w:val="0"/>
              <w:marTop w:val="150"/>
              <w:marBottom w:val="150"/>
              <w:divBdr>
                <w:top w:val="none" w:sz="0" w:space="0" w:color="auto"/>
                <w:left w:val="none" w:sz="0" w:space="0" w:color="auto"/>
                <w:bottom w:val="none" w:sz="0" w:space="0" w:color="auto"/>
                <w:right w:val="none" w:sz="0" w:space="0" w:color="auto"/>
              </w:divBdr>
              <w:divsChild>
                <w:div w:id="356931507">
                  <w:marLeft w:val="300"/>
                  <w:marRight w:val="0"/>
                  <w:marTop w:val="75"/>
                  <w:marBottom w:val="0"/>
                  <w:divBdr>
                    <w:top w:val="none" w:sz="0" w:space="0" w:color="auto"/>
                    <w:left w:val="none" w:sz="0" w:space="0" w:color="auto"/>
                    <w:bottom w:val="none" w:sz="0" w:space="0" w:color="auto"/>
                    <w:right w:val="none" w:sz="0" w:space="0" w:color="auto"/>
                  </w:divBdr>
                </w:div>
                <w:div w:id="446849873">
                  <w:marLeft w:val="300"/>
                  <w:marRight w:val="0"/>
                  <w:marTop w:val="75"/>
                  <w:marBottom w:val="0"/>
                  <w:divBdr>
                    <w:top w:val="none" w:sz="0" w:space="0" w:color="auto"/>
                    <w:left w:val="none" w:sz="0" w:space="0" w:color="auto"/>
                    <w:bottom w:val="none" w:sz="0" w:space="0" w:color="auto"/>
                    <w:right w:val="none" w:sz="0" w:space="0" w:color="auto"/>
                  </w:divBdr>
                  <w:divsChild>
                    <w:div w:id="1022123335">
                      <w:marLeft w:val="750"/>
                      <w:marRight w:val="0"/>
                      <w:marTop w:val="0"/>
                      <w:marBottom w:val="0"/>
                      <w:divBdr>
                        <w:top w:val="none" w:sz="0" w:space="0" w:color="auto"/>
                        <w:left w:val="none" w:sz="0" w:space="0" w:color="auto"/>
                        <w:bottom w:val="none" w:sz="0" w:space="0" w:color="auto"/>
                        <w:right w:val="none" w:sz="0" w:space="0" w:color="auto"/>
                      </w:divBdr>
                    </w:div>
                  </w:divsChild>
                </w:div>
                <w:div w:id="654840246">
                  <w:marLeft w:val="300"/>
                  <w:marRight w:val="0"/>
                  <w:marTop w:val="75"/>
                  <w:marBottom w:val="0"/>
                  <w:divBdr>
                    <w:top w:val="none" w:sz="0" w:space="0" w:color="auto"/>
                    <w:left w:val="none" w:sz="0" w:space="0" w:color="auto"/>
                    <w:bottom w:val="none" w:sz="0" w:space="0" w:color="auto"/>
                    <w:right w:val="none" w:sz="0" w:space="0" w:color="auto"/>
                  </w:divBdr>
                  <w:divsChild>
                    <w:div w:id="135998398">
                      <w:marLeft w:val="750"/>
                      <w:marRight w:val="0"/>
                      <w:marTop w:val="0"/>
                      <w:marBottom w:val="0"/>
                      <w:divBdr>
                        <w:top w:val="none" w:sz="0" w:space="0" w:color="auto"/>
                        <w:left w:val="none" w:sz="0" w:space="0" w:color="auto"/>
                        <w:bottom w:val="none" w:sz="0" w:space="0" w:color="auto"/>
                        <w:right w:val="none" w:sz="0" w:space="0" w:color="auto"/>
                      </w:divBdr>
                    </w:div>
                  </w:divsChild>
                </w:div>
                <w:div w:id="782724100">
                  <w:marLeft w:val="300"/>
                  <w:marRight w:val="0"/>
                  <w:marTop w:val="75"/>
                  <w:marBottom w:val="0"/>
                  <w:divBdr>
                    <w:top w:val="none" w:sz="0" w:space="0" w:color="auto"/>
                    <w:left w:val="none" w:sz="0" w:space="0" w:color="auto"/>
                    <w:bottom w:val="none" w:sz="0" w:space="0" w:color="auto"/>
                    <w:right w:val="none" w:sz="0" w:space="0" w:color="auto"/>
                  </w:divBdr>
                  <w:divsChild>
                    <w:div w:id="2135521713">
                      <w:marLeft w:val="750"/>
                      <w:marRight w:val="0"/>
                      <w:marTop w:val="0"/>
                      <w:marBottom w:val="0"/>
                      <w:divBdr>
                        <w:top w:val="none" w:sz="0" w:space="0" w:color="auto"/>
                        <w:left w:val="none" w:sz="0" w:space="0" w:color="auto"/>
                        <w:bottom w:val="none" w:sz="0" w:space="0" w:color="auto"/>
                        <w:right w:val="none" w:sz="0" w:space="0" w:color="auto"/>
                      </w:divBdr>
                    </w:div>
                  </w:divsChild>
                </w:div>
                <w:div w:id="870805411">
                  <w:marLeft w:val="300"/>
                  <w:marRight w:val="0"/>
                  <w:marTop w:val="75"/>
                  <w:marBottom w:val="0"/>
                  <w:divBdr>
                    <w:top w:val="none" w:sz="0" w:space="0" w:color="auto"/>
                    <w:left w:val="none" w:sz="0" w:space="0" w:color="auto"/>
                    <w:bottom w:val="none" w:sz="0" w:space="0" w:color="auto"/>
                    <w:right w:val="none" w:sz="0" w:space="0" w:color="auto"/>
                  </w:divBdr>
                </w:div>
                <w:div w:id="1143698351">
                  <w:marLeft w:val="300"/>
                  <w:marRight w:val="0"/>
                  <w:marTop w:val="75"/>
                  <w:marBottom w:val="0"/>
                  <w:divBdr>
                    <w:top w:val="none" w:sz="0" w:space="0" w:color="auto"/>
                    <w:left w:val="none" w:sz="0" w:space="0" w:color="auto"/>
                    <w:bottom w:val="none" w:sz="0" w:space="0" w:color="auto"/>
                    <w:right w:val="none" w:sz="0" w:space="0" w:color="auto"/>
                  </w:divBdr>
                  <w:divsChild>
                    <w:div w:id="1934390298">
                      <w:marLeft w:val="750"/>
                      <w:marRight w:val="0"/>
                      <w:marTop w:val="0"/>
                      <w:marBottom w:val="0"/>
                      <w:divBdr>
                        <w:top w:val="none" w:sz="0" w:space="0" w:color="auto"/>
                        <w:left w:val="none" w:sz="0" w:space="0" w:color="auto"/>
                        <w:bottom w:val="none" w:sz="0" w:space="0" w:color="auto"/>
                        <w:right w:val="none" w:sz="0" w:space="0" w:color="auto"/>
                      </w:divBdr>
                    </w:div>
                  </w:divsChild>
                </w:div>
                <w:div w:id="1217349335">
                  <w:marLeft w:val="300"/>
                  <w:marRight w:val="0"/>
                  <w:marTop w:val="75"/>
                  <w:marBottom w:val="0"/>
                  <w:divBdr>
                    <w:top w:val="none" w:sz="0" w:space="0" w:color="auto"/>
                    <w:left w:val="none" w:sz="0" w:space="0" w:color="auto"/>
                    <w:bottom w:val="none" w:sz="0" w:space="0" w:color="auto"/>
                    <w:right w:val="none" w:sz="0" w:space="0" w:color="auto"/>
                  </w:divBdr>
                  <w:divsChild>
                    <w:div w:id="1038050383">
                      <w:marLeft w:val="750"/>
                      <w:marRight w:val="0"/>
                      <w:marTop w:val="0"/>
                      <w:marBottom w:val="0"/>
                      <w:divBdr>
                        <w:top w:val="none" w:sz="0" w:space="0" w:color="auto"/>
                        <w:left w:val="none" w:sz="0" w:space="0" w:color="auto"/>
                        <w:bottom w:val="none" w:sz="0" w:space="0" w:color="auto"/>
                        <w:right w:val="none" w:sz="0" w:space="0" w:color="auto"/>
                      </w:divBdr>
                    </w:div>
                  </w:divsChild>
                </w:div>
                <w:div w:id="1371146108">
                  <w:marLeft w:val="300"/>
                  <w:marRight w:val="0"/>
                  <w:marTop w:val="75"/>
                  <w:marBottom w:val="0"/>
                  <w:divBdr>
                    <w:top w:val="none" w:sz="0" w:space="0" w:color="auto"/>
                    <w:left w:val="none" w:sz="0" w:space="0" w:color="auto"/>
                    <w:bottom w:val="none" w:sz="0" w:space="0" w:color="auto"/>
                    <w:right w:val="none" w:sz="0" w:space="0" w:color="auto"/>
                  </w:divBdr>
                  <w:divsChild>
                    <w:div w:id="243926312">
                      <w:marLeft w:val="750"/>
                      <w:marRight w:val="0"/>
                      <w:marTop w:val="0"/>
                      <w:marBottom w:val="0"/>
                      <w:divBdr>
                        <w:top w:val="none" w:sz="0" w:space="0" w:color="auto"/>
                        <w:left w:val="none" w:sz="0" w:space="0" w:color="auto"/>
                        <w:bottom w:val="none" w:sz="0" w:space="0" w:color="auto"/>
                        <w:right w:val="none" w:sz="0" w:space="0" w:color="auto"/>
                      </w:divBdr>
                    </w:div>
                  </w:divsChild>
                </w:div>
                <w:div w:id="1461723133">
                  <w:marLeft w:val="300"/>
                  <w:marRight w:val="0"/>
                  <w:marTop w:val="75"/>
                  <w:marBottom w:val="0"/>
                  <w:divBdr>
                    <w:top w:val="none" w:sz="0" w:space="0" w:color="auto"/>
                    <w:left w:val="none" w:sz="0" w:space="0" w:color="auto"/>
                    <w:bottom w:val="none" w:sz="0" w:space="0" w:color="auto"/>
                    <w:right w:val="none" w:sz="0" w:space="0" w:color="auto"/>
                  </w:divBdr>
                  <w:divsChild>
                    <w:div w:id="1827551485">
                      <w:marLeft w:val="750"/>
                      <w:marRight w:val="0"/>
                      <w:marTop w:val="0"/>
                      <w:marBottom w:val="0"/>
                      <w:divBdr>
                        <w:top w:val="none" w:sz="0" w:space="0" w:color="auto"/>
                        <w:left w:val="none" w:sz="0" w:space="0" w:color="auto"/>
                        <w:bottom w:val="none" w:sz="0" w:space="0" w:color="auto"/>
                        <w:right w:val="none" w:sz="0" w:space="0" w:color="auto"/>
                      </w:divBdr>
                    </w:div>
                  </w:divsChild>
                </w:div>
                <w:div w:id="1534995375">
                  <w:marLeft w:val="300"/>
                  <w:marRight w:val="0"/>
                  <w:marTop w:val="75"/>
                  <w:marBottom w:val="0"/>
                  <w:divBdr>
                    <w:top w:val="none" w:sz="0" w:space="0" w:color="auto"/>
                    <w:left w:val="none" w:sz="0" w:space="0" w:color="auto"/>
                    <w:bottom w:val="none" w:sz="0" w:space="0" w:color="auto"/>
                    <w:right w:val="none" w:sz="0" w:space="0" w:color="auto"/>
                  </w:divBdr>
                  <w:divsChild>
                    <w:div w:id="484664650">
                      <w:marLeft w:val="750"/>
                      <w:marRight w:val="0"/>
                      <w:marTop w:val="0"/>
                      <w:marBottom w:val="0"/>
                      <w:divBdr>
                        <w:top w:val="none" w:sz="0" w:space="0" w:color="auto"/>
                        <w:left w:val="none" w:sz="0" w:space="0" w:color="auto"/>
                        <w:bottom w:val="none" w:sz="0" w:space="0" w:color="auto"/>
                        <w:right w:val="none" w:sz="0" w:space="0" w:color="auto"/>
                      </w:divBdr>
                    </w:div>
                  </w:divsChild>
                </w:div>
                <w:div w:id="1600794257">
                  <w:marLeft w:val="300"/>
                  <w:marRight w:val="0"/>
                  <w:marTop w:val="75"/>
                  <w:marBottom w:val="0"/>
                  <w:divBdr>
                    <w:top w:val="none" w:sz="0" w:space="0" w:color="auto"/>
                    <w:left w:val="none" w:sz="0" w:space="0" w:color="auto"/>
                    <w:bottom w:val="none" w:sz="0" w:space="0" w:color="auto"/>
                    <w:right w:val="none" w:sz="0" w:space="0" w:color="auto"/>
                  </w:divBdr>
                  <w:divsChild>
                    <w:div w:id="430049123">
                      <w:marLeft w:val="750"/>
                      <w:marRight w:val="0"/>
                      <w:marTop w:val="0"/>
                      <w:marBottom w:val="0"/>
                      <w:divBdr>
                        <w:top w:val="none" w:sz="0" w:space="0" w:color="auto"/>
                        <w:left w:val="none" w:sz="0" w:space="0" w:color="auto"/>
                        <w:bottom w:val="none" w:sz="0" w:space="0" w:color="auto"/>
                        <w:right w:val="none" w:sz="0" w:space="0" w:color="auto"/>
                      </w:divBdr>
                    </w:div>
                  </w:divsChild>
                </w:div>
                <w:div w:id="1645308388">
                  <w:marLeft w:val="300"/>
                  <w:marRight w:val="0"/>
                  <w:marTop w:val="75"/>
                  <w:marBottom w:val="0"/>
                  <w:divBdr>
                    <w:top w:val="none" w:sz="0" w:space="0" w:color="auto"/>
                    <w:left w:val="none" w:sz="0" w:space="0" w:color="auto"/>
                    <w:bottom w:val="none" w:sz="0" w:space="0" w:color="auto"/>
                    <w:right w:val="none" w:sz="0" w:space="0" w:color="auto"/>
                  </w:divBdr>
                  <w:divsChild>
                    <w:div w:id="1303774498">
                      <w:marLeft w:val="750"/>
                      <w:marRight w:val="0"/>
                      <w:marTop w:val="0"/>
                      <w:marBottom w:val="0"/>
                      <w:divBdr>
                        <w:top w:val="none" w:sz="0" w:space="0" w:color="auto"/>
                        <w:left w:val="none" w:sz="0" w:space="0" w:color="auto"/>
                        <w:bottom w:val="none" w:sz="0" w:space="0" w:color="auto"/>
                        <w:right w:val="none" w:sz="0" w:space="0" w:color="auto"/>
                      </w:divBdr>
                    </w:div>
                  </w:divsChild>
                </w:div>
                <w:div w:id="1887451702">
                  <w:marLeft w:val="300"/>
                  <w:marRight w:val="0"/>
                  <w:marTop w:val="75"/>
                  <w:marBottom w:val="0"/>
                  <w:divBdr>
                    <w:top w:val="none" w:sz="0" w:space="0" w:color="auto"/>
                    <w:left w:val="none" w:sz="0" w:space="0" w:color="auto"/>
                    <w:bottom w:val="none" w:sz="0" w:space="0" w:color="auto"/>
                    <w:right w:val="none" w:sz="0" w:space="0" w:color="auto"/>
                  </w:divBdr>
                  <w:divsChild>
                    <w:div w:id="152570463">
                      <w:marLeft w:val="750"/>
                      <w:marRight w:val="0"/>
                      <w:marTop w:val="0"/>
                      <w:marBottom w:val="0"/>
                      <w:divBdr>
                        <w:top w:val="none" w:sz="0" w:space="0" w:color="auto"/>
                        <w:left w:val="none" w:sz="0" w:space="0" w:color="auto"/>
                        <w:bottom w:val="none" w:sz="0" w:space="0" w:color="auto"/>
                        <w:right w:val="none" w:sz="0" w:space="0" w:color="auto"/>
                      </w:divBdr>
                    </w:div>
                  </w:divsChild>
                </w:div>
                <w:div w:id="2046440677">
                  <w:marLeft w:val="300"/>
                  <w:marRight w:val="0"/>
                  <w:marTop w:val="75"/>
                  <w:marBottom w:val="0"/>
                  <w:divBdr>
                    <w:top w:val="none" w:sz="0" w:space="0" w:color="auto"/>
                    <w:left w:val="none" w:sz="0" w:space="0" w:color="auto"/>
                    <w:bottom w:val="none" w:sz="0" w:space="0" w:color="auto"/>
                    <w:right w:val="none" w:sz="0" w:space="0" w:color="auto"/>
                  </w:divBdr>
                </w:div>
                <w:div w:id="2099908102">
                  <w:marLeft w:val="300"/>
                  <w:marRight w:val="0"/>
                  <w:marTop w:val="75"/>
                  <w:marBottom w:val="0"/>
                  <w:divBdr>
                    <w:top w:val="none" w:sz="0" w:space="0" w:color="auto"/>
                    <w:left w:val="none" w:sz="0" w:space="0" w:color="auto"/>
                    <w:bottom w:val="none" w:sz="0" w:space="0" w:color="auto"/>
                    <w:right w:val="none" w:sz="0" w:space="0" w:color="auto"/>
                  </w:divBdr>
                  <w:divsChild>
                    <w:div w:id="1133981229">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396707719">
              <w:marLeft w:val="0"/>
              <w:marRight w:val="0"/>
              <w:marTop w:val="150"/>
              <w:marBottom w:val="150"/>
              <w:divBdr>
                <w:top w:val="none" w:sz="0" w:space="0" w:color="auto"/>
                <w:left w:val="none" w:sz="0" w:space="0" w:color="auto"/>
                <w:bottom w:val="none" w:sz="0" w:space="0" w:color="auto"/>
                <w:right w:val="none" w:sz="0" w:space="0" w:color="auto"/>
              </w:divBdr>
              <w:divsChild>
                <w:div w:id="51079060">
                  <w:marLeft w:val="300"/>
                  <w:marRight w:val="0"/>
                  <w:marTop w:val="75"/>
                  <w:marBottom w:val="0"/>
                  <w:divBdr>
                    <w:top w:val="none" w:sz="0" w:space="0" w:color="auto"/>
                    <w:left w:val="none" w:sz="0" w:space="0" w:color="auto"/>
                    <w:bottom w:val="none" w:sz="0" w:space="0" w:color="auto"/>
                    <w:right w:val="none" w:sz="0" w:space="0" w:color="auto"/>
                  </w:divBdr>
                </w:div>
                <w:div w:id="167527409">
                  <w:marLeft w:val="300"/>
                  <w:marRight w:val="0"/>
                  <w:marTop w:val="75"/>
                  <w:marBottom w:val="0"/>
                  <w:divBdr>
                    <w:top w:val="none" w:sz="0" w:space="0" w:color="auto"/>
                    <w:left w:val="none" w:sz="0" w:space="0" w:color="auto"/>
                    <w:bottom w:val="none" w:sz="0" w:space="0" w:color="auto"/>
                    <w:right w:val="none" w:sz="0" w:space="0" w:color="auto"/>
                  </w:divBdr>
                </w:div>
                <w:div w:id="219556214">
                  <w:marLeft w:val="300"/>
                  <w:marRight w:val="0"/>
                  <w:marTop w:val="75"/>
                  <w:marBottom w:val="0"/>
                  <w:divBdr>
                    <w:top w:val="none" w:sz="0" w:space="0" w:color="auto"/>
                    <w:left w:val="none" w:sz="0" w:space="0" w:color="auto"/>
                    <w:bottom w:val="none" w:sz="0" w:space="0" w:color="auto"/>
                    <w:right w:val="none" w:sz="0" w:space="0" w:color="auto"/>
                  </w:divBdr>
                  <w:divsChild>
                    <w:div w:id="1208297488">
                      <w:marLeft w:val="750"/>
                      <w:marRight w:val="0"/>
                      <w:marTop w:val="0"/>
                      <w:marBottom w:val="0"/>
                      <w:divBdr>
                        <w:top w:val="none" w:sz="0" w:space="0" w:color="auto"/>
                        <w:left w:val="none" w:sz="0" w:space="0" w:color="auto"/>
                        <w:bottom w:val="none" w:sz="0" w:space="0" w:color="auto"/>
                        <w:right w:val="none" w:sz="0" w:space="0" w:color="auto"/>
                      </w:divBdr>
                    </w:div>
                  </w:divsChild>
                </w:div>
                <w:div w:id="294221087">
                  <w:marLeft w:val="300"/>
                  <w:marRight w:val="0"/>
                  <w:marTop w:val="75"/>
                  <w:marBottom w:val="0"/>
                  <w:divBdr>
                    <w:top w:val="none" w:sz="0" w:space="0" w:color="auto"/>
                    <w:left w:val="none" w:sz="0" w:space="0" w:color="auto"/>
                    <w:bottom w:val="none" w:sz="0" w:space="0" w:color="auto"/>
                    <w:right w:val="none" w:sz="0" w:space="0" w:color="auto"/>
                  </w:divBdr>
                  <w:divsChild>
                    <w:div w:id="634725229">
                      <w:marLeft w:val="750"/>
                      <w:marRight w:val="0"/>
                      <w:marTop w:val="0"/>
                      <w:marBottom w:val="0"/>
                      <w:divBdr>
                        <w:top w:val="none" w:sz="0" w:space="0" w:color="auto"/>
                        <w:left w:val="none" w:sz="0" w:space="0" w:color="auto"/>
                        <w:bottom w:val="none" w:sz="0" w:space="0" w:color="auto"/>
                        <w:right w:val="none" w:sz="0" w:space="0" w:color="auto"/>
                      </w:divBdr>
                    </w:div>
                  </w:divsChild>
                </w:div>
                <w:div w:id="1421415932">
                  <w:marLeft w:val="300"/>
                  <w:marRight w:val="0"/>
                  <w:marTop w:val="75"/>
                  <w:marBottom w:val="0"/>
                  <w:divBdr>
                    <w:top w:val="none" w:sz="0" w:space="0" w:color="auto"/>
                    <w:left w:val="none" w:sz="0" w:space="0" w:color="auto"/>
                    <w:bottom w:val="none" w:sz="0" w:space="0" w:color="auto"/>
                    <w:right w:val="none" w:sz="0" w:space="0" w:color="auto"/>
                  </w:divBdr>
                  <w:divsChild>
                    <w:div w:id="1427114294">
                      <w:marLeft w:val="750"/>
                      <w:marRight w:val="0"/>
                      <w:marTop w:val="0"/>
                      <w:marBottom w:val="0"/>
                      <w:divBdr>
                        <w:top w:val="none" w:sz="0" w:space="0" w:color="auto"/>
                        <w:left w:val="none" w:sz="0" w:space="0" w:color="auto"/>
                        <w:bottom w:val="none" w:sz="0" w:space="0" w:color="auto"/>
                        <w:right w:val="none" w:sz="0" w:space="0" w:color="auto"/>
                      </w:divBdr>
                    </w:div>
                  </w:divsChild>
                </w:div>
                <w:div w:id="1426221403">
                  <w:marLeft w:val="300"/>
                  <w:marRight w:val="0"/>
                  <w:marTop w:val="75"/>
                  <w:marBottom w:val="0"/>
                  <w:divBdr>
                    <w:top w:val="none" w:sz="0" w:space="0" w:color="auto"/>
                    <w:left w:val="none" w:sz="0" w:space="0" w:color="auto"/>
                    <w:bottom w:val="none" w:sz="0" w:space="0" w:color="auto"/>
                    <w:right w:val="none" w:sz="0" w:space="0" w:color="auto"/>
                  </w:divBdr>
                </w:div>
                <w:div w:id="1478035098">
                  <w:marLeft w:val="300"/>
                  <w:marRight w:val="0"/>
                  <w:marTop w:val="75"/>
                  <w:marBottom w:val="0"/>
                  <w:divBdr>
                    <w:top w:val="none" w:sz="0" w:space="0" w:color="auto"/>
                    <w:left w:val="none" w:sz="0" w:space="0" w:color="auto"/>
                    <w:bottom w:val="none" w:sz="0" w:space="0" w:color="auto"/>
                    <w:right w:val="none" w:sz="0" w:space="0" w:color="auto"/>
                  </w:divBdr>
                  <w:divsChild>
                    <w:div w:id="1952862549">
                      <w:marLeft w:val="750"/>
                      <w:marRight w:val="0"/>
                      <w:marTop w:val="0"/>
                      <w:marBottom w:val="0"/>
                      <w:divBdr>
                        <w:top w:val="none" w:sz="0" w:space="0" w:color="auto"/>
                        <w:left w:val="none" w:sz="0" w:space="0" w:color="auto"/>
                        <w:bottom w:val="none" w:sz="0" w:space="0" w:color="auto"/>
                        <w:right w:val="none" w:sz="0" w:space="0" w:color="auto"/>
                      </w:divBdr>
                    </w:div>
                  </w:divsChild>
                </w:div>
                <w:div w:id="1498768774">
                  <w:marLeft w:val="300"/>
                  <w:marRight w:val="0"/>
                  <w:marTop w:val="75"/>
                  <w:marBottom w:val="0"/>
                  <w:divBdr>
                    <w:top w:val="none" w:sz="0" w:space="0" w:color="auto"/>
                    <w:left w:val="none" w:sz="0" w:space="0" w:color="auto"/>
                    <w:bottom w:val="none" w:sz="0" w:space="0" w:color="auto"/>
                    <w:right w:val="none" w:sz="0" w:space="0" w:color="auto"/>
                  </w:divBdr>
                  <w:divsChild>
                    <w:div w:id="2118283574">
                      <w:marLeft w:val="750"/>
                      <w:marRight w:val="0"/>
                      <w:marTop w:val="0"/>
                      <w:marBottom w:val="0"/>
                      <w:divBdr>
                        <w:top w:val="none" w:sz="0" w:space="0" w:color="auto"/>
                        <w:left w:val="none" w:sz="0" w:space="0" w:color="auto"/>
                        <w:bottom w:val="none" w:sz="0" w:space="0" w:color="auto"/>
                        <w:right w:val="none" w:sz="0" w:space="0" w:color="auto"/>
                      </w:divBdr>
                    </w:div>
                  </w:divsChild>
                </w:div>
                <w:div w:id="1526359937">
                  <w:marLeft w:val="300"/>
                  <w:marRight w:val="0"/>
                  <w:marTop w:val="75"/>
                  <w:marBottom w:val="0"/>
                  <w:divBdr>
                    <w:top w:val="none" w:sz="0" w:space="0" w:color="auto"/>
                    <w:left w:val="none" w:sz="0" w:space="0" w:color="auto"/>
                    <w:bottom w:val="none" w:sz="0" w:space="0" w:color="auto"/>
                    <w:right w:val="none" w:sz="0" w:space="0" w:color="auto"/>
                  </w:divBdr>
                </w:div>
                <w:div w:id="1586063346">
                  <w:marLeft w:val="300"/>
                  <w:marRight w:val="0"/>
                  <w:marTop w:val="75"/>
                  <w:marBottom w:val="0"/>
                  <w:divBdr>
                    <w:top w:val="none" w:sz="0" w:space="0" w:color="auto"/>
                    <w:left w:val="none" w:sz="0" w:space="0" w:color="auto"/>
                    <w:bottom w:val="none" w:sz="0" w:space="0" w:color="auto"/>
                    <w:right w:val="none" w:sz="0" w:space="0" w:color="auto"/>
                  </w:divBdr>
                  <w:divsChild>
                    <w:div w:id="763888639">
                      <w:marLeft w:val="750"/>
                      <w:marRight w:val="0"/>
                      <w:marTop w:val="0"/>
                      <w:marBottom w:val="0"/>
                      <w:divBdr>
                        <w:top w:val="none" w:sz="0" w:space="0" w:color="auto"/>
                        <w:left w:val="none" w:sz="0" w:space="0" w:color="auto"/>
                        <w:bottom w:val="none" w:sz="0" w:space="0" w:color="auto"/>
                        <w:right w:val="none" w:sz="0" w:space="0" w:color="auto"/>
                      </w:divBdr>
                    </w:div>
                  </w:divsChild>
                </w:div>
                <w:div w:id="1647972449">
                  <w:marLeft w:val="300"/>
                  <w:marRight w:val="0"/>
                  <w:marTop w:val="75"/>
                  <w:marBottom w:val="0"/>
                  <w:divBdr>
                    <w:top w:val="none" w:sz="0" w:space="0" w:color="auto"/>
                    <w:left w:val="none" w:sz="0" w:space="0" w:color="auto"/>
                    <w:bottom w:val="none" w:sz="0" w:space="0" w:color="auto"/>
                    <w:right w:val="none" w:sz="0" w:space="0" w:color="auto"/>
                  </w:divBdr>
                </w:div>
                <w:div w:id="1733192527">
                  <w:marLeft w:val="300"/>
                  <w:marRight w:val="0"/>
                  <w:marTop w:val="75"/>
                  <w:marBottom w:val="0"/>
                  <w:divBdr>
                    <w:top w:val="none" w:sz="0" w:space="0" w:color="auto"/>
                    <w:left w:val="none" w:sz="0" w:space="0" w:color="auto"/>
                    <w:bottom w:val="none" w:sz="0" w:space="0" w:color="auto"/>
                    <w:right w:val="none" w:sz="0" w:space="0" w:color="auto"/>
                  </w:divBdr>
                </w:div>
                <w:div w:id="2067487179">
                  <w:marLeft w:val="300"/>
                  <w:marRight w:val="0"/>
                  <w:marTop w:val="75"/>
                  <w:marBottom w:val="0"/>
                  <w:divBdr>
                    <w:top w:val="none" w:sz="0" w:space="0" w:color="auto"/>
                    <w:left w:val="none" w:sz="0" w:space="0" w:color="auto"/>
                    <w:bottom w:val="none" w:sz="0" w:space="0" w:color="auto"/>
                    <w:right w:val="none" w:sz="0" w:space="0" w:color="auto"/>
                  </w:divBdr>
                  <w:divsChild>
                    <w:div w:id="1962416233">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398939783">
              <w:marLeft w:val="0"/>
              <w:marRight w:val="0"/>
              <w:marTop w:val="150"/>
              <w:marBottom w:val="150"/>
              <w:divBdr>
                <w:top w:val="none" w:sz="0" w:space="0" w:color="auto"/>
                <w:left w:val="none" w:sz="0" w:space="0" w:color="auto"/>
                <w:bottom w:val="none" w:sz="0" w:space="0" w:color="auto"/>
                <w:right w:val="none" w:sz="0" w:space="0" w:color="auto"/>
              </w:divBdr>
              <w:divsChild>
                <w:div w:id="118913946">
                  <w:marLeft w:val="300"/>
                  <w:marRight w:val="0"/>
                  <w:marTop w:val="75"/>
                  <w:marBottom w:val="0"/>
                  <w:divBdr>
                    <w:top w:val="none" w:sz="0" w:space="0" w:color="auto"/>
                    <w:left w:val="none" w:sz="0" w:space="0" w:color="auto"/>
                    <w:bottom w:val="none" w:sz="0" w:space="0" w:color="auto"/>
                    <w:right w:val="none" w:sz="0" w:space="0" w:color="auto"/>
                  </w:divBdr>
                  <w:divsChild>
                    <w:div w:id="356396909">
                      <w:marLeft w:val="750"/>
                      <w:marRight w:val="0"/>
                      <w:marTop w:val="0"/>
                      <w:marBottom w:val="0"/>
                      <w:divBdr>
                        <w:top w:val="none" w:sz="0" w:space="0" w:color="auto"/>
                        <w:left w:val="none" w:sz="0" w:space="0" w:color="auto"/>
                        <w:bottom w:val="none" w:sz="0" w:space="0" w:color="auto"/>
                        <w:right w:val="none" w:sz="0" w:space="0" w:color="auto"/>
                      </w:divBdr>
                    </w:div>
                  </w:divsChild>
                </w:div>
                <w:div w:id="511260931">
                  <w:marLeft w:val="300"/>
                  <w:marRight w:val="0"/>
                  <w:marTop w:val="75"/>
                  <w:marBottom w:val="0"/>
                  <w:divBdr>
                    <w:top w:val="none" w:sz="0" w:space="0" w:color="auto"/>
                    <w:left w:val="none" w:sz="0" w:space="0" w:color="auto"/>
                    <w:bottom w:val="none" w:sz="0" w:space="0" w:color="auto"/>
                    <w:right w:val="none" w:sz="0" w:space="0" w:color="auto"/>
                  </w:divBdr>
                  <w:divsChild>
                    <w:div w:id="1617447271">
                      <w:marLeft w:val="750"/>
                      <w:marRight w:val="0"/>
                      <w:marTop w:val="0"/>
                      <w:marBottom w:val="0"/>
                      <w:divBdr>
                        <w:top w:val="none" w:sz="0" w:space="0" w:color="auto"/>
                        <w:left w:val="none" w:sz="0" w:space="0" w:color="auto"/>
                        <w:bottom w:val="none" w:sz="0" w:space="0" w:color="auto"/>
                        <w:right w:val="none" w:sz="0" w:space="0" w:color="auto"/>
                      </w:divBdr>
                    </w:div>
                  </w:divsChild>
                </w:div>
                <w:div w:id="581063249">
                  <w:marLeft w:val="300"/>
                  <w:marRight w:val="0"/>
                  <w:marTop w:val="75"/>
                  <w:marBottom w:val="0"/>
                  <w:divBdr>
                    <w:top w:val="none" w:sz="0" w:space="0" w:color="auto"/>
                    <w:left w:val="none" w:sz="0" w:space="0" w:color="auto"/>
                    <w:bottom w:val="none" w:sz="0" w:space="0" w:color="auto"/>
                    <w:right w:val="none" w:sz="0" w:space="0" w:color="auto"/>
                  </w:divBdr>
                </w:div>
                <w:div w:id="632515975">
                  <w:marLeft w:val="300"/>
                  <w:marRight w:val="0"/>
                  <w:marTop w:val="75"/>
                  <w:marBottom w:val="0"/>
                  <w:divBdr>
                    <w:top w:val="none" w:sz="0" w:space="0" w:color="auto"/>
                    <w:left w:val="none" w:sz="0" w:space="0" w:color="auto"/>
                    <w:bottom w:val="none" w:sz="0" w:space="0" w:color="auto"/>
                    <w:right w:val="none" w:sz="0" w:space="0" w:color="auto"/>
                  </w:divBdr>
                  <w:divsChild>
                    <w:div w:id="2113889858">
                      <w:marLeft w:val="750"/>
                      <w:marRight w:val="0"/>
                      <w:marTop w:val="0"/>
                      <w:marBottom w:val="0"/>
                      <w:divBdr>
                        <w:top w:val="none" w:sz="0" w:space="0" w:color="auto"/>
                        <w:left w:val="none" w:sz="0" w:space="0" w:color="auto"/>
                        <w:bottom w:val="none" w:sz="0" w:space="0" w:color="auto"/>
                        <w:right w:val="none" w:sz="0" w:space="0" w:color="auto"/>
                      </w:divBdr>
                    </w:div>
                  </w:divsChild>
                </w:div>
                <w:div w:id="743600223">
                  <w:marLeft w:val="300"/>
                  <w:marRight w:val="0"/>
                  <w:marTop w:val="75"/>
                  <w:marBottom w:val="0"/>
                  <w:divBdr>
                    <w:top w:val="none" w:sz="0" w:space="0" w:color="auto"/>
                    <w:left w:val="none" w:sz="0" w:space="0" w:color="auto"/>
                    <w:bottom w:val="none" w:sz="0" w:space="0" w:color="auto"/>
                    <w:right w:val="none" w:sz="0" w:space="0" w:color="auto"/>
                  </w:divBdr>
                  <w:divsChild>
                    <w:div w:id="783620923">
                      <w:marLeft w:val="750"/>
                      <w:marRight w:val="0"/>
                      <w:marTop w:val="0"/>
                      <w:marBottom w:val="0"/>
                      <w:divBdr>
                        <w:top w:val="none" w:sz="0" w:space="0" w:color="auto"/>
                        <w:left w:val="none" w:sz="0" w:space="0" w:color="auto"/>
                        <w:bottom w:val="none" w:sz="0" w:space="0" w:color="auto"/>
                        <w:right w:val="none" w:sz="0" w:space="0" w:color="auto"/>
                      </w:divBdr>
                    </w:div>
                  </w:divsChild>
                </w:div>
                <w:div w:id="748118949">
                  <w:marLeft w:val="300"/>
                  <w:marRight w:val="0"/>
                  <w:marTop w:val="75"/>
                  <w:marBottom w:val="0"/>
                  <w:divBdr>
                    <w:top w:val="none" w:sz="0" w:space="0" w:color="auto"/>
                    <w:left w:val="none" w:sz="0" w:space="0" w:color="auto"/>
                    <w:bottom w:val="none" w:sz="0" w:space="0" w:color="auto"/>
                    <w:right w:val="none" w:sz="0" w:space="0" w:color="auto"/>
                  </w:divBdr>
                </w:div>
                <w:div w:id="862284820">
                  <w:marLeft w:val="300"/>
                  <w:marRight w:val="0"/>
                  <w:marTop w:val="75"/>
                  <w:marBottom w:val="0"/>
                  <w:divBdr>
                    <w:top w:val="none" w:sz="0" w:space="0" w:color="auto"/>
                    <w:left w:val="none" w:sz="0" w:space="0" w:color="auto"/>
                    <w:bottom w:val="none" w:sz="0" w:space="0" w:color="auto"/>
                    <w:right w:val="none" w:sz="0" w:space="0" w:color="auto"/>
                  </w:divBdr>
                  <w:divsChild>
                    <w:div w:id="1693998528">
                      <w:marLeft w:val="750"/>
                      <w:marRight w:val="0"/>
                      <w:marTop w:val="0"/>
                      <w:marBottom w:val="0"/>
                      <w:divBdr>
                        <w:top w:val="none" w:sz="0" w:space="0" w:color="auto"/>
                        <w:left w:val="none" w:sz="0" w:space="0" w:color="auto"/>
                        <w:bottom w:val="none" w:sz="0" w:space="0" w:color="auto"/>
                        <w:right w:val="none" w:sz="0" w:space="0" w:color="auto"/>
                      </w:divBdr>
                    </w:div>
                  </w:divsChild>
                </w:div>
                <w:div w:id="905916579">
                  <w:marLeft w:val="300"/>
                  <w:marRight w:val="0"/>
                  <w:marTop w:val="75"/>
                  <w:marBottom w:val="0"/>
                  <w:divBdr>
                    <w:top w:val="none" w:sz="0" w:space="0" w:color="auto"/>
                    <w:left w:val="none" w:sz="0" w:space="0" w:color="auto"/>
                    <w:bottom w:val="none" w:sz="0" w:space="0" w:color="auto"/>
                    <w:right w:val="none" w:sz="0" w:space="0" w:color="auto"/>
                  </w:divBdr>
                  <w:divsChild>
                    <w:div w:id="1712416576">
                      <w:marLeft w:val="750"/>
                      <w:marRight w:val="0"/>
                      <w:marTop w:val="0"/>
                      <w:marBottom w:val="0"/>
                      <w:divBdr>
                        <w:top w:val="none" w:sz="0" w:space="0" w:color="auto"/>
                        <w:left w:val="none" w:sz="0" w:space="0" w:color="auto"/>
                        <w:bottom w:val="none" w:sz="0" w:space="0" w:color="auto"/>
                        <w:right w:val="none" w:sz="0" w:space="0" w:color="auto"/>
                      </w:divBdr>
                    </w:div>
                  </w:divsChild>
                </w:div>
                <w:div w:id="1072699938">
                  <w:marLeft w:val="300"/>
                  <w:marRight w:val="0"/>
                  <w:marTop w:val="75"/>
                  <w:marBottom w:val="0"/>
                  <w:divBdr>
                    <w:top w:val="none" w:sz="0" w:space="0" w:color="auto"/>
                    <w:left w:val="none" w:sz="0" w:space="0" w:color="auto"/>
                    <w:bottom w:val="none" w:sz="0" w:space="0" w:color="auto"/>
                    <w:right w:val="none" w:sz="0" w:space="0" w:color="auto"/>
                  </w:divBdr>
                  <w:divsChild>
                    <w:div w:id="1255014842">
                      <w:marLeft w:val="750"/>
                      <w:marRight w:val="0"/>
                      <w:marTop w:val="0"/>
                      <w:marBottom w:val="0"/>
                      <w:divBdr>
                        <w:top w:val="none" w:sz="0" w:space="0" w:color="auto"/>
                        <w:left w:val="none" w:sz="0" w:space="0" w:color="auto"/>
                        <w:bottom w:val="none" w:sz="0" w:space="0" w:color="auto"/>
                        <w:right w:val="none" w:sz="0" w:space="0" w:color="auto"/>
                      </w:divBdr>
                    </w:div>
                  </w:divsChild>
                </w:div>
                <w:div w:id="1194005233">
                  <w:marLeft w:val="300"/>
                  <w:marRight w:val="0"/>
                  <w:marTop w:val="75"/>
                  <w:marBottom w:val="0"/>
                  <w:divBdr>
                    <w:top w:val="none" w:sz="0" w:space="0" w:color="auto"/>
                    <w:left w:val="none" w:sz="0" w:space="0" w:color="auto"/>
                    <w:bottom w:val="none" w:sz="0" w:space="0" w:color="auto"/>
                    <w:right w:val="none" w:sz="0" w:space="0" w:color="auto"/>
                  </w:divBdr>
                </w:div>
                <w:div w:id="1201170546">
                  <w:marLeft w:val="300"/>
                  <w:marRight w:val="0"/>
                  <w:marTop w:val="75"/>
                  <w:marBottom w:val="0"/>
                  <w:divBdr>
                    <w:top w:val="none" w:sz="0" w:space="0" w:color="auto"/>
                    <w:left w:val="none" w:sz="0" w:space="0" w:color="auto"/>
                    <w:bottom w:val="none" w:sz="0" w:space="0" w:color="auto"/>
                    <w:right w:val="none" w:sz="0" w:space="0" w:color="auto"/>
                  </w:divBdr>
                  <w:divsChild>
                    <w:div w:id="1543715586">
                      <w:marLeft w:val="750"/>
                      <w:marRight w:val="0"/>
                      <w:marTop w:val="0"/>
                      <w:marBottom w:val="0"/>
                      <w:divBdr>
                        <w:top w:val="none" w:sz="0" w:space="0" w:color="auto"/>
                        <w:left w:val="none" w:sz="0" w:space="0" w:color="auto"/>
                        <w:bottom w:val="none" w:sz="0" w:space="0" w:color="auto"/>
                        <w:right w:val="none" w:sz="0" w:space="0" w:color="auto"/>
                      </w:divBdr>
                    </w:div>
                  </w:divsChild>
                </w:div>
                <w:div w:id="1530684088">
                  <w:marLeft w:val="300"/>
                  <w:marRight w:val="0"/>
                  <w:marTop w:val="75"/>
                  <w:marBottom w:val="0"/>
                  <w:divBdr>
                    <w:top w:val="none" w:sz="0" w:space="0" w:color="auto"/>
                    <w:left w:val="none" w:sz="0" w:space="0" w:color="auto"/>
                    <w:bottom w:val="none" w:sz="0" w:space="0" w:color="auto"/>
                    <w:right w:val="none" w:sz="0" w:space="0" w:color="auto"/>
                  </w:divBdr>
                  <w:divsChild>
                    <w:div w:id="169029411">
                      <w:marLeft w:val="750"/>
                      <w:marRight w:val="0"/>
                      <w:marTop w:val="0"/>
                      <w:marBottom w:val="0"/>
                      <w:divBdr>
                        <w:top w:val="none" w:sz="0" w:space="0" w:color="auto"/>
                        <w:left w:val="none" w:sz="0" w:space="0" w:color="auto"/>
                        <w:bottom w:val="none" w:sz="0" w:space="0" w:color="auto"/>
                        <w:right w:val="none" w:sz="0" w:space="0" w:color="auto"/>
                      </w:divBdr>
                    </w:div>
                  </w:divsChild>
                </w:div>
                <w:div w:id="1912959222">
                  <w:marLeft w:val="300"/>
                  <w:marRight w:val="0"/>
                  <w:marTop w:val="75"/>
                  <w:marBottom w:val="0"/>
                  <w:divBdr>
                    <w:top w:val="none" w:sz="0" w:space="0" w:color="auto"/>
                    <w:left w:val="none" w:sz="0" w:space="0" w:color="auto"/>
                    <w:bottom w:val="none" w:sz="0" w:space="0" w:color="auto"/>
                    <w:right w:val="none" w:sz="0" w:space="0" w:color="auto"/>
                  </w:divBdr>
                </w:div>
                <w:div w:id="2032489659">
                  <w:marLeft w:val="300"/>
                  <w:marRight w:val="0"/>
                  <w:marTop w:val="75"/>
                  <w:marBottom w:val="0"/>
                  <w:divBdr>
                    <w:top w:val="none" w:sz="0" w:space="0" w:color="auto"/>
                    <w:left w:val="none" w:sz="0" w:space="0" w:color="auto"/>
                    <w:bottom w:val="none" w:sz="0" w:space="0" w:color="auto"/>
                    <w:right w:val="none" w:sz="0" w:space="0" w:color="auto"/>
                  </w:divBdr>
                </w:div>
                <w:div w:id="2066752694">
                  <w:marLeft w:val="300"/>
                  <w:marRight w:val="0"/>
                  <w:marTop w:val="75"/>
                  <w:marBottom w:val="0"/>
                  <w:divBdr>
                    <w:top w:val="none" w:sz="0" w:space="0" w:color="auto"/>
                    <w:left w:val="none" w:sz="0" w:space="0" w:color="auto"/>
                    <w:bottom w:val="none" w:sz="0" w:space="0" w:color="auto"/>
                    <w:right w:val="none" w:sz="0" w:space="0" w:color="auto"/>
                  </w:divBdr>
                </w:div>
                <w:div w:id="2084255210">
                  <w:marLeft w:val="300"/>
                  <w:marRight w:val="0"/>
                  <w:marTop w:val="75"/>
                  <w:marBottom w:val="0"/>
                  <w:divBdr>
                    <w:top w:val="none" w:sz="0" w:space="0" w:color="auto"/>
                    <w:left w:val="none" w:sz="0" w:space="0" w:color="auto"/>
                    <w:bottom w:val="none" w:sz="0" w:space="0" w:color="auto"/>
                    <w:right w:val="none" w:sz="0" w:space="0" w:color="auto"/>
                  </w:divBdr>
                </w:div>
              </w:divsChild>
            </w:div>
            <w:div w:id="1415474788">
              <w:marLeft w:val="0"/>
              <w:marRight w:val="0"/>
              <w:marTop w:val="150"/>
              <w:marBottom w:val="150"/>
              <w:divBdr>
                <w:top w:val="none" w:sz="0" w:space="0" w:color="auto"/>
                <w:left w:val="none" w:sz="0" w:space="0" w:color="auto"/>
                <w:bottom w:val="none" w:sz="0" w:space="0" w:color="auto"/>
                <w:right w:val="none" w:sz="0" w:space="0" w:color="auto"/>
              </w:divBdr>
              <w:divsChild>
                <w:div w:id="11687657">
                  <w:marLeft w:val="300"/>
                  <w:marRight w:val="0"/>
                  <w:marTop w:val="75"/>
                  <w:marBottom w:val="0"/>
                  <w:divBdr>
                    <w:top w:val="none" w:sz="0" w:space="0" w:color="auto"/>
                    <w:left w:val="none" w:sz="0" w:space="0" w:color="auto"/>
                    <w:bottom w:val="none" w:sz="0" w:space="0" w:color="auto"/>
                    <w:right w:val="none" w:sz="0" w:space="0" w:color="auto"/>
                  </w:divBdr>
                </w:div>
                <w:div w:id="59639051">
                  <w:marLeft w:val="300"/>
                  <w:marRight w:val="0"/>
                  <w:marTop w:val="75"/>
                  <w:marBottom w:val="0"/>
                  <w:divBdr>
                    <w:top w:val="none" w:sz="0" w:space="0" w:color="auto"/>
                    <w:left w:val="none" w:sz="0" w:space="0" w:color="auto"/>
                    <w:bottom w:val="none" w:sz="0" w:space="0" w:color="auto"/>
                    <w:right w:val="none" w:sz="0" w:space="0" w:color="auto"/>
                  </w:divBdr>
                  <w:divsChild>
                    <w:div w:id="1376663469">
                      <w:marLeft w:val="750"/>
                      <w:marRight w:val="0"/>
                      <w:marTop w:val="0"/>
                      <w:marBottom w:val="0"/>
                      <w:divBdr>
                        <w:top w:val="none" w:sz="0" w:space="0" w:color="auto"/>
                        <w:left w:val="none" w:sz="0" w:space="0" w:color="auto"/>
                        <w:bottom w:val="none" w:sz="0" w:space="0" w:color="auto"/>
                        <w:right w:val="none" w:sz="0" w:space="0" w:color="auto"/>
                      </w:divBdr>
                    </w:div>
                  </w:divsChild>
                </w:div>
                <w:div w:id="813526547">
                  <w:marLeft w:val="300"/>
                  <w:marRight w:val="0"/>
                  <w:marTop w:val="75"/>
                  <w:marBottom w:val="0"/>
                  <w:divBdr>
                    <w:top w:val="none" w:sz="0" w:space="0" w:color="auto"/>
                    <w:left w:val="none" w:sz="0" w:space="0" w:color="auto"/>
                    <w:bottom w:val="none" w:sz="0" w:space="0" w:color="auto"/>
                    <w:right w:val="none" w:sz="0" w:space="0" w:color="auto"/>
                  </w:divBdr>
                  <w:divsChild>
                    <w:div w:id="1835804055">
                      <w:marLeft w:val="750"/>
                      <w:marRight w:val="0"/>
                      <w:marTop w:val="0"/>
                      <w:marBottom w:val="0"/>
                      <w:divBdr>
                        <w:top w:val="none" w:sz="0" w:space="0" w:color="auto"/>
                        <w:left w:val="none" w:sz="0" w:space="0" w:color="auto"/>
                        <w:bottom w:val="none" w:sz="0" w:space="0" w:color="auto"/>
                        <w:right w:val="none" w:sz="0" w:space="0" w:color="auto"/>
                      </w:divBdr>
                    </w:div>
                  </w:divsChild>
                </w:div>
                <w:div w:id="1451971883">
                  <w:marLeft w:val="300"/>
                  <w:marRight w:val="0"/>
                  <w:marTop w:val="75"/>
                  <w:marBottom w:val="0"/>
                  <w:divBdr>
                    <w:top w:val="none" w:sz="0" w:space="0" w:color="auto"/>
                    <w:left w:val="none" w:sz="0" w:space="0" w:color="auto"/>
                    <w:bottom w:val="none" w:sz="0" w:space="0" w:color="auto"/>
                    <w:right w:val="none" w:sz="0" w:space="0" w:color="auto"/>
                  </w:divBdr>
                  <w:divsChild>
                    <w:div w:id="227151128">
                      <w:marLeft w:val="750"/>
                      <w:marRight w:val="0"/>
                      <w:marTop w:val="0"/>
                      <w:marBottom w:val="0"/>
                      <w:divBdr>
                        <w:top w:val="none" w:sz="0" w:space="0" w:color="auto"/>
                        <w:left w:val="none" w:sz="0" w:space="0" w:color="auto"/>
                        <w:bottom w:val="none" w:sz="0" w:space="0" w:color="auto"/>
                        <w:right w:val="none" w:sz="0" w:space="0" w:color="auto"/>
                      </w:divBdr>
                    </w:div>
                  </w:divsChild>
                </w:div>
                <w:div w:id="2064862025">
                  <w:marLeft w:val="300"/>
                  <w:marRight w:val="0"/>
                  <w:marTop w:val="75"/>
                  <w:marBottom w:val="0"/>
                  <w:divBdr>
                    <w:top w:val="none" w:sz="0" w:space="0" w:color="auto"/>
                    <w:left w:val="none" w:sz="0" w:space="0" w:color="auto"/>
                    <w:bottom w:val="none" w:sz="0" w:space="0" w:color="auto"/>
                    <w:right w:val="none" w:sz="0" w:space="0" w:color="auto"/>
                  </w:divBdr>
                  <w:divsChild>
                    <w:div w:id="567351471">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2056812026">
              <w:marLeft w:val="0"/>
              <w:marRight w:val="0"/>
              <w:marTop w:val="150"/>
              <w:marBottom w:val="150"/>
              <w:divBdr>
                <w:top w:val="none" w:sz="0" w:space="0" w:color="auto"/>
                <w:left w:val="none" w:sz="0" w:space="0" w:color="auto"/>
                <w:bottom w:val="none" w:sz="0" w:space="0" w:color="auto"/>
                <w:right w:val="none" w:sz="0" w:space="0" w:color="auto"/>
              </w:divBdr>
              <w:divsChild>
                <w:div w:id="359167758">
                  <w:marLeft w:val="300"/>
                  <w:marRight w:val="0"/>
                  <w:marTop w:val="75"/>
                  <w:marBottom w:val="0"/>
                  <w:divBdr>
                    <w:top w:val="none" w:sz="0" w:space="0" w:color="auto"/>
                    <w:left w:val="none" w:sz="0" w:space="0" w:color="auto"/>
                    <w:bottom w:val="none" w:sz="0" w:space="0" w:color="auto"/>
                    <w:right w:val="none" w:sz="0" w:space="0" w:color="auto"/>
                  </w:divBdr>
                  <w:divsChild>
                    <w:div w:id="2053118358">
                      <w:marLeft w:val="750"/>
                      <w:marRight w:val="0"/>
                      <w:marTop w:val="0"/>
                      <w:marBottom w:val="0"/>
                      <w:divBdr>
                        <w:top w:val="none" w:sz="0" w:space="0" w:color="auto"/>
                        <w:left w:val="none" w:sz="0" w:space="0" w:color="auto"/>
                        <w:bottom w:val="none" w:sz="0" w:space="0" w:color="auto"/>
                        <w:right w:val="none" w:sz="0" w:space="0" w:color="auto"/>
                      </w:divBdr>
                    </w:div>
                  </w:divsChild>
                </w:div>
                <w:div w:id="665131843">
                  <w:marLeft w:val="300"/>
                  <w:marRight w:val="0"/>
                  <w:marTop w:val="75"/>
                  <w:marBottom w:val="0"/>
                  <w:divBdr>
                    <w:top w:val="none" w:sz="0" w:space="0" w:color="auto"/>
                    <w:left w:val="none" w:sz="0" w:space="0" w:color="auto"/>
                    <w:bottom w:val="none" w:sz="0" w:space="0" w:color="auto"/>
                    <w:right w:val="none" w:sz="0" w:space="0" w:color="auto"/>
                  </w:divBdr>
                  <w:divsChild>
                    <w:div w:id="143474630">
                      <w:marLeft w:val="750"/>
                      <w:marRight w:val="0"/>
                      <w:marTop w:val="0"/>
                      <w:marBottom w:val="0"/>
                      <w:divBdr>
                        <w:top w:val="none" w:sz="0" w:space="0" w:color="auto"/>
                        <w:left w:val="none" w:sz="0" w:space="0" w:color="auto"/>
                        <w:bottom w:val="none" w:sz="0" w:space="0" w:color="auto"/>
                        <w:right w:val="none" w:sz="0" w:space="0" w:color="auto"/>
                      </w:divBdr>
                    </w:div>
                  </w:divsChild>
                </w:div>
                <w:div w:id="1071464761">
                  <w:marLeft w:val="300"/>
                  <w:marRight w:val="0"/>
                  <w:marTop w:val="75"/>
                  <w:marBottom w:val="0"/>
                  <w:divBdr>
                    <w:top w:val="none" w:sz="0" w:space="0" w:color="auto"/>
                    <w:left w:val="none" w:sz="0" w:space="0" w:color="auto"/>
                    <w:bottom w:val="none" w:sz="0" w:space="0" w:color="auto"/>
                    <w:right w:val="none" w:sz="0" w:space="0" w:color="auto"/>
                  </w:divBdr>
                  <w:divsChild>
                    <w:div w:id="623390094">
                      <w:marLeft w:val="750"/>
                      <w:marRight w:val="0"/>
                      <w:marTop w:val="0"/>
                      <w:marBottom w:val="0"/>
                      <w:divBdr>
                        <w:top w:val="none" w:sz="0" w:space="0" w:color="auto"/>
                        <w:left w:val="none" w:sz="0" w:space="0" w:color="auto"/>
                        <w:bottom w:val="none" w:sz="0" w:space="0" w:color="auto"/>
                        <w:right w:val="none" w:sz="0" w:space="0" w:color="auto"/>
                      </w:divBdr>
                    </w:div>
                  </w:divsChild>
                </w:div>
                <w:div w:id="2094234740">
                  <w:marLeft w:val="300"/>
                  <w:marRight w:val="0"/>
                  <w:marTop w:val="75"/>
                  <w:marBottom w:val="0"/>
                  <w:divBdr>
                    <w:top w:val="none" w:sz="0" w:space="0" w:color="auto"/>
                    <w:left w:val="none" w:sz="0" w:space="0" w:color="auto"/>
                    <w:bottom w:val="none" w:sz="0" w:space="0" w:color="auto"/>
                    <w:right w:val="none" w:sz="0" w:space="0" w:color="auto"/>
                  </w:divBdr>
                  <w:divsChild>
                    <w:div w:id="1072585227">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5735809">
      <w:bodyDiv w:val="1"/>
      <w:marLeft w:val="0"/>
      <w:marRight w:val="0"/>
      <w:marTop w:val="0"/>
      <w:marBottom w:val="0"/>
      <w:divBdr>
        <w:top w:val="none" w:sz="0" w:space="0" w:color="auto"/>
        <w:left w:val="none" w:sz="0" w:space="0" w:color="auto"/>
        <w:bottom w:val="none" w:sz="0" w:space="0" w:color="auto"/>
        <w:right w:val="none" w:sz="0" w:space="0" w:color="auto"/>
      </w:divBdr>
    </w:div>
    <w:div w:id="1059749507">
      <w:bodyDiv w:val="1"/>
      <w:marLeft w:val="0"/>
      <w:marRight w:val="0"/>
      <w:marTop w:val="0"/>
      <w:marBottom w:val="0"/>
      <w:divBdr>
        <w:top w:val="none" w:sz="0" w:space="0" w:color="auto"/>
        <w:left w:val="none" w:sz="0" w:space="0" w:color="auto"/>
        <w:bottom w:val="none" w:sz="0" w:space="0" w:color="auto"/>
        <w:right w:val="none" w:sz="0" w:space="0" w:color="auto"/>
      </w:divBdr>
    </w:div>
    <w:div w:id="1068766201">
      <w:bodyDiv w:val="1"/>
      <w:marLeft w:val="0"/>
      <w:marRight w:val="0"/>
      <w:marTop w:val="0"/>
      <w:marBottom w:val="0"/>
      <w:divBdr>
        <w:top w:val="none" w:sz="0" w:space="0" w:color="auto"/>
        <w:left w:val="none" w:sz="0" w:space="0" w:color="auto"/>
        <w:bottom w:val="none" w:sz="0" w:space="0" w:color="auto"/>
        <w:right w:val="none" w:sz="0" w:space="0" w:color="auto"/>
      </w:divBdr>
    </w:div>
    <w:div w:id="1179394277">
      <w:bodyDiv w:val="1"/>
      <w:marLeft w:val="0"/>
      <w:marRight w:val="0"/>
      <w:marTop w:val="0"/>
      <w:marBottom w:val="0"/>
      <w:divBdr>
        <w:top w:val="none" w:sz="0" w:space="0" w:color="auto"/>
        <w:left w:val="none" w:sz="0" w:space="0" w:color="auto"/>
        <w:bottom w:val="none" w:sz="0" w:space="0" w:color="auto"/>
        <w:right w:val="none" w:sz="0" w:space="0" w:color="auto"/>
      </w:divBdr>
    </w:div>
    <w:div w:id="1242832743">
      <w:bodyDiv w:val="1"/>
      <w:marLeft w:val="0"/>
      <w:marRight w:val="0"/>
      <w:marTop w:val="0"/>
      <w:marBottom w:val="0"/>
      <w:divBdr>
        <w:top w:val="none" w:sz="0" w:space="0" w:color="auto"/>
        <w:left w:val="none" w:sz="0" w:space="0" w:color="auto"/>
        <w:bottom w:val="none" w:sz="0" w:space="0" w:color="auto"/>
        <w:right w:val="none" w:sz="0" w:space="0" w:color="auto"/>
      </w:divBdr>
    </w:div>
    <w:div w:id="1415862266">
      <w:bodyDiv w:val="1"/>
      <w:marLeft w:val="0"/>
      <w:marRight w:val="0"/>
      <w:marTop w:val="0"/>
      <w:marBottom w:val="0"/>
      <w:divBdr>
        <w:top w:val="none" w:sz="0" w:space="0" w:color="auto"/>
        <w:left w:val="none" w:sz="0" w:space="0" w:color="auto"/>
        <w:bottom w:val="none" w:sz="0" w:space="0" w:color="auto"/>
        <w:right w:val="none" w:sz="0" w:space="0" w:color="auto"/>
      </w:divBdr>
    </w:div>
    <w:div w:id="1464929848">
      <w:bodyDiv w:val="1"/>
      <w:marLeft w:val="0"/>
      <w:marRight w:val="0"/>
      <w:marTop w:val="0"/>
      <w:marBottom w:val="0"/>
      <w:divBdr>
        <w:top w:val="none" w:sz="0" w:space="0" w:color="auto"/>
        <w:left w:val="none" w:sz="0" w:space="0" w:color="auto"/>
        <w:bottom w:val="none" w:sz="0" w:space="0" w:color="auto"/>
        <w:right w:val="none" w:sz="0" w:space="0" w:color="auto"/>
      </w:divBdr>
    </w:div>
    <w:div w:id="1477993021">
      <w:bodyDiv w:val="1"/>
      <w:marLeft w:val="0"/>
      <w:marRight w:val="0"/>
      <w:marTop w:val="0"/>
      <w:marBottom w:val="0"/>
      <w:divBdr>
        <w:top w:val="none" w:sz="0" w:space="0" w:color="auto"/>
        <w:left w:val="none" w:sz="0" w:space="0" w:color="auto"/>
        <w:bottom w:val="none" w:sz="0" w:space="0" w:color="auto"/>
        <w:right w:val="none" w:sz="0" w:space="0" w:color="auto"/>
      </w:divBdr>
    </w:div>
    <w:div w:id="1480002785">
      <w:bodyDiv w:val="1"/>
      <w:marLeft w:val="0"/>
      <w:marRight w:val="0"/>
      <w:marTop w:val="0"/>
      <w:marBottom w:val="0"/>
      <w:divBdr>
        <w:top w:val="none" w:sz="0" w:space="0" w:color="auto"/>
        <w:left w:val="none" w:sz="0" w:space="0" w:color="auto"/>
        <w:bottom w:val="none" w:sz="0" w:space="0" w:color="auto"/>
        <w:right w:val="none" w:sz="0" w:space="0" w:color="auto"/>
      </w:divBdr>
    </w:div>
    <w:div w:id="1551965308">
      <w:bodyDiv w:val="1"/>
      <w:marLeft w:val="0"/>
      <w:marRight w:val="0"/>
      <w:marTop w:val="0"/>
      <w:marBottom w:val="0"/>
      <w:divBdr>
        <w:top w:val="none" w:sz="0" w:space="0" w:color="auto"/>
        <w:left w:val="none" w:sz="0" w:space="0" w:color="auto"/>
        <w:bottom w:val="none" w:sz="0" w:space="0" w:color="auto"/>
        <w:right w:val="none" w:sz="0" w:space="0" w:color="auto"/>
      </w:divBdr>
    </w:div>
    <w:div w:id="1631090884">
      <w:bodyDiv w:val="1"/>
      <w:marLeft w:val="0"/>
      <w:marRight w:val="0"/>
      <w:marTop w:val="0"/>
      <w:marBottom w:val="0"/>
      <w:divBdr>
        <w:top w:val="none" w:sz="0" w:space="0" w:color="auto"/>
        <w:left w:val="none" w:sz="0" w:space="0" w:color="auto"/>
        <w:bottom w:val="none" w:sz="0" w:space="0" w:color="auto"/>
        <w:right w:val="none" w:sz="0" w:space="0" w:color="auto"/>
      </w:divBdr>
    </w:div>
    <w:div w:id="1679041845">
      <w:bodyDiv w:val="1"/>
      <w:marLeft w:val="0"/>
      <w:marRight w:val="0"/>
      <w:marTop w:val="0"/>
      <w:marBottom w:val="0"/>
      <w:divBdr>
        <w:top w:val="none" w:sz="0" w:space="0" w:color="auto"/>
        <w:left w:val="none" w:sz="0" w:space="0" w:color="auto"/>
        <w:bottom w:val="none" w:sz="0" w:space="0" w:color="auto"/>
        <w:right w:val="none" w:sz="0" w:space="0" w:color="auto"/>
      </w:divBdr>
    </w:div>
    <w:div w:id="1833762829">
      <w:bodyDiv w:val="1"/>
      <w:marLeft w:val="0"/>
      <w:marRight w:val="0"/>
      <w:marTop w:val="0"/>
      <w:marBottom w:val="0"/>
      <w:divBdr>
        <w:top w:val="none" w:sz="0" w:space="0" w:color="auto"/>
        <w:left w:val="none" w:sz="0" w:space="0" w:color="auto"/>
        <w:bottom w:val="none" w:sz="0" w:space="0" w:color="auto"/>
        <w:right w:val="none" w:sz="0" w:space="0" w:color="auto"/>
      </w:divBdr>
    </w:div>
    <w:div w:id="1877893068">
      <w:bodyDiv w:val="1"/>
      <w:marLeft w:val="0"/>
      <w:marRight w:val="0"/>
      <w:marTop w:val="0"/>
      <w:marBottom w:val="0"/>
      <w:divBdr>
        <w:top w:val="none" w:sz="0" w:space="0" w:color="auto"/>
        <w:left w:val="none" w:sz="0" w:space="0" w:color="auto"/>
        <w:bottom w:val="none" w:sz="0" w:space="0" w:color="auto"/>
        <w:right w:val="none" w:sz="0" w:space="0" w:color="auto"/>
      </w:divBdr>
    </w:div>
    <w:div w:id="1880122559">
      <w:bodyDiv w:val="1"/>
      <w:marLeft w:val="0"/>
      <w:marRight w:val="0"/>
      <w:marTop w:val="0"/>
      <w:marBottom w:val="0"/>
      <w:divBdr>
        <w:top w:val="none" w:sz="0" w:space="0" w:color="auto"/>
        <w:left w:val="none" w:sz="0" w:space="0" w:color="auto"/>
        <w:bottom w:val="none" w:sz="0" w:space="0" w:color="auto"/>
        <w:right w:val="none" w:sz="0" w:space="0" w:color="auto"/>
      </w:divBdr>
      <w:divsChild>
        <w:div w:id="891355643">
          <w:marLeft w:val="0"/>
          <w:marRight w:val="0"/>
          <w:marTop w:val="0"/>
          <w:marBottom w:val="0"/>
          <w:divBdr>
            <w:top w:val="single" w:sz="6" w:space="4" w:color="336699"/>
            <w:left w:val="single" w:sz="6" w:space="15" w:color="336699"/>
            <w:bottom w:val="single" w:sz="6" w:space="8" w:color="336699"/>
            <w:right w:val="single" w:sz="6" w:space="15" w:color="336699"/>
          </w:divBdr>
          <w:divsChild>
            <w:div w:id="904295141">
              <w:marLeft w:val="0"/>
              <w:marRight w:val="300"/>
              <w:marTop w:val="0"/>
              <w:marBottom w:val="75"/>
              <w:divBdr>
                <w:top w:val="none" w:sz="0" w:space="0" w:color="auto"/>
                <w:left w:val="none" w:sz="0" w:space="0" w:color="auto"/>
                <w:bottom w:val="none" w:sz="0" w:space="0" w:color="auto"/>
                <w:right w:val="none" w:sz="0" w:space="0" w:color="auto"/>
              </w:divBdr>
            </w:div>
            <w:div w:id="1402751339">
              <w:marLeft w:val="0"/>
              <w:marRight w:val="0"/>
              <w:marTop w:val="0"/>
              <w:marBottom w:val="75"/>
              <w:divBdr>
                <w:top w:val="none" w:sz="0" w:space="0" w:color="auto"/>
                <w:left w:val="none" w:sz="0" w:space="0" w:color="auto"/>
                <w:bottom w:val="none" w:sz="0" w:space="0" w:color="auto"/>
                <w:right w:val="none" w:sz="0" w:space="0" w:color="auto"/>
              </w:divBdr>
            </w:div>
          </w:divsChild>
        </w:div>
        <w:div w:id="1737430070">
          <w:marLeft w:val="0"/>
          <w:marRight w:val="0"/>
          <w:marTop w:val="0"/>
          <w:marBottom w:val="0"/>
          <w:divBdr>
            <w:top w:val="none" w:sz="0" w:space="0" w:color="auto"/>
            <w:left w:val="none" w:sz="0" w:space="0" w:color="auto"/>
            <w:bottom w:val="none" w:sz="0" w:space="0" w:color="auto"/>
            <w:right w:val="none" w:sz="0" w:space="0" w:color="auto"/>
          </w:divBdr>
          <w:divsChild>
            <w:div w:id="264120961">
              <w:marLeft w:val="75"/>
              <w:marRight w:val="0"/>
              <w:marTop w:val="0"/>
              <w:marBottom w:val="0"/>
              <w:divBdr>
                <w:top w:val="none" w:sz="0" w:space="0" w:color="auto"/>
                <w:left w:val="none" w:sz="0" w:space="0" w:color="auto"/>
                <w:bottom w:val="none" w:sz="0" w:space="0" w:color="auto"/>
                <w:right w:val="none" w:sz="0" w:space="0" w:color="auto"/>
              </w:divBdr>
              <w:divsChild>
                <w:div w:id="360132459">
                  <w:marLeft w:val="0"/>
                  <w:marRight w:val="0"/>
                  <w:marTop w:val="0"/>
                  <w:marBottom w:val="225"/>
                  <w:divBdr>
                    <w:top w:val="single" w:sz="6" w:space="30" w:color="DDDDDD"/>
                    <w:left w:val="single" w:sz="6" w:space="4" w:color="DDDDDD"/>
                    <w:bottom w:val="single" w:sz="6" w:space="4" w:color="DDDDDD"/>
                    <w:right w:val="single" w:sz="6" w:space="4" w:color="DDDDDD"/>
                  </w:divBdr>
                </w:div>
                <w:div w:id="601962206">
                  <w:marLeft w:val="0"/>
                  <w:marRight w:val="0"/>
                  <w:marTop w:val="0"/>
                  <w:marBottom w:val="225"/>
                  <w:divBdr>
                    <w:top w:val="single" w:sz="6" w:space="2" w:color="DDDDDD"/>
                    <w:left w:val="single" w:sz="6" w:space="0" w:color="DDDDDD"/>
                    <w:bottom w:val="single" w:sz="6" w:space="0" w:color="DDDDDD"/>
                    <w:right w:val="single" w:sz="6" w:space="0" w:color="DDDDDD"/>
                  </w:divBdr>
                </w:div>
                <w:div w:id="744687170">
                  <w:marLeft w:val="0"/>
                  <w:marRight w:val="0"/>
                  <w:marTop w:val="0"/>
                  <w:marBottom w:val="225"/>
                  <w:divBdr>
                    <w:top w:val="single" w:sz="6" w:space="30" w:color="DDDDDD"/>
                    <w:left w:val="single" w:sz="6" w:space="4" w:color="DDDDDD"/>
                    <w:bottom w:val="single" w:sz="6" w:space="4" w:color="DDDDDD"/>
                    <w:right w:val="single" w:sz="6" w:space="4" w:color="DDDDDD"/>
                  </w:divBdr>
                </w:div>
                <w:div w:id="861166338">
                  <w:marLeft w:val="0"/>
                  <w:marRight w:val="0"/>
                  <w:marTop w:val="0"/>
                  <w:marBottom w:val="225"/>
                  <w:divBdr>
                    <w:top w:val="single" w:sz="6" w:space="2" w:color="DDDDDD"/>
                    <w:left w:val="single" w:sz="6" w:space="0" w:color="DDDDDD"/>
                    <w:bottom w:val="single" w:sz="6" w:space="0" w:color="DDDDDD"/>
                    <w:right w:val="single" w:sz="6" w:space="0" w:color="DDDDDD"/>
                  </w:divBdr>
                </w:div>
                <w:div w:id="879515325">
                  <w:marLeft w:val="0"/>
                  <w:marRight w:val="0"/>
                  <w:marTop w:val="0"/>
                  <w:marBottom w:val="225"/>
                  <w:divBdr>
                    <w:top w:val="none" w:sz="0" w:space="0" w:color="auto"/>
                    <w:left w:val="none" w:sz="0" w:space="0" w:color="auto"/>
                    <w:bottom w:val="none" w:sz="0" w:space="0" w:color="auto"/>
                    <w:right w:val="none" w:sz="0" w:space="0" w:color="auto"/>
                  </w:divBdr>
                </w:div>
                <w:div w:id="1977030281">
                  <w:marLeft w:val="0"/>
                  <w:marRight w:val="0"/>
                  <w:marTop w:val="0"/>
                  <w:marBottom w:val="225"/>
                  <w:divBdr>
                    <w:top w:val="single" w:sz="6" w:space="30" w:color="DDDDDD"/>
                    <w:left w:val="single" w:sz="6" w:space="4" w:color="DDDDDD"/>
                    <w:bottom w:val="single" w:sz="6" w:space="4" w:color="DDDDDD"/>
                    <w:right w:val="single" w:sz="6" w:space="4" w:color="DDDDDD"/>
                  </w:divBdr>
                </w:div>
              </w:divsChild>
            </w:div>
            <w:div w:id="951086357">
              <w:marLeft w:val="0"/>
              <w:marRight w:val="0"/>
              <w:marTop w:val="0"/>
              <w:marBottom w:val="0"/>
              <w:divBdr>
                <w:top w:val="single" w:sz="6" w:space="8" w:color="3399CC"/>
                <w:left w:val="none" w:sz="0" w:space="0" w:color="auto"/>
                <w:bottom w:val="none" w:sz="0" w:space="0" w:color="auto"/>
                <w:right w:val="none" w:sz="0" w:space="0" w:color="auto"/>
              </w:divBdr>
            </w:div>
            <w:div w:id="1310672655">
              <w:marLeft w:val="75"/>
              <w:marRight w:val="75"/>
              <w:marTop w:val="0"/>
              <w:marBottom w:val="75"/>
              <w:divBdr>
                <w:top w:val="none" w:sz="0" w:space="0" w:color="auto"/>
                <w:left w:val="none" w:sz="0" w:space="0" w:color="auto"/>
                <w:bottom w:val="none" w:sz="0" w:space="0" w:color="auto"/>
                <w:right w:val="none" w:sz="0" w:space="0" w:color="auto"/>
              </w:divBdr>
              <w:divsChild>
                <w:div w:id="2068187876">
                  <w:marLeft w:val="0"/>
                  <w:marRight w:val="0"/>
                  <w:marTop w:val="0"/>
                  <w:marBottom w:val="0"/>
                  <w:divBdr>
                    <w:top w:val="none" w:sz="0" w:space="0" w:color="auto"/>
                    <w:left w:val="none" w:sz="0" w:space="0" w:color="auto"/>
                    <w:bottom w:val="none" w:sz="0" w:space="0" w:color="auto"/>
                    <w:right w:val="none" w:sz="0" w:space="0" w:color="auto"/>
                  </w:divBdr>
                </w:div>
              </w:divsChild>
            </w:div>
            <w:div w:id="1422415311">
              <w:marLeft w:val="3030"/>
              <w:marRight w:val="225"/>
              <w:marTop w:val="0"/>
              <w:marBottom w:val="300"/>
              <w:divBdr>
                <w:top w:val="none" w:sz="0" w:space="0" w:color="auto"/>
                <w:left w:val="none" w:sz="0" w:space="0" w:color="auto"/>
                <w:bottom w:val="none" w:sz="0" w:space="0" w:color="auto"/>
                <w:right w:val="none" w:sz="0" w:space="0" w:color="auto"/>
              </w:divBdr>
              <w:divsChild>
                <w:div w:id="900482388">
                  <w:marLeft w:val="0"/>
                  <w:marRight w:val="0"/>
                  <w:marTop w:val="0"/>
                  <w:marBottom w:val="0"/>
                  <w:divBdr>
                    <w:top w:val="none" w:sz="0" w:space="0" w:color="auto"/>
                    <w:left w:val="none" w:sz="0" w:space="0" w:color="auto"/>
                    <w:bottom w:val="none" w:sz="0" w:space="0" w:color="auto"/>
                    <w:right w:val="none" w:sz="0" w:space="0" w:color="auto"/>
                  </w:divBdr>
                  <w:divsChild>
                    <w:div w:id="1018969995">
                      <w:marLeft w:val="0"/>
                      <w:marRight w:val="0"/>
                      <w:marTop w:val="0"/>
                      <w:marBottom w:val="0"/>
                      <w:divBdr>
                        <w:top w:val="none" w:sz="0" w:space="0" w:color="auto"/>
                        <w:left w:val="none" w:sz="0" w:space="0" w:color="auto"/>
                        <w:bottom w:val="none" w:sz="0" w:space="0" w:color="auto"/>
                        <w:right w:val="none" w:sz="0" w:space="0" w:color="auto"/>
                      </w:divBdr>
                    </w:div>
                    <w:div w:id="1392075487">
                      <w:marLeft w:val="0"/>
                      <w:marRight w:val="0"/>
                      <w:marTop w:val="0"/>
                      <w:marBottom w:val="0"/>
                      <w:divBdr>
                        <w:top w:val="none" w:sz="0" w:space="0" w:color="auto"/>
                        <w:left w:val="none" w:sz="0" w:space="0" w:color="auto"/>
                        <w:bottom w:val="none" w:sz="0" w:space="0" w:color="auto"/>
                        <w:right w:val="none" w:sz="0" w:space="0" w:color="auto"/>
                      </w:divBdr>
                    </w:div>
                  </w:divsChild>
                </w:div>
                <w:div w:id="934285154">
                  <w:marLeft w:val="0"/>
                  <w:marRight w:val="0"/>
                  <w:marTop w:val="0"/>
                  <w:marBottom w:val="0"/>
                  <w:divBdr>
                    <w:top w:val="none" w:sz="0" w:space="0" w:color="auto"/>
                    <w:left w:val="single" w:sz="6" w:space="0" w:color="000000"/>
                    <w:bottom w:val="single" w:sz="6" w:space="0" w:color="000000"/>
                    <w:right w:val="single" w:sz="6" w:space="0" w:color="000000"/>
                  </w:divBdr>
                </w:div>
                <w:div w:id="1308439718">
                  <w:marLeft w:val="0"/>
                  <w:marRight w:val="0"/>
                  <w:marTop w:val="0"/>
                  <w:marBottom w:val="0"/>
                  <w:divBdr>
                    <w:top w:val="none" w:sz="0" w:space="0" w:color="auto"/>
                    <w:left w:val="single" w:sz="6" w:space="0" w:color="000000"/>
                    <w:bottom w:val="single" w:sz="6" w:space="0" w:color="000000"/>
                    <w:right w:val="single" w:sz="6" w:space="0" w:color="000000"/>
                  </w:divBdr>
                  <w:divsChild>
                    <w:div w:id="581304919">
                      <w:marLeft w:val="0"/>
                      <w:marRight w:val="0"/>
                      <w:marTop w:val="0"/>
                      <w:marBottom w:val="300"/>
                      <w:divBdr>
                        <w:top w:val="none" w:sz="0" w:space="0" w:color="auto"/>
                        <w:left w:val="none" w:sz="0" w:space="0" w:color="auto"/>
                        <w:bottom w:val="none" w:sz="0" w:space="0" w:color="auto"/>
                        <w:right w:val="none" w:sz="0" w:space="0" w:color="auto"/>
                      </w:divBdr>
                      <w:divsChild>
                        <w:div w:id="2113931736">
                          <w:marLeft w:val="0"/>
                          <w:marRight w:val="0"/>
                          <w:marTop w:val="0"/>
                          <w:marBottom w:val="0"/>
                          <w:divBdr>
                            <w:top w:val="none" w:sz="0" w:space="0" w:color="auto"/>
                            <w:left w:val="none" w:sz="0" w:space="0" w:color="auto"/>
                            <w:bottom w:val="none" w:sz="0" w:space="0" w:color="auto"/>
                            <w:right w:val="none" w:sz="0" w:space="0" w:color="auto"/>
                          </w:divBdr>
                          <w:divsChild>
                            <w:div w:id="1870289709">
                              <w:marLeft w:val="0"/>
                              <w:marRight w:val="0"/>
                              <w:marTop w:val="0"/>
                              <w:marBottom w:val="0"/>
                              <w:divBdr>
                                <w:top w:val="none" w:sz="0" w:space="0" w:color="auto"/>
                                <w:left w:val="none" w:sz="0" w:space="0" w:color="auto"/>
                                <w:bottom w:val="none" w:sz="0" w:space="0" w:color="auto"/>
                                <w:right w:val="none" w:sz="0" w:space="0" w:color="auto"/>
                              </w:divBdr>
                              <w:divsChild>
                                <w:div w:id="989942396">
                                  <w:marLeft w:val="0"/>
                                  <w:marRight w:val="0"/>
                                  <w:marTop w:val="0"/>
                                  <w:marBottom w:val="0"/>
                                  <w:divBdr>
                                    <w:top w:val="none" w:sz="0" w:space="0" w:color="auto"/>
                                    <w:left w:val="none" w:sz="0" w:space="0" w:color="auto"/>
                                    <w:bottom w:val="none" w:sz="0" w:space="0" w:color="auto"/>
                                    <w:right w:val="none" w:sz="0" w:space="0" w:color="auto"/>
                                  </w:divBdr>
                                  <w:divsChild>
                                    <w:div w:id="225144386">
                                      <w:marLeft w:val="0"/>
                                      <w:marRight w:val="0"/>
                                      <w:marTop w:val="150"/>
                                      <w:marBottom w:val="150"/>
                                      <w:divBdr>
                                        <w:top w:val="none" w:sz="0" w:space="0" w:color="auto"/>
                                        <w:left w:val="none" w:sz="0" w:space="0" w:color="auto"/>
                                        <w:bottom w:val="none" w:sz="0" w:space="0" w:color="auto"/>
                                        <w:right w:val="none" w:sz="0" w:space="0" w:color="auto"/>
                                      </w:divBdr>
                                      <w:divsChild>
                                        <w:div w:id="321127973">
                                          <w:marLeft w:val="300"/>
                                          <w:marRight w:val="0"/>
                                          <w:marTop w:val="75"/>
                                          <w:marBottom w:val="0"/>
                                          <w:divBdr>
                                            <w:top w:val="none" w:sz="0" w:space="0" w:color="auto"/>
                                            <w:left w:val="none" w:sz="0" w:space="0" w:color="auto"/>
                                            <w:bottom w:val="none" w:sz="0" w:space="0" w:color="auto"/>
                                            <w:right w:val="none" w:sz="0" w:space="0" w:color="auto"/>
                                          </w:divBdr>
                                        </w:div>
                                        <w:div w:id="492528946">
                                          <w:marLeft w:val="300"/>
                                          <w:marRight w:val="0"/>
                                          <w:marTop w:val="75"/>
                                          <w:marBottom w:val="0"/>
                                          <w:divBdr>
                                            <w:top w:val="none" w:sz="0" w:space="0" w:color="auto"/>
                                            <w:left w:val="none" w:sz="0" w:space="0" w:color="auto"/>
                                            <w:bottom w:val="none" w:sz="0" w:space="0" w:color="auto"/>
                                            <w:right w:val="none" w:sz="0" w:space="0" w:color="auto"/>
                                          </w:divBdr>
                                          <w:divsChild>
                                            <w:div w:id="975646070">
                                              <w:marLeft w:val="750"/>
                                              <w:marRight w:val="0"/>
                                              <w:marTop w:val="0"/>
                                              <w:marBottom w:val="0"/>
                                              <w:divBdr>
                                                <w:top w:val="none" w:sz="0" w:space="0" w:color="auto"/>
                                                <w:left w:val="none" w:sz="0" w:space="0" w:color="auto"/>
                                                <w:bottom w:val="none" w:sz="0" w:space="0" w:color="auto"/>
                                                <w:right w:val="none" w:sz="0" w:space="0" w:color="auto"/>
                                              </w:divBdr>
                                            </w:div>
                                          </w:divsChild>
                                        </w:div>
                                        <w:div w:id="913975286">
                                          <w:marLeft w:val="300"/>
                                          <w:marRight w:val="0"/>
                                          <w:marTop w:val="75"/>
                                          <w:marBottom w:val="0"/>
                                          <w:divBdr>
                                            <w:top w:val="none" w:sz="0" w:space="0" w:color="auto"/>
                                            <w:left w:val="none" w:sz="0" w:space="0" w:color="auto"/>
                                            <w:bottom w:val="none" w:sz="0" w:space="0" w:color="auto"/>
                                            <w:right w:val="none" w:sz="0" w:space="0" w:color="auto"/>
                                          </w:divBdr>
                                        </w:div>
                                        <w:div w:id="1052925575">
                                          <w:marLeft w:val="300"/>
                                          <w:marRight w:val="0"/>
                                          <w:marTop w:val="75"/>
                                          <w:marBottom w:val="0"/>
                                          <w:divBdr>
                                            <w:top w:val="none" w:sz="0" w:space="0" w:color="auto"/>
                                            <w:left w:val="none" w:sz="0" w:space="0" w:color="auto"/>
                                            <w:bottom w:val="none" w:sz="0" w:space="0" w:color="auto"/>
                                            <w:right w:val="none" w:sz="0" w:space="0" w:color="auto"/>
                                          </w:divBdr>
                                          <w:divsChild>
                                            <w:div w:id="614022390">
                                              <w:marLeft w:val="750"/>
                                              <w:marRight w:val="0"/>
                                              <w:marTop w:val="0"/>
                                              <w:marBottom w:val="0"/>
                                              <w:divBdr>
                                                <w:top w:val="none" w:sz="0" w:space="0" w:color="auto"/>
                                                <w:left w:val="none" w:sz="0" w:space="0" w:color="auto"/>
                                                <w:bottom w:val="none" w:sz="0" w:space="0" w:color="auto"/>
                                                <w:right w:val="none" w:sz="0" w:space="0" w:color="auto"/>
                                              </w:divBdr>
                                            </w:div>
                                            <w:div w:id="944852117">
                                              <w:marLeft w:val="750"/>
                                              <w:marRight w:val="0"/>
                                              <w:marTop w:val="0"/>
                                              <w:marBottom w:val="0"/>
                                              <w:divBdr>
                                                <w:top w:val="none" w:sz="0" w:space="0" w:color="auto"/>
                                                <w:left w:val="none" w:sz="0" w:space="0" w:color="auto"/>
                                                <w:bottom w:val="none" w:sz="0" w:space="0" w:color="auto"/>
                                                <w:right w:val="none" w:sz="0" w:space="0" w:color="auto"/>
                                              </w:divBdr>
                                            </w:div>
                                            <w:div w:id="1201165292">
                                              <w:marLeft w:val="750"/>
                                              <w:marRight w:val="0"/>
                                              <w:marTop w:val="0"/>
                                              <w:marBottom w:val="0"/>
                                              <w:divBdr>
                                                <w:top w:val="none" w:sz="0" w:space="0" w:color="auto"/>
                                                <w:left w:val="none" w:sz="0" w:space="0" w:color="auto"/>
                                                <w:bottom w:val="none" w:sz="0" w:space="0" w:color="auto"/>
                                                <w:right w:val="none" w:sz="0" w:space="0" w:color="auto"/>
                                              </w:divBdr>
                                            </w:div>
                                            <w:div w:id="1493983793">
                                              <w:marLeft w:val="750"/>
                                              <w:marRight w:val="0"/>
                                              <w:marTop w:val="0"/>
                                              <w:marBottom w:val="0"/>
                                              <w:divBdr>
                                                <w:top w:val="none" w:sz="0" w:space="0" w:color="auto"/>
                                                <w:left w:val="none" w:sz="0" w:space="0" w:color="auto"/>
                                                <w:bottom w:val="none" w:sz="0" w:space="0" w:color="auto"/>
                                                <w:right w:val="none" w:sz="0" w:space="0" w:color="auto"/>
                                              </w:divBdr>
                                            </w:div>
                                            <w:div w:id="1545408842">
                                              <w:marLeft w:val="750"/>
                                              <w:marRight w:val="0"/>
                                              <w:marTop w:val="0"/>
                                              <w:marBottom w:val="0"/>
                                              <w:divBdr>
                                                <w:top w:val="none" w:sz="0" w:space="0" w:color="auto"/>
                                                <w:left w:val="none" w:sz="0" w:space="0" w:color="auto"/>
                                                <w:bottom w:val="none" w:sz="0" w:space="0" w:color="auto"/>
                                                <w:right w:val="none" w:sz="0" w:space="0" w:color="auto"/>
                                              </w:divBdr>
                                            </w:div>
                                            <w:div w:id="2127774740">
                                              <w:marLeft w:val="750"/>
                                              <w:marRight w:val="0"/>
                                              <w:marTop w:val="0"/>
                                              <w:marBottom w:val="0"/>
                                              <w:divBdr>
                                                <w:top w:val="none" w:sz="0" w:space="0" w:color="auto"/>
                                                <w:left w:val="none" w:sz="0" w:space="0" w:color="auto"/>
                                                <w:bottom w:val="none" w:sz="0" w:space="0" w:color="auto"/>
                                                <w:right w:val="none" w:sz="0" w:space="0" w:color="auto"/>
                                              </w:divBdr>
                                            </w:div>
                                          </w:divsChild>
                                        </w:div>
                                        <w:div w:id="1067725352">
                                          <w:marLeft w:val="300"/>
                                          <w:marRight w:val="0"/>
                                          <w:marTop w:val="75"/>
                                          <w:marBottom w:val="0"/>
                                          <w:divBdr>
                                            <w:top w:val="none" w:sz="0" w:space="0" w:color="auto"/>
                                            <w:left w:val="none" w:sz="0" w:space="0" w:color="auto"/>
                                            <w:bottom w:val="none" w:sz="0" w:space="0" w:color="auto"/>
                                            <w:right w:val="none" w:sz="0" w:space="0" w:color="auto"/>
                                          </w:divBdr>
                                        </w:div>
                                        <w:div w:id="1122266630">
                                          <w:marLeft w:val="300"/>
                                          <w:marRight w:val="0"/>
                                          <w:marTop w:val="75"/>
                                          <w:marBottom w:val="0"/>
                                          <w:divBdr>
                                            <w:top w:val="none" w:sz="0" w:space="0" w:color="auto"/>
                                            <w:left w:val="none" w:sz="0" w:space="0" w:color="auto"/>
                                            <w:bottom w:val="none" w:sz="0" w:space="0" w:color="auto"/>
                                            <w:right w:val="none" w:sz="0" w:space="0" w:color="auto"/>
                                          </w:divBdr>
                                        </w:div>
                                        <w:div w:id="1248804882">
                                          <w:marLeft w:val="300"/>
                                          <w:marRight w:val="0"/>
                                          <w:marTop w:val="75"/>
                                          <w:marBottom w:val="0"/>
                                          <w:divBdr>
                                            <w:top w:val="none" w:sz="0" w:space="0" w:color="auto"/>
                                            <w:left w:val="none" w:sz="0" w:space="0" w:color="auto"/>
                                            <w:bottom w:val="none" w:sz="0" w:space="0" w:color="auto"/>
                                            <w:right w:val="none" w:sz="0" w:space="0" w:color="auto"/>
                                          </w:divBdr>
                                          <w:divsChild>
                                            <w:div w:id="305552015">
                                              <w:marLeft w:val="750"/>
                                              <w:marRight w:val="0"/>
                                              <w:marTop w:val="0"/>
                                              <w:marBottom w:val="0"/>
                                              <w:divBdr>
                                                <w:top w:val="none" w:sz="0" w:space="0" w:color="auto"/>
                                                <w:left w:val="none" w:sz="0" w:space="0" w:color="auto"/>
                                                <w:bottom w:val="none" w:sz="0" w:space="0" w:color="auto"/>
                                                <w:right w:val="none" w:sz="0" w:space="0" w:color="auto"/>
                                              </w:divBdr>
                                            </w:div>
                                          </w:divsChild>
                                        </w:div>
                                        <w:div w:id="1919484465">
                                          <w:marLeft w:val="300"/>
                                          <w:marRight w:val="0"/>
                                          <w:marTop w:val="75"/>
                                          <w:marBottom w:val="0"/>
                                          <w:divBdr>
                                            <w:top w:val="none" w:sz="0" w:space="0" w:color="auto"/>
                                            <w:left w:val="none" w:sz="0" w:space="0" w:color="auto"/>
                                            <w:bottom w:val="none" w:sz="0" w:space="0" w:color="auto"/>
                                            <w:right w:val="none" w:sz="0" w:space="0" w:color="auto"/>
                                          </w:divBdr>
                                        </w:div>
                                        <w:div w:id="2060588319">
                                          <w:marLeft w:val="300"/>
                                          <w:marRight w:val="0"/>
                                          <w:marTop w:val="75"/>
                                          <w:marBottom w:val="0"/>
                                          <w:divBdr>
                                            <w:top w:val="none" w:sz="0" w:space="0" w:color="auto"/>
                                            <w:left w:val="none" w:sz="0" w:space="0" w:color="auto"/>
                                            <w:bottom w:val="none" w:sz="0" w:space="0" w:color="auto"/>
                                            <w:right w:val="none" w:sz="0" w:space="0" w:color="auto"/>
                                          </w:divBdr>
                                          <w:divsChild>
                                            <w:div w:id="1455250919">
                                              <w:marLeft w:val="750"/>
                                              <w:marRight w:val="0"/>
                                              <w:marTop w:val="0"/>
                                              <w:marBottom w:val="0"/>
                                              <w:divBdr>
                                                <w:top w:val="none" w:sz="0" w:space="0" w:color="auto"/>
                                                <w:left w:val="none" w:sz="0" w:space="0" w:color="auto"/>
                                                <w:bottom w:val="none" w:sz="0" w:space="0" w:color="auto"/>
                                                <w:right w:val="none" w:sz="0" w:space="0" w:color="auto"/>
                                              </w:divBdr>
                                            </w:div>
                                          </w:divsChild>
                                        </w:div>
                                        <w:div w:id="2072727392">
                                          <w:marLeft w:val="300"/>
                                          <w:marRight w:val="0"/>
                                          <w:marTop w:val="75"/>
                                          <w:marBottom w:val="0"/>
                                          <w:divBdr>
                                            <w:top w:val="none" w:sz="0" w:space="0" w:color="auto"/>
                                            <w:left w:val="none" w:sz="0" w:space="0" w:color="auto"/>
                                            <w:bottom w:val="none" w:sz="0" w:space="0" w:color="auto"/>
                                            <w:right w:val="none" w:sz="0" w:space="0" w:color="auto"/>
                                          </w:divBdr>
                                          <w:divsChild>
                                            <w:div w:id="1236402900">
                                              <w:marLeft w:val="750"/>
                                              <w:marRight w:val="0"/>
                                              <w:marTop w:val="0"/>
                                              <w:marBottom w:val="0"/>
                                              <w:divBdr>
                                                <w:top w:val="none" w:sz="0" w:space="0" w:color="auto"/>
                                                <w:left w:val="none" w:sz="0" w:space="0" w:color="auto"/>
                                                <w:bottom w:val="none" w:sz="0" w:space="0" w:color="auto"/>
                                                <w:right w:val="none" w:sz="0" w:space="0" w:color="auto"/>
                                              </w:divBdr>
                                            </w:div>
                                          </w:divsChild>
                                        </w:div>
                                        <w:div w:id="2115131923">
                                          <w:marLeft w:val="300"/>
                                          <w:marRight w:val="0"/>
                                          <w:marTop w:val="75"/>
                                          <w:marBottom w:val="0"/>
                                          <w:divBdr>
                                            <w:top w:val="none" w:sz="0" w:space="0" w:color="auto"/>
                                            <w:left w:val="none" w:sz="0" w:space="0" w:color="auto"/>
                                            <w:bottom w:val="none" w:sz="0" w:space="0" w:color="auto"/>
                                            <w:right w:val="none" w:sz="0" w:space="0" w:color="auto"/>
                                          </w:divBdr>
                                          <w:divsChild>
                                            <w:div w:id="1298300715">
                                              <w:marLeft w:val="750"/>
                                              <w:marRight w:val="0"/>
                                              <w:marTop w:val="0"/>
                                              <w:marBottom w:val="0"/>
                                              <w:divBdr>
                                                <w:top w:val="none" w:sz="0" w:space="0" w:color="auto"/>
                                                <w:left w:val="none" w:sz="0" w:space="0" w:color="auto"/>
                                                <w:bottom w:val="none" w:sz="0" w:space="0" w:color="auto"/>
                                                <w:right w:val="none" w:sz="0" w:space="0" w:color="auto"/>
                                              </w:divBdr>
                                            </w:div>
                                            <w:div w:id="1300452001">
                                              <w:marLeft w:val="750"/>
                                              <w:marRight w:val="0"/>
                                              <w:marTop w:val="0"/>
                                              <w:marBottom w:val="0"/>
                                              <w:divBdr>
                                                <w:top w:val="none" w:sz="0" w:space="0" w:color="auto"/>
                                                <w:left w:val="none" w:sz="0" w:space="0" w:color="auto"/>
                                                <w:bottom w:val="none" w:sz="0" w:space="0" w:color="auto"/>
                                                <w:right w:val="none" w:sz="0" w:space="0" w:color="auto"/>
                                              </w:divBdr>
                                            </w:div>
                                          </w:divsChild>
                                        </w:div>
                                        <w:div w:id="2118939678">
                                          <w:marLeft w:val="300"/>
                                          <w:marRight w:val="0"/>
                                          <w:marTop w:val="75"/>
                                          <w:marBottom w:val="0"/>
                                          <w:divBdr>
                                            <w:top w:val="none" w:sz="0" w:space="0" w:color="auto"/>
                                            <w:left w:val="none" w:sz="0" w:space="0" w:color="auto"/>
                                            <w:bottom w:val="none" w:sz="0" w:space="0" w:color="auto"/>
                                            <w:right w:val="none" w:sz="0" w:space="0" w:color="auto"/>
                                          </w:divBdr>
                                        </w:div>
                                        <w:div w:id="2124035699">
                                          <w:marLeft w:val="300"/>
                                          <w:marRight w:val="0"/>
                                          <w:marTop w:val="75"/>
                                          <w:marBottom w:val="0"/>
                                          <w:divBdr>
                                            <w:top w:val="none" w:sz="0" w:space="0" w:color="auto"/>
                                            <w:left w:val="none" w:sz="0" w:space="0" w:color="auto"/>
                                            <w:bottom w:val="none" w:sz="0" w:space="0" w:color="auto"/>
                                            <w:right w:val="none" w:sz="0" w:space="0" w:color="auto"/>
                                          </w:divBdr>
                                        </w:div>
                                      </w:divsChild>
                                    </w:div>
                                    <w:div w:id="386535463">
                                      <w:marLeft w:val="0"/>
                                      <w:marRight w:val="0"/>
                                      <w:marTop w:val="150"/>
                                      <w:marBottom w:val="150"/>
                                      <w:divBdr>
                                        <w:top w:val="none" w:sz="0" w:space="0" w:color="auto"/>
                                        <w:left w:val="none" w:sz="0" w:space="0" w:color="auto"/>
                                        <w:bottom w:val="none" w:sz="0" w:space="0" w:color="auto"/>
                                        <w:right w:val="none" w:sz="0" w:space="0" w:color="auto"/>
                                      </w:divBdr>
                                      <w:divsChild>
                                        <w:div w:id="210457686">
                                          <w:marLeft w:val="300"/>
                                          <w:marRight w:val="0"/>
                                          <w:marTop w:val="75"/>
                                          <w:marBottom w:val="0"/>
                                          <w:divBdr>
                                            <w:top w:val="none" w:sz="0" w:space="0" w:color="auto"/>
                                            <w:left w:val="none" w:sz="0" w:space="0" w:color="auto"/>
                                            <w:bottom w:val="none" w:sz="0" w:space="0" w:color="auto"/>
                                            <w:right w:val="none" w:sz="0" w:space="0" w:color="auto"/>
                                          </w:divBdr>
                                          <w:divsChild>
                                            <w:div w:id="346834802">
                                              <w:marLeft w:val="750"/>
                                              <w:marRight w:val="0"/>
                                              <w:marTop w:val="0"/>
                                              <w:marBottom w:val="0"/>
                                              <w:divBdr>
                                                <w:top w:val="none" w:sz="0" w:space="0" w:color="auto"/>
                                                <w:left w:val="none" w:sz="0" w:space="0" w:color="auto"/>
                                                <w:bottom w:val="none" w:sz="0" w:space="0" w:color="auto"/>
                                                <w:right w:val="none" w:sz="0" w:space="0" w:color="auto"/>
                                              </w:divBdr>
                                            </w:div>
                                          </w:divsChild>
                                        </w:div>
                                        <w:div w:id="539440291">
                                          <w:marLeft w:val="300"/>
                                          <w:marRight w:val="0"/>
                                          <w:marTop w:val="75"/>
                                          <w:marBottom w:val="0"/>
                                          <w:divBdr>
                                            <w:top w:val="none" w:sz="0" w:space="0" w:color="auto"/>
                                            <w:left w:val="none" w:sz="0" w:space="0" w:color="auto"/>
                                            <w:bottom w:val="none" w:sz="0" w:space="0" w:color="auto"/>
                                            <w:right w:val="none" w:sz="0" w:space="0" w:color="auto"/>
                                          </w:divBdr>
                                        </w:div>
                                        <w:div w:id="802424483">
                                          <w:marLeft w:val="300"/>
                                          <w:marRight w:val="0"/>
                                          <w:marTop w:val="75"/>
                                          <w:marBottom w:val="0"/>
                                          <w:divBdr>
                                            <w:top w:val="none" w:sz="0" w:space="0" w:color="auto"/>
                                            <w:left w:val="none" w:sz="0" w:space="0" w:color="auto"/>
                                            <w:bottom w:val="none" w:sz="0" w:space="0" w:color="auto"/>
                                            <w:right w:val="none" w:sz="0" w:space="0" w:color="auto"/>
                                          </w:divBdr>
                                          <w:divsChild>
                                            <w:div w:id="595287918">
                                              <w:marLeft w:val="750"/>
                                              <w:marRight w:val="0"/>
                                              <w:marTop w:val="0"/>
                                              <w:marBottom w:val="0"/>
                                              <w:divBdr>
                                                <w:top w:val="none" w:sz="0" w:space="0" w:color="auto"/>
                                                <w:left w:val="none" w:sz="0" w:space="0" w:color="auto"/>
                                                <w:bottom w:val="none" w:sz="0" w:space="0" w:color="auto"/>
                                                <w:right w:val="none" w:sz="0" w:space="0" w:color="auto"/>
                                              </w:divBdr>
                                            </w:div>
                                          </w:divsChild>
                                        </w:div>
                                        <w:div w:id="1028261938">
                                          <w:marLeft w:val="300"/>
                                          <w:marRight w:val="0"/>
                                          <w:marTop w:val="75"/>
                                          <w:marBottom w:val="0"/>
                                          <w:divBdr>
                                            <w:top w:val="none" w:sz="0" w:space="0" w:color="auto"/>
                                            <w:left w:val="none" w:sz="0" w:space="0" w:color="auto"/>
                                            <w:bottom w:val="none" w:sz="0" w:space="0" w:color="auto"/>
                                            <w:right w:val="none" w:sz="0" w:space="0" w:color="auto"/>
                                          </w:divBdr>
                                        </w:div>
                                        <w:div w:id="1105658917">
                                          <w:marLeft w:val="300"/>
                                          <w:marRight w:val="0"/>
                                          <w:marTop w:val="75"/>
                                          <w:marBottom w:val="0"/>
                                          <w:divBdr>
                                            <w:top w:val="none" w:sz="0" w:space="0" w:color="auto"/>
                                            <w:left w:val="none" w:sz="0" w:space="0" w:color="auto"/>
                                            <w:bottom w:val="none" w:sz="0" w:space="0" w:color="auto"/>
                                            <w:right w:val="none" w:sz="0" w:space="0" w:color="auto"/>
                                          </w:divBdr>
                                          <w:divsChild>
                                            <w:div w:id="1631283936">
                                              <w:marLeft w:val="750"/>
                                              <w:marRight w:val="0"/>
                                              <w:marTop w:val="0"/>
                                              <w:marBottom w:val="0"/>
                                              <w:divBdr>
                                                <w:top w:val="none" w:sz="0" w:space="0" w:color="auto"/>
                                                <w:left w:val="none" w:sz="0" w:space="0" w:color="auto"/>
                                                <w:bottom w:val="none" w:sz="0" w:space="0" w:color="auto"/>
                                                <w:right w:val="none" w:sz="0" w:space="0" w:color="auto"/>
                                              </w:divBdr>
                                            </w:div>
                                          </w:divsChild>
                                        </w:div>
                                        <w:div w:id="1136684696">
                                          <w:marLeft w:val="300"/>
                                          <w:marRight w:val="0"/>
                                          <w:marTop w:val="75"/>
                                          <w:marBottom w:val="0"/>
                                          <w:divBdr>
                                            <w:top w:val="none" w:sz="0" w:space="0" w:color="auto"/>
                                            <w:left w:val="none" w:sz="0" w:space="0" w:color="auto"/>
                                            <w:bottom w:val="none" w:sz="0" w:space="0" w:color="auto"/>
                                            <w:right w:val="none" w:sz="0" w:space="0" w:color="auto"/>
                                          </w:divBdr>
                                          <w:divsChild>
                                            <w:div w:id="899555138">
                                              <w:marLeft w:val="750"/>
                                              <w:marRight w:val="0"/>
                                              <w:marTop w:val="0"/>
                                              <w:marBottom w:val="0"/>
                                              <w:divBdr>
                                                <w:top w:val="none" w:sz="0" w:space="0" w:color="auto"/>
                                                <w:left w:val="none" w:sz="0" w:space="0" w:color="auto"/>
                                                <w:bottom w:val="none" w:sz="0" w:space="0" w:color="auto"/>
                                                <w:right w:val="none" w:sz="0" w:space="0" w:color="auto"/>
                                              </w:divBdr>
                                            </w:div>
                                            <w:div w:id="1894922656">
                                              <w:marLeft w:val="750"/>
                                              <w:marRight w:val="0"/>
                                              <w:marTop w:val="0"/>
                                              <w:marBottom w:val="0"/>
                                              <w:divBdr>
                                                <w:top w:val="none" w:sz="0" w:space="0" w:color="auto"/>
                                                <w:left w:val="none" w:sz="0" w:space="0" w:color="auto"/>
                                                <w:bottom w:val="none" w:sz="0" w:space="0" w:color="auto"/>
                                                <w:right w:val="none" w:sz="0" w:space="0" w:color="auto"/>
                                              </w:divBdr>
                                            </w:div>
                                          </w:divsChild>
                                        </w:div>
                                        <w:div w:id="1370494880">
                                          <w:marLeft w:val="300"/>
                                          <w:marRight w:val="0"/>
                                          <w:marTop w:val="75"/>
                                          <w:marBottom w:val="0"/>
                                          <w:divBdr>
                                            <w:top w:val="none" w:sz="0" w:space="0" w:color="auto"/>
                                            <w:left w:val="none" w:sz="0" w:space="0" w:color="auto"/>
                                            <w:bottom w:val="none" w:sz="0" w:space="0" w:color="auto"/>
                                            <w:right w:val="none" w:sz="0" w:space="0" w:color="auto"/>
                                          </w:divBdr>
                                          <w:divsChild>
                                            <w:div w:id="165754809">
                                              <w:marLeft w:val="750"/>
                                              <w:marRight w:val="0"/>
                                              <w:marTop w:val="0"/>
                                              <w:marBottom w:val="0"/>
                                              <w:divBdr>
                                                <w:top w:val="none" w:sz="0" w:space="0" w:color="auto"/>
                                                <w:left w:val="none" w:sz="0" w:space="0" w:color="auto"/>
                                                <w:bottom w:val="none" w:sz="0" w:space="0" w:color="auto"/>
                                                <w:right w:val="none" w:sz="0" w:space="0" w:color="auto"/>
                                              </w:divBdr>
                                            </w:div>
                                          </w:divsChild>
                                        </w:div>
                                        <w:div w:id="1553274295">
                                          <w:marLeft w:val="300"/>
                                          <w:marRight w:val="0"/>
                                          <w:marTop w:val="75"/>
                                          <w:marBottom w:val="0"/>
                                          <w:divBdr>
                                            <w:top w:val="none" w:sz="0" w:space="0" w:color="auto"/>
                                            <w:left w:val="none" w:sz="0" w:space="0" w:color="auto"/>
                                            <w:bottom w:val="none" w:sz="0" w:space="0" w:color="auto"/>
                                            <w:right w:val="none" w:sz="0" w:space="0" w:color="auto"/>
                                          </w:divBdr>
                                          <w:divsChild>
                                            <w:div w:id="1415779745">
                                              <w:marLeft w:val="750"/>
                                              <w:marRight w:val="0"/>
                                              <w:marTop w:val="0"/>
                                              <w:marBottom w:val="0"/>
                                              <w:divBdr>
                                                <w:top w:val="none" w:sz="0" w:space="0" w:color="auto"/>
                                                <w:left w:val="none" w:sz="0" w:space="0" w:color="auto"/>
                                                <w:bottom w:val="none" w:sz="0" w:space="0" w:color="auto"/>
                                                <w:right w:val="none" w:sz="0" w:space="0" w:color="auto"/>
                                              </w:divBdr>
                                            </w:div>
                                          </w:divsChild>
                                        </w:div>
                                        <w:div w:id="1620525793">
                                          <w:marLeft w:val="300"/>
                                          <w:marRight w:val="0"/>
                                          <w:marTop w:val="75"/>
                                          <w:marBottom w:val="0"/>
                                          <w:divBdr>
                                            <w:top w:val="none" w:sz="0" w:space="0" w:color="auto"/>
                                            <w:left w:val="none" w:sz="0" w:space="0" w:color="auto"/>
                                            <w:bottom w:val="none" w:sz="0" w:space="0" w:color="auto"/>
                                            <w:right w:val="none" w:sz="0" w:space="0" w:color="auto"/>
                                          </w:divBdr>
                                          <w:divsChild>
                                            <w:div w:id="1876700019">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571965083">
                                      <w:marLeft w:val="0"/>
                                      <w:marRight w:val="0"/>
                                      <w:marTop w:val="150"/>
                                      <w:marBottom w:val="150"/>
                                      <w:divBdr>
                                        <w:top w:val="none" w:sz="0" w:space="0" w:color="auto"/>
                                        <w:left w:val="none" w:sz="0" w:space="0" w:color="auto"/>
                                        <w:bottom w:val="none" w:sz="0" w:space="0" w:color="auto"/>
                                        <w:right w:val="none" w:sz="0" w:space="0" w:color="auto"/>
                                      </w:divBdr>
                                      <w:divsChild>
                                        <w:div w:id="551964096">
                                          <w:marLeft w:val="300"/>
                                          <w:marRight w:val="0"/>
                                          <w:marTop w:val="75"/>
                                          <w:marBottom w:val="0"/>
                                          <w:divBdr>
                                            <w:top w:val="none" w:sz="0" w:space="0" w:color="auto"/>
                                            <w:left w:val="none" w:sz="0" w:space="0" w:color="auto"/>
                                            <w:bottom w:val="none" w:sz="0" w:space="0" w:color="auto"/>
                                            <w:right w:val="none" w:sz="0" w:space="0" w:color="auto"/>
                                          </w:divBdr>
                                          <w:divsChild>
                                            <w:div w:id="4325847">
                                              <w:marLeft w:val="750"/>
                                              <w:marRight w:val="0"/>
                                              <w:marTop w:val="0"/>
                                              <w:marBottom w:val="0"/>
                                              <w:divBdr>
                                                <w:top w:val="none" w:sz="0" w:space="0" w:color="auto"/>
                                                <w:left w:val="none" w:sz="0" w:space="0" w:color="auto"/>
                                                <w:bottom w:val="none" w:sz="0" w:space="0" w:color="auto"/>
                                                <w:right w:val="none" w:sz="0" w:space="0" w:color="auto"/>
                                              </w:divBdr>
                                            </w:div>
                                          </w:divsChild>
                                        </w:div>
                                        <w:div w:id="771053201">
                                          <w:marLeft w:val="300"/>
                                          <w:marRight w:val="0"/>
                                          <w:marTop w:val="75"/>
                                          <w:marBottom w:val="0"/>
                                          <w:divBdr>
                                            <w:top w:val="none" w:sz="0" w:space="0" w:color="auto"/>
                                            <w:left w:val="none" w:sz="0" w:space="0" w:color="auto"/>
                                            <w:bottom w:val="none" w:sz="0" w:space="0" w:color="auto"/>
                                            <w:right w:val="none" w:sz="0" w:space="0" w:color="auto"/>
                                          </w:divBdr>
                                          <w:divsChild>
                                            <w:div w:id="1005285902">
                                              <w:marLeft w:val="750"/>
                                              <w:marRight w:val="0"/>
                                              <w:marTop w:val="0"/>
                                              <w:marBottom w:val="0"/>
                                              <w:divBdr>
                                                <w:top w:val="none" w:sz="0" w:space="0" w:color="auto"/>
                                                <w:left w:val="none" w:sz="0" w:space="0" w:color="auto"/>
                                                <w:bottom w:val="none" w:sz="0" w:space="0" w:color="auto"/>
                                                <w:right w:val="none" w:sz="0" w:space="0" w:color="auto"/>
                                              </w:divBdr>
                                            </w:div>
                                          </w:divsChild>
                                        </w:div>
                                        <w:div w:id="887375074">
                                          <w:marLeft w:val="300"/>
                                          <w:marRight w:val="0"/>
                                          <w:marTop w:val="75"/>
                                          <w:marBottom w:val="0"/>
                                          <w:divBdr>
                                            <w:top w:val="none" w:sz="0" w:space="0" w:color="auto"/>
                                            <w:left w:val="none" w:sz="0" w:space="0" w:color="auto"/>
                                            <w:bottom w:val="none" w:sz="0" w:space="0" w:color="auto"/>
                                            <w:right w:val="none" w:sz="0" w:space="0" w:color="auto"/>
                                          </w:divBdr>
                                          <w:divsChild>
                                            <w:div w:id="469127198">
                                              <w:marLeft w:val="750"/>
                                              <w:marRight w:val="0"/>
                                              <w:marTop w:val="0"/>
                                              <w:marBottom w:val="0"/>
                                              <w:divBdr>
                                                <w:top w:val="none" w:sz="0" w:space="0" w:color="auto"/>
                                                <w:left w:val="none" w:sz="0" w:space="0" w:color="auto"/>
                                                <w:bottom w:val="none" w:sz="0" w:space="0" w:color="auto"/>
                                                <w:right w:val="none" w:sz="0" w:space="0" w:color="auto"/>
                                              </w:divBdr>
                                            </w:div>
                                          </w:divsChild>
                                        </w:div>
                                        <w:div w:id="1744834952">
                                          <w:marLeft w:val="300"/>
                                          <w:marRight w:val="0"/>
                                          <w:marTop w:val="75"/>
                                          <w:marBottom w:val="0"/>
                                          <w:divBdr>
                                            <w:top w:val="none" w:sz="0" w:space="0" w:color="auto"/>
                                            <w:left w:val="none" w:sz="0" w:space="0" w:color="auto"/>
                                            <w:bottom w:val="none" w:sz="0" w:space="0" w:color="auto"/>
                                            <w:right w:val="none" w:sz="0" w:space="0" w:color="auto"/>
                                          </w:divBdr>
                                          <w:divsChild>
                                            <w:div w:id="371153132">
                                              <w:marLeft w:val="750"/>
                                              <w:marRight w:val="0"/>
                                              <w:marTop w:val="0"/>
                                              <w:marBottom w:val="0"/>
                                              <w:divBdr>
                                                <w:top w:val="none" w:sz="0" w:space="0" w:color="auto"/>
                                                <w:left w:val="none" w:sz="0" w:space="0" w:color="auto"/>
                                                <w:bottom w:val="none" w:sz="0" w:space="0" w:color="auto"/>
                                                <w:right w:val="none" w:sz="0" w:space="0" w:color="auto"/>
                                              </w:divBdr>
                                            </w:div>
                                            <w:div w:id="609358126">
                                              <w:marLeft w:val="750"/>
                                              <w:marRight w:val="0"/>
                                              <w:marTop w:val="0"/>
                                              <w:marBottom w:val="0"/>
                                              <w:divBdr>
                                                <w:top w:val="none" w:sz="0" w:space="0" w:color="auto"/>
                                                <w:left w:val="none" w:sz="0" w:space="0" w:color="auto"/>
                                                <w:bottom w:val="none" w:sz="0" w:space="0" w:color="auto"/>
                                                <w:right w:val="none" w:sz="0" w:space="0" w:color="auto"/>
                                              </w:divBdr>
                                            </w:div>
                                            <w:div w:id="800076196">
                                              <w:marLeft w:val="750"/>
                                              <w:marRight w:val="0"/>
                                              <w:marTop w:val="0"/>
                                              <w:marBottom w:val="0"/>
                                              <w:divBdr>
                                                <w:top w:val="none" w:sz="0" w:space="0" w:color="auto"/>
                                                <w:left w:val="none" w:sz="0" w:space="0" w:color="auto"/>
                                                <w:bottom w:val="none" w:sz="0" w:space="0" w:color="auto"/>
                                                <w:right w:val="none" w:sz="0" w:space="0" w:color="auto"/>
                                              </w:divBdr>
                                            </w:div>
                                            <w:div w:id="2067337154">
                                              <w:marLeft w:val="750"/>
                                              <w:marRight w:val="0"/>
                                              <w:marTop w:val="0"/>
                                              <w:marBottom w:val="0"/>
                                              <w:divBdr>
                                                <w:top w:val="none" w:sz="0" w:space="0" w:color="auto"/>
                                                <w:left w:val="none" w:sz="0" w:space="0" w:color="auto"/>
                                                <w:bottom w:val="none" w:sz="0" w:space="0" w:color="auto"/>
                                                <w:right w:val="none" w:sz="0" w:space="0" w:color="auto"/>
                                              </w:divBdr>
                                            </w:div>
                                            <w:div w:id="2069566629">
                                              <w:marLeft w:val="750"/>
                                              <w:marRight w:val="0"/>
                                              <w:marTop w:val="0"/>
                                              <w:marBottom w:val="0"/>
                                              <w:divBdr>
                                                <w:top w:val="none" w:sz="0" w:space="0" w:color="auto"/>
                                                <w:left w:val="none" w:sz="0" w:space="0" w:color="auto"/>
                                                <w:bottom w:val="none" w:sz="0" w:space="0" w:color="auto"/>
                                                <w:right w:val="none" w:sz="0" w:space="0" w:color="auto"/>
                                              </w:divBdr>
                                            </w:div>
                                          </w:divsChild>
                                        </w:div>
                                        <w:div w:id="1786806060">
                                          <w:marLeft w:val="300"/>
                                          <w:marRight w:val="0"/>
                                          <w:marTop w:val="75"/>
                                          <w:marBottom w:val="0"/>
                                          <w:divBdr>
                                            <w:top w:val="none" w:sz="0" w:space="0" w:color="auto"/>
                                            <w:left w:val="none" w:sz="0" w:space="0" w:color="auto"/>
                                            <w:bottom w:val="none" w:sz="0" w:space="0" w:color="auto"/>
                                            <w:right w:val="none" w:sz="0" w:space="0" w:color="auto"/>
                                          </w:divBdr>
                                        </w:div>
                                      </w:divsChild>
                                    </w:div>
                                    <w:div w:id="1301809975">
                                      <w:marLeft w:val="0"/>
                                      <w:marRight w:val="0"/>
                                      <w:marTop w:val="150"/>
                                      <w:marBottom w:val="150"/>
                                      <w:divBdr>
                                        <w:top w:val="none" w:sz="0" w:space="0" w:color="auto"/>
                                        <w:left w:val="none" w:sz="0" w:space="0" w:color="auto"/>
                                        <w:bottom w:val="none" w:sz="0" w:space="0" w:color="auto"/>
                                        <w:right w:val="none" w:sz="0" w:space="0" w:color="auto"/>
                                      </w:divBdr>
                                      <w:divsChild>
                                        <w:div w:id="17200265">
                                          <w:marLeft w:val="300"/>
                                          <w:marRight w:val="0"/>
                                          <w:marTop w:val="75"/>
                                          <w:marBottom w:val="0"/>
                                          <w:divBdr>
                                            <w:top w:val="none" w:sz="0" w:space="0" w:color="auto"/>
                                            <w:left w:val="none" w:sz="0" w:space="0" w:color="auto"/>
                                            <w:bottom w:val="none" w:sz="0" w:space="0" w:color="auto"/>
                                            <w:right w:val="none" w:sz="0" w:space="0" w:color="auto"/>
                                          </w:divBdr>
                                          <w:divsChild>
                                            <w:div w:id="2017069096">
                                              <w:marLeft w:val="750"/>
                                              <w:marRight w:val="0"/>
                                              <w:marTop w:val="0"/>
                                              <w:marBottom w:val="0"/>
                                              <w:divBdr>
                                                <w:top w:val="none" w:sz="0" w:space="0" w:color="auto"/>
                                                <w:left w:val="none" w:sz="0" w:space="0" w:color="auto"/>
                                                <w:bottom w:val="none" w:sz="0" w:space="0" w:color="auto"/>
                                                <w:right w:val="none" w:sz="0" w:space="0" w:color="auto"/>
                                              </w:divBdr>
                                            </w:div>
                                          </w:divsChild>
                                        </w:div>
                                        <w:div w:id="276448260">
                                          <w:marLeft w:val="300"/>
                                          <w:marRight w:val="0"/>
                                          <w:marTop w:val="75"/>
                                          <w:marBottom w:val="0"/>
                                          <w:divBdr>
                                            <w:top w:val="none" w:sz="0" w:space="0" w:color="auto"/>
                                            <w:left w:val="none" w:sz="0" w:space="0" w:color="auto"/>
                                            <w:bottom w:val="none" w:sz="0" w:space="0" w:color="auto"/>
                                            <w:right w:val="none" w:sz="0" w:space="0" w:color="auto"/>
                                          </w:divBdr>
                                        </w:div>
                                        <w:div w:id="379281805">
                                          <w:marLeft w:val="300"/>
                                          <w:marRight w:val="0"/>
                                          <w:marTop w:val="75"/>
                                          <w:marBottom w:val="0"/>
                                          <w:divBdr>
                                            <w:top w:val="none" w:sz="0" w:space="0" w:color="auto"/>
                                            <w:left w:val="none" w:sz="0" w:space="0" w:color="auto"/>
                                            <w:bottom w:val="none" w:sz="0" w:space="0" w:color="auto"/>
                                            <w:right w:val="none" w:sz="0" w:space="0" w:color="auto"/>
                                          </w:divBdr>
                                          <w:divsChild>
                                            <w:div w:id="797838621">
                                              <w:marLeft w:val="750"/>
                                              <w:marRight w:val="0"/>
                                              <w:marTop w:val="0"/>
                                              <w:marBottom w:val="0"/>
                                              <w:divBdr>
                                                <w:top w:val="none" w:sz="0" w:space="0" w:color="auto"/>
                                                <w:left w:val="none" w:sz="0" w:space="0" w:color="auto"/>
                                                <w:bottom w:val="none" w:sz="0" w:space="0" w:color="auto"/>
                                                <w:right w:val="none" w:sz="0" w:space="0" w:color="auto"/>
                                              </w:divBdr>
                                            </w:div>
                                            <w:div w:id="1563566817">
                                              <w:marLeft w:val="750"/>
                                              <w:marRight w:val="0"/>
                                              <w:marTop w:val="0"/>
                                              <w:marBottom w:val="0"/>
                                              <w:divBdr>
                                                <w:top w:val="none" w:sz="0" w:space="0" w:color="auto"/>
                                                <w:left w:val="none" w:sz="0" w:space="0" w:color="auto"/>
                                                <w:bottom w:val="none" w:sz="0" w:space="0" w:color="auto"/>
                                                <w:right w:val="none" w:sz="0" w:space="0" w:color="auto"/>
                                              </w:divBdr>
                                            </w:div>
                                          </w:divsChild>
                                        </w:div>
                                        <w:div w:id="708996918">
                                          <w:marLeft w:val="300"/>
                                          <w:marRight w:val="0"/>
                                          <w:marTop w:val="75"/>
                                          <w:marBottom w:val="0"/>
                                          <w:divBdr>
                                            <w:top w:val="none" w:sz="0" w:space="0" w:color="auto"/>
                                            <w:left w:val="none" w:sz="0" w:space="0" w:color="auto"/>
                                            <w:bottom w:val="none" w:sz="0" w:space="0" w:color="auto"/>
                                            <w:right w:val="none" w:sz="0" w:space="0" w:color="auto"/>
                                          </w:divBdr>
                                        </w:div>
                                        <w:div w:id="716274601">
                                          <w:marLeft w:val="300"/>
                                          <w:marRight w:val="0"/>
                                          <w:marTop w:val="75"/>
                                          <w:marBottom w:val="0"/>
                                          <w:divBdr>
                                            <w:top w:val="none" w:sz="0" w:space="0" w:color="auto"/>
                                            <w:left w:val="none" w:sz="0" w:space="0" w:color="auto"/>
                                            <w:bottom w:val="none" w:sz="0" w:space="0" w:color="auto"/>
                                            <w:right w:val="none" w:sz="0" w:space="0" w:color="auto"/>
                                          </w:divBdr>
                                          <w:divsChild>
                                            <w:div w:id="844781493">
                                              <w:marLeft w:val="750"/>
                                              <w:marRight w:val="0"/>
                                              <w:marTop w:val="0"/>
                                              <w:marBottom w:val="0"/>
                                              <w:divBdr>
                                                <w:top w:val="none" w:sz="0" w:space="0" w:color="auto"/>
                                                <w:left w:val="none" w:sz="0" w:space="0" w:color="auto"/>
                                                <w:bottom w:val="none" w:sz="0" w:space="0" w:color="auto"/>
                                                <w:right w:val="none" w:sz="0" w:space="0" w:color="auto"/>
                                              </w:divBdr>
                                            </w:div>
                                            <w:div w:id="1249660262">
                                              <w:marLeft w:val="750"/>
                                              <w:marRight w:val="0"/>
                                              <w:marTop w:val="0"/>
                                              <w:marBottom w:val="0"/>
                                              <w:divBdr>
                                                <w:top w:val="none" w:sz="0" w:space="0" w:color="auto"/>
                                                <w:left w:val="none" w:sz="0" w:space="0" w:color="auto"/>
                                                <w:bottom w:val="none" w:sz="0" w:space="0" w:color="auto"/>
                                                <w:right w:val="none" w:sz="0" w:space="0" w:color="auto"/>
                                              </w:divBdr>
                                            </w:div>
                                            <w:div w:id="1485052093">
                                              <w:marLeft w:val="750"/>
                                              <w:marRight w:val="0"/>
                                              <w:marTop w:val="0"/>
                                              <w:marBottom w:val="0"/>
                                              <w:divBdr>
                                                <w:top w:val="none" w:sz="0" w:space="0" w:color="auto"/>
                                                <w:left w:val="none" w:sz="0" w:space="0" w:color="auto"/>
                                                <w:bottom w:val="none" w:sz="0" w:space="0" w:color="auto"/>
                                                <w:right w:val="none" w:sz="0" w:space="0" w:color="auto"/>
                                              </w:divBdr>
                                            </w:div>
                                            <w:div w:id="1874731412">
                                              <w:marLeft w:val="750"/>
                                              <w:marRight w:val="0"/>
                                              <w:marTop w:val="0"/>
                                              <w:marBottom w:val="0"/>
                                              <w:divBdr>
                                                <w:top w:val="none" w:sz="0" w:space="0" w:color="auto"/>
                                                <w:left w:val="none" w:sz="0" w:space="0" w:color="auto"/>
                                                <w:bottom w:val="none" w:sz="0" w:space="0" w:color="auto"/>
                                                <w:right w:val="none" w:sz="0" w:space="0" w:color="auto"/>
                                              </w:divBdr>
                                            </w:div>
                                          </w:divsChild>
                                        </w:div>
                                        <w:div w:id="1057165846">
                                          <w:marLeft w:val="300"/>
                                          <w:marRight w:val="0"/>
                                          <w:marTop w:val="75"/>
                                          <w:marBottom w:val="0"/>
                                          <w:divBdr>
                                            <w:top w:val="none" w:sz="0" w:space="0" w:color="auto"/>
                                            <w:left w:val="none" w:sz="0" w:space="0" w:color="auto"/>
                                            <w:bottom w:val="none" w:sz="0" w:space="0" w:color="auto"/>
                                            <w:right w:val="none" w:sz="0" w:space="0" w:color="auto"/>
                                          </w:divBdr>
                                        </w:div>
                                        <w:div w:id="1269584162">
                                          <w:marLeft w:val="300"/>
                                          <w:marRight w:val="0"/>
                                          <w:marTop w:val="75"/>
                                          <w:marBottom w:val="0"/>
                                          <w:divBdr>
                                            <w:top w:val="none" w:sz="0" w:space="0" w:color="auto"/>
                                            <w:left w:val="none" w:sz="0" w:space="0" w:color="auto"/>
                                            <w:bottom w:val="none" w:sz="0" w:space="0" w:color="auto"/>
                                            <w:right w:val="none" w:sz="0" w:space="0" w:color="auto"/>
                                          </w:divBdr>
                                          <w:divsChild>
                                            <w:div w:id="654722782">
                                              <w:marLeft w:val="750"/>
                                              <w:marRight w:val="0"/>
                                              <w:marTop w:val="0"/>
                                              <w:marBottom w:val="0"/>
                                              <w:divBdr>
                                                <w:top w:val="none" w:sz="0" w:space="0" w:color="auto"/>
                                                <w:left w:val="none" w:sz="0" w:space="0" w:color="auto"/>
                                                <w:bottom w:val="none" w:sz="0" w:space="0" w:color="auto"/>
                                                <w:right w:val="none" w:sz="0" w:space="0" w:color="auto"/>
                                              </w:divBdr>
                                            </w:div>
                                            <w:div w:id="1148208918">
                                              <w:marLeft w:val="750"/>
                                              <w:marRight w:val="0"/>
                                              <w:marTop w:val="0"/>
                                              <w:marBottom w:val="0"/>
                                              <w:divBdr>
                                                <w:top w:val="none" w:sz="0" w:space="0" w:color="auto"/>
                                                <w:left w:val="none" w:sz="0" w:space="0" w:color="auto"/>
                                                <w:bottom w:val="none" w:sz="0" w:space="0" w:color="auto"/>
                                                <w:right w:val="none" w:sz="0" w:space="0" w:color="auto"/>
                                              </w:divBdr>
                                            </w:div>
                                            <w:div w:id="1411922843">
                                              <w:marLeft w:val="750"/>
                                              <w:marRight w:val="0"/>
                                              <w:marTop w:val="0"/>
                                              <w:marBottom w:val="0"/>
                                              <w:divBdr>
                                                <w:top w:val="none" w:sz="0" w:space="0" w:color="auto"/>
                                                <w:left w:val="none" w:sz="0" w:space="0" w:color="auto"/>
                                                <w:bottom w:val="none" w:sz="0" w:space="0" w:color="auto"/>
                                                <w:right w:val="none" w:sz="0" w:space="0" w:color="auto"/>
                                              </w:divBdr>
                                            </w:div>
                                            <w:div w:id="1889799438">
                                              <w:marLeft w:val="750"/>
                                              <w:marRight w:val="0"/>
                                              <w:marTop w:val="0"/>
                                              <w:marBottom w:val="0"/>
                                              <w:divBdr>
                                                <w:top w:val="none" w:sz="0" w:space="0" w:color="auto"/>
                                                <w:left w:val="none" w:sz="0" w:space="0" w:color="auto"/>
                                                <w:bottom w:val="none" w:sz="0" w:space="0" w:color="auto"/>
                                                <w:right w:val="none" w:sz="0" w:space="0" w:color="auto"/>
                                              </w:divBdr>
                                            </w:div>
                                          </w:divsChild>
                                        </w:div>
                                        <w:div w:id="1387874688">
                                          <w:marLeft w:val="300"/>
                                          <w:marRight w:val="0"/>
                                          <w:marTop w:val="75"/>
                                          <w:marBottom w:val="0"/>
                                          <w:divBdr>
                                            <w:top w:val="none" w:sz="0" w:space="0" w:color="auto"/>
                                            <w:left w:val="none" w:sz="0" w:space="0" w:color="auto"/>
                                            <w:bottom w:val="none" w:sz="0" w:space="0" w:color="auto"/>
                                            <w:right w:val="none" w:sz="0" w:space="0" w:color="auto"/>
                                          </w:divBdr>
                                        </w:div>
                                        <w:div w:id="1512447846">
                                          <w:marLeft w:val="300"/>
                                          <w:marRight w:val="0"/>
                                          <w:marTop w:val="75"/>
                                          <w:marBottom w:val="0"/>
                                          <w:divBdr>
                                            <w:top w:val="none" w:sz="0" w:space="0" w:color="auto"/>
                                            <w:left w:val="none" w:sz="0" w:space="0" w:color="auto"/>
                                            <w:bottom w:val="none" w:sz="0" w:space="0" w:color="auto"/>
                                            <w:right w:val="none" w:sz="0" w:space="0" w:color="auto"/>
                                          </w:divBdr>
                                        </w:div>
                                      </w:divsChild>
                                    </w:div>
                                    <w:div w:id="1644462041">
                                      <w:marLeft w:val="0"/>
                                      <w:marRight w:val="0"/>
                                      <w:marTop w:val="150"/>
                                      <w:marBottom w:val="150"/>
                                      <w:divBdr>
                                        <w:top w:val="none" w:sz="0" w:space="0" w:color="auto"/>
                                        <w:left w:val="none" w:sz="0" w:space="0" w:color="auto"/>
                                        <w:bottom w:val="none" w:sz="0" w:space="0" w:color="auto"/>
                                        <w:right w:val="none" w:sz="0" w:space="0" w:color="auto"/>
                                      </w:divBdr>
                                      <w:divsChild>
                                        <w:div w:id="25108025">
                                          <w:marLeft w:val="300"/>
                                          <w:marRight w:val="0"/>
                                          <w:marTop w:val="75"/>
                                          <w:marBottom w:val="0"/>
                                          <w:divBdr>
                                            <w:top w:val="none" w:sz="0" w:space="0" w:color="auto"/>
                                            <w:left w:val="none" w:sz="0" w:space="0" w:color="auto"/>
                                            <w:bottom w:val="none" w:sz="0" w:space="0" w:color="auto"/>
                                            <w:right w:val="none" w:sz="0" w:space="0" w:color="auto"/>
                                          </w:divBdr>
                                          <w:divsChild>
                                            <w:div w:id="1204293249">
                                              <w:marLeft w:val="750"/>
                                              <w:marRight w:val="0"/>
                                              <w:marTop w:val="0"/>
                                              <w:marBottom w:val="0"/>
                                              <w:divBdr>
                                                <w:top w:val="none" w:sz="0" w:space="0" w:color="auto"/>
                                                <w:left w:val="none" w:sz="0" w:space="0" w:color="auto"/>
                                                <w:bottom w:val="none" w:sz="0" w:space="0" w:color="auto"/>
                                                <w:right w:val="none" w:sz="0" w:space="0" w:color="auto"/>
                                              </w:divBdr>
                                            </w:div>
                                          </w:divsChild>
                                        </w:div>
                                        <w:div w:id="32848245">
                                          <w:marLeft w:val="300"/>
                                          <w:marRight w:val="0"/>
                                          <w:marTop w:val="75"/>
                                          <w:marBottom w:val="0"/>
                                          <w:divBdr>
                                            <w:top w:val="none" w:sz="0" w:space="0" w:color="auto"/>
                                            <w:left w:val="none" w:sz="0" w:space="0" w:color="auto"/>
                                            <w:bottom w:val="none" w:sz="0" w:space="0" w:color="auto"/>
                                            <w:right w:val="none" w:sz="0" w:space="0" w:color="auto"/>
                                          </w:divBdr>
                                          <w:divsChild>
                                            <w:div w:id="1231187318">
                                              <w:marLeft w:val="750"/>
                                              <w:marRight w:val="0"/>
                                              <w:marTop w:val="0"/>
                                              <w:marBottom w:val="0"/>
                                              <w:divBdr>
                                                <w:top w:val="none" w:sz="0" w:space="0" w:color="auto"/>
                                                <w:left w:val="none" w:sz="0" w:space="0" w:color="auto"/>
                                                <w:bottom w:val="none" w:sz="0" w:space="0" w:color="auto"/>
                                                <w:right w:val="none" w:sz="0" w:space="0" w:color="auto"/>
                                              </w:divBdr>
                                            </w:div>
                                          </w:divsChild>
                                        </w:div>
                                        <w:div w:id="174735376">
                                          <w:marLeft w:val="300"/>
                                          <w:marRight w:val="0"/>
                                          <w:marTop w:val="75"/>
                                          <w:marBottom w:val="0"/>
                                          <w:divBdr>
                                            <w:top w:val="none" w:sz="0" w:space="0" w:color="auto"/>
                                            <w:left w:val="none" w:sz="0" w:space="0" w:color="auto"/>
                                            <w:bottom w:val="none" w:sz="0" w:space="0" w:color="auto"/>
                                            <w:right w:val="none" w:sz="0" w:space="0" w:color="auto"/>
                                          </w:divBdr>
                                          <w:divsChild>
                                            <w:div w:id="1372534840">
                                              <w:marLeft w:val="750"/>
                                              <w:marRight w:val="0"/>
                                              <w:marTop w:val="0"/>
                                              <w:marBottom w:val="0"/>
                                              <w:divBdr>
                                                <w:top w:val="none" w:sz="0" w:space="0" w:color="auto"/>
                                                <w:left w:val="none" w:sz="0" w:space="0" w:color="auto"/>
                                                <w:bottom w:val="none" w:sz="0" w:space="0" w:color="auto"/>
                                                <w:right w:val="none" w:sz="0" w:space="0" w:color="auto"/>
                                              </w:divBdr>
                                            </w:div>
                                            <w:div w:id="1513448989">
                                              <w:marLeft w:val="750"/>
                                              <w:marRight w:val="0"/>
                                              <w:marTop w:val="0"/>
                                              <w:marBottom w:val="0"/>
                                              <w:divBdr>
                                                <w:top w:val="none" w:sz="0" w:space="0" w:color="auto"/>
                                                <w:left w:val="none" w:sz="0" w:space="0" w:color="auto"/>
                                                <w:bottom w:val="none" w:sz="0" w:space="0" w:color="auto"/>
                                                <w:right w:val="none" w:sz="0" w:space="0" w:color="auto"/>
                                              </w:divBdr>
                                            </w:div>
                                          </w:divsChild>
                                        </w:div>
                                        <w:div w:id="181209154">
                                          <w:marLeft w:val="300"/>
                                          <w:marRight w:val="0"/>
                                          <w:marTop w:val="75"/>
                                          <w:marBottom w:val="0"/>
                                          <w:divBdr>
                                            <w:top w:val="none" w:sz="0" w:space="0" w:color="auto"/>
                                            <w:left w:val="none" w:sz="0" w:space="0" w:color="auto"/>
                                            <w:bottom w:val="none" w:sz="0" w:space="0" w:color="auto"/>
                                            <w:right w:val="none" w:sz="0" w:space="0" w:color="auto"/>
                                          </w:divBdr>
                                          <w:divsChild>
                                            <w:div w:id="1211040915">
                                              <w:marLeft w:val="750"/>
                                              <w:marRight w:val="0"/>
                                              <w:marTop w:val="0"/>
                                              <w:marBottom w:val="0"/>
                                              <w:divBdr>
                                                <w:top w:val="none" w:sz="0" w:space="0" w:color="auto"/>
                                                <w:left w:val="none" w:sz="0" w:space="0" w:color="auto"/>
                                                <w:bottom w:val="none" w:sz="0" w:space="0" w:color="auto"/>
                                                <w:right w:val="none" w:sz="0" w:space="0" w:color="auto"/>
                                              </w:divBdr>
                                            </w:div>
                                          </w:divsChild>
                                        </w:div>
                                        <w:div w:id="313921586">
                                          <w:marLeft w:val="300"/>
                                          <w:marRight w:val="0"/>
                                          <w:marTop w:val="75"/>
                                          <w:marBottom w:val="0"/>
                                          <w:divBdr>
                                            <w:top w:val="none" w:sz="0" w:space="0" w:color="auto"/>
                                            <w:left w:val="none" w:sz="0" w:space="0" w:color="auto"/>
                                            <w:bottom w:val="none" w:sz="0" w:space="0" w:color="auto"/>
                                            <w:right w:val="none" w:sz="0" w:space="0" w:color="auto"/>
                                          </w:divBdr>
                                          <w:divsChild>
                                            <w:div w:id="668823734">
                                              <w:marLeft w:val="750"/>
                                              <w:marRight w:val="0"/>
                                              <w:marTop w:val="0"/>
                                              <w:marBottom w:val="0"/>
                                              <w:divBdr>
                                                <w:top w:val="none" w:sz="0" w:space="0" w:color="auto"/>
                                                <w:left w:val="none" w:sz="0" w:space="0" w:color="auto"/>
                                                <w:bottom w:val="none" w:sz="0" w:space="0" w:color="auto"/>
                                                <w:right w:val="none" w:sz="0" w:space="0" w:color="auto"/>
                                              </w:divBdr>
                                            </w:div>
                                            <w:div w:id="1062606013">
                                              <w:marLeft w:val="750"/>
                                              <w:marRight w:val="0"/>
                                              <w:marTop w:val="0"/>
                                              <w:marBottom w:val="0"/>
                                              <w:divBdr>
                                                <w:top w:val="none" w:sz="0" w:space="0" w:color="auto"/>
                                                <w:left w:val="none" w:sz="0" w:space="0" w:color="auto"/>
                                                <w:bottom w:val="none" w:sz="0" w:space="0" w:color="auto"/>
                                                <w:right w:val="none" w:sz="0" w:space="0" w:color="auto"/>
                                              </w:divBdr>
                                            </w:div>
                                            <w:div w:id="1922711900">
                                              <w:marLeft w:val="750"/>
                                              <w:marRight w:val="0"/>
                                              <w:marTop w:val="0"/>
                                              <w:marBottom w:val="0"/>
                                              <w:divBdr>
                                                <w:top w:val="none" w:sz="0" w:space="0" w:color="auto"/>
                                                <w:left w:val="none" w:sz="0" w:space="0" w:color="auto"/>
                                                <w:bottom w:val="none" w:sz="0" w:space="0" w:color="auto"/>
                                                <w:right w:val="none" w:sz="0" w:space="0" w:color="auto"/>
                                              </w:divBdr>
                                            </w:div>
                                            <w:div w:id="2029208859">
                                              <w:marLeft w:val="750"/>
                                              <w:marRight w:val="0"/>
                                              <w:marTop w:val="0"/>
                                              <w:marBottom w:val="0"/>
                                              <w:divBdr>
                                                <w:top w:val="none" w:sz="0" w:space="0" w:color="auto"/>
                                                <w:left w:val="none" w:sz="0" w:space="0" w:color="auto"/>
                                                <w:bottom w:val="none" w:sz="0" w:space="0" w:color="auto"/>
                                                <w:right w:val="none" w:sz="0" w:space="0" w:color="auto"/>
                                              </w:divBdr>
                                            </w:div>
                                            <w:div w:id="2075619872">
                                              <w:marLeft w:val="750"/>
                                              <w:marRight w:val="0"/>
                                              <w:marTop w:val="0"/>
                                              <w:marBottom w:val="0"/>
                                              <w:divBdr>
                                                <w:top w:val="none" w:sz="0" w:space="0" w:color="auto"/>
                                                <w:left w:val="none" w:sz="0" w:space="0" w:color="auto"/>
                                                <w:bottom w:val="none" w:sz="0" w:space="0" w:color="auto"/>
                                                <w:right w:val="none" w:sz="0" w:space="0" w:color="auto"/>
                                              </w:divBdr>
                                            </w:div>
                                          </w:divsChild>
                                        </w:div>
                                        <w:div w:id="329449787">
                                          <w:marLeft w:val="300"/>
                                          <w:marRight w:val="0"/>
                                          <w:marTop w:val="75"/>
                                          <w:marBottom w:val="0"/>
                                          <w:divBdr>
                                            <w:top w:val="none" w:sz="0" w:space="0" w:color="auto"/>
                                            <w:left w:val="none" w:sz="0" w:space="0" w:color="auto"/>
                                            <w:bottom w:val="none" w:sz="0" w:space="0" w:color="auto"/>
                                            <w:right w:val="none" w:sz="0" w:space="0" w:color="auto"/>
                                          </w:divBdr>
                                          <w:divsChild>
                                            <w:div w:id="1727026362">
                                              <w:marLeft w:val="750"/>
                                              <w:marRight w:val="0"/>
                                              <w:marTop w:val="0"/>
                                              <w:marBottom w:val="0"/>
                                              <w:divBdr>
                                                <w:top w:val="none" w:sz="0" w:space="0" w:color="auto"/>
                                                <w:left w:val="none" w:sz="0" w:space="0" w:color="auto"/>
                                                <w:bottom w:val="none" w:sz="0" w:space="0" w:color="auto"/>
                                                <w:right w:val="none" w:sz="0" w:space="0" w:color="auto"/>
                                              </w:divBdr>
                                            </w:div>
                                          </w:divsChild>
                                        </w:div>
                                        <w:div w:id="353072929">
                                          <w:marLeft w:val="300"/>
                                          <w:marRight w:val="0"/>
                                          <w:marTop w:val="75"/>
                                          <w:marBottom w:val="0"/>
                                          <w:divBdr>
                                            <w:top w:val="none" w:sz="0" w:space="0" w:color="auto"/>
                                            <w:left w:val="none" w:sz="0" w:space="0" w:color="auto"/>
                                            <w:bottom w:val="none" w:sz="0" w:space="0" w:color="auto"/>
                                            <w:right w:val="none" w:sz="0" w:space="0" w:color="auto"/>
                                          </w:divBdr>
                                          <w:divsChild>
                                            <w:div w:id="2072727628">
                                              <w:marLeft w:val="750"/>
                                              <w:marRight w:val="0"/>
                                              <w:marTop w:val="0"/>
                                              <w:marBottom w:val="0"/>
                                              <w:divBdr>
                                                <w:top w:val="none" w:sz="0" w:space="0" w:color="auto"/>
                                                <w:left w:val="none" w:sz="0" w:space="0" w:color="auto"/>
                                                <w:bottom w:val="none" w:sz="0" w:space="0" w:color="auto"/>
                                                <w:right w:val="none" w:sz="0" w:space="0" w:color="auto"/>
                                              </w:divBdr>
                                            </w:div>
                                          </w:divsChild>
                                        </w:div>
                                        <w:div w:id="374820422">
                                          <w:marLeft w:val="300"/>
                                          <w:marRight w:val="0"/>
                                          <w:marTop w:val="75"/>
                                          <w:marBottom w:val="0"/>
                                          <w:divBdr>
                                            <w:top w:val="none" w:sz="0" w:space="0" w:color="auto"/>
                                            <w:left w:val="none" w:sz="0" w:space="0" w:color="auto"/>
                                            <w:bottom w:val="none" w:sz="0" w:space="0" w:color="auto"/>
                                            <w:right w:val="none" w:sz="0" w:space="0" w:color="auto"/>
                                          </w:divBdr>
                                          <w:divsChild>
                                            <w:div w:id="1558473179">
                                              <w:marLeft w:val="750"/>
                                              <w:marRight w:val="0"/>
                                              <w:marTop w:val="0"/>
                                              <w:marBottom w:val="0"/>
                                              <w:divBdr>
                                                <w:top w:val="none" w:sz="0" w:space="0" w:color="auto"/>
                                                <w:left w:val="none" w:sz="0" w:space="0" w:color="auto"/>
                                                <w:bottom w:val="none" w:sz="0" w:space="0" w:color="auto"/>
                                                <w:right w:val="none" w:sz="0" w:space="0" w:color="auto"/>
                                              </w:divBdr>
                                            </w:div>
                                          </w:divsChild>
                                        </w:div>
                                        <w:div w:id="397017424">
                                          <w:marLeft w:val="300"/>
                                          <w:marRight w:val="0"/>
                                          <w:marTop w:val="75"/>
                                          <w:marBottom w:val="0"/>
                                          <w:divBdr>
                                            <w:top w:val="none" w:sz="0" w:space="0" w:color="auto"/>
                                            <w:left w:val="none" w:sz="0" w:space="0" w:color="auto"/>
                                            <w:bottom w:val="none" w:sz="0" w:space="0" w:color="auto"/>
                                            <w:right w:val="none" w:sz="0" w:space="0" w:color="auto"/>
                                          </w:divBdr>
                                          <w:divsChild>
                                            <w:div w:id="464472897">
                                              <w:marLeft w:val="750"/>
                                              <w:marRight w:val="0"/>
                                              <w:marTop w:val="0"/>
                                              <w:marBottom w:val="0"/>
                                              <w:divBdr>
                                                <w:top w:val="none" w:sz="0" w:space="0" w:color="auto"/>
                                                <w:left w:val="none" w:sz="0" w:space="0" w:color="auto"/>
                                                <w:bottom w:val="none" w:sz="0" w:space="0" w:color="auto"/>
                                                <w:right w:val="none" w:sz="0" w:space="0" w:color="auto"/>
                                              </w:divBdr>
                                            </w:div>
                                            <w:div w:id="612902399">
                                              <w:marLeft w:val="750"/>
                                              <w:marRight w:val="0"/>
                                              <w:marTop w:val="0"/>
                                              <w:marBottom w:val="0"/>
                                              <w:divBdr>
                                                <w:top w:val="none" w:sz="0" w:space="0" w:color="auto"/>
                                                <w:left w:val="none" w:sz="0" w:space="0" w:color="auto"/>
                                                <w:bottom w:val="none" w:sz="0" w:space="0" w:color="auto"/>
                                                <w:right w:val="none" w:sz="0" w:space="0" w:color="auto"/>
                                              </w:divBdr>
                                            </w:div>
                                            <w:div w:id="855116109">
                                              <w:marLeft w:val="750"/>
                                              <w:marRight w:val="0"/>
                                              <w:marTop w:val="0"/>
                                              <w:marBottom w:val="0"/>
                                              <w:divBdr>
                                                <w:top w:val="none" w:sz="0" w:space="0" w:color="auto"/>
                                                <w:left w:val="none" w:sz="0" w:space="0" w:color="auto"/>
                                                <w:bottom w:val="none" w:sz="0" w:space="0" w:color="auto"/>
                                                <w:right w:val="none" w:sz="0" w:space="0" w:color="auto"/>
                                              </w:divBdr>
                                            </w:div>
                                            <w:div w:id="1756978126">
                                              <w:marLeft w:val="750"/>
                                              <w:marRight w:val="0"/>
                                              <w:marTop w:val="0"/>
                                              <w:marBottom w:val="0"/>
                                              <w:divBdr>
                                                <w:top w:val="none" w:sz="0" w:space="0" w:color="auto"/>
                                                <w:left w:val="none" w:sz="0" w:space="0" w:color="auto"/>
                                                <w:bottom w:val="none" w:sz="0" w:space="0" w:color="auto"/>
                                                <w:right w:val="none" w:sz="0" w:space="0" w:color="auto"/>
                                              </w:divBdr>
                                            </w:div>
                                          </w:divsChild>
                                        </w:div>
                                        <w:div w:id="516695415">
                                          <w:marLeft w:val="300"/>
                                          <w:marRight w:val="0"/>
                                          <w:marTop w:val="75"/>
                                          <w:marBottom w:val="0"/>
                                          <w:divBdr>
                                            <w:top w:val="none" w:sz="0" w:space="0" w:color="auto"/>
                                            <w:left w:val="none" w:sz="0" w:space="0" w:color="auto"/>
                                            <w:bottom w:val="none" w:sz="0" w:space="0" w:color="auto"/>
                                            <w:right w:val="none" w:sz="0" w:space="0" w:color="auto"/>
                                          </w:divBdr>
                                          <w:divsChild>
                                            <w:div w:id="500127583">
                                              <w:marLeft w:val="750"/>
                                              <w:marRight w:val="0"/>
                                              <w:marTop w:val="0"/>
                                              <w:marBottom w:val="0"/>
                                              <w:divBdr>
                                                <w:top w:val="none" w:sz="0" w:space="0" w:color="auto"/>
                                                <w:left w:val="none" w:sz="0" w:space="0" w:color="auto"/>
                                                <w:bottom w:val="none" w:sz="0" w:space="0" w:color="auto"/>
                                                <w:right w:val="none" w:sz="0" w:space="0" w:color="auto"/>
                                              </w:divBdr>
                                            </w:div>
                                            <w:div w:id="821121026">
                                              <w:marLeft w:val="750"/>
                                              <w:marRight w:val="0"/>
                                              <w:marTop w:val="0"/>
                                              <w:marBottom w:val="0"/>
                                              <w:divBdr>
                                                <w:top w:val="none" w:sz="0" w:space="0" w:color="auto"/>
                                                <w:left w:val="none" w:sz="0" w:space="0" w:color="auto"/>
                                                <w:bottom w:val="none" w:sz="0" w:space="0" w:color="auto"/>
                                                <w:right w:val="none" w:sz="0" w:space="0" w:color="auto"/>
                                              </w:divBdr>
                                            </w:div>
                                            <w:div w:id="1709140277">
                                              <w:marLeft w:val="750"/>
                                              <w:marRight w:val="0"/>
                                              <w:marTop w:val="0"/>
                                              <w:marBottom w:val="0"/>
                                              <w:divBdr>
                                                <w:top w:val="none" w:sz="0" w:space="0" w:color="auto"/>
                                                <w:left w:val="none" w:sz="0" w:space="0" w:color="auto"/>
                                                <w:bottom w:val="none" w:sz="0" w:space="0" w:color="auto"/>
                                                <w:right w:val="none" w:sz="0" w:space="0" w:color="auto"/>
                                              </w:divBdr>
                                            </w:div>
                                            <w:div w:id="1998223115">
                                              <w:marLeft w:val="750"/>
                                              <w:marRight w:val="0"/>
                                              <w:marTop w:val="0"/>
                                              <w:marBottom w:val="0"/>
                                              <w:divBdr>
                                                <w:top w:val="none" w:sz="0" w:space="0" w:color="auto"/>
                                                <w:left w:val="none" w:sz="0" w:space="0" w:color="auto"/>
                                                <w:bottom w:val="none" w:sz="0" w:space="0" w:color="auto"/>
                                                <w:right w:val="none" w:sz="0" w:space="0" w:color="auto"/>
                                              </w:divBdr>
                                            </w:div>
                                            <w:div w:id="2083290253">
                                              <w:marLeft w:val="750"/>
                                              <w:marRight w:val="0"/>
                                              <w:marTop w:val="0"/>
                                              <w:marBottom w:val="0"/>
                                              <w:divBdr>
                                                <w:top w:val="none" w:sz="0" w:space="0" w:color="auto"/>
                                                <w:left w:val="none" w:sz="0" w:space="0" w:color="auto"/>
                                                <w:bottom w:val="none" w:sz="0" w:space="0" w:color="auto"/>
                                                <w:right w:val="none" w:sz="0" w:space="0" w:color="auto"/>
                                              </w:divBdr>
                                            </w:div>
                                          </w:divsChild>
                                        </w:div>
                                        <w:div w:id="522326254">
                                          <w:marLeft w:val="300"/>
                                          <w:marRight w:val="0"/>
                                          <w:marTop w:val="75"/>
                                          <w:marBottom w:val="0"/>
                                          <w:divBdr>
                                            <w:top w:val="none" w:sz="0" w:space="0" w:color="auto"/>
                                            <w:left w:val="none" w:sz="0" w:space="0" w:color="auto"/>
                                            <w:bottom w:val="none" w:sz="0" w:space="0" w:color="auto"/>
                                            <w:right w:val="none" w:sz="0" w:space="0" w:color="auto"/>
                                          </w:divBdr>
                                          <w:divsChild>
                                            <w:div w:id="1386487948">
                                              <w:marLeft w:val="750"/>
                                              <w:marRight w:val="0"/>
                                              <w:marTop w:val="0"/>
                                              <w:marBottom w:val="0"/>
                                              <w:divBdr>
                                                <w:top w:val="none" w:sz="0" w:space="0" w:color="auto"/>
                                                <w:left w:val="none" w:sz="0" w:space="0" w:color="auto"/>
                                                <w:bottom w:val="none" w:sz="0" w:space="0" w:color="auto"/>
                                                <w:right w:val="none" w:sz="0" w:space="0" w:color="auto"/>
                                              </w:divBdr>
                                            </w:div>
                                          </w:divsChild>
                                        </w:div>
                                        <w:div w:id="593708876">
                                          <w:marLeft w:val="300"/>
                                          <w:marRight w:val="0"/>
                                          <w:marTop w:val="75"/>
                                          <w:marBottom w:val="0"/>
                                          <w:divBdr>
                                            <w:top w:val="none" w:sz="0" w:space="0" w:color="auto"/>
                                            <w:left w:val="none" w:sz="0" w:space="0" w:color="auto"/>
                                            <w:bottom w:val="none" w:sz="0" w:space="0" w:color="auto"/>
                                            <w:right w:val="none" w:sz="0" w:space="0" w:color="auto"/>
                                          </w:divBdr>
                                        </w:div>
                                        <w:div w:id="657030279">
                                          <w:marLeft w:val="300"/>
                                          <w:marRight w:val="0"/>
                                          <w:marTop w:val="75"/>
                                          <w:marBottom w:val="0"/>
                                          <w:divBdr>
                                            <w:top w:val="none" w:sz="0" w:space="0" w:color="auto"/>
                                            <w:left w:val="none" w:sz="0" w:space="0" w:color="auto"/>
                                            <w:bottom w:val="none" w:sz="0" w:space="0" w:color="auto"/>
                                            <w:right w:val="none" w:sz="0" w:space="0" w:color="auto"/>
                                          </w:divBdr>
                                          <w:divsChild>
                                            <w:div w:id="1157261387">
                                              <w:marLeft w:val="750"/>
                                              <w:marRight w:val="0"/>
                                              <w:marTop w:val="0"/>
                                              <w:marBottom w:val="0"/>
                                              <w:divBdr>
                                                <w:top w:val="none" w:sz="0" w:space="0" w:color="auto"/>
                                                <w:left w:val="none" w:sz="0" w:space="0" w:color="auto"/>
                                                <w:bottom w:val="none" w:sz="0" w:space="0" w:color="auto"/>
                                                <w:right w:val="none" w:sz="0" w:space="0" w:color="auto"/>
                                              </w:divBdr>
                                            </w:div>
                                          </w:divsChild>
                                        </w:div>
                                        <w:div w:id="661274112">
                                          <w:marLeft w:val="300"/>
                                          <w:marRight w:val="0"/>
                                          <w:marTop w:val="75"/>
                                          <w:marBottom w:val="0"/>
                                          <w:divBdr>
                                            <w:top w:val="none" w:sz="0" w:space="0" w:color="auto"/>
                                            <w:left w:val="none" w:sz="0" w:space="0" w:color="auto"/>
                                            <w:bottom w:val="none" w:sz="0" w:space="0" w:color="auto"/>
                                            <w:right w:val="none" w:sz="0" w:space="0" w:color="auto"/>
                                          </w:divBdr>
                                        </w:div>
                                        <w:div w:id="665209958">
                                          <w:marLeft w:val="300"/>
                                          <w:marRight w:val="0"/>
                                          <w:marTop w:val="75"/>
                                          <w:marBottom w:val="0"/>
                                          <w:divBdr>
                                            <w:top w:val="none" w:sz="0" w:space="0" w:color="auto"/>
                                            <w:left w:val="none" w:sz="0" w:space="0" w:color="auto"/>
                                            <w:bottom w:val="none" w:sz="0" w:space="0" w:color="auto"/>
                                            <w:right w:val="none" w:sz="0" w:space="0" w:color="auto"/>
                                          </w:divBdr>
                                          <w:divsChild>
                                            <w:div w:id="1558666461">
                                              <w:marLeft w:val="750"/>
                                              <w:marRight w:val="0"/>
                                              <w:marTop w:val="0"/>
                                              <w:marBottom w:val="0"/>
                                              <w:divBdr>
                                                <w:top w:val="none" w:sz="0" w:space="0" w:color="auto"/>
                                                <w:left w:val="none" w:sz="0" w:space="0" w:color="auto"/>
                                                <w:bottom w:val="none" w:sz="0" w:space="0" w:color="auto"/>
                                                <w:right w:val="none" w:sz="0" w:space="0" w:color="auto"/>
                                              </w:divBdr>
                                            </w:div>
                                          </w:divsChild>
                                        </w:div>
                                        <w:div w:id="700545959">
                                          <w:marLeft w:val="300"/>
                                          <w:marRight w:val="0"/>
                                          <w:marTop w:val="75"/>
                                          <w:marBottom w:val="0"/>
                                          <w:divBdr>
                                            <w:top w:val="none" w:sz="0" w:space="0" w:color="auto"/>
                                            <w:left w:val="none" w:sz="0" w:space="0" w:color="auto"/>
                                            <w:bottom w:val="none" w:sz="0" w:space="0" w:color="auto"/>
                                            <w:right w:val="none" w:sz="0" w:space="0" w:color="auto"/>
                                          </w:divBdr>
                                        </w:div>
                                        <w:div w:id="720784990">
                                          <w:marLeft w:val="300"/>
                                          <w:marRight w:val="0"/>
                                          <w:marTop w:val="75"/>
                                          <w:marBottom w:val="0"/>
                                          <w:divBdr>
                                            <w:top w:val="none" w:sz="0" w:space="0" w:color="auto"/>
                                            <w:left w:val="none" w:sz="0" w:space="0" w:color="auto"/>
                                            <w:bottom w:val="none" w:sz="0" w:space="0" w:color="auto"/>
                                            <w:right w:val="none" w:sz="0" w:space="0" w:color="auto"/>
                                          </w:divBdr>
                                          <w:divsChild>
                                            <w:div w:id="251624444">
                                              <w:marLeft w:val="750"/>
                                              <w:marRight w:val="0"/>
                                              <w:marTop w:val="0"/>
                                              <w:marBottom w:val="0"/>
                                              <w:divBdr>
                                                <w:top w:val="none" w:sz="0" w:space="0" w:color="auto"/>
                                                <w:left w:val="none" w:sz="0" w:space="0" w:color="auto"/>
                                                <w:bottom w:val="none" w:sz="0" w:space="0" w:color="auto"/>
                                                <w:right w:val="none" w:sz="0" w:space="0" w:color="auto"/>
                                              </w:divBdr>
                                            </w:div>
                                          </w:divsChild>
                                        </w:div>
                                        <w:div w:id="776367237">
                                          <w:marLeft w:val="300"/>
                                          <w:marRight w:val="0"/>
                                          <w:marTop w:val="75"/>
                                          <w:marBottom w:val="0"/>
                                          <w:divBdr>
                                            <w:top w:val="none" w:sz="0" w:space="0" w:color="auto"/>
                                            <w:left w:val="none" w:sz="0" w:space="0" w:color="auto"/>
                                            <w:bottom w:val="none" w:sz="0" w:space="0" w:color="auto"/>
                                            <w:right w:val="none" w:sz="0" w:space="0" w:color="auto"/>
                                          </w:divBdr>
                                        </w:div>
                                        <w:div w:id="813525214">
                                          <w:marLeft w:val="300"/>
                                          <w:marRight w:val="0"/>
                                          <w:marTop w:val="75"/>
                                          <w:marBottom w:val="0"/>
                                          <w:divBdr>
                                            <w:top w:val="none" w:sz="0" w:space="0" w:color="auto"/>
                                            <w:left w:val="none" w:sz="0" w:space="0" w:color="auto"/>
                                            <w:bottom w:val="none" w:sz="0" w:space="0" w:color="auto"/>
                                            <w:right w:val="none" w:sz="0" w:space="0" w:color="auto"/>
                                          </w:divBdr>
                                          <w:divsChild>
                                            <w:div w:id="1265844520">
                                              <w:marLeft w:val="750"/>
                                              <w:marRight w:val="0"/>
                                              <w:marTop w:val="0"/>
                                              <w:marBottom w:val="0"/>
                                              <w:divBdr>
                                                <w:top w:val="none" w:sz="0" w:space="0" w:color="auto"/>
                                                <w:left w:val="none" w:sz="0" w:space="0" w:color="auto"/>
                                                <w:bottom w:val="none" w:sz="0" w:space="0" w:color="auto"/>
                                                <w:right w:val="none" w:sz="0" w:space="0" w:color="auto"/>
                                              </w:divBdr>
                                            </w:div>
                                          </w:divsChild>
                                        </w:div>
                                        <w:div w:id="981690834">
                                          <w:marLeft w:val="300"/>
                                          <w:marRight w:val="0"/>
                                          <w:marTop w:val="75"/>
                                          <w:marBottom w:val="0"/>
                                          <w:divBdr>
                                            <w:top w:val="none" w:sz="0" w:space="0" w:color="auto"/>
                                            <w:left w:val="none" w:sz="0" w:space="0" w:color="auto"/>
                                            <w:bottom w:val="none" w:sz="0" w:space="0" w:color="auto"/>
                                            <w:right w:val="none" w:sz="0" w:space="0" w:color="auto"/>
                                          </w:divBdr>
                                          <w:divsChild>
                                            <w:div w:id="836924312">
                                              <w:marLeft w:val="750"/>
                                              <w:marRight w:val="0"/>
                                              <w:marTop w:val="0"/>
                                              <w:marBottom w:val="0"/>
                                              <w:divBdr>
                                                <w:top w:val="none" w:sz="0" w:space="0" w:color="auto"/>
                                                <w:left w:val="none" w:sz="0" w:space="0" w:color="auto"/>
                                                <w:bottom w:val="none" w:sz="0" w:space="0" w:color="auto"/>
                                                <w:right w:val="none" w:sz="0" w:space="0" w:color="auto"/>
                                              </w:divBdr>
                                            </w:div>
                                          </w:divsChild>
                                        </w:div>
                                        <w:div w:id="1044990415">
                                          <w:marLeft w:val="300"/>
                                          <w:marRight w:val="0"/>
                                          <w:marTop w:val="75"/>
                                          <w:marBottom w:val="0"/>
                                          <w:divBdr>
                                            <w:top w:val="none" w:sz="0" w:space="0" w:color="auto"/>
                                            <w:left w:val="none" w:sz="0" w:space="0" w:color="auto"/>
                                            <w:bottom w:val="none" w:sz="0" w:space="0" w:color="auto"/>
                                            <w:right w:val="none" w:sz="0" w:space="0" w:color="auto"/>
                                          </w:divBdr>
                                          <w:divsChild>
                                            <w:div w:id="799343007">
                                              <w:marLeft w:val="750"/>
                                              <w:marRight w:val="0"/>
                                              <w:marTop w:val="0"/>
                                              <w:marBottom w:val="0"/>
                                              <w:divBdr>
                                                <w:top w:val="none" w:sz="0" w:space="0" w:color="auto"/>
                                                <w:left w:val="none" w:sz="0" w:space="0" w:color="auto"/>
                                                <w:bottom w:val="none" w:sz="0" w:space="0" w:color="auto"/>
                                                <w:right w:val="none" w:sz="0" w:space="0" w:color="auto"/>
                                              </w:divBdr>
                                            </w:div>
                                          </w:divsChild>
                                        </w:div>
                                        <w:div w:id="1047877727">
                                          <w:marLeft w:val="300"/>
                                          <w:marRight w:val="0"/>
                                          <w:marTop w:val="75"/>
                                          <w:marBottom w:val="0"/>
                                          <w:divBdr>
                                            <w:top w:val="none" w:sz="0" w:space="0" w:color="auto"/>
                                            <w:left w:val="none" w:sz="0" w:space="0" w:color="auto"/>
                                            <w:bottom w:val="none" w:sz="0" w:space="0" w:color="auto"/>
                                            <w:right w:val="none" w:sz="0" w:space="0" w:color="auto"/>
                                          </w:divBdr>
                                          <w:divsChild>
                                            <w:div w:id="407070655">
                                              <w:marLeft w:val="750"/>
                                              <w:marRight w:val="0"/>
                                              <w:marTop w:val="0"/>
                                              <w:marBottom w:val="0"/>
                                              <w:divBdr>
                                                <w:top w:val="none" w:sz="0" w:space="0" w:color="auto"/>
                                                <w:left w:val="none" w:sz="0" w:space="0" w:color="auto"/>
                                                <w:bottom w:val="none" w:sz="0" w:space="0" w:color="auto"/>
                                                <w:right w:val="none" w:sz="0" w:space="0" w:color="auto"/>
                                              </w:divBdr>
                                            </w:div>
                                            <w:div w:id="957181341">
                                              <w:marLeft w:val="750"/>
                                              <w:marRight w:val="0"/>
                                              <w:marTop w:val="0"/>
                                              <w:marBottom w:val="0"/>
                                              <w:divBdr>
                                                <w:top w:val="none" w:sz="0" w:space="0" w:color="auto"/>
                                                <w:left w:val="none" w:sz="0" w:space="0" w:color="auto"/>
                                                <w:bottom w:val="none" w:sz="0" w:space="0" w:color="auto"/>
                                                <w:right w:val="none" w:sz="0" w:space="0" w:color="auto"/>
                                              </w:divBdr>
                                            </w:div>
                                          </w:divsChild>
                                        </w:div>
                                        <w:div w:id="1088580334">
                                          <w:marLeft w:val="300"/>
                                          <w:marRight w:val="0"/>
                                          <w:marTop w:val="75"/>
                                          <w:marBottom w:val="0"/>
                                          <w:divBdr>
                                            <w:top w:val="none" w:sz="0" w:space="0" w:color="auto"/>
                                            <w:left w:val="none" w:sz="0" w:space="0" w:color="auto"/>
                                            <w:bottom w:val="none" w:sz="0" w:space="0" w:color="auto"/>
                                            <w:right w:val="none" w:sz="0" w:space="0" w:color="auto"/>
                                          </w:divBdr>
                                          <w:divsChild>
                                            <w:div w:id="118496353">
                                              <w:marLeft w:val="750"/>
                                              <w:marRight w:val="0"/>
                                              <w:marTop w:val="0"/>
                                              <w:marBottom w:val="0"/>
                                              <w:divBdr>
                                                <w:top w:val="none" w:sz="0" w:space="0" w:color="auto"/>
                                                <w:left w:val="none" w:sz="0" w:space="0" w:color="auto"/>
                                                <w:bottom w:val="none" w:sz="0" w:space="0" w:color="auto"/>
                                                <w:right w:val="none" w:sz="0" w:space="0" w:color="auto"/>
                                              </w:divBdr>
                                            </w:div>
                                          </w:divsChild>
                                        </w:div>
                                        <w:div w:id="1111630297">
                                          <w:marLeft w:val="300"/>
                                          <w:marRight w:val="0"/>
                                          <w:marTop w:val="75"/>
                                          <w:marBottom w:val="0"/>
                                          <w:divBdr>
                                            <w:top w:val="none" w:sz="0" w:space="0" w:color="auto"/>
                                            <w:left w:val="none" w:sz="0" w:space="0" w:color="auto"/>
                                            <w:bottom w:val="none" w:sz="0" w:space="0" w:color="auto"/>
                                            <w:right w:val="none" w:sz="0" w:space="0" w:color="auto"/>
                                          </w:divBdr>
                                          <w:divsChild>
                                            <w:div w:id="1327781152">
                                              <w:marLeft w:val="750"/>
                                              <w:marRight w:val="0"/>
                                              <w:marTop w:val="0"/>
                                              <w:marBottom w:val="0"/>
                                              <w:divBdr>
                                                <w:top w:val="none" w:sz="0" w:space="0" w:color="auto"/>
                                                <w:left w:val="none" w:sz="0" w:space="0" w:color="auto"/>
                                                <w:bottom w:val="none" w:sz="0" w:space="0" w:color="auto"/>
                                                <w:right w:val="none" w:sz="0" w:space="0" w:color="auto"/>
                                              </w:divBdr>
                                            </w:div>
                                          </w:divsChild>
                                        </w:div>
                                        <w:div w:id="1117599977">
                                          <w:marLeft w:val="300"/>
                                          <w:marRight w:val="0"/>
                                          <w:marTop w:val="75"/>
                                          <w:marBottom w:val="0"/>
                                          <w:divBdr>
                                            <w:top w:val="none" w:sz="0" w:space="0" w:color="auto"/>
                                            <w:left w:val="none" w:sz="0" w:space="0" w:color="auto"/>
                                            <w:bottom w:val="none" w:sz="0" w:space="0" w:color="auto"/>
                                            <w:right w:val="none" w:sz="0" w:space="0" w:color="auto"/>
                                          </w:divBdr>
                                          <w:divsChild>
                                            <w:div w:id="794180113">
                                              <w:marLeft w:val="750"/>
                                              <w:marRight w:val="0"/>
                                              <w:marTop w:val="0"/>
                                              <w:marBottom w:val="0"/>
                                              <w:divBdr>
                                                <w:top w:val="none" w:sz="0" w:space="0" w:color="auto"/>
                                                <w:left w:val="none" w:sz="0" w:space="0" w:color="auto"/>
                                                <w:bottom w:val="none" w:sz="0" w:space="0" w:color="auto"/>
                                                <w:right w:val="none" w:sz="0" w:space="0" w:color="auto"/>
                                              </w:divBdr>
                                            </w:div>
                                            <w:div w:id="1264849492">
                                              <w:marLeft w:val="750"/>
                                              <w:marRight w:val="0"/>
                                              <w:marTop w:val="0"/>
                                              <w:marBottom w:val="0"/>
                                              <w:divBdr>
                                                <w:top w:val="none" w:sz="0" w:space="0" w:color="auto"/>
                                                <w:left w:val="none" w:sz="0" w:space="0" w:color="auto"/>
                                                <w:bottom w:val="none" w:sz="0" w:space="0" w:color="auto"/>
                                                <w:right w:val="none" w:sz="0" w:space="0" w:color="auto"/>
                                              </w:divBdr>
                                            </w:div>
                                          </w:divsChild>
                                        </w:div>
                                        <w:div w:id="1149051784">
                                          <w:marLeft w:val="300"/>
                                          <w:marRight w:val="0"/>
                                          <w:marTop w:val="75"/>
                                          <w:marBottom w:val="0"/>
                                          <w:divBdr>
                                            <w:top w:val="none" w:sz="0" w:space="0" w:color="auto"/>
                                            <w:left w:val="none" w:sz="0" w:space="0" w:color="auto"/>
                                            <w:bottom w:val="none" w:sz="0" w:space="0" w:color="auto"/>
                                            <w:right w:val="none" w:sz="0" w:space="0" w:color="auto"/>
                                          </w:divBdr>
                                          <w:divsChild>
                                            <w:div w:id="408769774">
                                              <w:marLeft w:val="750"/>
                                              <w:marRight w:val="0"/>
                                              <w:marTop w:val="0"/>
                                              <w:marBottom w:val="0"/>
                                              <w:divBdr>
                                                <w:top w:val="none" w:sz="0" w:space="0" w:color="auto"/>
                                                <w:left w:val="none" w:sz="0" w:space="0" w:color="auto"/>
                                                <w:bottom w:val="none" w:sz="0" w:space="0" w:color="auto"/>
                                                <w:right w:val="none" w:sz="0" w:space="0" w:color="auto"/>
                                              </w:divBdr>
                                            </w:div>
                                            <w:div w:id="2021352496">
                                              <w:marLeft w:val="750"/>
                                              <w:marRight w:val="0"/>
                                              <w:marTop w:val="0"/>
                                              <w:marBottom w:val="0"/>
                                              <w:divBdr>
                                                <w:top w:val="none" w:sz="0" w:space="0" w:color="auto"/>
                                                <w:left w:val="none" w:sz="0" w:space="0" w:color="auto"/>
                                                <w:bottom w:val="none" w:sz="0" w:space="0" w:color="auto"/>
                                                <w:right w:val="none" w:sz="0" w:space="0" w:color="auto"/>
                                              </w:divBdr>
                                            </w:div>
                                          </w:divsChild>
                                        </w:div>
                                        <w:div w:id="1168449797">
                                          <w:marLeft w:val="300"/>
                                          <w:marRight w:val="0"/>
                                          <w:marTop w:val="75"/>
                                          <w:marBottom w:val="0"/>
                                          <w:divBdr>
                                            <w:top w:val="none" w:sz="0" w:space="0" w:color="auto"/>
                                            <w:left w:val="none" w:sz="0" w:space="0" w:color="auto"/>
                                            <w:bottom w:val="none" w:sz="0" w:space="0" w:color="auto"/>
                                            <w:right w:val="none" w:sz="0" w:space="0" w:color="auto"/>
                                          </w:divBdr>
                                        </w:div>
                                        <w:div w:id="1346636608">
                                          <w:marLeft w:val="300"/>
                                          <w:marRight w:val="0"/>
                                          <w:marTop w:val="75"/>
                                          <w:marBottom w:val="0"/>
                                          <w:divBdr>
                                            <w:top w:val="none" w:sz="0" w:space="0" w:color="auto"/>
                                            <w:left w:val="none" w:sz="0" w:space="0" w:color="auto"/>
                                            <w:bottom w:val="none" w:sz="0" w:space="0" w:color="auto"/>
                                            <w:right w:val="none" w:sz="0" w:space="0" w:color="auto"/>
                                          </w:divBdr>
                                          <w:divsChild>
                                            <w:div w:id="187178609">
                                              <w:marLeft w:val="750"/>
                                              <w:marRight w:val="0"/>
                                              <w:marTop w:val="0"/>
                                              <w:marBottom w:val="0"/>
                                              <w:divBdr>
                                                <w:top w:val="none" w:sz="0" w:space="0" w:color="auto"/>
                                                <w:left w:val="none" w:sz="0" w:space="0" w:color="auto"/>
                                                <w:bottom w:val="none" w:sz="0" w:space="0" w:color="auto"/>
                                                <w:right w:val="none" w:sz="0" w:space="0" w:color="auto"/>
                                              </w:divBdr>
                                            </w:div>
                                            <w:div w:id="514001270">
                                              <w:marLeft w:val="750"/>
                                              <w:marRight w:val="0"/>
                                              <w:marTop w:val="0"/>
                                              <w:marBottom w:val="0"/>
                                              <w:divBdr>
                                                <w:top w:val="none" w:sz="0" w:space="0" w:color="auto"/>
                                                <w:left w:val="none" w:sz="0" w:space="0" w:color="auto"/>
                                                <w:bottom w:val="none" w:sz="0" w:space="0" w:color="auto"/>
                                                <w:right w:val="none" w:sz="0" w:space="0" w:color="auto"/>
                                              </w:divBdr>
                                            </w:div>
                                            <w:div w:id="623385410">
                                              <w:marLeft w:val="750"/>
                                              <w:marRight w:val="0"/>
                                              <w:marTop w:val="0"/>
                                              <w:marBottom w:val="0"/>
                                              <w:divBdr>
                                                <w:top w:val="none" w:sz="0" w:space="0" w:color="auto"/>
                                                <w:left w:val="none" w:sz="0" w:space="0" w:color="auto"/>
                                                <w:bottom w:val="none" w:sz="0" w:space="0" w:color="auto"/>
                                                <w:right w:val="none" w:sz="0" w:space="0" w:color="auto"/>
                                              </w:divBdr>
                                            </w:div>
                                            <w:div w:id="1085498699">
                                              <w:marLeft w:val="750"/>
                                              <w:marRight w:val="0"/>
                                              <w:marTop w:val="0"/>
                                              <w:marBottom w:val="0"/>
                                              <w:divBdr>
                                                <w:top w:val="none" w:sz="0" w:space="0" w:color="auto"/>
                                                <w:left w:val="none" w:sz="0" w:space="0" w:color="auto"/>
                                                <w:bottom w:val="none" w:sz="0" w:space="0" w:color="auto"/>
                                                <w:right w:val="none" w:sz="0" w:space="0" w:color="auto"/>
                                              </w:divBdr>
                                            </w:div>
                                            <w:div w:id="1789158658">
                                              <w:marLeft w:val="750"/>
                                              <w:marRight w:val="0"/>
                                              <w:marTop w:val="0"/>
                                              <w:marBottom w:val="0"/>
                                              <w:divBdr>
                                                <w:top w:val="none" w:sz="0" w:space="0" w:color="auto"/>
                                                <w:left w:val="none" w:sz="0" w:space="0" w:color="auto"/>
                                                <w:bottom w:val="none" w:sz="0" w:space="0" w:color="auto"/>
                                                <w:right w:val="none" w:sz="0" w:space="0" w:color="auto"/>
                                              </w:divBdr>
                                            </w:div>
                                          </w:divsChild>
                                        </w:div>
                                        <w:div w:id="1353335253">
                                          <w:marLeft w:val="300"/>
                                          <w:marRight w:val="0"/>
                                          <w:marTop w:val="75"/>
                                          <w:marBottom w:val="0"/>
                                          <w:divBdr>
                                            <w:top w:val="none" w:sz="0" w:space="0" w:color="auto"/>
                                            <w:left w:val="none" w:sz="0" w:space="0" w:color="auto"/>
                                            <w:bottom w:val="none" w:sz="0" w:space="0" w:color="auto"/>
                                            <w:right w:val="none" w:sz="0" w:space="0" w:color="auto"/>
                                          </w:divBdr>
                                          <w:divsChild>
                                            <w:div w:id="364411448">
                                              <w:marLeft w:val="750"/>
                                              <w:marRight w:val="0"/>
                                              <w:marTop w:val="0"/>
                                              <w:marBottom w:val="0"/>
                                              <w:divBdr>
                                                <w:top w:val="none" w:sz="0" w:space="0" w:color="auto"/>
                                                <w:left w:val="none" w:sz="0" w:space="0" w:color="auto"/>
                                                <w:bottom w:val="none" w:sz="0" w:space="0" w:color="auto"/>
                                                <w:right w:val="none" w:sz="0" w:space="0" w:color="auto"/>
                                              </w:divBdr>
                                            </w:div>
                                            <w:div w:id="1059866052">
                                              <w:marLeft w:val="750"/>
                                              <w:marRight w:val="0"/>
                                              <w:marTop w:val="0"/>
                                              <w:marBottom w:val="0"/>
                                              <w:divBdr>
                                                <w:top w:val="none" w:sz="0" w:space="0" w:color="auto"/>
                                                <w:left w:val="none" w:sz="0" w:space="0" w:color="auto"/>
                                                <w:bottom w:val="none" w:sz="0" w:space="0" w:color="auto"/>
                                                <w:right w:val="none" w:sz="0" w:space="0" w:color="auto"/>
                                              </w:divBdr>
                                            </w:div>
                                            <w:div w:id="2076783256">
                                              <w:marLeft w:val="750"/>
                                              <w:marRight w:val="0"/>
                                              <w:marTop w:val="0"/>
                                              <w:marBottom w:val="0"/>
                                              <w:divBdr>
                                                <w:top w:val="none" w:sz="0" w:space="0" w:color="auto"/>
                                                <w:left w:val="none" w:sz="0" w:space="0" w:color="auto"/>
                                                <w:bottom w:val="none" w:sz="0" w:space="0" w:color="auto"/>
                                                <w:right w:val="none" w:sz="0" w:space="0" w:color="auto"/>
                                              </w:divBdr>
                                            </w:div>
                                          </w:divsChild>
                                        </w:div>
                                        <w:div w:id="1363281145">
                                          <w:marLeft w:val="300"/>
                                          <w:marRight w:val="0"/>
                                          <w:marTop w:val="75"/>
                                          <w:marBottom w:val="0"/>
                                          <w:divBdr>
                                            <w:top w:val="none" w:sz="0" w:space="0" w:color="auto"/>
                                            <w:left w:val="none" w:sz="0" w:space="0" w:color="auto"/>
                                            <w:bottom w:val="none" w:sz="0" w:space="0" w:color="auto"/>
                                            <w:right w:val="none" w:sz="0" w:space="0" w:color="auto"/>
                                          </w:divBdr>
                                          <w:divsChild>
                                            <w:div w:id="508643138">
                                              <w:marLeft w:val="750"/>
                                              <w:marRight w:val="0"/>
                                              <w:marTop w:val="0"/>
                                              <w:marBottom w:val="0"/>
                                              <w:divBdr>
                                                <w:top w:val="none" w:sz="0" w:space="0" w:color="auto"/>
                                                <w:left w:val="none" w:sz="0" w:space="0" w:color="auto"/>
                                                <w:bottom w:val="none" w:sz="0" w:space="0" w:color="auto"/>
                                                <w:right w:val="none" w:sz="0" w:space="0" w:color="auto"/>
                                              </w:divBdr>
                                            </w:div>
                                          </w:divsChild>
                                        </w:div>
                                        <w:div w:id="1397126783">
                                          <w:marLeft w:val="300"/>
                                          <w:marRight w:val="0"/>
                                          <w:marTop w:val="75"/>
                                          <w:marBottom w:val="0"/>
                                          <w:divBdr>
                                            <w:top w:val="none" w:sz="0" w:space="0" w:color="auto"/>
                                            <w:left w:val="none" w:sz="0" w:space="0" w:color="auto"/>
                                            <w:bottom w:val="none" w:sz="0" w:space="0" w:color="auto"/>
                                            <w:right w:val="none" w:sz="0" w:space="0" w:color="auto"/>
                                          </w:divBdr>
                                          <w:divsChild>
                                            <w:div w:id="625963568">
                                              <w:marLeft w:val="750"/>
                                              <w:marRight w:val="0"/>
                                              <w:marTop w:val="0"/>
                                              <w:marBottom w:val="0"/>
                                              <w:divBdr>
                                                <w:top w:val="none" w:sz="0" w:space="0" w:color="auto"/>
                                                <w:left w:val="none" w:sz="0" w:space="0" w:color="auto"/>
                                                <w:bottom w:val="none" w:sz="0" w:space="0" w:color="auto"/>
                                                <w:right w:val="none" w:sz="0" w:space="0" w:color="auto"/>
                                              </w:divBdr>
                                            </w:div>
                                            <w:div w:id="1579903428">
                                              <w:marLeft w:val="750"/>
                                              <w:marRight w:val="0"/>
                                              <w:marTop w:val="0"/>
                                              <w:marBottom w:val="0"/>
                                              <w:divBdr>
                                                <w:top w:val="none" w:sz="0" w:space="0" w:color="auto"/>
                                                <w:left w:val="none" w:sz="0" w:space="0" w:color="auto"/>
                                                <w:bottom w:val="none" w:sz="0" w:space="0" w:color="auto"/>
                                                <w:right w:val="none" w:sz="0" w:space="0" w:color="auto"/>
                                              </w:divBdr>
                                            </w:div>
                                          </w:divsChild>
                                        </w:div>
                                        <w:div w:id="1458259210">
                                          <w:marLeft w:val="300"/>
                                          <w:marRight w:val="0"/>
                                          <w:marTop w:val="75"/>
                                          <w:marBottom w:val="0"/>
                                          <w:divBdr>
                                            <w:top w:val="none" w:sz="0" w:space="0" w:color="auto"/>
                                            <w:left w:val="none" w:sz="0" w:space="0" w:color="auto"/>
                                            <w:bottom w:val="none" w:sz="0" w:space="0" w:color="auto"/>
                                            <w:right w:val="none" w:sz="0" w:space="0" w:color="auto"/>
                                          </w:divBdr>
                                        </w:div>
                                        <w:div w:id="1464497633">
                                          <w:marLeft w:val="300"/>
                                          <w:marRight w:val="0"/>
                                          <w:marTop w:val="75"/>
                                          <w:marBottom w:val="0"/>
                                          <w:divBdr>
                                            <w:top w:val="none" w:sz="0" w:space="0" w:color="auto"/>
                                            <w:left w:val="none" w:sz="0" w:space="0" w:color="auto"/>
                                            <w:bottom w:val="none" w:sz="0" w:space="0" w:color="auto"/>
                                            <w:right w:val="none" w:sz="0" w:space="0" w:color="auto"/>
                                          </w:divBdr>
                                          <w:divsChild>
                                            <w:div w:id="291209182">
                                              <w:marLeft w:val="750"/>
                                              <w:marRight w:val="0"/>
                                              <w:marTop w:val="0"/>
                                              <w:marBottom w:val="0"/>
                                              <w:divBdr>
                                                <w:top w:val="none" w:sz="0" w:space="0" w:color="auto"/>
                                                <w:left w:val="none" w:sz="0" w:space="0" w:color="auto"/>
                                                <w:bottom w:val="none" w:sz="0" w:space="0" w:color="auto"/>
                                                <w:right w:val="none" w:sz="0" w:space="0" w:color="auto"/>
                                              </w:divBdr>
                                            </w:div>
                                            <w:div w:id="461464241">
                                              <w:marLeft w:val="750"/>
                                              <w:marRight w:val="0"/>
                                              <w:marTop w:val="0"/>
                                              <w:marBottom w:val="0"/>
                                              <w:divBdr>
                                                <w:top w:val="none" w:sz="0" w:space="0" w:color="auto"/>
                                                <w:left w:val="none" w:sz="0" w:space="0" w:color="auto"/>
                                                <w:bottom w:val="none" w:sz="0" w:space="0" w:color="auto"/>
                                                <w:right w:val="none" w:sz="0" w:space="0" w:color="auto"/>
                                              </w:divBdr>
                                            </w:div>
                                            <w:div w:id="1274484309">
                                              <w:marLeft w:val="750"/>
                                              <w:marRight w:val="0"/>
                                              <w:marTop w:val="0"/>
                                              <w:marBottom w:val="0"/>
                                              <w:divBdr>
                                                <w:top w:val="none" w:sz="0" w:space="0" w:color="auto"/>
                                                <w:left w:val="none" w:sz="0" w:space="0" w:color="auto"/>
                                                <w:bottom w:val="none" w:sz="0" w:space="0" w:color="auto"/>
                                                <w:right w:val="none" w:sz="0" w:space="0" w:color="auto"/>
                                              </w:divBdr>
                                            </w:div>
                                            <w:div w:id="1853840477">
                                              <w:marLeft w:val="750"/>
                                              <w:marRight w:val="0"/>
                                              <w:marTop w:val="0"/>
                                              <w:marBottom w:val="0"/>
                                              <w:divBdr>
                                                <w:top w:val="none" w:sz="0" w:space="0" w:color="auto"/>
                                                <w:left w:val="none" w:sz="0" w:space="0" w:color="auto"/>
                                                <w:bottom w:val="none" w:sz="0" w:space="0" w:color="auto"/>
                                                <w:right w:val="none" w:sz="0" w:space="0" w:color="auto"/>
                                              </w:divBdr>
                                            </w:div>
                                          </w:divsChild>
                                        </w:div>
                                        <w:div w:id="1487235605">
                                          <w:marLeft w:val="300"/>
                                          <w:marRight w:val="0"/>
                                          <w:marTop w:val="75"/>
                                          <w:marBottom w:val="0"/>
                                          <w:divBdr>
                                            <w:top w:val="none" w:sz="0" w:space="0" w:color="auto"/>
                                            <w:left w:val="none" w:sz="0" w:space="0" w:color="auto"/>
                                            <w:bottom w:val="none" w:sz="0" w:space="0" w:color="auto"/>
                                            <w:right w:val="none" w:sz="0" w:space="0" w:color="auto"/>
                                          </w:divBdr>
                                          <w:divsChild>
                                            <w:div w:id="526790919">
                                              <w:marLeft w:val="750"/>
                                              <w:marRight w:val="0"/>
                                              <w:marTop w:val="0"/>
                                              <w:marBottom w:val="0"/>
                                              <w:divBdr>
                                                <w:top w:val="none" w:sz="0" w:space="0" w:color="auto"/>
                                                <w:left w:val="none" w:sz="0" w:space="0" w:color="auto"/>
                                                <w:bottom w:val="none" w:sz="0" w:space="0" w:color="auto"/>
                                                <w:right w:val="none" w:sz="0" w:space="0" w:color="auto"/>
                                              </w:divBdr>
                                            </w:div>
                                            <w:div w:id="2147039145">
                                              <w:marLeft w:val="750"/>
                                              <w:marRight w:val="0"/>
                                              <w:marTop w:val="0"/>
                                              <w:marBottom w:val="0"/>
                                              <w:divBdr>
                                                <w:top w:val="none" w:sz="0" w:space="0" w:color="auto"/>
                                                <w:left w:val="none" w:sz="0" w:space="0" w:color="auto"/>
                                                <w:bottom w:val="none" w:sz="0" w:space="0" w:color="auto"/>
                                                <w:right w:val="none" w:sz="0" w:space="0" w:color="auto"/>
                                              </w:divBdr>
                                            </w:div>
                                          </w:divsChild>
                                        </w:div>
                                        <w:div w:id="1526091203">
                                          <w:marLeft w:val="300"/>
                                          <w:marRight w:val="0"/>
                                          <w:marTop w:val="75"/>
                                          <w:marBottom w:val="0"/>
                                          <w:divBdr>
                                            <w:top w:val="none" w:sz="0" w:space="0" w:color="auto"/>
                                            <w:left w:val="none" w:sz="0" w:space="0" w:color="auto"/>
                                            <w:bottom w:val="none" w:sz="0" w:space="0" w:color="auto"/>
                                            <w:right w:val="none" w:sz="0" w:space="0" w:color="auto"/>
                                          </w:divBdr>
                                          <w:divsChild>
                                            <w:div w:id="1251692765">
                                              <w:marLeft w:val="750"/>
                                              <w:marRight w:val="0"/>
                                              <w:marTop w:val="0"/>
                                              <w:marBottom w:val="0"/>
                                              <w:divBdr>
                                                <w:top w:val="none" w:sz="0" w:space="0" w:color="auto"/>
                                                <w:left w:val="none" w:sz="0" w:space="0" w:color="auto"/>
                                                <w:bottom w:val="none" w:sz="0" w:space="0" w:color="auto"/>
                                                <w:right w:val="none" w:sz="0" w:space="0" w:color="auto"/>
                                              </w:divBdr>
                                            </w:div>
                                          </w:divsChild>
                                        </w:div>
                                        <w:div w:id="1614021863">
                                          <w:marLeft w:val="300"/>
                                          <w:marRight w:val="0"/>
                                          <w:marTop w:val="75"/>
                                          <w:marBottom w:val="0"/>
                                          <w:divBdr>
                                            <w:top w:val="none" w:sz="0" w:space="0" w:color="auto"/>
                                            <w:left w:val="none" w:sz="0" w:space="0" w:color="auto"/>
                                            <w:bottom w:val="none" w:sz="0" w:space="0" w:color="auto"/>
                                            <w:right w:val="none" w:sz="0" w:space="0" w:color="auto"/>
                                          </w:divBdr>
                                          <w:divsChild>
                                            <w:div w:id="597910954">
                                              <w:marLeft w:val="750"/>
                                              <w:marRight w:val="0"/>
                                              <w:marTop w:val="0"/>
                                              <w:marBottom w:val="0"/>
                                              <w:divBdr>
                                                <w:top w:val="none" w:sz="0" w:space="0" w:color="auto"/>
                                                <w:left w:val="none" w:sz="0" w:space="0" w:color="auto"/>
                                                <w:bottom w:val="none" w:sz="0" w:space="0" w:color="auto"/>
                                                <w:right w:val="none" w:sz="0" w:space="0" w:color="auto"/>
                                              </w:divBdr>
                                            </w:div>
                                            <w:div w:id="1491018472">
                                              <w:marLeft w:val="750"/>
                                              <w:marRight w:val="0"/>
                                              <w:marTop w:val="0"/>
                                              <w:marBottom w:val="0"/>
                                              <w:divBdr>
                                                <w:top w:val="none" w:sz="0" w:space="0" w:color="auto"/>
                                                <w:left w:val="none" w:sz="0" w:space="0" w:color="auto"/>
                                                <w:bottom w:val="none" w:sz="0" w:space="0" w:color="auto"/>
                                                <w:right w:val="none" w:sz="0" w:space="0" w:color="auto"/>
                                              </w:divBdr>
                                            </w:div>
                                          </w:divsChild>
                                        </w:div>
                                        <w:div w:id="1644314994">
                                          <w:marLeft w:val="300"/>
                                          <w:marRight w:val="0"/>
                                          <w:marTop w:val="75"/>
                                          <w:marBottom w:val="0"/>
                                          <w:divBdr>
                                            <w:top w:val="none" w:sz="0" w:space="0" w:color="auto"/>
                                            <w:left w:val="none" w:sz="0" w:space="0" w:color="auto"/>
                                            <w:bottom w:val="none" w:sz="0" w:space="0" w:color="auto"/>
                                            <w:right w:val="none" w:sz="0" w:space="0" w:color="auto"/>
                                          </w:divBdr>
                                          <w:divsChild>
                                            <w:div w:id="4093572">
                                              <w:marLeft w:val="750"/>
                                              <w:marRight w:val="0"/>
                                              <w:marTop w:val="0"/>
                                              <w:marBottom w:val="0"/>
                                              <w:divBdr>
                                                <w:top w:val="none" w:sz="0" w:space="0" w:color="auto"/>
                                                <w:left w:val="none" w:sz="0" w:space="0" w:color="auto"/>
                                                <w:bottom w:val="none" w:sz="0" w:space="0" w:color="auto"/>
                                                <w:right w:val="none" w:sz="0" w:space="0" w:color="auto"/>
                                              </w:divBdr>
                                            </w:div>
                                            <w:div w:id="209652125">
                                              <w:marLeft w:val="750"/>
                                              <w:marRight w:val="0"/>
                                              <w:marTop w:val="0"/>
                                              <w:marBottom w:val="0"/>
                                              <w:divBdr>
                                                <w:top w:val="none" w:sz="0" w:space="0" w:color="auto"/>
                                                <w:left w:val="none" w:sz="0" w:space="0" w:color="auto"/>
                                                <w:bottom w:val="none" w:sz="0" w:space="0" w:color="auto"/>
                                                <w:right w:val="none" w:sz="0" w:space="0" w:color="auto"/>
                                              </w:divBdr>
                                            </w:div>
                                            <w:div w:id="1546790578">
                                              <w:marLeft w:val="750"/>
                                              <w:marRight w:val="0"/>
                                              <w:marTop w:val="0"/>
                                              <w:marBottom w:val="0"/>
                                              <w:divBdr>
                                                <w:top w:val="none" w:sz="0" w:space="0" w:color="auto"/>
                                                <w:left w:val="none" w:sz="0" w:space="0" w:color="auto"/>
                                                <w:bottom w:val="none" w:sz="0" w:space="0" w:color="auto"/>
                                                <w:right w:val="none" w:sz="0" w:space="0" w:color="auto"/>
                                              </w:divBdr>
                                            </w:div>
                                          </w:divsChild>
                                        </w:div>
                                        <w:div w:id="1698193372">
                                          <w:marLeft w:val="300"/>
                                          <w:marRight w:val="0"/>
                                          <w:marTop w:val="75"/>
                                          <w:marBottom w:val="0"/>
                                          <w:divBdr>
                                            <w:top w:val="none" w:sz="0" w:space="0" w:color="auto"/>
                                            <w:left w:val="none" w:sz="0" w:space="0" w:color="auto"/>
                                            <w:bottom w:val="none" w:sz="0" w:space="0" w:color="auto"/>
                                            <w:right w:val="none" w:sz="0" w:space="0" w:color="auto"/>
                                          </w:divBdr>
                                          <w:divsChild>
                                            <w:div w:id="1753548780">
                                              <w:marLeft w:val="750"/>
                                              <w:marRight w:val="0"/>
                                              <w:marTop w:val="0"/>
                                              <w:marBottom w:val="0"/>
                                              <w:divBdr>
                                                <w:top w:val="none" w:sz="0" w:space="0" w:color="auto"/>
                                                <w:left w:val="none" w:sz="0" w:space="0" w:color="auto"/>
                                                <w:bottom w:val="none" w:sz="0" w:space="0" w:color="auto"/>
                                                <w:right w:val="none" w:sz="0" w:space="0" w:color="auto"/>
                                              </w:divBdr>
                                            </w:div>
                                          </w:divsChild>
                                        </w:div>
                                        <w:div w:id="1729913283">
                                          <w:marLeft w:val="300"/>
                                          <w:marRight w:val="0"/>
                                          <w:marTop w:val="75"/>
                                          <w:marBottom w:val="0"/>
                                          <w:divBdr>
                                            <w:top w:val="none" w:sz="0" w:space="0" w:color="auto"/>
                                            <w:left w:val="none" w:sz="0" w:space="0" w:color="auto"/>
                                            <w:bottom w:val="none" w:sz="0" w:space="0" w:color="auto"/>
                                            <w:right w:val="none" w:sz="0" w:space="0" w:color="auto"/>
                                          </w:divBdr>
                                        </w:div>
                                        <w:div w:id="1734083891">
                                          <w:marLeft w:val="300"/>
                                          <w:marRight w:val="0"/>
                                          <w:marTop w:val="75"/>
                                          <w:marBottom w:val="0"/>
                                          <w:divBdr>
                                            <w:top w:val="none" w:sz="0" w:space="0" w:color="auto"/>
                                            <w:left w:val="none" w:sz="0" w:space="0" w:color="auto"/>
                                            <w:bottom w:val="none" w:sz="0" w:space="0" w:color="auto"/>
                                            <w:right w:val="none" w:sz="0" w:space="0" w:color="auto"/>
                                          </w:divBdr>
                                          <w:divsChild>
                                            <w:div w:id="1664359762">
                                              <w:marLeft w:val="750"/>
                                              <w:marRight w:val="0"/>
                                              <w:marTop w:val="0"/>
                                              <w:marBottom w:val="0"/>
                                              <w:divBdr>
                                                <w:top w:val="none" w:sz="0" w:space="0" w:color="auto"/>
                                                <w:left w:val="none" w:sz="0" w:space="0" w:color="auto"/>
                                                <w:bottom w:val="none" w:sz="0" w:space="0" w:color="auto"/>
                                                <w:right w:val="none" w:sz="0" w:space="0" w:color="auto"/>
                                              </w:divBdr>
                                            </w:div>
                                          </w:divsChild>
                                        </w:div>
                                        <w:div w:id="1779523060">
                                          <w:marLeft w:val="300"/>
                                          <w:marRight w:val="0"/>
                                          <w:marTop w:val="75"/>
                                          <w:marBottom w:val="0"/>
                                          <w:divBdr>
                                            <w:top w:val="none" w:sz="0" w:space="0" w:color="auto"/>
                                            <w:left w:val="none" w:sz="0" w:space="0" w:color="auto"/>
                                            <w:bottom w:val="none" w:sz="0" w:space="0" w:color="auto"/>
                                            <w:right w:val="none" w:sz="0" w:space="0" w:color="auto"/>
                                          </w:divBdr>
                                          <w:divsChild>
                                            <w:div w:id="512305257">
                                              <w:marLeft w:val="750"/>
                                              <w:marRight w:val="0"/>
                                              <w:marTop w:val="0"/>
                                              <w:marBottom w:val="0"/>
                                              <w:divBdr>
                                                <w:top w:val="none" w:sz="0" w:space="0" w:color="auto"/>
                                                <w:left w:val="none" w:sz="0" w:space="0" w:color="auto"/>
                                                <w:bottom w:val="none" w:sz="0" w:space="0" w:color="auto"/>
                                                <w:right w:val="none" w:sz="0" w:space="0" w:color="auto"/>
                                              </w:divBdr>
                                            </w:div>
                                          </w:divsChild>
                                        </w:div>
                                        <w:div w:id="1796217795">
                                          <w:marLeft w:val="300"/>
                                          <w:marRight w:val="0"/>
                                          <w:marTop w:val="75"/>
                                          <w:marBottom w:val="0"/>
                                          <w:divBdr>
                                            <w:top w:val="none" w:sz="0" w:space="0" w:color="auto"/>
                                            <w:left w:val="none" w:sz="0" w:space="0" w:color="auto"/>
                                            <w:bottom w:val="none" w:sz="0" w:space="0" w:color="auto"/>
                                            <w:right w:val="none" w:sz="0" w:space="0" w:color="auto"/>
                                          </w:divBdr>
                                          <w:divsChild>
                                            <w:div w:id="1338776637">
                                              <w:marLeft w:val="750"/>
                                              <w:marRight w:val="0"/>
                                              <w:marTop w:val="0"/>
                                              <w:marBottom w:val="0"/>
                                              <w:divBdr>
                                                <w:top w:val="none" w:sz="0" w:space="0" w:color="auto"/>
                                                <w:left w:val="none" w:sz="0" w:space="0" w:color="auto"/>
                                                <w:bottom w:val="none" w:sz="0" w:space="0" w:color="auto"/>
                                                <w:right w:val="none" w:sz="0" w:space="0" w:color="auto"/>
                                              </w:divBdr>
                                            </w:div>
                                          </w:divsChild>
                                        </w:div>
                                        <w:div w:id="1833250602">
                                          <w:marLeft w:val="300"/>
                                          <w:marRight w:val="0"/>
                                          <w:marTop w:val="75"/>
                                          <w:marBottom w:val="0"/>
                                          <w:divBdr>
                                            <w:top w:val="none" w:sz="0" w:space="0" w:color="auto"/>
                                            <w:left w:val="none" w:sz="0" w:space="0" w:color="auto"/>
                                            <w:bottom w:val="none" w:sz="0" w:space="0" w:color="auto"/>
                                            <w:right w:val="none" w:sz="0" w:space="0" w:color="auto"/>
                                          </w:divBdr>
                                          <w:divsChild>
                                            <w:div w:id="310982786">
                                              <w:marLeft w:val="750"/>
                                              <w:marRight w:val="0"/>
                                              <w:marTop w:val="0"/>
                                              <w:marBottom w:val="0"/>
                                              <w:divBdr>
                                                <w:top w:val="none" w:sz="0" w:space="0" w:color="auto"/>
                                                <w:left w:val="none" w:sz="0" w:space="0" w:color="auto"/>
                                                <w:bottom w:val="none" w:sz="0" w:space="0" w:color="auto"/>
                                                <w:right w:val="none" w:sz="0" w:space="0" w:color="auto"/>
                                              </w:divBdr>
                                            </w:div>
                                            <w:div w:id="1893880347">
                                              <w:marLeft w:val="750"/>
                                              <w:marRight w:val="0"/>
                                              <w:marTop w:val="0"/>
                                              <w:marBottom w:val="0"/>
                                              <w:divBdr>
                                                <w:top w:val="none" w:sz="0" w:space="0" w:color="auto"/>
                                                <w:left w:val="none" w:sz="0" w:space="0" w:color="auto"/>
                                                <w:bottom w:val="none" w:sz="0" w:space="0" w:color="auto"/>
                                                <w:right w:val="none" w:sz="0" w:space="0" w:color="auto"/>
                                              </w:divBdr>
                                            </w:div>
                                          </w:divsChild>
                                        </w:div>
                                        <w:div w:id="1859152932">
                                          <w:marLeft w:val="300"/>
                                          <w:marRight w:val="0"/>
                                          <w:marTop w:val="75"/>
                                          <w:marBottom w:val="0"/>
                                          <w:divBdr>
                                            <w:top w:val="none" w:sz="0" w:space="0" w:color="auto"/>
                                            <w:left w:val="none" w:sz="0" w:space="0" w:color="auto"/>
                                            <w:bottom w:val="none" w:sz="0" w:space="0" w:color="auto"/>
                                            <w:right w:val="none" w:sz="0" w:space="0" w:color="auto"/>
                                          </w:divBdr>
                                          <w:divsChild>
                                            <w:div w:id="311956617">
                                              <w:marLeft w:val="750"/>
                                              <w:marRight w:val="0"/>
                                              <w:marTop w:val="0"/>
                                              <w:marBottom w:val="0"/>
                                              <w:divBdr>
                                                <w:top w:val="none" w:sz="0" w:space="0" w:color="auto"/>
                                                <w:left w:val="none" w:sz="0" w:space="0" w:color="auto"/>
                                                <w:bottom w:val="none" w:sz="0" w:space="0" w:color="auto"/>
                                                <w:right w:val="none" w:sz="0" w:space="0" w:color="auto"/>
                                              </w:divBdr>
                                            </w:div>
                                            <w:div w:id="842672454">
                                              <w:marLeft w:val="750"/>
                                              <w:marRight w:val="0"/>
                                              <w:marTop w:val="0"/>
                                              <w:marBottom w:val="0"/>
                                              <w:divBdr>
                                                <w:top w:val="none" w:sz="0" w:space="0" w:color="auto"/>
                                                <w:left w:val="none" w:sz="0" w:space="0" w:color="auto"/>
                                                <w:bottom w:val="none" w:sz="0" w:space="0" w:color="auto"/>
                                                <w:right w:val="none" w:sz="0" w:space="0" w:color="auto"/>
                                              </w:divBdr>
                                            </w:div>
                                            <w:div w:id="1611015102">
                                              <w:marLeft w:val="750"/>
                                              <w:marRight w:val="0"/>
                                              <w:marTop w:val="0"/>
                                              <w:marBottom w:val="0"/>
                                              <w:divBdr>
                                                <w:top w:val="none" w:sz="0" w:space="0" w:color="auto"/>
                                                <w:left w:val="none" w:sz="0" w:space="0" w:color="auto"/>
                                                <w:bottom w:val="none" w:sz="0" w:space="0" w:color="auto"/>
                                                <w:right w:val="none" w:sz="0" w:space="0" w:color="auto"/>
                                              </w:divBdr>
                                            </w:div>
                                          </w:divsChild>
                                        </w:div>
                                        <w:div w:id="1861435477">
                                          <w:marLeft w:val="300"/>
                                          <w:marRight w:val="0"/>
                                          <w:marTop w:val="75"/>
                                          <w:marBottom w:val="0"/>
                                          <w:divBdr>
                                            <w:top w:val="none" w:sz="0" w:space="0" w:color="auto"/>
                                            <w:left w:val="none" w:sz="0" w:space="0" w:color="auto"/>
                                            <w:bottom w:val="none" w:sz="0" w:space="0" w:color="auto"/>
                                            <w:right w:val="none" w:sz="0" w:space="0" w:color="auto"/>
                                          </w:divBdr>
                                          <w:divsChild>
                                            <w:div w:id="315187945">
                                              <w:marLeft w:val="750"/>
                                              <w:marRight w:val="0"/>
                                              <w:marTop w:val="0"/>
                                              <w:marBottom w:val="0"/>
                                              <w:divBdr>
                                                <w:top w:val="none" w:sz="0" w:space="0" w:color="auto"/>
                                                <w:left w:val="none" w:sz="0" w:space="0" w:color="auto"/>
                                                <w:bottom w:val="none" w:sz="0" w:space="0" w:color="auto"/>
                                                <w:right w:val="none" w:sz="0" w:space="0" w:color="auto"/>
                                              </w:divBdr>
                                            </w:div>
                                            <w:div w:id="705133206">
                                              <w:marLeft w:val="750"/>
                                              <w:marRight w:val="0"/>
                                              <w:marTop w:val="0"/>
                                              <w:marBottom w:val="0"/>
                                              <w:divBdr>
                                                <w:top w:val="none" w:sz="0" w:space="0" w:color="auto"/>
                                                <w:left w:val="none" w:sz="0" w:space="0" w:color="auto"/>
                                                <w:bottom w:val="none" w:sz="0" w:space="0" w:color="auto"/>
                                                <w:right w:val="none" w:sz="0" w:space="0" w:color="auto"/>
                                              </w:divBdr>
                                            </w:div>
                                            <w:div w:id="944075111">
                                              <w:marLeft w:val="750"/>
                                              <w:marRight w:val="0"/>
                                              <w:marTop w:val="0"/>
                                              <w:marBottom w:val="0"/>
                                              <w:divBdr>
                                                <w:top w:val="none" w:sz="0" w:space="0" w:color="auto"/>
                                                <w:left w:val="none" w:sz="0" w:space="0" w:color="auto"/>
                                                <w:bottom w:val="none" w:sz="0" w:space="0" w:color="auto"/>
                                                <w:right w:val="none" w:sz="0" w:space="0" w:color="auto"/>
                                              </w:divBdr>
                                            </w:div>
                                            <w:div w:id="1910964757">
                                              <w:marLeft w:val="750"/>
                                              <w:marRight w:val="0"/>
                                              <w:marTop w:val="0"/>
                                              <w:marBottom w:val="0"/>
                                              <w:divBdr>
                                                <w:top w:val="none" w:sz="0" w:space="0" w:color="auto"/>
                                                <w:left w:val="none" w:sz="0" w:space="0" w:color="auto"/>
                                                <w:bottom w:val="none" w:sz="0" w:space="0" w:color="auto"/>
                                                <w:right w:val="none" w:sz="0" w:space="0" w:color="auto"/>
                                              </w:divBdr>
                                            </w:div>
                                          </w:divsChild>
                                        </w:div>
                                        <w:div w:id="1870295924">
                                          <w:marLeft w:val="300"/>
                                          <w:marRight w:val="0"/>
                                          <w:marTop w:val="75"/>
                                          <w:marBottom w:val="0"/>
                                          <w:divBdr>
                                            <w:top w:val="none" w:sz="0" w:space="0" w:color="auto"/>
                                            <w:left w:val="none" w:sz="0" w:space="0" w:color="auto"/>
                                            <w:bottom w:val="none" w:sz="0" w:space="0" w:color="auto"/>
                                            <w:right w:val="none" w:sz="0" w:space="0" w:color="auto"/>
                                          </w:divBdr>
                                          <w:divsChild>
                                            <w:div w:id="551540">
                                              <w:marLeft w:val="750"/>
                                              <w:marRight w:val="0"/>
                                              <w:marTop w:val="0"/>
                                              <w:marBottom w:val="0"/>
                                              <w:divBdr>
                                                <w:top w:val="none" w:sz="0" w:space="0" w:color="auto"/>
                                                <w:left w:val="none" w:sz="0" w:space="0" w:color="auto"/>
                                                <w:bottom w:val="none" w:sz="0" w:space="0" w:color="auto"/>
                                                <w:right w:val="none" w:sz="0" w:space="0" w:color="auto"/>
                                              </w:divBdr>
                                            </w:div>
                                            <w:div w:id="806093854">
                                              <w:marLeft w:val="750"/>
                                              <w:marRight w:val="0"/>
                                              <w:marTop w:val="0"/>
                                              <w:marBottom w:val="0"/>
                                              <w:divBdr>
                                                <w:top w:val="none" w:sz="0" w:space="0" w:color="auto"/>
                                                <w:left w:val="none" w:sz="0" w:space="0" w:color="auto"/>
                                                <w:bottom w:val="none" w:sz="0" w:space="0" w:color="auto"/>
                                                <w:right w:val="none" w:sz="0" w:space="0" w:color="auto"/>
                                              </w:divBdr>
                                            </w:div>
                                            <w:div w:id="2144420546">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374264">
                                  <w:marLeft w:val="0"/>
                                  <w:marRight w:val="0"/>
                                  <w:marTop w:val="0"/>
                                  <w:marBottom w:val="0"/>
                                  <w:divBdr>
                                    <w:top w:val="none" w:sz="0" w:space="0" w:color="auto"/>
                                    <w:left w:val="none" w:sz="0" w:space="0" w:color="auto"/>
                                    <w:bottom w:val="single" w:sz="12" w:space="0" w:color="000033"/>
                                    <w:right w:val="none" w:sz="0" w:space="0" w:color="auto"/>
                                  </w:divBdr>
                                </w:div>
                              </w:divsChild>
                            </w:div>
                          </w:divsChild>
                        </w:div>
                      </w:divsChild>
                    </w:div>
                  </w:divsChild>
                </w:div>
                <w:div w:id="1620986575">
                  <w:marLeft w:val="0"/>
                  <w:marRight w:val="0"/>
                  <w:marTop w:val="0"/>
                  <w:marBottom w:val="0"/>
                  <w:divBdr>
                    <w:top w:val="none" w:sz="0" w:space="0" w:color="auto"/>
                    <w:left w:val="none" w:sz="0" w:space="0" w:color="auto"/>
                    <w:bottom w:val="none" w:sz="0" w:space="0" w:color="auto"/>
                    <w:right w:val="none" w:sz="0" w:space="0" w:color="auto"/>
                  </w:divBdr>
                </w:div>
              </w:divsChild>
            </w:div>
            <w:div w:id="2068410658">
              <w:marLeft w:val="0"/>
              <w:marRight w:val="0"/>
              <w:marTop w:val="0"/>
              <w:marBottom w:val="0"/>
              <w:divBdr>
                <w:top w:val="none" w:sz="0" w:space="0" w:color="auto"/>
                <w:left w:val="none" w:sz="0" w:space="0" w:color="auto"/>
                <w:bottom w:val="none" w:sz="0" w:space="0" w:color="auto"/>
                <w:right w:val="none" w:sz="0" w:space="0" w:color="auto"/>
              </w:divBdr>
              <w:divsChild>
                <w:div w:id="526673894">
                  <w:marLeft w:val="0"/>
                  <w:marRight w:val="0"/>
                  <w:marTop w:val="0"/>
                  <w:marBottom w:val="0"/>
                  <w:divBdr>
                    <w:top w:val="none" w:sz="0" w:space="0" w:color="auto"/>
                    <w:left w:val="single" w:sz="18" w:space="11" w:color="FFFFFF"/>
                    <w:bottom w:val="none" w:sz="0" w:space="0" w:color="auto"/>
                    <w:right w:val="none" w:sz="0" w:space="11" w:color="auto"/>
                  </w:divBdr>
                </w:div>
                <w:div w:id="1016617049">
                  <w:marLeft w:val="0"/>
                  <w:marRight w:val="0"/>
                  <w:marTop w:val="0"/>
                  <w:marBottom w:val="0"/>
                  <w:divBdr>
                    <w:top w:val="none" w:sz="0" w:space="0" w:color="auto"/>
                    <w:left w:val="none" w:sz="0" w:space="0" w:color="auto"/>
                    <w:bottom w:val="none" w:sz="0" w:space="0" w:color="auto"/>
                    <w:right w:val="none" w:sz="0" w:space="0" w:color="auto"/>
                  </w:divBdr>
                </w:div>
                <w:div w:id="1466704512">
                  <w:marLeft w:val="75"/>
                  <w:marRight w:val="135"/>
                  <w:marTop w:val="1740"/>
                  <w:marBottom w:val="0"/>
                  <w:divBdr>
                    <w:top w:val="none" w:sz="0" w:space="0" w:color="auto"/>
                    <w:left w:val="none" w:sz="0" w:space="0" w:color="auto"/>
                    <w:bottom w:val="none" w:sz="0" w:space="0" w:color="auto"/>
                    <w:right w:val="none" w:sz="0" w:space="0" w:color="auto"/>
                  </w:divBdr>
                </w:div>
                <w:div w:id="1903907641">
                  <w:marLeft w:val="0"/>
                  <w:marRight w:val="0"/>
                  <w:marTop w:val="0"/>
                  <w:marBottom w:val="0"/>
                  <w:divBdr>
                    <w:top w:val="none" w:sz="0" w:space="0" w:color="auto"/>
                    <w:left w:val="none" w:sz="0" w:space="0" w:color="auto"/>
                    <w:bottom w:val="none" w:sz="0" w:space="0" w:color="auto"/>
                    <w:right w:val="none" w:sz="0" w:space="0" w:color="auto"/>
                  </w:divBdr>
                </w:div>
                <w:div w:id="1966767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2058275">
      <w:bodyDiv w:val="1"/>
      <w:marLeft w:val="0"/>
      <w:marRight w:val="0"/>
      <w:marTop w:val="0"/>
      <w:marBottom w:val="0"/>
      <w:divBdr>
        <w:top w:val="none" w:sz="0" w:space="0" w:color="auto"/>
        <w:left w:val="none" w:sz="0" w:space="0" w:color="auto"/>
        <w:bottom w:val="none" w:sz="0" w:space="0" w:color="auto"/>
        <w:right w:val="none" w:sz="0" w:space="0" w:color="auto"/>
      </w:divBdr>
    </w:div>
    <w:div w:id="2069450176">
      <w:bodyDiv w:val="1"/>
      <w:marLeft w:val="0"/>
      <w:marRight w:val="0"/>
      <w:marTop w:val="0"/>
      <w:marBottom w:val="0"/>
      <w:divBdr>
        <w:top w:val="none" w:sz="0" w:space="0" w:color="auto"/>
        <w:left w:val="none" w:sz="0" w:space="0" w:color="auto"/>
        <w:bottom w:val="none" w:sz="0" w:space="0" w:color="auto"/>
        <w:right w:val="none" w:sz="0" w:space="0" w:color="auto"/>
      </w:divBdr>
      <w:divsChild>
        <w:div w:id="685982524">
          <w:marLeft w:val="0"/>
          <w:marRight w:val="0"/>
          <w:marTop w:val="0"/>
          <w:marBottom w:val="0"/>
          <w:divBdr>
            <w:top w:val="none" w:sz="0" w:space="0" w:color="auto"/>
            <w:left w:val="none" w:sz="0" w:space="0" w:color="auto"/>
            <w:bottom w:val="none" w:sz="0" w:space="0" w:color="auto"/>
            <w:right w:val="none" w:sz="0" w:space="0" w:color="auto"/>
          </w:divBdr>
          <w:divsChild>
            <w:div w:id="329065335">
              <w:marLeft w:val="0"/>
              <w:marRight w:val="0"/>
              <w:marTop w:val="150"/>
              <w:marBottom w:val="150"/>
              <w:divBdr>
                <w:top w:val="none" w:sz="0" w:space="0" w:color="auto"/>
                <w:left w:val="none" w:sz="0" w:space="0" w:color="auto"/>
                <w:bottom w:val="none" w:sz="0" w:space="0" w:color="auto"/>
                <w:right w:val="none" w:sz="0" w:space="0" w:color="auto"/>
              </w:divBdr>
              <w:divsChild>
                <w:div w:id="22749059">
                  <w:marLeft w:val="300"/>
                  <w:marRight w:val="0"/>
                  <w:marTop w:val="75"/>
                  <w:marBottom w:val="0"/>
                  <w:divBdr>
                    <w:top w:val="none" w:sz="0" w:space="0" w:color="auto"/>
                    <w:left w:val="none" w:sz="0" w:space="0" w:color="auto"/>
                    <w:bottom w:val="none" w:sz="0" w:space="0" w:color="auto"/>
                    <w:right w:val="none" w:sz="0" w:space="0" w:color="auto"/>
                  </w:divBdr>
                  <w:divsChild>
                    <w:div w:id="451359921">
                      <w:marLeft w:val="750"/>
                      <w:marRight w:val="0"/>
                      <w:marTop w:val="0"/>
                      <w:marBottom w:val="0"/>
                      <w:divBdr>
                        <w:top w:val="none" w:sz="0" w:space="0" w:color="auto"/>
                        <w:left w:val="none" w:sz="0" w:space="0" w:color="auto"/>
                        <w:bottom w:val="none" w:sz="0" w:space="0" w:color="auto"/>
                        <w:right w:val="none" w:sz="0" w:space="0" w:color="auto"/>
                      </w:divBdr>
                    </w:div>
                    <w:div w:id="1862041455">
                      <w:marLeft w:val="750"/>
                      <w:marRight w:val="0"/>
                      <w:marTop w:val="0"/>
                      <w:marBottom w:val="0"/>
                      <w:divBdr>
                        <w:top w:val="none" w:sz="0" w:space="0" w:color="auto"/>
                        <w:left w:val="none" w:sz="0" w:space="0" w:color="auto"/>
                        <w:bottom w:val="none" w:sz="0" w:space="0" w:color="auto"/>
                        <w:right w:val="none" w:sz="0" w:space="0" w:color="auto"/>
                      </w:divBdr>
                    </w:div>
                  </w:divsChild>
                </w:div>
                <w:div w:id="28989819">
                  <w:marLeft w:val="300"/>
                  <w:marRight w:val="0"/>
                  <w:marTop w:val="75"/>
                  <w:marBottom w:val="0"/>
                  <w:divBdr>
                    <w:top w:val="none" w:sz="0" w:space="0" w:color="auto"/>
                    <w:left w:val="none" w:sz="0" w:space="0" w:color="auto"/>
                    <w:bottom w:val="none" w:sz="0" w:space="0" w:color="auto"/>
                    <w:right w:val="none" w:sz="0" w:space="0" w:color="auto"/>
                  </w:divBdr>
                </w:div>
                <w:div w:id="153881788">
                  <w:marLeft w:val="300"/>
                  <w:marRight w:val="0"/>
                  <w:marTop w:val="75"/>
                  <w:marBottom w:val="0"/>
                  <w:divBdr>
                    <w:top w:val="none" w:sz="0" w:space="0" w:color="auto"/>
                    <w:left w:val="none" w:sz="0" w:space="0" w:color="auto"/>
                    <w:bottom w:val="none" w:sz="0" w:space="0" w:color="auto"/>
                    <w:right w:val="none" w:sz="0" w:space="0" w:color="auto"/>
                  </w:divBdr>
                  <w:divsChild>
                    <w:div w:id="1843812344">
                      <w:marLeft w:val="750"/>
                      <w:marRight w:val="0"/>
                      <w:marTop w:val="0"/>
                      <w:marBottom w:val="0"/>
                      <w:divBdr>
                        <w:top w:val="none" w:sz="0" w:space="0" w:color="auto"/>
                        <w:left w:val="none" w:sz="0" w:space="0" w:color="auto"/>
                        <w:bottom w:val="none" w:sz="0" w:space="0" w:color="auto"/>
                        <w:right w:val="none" w:sz="0" w:space="0" w:color="auto"/>
                      </w:divBdr>
                    </w:div>
                    <w:div w:id="2031642264">
                      <w:marLeft w:val="750"/>
                      <w:marRight w:val="0"/>
                      <w:marTop w:val="0"/>
                      <w:marBottom w:val="0"/>
                      <w:divBdr>
                        <w:top w:val="none" w:sz="0" w:space="0" w:color="auto"/>
                        <w:left w:val="none" w:sz="0" w:space="0" w:color="auto"/>
                        <w:bottom w:val="none" w:sz="0" w:space="0" w:color="auto"/>
                        <w:right w:val="none" w:sz="0" w:space="0" w:color="auto"/>
                      </w:divBdr>
                    </w:div>
                  </w:divsChild>
                </w:div>
                <w:div w:id="184638135">
                  <w:marLeft w:val="300"/>
                  <w:marRight w:val="0"/>
                  <w:marTop w:val="75"/>
                  <w:marBottom w:val="0"/>
                  <w:divBdr>
                    <w:top w:val="none" w:sz="0" w:space="0" w:color="auto"/>
                    <w:left w:val="none" w:sz="0" w:space="0" w:color="auto"/>
                    <w:bottom w:val="none" w:sz="0" w:space="0" w:color="auto"/>
                    <w:right w:val="none" w:sz="0" w:space="0" w:color="auto"/>
                  </w:divBdr>
                  <w:divsChild>
                    <w:div w:id="1063992221">
                      <w:marLeft w:val="750"/>
                      <w:marRight w:val="0"/>
                      <w:marTop w:val="0"/>
                      <w:marBottom w:val="0"/>
                      <w:divBdr>
                        <w:top w:val="none" w:sz="0" w:space="0" w:color="auto"/>
                        <w:left w:val="none" w:sz="0" w:space="0" w:color="auto"/>
                        <w:bottom w:val="none" w:sz="0" w:space="0" w:color="auto"/>
                        <w:right w:val="none" w:sz="0" w:space="0" w:color="auto"/>
                      </w:divBdr>
                    </w:div>
                  </w:divsChild>
                </w:div>
                <w:div w:id="206189299">
                  <w:marLeft w:val="300"/>
                  <w:marRight w:val="0"/>
                  <w:marTop w:val="75"/>
                  <w:marBottom w:val="0"/>
                  <w:divBdr>
                    <w:top w:val="none" w:sz="0" w:space="0" w:color="auto"/>
                    <w:left w:val="none" w:sz="0" w:space="0" w:color="auto"/>
                    <w:bottom w:val="none" w:sz="0" w:space="0" w:color="auto"/>
                    <w:right w:val="none" w:sz="0" w:space="0" w:color="auto"/>
                  </w:divBdr>
                  <w:divsChild>
                    <w:div w:id="238102371">
                      <w:marLeft w:val="750"/>
                      <w:marRight w:val="0"/>
                      <w:marTop w:val="0"/>
                      <w:marBottom w:val="0"/>
                      <w:divBdr>
                        <w:top w:val="none" w:sz="0" w:space="0" w:color="auto"/>
                        <w:left w:val="none" w:sz="0" w:space="0" w:color="auto"/>
                        <w:bottom w:val="none" w:sz="0" w:space="0" w:color="auto"/>
                        <w:right w:val="none" w:sz="0" w:space="0" w:color="auto"/>
                      </w:divBdr>
                    </w:div>
                  </w:divsChild>
                </w:div>
                <w:div w:id="326245939">
                  <w:marLeft w:val="300"/>
                  <w:marRight w:val="0"/>
                  <w:marTop w:val="75"/>
                  <w:marBottom w:val="0"/>
                  <w:divBdr>
                    <w:top w:val="none" w:sz="0" w:space="0" w:color="auto"/>
                    <w:left w:val="none" w:sz="0" w:space="0" w:color="auto"/>
                    <w:bottom w:val="none" w:sz="0" w:space="0" w:color="auto"/>
                    <w:right w:val="none" w:sz="0" w:space="0" w:color="auto"/>
                  </w:divBdr>
                </w:div>
                <w:div w:id="335427242">
                  <w:marLeft w:val="300"/>
                  <w:marRight w:val="0"/>
                  <w:marTop w:val="75"/>
                  <w:marBottom w:val="0"/>
                  <w:divBdr>
                    <w:top w:val="none" w:sz="0" w:space="0" w:color="auto"/>
                    <w:left w:val="none" w:sz="0" w:space="0" w:color="auto"/>
                    <w:bottom w:val="none" w:sz="0" w:space="0" w:color="auto"/>
                    <w:right w:val="none" w:sz="0" w:space="0" w:color="auto"/>
                  </w:divBdr>
                  <w:divsChild>
                    <w:div w:id="1710647077">
                      <w:marLeft w:val="750"/>
                      <w:marRight w:val="0"/>
                      <w:marTop w:val="0"/>
                      <w:marBottom w:val="0"/>
                      <w:divBdr>
                        <w:top w:val="none" w:sz="0" w:space="0" w:color="auto"/>
                        <w:left w:val="none" w:sz="0" w:space="0" w:color="auto"/>
                        <w:bottom w:val="none" w:sz="0" w:space="0" w:color="auto"/>
                        <w:right w:val="none" w:sz="0" w:space="0" w:color="auto"/>
                      </w:divBdr>
                    </w:div>
                  </w:divsChild>
                </w:div>
                <w:div w:id="345058558">
                  <w:marLeft w:val="300"/>
                  <w:marRight w:val="0"/>
                  <w:marTop w:val="75"/>
                  <w:marBottom w:val="0"/>
                  <w:divBdr>
                    <w:top w:val="none" w:sz="0" w:space="0" w:color="auto"/>
                    <w:left w:val="none" w:sz="0" w:space="0" w:color="auto"/>
                    <w:bottom w:val="none" w:sz="0" w:space="0" w:color="auto"/>
                    <w:right w:val="none" w:sz="0" w:space="0" w:color="auto"/>
                  </w:divBdr>
                  <w:divsChild>
                    <w:div w:id="1630281811">
                      <w:marLeft w:val="750"/>
                      <w:marRight w:val="0"/>
                      <w:marTop w:val="0"/>
                      <w:marBottom w:val="0"/>
                      <w:divBdr>
                        <w:top w:val="none" w:sz="0" w:space="0" w:color="auto"/>
                        <w:left w:val="none" w:sz="0" w:space="0" w:color="auto"/>
                        <w:bottom w:val="none" w:sz="0" w:space="0" w:color="auto"/>
                        <w:right w:val="none" w:sz="0" w:space="0" w:color="auto"/>
                      </w:divBdr>
                    </w:div>
                  </w:divsChild>
                </w:div>
                <w:div w:id="350423863">
                  <w:marLeft w:val="300"/>
                  <w:marRight w:val="0"/>
                  <w:marTop w:val="75"/>
                  <w:marBottom w:val="0"/>
                  <w:divBdr>
                    <w:top w:val="none" w:sz="0" w:space="0" w:color="auto"/>
                    <w:left w:val="none" w:sz="0" w:space="0" w:color="auto"/>
                    <w:bottom w:val="none" w:sz="0" w:space="0" w:color="auto"/>
                    <w:right w:val="none" w:sz="0" w:space="0" w:color="auto"/>
                  </w:divBdr>
                  <w:divsChild>
                    <w:div w:id="1080560334">
                      <w:marLeft w:val="750"/>
                      <w:marRight w:val="0"/>
                      <w:marTop w:val="0"/>
                      <w:marBottom w:val="0"/>
                      <w:divBdr>
                        <w:top w:val="none" w:sz="0" w:space="0" w:color="auto"/>
                        <w:left w:val="none" w:sz="0" w:space="0" w:color="auto"/>
                        <w:bottom w:val="none" w:sz="0" w:space="0" w:color="auto"/>
                        <w:right w:val="none" w:sz="0" w:space="0" w:color="auto"/>
                      </w:divBdr>
                    </w:div>
                  </w:divsChild>
                </w:div>
                <w:div w:id="367098770">
                  <w:marLeft w:val="300"/>
                  <w:marRight w:val="0"/>
                  <w:marTop w:val="75"/>
                  <w:marBottom w:val="0"/>
                  <w:divBdr>
                    <w:top w:val="none" w:sz="0" w:space="0" w:color="auto"/>
                    <w:left w:val="none" w:sz="0" w:space="0" w:color="auto"/>
                    <w:bottom w:val="none" w:sz="0" w:space="0" w:color="auto"/>
                    <w:right w:val="none" w:sz="0" w:space="0" w:color="auto"/>
                  </w:divBdr>
                  <w:divsChild>
                    <w:div w:id="2072119944">
                      <w:marLeft w:val="750"/>
                      <w:marRight w:val="0"/>
                      <w:marTop w:val="0"/>
                      <w:marBottom w:val="0"/>
                      <w:divBdr>
                        <w:top w:val="none" w:sz="0" w:space="0" w:color="auto"/>
                        <w:left w:val="none" w:sz="0" w:space="0" w:color="auto"/>
                        <w:bottom w:val="none" w:sz="0" w:space="0" w:color="auto"/>
                        <w:right w:val="none" w:sz="0" w:space="0" w:color="auto"/>
                      </w:divBdr>
                    </w:div>
                  </w:divsChild>
                </w:div>
                <w:div w:id="427164386">
                  <w:marLeft w:val="300"/>
                  <w:marRight w:val="0"/>
                  <w:marTop w:val="75"/>
                  <w:marBottom w:val="0"/>
                  <w:divBdr>
                    <w:top w:val="none" w:sz="0" w:space="0" w:color="auto"/>
                    <w:left w:val="none" w:sz="0" w:space="0" w:color="auto"/>
                    <w:bottom w:val="none" w:sz="0" w:space="0" w:color="auto"/>
                    <w:right w:val="none" w:sz="0" w:space="0" w:color="auto"/>
                  </w:divBdr>
                  <w:divsChild>
                    <w:div w:id="1535535469">
                      <w:marLeft w:val="750"/>
                      <w:marRight w:val="0"/>
                      <w:marTop w:val="0"/>
                      <w:marBottom w:val="0"/>
                      <w:divBdr>
                        <w:top w:val="none" w:sz="0" w:space="0" w:color="auto"/>
                        <w:left w:val="none" w:sz="0" w:space="0" w:color="auto"/>
                        <w:bottom w:val="none" w:sz="0" w:space="0" w:color="auto"/>
                        <w:right w:val="none" w:sz="0" w:space="0" w:color="auto"/>
                      </w:divBdr>
                    </w:div>
                  </w:divsChild>
                </w:div>
                <w:div w:id="568228267">
                  <w:marLeft w:val="300"/>
                  <w:marRight w:val="0"/>
                  <w:marTop w:val="75"/>
                  <w:marBottom w:val="0"/>
                  <w:divBdr>
                    <w:top w:val="none" w:sz="0" w:space="0" w:color="auto"/>
                    <w:left w:val="none" w:sz="0" w:space="0" w:color="auto"/>
                    <w:bottom w:val="none" w:sz="0" w:space="0" w:color="auto"/>
                    <w:right w:val="none" w:sz="0" w:space="0" w:color="auto"/>
                  </w:divBdr>
                </w:div>
                <w:div w:id="577058031">
                  <w:marLeft w:val="300"/>
                  <w:marRight w:val="0"/>
                  <w:marTop w:val="75"/>
                  <w:marBottom w:val="0"/>
                  <w:divBdr>
                    <w:top w:val="none" w:sz="0" w:space="0" w:color="auto"/>
                    <w:left w:val="none" w:sz="0" w:space="0" w:color="auto"/>
                    <w:bottom w:val="none" w:sz="0" w:space="0" w:color="auto"/>
                    <w:right w:val="none" w:sz="0" w:space="0" w:color="auto"/>
                  </w:divBdr>
                </w:div>
                <w:div w:id="600450356">
                  <w:marLeft w:val="300"/>
                  <w:marRight w:val="0"/>
                  <w:marTop w:val="75"/>
                  <w:marBottom w:val="0"/>
                  <w:divBdr>
                    <w:top w:val="none" w:sz="0" w:space="0" w:color="auto"/>
                    <w:left w:val="none" w:sz="0" w:space="0" w:color="auto"/>
                    <w:bottom w:val="none" w:sz="0" w:space="0" w:color="auto"/>
                    <w:right w:val="none" w:sz="0" w:space="0" w:color="auto"/>
                  </w:divBdr>
                  <w:divsChild>
                    <w:div w:id="1132134871">
                      <w:marLeft w:val="750"/>
                      <w:marRight w:val="0"/>
                      <w:marTop w:val="0"/>
                      <w:marBottom w:val="0"/>
                      <w:divBdr>
                        <w:top w:val="none" w:sz="0" w:space="0" w:color="auto"/>
                        <w:left w:val="none" w:sz="0" w:space="0" w:color="auto"/>
                        <w:bottom w:val="none" w:sz="0" w:space="0" w:color="auto"/>
                        <w:right w:val="none" w:sz="0" w:space="0" w:color="auto"/>
                      </w:divBdr>
                    </w:div>
                  </w:divsChild>
                </w:div>
                <w:div w:id="619918998">
                  <w:marLeft w:val="300"/>
                  <w:marRight w:val="0"/>
                  <w:marTop w:val="75"/>
                  <w:marBottom w:val="0"/>
                  <w:divBdr>
                    <w:top w:val="none" w:sz="0" w:space="0" w:color="auto"/>
                    <w:left w:val="none" w:sz="0" w:space="0" w:color="auto"/>
                    <w:bottom w:val="none" w:sz="0" w:space="0" w:color="auto"/>
                    <w:right w:val="none" w:sz="0" w:space="0" w:color="auto"/>
                  </w:divBdr>
                  <w:divsChild>
                    <w:div w:id="993798748">
                      <w:marLeft w:val="750"/>
                      <w:marRight w:val="0"/>
                      <w:marTop w:val="0"/>
                      <w:marBottom w:val="0"/>
                      <w:divBdr>
                        <w:top w:val="none" w:sz="0" w:space="0" w:color="auto"/>
                        <w:left w:val="none" w:sz="0" w:space="0" w:color="auto"/>
                        <w:bottom w:val="none" w:sz="0" w:space="0" w:color="auto"/>
                        <w:right w:val="none" w:sz="0" w:space="0" w:color="auto"/>
                      </w:divBdr>
                    </w:div>
                  </w:divsChild>
                </w:div>
                <w:div w:id="645860101">
                  <w:marLeft w:val="300"/>
                  <w:marRight w:val="0"/>
                  <w:marTop w:val="75"/>
                  <w:marBottom w:val="0"/>
                  <w:divBdr>
                    <w:top w:val="none" w:sz="0" w:space="0" w:color="auto"/>
                    <w:left w:val="none" w:sz="0" w:space="0" w:color="auto"/>
                    <w:bottom w:val="none" w:sz="0" w:space="0" w:color="auto"/>
                    <w:right w:val="none" w:sz="0" w:space="0" w:color="auto"/>
                  </w:divBdr>
                  <w:divsChild>
                    <w:div w:id="8216096">
                      <w:marLeft w:val="750"/>
                      <w:marRight w:val="0"/>
                      <w:marTop w:val="0"/>
                      <w:marBottom w:val="0"/>
                      <w:divBdr>
                        <w:top w:val="none" w:sz="0" w:space="0" w:color="auto"/>
                        <w:left w:val="none" w:sz="0" w:space="0" w:color="auto"/>
                        <w:bottom w:val="none" w:sz="0" w:space="0" w:color="auto"/>
                        <w:right w:val="none" w:sz="0" w:space="0" w:color="auto"/>
                      </w:divBdr>
                    </w:div>
                    <w:div w:id="754127723">
                      <w:marLeft w:val="750"/>
                      <w:marRight w:val="0"/>
                      <w:marTop w:val="0"/>
                      <w:marBottom w:val="0"/>
                      <w:divBdr>
                        <w:top w:val="none" w:sz="0" w:space="0" w:color="auto"/>
                        <w:left w:val="none" w:sz="0" w:space="0" w:color="auto"/>
                        <w:bottom w:val="none" w:sz="0" w:space="0" w:color="auto"/>
                        <w:right w:val="none" w:sz="0" w:space="0" w:color="auto"/>
                      </w:divBdr>
                    </w:div>
                    <w:div w:id="1993170670">
                      <w:marLeft w:val="750"/>
                      <w:marRight w:val="0"/>
                      <w:marTop w:val="0"/>
                      <w:marBottom w:val="0"/>
                      <w:divBdr>
                        <w:top w:val="none" w:sz="0" w:space="0" w:color="auto"/>
                        <w:left w:val="none" w:sz="0" w:space="0" w:color="auto"/>
                        <w:bottom w:val="none" w:sz="0" w:space="0" w:color="auto"/>
                        <w:right w:val="none" w:sz="0" w:space="0" w:color="auto"/>
                      </w:divBdr>
                    </w:div>
                  </w:divsChild>
                </w:div>
                <w:div w:id="652297880">
                  <w:marLeft w:val="300"/>
                  <w:marRight w:val="0"/>
                  <w:marTop w:val="75"/>
                  <w:marBottom w:val="0"/>
                  <w:divBdr>
                    <w:top w:val="none" w:sz="0" w:space="0" w:color="auto"/>
                    <w:left w:val="none" w:sz="0" w:space="0" w:color="auto"/>
                    <w:bottom w:val="none" w:sz="0" w:space="0" w:color="auto"/>
                    <w:right w:val="none" w:sz="0" w:space="0" w:color="auto"/>
                  </w:divBdr>
                  <w:divsChild>
                    <w:div w:id="847520449">
                      <w:marLeft w:val="750"/>
                      <w:marRight w:val="0"/>
                      <w:marTop w:val="0"/>
                      <w:marBottom w:val="0"/>
                      <w:divBdr>
                        <w:top w:val="none" w:sz="0" w:space="0" w:color="auto"/>
                        <w:left w:val="none" w:sz="0" w:space="0" w:color="auto"/>
                        <w:bottom w:val="none" w:sz="0" w:space="0" w:color="auto"/>
                        <w:right w:val="none" w:sz="0" w:space="0" w:color="auto"/>
                      </w:divBdr>
                    </w:div>
                    <w:div w:id="1282881804">
                      <w:marLeft w:val="750"/>
                      <w:marRight w:val="0"/>
                      <w:marTop w:val="0"/>
                      <w:marBottom w:val="0"/>
                      <w:divBdr>
                        <w:top w:val="none" w:sz="0" w:space="0" w:color="auto"/>
                        <w:left w:val="none" w:sz="0" w:space="0" w:color="auto"/>
                        <w:bottom w:val="none" w:sz="0" w:space="0" w:color="auto"/>
                        <w:right w:val="none" w:sz="0" w:space="0" w:color="auto"/>
                      </w:divBdr>
                    </w:div>
                    <w:div w:id="1923678800">
                      <w:marLeft w:val="750"/>
                      <w:marRight w:val="0"/>
                      <w:marTop w:val="0"/>
                      <w:marBottom w:val="0"/>
                      <w:divBdr>
                        <w:top w:val="none" w:sz="0" w:space="0" w:color="auto"/>
                        <w:left w:val="none" w:sz="0" w:space="0" w:color="auto"/>
                        <w:bottom w:val="none" w:sz="0" w:space="0" w:color="auto"/>
                        <w:right w:val="none" w:sz="0" w:space="0" w:color="auto"/>
                      </w:divBdr>
                    </w:div>
                  </w:divsChild>
                </w:div>
                <w:div w:id="829832701">
                  <w:marLeft w:val="300"/>
                  <w:marRight w:val="0"/>
                  <w:marTop w:val="75"/>
                  <w:marBottom w:val="0"/>
                  <w:divBdr>
                    <w:top w:val="none" w:sz="0" w:space="0" w:color="auto"/>
                    <w:left w:val="none" w:sz="0" w:space="0" w:color="auto"/>
                    <w:bottom w:val="none" w:sz="0" w:space="0" w:color="auto"/>
                    <w:right w:val="none" w:sz="0" w:space="0" w:color="auto"/>
                  </w:divBdr>
                </w:div>
                <w:div w:id="910576222">
                  <w:marLeft w:val="300"/>
                  <w:marRight w:val="0"/>
                  <w:marTop w:val="75"/>
                  <w:marBottom w:val="0"/>
                  <w:divBdr>
                    <w:top w:val="none" w:sz="0" w:space="0" w:color="auto"/>
                    <w:left w:val="none" w:sz="0" w:space="0" w:color="auto"/>
                    <w:bottom w:val="none" w:sz="0" w:space="0" w:color="auto"/>
                    <w:right w:val="none" w:sz="0" w:space="0" w:color="auto"/>
                  </w:divBdr>
                  <w:divsChild>
                    <w:div w:id="460881383">
                      <w:marLeft w:val="750"/>
                      <w:marRight w:val="0"/>
                      <w:marTop w:val="0"/>
                      <w:marBottom w:val="0"/>
                      <w:divBdr>
                        <w:top w:val="none" w:sz="0" w:space="0" w:color="auto"/>
                        <w:left w:val="none" w:sz="0" w:space="0" w:color="auto"/>
                        <w:bottom w:val="none" w:sz="0" w:space="0" w:color="auto"/>
                        <w:right w:val="none" w:sz="0" w:space="0" w:color="auto"/>
                      </w:divBdr>
                    </w:div>
                    <w:div w:id="519122154">
                      <w:marLeft w:val="750"/>
                      <w:marRight w:val="0"/>
                      <w:marTop w:val="0"/>
                      <w:marBottom w:val="0"/>
                      <w:divBdr>
                        <w:top w:val="none" w:sz="0" w:space="0" w:color="auto"/>
                        <w:left w:val="none" w:sz="0" w:space="0" w:color="auto"/>
                        <w:bottom w:val="none" w:sz="0" w:space="0" w:color="auto"/>
                        <w:right w:val="none" w:sz="0" w:space="0" w:color="auto"/>
                      </w:divBdr>
                    </w:div>
                    <w:div w:id="562178659">
                      <w:marLeft w:val="750"/>
                      <w:marRight w:val="0"/>
                      <w:marTop w:val="0"/>
                      <w:marBottom w:val="0"/>
                      <w:divBdr>
                        <w:top w:val="none" w:sz="0" w:space="0" w:color="auto"/>
                        <w:left w:val="none" w:sz="0" w:space="0" w:color="auto"/>
                        <w:bottom w:val="none" w:sz="0" w:space="0" w:color="auto"/>
                        <w:right w:val="none" w:sz="0" w:space="0" w:color="auto"/>
                      </w:divBdr>
                    </w:div>
                    <w:div w:id="853418474">
                      <w:marLeft w:val="750"/>
                      <w:marRight w:val="0"/>
                      <w:marTop w:val="0"/>
                      <w:marBottom w:val="0"/>
                      <w:divBdr>
                        <w:top w:val="none" w:sz="0" w:space="0" w:color="auto"/>
                        <w:left w:val="none" w:sz="0" w:space="0" w:color="auto"/>
                        <w:bottom w:val="none" w:sz="0" w:space="0" w:color="auto"/>
                        <w:right w:val="none" w:sz="0" w:space="0" w:color="auto"/>
                      </w:divBdr>
                    </w:div>
                    <w:div w:id="1101871976">
                      <w:marLeft w:val="750"/>
                      <w:marRight w:val="0"/>
                      <w:marTop w:val="0"/>
                      <w:marBottom w:val="0"/>
                      <w:divBdr>
                        <w:top w:val="none" w:sz="0" w:space="0" w:color="auto"/>
                        <w:left w:val="none" w:sz="0" w:space="0" w:color="auto"/>
                        <w:bottom w:val="none" w:sz="0" w:space="0" w:color="auto"/>
                        <w:right w:val="none" w:sz="0" w:space="0" w:color="auto"/>
                      </w:divBdr>
                    </w:div>
                  </w:divsChild>
                </w:div>
                <w:div w:id="922027410">
                  <w:marLeft w:val="300"/>
                  <w:marRight w:val="0"/>
                  <w:marTop w:val="75"/>
                  <w:marBottom w:val="0"/>
                  <w:divBdr>
                    <w:top w:val="none" w:sz="0" w:space="0" w:color="auto"/>
                    <w:left w:val="none" w:sz="0" w:space="0" w:color="auto"/>
                    <w:bottom w:val="none" w:sz="0" w:space="0" w:color="auto"/>
                    <w:right w:val="none" w:sz="0" w:space="0" w:color="auto"/>
                  </w:divBdr>
                  <w:divsChild>
                    <w:div w:id="446315536">
                      <w:marLeft w:val="750"/>
                      <w:marRight w:val="0"/>
                      <w:marTop w:val="0"/>
                      <w:marBottom w:val="0"/>
                      <w:divBdr>
                        <w:top w:val="none" w:sz="0" w:space="0" w:color="auto"/>
                        <w:left w:val="none" w:sz="0" w:space="0" w:color="auto"/>
                        <w:bottom w:val="none" w:sz="0" w:space="0" w:color="auto"/>
                        <w:right w:val="none" w:sz="0" w:space="0" w:color="auto"/>
                      </w:divBdr>
                    </w:div>
                    <w:div w:id="1493452950">
                      <w:marLeft w:val="750"/>
                      <w:marRight w:val="0"/>
                      <w:marTop w:val="0"/>
                      <w:marBottom w:val="0"/>
                      <w:divBdr>
                        <w:top w:val="none" w:sz="0" w:space="0" w:color="auto"/>
                        <w:left w:val="none" w:sz="0" w:space="0" w:color="auto"/>
                        <w:bottom w:val="none" w:sz="0" w:space="0" w:color="auto"/>
                        <w:right w:val="none" w:sz="0" w:space="0" w:color="auto"/>
                      </w:divBdr>
                    </w:div>
                  </w:divsChild>
                </w:div>
                <w:div w:id="1081682916">
                  <w:marLeft w:val="300"/>
                  <w:marRight w:val="0"/>
                  <w:marTop w:val="75"/>
                  <w:marBottom w:val="0"/>
                  <w:divBdr>
                    <w:top w:val="none" w:sz="0" w:space="0" w:color="auto"/>
                    <w:left w:val="none" w:sz="0" w:space="0" w:color="auto"/>
                    <w:bottom w:val="none" w:sz="0" w:space="0" w:color="auto"/>
                    <w:right w:val="none" w:sz="0" w:space="0" w:color="auto"/>
                  </w:divBdr>
                  <w:divsChild>
                    <w:div w:id="40326742">
                      <w:marLeft w:val="750"/>
                      <w:marRight w:val="0"/>
                      <w:marTop w:val="0"/>
                      <w:marBottom w:val="0"/>
                      <w:divBdr>
                        <w:top w:val="none" w:sz="0" w:space="0" w:color="auto"/>
                        <w:left w:val="none" w:sz="0" w:space="0" w:color="auto"/>
                        <w:bottom w:val="none" w:sz="0" w:space="0" w:color="auto"/>
                        <w:right w:val="none" w:sz="0" w:space="0" w:color="auto"/>
                      </w:divBdr>
                    </w:div>
                    <w:div w:id="71466637">
                      <w:marLeft w:val="750"/>
                      <w:marRight w:val="0"/>
                      <w:marTop w:val="0"/>
                      <w:marBottom w:val="0"/>
                      <w:divBdr>
                        <w:top w:val="none" w:sz="0" w:space="0" w:color="auto"/>
                        <w:left w:val="none" w:sz="0" w:space="0" w:color="auto"/>
                        <w:bottom w:val="none" w:sz="0" w:space="0" w:color="auto"/>
                        <w:right w:val="none" w:sz="0" w:space="0" w:color="auto"/>
                      </w:divBdr>
                    </w:div>
                    <w:div w:id="512915960">
                      <w:marLeft w:val="750"/>
                      <w:marRight w:val="0"/>
                      <w:marTop w:val="0"/>
                      <w:marBottom w:val="0"/>
                      <w:divBdr>
                        <w:top w:val="none" w:sz="0" w:space="0" w:color="auto"/>
                        <w:left w:val="none" w:sz="0" w:space="0" w:color="auto"/>
                        <w:bottom w:val="none" w:sz="0" w:space="0" w:color="auto"/>
                        <w:right w:val="none" w:sz="0" w:space="0" w:color="auto"/>
                      </w:divBdr>
                    </w:div>
                    <w:div w:id="1390543135">
                      <w:marLeft w:val="750"/>
                      <w:marRight w:val="0"/>
                      <w:marTop w:val="0"/>
                      <w:marBottom w:val="0"/>
                      <w:divBdr>
                        <w:top w:val="none" w:sz="0" w:space="0" w:color="auto"/>
                        <w:left w:val="none" w:sz="0" w:space="0" w:color="auto"/>
                        <w:bottom w:val="none" w:sz="0" w:space="0" w:color="auto"/>
                        <w:right w:val="none" w:sz="0" w:space="0" w:color="auto"/>
                      </w:divBdr>
                    </w:div>
                    <w:div w:id="1859734207">
                      <w:marLeft w:val="750"/>
                      <w:marRight w:val="0"/>
                      <w:marTop w:val="0"/>
                      <w:marBottom w:val="0"/>
                      <w:divBdr>
                        <w:top w:val="none" w:sz="0" w:space="0" w:color="auto"/>
                        <w:left w:val="none" w:sz="0" w:space="0" w:color="auto"/>
                        <w:bottom w:val="none" w:sz="0" w:space="0" w:color="auto"/>
                        <w:right w:val="none" w:sz="0" w:space="0" w:color="auto"/>
                      </w:divBdr>
                    </w:div>
                  </w:divsChild>
                </w:div>
                <w:div w:id="1126120959">
                  <w:marLeft w:val="300"/>
                  <w:marRight w:val="0"/>
                  <w:marTop w:val="75"/>
                  <w:marBottom w:val="0"/>
                  <w:divBdr>
                    <w:top w:val="none" w:sz="0" w:space="0" w:color="auto"/>
                    <w:left w:val="none" w:sz="0" w:space="0" w:color="auto"/>
                    <w:bottom w:val="none" w:sz="0" w:space="0" w:color="auto"/>
                    <w:right w:val="none" w:sz="0" w:space="0" w:color="auto"/>
                  </w:divBdr>
                  <w:divsChild>
                    <w:div w:id="1274435742">
                      <w:marLeft w:val="750"/>
                      <w:marRight w:val="0"/>
                      <w:marTop w:val="0"/>
                      <w:marBottom w:val="0"/>
                      <w:divBdr>
                        <w:top w:val="none" w:sz="0" w:space="0" w:color="auto"/>
                        <w:left w:val="none" w:sz="0" w:space="0" w:color="auto"/>
                        <w:bottom w:val="none" w:sz="0" w:space="0" w:color="auto"/>
                        <w:right w:val="none" w:sz="0" w:space="0" w:color="auto"/>
                      </w:divBdr>
                    </w:div>
                  </w:divsChild>
                </w:div>
                <w:div w:id="1133864550">
                  <w:marLeft w:val="300"/>
                  <w:marRight w:val="0"/>
                  <w:marTop w:val="75"/>
                  <w:marBottom w:val="0"/>
                  <w:divBdr>
                    <w:top w:val="none" w:sz="0" w:space="0" w:color="auto"/>
                    <w:left w:val="none" w:sz="0" w:space="0" w:color="auto"/>
                    <w:bottom w:val="none" w:sz="0" w:space="0" w:color="auto"/>
                    <w:right w:val="none" w:sz="0" w:space="0" w:color="auto"/>
                  </w:divBdr>
                  <w:divsChild>
                    <w:div w:id="909584333">
                      <w:marLeft w:val="750"/>
                      <w:marRight w:val="0"/>
                      <w:marTop w:val="0"/>
                      <w:marBottom w:val="0"/>
                      <w:divBdr>
                        <w:top w:val="none" w:sz="0" w:space="0" w:color="auto"/>
                        <w:left w:val="none" w:sz="0" w:space="0" w:color="auto"/>
                        <w:bottom w:val="none" w:sz="0" w:space="0" w:color="auto"/>
                        <w:right w:val="none" w:sz="0" w:space="0" w:color="auto"/>
                      </w:divBdr>
                    </w:div>
                    <w:div w:id="1874226394">
                      <w:marLeft w:val="750"/>
                      <w:marRight w:val="0"/>
                      <w:marTop w:val="0"/>
                      <w:marBottom w:val="0"/>
                      <w:divBdr>
                        <w:top w:val="none" w:sz="0" w:space="0" w:color="auto"/>
                        <w:left w:val="none" w:sz="0" w:space="0" w:color="auto"/>
                        <w:bottom w:val="none" w:sz="0" w:space="0" w:color="auto"/>
                        <w:right w:val="none" w:sz="0" w:space="0" w:color="auto"/>
                      </w:divBdr>
                    </w:div>
                    <w:div w:id="2109039935">
                      <w:marLeft w:val="750"/>
                      <w:marRight w:val="0"/>
                      <w:marTop w:val="0"/>
                      <w:marBottom w:val="0"/>
                      <w:divBdr>
                        <w:top w:val="none" w:sz="0" w:space="0" w:color="auto"/>
                        <w:left w:val="none" w:sz="0" w:space="0" w:color="auto"/>
                        <w:bottom w:val="none" w:sz="0" w:space="0" w:color="auto"/>
                        <w:right w:val="none" w:sz="0" w:space="0" w:color="auto"/>
                      </w:divBdr>
                    </w:div>
                    <w:div w:id="2128355287">
                      <w:marLeft w:val="750"/>
                      <w:marRight w:val="0"/>
                      <w:marTop w:val="0"/>
                      <w:marBottom w:val="0"/>
                      <w:divBdr>
                        <w:top w:val="none" w:sz="0" w:space="0" w:color="auto"/>
                        <w:left w:val="none" w:sz="0" w:space="0" w:color="auto"/>
                        <w:bottom w:val="none" w:sz="0" w:space="0" w:color="auto"/>
                        <w:right w:val="none" w:sz="0" w:space="0" w:color="auto"/>
                      </w:divBdr>
                    </w:div>
                  </w:divsChild>
                </w:div>
                <w:div w:id="1205486507">
                  <w:marLeft w:val="300"/>
                  <w:marRight w:val="0"/>
                  <w:marTop w:val="75"/>
                  <w:marBottom w:val="0"/>
                  <w:divBdr>
                    <w:top w:val="none" w:sz="0" w:space="0" w:color="auto"/>
                    <w:left w:val="none" w:sz="0" w:space="0" w:color="auto"/>
                    <w:bottom w:val="none" w:sz="0" w:space="0" w:color="auto"/>
                    <w:right w:val="none" w:sz="0" w:space="0" w:color="auto"/>
                  </w:divBdr>
                  <w:divsChild>
                    <w:div w:id="1655990878">
                      <w:marLeft w:val="750"/>
                      <w:marRight w:val="0"/>
                      <w:marTop w:val="0"/>
                      <w:marBottom w:val="0"/>
                      <w:divBdr>
                        <w:top w:val="none" w:sz="0" w:space="0" w:color="auto"/>
                        <w:left w:val="none" w:sz="0" w:space="0" w:color="auto"/>
                        <w:bottom w:val="none" w:sz="0" w:space="0" w:color="auto"/>
                        <w:right w:val="none" w:sz="0" w:space="0" w:color="auto"/>
                      </w:divBdr>
                    </w:div>
                    <w:div w:id="1868130187">
                      <w:marLeft w:val="750"/>
                      <w:marRight w:val="0"/>
                      <w:marTop w:val="0"/>
                      <w:marBottom w:val="0"/>
                      <w:divBdr>
                        <w:top w:val="none" w:sz="0" w:space="0" w:color="auto"/>
                        <w:left w:val="none" w:sz="0" w:space="0" w:color="auto"/>
                        <w:bottom w:val="none" w:sz="0" w:space="0" w:color="auto"/>
                        <w:right w:val="none" w:sz="0" w:space="0" w:color="auto"/>
                      </w:divBdr>
                    </w:div>
                  </w:divsChild>
                </w:div>
                <w:div w:id="1337882985">
                  <w:marLeft w:val="300"/>
                  <w:marRight w:val="0"/>
                  <w:marTop w:val="75"/>
                  <w:marBottom w:val="0"/>
                  <w:divBdr>
                    <w:top w:val="none" w:sz="0" w:space="0" w:color="auto"/>
                    <w:left w:val="none" w:sz="0" w:space="0" w:color="auto"/>
                    <w:bottom w:val="none" w:sz="0" w:space="0" w:color="auto"/>
                    <w:right w:val="none" w:sz="0" w:space="0" w:color="auto"/>
                  </w:divBdr>
                  <w:divsChild>
                    <w:div w:id="46422154">
                      <w:marLeft w:val="750"/>
                      <w:marRight w:val="0"/>
                      <w:marTop w:val="0"/>
                      <w:marBottom w:val="0"/>
                      <w:divBdr>
                        <w:top w:val="none" w:sz="0" w:space="0" w:color="auto"/>
                        <w:left w:val="none" w:sz="0" w:space="0" w:color="auto"/>
                        <w:bottom w:val="none" w:sz="0" w:space="0" w:color="auto"/>
                        <w:right w:val="none" w:sz="0" w:space="0" w:color="auto"/>
                      </w:divBdr>
                    </w:div>
                  </w:divsChild>
                </w:div>
                <w:div w:id="1345594300">
                  <w:marLeft w:val="300"/>
                  <w:marRight w:val="0"/>
                  <w:marTop w:val="75"/>
                  <w:marBottom w:val="0"/>
                  <w:divBdr>
                    <w:top w:val="none" w:sz="0" w:space="0" w:color="auto"/>
                    <w:left w:val="none" w:sz="0" w:space="0" w:color="auto"/>
                    <w:bottom w:val="none" w:sz="0" w:space="0" w:color="auto"/>
                    <w:right w:val="none" w:sz="0" w:space="0" w:color="auto"/>
                  </w:divBdr>
                  <w:divsChild>
                    <w:div w:id="208877244">
                      <w:marLeft w:val="750"/>
                      <w:marRight w:val="0"/>
                      <w:marTop w:val="0"/>
                      <w:marBottom w:val="0"/>
                      <w:divBdr>
                        <w:top w:val="none" w:sz="0" w:space="0" w:color="auto"/>
                        <w:left w:val="none" w:sz="0" w:space="0" w:color="auto"/>
                        <w:bottom w:val="none" w:sz="0" w:space="0" w:color="auto"/>
                        <w:right w:val="none" w:sz="0" w:space="0" w:color="auto"/>
                      </w:divBdr>
                    </w:div>
                    <w:div w:id="683751969">
                      <w:marLeft w:val="750"/>
                      <w:marRight w:val="0"/>
                      <w:marTop w:val="0"/>
                      <w:marBottom w:val="0"/>
                      <w:divBdr>
                        <w:top w:val="none" w:sz="0" w:space="0" w:color="auto"/>
                        <w:left w:val="none" w:sz="0" w:space="0" w:color="auto"/>
                        <w:bottom w:val="none" w:sz="0" w:space="0" w:color="auto"/>
                        <w:right w:val="none" w:sz="0" w:space="0" w:color="auto"/>
                      </w:divBdr>
                    </w:div>
                  </w:divsChild>
                </w:div>
                <w:div w:id="1352682040">
                  <w:marLeft w:val="300"/>
                  <w:marRight w:val="0"/>
                  <w:marTop w:val="75"/>
                  <w:marBottom w:val="0"/>
                  <w:divBdr>
                    <w:top w:val="none" w:sz="0" w:space="0" w:color="auto"/>
                    <w:left w:val="none" w:sz="0" w:space="0" w:color="auto"/>
                    <w:bottom w:val="none" w:sz="0" w:space="0" w:color="auto"/>
                    <w:right w:val="none" w:sz="0" w:space="0" w:color="auto"/>
                  </w:divBdr>
                </w:div>
                <w:div w:id="1356231298">
                  <w:marLeft w:val="300"/>
                  <w:marRight w:val="0"/>
                  <w:marTop w:val="75"/>
                  <w:marBottom w:val="0"/>
                  <w:divBdr>
                    <w:top w:val="none" w:sz="0" w:space="0" w:color="auto"/>
                    <w:left w:val="none" w:sz="0" w:space="0" w:color="auto"/>
                    <w:bottom w:val="none" w:sz="0" w:space="0" w:color="auto"/>
                    <w:right w:val="none" w:sz="0" w:space="0" w:color="auto"/>
                  </w:divBdr>
                  <w:divsChild>
                    <w:div w:id="141584083">
                      <w:marLeft w:val="750"/>
                      <w:marRight w:val="0"/>
                      <w:marTop w:val="0"/>
                      <w:marBottom w:val="0"/>
                      <w:divBdr>
                        <w:top w:val="none" w:sz="0" w:space="0" w:color="auto"/>
                        <w:left w:val="none" w:sz="0" w:space="0" w:color="auto"/>
                        <w:bottom w:val="none" w:sz="0" w:space="0" w:color="auto"/>
                        <w:right w:val="none" w:sz="0" w:space="0" w:color="auto"/>
                      </w:divBdr>
                    </w:div>
                    <w:div w:id="1266157232">
                      <w:marLeft w:val="750"/>
                      <w:marRight w:val="0"/>
                      <w:marTop w:val="0"/>
                      <w:marBottom w:val="0"/>
                      <w:divBdr>
                        <w:top w:val="none" w:sz="0" w:space="0" w:color="auto"/>
                        <w:left w:val="none" w:sz="0" w:space="0" w:color="auto"/>
                        <w:bottom w:val="none" w:sz="0" w:space="0" w:color="auto"/>
                        <w:right w:val="none" w:sz="0" w:space="0" w:color="auto"/>
                      </w:divBdr>
                    </w:div>
                  </w:divsChild>
                </w:div>
                <w:div w:id="1465081211">
                  <w:marLeft w:val="300"/>
                  <w:marRight w:val="0"/>
                  <w:marTop w:val="75"/>
                  <w:marBottom w:val="0"/>
                  <w:divBdr>
                    <w:top w:val="none" w:sz="0" w:space="0" w:color="auto"/>
                    <w:left w:val="none" w:sz="0" w:space="0" w:color="auto"/>
                    <w:bottom w:val="none" w:sz="0" w:space="0" w:color="auto"/>
                    <w:right w:val="none" w:sz="0" w:space="0" w:color="auto"/>
                  </w:divBdr>
                  <w:divsChild>
                    <w:div w:id="1505824664">
                      <w:marLeft w:val="750"/>
                      <w:marRight w:val="0"/>
                      <w:marTop w:val="0"/>
                      <w:marBottom w:val="0"/>
                      <w:divBdr>
                        <w:top w:val="none" w:sz="0" w:space="0" w:color="auto"/>
                        <w:left w:val="none" w:sz="0" w:space="0" w:color="auto"/>
                        <w:bottom w:val="none" w:sz="0" w:space="0" w:color="auto"/>
                        <w:right w:val="none" w:sz="0" w:space="0" w:color="auto"/>
                      </w:divBdr>
                    </w:div>
                  </w:divsChild>
                </w:div>
                <w:div w:id="1469856579">
                  <w:marLeft w:val="300"/>
                  <w:marRight w:val="0"/>
                  <w:marTop w:val="75"/>
                  <w:marBottom w:val="0"/>
                  <w:divBdr>
                    <w:top w:val="none" w:sz="0" w:space="0" w:color="auto"/>
                    <w:left w:val="none" w:sz="0" w:space="0" w:color="auto"/>
                    <w:bottom w:val="none" w:sz="0" w:space="0" w:color="auto"/>
                    <w:right w:val="none" w:sz="0" w:space="0" w:color="auto"/>
                  </w:divBdr>
                  <w:divsChild>
                    <w:div w:id="680667505">
                      <w:marLeft w:val="750"/>
                      <w:marRight w:val="0"/>
                      <w:marTop w:val="0"/>
                      <w:marBottom w:val="0"/>
                      <w:divBdr>
                        <w:top w:val="none" w:sz="0" w:space="0" w:color="auto"/>
                        <w:left w:val="none" w:sz="0" w:space="0" w:color="auto"/>
                        <w:bottom w:val="none" w:sz="0" w:space="0" w:color="auto"/>
                        <w:right w:val="none" w:sz="0" w:space="0" w:color="auto"/>
                      </w:divBdr>
                    </w:div>
                  </w:divsChild>
                </w:div>
                <w:div w:id="1476990858">
                  <w:marLeft w:val="300"/>
                  <w:marRight w:val="0"/>
                  <w:marTop w:val="75"/>
                  <w:marBottom w:val="0"/>
                  <w:divBdr>
                    <w:top w:val="none" w:sz="0" w:space="0" w:color="auto"/>
                    <w:left w:val="none" w:sz="0" w:space="0" w:color="auto"/>
                    <w:bottom w:val="none" w:sz="0" w:space="0" w:color="auto"/>
                    <w:right w:val="none" w:sz="0" w:space="0" w:color="auto"/>
                  </w:divBdr>
                </w:div>
                <w:div w:id="1484587955">
                  <w:marLeft w:val="300"/>
                  <w:marRight w:val="0"/>
                  <w:marTop w:val="75"/>
                  <w:marBottom w:val="0"/>
                  <w:divBdr>
                    <w:top w:val="none" w:sz="0" w:space="0" w:color="auto"/>
                    <w:left w:val="none" w:sz="0" w:space="0" w:color="auto"/>
                    <w:bottom w:val="none" w:sz="0" w:space="0" w:color="auto"/>
                    <w:right w:val="none" w:sz="0" w:space="0" w:color="auto"/>
                  </w:divBdr>
                  <w:divsChild>
                    <w:div w:id="910891185">
                      <w:marLeft w:val="750"/>
                      <w:marRight w:val="0"/>
                      <w:marTop w:val="0"/>
                      <w:marBottom w:val="0"/>
                      <w:divBdr>
                        <w:top w:val="none" w:sz="0" w:space="0" w:color="auto"/>
                        <w:left w:val="none" w:sz="0" w:space="0" w:color="auto"/>
                        <w:bottom w:val="none" w:sz="0" w:space="0" w:color="auto"/>
                        <w:right w:val="none" w:sz="0" w:space="0" w:color="auto"/>
                      </w:divBdr>
                    </w:div>
                  </w:divsChild>
                </w:div>
                <w:div w:id="1491484135">
                  <w:marLeft w:val="300"/>
                  <w:marRight w:val="0"/>
                  <w:marTop w:val="75"/>
                  <w:marBottom w:val="0"/>
                  <w:divBdr>
                    <w:top w:val="none" w:sz="0" w:space="0" w:color="auto"/>
                    <w:left w:val="none" w:sz="0" w:space="0" w:color="auto"/>
                    <w:bottom w:val="none" w:sz="0" w:space="0" w:color="auto"/>
                    <w:right w:val="none" w:sz="0" w:space="0" w:color="auto"/>
                  </w:divBdr>
                  <w:divsChild>
                    <w:div w:id="620648363">
                      <w:marLeft w:val="750"/>
                      <w:marRight w:val="0"/>
                      <w:marTop w:val="0"/>
                      <w:marBottom w:val="0"/>
                      <w:divBdr>
                        <w:top w:val="none" w:sz="0" w:space="0" w:color="auto"/>
                        <w:left w:val="none" w:sz="0" w:space="0" w:color="auto"/>
                        <w:bottom w:val="none" w:sz="0" w:space="0" w:color="auto"/>
                        <w:right w:val="none" w:sz="0" w:space="0" w:color="auto"/>
                      </w:divBdr>
                    </w:div>
                    <w:div w:id="1547792146">
                      <w:marLeft w:val="750"/>
                      <w:marRight w:val="0"/>
                      <w:marTop w:val="0"/>
                      <w:marBottom w:val="0"/>
                      <w:divBdr>
                        <w:top w:val="none" w:sz="0" w:space="0" w:color="auto"/>
                        <w:left w:val="none" w:sz="0" w:space="0" w:color="auto"/>
                        <w:bottom w:val="none" w:sz="0" w:space="0" w:color="auto"/>
                        <w:right w:val="none" w:sz="0" w:space="0" w:color="auto"/>
                      </w:divBdr>
                    </w:div>
                  </w:divsChild>
                </w:div>
                <w:div w:id="1511678504">
                  <w:marLeft w:val="300"/>
                  <w:marRight w:val="0"/>
                  <w:marTop w:val="75"/>
                  <w:marBottom w:val="0"/>
                  <w:divBdr>
                    <w:top w:val="none" w:sz="0" w:space="0" w:color="auto"/>
                    <w:left w:val="none" w:sz="0" w:space="0" w:color="auto"/>
                    <w:bottom w:val="none" w:sz="0" w:space="0" w:color="auto"/>
                    <w:right w:val="none" w:sz="0" w:space="0" w:color="auto"/>
                  </w:divBdr>
                  <w:divsChild>
                    <w:div w:id="1390378912">
                      <w:marLeft w:val="750"/>
                      <w:marRight w:val="0"/>
                      <w:marTop w:val="0"/>
                      <w:marBottom w:val="0"/>
                      <w:divBdr>
                        <w:top w:val="none" w:sz="0" w:space="0" w:color="auto"/>
                        <w:left w:val="none" w:sz="0" w:space="0" w:color="auto"/>
                        <w:bottom w:val="none" w:sz="0" w:space="0" w:color="auto"/>
                        <w:right w:val="none" w:sz="0" w:space="0" w:color="auto"/>
                      </w:divBdr>
                    </w:div>
                  </w:divsChild>
                </w:div>
                <w:div w:id="1552498822">
                  <w:marLeft w:val="300"/>
                  <w:marRight w:val="0"/>
                  <w:marTop w:val="75"/>
                  <w:marBottom w:val="0"/>
                  <w:divBdr>
                    <w:top w:val="none" w:sz="0" w:space="0" w:color="auto"/>
                    <w:left w:val="none" w:sz="0" w:space="0" w:color="auto"/>
                    <w:bottom w:val="none" w:sz="0" w:space="0" w:color="auto"/>
                    <w:right w:val="none" w:sz="0" w:space="0" w:color="auto"/>
                  </w:divBdr>
                  <w:divsChild>
                    <w:div w:id="427391090">
                      <w:marLeft w:val="750"/>
                      <w:marRight w:val="0"/>
                      <w:marTop w:val="0"/>
                      <w:marBottom w:val="0"/>
                      <w:divBdr>
                        <w:top w:val="none" w:sz="0" w:space="0" w:color="auto"/>
                        <w:left w:val="none" w:sz="0" w:space="0" w:color="auto"/>
                        <w:bottom w:val="none" w:sz="0" w:space="0" w:color="auto"/>
                        <w:right w:val="none" w:sz="0" w:space="0" w:color="auto"/>
                      </w:divBdr>
                    </w:div>
                    <w:div w:id="1600404738">
                      <w:marLeft w:val="750"/>
                      <w:marRight w:val="0"/>
                      <w:marTop w:val="0"/>
                      <w:marBottom w:val="0"/>
                      <w:divBdr>
                        <w:top w:val="none" w:sz="0" w:space="0" w:color="auto"/>
                        <w:left w:val="none" w:sz="0" w:space="0" w:color="auto"/>
                        <w:bottom w:val="none" w:sz="0" w:space="0" w:color="auto"/>
                        <w:right w:val="none" w:sz="0" w:space="0" w:color="auto"/>
                      </w:divBdr>
                    </w:div>
                    <w:div w:id="1706640304">
                      <w:marLeft w:val="750"/>
                      <w:marRight w:val="0"/>
                      <w:marTop w:val="0"/>
                      <w:marBottom w:val="0"/>
                      <w:divBdr>
                        <w:top w:val="none" w:sz="0" w:space="0" w:color="auto"/>
                        <w:left w:val="none" w:sz="0" w:space="0" w:color="auto"/>
                        <w:bottom w:val="none" w:sz="0" w:space="0" w:color="auto"/>
                        <w:right w:val="none" w:sz="0" w:space="0" w:color="auto"/>
                      </w:divBdr>
                    </w:div>
                    <w:div w:id="2132825293">
                      <w:marLeft w:val="750"/>
                      <w:marRight w:val="0"/>
                      <w:marTop w:val="0"/>
                      <w:marBottom w:val="0"/>
                      <w:divBdr>
                        <w:top w:val="none" w:sz="0" w:space="0" w:color="auto"/>
                        <w:left w:val="none" w:sz="0" w:space="0" w:color="auto"/>
                        <w:bottom w:val="none" w:sz="0" w:space="0" w:color="auto"/>
                        <w:right w:val="none" w:sz="0" w:space="0" w:color="auto"/>
                      </w:divBdr>
                    </w:div>
                  </w:divsChild>
                </w:div>
                <w:div w:id="1556896566">
                  <w:marLeft w:val="300"/>
                  <w:marRight w:val="0"/>
                  <w:marTop w:val="75"/>
                  <w:marBottom w:val="0"/>
                  <w:divBdr>
                    <w:top w:val="none" w:sz="0" w:space="0" w:color="auto"/>
                    <w:left w:val="none" w:sz="0" w:space="0" w:color="auto"/>
                    <w:bottom w:val="none" w:sz="0" w:space="0" w:color="auto"/>
                    <w:right w:val="none" w:sz="0" w:space="0" w:color="auto"/>
                  </w:divBdr>
                  <w:divsChild>
                    <w:div w:id="470293595">
                      <w:marLeft w:val="750"/>
                      <w:marRight w:val="0"/>
                      <w:marTop w:val="0"/>
                      <w:marBottom w:val="0"/>
                      <w:divBdr>
                        <w:top w:val="none" w:sz="0" w:space="0" w:color="auto"/>
                        <w:left w:val="none" w:sz="0" w:space="0" w:color="auto"/>
                        <w:bottom w:val="none" w:sz="0" w:space="0" w:color="auto"/>
                        <w:right w:val="none" w:sz="0" w:space="0" w:color="auto"/>
                      </w:divBdr>
                    </w:div>
                  </w:divsChild>
                </w:div>
                <w:div w:id="1643190450">
                  <w:marLeft w:val="300"/>
                  <w:marRight w:val="0"/>
                  <w:marTop w:val="75"/>
                  <w:marBottom w:val="0"/>
                  <w:divBdr>
                    <w:top w:val="none" w:sz="0" w:space="0" w:color="auto"/>
                    <w:left w:val="none" w:sz="0" w:space="0" w:color="auto"/>
                    <w:bottom w:val="none" w:sz="0" w:space="0" w:color="auto"/>
                    <w:right w:val="none" w:sz="0" w:space="0" w:color="auto"/>
                  </w:divBdr>
                  <w:divsChild>
                    <w:div w:id="828012652">
                      <w:marLeft w:val="750"/>
                      <w:marRight w:val="0"/>
                      <w:marTop w:val="0"/>
                      <w:marBottom w:val="0"/>
                      <w:divBdr>
                        <w:top w:val="none" w:sz="0" w:space="0" w:color="auto"/>
                        <w:left w:val="none" w:sz="0" w:space="0" w:color="auto"/>
                        <w:bottom w:val="none" w:sz="0" w:space="0" w:color="auto"/>
                        <w:right w:val="none" w:sz="0" w:space="0" w:color="auto"/>
                      </w:divBdr>
                    </w:div>
                    <w:div w:id="1628659905">
                      <w:marLeft w:val="750"/>
                      <w:marRight w:val="0"/>
                      <w:marTop w:val="0"/>
                      <w:marBottom w:val="0"/>
                      <w:divBdr>
                        <w:top w:val="none" w:sz="0" w:space="0" w:color="auto"/>
                        <w:left w:val="none" w:sz="0" w:space="0" w:color="auto"/>
                        <w:bottom w:val="none" w:sz="0" w:space="0" w:color="auto"/>
                        <w:right w:val="none" w:sz="0" w:space="0" w:color="auto"/>
                      </w:divBdr>
                    </w:div>
                    <w:div w:id="2130733715">
                      <w:marLeft w:val="750"/>
                      <w:marRight w:val="0"/>
                      <w:marTop w:val="0"/>
                      <w:marBottom w:val="0"/>
                      <w:divBdr>
                        <w:top w:val="none" w:sz="0" w:space="0" w:color="auto"/>
                        <w:left w:val="none" w:sz="0" w:space="0" w:color="auto"/>
                        <w:bottom w:val="none" w:sz="0" w:space="0" w:color="auto"/>
                        <w:right w:val="none" w:sz="0" w:space="0" w:color="auto"/>
                      </w:divBdr>
                    </w:div>
                  </w:divsChild>
                </w:div>
                <w:div w:id="1740864657">
                  <w:marLeft w:val="300"/>
                  <w:marRight w:val="0"/>
                  <w:marTop w:val="75"/>
                  <w:marBottom w:val="0"/>
                  <w:divBdr>
                    <w:top w:val="none" w:sz="0" w:space="0" w:color="auto"/>
                    <w:left w:val="none" w:sz="0" w:space="0" w:color="auto"/>
                    <w:bottom w:val="none" w:sz="0" w:space="0" w:color="auto"/>
                    <w:right w:val="none" w:sz="0" w:space="0" w:color="auto"/>
                  </w:divBdr>
                  <w:divsChild>
                    <w:div w:id="1400397159">
                      <w:marLeft w:val="750"/>
                      <w:marRight w:val="0"/>
                      <w:marTop w:val="0"/>
                      <w:marBottom w:val="0"/>
                      <w:divBdr>
                        <w:top w:val="none" w:sz="0" w:space="0" w:color="auto"/>
                        <w:left w:val="none" w:sz="0" w:space="0" w:color="auto"/>
                        <w:bottom w:val="none" w:sz="0" w:space="0" w:color="auto"/>
                        <w:right w:val="none" w:sz="0" w:space="0" w:color="auto"/>
                      </w:divBdr>
                    </w:div>
                    <w:div w:id="1613391314">
                      <w:marLeft w:val="750"/>
                      <w:marRight w:val="0"/>
                      <w:marTop w:val="0"/>
                      <w:marBottom w:val="0"/>
                      <w:divBdr>
                        <w:top w:val="none" w:sz="0" w:space="0" w:color="auto"/>
                        <w:left w:val="none" w:sz="0" w:space="0" w:color="auto"/>
                        <w:bottom w:val="none" w:sz="0" w:space="0" w:color="auto"/>
                        <w:right w:val="none" w:sz="0" w:space="0" w:color="auto"/>
                      </w:divBdr>
                    </w:div>
                    <w:div w:id="1875385249">
                      <w:marLeft w:val="750"/>
                      <w:marRight w:val="0"/>
                      <w:marTop w:val="0"/>
                      <w:marBottom w:val="0"/>
                      <w:divBdr>
                        <w:top w:val="none" w:sz="0" w:space="0" w:color="auto"/>
                        <w:left w:val="none" w:sz="0" w:space="0" w:color="auto"/>
                        <w:bottom w:val="none" w:sz="0" w:space="0" w:color="auto"/>
                        <w:right w:val="none" w:sz="0" w:space="0" w:color="auto"/>
                      </w:divBdr>
                    </w:div>
                    <w:div w:id="2120907093">
                      <w:marLeft w:val="750"/>
                      <w:marRight w:val="0"/>
                      <w:marTop w:val="0"/>
                      <w:marBottom w:val="0"/>
                      <w:divBdr>
                        <w:top w:val="none" w:sz="0" w:space="0" w:color="auto"/>
                        <w:left w:val="none" w:sz="0" w:space="0" w:color="auto"/>
                        <w:bottom w:val="none" w:sz="0" w:space="0" w:color="auto"/>
                        <w:right w:val="none" w:sz="0" w:space="0" w:color="auto"/>
                      </w:divBdr>
                    </w:div>
                    <w:div w:id="2126538475">
                      <w:marLeft w:val="750"/>
                      <w:marRight w:val="0"/>
                      <w:marTop w:val="0"/>
                      <w:marBottom w:val="0"/>
                      <w:divBdr>
                        <w:top w:val="none" w:sz="0" w:space="0" w:color="auto"/>
                        <w:left w:val="none" w:sz="0" w:space="0" w:color="auto"/>
                        <w:bottom w:val="none" w:sz="0" w:space="0" w:color="auto"/>
                        <w:right w:val="none" w:sz="0" w:space="0" w:color="auto"/>
                      </w:divBdr>
                    </w:div>
                  </w:divsChild>
                </w:div>
                <w:div w:id="1804812658">
                  <w:marLeft w:val="300"/>
                  <w:marRight w:val="0"/>
                  <w:marTop w:val="75"/>
                  <w:marBottom w:val="0"/>
                  <w:divBdr>
                    <w:top w:val="none" w:sz="0" w:space="0" w:color="auto"/>
                    <w:left w:val="none" w:sz="0" w:space="0" w:color="auto"/>
                    <w:bottom w:val="none" w:sz="0" w:space="0" w:color="auto"/>
                    <w:right w:val="none" w:sz="0" w:space="0" w:color="auto"/>
                  </w:divBdr>
                  <w:divsChild>
                    <w:div w:id="176164357">
                      <w:marLeft w:val="750"/>
                      <w:marRight w:val="0"/>
                      <w:marTop w:val="0"/>
                      <w:marBottom w:val="0"/>
                      <w:divBdr>
                        <w:top w:val="none" w:sz="0" w:space="0" w:color="auto"/>
                        <w:left w:val="none" w:sz="0" w:space="0" w:color="auto"/>
                        <w:bottom w:val="none" w:sz="0" w:space="0" w:color="auto"/>
                        <w:right w:val="none" w:sz="0" w:space="0" w:color="auto"/>
                      </w:divBdr>
                    </w:div>
                  </w:divsChild>
                </w:div>
                <w:div w:id="1877354451">
                  <w:marLeft w:val="300"/>
                  <w:marRight w:val="0"/>
                  <w:marTop w:val="75"/>
                  <w:marBottom w:val="0"/>
                  <w:divBdr>
                    <w:top w:val="none" w:sz="0" w:space="0" w:color="auto"/>
                    <w:left w:val="none" w:sz="0" w:space="0" w:color="auto"/>
                    <w:bottom w:val="none" w:sz="0" w:space="0" w:color="auto"/>
                    <w:right w:val="none" w:sz="0" w:space="0" w:color="auto"/>
                  </w:divBdr>
                  <w:divsChild>
                    <w:div w:id="1170560655">
                      <w:marLeft w:val="750"/>
                      <w:marRight w:val="0"/>
                      <w:marTop w:val="0"/>
                      <w:marBottom w:val="0"/>
                      <w:divBdr>
                        <w:top w:val="none" w:sz="0" w:space="0" w:color="auto"/>
                        <w:left w:val="none" w:sz="0" w:space="0" w:color="auto"/>
                        <w:bottom w:val="none" w:sz="0" w:space="0" w:color="auto"/>
                        <w:right w:val="none" w:sz="0" w:space="0" w:color="auto"/>
                      </w:divBdr>
                    </w:div>
                    <w:div w:id="1228682516">
                      <w:marLeft w:val="750"/>
                      <w:marRight w:val="0"/>
                      <w:marTop w:val="0"/>
                      <w:marBottom w:val="0"/>
                      <w:divBdr>
                        <w:top w:val="none" w:sz="0" w:space="0" w:color="auto"/>
                        <w:left w:val="none" w:sz="0" w:space="0" w:color="auto"/>
                        <w:bottom w:val="none" w:sz="0" w:space="0" w:color="auto"/>
                        <w:right w:val="none" w:sz="0" w:space="0" w:color="auto"/>
                      </w:divBdr>
                    </w:div>
                    <w:div w:id="1539245449">
                      <w:marLeft w:val="750"/>
                      <w:marRight w:val="0"/>
                      <w:marTop w:val="0"/>
                      <w:marBottom w:val="0"/>
                      <w:divBdr>
                        <w:top w:val="none" w:sz="0" w:space="0" w:color="auto"/>
                        <w:left w:val="none" w:sz="0" w:space="0" w:color="auto"/>
                        <w:bottom w:val="none" w:sz="0" w:space="0" w:color="auto"/>
                        <w:right w:val="none" w:sz="0" w:space="0" w:color="auto"/>
                      </w:divBdr>
                    </w:div>
                  </w:divsChild>
                </w:div>
                <w:div w:id="1885025110">
                  <w:marLeft w:val="300"/>
                  <w:marRight w:val="0"/>
                  <w:marTop w:val="75"/>
                  <w:marBottom w:val="0"/>
                  <w:divBdr>
                    <w:top w:val="none" w:sz="0" w:space="0" w:color="auto"/>
                    <w:left w:val="none" w:sz="0" w:space="0" w:color="auto"/>
                    <w:bottom w:val="none" w:sz="0" w:space="0" w:color="auto"/>
                    <w:right w:val="none" w:sz="0" w:space="0" w:color="auto"/>
                  </w:divBdr>
                  <w:divsChild>
                    <w:div w:id="1747191014">
                      <w:marLeft w:val="750"/>
                      <w:marRight w:val="0"/>
                      <w:marTop w:val="0"/>
                      <w:marBottom w:val="0"/>
                      <w:divBdr>
                        <w:top w:val="none" w:sz="0" w:space="0" w:color="auto"/>
                        <w:left w:val="none" w:sz="0" w:space="0" w:color="auto"/>
                        <w:bottom w:val="none" w:sz="0" w:space="0" w:color="auto"/>
                        <w:right w:val="none" w:sz="0" w:space="0" w:color="auto"/>
                      </w:divBdr>
                    </w:div>
                  </w:divsChild>
                </w:div>
                <w:div w:id="1920207939">
                  <w:marLeft w:val="300"/>
                  <w:marRight w:val="0"/>
                  <w:marTop w:val="75"/>
                  <w:marBottom w:val="0"/>
                  <w:divBdr>
                    <w:top w:val="none" w:sz="0" w:space="0" w:color="auto"/>
                    <w:left w:val="none" w:sz="0" w:space="0" w:color="auto"/>
                    <w:bottom w:val="none" w:sz="0" w:space="0" w:color="auto"/>
                    <w:right w:val="none" w:sz="0" w:space="0" w:color="auto"/>
                  </w:divBdr>
                  <w:divsChild>
                    <w:div w:id="1665158933">
                      <w:marLeft w:val="750"/>
                      <w:marRight w:val="0"/>
                      <w:marTop w:val="0"/>
                      <w:marBottom w:val="0"/>
                      <w:divBdr>
                        <w:top w:val="none" w:sz="0" w:space="0" w:color="auto"/>
                        <w:left w:val="none" w:sz="0" w:space="0" w:color="auto"/>
                        <w:bottom w:val="none" w:sz="0" w:space="0" w:color="auto"/>
                        <w:right w:val="none" w:sz="0" w:space="0" w:color="auto"/>
                      </w:divBdr>
                    </w:div>
                  </w:divsChild>
                </w:div>
                <w:div w:id="2013946172">
                  <w:marLeft w:val="300"/>
                  <w:marRight w:val="0"/>
                  <w:marTop w:val="75"/>
                  <w:marBottom w:val="0"/>
                  <w:divBdr>
                    <w:top w:val="none" w:sz="0" w:space="0" w:color="auto"/>
                    <w:left w:val="none" w:sz="0" w:space="0" w:color="auto"/>
                    <w:bottom w:val="none" w:sz="0" w:space="0" w:color="auto"/>
                    <w:right w:val="none" w:sz="0" w:space="0" w:color="auto"/>
                  </w:divBdr>
                  <w:divsChild>
                    <w:div w:id="19674328">
                      <w:marLeft w:val="750"/>
                      <w:marRight w:val="0"/>
                      <w:marTop w:val="0"/>
                      <w:marBottom w:val="0"/>
                      <w:divBdr>
                        <w:top w:val="none" w:sz="0" w:space="0" w:color="auto"/>
                        <w:left w:val="none" w:sz="0" w:space="0" w:color="auto"/>
                        <w:bottom w:val="none" w:sz="0" w:space="0" w:color="auto"/>
                        <w:right w:val="none" w:sz="0" w:space="0" w:color="auto"/>
                      </w:divBdr>
                    </w:div>
                    <w:div w:id="448594353">
                      <w:marLeft w:val="750"/>
                      <w:marRight w:val="0"/>
                      <w:marTop w:val="0"/>
                      <w:marBottom w:val="0"/>
                      <w:divBdr>
                        <w:top w:val="none" w:sz="0" w:space="0" w:color="auto"/>
                        <w:left w:val="none" w:sz="0" w:space="0" w:color="auto"/>
                        <w:bottom w:val="none" w:sz="0" w:space="0" w:color="auto"/>
                        <w:right w:val="none" w:sz="0" w:space="0" w:color="auto"/>
                      </w:divBdr>
                    </w:div>
                    <w:div w:id="1299795377">
                      <w:marLeft w:val="750"/>
                      <w:marRight w:val="0"/>
                      <w:marTop w:val="0"/>
                      <w:marBottom w:val="0"/>
                      <w:divBdr>
                        <w:top w:val="none" w:sz="0" w:space="0" w:color="auto"/>
                        <w:left w:val="none" w:sz="0" w:space="0" w:color="auto"/>
                        <w:bottom w:val="none" w:sz="0" w:space="0" w:color="auto"/>
                        <w:right w:val="none" w:sz="0" w:space="0" w:color="auto"/>
                      </w:divBdr>
                    </w:div>
                    <w:div w:id="1332030706">
                      <w:marLeft w:val="750"/>
                      <w:marRight w:val="0"/>
                      <w:marTop w:val="0"/>
                      <w:marBottom w:val="0"/>
                      <w:divBdr>
                        <w:top w:val="none" w:sz="0" w:space="0" w:color="auto"/>
                        <w:left w:val="none" w:sz="0" w:space="0" w:color="auto"/>
                        <w:bottom w:val="none" w:sz="0" w:space="0" w:color="auto"/>
                        <w:right w:val="none" w:sz="0" w:space="0" w:color="auto"/>
                      </w:divBdr>
                    </w:div>
                  </w:divsChild>
                </w:div>
                <w:div w:id="2042855169">
                  <w:marLeft w:val="300"/>
                  <w:marRight w:val="0"/>
                  <w:marTop w:val="75"/>
                  <w:marBottom w:val="0"/>
                  <w:divBdr>
                    <w:top w:val="none" w:sz="0" w:space="0" w:color="auto"/>
                    <w:left w:val="none" w:sz="0" w:space="0" w:color="auto"/>
                    <w:bottom w:val="none" w:sz="0" w:space="0" w:color="auto"/>
                    <w:right w:val="none" w:sz="0" w:space="0" w:color="auto"/>
                  </w:divBdr>
                  <w:divsChild>
                    <w:div w:id="105780525">
                      <w:marLeft w:val="750"/>
                      <w:marRight w:val="0"/>
                      <w:marTop w:val="0"/>
                      <w:marBottom w:val="0"/>
                      <w:divBdr>
                        <w:top w:val="none" w:sz="0" w:space="0" w:color="auto"/>
                        <w:left w:val="none" w:sz="0" w:space="0" w:color="auto"/>
                        <w:bottom w:val="none" w:sz="0" w:space="0" w:color="auto"/>
                        <w:right w:val="none" w:sz="0" w:space="0" w:color="auto"/>
                      </w:divBdr>
                    </w:div>
                  </w:divsChild>
                </w:div>
                <w:div w:id="2055691845">
                  <w:marLeft w:val="300"/>
                  <w:marRight w:val="0"/>
                  <w:marTop w:val="75"/>
                  <w:marBottom w:val="0"/>
                  <w:divBdr>
                    <w:top w:val="none" w:sz="0" w:space="0" w:color="auto"/>
                    <w:left w:val="none" w:sz="0" w:space="0" w:color="auto"/>
                    <w:bottom w:val="none" w:sz="0" w:space="0" w:color="auto"/>
                    <w:right w:val="none" w:sz="0" w:space="0" w:color="auto"/>
                  </w:divBdr>
                  <w:divsChild>
                    <w:div w:id="2096781601">
                      <w:marLeft w:val="750"/>
                      <w:marRight w:val="0"/>
                      <w:marTop w:val="0"/>
                      <w:marBottom w:val="0"/>
                      <w:divBdr>
                        <w:top w:val="none" w:sz="0" w:space="0" w:color="auto"/>
                        <w:left w:val="none" w:sz="0" w:space="0" w:color="auto"/>
                        <w:bottom w:val="none" w:sz="0" w:space="0" w:color="auto"/>
                        <w:right w:val="none" w:sz="0" w:space="0" w:color="auto"/>
                      </w:divBdr>
                    </w:div>
                  </w:divsChild>
                </w:div>
                <w:div w:id="2137485533">
                  <w:marLeft w:val="300"/>
                  <w:marRight w:val="0"/>
                  <w:marTop w:val="75"/>
                  <w:marBottom w:val="0"/>
                  <w:divBdr>
                    <w:top w:val="none" w:sz="0" w:space="0" w:color="auto"/>
                    <w:left w:val="none" w:sz="0" w:space="0" w:color="auto"/>
                    <w:bottom w:val="none" w:sz="0" w:space="0" w:color="auto"/>
                    <w:right w:val="none" w:sz="0" w:space="0" w:color="auto"/>
                  </w:divBdr>
                  <w:divsChild>
                    <w:div w:id="750928230">
                      <w:marLeft w:val="750"/>
                      <w:marRight w:val="0"/>
                      <w:marTop w:val="0"/>
                      <w:marBottom w:val="0"/>
                      <w:divBdr>
                        <w:top w:val="none" w:sz="0" w:space="0" w:color="auto"/>
                        <w:left w:val="none" w:sz="0" w:space="0" w:color="auto"/>
                        <w:bottom w:val="none" w:sz="0" w:space="0" w:color="auto"/>
                        <w:right w:val="none" w:sz="0" w:space="0" w:color="auto"/>
                      </w:divBdr>
                    </w:div>
                    <w:div w:id="833765732">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523133403">
              <w:marLeft w:val="0"/>
              <w:marRight w:val="0"/>
              <w:marTop w:val="150"/>
              <w:marBottom w:val="150"/>
              <w:divBdr>
                <w:top w:val="none" w:sz="0" w:space="0" w:color="auto"/>
                <w:left w:val="none" w:sz="0" w:space="0" w:color="auto"/>
                <w:bottom w:val="none" w:sz="0" w:space="0" w:color="auto"/>
                <w:right w:val="none" w:sz="0" w:space="0" w:color="auto"/>
              </w:divBdr>
              <w:divsChild>
                <w:div w:id="140318017">
                  <w:marLeft w:val="300"/>
                  <w:marRight w:val="0"/>
                  <w:marTop w:val="75"/>
                  <w:marBottom w:val="0"/>
                  <w:divBdr>
                    <w:top w:val="none" w:sz="0" w:space="0" w:color="auto"/>
                    <w:left w:val="none" w:sz="0" w:space="0" w:color="auto"/>
                    <w:bottom w:val="none" w:sz="0" w:space="0" w:color="auto"/>
                    <w:right w:val="none" w:sz="0" w:space="0" w:color="auto"/>
                  </w:divBdr>
                  <w:divsChild>
                    <w:div w:id="409272497">
                      <w:marLeft w:val="750"/>
                      <w:marRight w:val="0"/>
                      <w:marTop w:val="0"/>
                      <w:marBottom w:val="0"/>
                      <w:divBdr>
                        <w:top w:val="none" w:sz="0" w:space="0" w:color="auto"/>
                        <w:left w:val="none" w:sz="0" w:space="0" w:color="auto"/>
                        <w:bottom w:val="none" w:sz="0" w:space="0" w:color="auto"/>
                        <w:right w:val="none" w:sz="0" w:space="0" w:color="auto"/>
                      </w:divBdr>
                    </w:div>
                  </w:divsChild>
                </w:div>
                <w:div w:id="884365651">
                  <w:marLeft w:val="300"/>
                  <w:marRight w:val="0"/>
                  <w:marTop w:val="75"/>
                  <w:marBottom w:val="0"/>
                  <w:divBdr>
                    <w:top w:val="none" w:sz="0" w:space="0" w:color="auto"/>
                    <w:left w:val="none" w:sz="0" w:space="0" w:color="auto"/>
                    <w:bottom w:val="none" w:sz="0" w:space="0" w:color="auto"/>
                    <w:right w:val="none" w:sz="0" w:space="0" w:color="auto"/>
                  </w:divBdr>
                  <w:divsChild>
                    <w:div w:id="402528472">
                      <w:marLeft w:val="750"/>
                      <w:marRight w:val="0"/>
                      <w:marTop w:val="0"/>
                      <w:marBottom w:val="0"/>
                      <w:divBdr>
                        <w:top w:val="none" w:sz="0" w:space="0" w:color="auto"/>
                        <w:left w:val="none" w:sz="0" w:space="0" w:color="auto"/>
                        <w:bottom w:val="none" w:sz="0" w:space="0" w:color="auto"/>
                        <w:right w:val="none" w:sz="0" w:space="0" w:color="auto"/>
                      </w:divBdr>
                    </w:div>
                  </w:divsChild>
                </w:div>
                <w:div w:id="946697789">
                  <w:marLeft w:val="300"/>
                  <w:marRight w:val="0"/>
                  <w:marTop w:val="75"/>
                  <w:marBottom w:val="0"/>
                  <w:divBdr>
                    <w:top w:val="none" w:sz="0" w:space="0" w:color="auto"/>
                    <w:left w:val="none" w:sz="0" w:space="0" w:color="auto"/>
                    <w:bottom w:val="none" w:sz="0" w:space="0" w:color="auto"/>
                    <w:right w:val="none" w:sz="0" w:space="0" w:color="auto"/>
                  </w:divBdr>
                  <w:divsChild>
                    <w:div w:id="1738085872">
                      <w:marLeft w:val="750"/>
                      <w:marRight w:val="0"/>
                      <w:marTop w:val="0"/>
                      <w:marBottom w:val="0"/>
                      <w:divBdr>
                        <w:top w:val="none" w:sz="0" w:space="0" w:color="auto"/>
                        <w:left w:val="none" w:sz="0" w:space="0" w:color="auto"/>
                        <w:bottom w:val="none" w:sz="0" w:space="0" w:color="auto"/>
                        <w:right w:val="none" w:sz="0" w:space="0" w:color="auto"/>
                      </w:divBdr>
                    </w:div>
                  </w:divsChild>
                </w:div>
                <w:div w:id="1018846906">
                  <w:marLeft w:val="300"/>
                  <w:marRight w:val="0"/>
                  <w:marTop w:val="75"/>
                  <w:marBottom w:val="0"/>
                  <w:divBdr>
                    <w:top w:val="none" w:sz="0" w:space="0" w:color="auto"/>
                    <w:left w:val="none" w:sz="0" w:space="0" w:color="auto"/>
                    <w:bottom w:val="none" w:sz="0" w:space="0" w:color="auto"/>
                    <w:right w:val="none" w:sz="0" w:space="0" w:color="auto"/>
                  </w:divBdr>
                  <w:divsChild>
                    <w:div w:id="1723484040">
                      <w:marLeft w:val="750"/>
                      <w:marRight w:val="0"/>
                      <w:marTop w:val="0"/>
                      <w:marBottom w:val="0"/>
                      <w:divBdr>
                        <w:top w:val="none" w:sz="0" w:space="0" w:color="auto"/>
                        <w:left w:val="none" w:sz="0" w:space="0" w:color="auto"/>
                        <w:bottom w:val="none" w:sz="0" w:space="0" w:color="auto"/>
                        <w:right w:val="none" w:sz="0" w:space="0" w:color="auto"/>
                      </w:divBdr>
                    </w:div>
                  </w:divsChild>
                </w:div>
                <w:div w:id="1091048962">
                  <w:marLeft w:val="300"/>
                  <w:marRight w:val="0"/>
                  <w:marTop w:val="75"/>
                  <w:marBottom w:val="0"/>
                  <w:divBdr>
                    <w:top w:val="none" w:sz="0" w:space="0" w:color="auto"/>
                    <w:left w:val="none" w:sz="0" w:space="0" w:color="auto"/>
                    <w:bottom w:val="none" w:sz="0" w:space="0" w:color="auto"/>
                    <w:right w:val="none" w:sz="0" w:space="0" w:color="auto"/>
                  </w:divBdr>
                  <w:divsChild>
                    <w:div w:id="853613401">
                      <w:marLeft w:val="750"/>
                      <w:marRight w:val="0"/>
                      <w:marTop w:val="0"/>
                      <w:marBottom w:val="0"/>
                      <w:divBdr>
                        <w:top w:val="none" w:sz="0" w:space="0" w:color="auto"/>
                        <w:left w:val="none" w:sz="0" w:space="0" w:color="auto"/>
                        <w:bottom w:val="none" w:sz="0" w:space="0" w:color="auto"/>
                        <w:right w:val="none" w:sz="0" w:space="0" w:color="auto"/>
                      </w:divBdr>
                    </w:div>
                  </w:divsChild>
                </w:div>
                <w:div w:id="1355231914">
                  <w:marLeft w:val="300"/>
                  <w:marRight w:val="0"/>
                  <w:marTop w:val="75"/>
                  <w:marBottom w:val="0"/>
                  <w:divBdr>
                    <w:top w:val="none" w:sz="0" w:space="0" w:color="auto"/>
                    <w:left w:val="none" w:sz="0" w:space="0" w:color="auto"/>
                    <w:bottom w:val="none" w:sz="0" w:space="0" w:color="auto"/>
                    <w:right w:val="none" w:sz="0" w:space="0" w:color="auto"/>
                  </w:divBdr>
                </w:div>
                <w:div w:id="1410808301">
                  <w:marLeft w:val="300"/>
                  <w:marRight w:val="0"/>
                  <w:marTop w:val="75"/>
                  <w:marBottom w:val="0"/>
                  <w:divBdr>
                    <w:top w:val="none" w:sz="0" w:space="0" w:color="auto"/>
                    <w:left w:val="none" w:sz="0" w:space="0" w:color="auto"/>
                    <w:bottom w:val="none" w:sz="0" w:space="0" w:color="auto"/>
                    <w:right w:val="none" w:sz="0" w:space="0" w:color="auto"/>
                  </w:divBdr>
                  <w:divsChild>
                    <w:div w:id="2016761123">
                      <w:marLeft w:val="750"/>
                      <w:marRight w:val="0"/>
                      <w:marTop w:val="0"/>
                      <w:marBottom w:val="0"/>
                      <w:divBdr>
                        <w:top w:val="none" w:sz="0" w:space="0" w:color="auto"/>
                        <w:left w:val="none" w:sz="0" w:space="0" w:color="auto"/>
                        <w:bottom w:val="none" w:sz="0" w:space="0" w:color="auto"/>
                        <w:right w:val="none" w:sz="0" w:space="0" w:color="auto"/>
                      </w:divBdr>
                    </w:div>
                  </w:divsChild>
                </w:div>
                <w:div w:id="1569613477">
                  <w:marLeft w:val="300"/>
                  <w:marRight w:val="0"/>
                  <w:marTop w:val="75"/>
                  <w:marBottom w:val="0"/>
                  <w:divBdr>
                    <w:top w:val="none" w:sz="0" w:space="0" w:color="auto"/>
                    <w:left w:val="none" w:sz="0" w:space="0" w:color="auto"/>
                    <w:bottom w:val="none" w:sz="0" w:space="0" w:color="auto"/>
                    <w:right w:val="none" w:sz="0" w:space="0" w:color="auto"/>
                  </w:divBdr>
                </w:div>
                <w:div w:id="1822305494">
                  <w:marLeft w:val="300"/>
                  <w:marRight w:val="0"/>
                  <w:marTop w:val="75"/>
                  <w:marBottom w:val="0"/>
                  <w:divBdr>
                    <w:top w:val="none" w:sz="0" w:space="0" w:color="auto"/>
                    <w:left w:val="none" w:sz="0" w:space="0" w:color="auto"/>
                    <w:bottom w:val="none" w:sz="0" w:space="0" w:color="auto"/>
                    <w:right w:val="none" w:sz="0" w:space="0" w:color="auto"/>
                  </w:divBdr>
                  <w:divsChild>
                    <w:div w:id="90207833">
                      <w:marLeft w:val="750"/>
                      <w:marRight w:val="0"/>
                      <w:marTop w:val="0"/>
                      <w:marBottom w:val="0"/>
                      <w:divBdr>
                        <w:top w:val="none" w:sz="0" w:space="0" w:color="auto"/>
                        <w:left w:val="none" w:sz="0" w:space="0" w:color="auto"/>
                        <w:bottom w:val="none" w:sz="0" w:space="0" w:color="auto"/>
                        <w:right w:val="none" w:sz="0" w:space="0" w:color="auto"/>
                      </w:divBdr>
                    </w:div>
                    <w:div w:id="1213233321">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207448046">
              <w:marLeft w:val="0"/>
              <w:marRight w:val="0"/>
              <w:marTop w:val="150"/>
              <w:marBottom w:val="150"/>
              <w:divBdr>
                <w:top w:val="none" w:sz="0" w:space="0" w:color="auto"/>
                <w:left w:val="none" w:sz="0" w:space="0" w:color="auto"/>
                <w:bottom w:val="none" w:sz="0" w:space="0" w:color="auto"/>
                <w:right w:val="none" w:sz="0" w:space="0" w:color="auto"/>
              </w:divBdr>
              <w:divsChild>
                <w:div w:id="1860403">
                  <w:marLeft w:val="300"/>
                  <w:marRight w:val="0"/>
                  <w:marTop w:val="75"/>
                  <w:marBottom w:val="0"/>
                  <w:divBdr>
                    <w:top w:val="none" w:sz="0" w:space="0" w:color="auto"/>
                    <w:left w:val="none" w:sz="0" w:space="0" w:color="auto"/>
                    <w:bottom w:val="none" w:sz="0" w:space="0" w:color="auto"/>
                    <w:right w:val="none" w:sz="0" w:space="0" w:color="auto"/>
                  </w:divBdr>
                  <w:divsChild>
                    <w:div w:id="938814">
                      <w:marLeft w:val="750"/>
                      <w:marRight w:val="0"/>
                      <w:marTop w:val="0"/>
                      <w:marBottom w:val="0"/>
                      <w:divBdr>
                        <w:top w:val="none" w:sz="0" w:space="0" w:color="auto"/>
                        <w:left w:val="none" w:sz="0" w:space="0" w:color="auto"/>
                        <w:bottom w:val="none" w:sz="0" w:space="0" w:color="auto"/>
                        <w:right w:val="none" w:sz="0" w:space="0" w:color="auto"/>
                      </w:divBdr>
                    </w:div>
                    <w:div w:id="2978275">
                      <w:marLeft w:val="750"/>
                      <w:marRight w:val="0"/>
                      <w:marTop w:val="0"/>
                      <w:marBottom w:val="0"/>
                      <w:divBdr>
                        <w:top w:val="none" w:sz="0" w:space="0" w:color="auto"/>
                        <w:left w:val="none" w:sz="0" w:space="0" w:color="auto"/>
                        <w:bottom w:val="none" w:sz="0" w:space="0" w:color="auto"/>
                        <w:right w:val="none" w:sz="0" w:space="0" w:color="auto"/>
                      </w:divBdr>
                    </w:div>
                    <w:div w:id="268506964">
                      <w:marLeft w:val="750"/>
                      <w:marRight w:val="0"/>
                      <w:marTop w:val="0"/>
                      <w:marBottom w:val="0"/>
                      <w:divBdr>
                        <w:top w:val="none" w:sz="0" w:space="0" w:color="auto"/>
                        <w:left w:val="none" w:sz="0" w:space="0" w:color="auto"/>
                        <w:bottom w:val="none" w:sz="0" w:space="0" w:color="auto"/>
                        <w:right w:val="none" w:sz="0" w:space="0" w:color="auto"/>
                      </w:divBdr>
                    </w:div>
                    <w:div w:id="822963888">
                      <w:marLeft w:val="750"/>
                      <w:marRight w:val="0"/>
                      <w:marTop w:val="0"/>
                      <w:marBottom w:val="0"/>
                      <w:divBdr>
                        <w:top w:val="none" w:sz="0" w:space="0" w:color="auto"/>
                        <w:left w:val="none" w:sz="0" w:space="0" w:color="auto"/>
                        <w:bottom w:val="none" w:sz="0" w:space="0" w:color="auto"/>
                        <w:right w:val="none" w:sz="0" w:space="0" w:color="auto"/>
                      </w:divBdr>
                    </w:div>
                    <w:div w:id="1859151486">
                      <w:marLeft w:val="750"/>
                      <w:marRight w:val="0"/>
                      <w:marTop w:val="0"/>
                      <w:marBottom w:val="0"/>
                      <w:divBdr>
                        <w:top w:val="none" w:sz="0" w:space="0" w:color="auto"/>
                        <w:left w:val="none" w:sz="0" w:space="0" w:color="auto"/>
                        <w:bottom w:val="none" w:sz="0" w:space="0" w:color="auto"/>
                        <w:right w:val="none" w:sz="0" w:space="0" w:color="auto"/>
                      </w:divBdr>
                    </w:div>
                    <w:div w:id="2129002769">
                      <w:marLeft w:val="750"/>
                      <w:marRight w:val="0"/>
                      <w:marTop w:val="0"/>
                      <w:marBottom w:val="0"/>
                      <w:divBdr>
                        <w:top w:val="none" w:sz="0" w:space="0" w:color="auto"/>
                        <w:left w:val="none" w:sz="0" w:space="0" w:color="auto"/>
                        <w:bottom w:val="none" w:sz="0" w:space="0" w:color="auto"/>
                        <w:right w:val="none" w:sz="0" w:space="0" w:color="auto"/>
                      </w:divBdr>
                    </w:div>
                  </w:divsChild>
                </w:div>
                <w:div w:id="273443444">
                  <w:marLeft w:val="300"/>
                  <w:marRight w:val="0"/>
                  <w:marTop w:val="75"/>
                  <w:marBottom w:val="0"/>
                  <w:divBdr>
                    <w:top w:val="none" w:sz="0" w:space="0" w:color="auto"/>
                    <w:left w:val="none" w:sz="0" w:space="0" w:color="auto"/>
                    <w:bottom w:val="none" w:sz="0" w:space="0" w:color="auto"/>
                    <w:right w:val="none" w:sz="0" w:space="0" w:color="auto"/>
                  </w:divBdr>
                </w:div>
                <w:div w:id="518659766">
                  <w:marLeft w:val="300"/>
                  <w:marRight w:val="0"/>
                  <w:marTop w:val="75"/>
                  <w:marBottom w:val="0"/>
                  <w:divBdr>
                    <w:top w:val="none" w:sz="0" w:space="0" w:color="auto"/>
                    <w:left w:val="none" w:sz="0" w:space="0" w:color="auto"/>
                    <w:bottom w:val="none" w:sz="0" w:space="0" w:color="auto"/>
                    <w:right w:val="none" w:sz="0" w:space="0" w:color="auto"/>
                  </w:divBdr>
                  <w:divsChild>
                    <w:div w:id="2127112275">
                      <w:marLeft w:val="750"/>
                      <w:marRight w:val="0"/>
                      <w:marTop w:val="0"/>
                      <w:marBottom w:val="0"/>
                      <w:divBdr>
                        <w:top w:val="none" w:sz="0" w:space="0" w:color="auto"/>
                        <w:left w:val="none" w:sz="0" w:space="0" w:color="auto"/>
                        <w:bottom w:val="none" w:sz="0" w:space="0" w:color="auto"/>
                        <w:right w:val="none" w:sz="0" w:space="0" w:color="auto"/>
                      </w:divBdr>
                    </w:div>
                  </w:divsChild>
                </w:div>
                <w:div w:id="548881589">
                  <w:marLeft w:val="300"/>
                  <w:marRight w:val="0"/>
                  <w:marTop w:val="75"/>
                  <w:marBottom w:val="0"/>
                  <w:divBdr>
                    <w:top w:val="none" w:sz="0" w:space="0" w:color="auto"/>
                    <w:left w:val="none" w:sz="0" w:space="0" w:color="auto"/>
                    <w:bottom w:val="none" w:sz="0" w:space="0" w:color="auto"/>
                    <w:right w:val="none" w:sz="0" w:space="0" w:color="auto"/>
                  </w:divBdr>
                  <w:divsChild>
                    <w:div w:id="1200168119">
                      <w:marLeft w:val="750"/>
                      <w:marRight w:val="0"/>
                      <w:marTop w:val="0"/>
                      <w:marBottom w:val="0"/>
                      <w:divBdr>
                        <w:top w:val="none" w:sz="0" w:space="0" w:color="auto"/>
                        <w:left w:val="none" w:sz="0" w:space="0" w:color="auto"/>
                        <w:bottom w:val="none" w:sz="0" w:space="0" w:color="auto"/>
                        <w:right w:val="none" w:sz="0" w:space="0" w:color="auto"/>
                      </w:divBdr>
                    </w:div>
                  </w:divsChild>
                </w:div>
                <w:div w:id="609550621">
                  <w:marLeft w:val="300"/>
                  <w:marRight w:val="0"/>
                  <w:marTop w:val="75"/>
                  <w:marBottom w:val="0"/>
                  <w:divBdr>
                    <w:top w:val="none" w:sz="0" w:space="0" w:color="auto"/>
                    <w:left w:val="none" w:sz="0" w:space="0" w:color="auto"/>
                    <w:bottom w:val="none" w:sz="0" w:space="0" w:color="auto"/>
                    <w:right w:val="none" w:sz="0" w:space="0" w:color="auto"/>
                  </w:divBdr>
                </w:div>
                <w:div w:id="865143008">
                  <w:marLeft w:val="300"/>
                  <w:marRight w:val="0"/>
                  <w:marTop w:val="75"/>
                  <w:marBottom w:val="0"/>
                  <w:divBdr>
                    <w:top w:val="none" w:sz="0" w:space="0" w:color="auto"/>
                    <w:left w:val="none" w:sz="0" w:space="0" w:color="auto"/>
                    <w:bottom w:val="none" w:sz="0" w:space="0" w:color="auto"/>
                    <w:right w:val="none" w:sz="0" w:space="0" w:color="auto"/>
                  </w:divBdr>
                  <w:divsChild>
                    <w:div w:id="943345588">
                      <w:marLeft w:val="750"/>
                      <w:marRight w:val="0"/>
                      <w:marTop w:val="0"/>
                      <w:marBottom w:val="0"/>
                      <w:divBdr>
                        <w:top w:val="none" w:sz="0" w:space="0" w:color="auto"/>
                        <w:left w:val="none" w:sz="0" w:space="0" w:color="auto"/>
                        <w:bottom w:val="none" w:sz="0" w:space="0" w:color="auto"/>
                        <w:right w:val="none" w:sz="0" w:space="0" w:color="auto"/>
                      </w:divBdr>
                    </w:div>
                    <w:div w:id="1252542987">
                      <w:marLeft w:val="750"/>
                      <w:marRight w:val="0"/>
                      <w:marTop w:val="0"/>
                      <w:marBottom w:val="0"/>
                      <w:divBdr>
                        <w:top w:val="none" w:sz="0" w:space="0" w:color="auto"/>
                        <w:left w:val="none" w:sz="0" w:space="0" w:color="auto"/>
                        <w:bottom w:val="none" w:sz="0" w:space="0" w:color="auto"/>
                        <w:right w:val="none" w:sz="0" w:space="0" w:color="auto"/>
                      </w:divBdr>
                    </w:div>
                  </w:divsChild>
                </w:div>
                <w:div w:id="1045717027">
                  <w:marLeft w:val="300"/>
                  <w:marRight w:val="0"/>
                  <w:marTop w:val="75"/>
                  <w:marBottom w:val="0"/>
                  <w:divBdr>
                    <w:top w:val="none" w:sz="0" w:space="0" w:color="auto"/>
                    <w:left w:val="none" w:sz="0" w:space="0" w:color="auto"/>
                    <w:bottom w:val="none" w:sz="0" w:space="0" w:color="auto"/>
                    <w:right w:val="none" w:sz="0" w:space="0" w:color="auto"/>
                  </w:divBdr>
                </w:div>
                <w:div w:id="1132018752">
                  <w:marLeft w:val="300"/>
                  <w:marRight w:val="0"/>
                  <w:marTop w:val="75"/>
                  <w:marBottom w:val="0"/>
                  <w:divBdr>
                    <w:top w:val="none" w:sz="0" w:space="0" w:color="auto"/>
                    <w:left w:val="none" w:sz="0" w:space="0" w:color="auto"/>
                    <w:bottom w:val="none" w:sz="0" w:space="0" w:color="auto"/>
                    <w:right w:val="none" w:sz="0" w:space="0" w:color="auto"/>
                  </w:divBdr>
                </w:div>
                <w:div w:id="1230506053">
                  <w:marLeft w:val="300"/>
                  <w:marRight w:val="0"/>
                  <w:marTop w:val="75"/>
                  <w:marBottom w:val="0"/>
                  <w:divBdr>
                    <w:top w:val="none" w:sz="0" w:space="0" w:color="auto"/>
                    <w:left w:val="none" w:sz="0" w:space="0" w:color="auto"/>
                    <w:bottom w:val="none" w:sz="0" w:space="0" w:color="auto"/>
                    <w:right w:val="none" w:sz="0" w:space="0" w:color="auto"/>
                  </w:divBdr>
                </w:div>
                <w:div w:id="1762531893">
                  <w:marLeft w:val="300"/>
                  <w:marRight w:val="0"/>
                  <w:marTop w:val="75"/>
                  <w:marBottom w:val="0"/>
                  <w:divBdr>
                    <w:top w:val="none" w:sz="0" w:space="0" w:color="auto"/>
                    <w:left w:val="none" w:sz="0" w:space="0" w:color="auto"/>
                    <w:bottom w:val="none" w:sz="0" w:space="0" w:color="auto"/>
                    <w:right w:val="none" w:sz="0" w:space="0" w:color="auto"/>
                  </w:divBdr>
                  <w:divsChild>
                    <w:div w:id="1263756037">
                      <w:marLeft w:val="750"/>
                      <w:marRight w:val="0"/>
                      <w:marTop w:val="0"/>
                      <w:marBottom w:val="0"/>
                      <w:divBdr>
                        <w:top w:val="none" w:sz="0" w:space="0" w:color="auto"/>
                        <w:left w:val="none" w:sz="0" w:space="0" w:color="auto"/>
                        <w:bottom w:val="none" w:sz="0" w:space="0" w:color="auto"/>
                        <w:right w:val="none" w:sz="0" w:space="0" w:color="auto"/>
                      </w:divBdr>
                    </w:div>
                  </w:divsChild>
                </w:div>
                <w:div w:id="1776247423">
                  <w:marLeft w:val="300"/>
                  <w:marRight w:val="0"/>
                  <w:marTop w:val="75"/>
                  <w:marBottom w:val="0"/>
                  <w:divBdr>
                    <w:top w:val="none" w:sz="0" w:space="0" w:color="auto"/>
                    <w:left w:val="none" w:sz="0" w:space="0" w:color="auto"/>
                    <w:bottom w:val="none" w:sz="0" w:space="0" w:color="auto"/>
                    <w:right w:val="none" w:sz="0" w:space="0" w:color="auto"/>
                  </w:divBdr>
                  <w:divsChild>
                    <w:div w:id="892697975">
                      <w:marLeft w:val="750"/>
                      <w:marRight w:val="0"/>
                      <w:marTop w:val="0"/>
                      <w:marBottom w:val="0"/>
                      <w:divBdr>
                        <w:top w:val="none" w:sz="0" w:space="0" w:color="auto"/>
                        <w:left w:val="none" w:sz="0" w:space="0" w:color="auto"/>
                        <w:bottom w:val="none" w:sz="0" w:space="0" w:color="auto"/>
                        <w:right w:val="none" w:sz="0" w:space="0" w:color="auto"/>
                      </w:divBdr>
                    </w:div>
                  </w:divsChild>
                </w:div>
                <w:div w:id="1911191791">
                  <w:marLeft w:val="300"/>
                  <w:marRight w:val="0"/>
                  <w:marTop w:val="75"/>
                  <w:marBottom w:val="0"/>
                  <w:divBdr>
                    <w:top w:val="none" w:sz="0" w:space="0" w:color="auto"/>
                    <w:left w:val="none" w:sz="0" w:space="0" w:color="auto"/>
                    <w:bottom w:val="none" w:sz="0" w:space="0" w:color="auto"/>
                    <w:right w:val="none" w:sz="0" w:space="0" w:color="auto"/>
                  </w:divBdr>
                </w:div>
                <w:div w:id="1972321269">
                  <w:marLeft w:val="300"/>
                  <w:marRight w:val="0"/>
                  <w:marTop w:val="75"/>
                  <w:marBottom w:val="0"/>
                  <w:divBdr>
                    <w:top w:val="none" w:sz="0" w:space="0" w:color="auto"/>
                    <w:left w:val="none" w:sz="0" w:space="0" w:color="auto"/>
                    <w:bottom w:val="none" w:sz="0" w:space="0" w:color="auto"/>
                    <w:right w:val="none" w:sz="0" w:space="0" w:color="auto"/>
                  </w:divBdr>
                </w:div>
              </w:divsChild>
            </w:div>
            <w:div w:id="1472096805">
              <w:marLeft w:val="0"/>
              <w:marRight w:val="0"/>
              <w:marTop w:val="150"/>
              <w:marBottom w:val="150"/>
              <w:divBdr>
                <w:top w:val="none" w:sz="0" w:space="0" w:color="auto"/>
                <w:left w:val="none" w:sz="0" w:space="0" w:color="auto"/>
                <w:bottom w:val="none" w:sz="0" w:space="0" w:color="auto"/>
                <w:right w:val="none" w:sz="0" w:space="0" w:color="auto"/>
              </w:divBdr>
              <w:divsChild>
                <w:div w:id="284233354">
                  <w:marLeft w:val="300"/>
                  <w:marRight w:val="0"/>
                  <w:marTop w:val="75"/>
                  <w:marBottom w:val="0"/>
                  <w:divBdr>
                    <w:top w:val="none" w:sz="0" w:space="0" w:color="auto"/>
                    <w:left w:val="none" w:sz="0" w:space="0" w:color="auto"/>
                    <w:bottom w:val="none" w:sz="0" w:space="0" w:color="auto"/>
                    <w:right w:val="none" w:sz="0" w:space="0" w:color="auto"/>
                  </w:divBdr>
                  <w:divsChild>
                    <w:div w:id="556666778">
                      <w:marLeft w:val="750"/>
                      <w:marRight w:val="0"/>
                      <w:marTop w:val="0"/>
                      <w:marBottom w:val="0"/>
                      <w:divBdr>
                        <w:top w:val="none" w:sz="0" w:space="0" w:color="auto"/>
                        <w:left w:val="none" w:sz="0" w:space="0" w:color="auto"/>
                        <w:bottom w:val="none" w:sz="0" w:space="0" w:color="auto"/>
                        <w:right w:val="none" w:sz="0" w:space="0" w:color="auto"/>
                      </w:divBdr>
                    </w:div>
                  </w:divsChild>
                </w:div>
                <w:div w:id="1057320197">
                  <w:marLeft w:val="300"/>
                  <w:marRight w:val="0"/>
                  <w:marTop w:val="75"/>
                  <w:marBottom w:val="0"/>
                  <w:divBdr>
                    <w:top w:val="none" w:sz="0" w:space="0" w:color="auto"/>
                    <w:left w:val="none" w:sz="0" w:space="0" w:color="auto"/>
                    <w:bottom w:val="none" w:sz="0" w:space="0" w:color="auto"/>
                    <w:right w:val="none" w:sz="0" w:space="0" w:color="auto"/>
                  </w:divBdr>
                  <w:divsChild>
                    <w:div w:id="200290512">
                      <w:marLeft w:val="750"/>
                      <w:marRight w:val="0"/>
                      <w:marTop w:val="0"/>
                      <w:marBottom w:val="0"/>
                      <w:divBdr>
                        <w:top w:val="none" w:sz="0" w:space="0" w:color="auto"/>
                        <w:left w:val="none" w:sz="0" w:space="0" w:color="auto"/>
                        <w:bottom w:val="none" w:sz="0" w:space="0" w:color="auto"/>
                        <w:right w:val="none" w:sz="0" w:space="0" w:color="auto"/>
                      </w:divBdr>
                    </w:div>
                  </w:divsChild>
                </w:div>
                <w:div w:id="1542980579">
                  <w:marLeft w:val="300"/>
                  <w:marRight w:val="0"/>
                  <w:marTop w:val="75"/>
                  <w:marBottom w:val="0"/>
                  <w:divBdr>
                    <w:top w:val="none" w:sz="0" w:space="0" w:color="auto"/>
                    <w:left w:val="none" w:sz="0" w:space="0" w:color="auto"/>
                    <w:bottom w:val="none" w:sz="0" w:space="0" w:color="auto"/>
                    <w:right w:val="none" w:sz="0" w:space="0" w:color="auto"/>
                  </w:divBdr>
                </w:div>
                <w:div w:id="1867718250">
                  <w:marLeft w:val="300"/>
                  <w:marRight w:val="0"/>
                  <w:marTop w:val="75"/>
                  <w:marBottom w:val="0"/>
                  <w:divBdr>
                    <w:top w:val="none" w:sz="0" w:space="0" w:color="auto"/>
                    <w:left w:val="none" w:sz="0" w:space="0" w:color="auto"/>
                    <w:bottom w:val="none" w:sz="0" w:space="0" w:color="auto"/>
                    <w:right w:val="none" w:sz="0" w:space="0" w:color="auto"/>
                  </w:divBdr>
                  <w:divsChild>
                    <w:div w:id="224460879">
                      <w:marLeft w:val="750"/>
                      <w:marRight w:val="0"/>
                      <w:marTop w:val="0"/>
                      <w:marBottom w:val="0"/>
                      <w:divBdr>
                        <w:top w:val="none" w:sz="0" w:space="0" w:color="auto"/>
                        <w:left w:val="none" w:sz="0" w:space="0" w:color="auto"/>
                        <w:bottom w:val="none" w:sz="0" w:space="0" w:color="auto"/>
                        <w:right w:val="none" w:sz="0" w:space="0" w:color="auto"/>
                      </w:divBdr>
                    </w:div>
                  </w:divsChild>
                </w:div>
                <w:div w:id="2133131758">
                  <w:marLeft w:val="300"/>
                  <w:marRight w:val="0"/>
                  <w:marTop w:val="75"/>
                  <w:marBottom w:val="0"/>
                  <w:divBdr>
                    <w:top w:val="none" w:sz="0" w:space="0" w:color="auto"/>
                    <w:left w:val="none" w:sz="0" w:space="0" w:color="auto"/>
                    <w:bottom w:val="none" w:sz="0" w:space="0" w:color="auto"/>
                    <w:right w:val="none" w:sz="0" w:space="0" w:color="auto"/>
                  </w:divBdr>
                  <w:divsChild>
                    <w:div w:id="646937614">
                      <w:marLeft w:val="750"/>
                      <w:marRight w:val="0"/>
                      <w:marTop w:val="0"/>
                      <w:marBottom w:val="0"/>
                      <w:divBdr>
                        <w:top w:val="none" w:sz="0" w:space="0" w:color="auto"/>
                        <w:left w:val="none" w:sz="0" w:space="0" w:color="auto"/>
                        <w:bottom w:val="none" w:sz="0" w:space="0" w:color="auto"/>
                        <w:right w:val="none" w:sz="0" w:space="0" w:color="auto"/>
                      </w:divBdr>
                    </w:div>
                    <w:div w:id="1020204730">
                      <w:marLeft w:val="750"/>
                      <w:marRight w:val="0"/>
                      <w:marTop w:val="0"/>
                      <w:marBottom w:val="0"/>
                      <w:divBdr>
                        <w:top w:val="none" w:sz="0" w:space="0" w:color="auto"/>
                        <w:left w:val="none" w:sz="0" w:space="0" w:color="auto"/>
                        <w:bottom w:val="none" w:sz="0" w:space="0" w:color="auto"/>
                        <w:right w:val="none" w:sz="0" w:space="0" w:color="auto"/>
                      </w:divBdr>
                    </w:div>
                    <w:div w:id="1083456188">
                      <w:marLeft w:val="750"/>
                      <w:marRight w:val="0"/>
                      <w:marTop w:val="0"/>
                      <w:marBottom w:val="0"/>
                      <w:divBdr>
                        <w:top w:val="none" w:sz="0" w:space="0" w:color="auto"/>
                        <w:left w:val="none" w:sz="0" w:space="0" w:color="auto"/>
                        <w:bottom w:val="none" w:sz="0" w:space="0" w:color="auto"/>
                        <w:right w:val="none" w:sz="0" w:space="0" w:color="auto"/>
                      </w:divBdr>
                    </w:div>
                    <w:div w:id="1355688607">
                      <w:marLeft w:val="750"/>
                      <w:marRight w:val="0"/>
                      <w:marTop w:val="0"/>
                      <w:marBottom w:val="0"/>
                      <w:divBdr>
                        <w:top w:val="none" w:sz="0" w:space="0" w:color="auto"/>
                        <w:left w:val="none" w:sz="0" w:space="0" w:color="auto"/>
                        <w:bottom w:val="none" w:sz="0" w:space="0" w:color="auto"/>
                        <w:right w:val="none" w:sz="0" w:space="0" w:color="auto"/>
                      </w:divBdr>
                    </w:div>
                    <w:div w:id="1791821997">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834682353">
              <w:marLeft w:val="0"/>
              <w:marRight w:val="0"/>
              <w:marTop w:val="150"/>
              <w:marBottom w:val="150"/>
              <w:divBdr>
                <w:top w:val="none" w:sz="0" w:space="0" w:color="auto"/>
                <w:left w:val="none" w:sz="0" w:space="0" w:color="auto"/>
                <w:bottom w:val="none" w:sz="0" w:space="0" w:color="auto"/>
                <w:right w:val="none" w:sz="0" w:space="0" w:color="auto"/>
              </w:divBdr>
              <w:divsChild>
                <w:div w:id="137302454">
                  <w:marLeft w:val="300"/>
                  <w:marRight w:val="0"/>
                  <w:marTop w:val="75"/>
                  <w:marBottom w:val="0"/>
                  <w:divBdr>
                    <w:top w:val="none" w:sz="0" w:space="0" w:color="auto"/>
                    <w:left w:val="none" w:sz="0" w:space="0" w:color="auto"/>
                    <w:bottom w:val="none" w:sz="0" w:space="0" w:color="auto"/>
                    <w:right w:val="none" w:sz="0" w:space="0" w:color="auto"/>
                  </w:divBdr>
                  <w:divsChild>
                    <w:div w:id="238906104">
                      <w:marLeft w:val="750"/>
                      <w:marRight w:val="0"/>
                      <w:marTop w:val="0"/>
                      <w:marBottom w:val="0"/>
                      <w:divBdr>
                        <w:top w:val="none" w:sz="0" w:space="0" w:color="auto"/>
                        <w:left w:val="none" w:sz="0" w:space="0" w:color="auto"/>
                        <w:bottom w:val="none" w:sz="0" w:space="0" w:color="auto"/>
                        <w:right w:val="none" w:sz="0" w:space="0" w:color="auto"/>
                      </w:divBdr>
                    </w:div>
                    <w:div w:id="612858607">
                      <w:marLeft w:val="750"/>
                      <w:marRight w:val="0"/>
                      <w:marTop w:val="0"/>
                      <w:marBottom w:val="0"/>
                      <w:divBdr>
                        <w:top w:val="none" w:sz="0" w:space="0" w:color="auto"/>
                        <w:left w:val="none" w:sz="0" w:space="0" w:color="auto"/>
                        <w:bottom w:val="none" w:sz="0" w:space="0" w:color="auto"/>
                        <w:right w:val="none" w:sz="0" w:space="0" w:color="auto"/>
                      </w:divBdr>
                    </w:div>
                    <w:div w:id="1113130024">
                      <w:marLeft w:val="750"/>
                      <w:marRight w:val="0"/>
                      <w:marTop w:val="0"/>
                      <w:marBottom w:val="0"/>
                      <w:divBdr>
                        <w:top w:val="none" w:sz="0" w:space="0" w:color="auto"/>
                        <w:left w:val="none" w:sz="0" w:space="0" w:color="auto"/>
                        <w:bottom w:val="none" w:sz="0" w:space="0" w:color="auto"/>
                        <w:right w:val="none" w:sz="0" w:space="0" w:color="auto"/>
                      </w:divBdr>
                    </w:div>
                    <w:div w:id="1239444912">
                      <w:marLeft w:val="750"/>
                      <w:marRight w:val="0"/>
                      <w:marTop w:val="0"/>
                      <w:marBottom w:val="0"/>
                      <w:divBdr>
                        <w:top w:val="none" w:sz="0" w:space="0" w:color="auto"/>
                        <w:left w:val="none" w:sz="0" w:space="0" w:color="auto"/>
                        <w:bottom w:val="none" w:sz="0" w:space="0" w:color="auto"/>
                        <w:right w:val="none" w:sz="0" w:space="0" w:color="auto"/>
                      </w:divBdr>
                    </w:div>
                  </w:divsChild>
                </w:div>
                <w:div w:id="174657278">
                  <w:marLeft w:val="300"/>
                  <w:marRight w:val="0"/>
                  <w:marTop w:val="75"/>
                  <w:marBottom w:val="0"/>
                  <w:divBdr>
                    <w:top w:val="none" w:sz="0" w:space="0" w:color="auto"/>
                    <w:left w:val="none" w:sz="0" w:space="0" w:color="auto"/>
                    <w:bottom w:val="none" w:sz="0" w:space="0" w:color="auto"/>
                    <w:right w:val="none" w:sz="0" w:space="0" w:color="auto"/>
                  </w:divBdr>
                </w:div>
                <w:div w:id="352804152">
                  <w:marLeft w:val="300"/>
                  <w:marRight w:val="0"/>
                  <w:marTop w:val="75"/>
                  <w:marBottom w:val="0"/>
                  <w:divBdr>
                    <w:top w:val="none" w:sz="0" w:space="0" w:color="auto"/>
                    <w:left w:val="none" w:sz="0" w:space="0" w:color="auto"/>
                    <w:bottom w:val="none" w:sz="0" w:space="0" w:color="auto"/>
                    <w:right w:val="none" w:sz="0" w:space="0" w:color="auto"/>
                  </w:divBdr>
                </w:div>
                <w:div w:id="374542967">
                  <w:marLeft w:val="300"/>
                  <w:marRight w:val="0"/>
                  <w:marTop w:val="75"/>
                  <w:marBottom w:val="0"/>
                  <w:divBdr>
                    <w:top w:val="none" w:sz="0" w:space="0" w:color="auto"/>
                    <w:left w:val="none" w:sz="0" w:space="0" w:color="auto"/>
                    <w:bottom w:val="none" w:sz="0" w:space="0" w:color="auto"/>
                    <w:right w:val="none" w:sz="0" w:space="0" w:color="auto"/>
                  </w:divBdr>
                  <w:divsChild>
                    <w:div w:id="1623874966">
                      <w:marLeft w:val="750"/>
                      <w:marRight w:val="0"/>
                      <w:marTop w:val="0"/>
                      <w:marBottom w:val="0"/>
                      <w:divBdr>
                        <w:top w:val="none" w:sz="0" w:space="0" w:color="auto"/>
                        <w:left w:val="none" w:sz="0" w:space="0" w:color="auto"/>
                        <w:bottom w:val="none" w:sz="0" w:space="0" w:color="auto"/>
                        <w:right w:val="none" w:sz="0" w:space="0" w:color="auto"/>
                      </w:divBdr>
                    </w:div>
                    <w:div w:id="1962883277">
                      <w:marLeft w:val="750"/>
                      <w:marRight w:val="0"/>
                      <w:marTop w:val="0"/>
                      <w:marBottom w:val="0"/>
                      <w:divBdr>
                        <w:top w:val="none" w:sz="0" w:space="0" w:color="auto"/>
                        <w:left w:val="none" w:sz="0" w:space="0" w:color="auto"/>
                        <w:bottom w:val="none" w:sz="0" w:space="0" w:color="auto"/>
                        <w:right w:val="none" w:sz="0" w:space="0" w:color="auto"/>
                      </w:divBdr>
                    </w:div>
                  </w:divsChild>
                </w:div>
                <w:div w:id="684983442">
                  <w:marLeft w:val="300"/>
                  <w:marRight w:val="0"/>
                  <w:marTop w:val="75"/>
                  <w:marBottom w:val="0"/>
                  <w:divBdr>
                    <w:top w:val="none" w:sz="0" w:space="0" w:color="auto"/>
                    <w:left w:val="none" w:sz="0" w:space="0" w:color="auto"/>
                    <w:bottom w:val="none" w:sz="0" w:space="0" w:color="auto"/>
                    <w:right w:val="none" w:sz="0" w:space="0" w:color="auto"/>
                  </w:divBdr>
                  <w:divsChild>
                    <w:div w:id="1063912876">
                      <w:marLeft w:val="750"/>
                      <w:marRight w:val="0"/>
                      <w:marTop w:val="0"/>
                      <w:marBottom w:val="0"/>
                      <w:divBdr>
                        <w:top w:val="none" w:sz="0" w:space="0" w:color="auto"/>
                        <w:left w:val="none" w:sz="0" w:space="0" w:color="auto"/>
                        <w:bottom w:val="none" w:sz="0" w:space="0" w:color="auto"/>
                        <w:right w:val="none" w:sz="0" w:space="0" w:color="auto"/>
                      </w:divBdr>
                    </w:div>
                  </w:divsChild>
                </w:div>
                <w:div w:id="1041051358">
                  <w:marLeft w:val="300"/>
                  <w:marRight w:val="0"/>
                  <w:marTop w:val="75"/>
                  <w:marBottom w:val="0"/>
                  <w:divBdr>
                    <w:top w:val="none" w:sz="0" w:space="0" w:color="auto"/>
                    <w:left w:val="none" w:sz="0" w:space="0" w:color="auto"/>
                    <w:bottom w:val="none" w:sz="0" w:space="0" w:color="auto"/>
                    <w:right w:val="none" w:sz="0" w:space="0" w:color="auto"/>
                  </w:divBdr>
                </w:div>
                <w:div w:id="1225604287">
                  <w:marLeft w:val="300"/>
                  <w:marRight w:val="0"/>
                  <w:marTop w:val="75"/>
                  <w:marBottom w:val="0"/>
                  <w:divBdr>
                    <w:top w:val="none" w:sz="0" w:space="0" w:color="auto"/>
                    <w:left w:val="none" w:sz="0" w:space="0" w:color="auto"/>
                    <w:bottom w:val="none" w:sz="0" w:space="0" w:color="auto"/>
                    <w:right w:val="none" w:sz="0" w:space="0" w:color="auto"/>
                  </w:divBdr>
                  <w:divsChild>
                    <w:div w:id="14308951">
                      <w:marLeft w:val="750"/>
                      <w:marRight w:val="0"/>
                      <w:marTop w:val="0"/>
                      <w:marBottom w:val="0"/>
                      <w:divBdr>
                        <w:top w:val="none" w:sz="0" w:space="0" w:color="auto"/>
                        <w:left w:val="none" w:sz="0" w:space="0" w:color="auto"/>
                        <w:bottom w:val="none" w:sz="0" w:space="0" w:color="auto"/>
                        <w:right w:val="none" w:sz="0" w:space="0" w:color="auto"/>
                      </w:divBdr>
                    </w:div>
                    <w:div w:id="199511738">
                      <w:marLeft w:val="750"/>
                      <w:marRight w:val="0"/>
                      <w:marTop w:val="0"/>
                      <w:marBottom w:val="0"/>
                      <w:divBdr>
                        <w:top w:val="none" w:sz="0" w:space="0" w:color="auto"/>
                        <w:left w:val="none" w:sz="0" w:space="0" w:color="auto"/>
                        <w:bottom w:val="none" w:sz="0" w:space="0" w:color="auto"/>
                        <w:right w:val="none" w:sz="0" w:space="0" w:color="auto"/>
                      </w:divBdr>
                    </w:div>
                    <w:div w:id="1840920767">
                      <w:marLeft w:val="750"/>
                      <w:marRight w:val="0"/>
                      <w:marTop w:val="0"/>
                      <w:marBottom w:val="0"/>
                      <w:divBdr>
                        <w:top w:val="none" w:sz="0" w:space="0" w:color="auto"/>
                        <w:left w:val="none" w:sz="0" w:space="0" w:color="auto"/>
                        <w:bottom w:val="none" w:sz="0" w:space="0" w:color="auto"/>
                        <w:right w:val="none" w:sz="0" w:space="0" w:color="auto"/>
                      </w:divBdr>
                    </w:div>
                    <w:div w:id="1860853473">
                      <w:marLeft w:val="750"/>
                      <w:marRight w:val="0"/>
                      <w:marTop w:val="0"/>
                      <w:marBottom w:val="0"/>
                      <w:divBdr>
                        <w:top w:val="none" w:sz="0" w:space="0" w:color="auto"/>
                        <w:left w:val="none" w:sz="0" w:space="0" w:color="auto"/>
                        <w:bottom w:val="none" w:sz="0" w:space="0" w:color="auto"/>
                        <w:right w:val="none" w:sz="0" w:space="0" w:color="auto"/>
                      </w:divBdr>
                    </w:div>
                  </w:divsChild>
                </w:div>
                <w:div w:id="1367486369">
                  <w:marLeft w:val="300"/>
                  <w:marRight w:val="0"/>
                  <w:marTop w:val="75"/>
                  <w:marBottom w:val="0"/>
                  <w:divBdr>
                    <w:top w:val="none" w:sz="0" w:space="0" w:color="auto"/>
                    <w:left w:val="none" w:sz="0" w:space="0" w:color="auto"/>
                    <w:bottom w:val="none" w:sz="0" w:space="0" w:color="auto"/>
                    <w:right w:val="none" w:sz="0" w:space="0" w:color="auto"/>
                  </w:divBdr>
                </w:div>
                <w:div w:id="2127238474">
                  <w:marLeft w:val="300"/>
                  <w:marRight w:val="0"/>
                  <w:marTop w:val="75"/>
                  <w:marBottom w:val="0"/>
                  <w:divBdr>
                    <w:top w:val="none" w:sz="0" w:space="0" w:color="auto"/>
                    <w:left w:val="none" w:sz="0" w:space="0" w:color="auto"/>
                    <w:bottom w:val="none" w:sz="0" w:space="0" w:color="auto"/>
                    <w:right w:val="none" w:sz="0" w:space="0" w:color="auto"/>
                  </w:divBdr>
                </w:div>
              </w:divsChild>
            </w:div>
          </w:divsChild>
        </w:div>
        <w:div w:id="1013147257">
          <w:marLeft w:val="0"/>
          <w:marRight w:val="0"/>
          <w:marTop w:val="0"/>
          <w:marBottom w:val="0"/>
          <w:divBdr>
            <w:top w:val="none" w:sz="0" w:space="0" w:color="auto"/>
            <w:left w:val="none" w:sz="0" w:space="0" w:color="auto"/>
            <w:bottom w:val="single" w:sz="12" w:space="0" w:color="000033"/>
            <w:right w:val="none" w:sz="0" w:space="0" w:color="auto"/>
          </w:divBdr>
        </w:div>
      </w:divsChild>
    </w:div>
    <w:div w:id="2146502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titkarsag@eszker.eu" TargetMode="External"/><Relationship Id="rId18" Type="http://schemas.openxmlformats.org/officeDocument/2006/relationships/hyperlink" Target="http://eur-lex.europa.eu/legal-content/HU/ALL/?uri=CELEX%3A32016R0007"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mailto:kozbeszerzes@me.gov.hu" TargetMode="External"/><Relationship Id="rId17" Type="http://schemas.openxmlformats.org/officeDocument/2006/relationships/hyperlink" Target="mailto:budapestfv-kh-mmszsz@ommf.gov.hu" TargetMode="External"/><Relationship Id="rId2" Type="http://schemas.openxmlformats.org/officeDocument/2006/relationships/customXml" Target="../customXml/item2.xml"/><Relationship Id="rId16" Type="http://schemas.openxmlformats.org/officeDocument/2006/relationships/hyperlink" Target="mailto:budapestfv-kh-mmszsz@ommf.gov.h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kozbeszerzes@me.gov.hu"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ted.europa.eu/udl?uri=TED:NOTICE:326663-2016:TEXT:HU:HTML&amp;src=0" TargetMode="External"/><Relationship Id="rId22" Type="http://schemas.microsoft.com/office/2011/relationships/people" Target="peop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um" ma:contentTypeID="0x0101009E95C577FB891348AFAB23747AFFE51F" ma:contentTypeVersion="1" ma:contentTypeDescription="Új dokumentum létrehozása." ma:contentTypeScope="" ma:versionID="dc3f17ecc9e7bc52702fbb55f827d475">
  <xsd:schema xmlns:xsd="http://www.w3.org/2001/XMLSchema" xmlns:xs="http://www.w3.org/2001/XMLSchema" xmlns:p="http://schemas.microsoft.com/office/2006/metadata/properties" xmlns:ns3="ea22179a-ff07-442f-ad5e-a596c4668d44" targetNamespace="http://schemas.microsoft.com/office/2006/metadata/properties" ma:root="true" ma:fieldsID="5eb0bf583c5ee512ae3b880da007e0c3" ns3:_="">
    <xsd:import namespace="ea22179a-ff07-442f-ad5e-a596c4668d44"/>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22179a-ff07-442f-ad5e-a596c4668d44"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828D8-75A4-40D7-87B4-41602859B863}">
  <ds:schemaRefs>
    <ds:schemaRef ds:uri="http://schemas.microsoft.com/sharepoint/v3/contenttype/forms"/>
  </ds:schemaRefs>
</ds:datastoreItem>
</file>

<file path=customXml/itemProps2.xml><?xml version="1.0" encoding="utf-8"?>
<ds:datastoreItem xmlns:ds="http://schemas.openxmlformats.org/officeDocument/2006/customXml" ds:itemID="{2CFA8B0A-5A9C-48A2-A3AB-81C1CE6201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22179a-ff07-442f-ad5e-a596c4668d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9273F0B-5DC6-4FDD-A9A8-32E9068C146A}">
  <ds:schemaRefs>
    <ds:schemaRef ds:uri="http://schemas.microsoft.com/office/infopath/2007/PartnerControls"/>
    <ds:schemaRef ds:uri="http://purl.org/dc/terms/"/>
    <ds:schemaRef ds:uri="http://schemas.microsoft.com/office/2006/documentManagement/types"/>
    <ds:schemaRef ds:uri="http://purl.org/dc/dcmitype/"/>
    <ds:schemaRef ds:uri="http://purl.org/dc/elements/1.1/"/>
    <ds:schemaRef ds:uri="http://www.w3.org/XML/1998/namespace"/>
    <ds:schemaRef ds:uri="ea22179a-ff07-442f-ad5e-a596c4668d44"/>
    <ds:schemaRef ds:uri="http://schemas.openxmlformats.org/package/2006/metadata/core-properties"/>
    <ds:schemaRef ds:uri="http://schemas.microsoft.com/office/2006/metadata/properties"/>
  </ds:schemaRefs>
</ds:datastoreItem>
</file>

<file path=customXml/itemProps4.xml><?xml version="1.0" encoding="utf-8"?>
<ds:datastoreItem xmlns:ds="http://schemas.openxmlformats.org/officeDocument/2006/customXml" ds:itemID="{31916B3E-0B4F-4426-B356-EB58403B9C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20493</Words>
  <Characters>141404</Characters>
  <Application>Microsoft Office Word</Application>
  <DocSecurity>4</DocSecurity>
  <Lines>1178</Lines>
  <Paragraphs>323</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KD</Company>
  <LinksUpToDate>false</LinksUpToDate>
  <CharactersWithSpaces>161574</CharactersWithSpaces>
  <SharedDoc>false</SharedDoc>
  <HLinks>
    <vt:vector size="84" baseType="variant">
      <vt:variant>
        <vt:i4>8060978</vt:i4>
      </vt:variant>
      <vt:variant>
        <vt:i4>39</vt:i4>
      </vt:variant>
      <vt:variant>
        <vt:i4>0</vt:i4>
      </vt:variant>
      <vt:variant>
        <vt:i4>5</vt:i4>
      </vt:variant>
      <vt:variant>
        <vt:lpwstr>http://www.mbfh.hu/</vt:lpwstr>
      </vt:variant>
      <vt:variant>
        <vt:lpwstr/>
      </vt:variant>
      <vt:variant>
        <vt:i4>3407873</vt:i4>
      </vt:variant>
      <vt:variant>
        <vt:i4>36</vt:i4>
      </vt:variant>
      <vt:variant>
        <vt:i4>0</vt:i4>
      </vt:variant>
      <vt:variant>
        <vt:i4>5</vt:i4>
      </vt:variant>
      <vt:variant>
        <vt:lpwstr>mailto:hivatal@mbfh.hu</vt:lpwstr>
      </vt:variant>
      <vt:variant>
        <vt:lpwstr/>
      </vt:variant>
      <vt:variant>
        <vt:i4>3080272</vt:i4>
      </vt:variant>
      <vt:variant>
        <vt:i4>33</vt:i4>
      </vt:variant>
      <vt:variant>
        <vt:i4>0</vt:i4>
      </vt:variant>
      <vt:variant>
        <vt:i4>5</vt:i4>
      </vt:variant>
      <vt:variant>
        <vt:lpwstr>mailto:fejer-kh-mmszsz@ommf.gov.hu</vt:lpwstr>
      </vt:variant>
      <vt:variant>
        <vt:lpwstr/>
      </vt:variant>
      <vt:variant>
        <vt:i4>6815831</vt:i4>
      </vt:variant>
      <vt:variant>
        <vt:i4>30</vt:i4>
      </vt:variant>
      <vt:variant>
        <vt:i4>0</vt:i4>
      </vt:variant>
      <vt:variant>
        <vt:i4>5</vt:i4>
      </vt:variant>
      <vt:variant>
        <vt:lpwstr>mailto:fejer-kh-mmszsz-mu@ommf.gov.hu</vt:lpwstr>
      </vt:variant>
      <vt:variant>
        <vt:lpwstr/>
      </vt:variant>
      <vt:variant>
        <vt:i4>3080272</vt:i4>
      </vt:variant>
      <vt:variant>
        <vt:i4>27</vt:i4>
      </vt:variant>
      <vt:variant>
        <vt:i4>0</vt:i4>
      </vt:variant>
      <vt:variant>
        <vt:i4>5</vt:i4>
      </vt:variant>
      <vt:variant>
        <vt:lpwstr>mailto:fejer-kh-mmszsz@ommf.gov.hu</vt:lpwstr>
      </vt:variant>
      <vt:variant>
        <vt:lpwstr/>
      </vt:variant>
      <vt:variant>
        <vt:i4>6815828</vt:i4>
      </vt:variant>
      <vt:variant>
        <vt:i4>24</vt:i4>
      </vt:variant>
      <vt:variant>
        <vt:i4>0</vt:i4>
      </vt:variant>
      <vt:variant>
        <vt:i4>5</vt:i4>
      </vt:variant>
      <vt:variant>
        <vt:lpwstr>mailto:fejer-kh-mmszsz-mv@ommf.gov.hu</vt:lpwstr>
      </vt:variant>
      <vt:variant>
        <vt:lpwstr/>
      </vt:variant>
      <vt:variant>
        <vt:i4>4456495</vt:i4>
      </vt:variant>
      <vt:variant>
        <vt:i4>21</vt:i4>
      </vt:variant>
      <vt:variant>
        <vt:i4>0</vt:i4>
      </vt:variant>
      <vt:variant>
        <vt:i4>5</vt:i4>
      </vt:variant>
      <vt:variant>
        <vt:lpwstr>mailto:lakossag@kim.gov.hu</vt:lpwstr>
      </vt:variant>
      <vt:variant>
        <vt:lpwstr/>
      </vt:variant>
      <vt:variant>
        <vt:i4>5898357</vt:i4>
      </vt:variant>
      <vt:variant>
        <vt:i4>18</vt:i4>
      </vt:variant>
      <vt:variant>
        <vt:i4>0</vt:i4>
      </vt:variant>
      <vt:variant>
        <vt:i4>5</vt:i4>
      </vt:variant>
      <vt:variant>
        <vt:lpwstr>mailto:titkarsag.siofok@somogy.antsz.hu</vt:lpwstr>
      </vt:variant>
      <vt:variant>
        <vt:lpwstr/>
      </vt:variant>
      <vt:variant>
        <vt:i4>7405618</vt:i4>
      </vt:variant>
      <vt:variant>
        <vt:i4>15</vt:i4>
      </vt:variant>
      <vt:variant>
        <vt:i4>0</vt:i4>
      </vt:variant>
      <vt:variant>
        <vt:i4>5</vt:i4>
      </vt:variant>
      <vt:variant>
        <vt:lpwstr>http://www.orszagoszoldhatosag.gov.hu/</vt:lpwstr>
      </vt:variant>
      <vt:variant>
        <vt:lpwstr/>
      </vt:variant>
      <vt:variant>
        <vt:i4>3538964</vt:i4>
      </vt:variant>
      <vt:variant>
        <vt:i4>12</vt:i4>
      </vt:variant>
      <vt:variant>
        <vt:i4>0</vt:i4>
      </vt:variant>
      <vt:variant>
        <vt:i4>5</vt:i4>
      </vt:variant>
      <vt:variant>
        <vt:lpwstr>mailto:titkarsag@eszker.eu</vt:lpwstr>
      </vt:variant>
      <vt:variant>
        <vt:lpwstr/>
      </vt:variant>
      <vt:variant>
        <vt:i4>5308525</vt:i4>
      </vt:variant>
      <vt:variant>
        <vt:i4>9</vt:i4>
      </vt:variant>
      <vt:variant>
        <vt:i4>0</vt:i4>
      </vt:variant>
      <vt:variant>
        <vt:i4>5</vt:i4>
      </vt:variant>
      <vt:variant>
        <vt:lpwstr>mailto:takacs@eszker.eu</vt:lpwstr>
      </vt:variant>
      <vt:variant>
        <vt:lpwstr/>
      </vt:variant>
      <vt:variant>
        <vt:i4>3538964</vt:i4>
      </vt:variant>
      <vt:variant>
        <vt:i4>6</vt:i4>
      </vt:variant>
      <vt:variant>
        <vt:i4>0</vt:i4>
      </vt:variant>
      <vt:variant>
        <vt:i4>5</vt:i4>
      </vt:variant>
      <vt:variant>
        <vt:lpwstr>mailto:titkarsag@eszker.eu</vt:lpwstr>
      </vt:variant>
      <vt:variant>
        <vt:lpwstr/>
      </vt:variant>
      <vt:variant>
        <vt:i4>5308525</vt:i4>
      </vt:variant>
      <vt:variant>
        <vt:i4>3</vt:i4>
      </vt:variant>
      <vt:variant>
        <vt:i4>0</vt:i4>
      </vt:variant>
      <vt:variant>
        <vt:i4>5</vt:i4>
      </vt:variant>
      <vt:variant>
        <vt:lpwstr>mailto:takacs@eszker.eu</vt:lpwstr>
      </vt:variant>
      <vt:variant>
        <vt:lpwstr/>
      </vt:variant>
      <vt:variant>
        <vt:i4>3538964</vt:i4>
      </vt:variant>
      <vt:variant>
        <vt:i4>0</vt:i4>
      </vt:variant>
      <vt:variant>
        <vt:i4>0</vt:i4>
      </vt:variant>
      <vt:variant>
        <vt:i4>5</vt:i4>
      </vt:variant>
      <vt:variant>
        <vt:lpwstr>mailto:titkarsag@eszker.eu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Nemes Kriszta</dc:creator>
  <cp:lastModifiedBy>Barta Viktória</cp:lastModifiedBy>
  <cp:revision>2</cp:revision>
  <cp:lastPrinted>2016-03-09T14:37:00Z</cp:lastPrinted>
  <dcterms:created xsi:type="dcterms:W3CDTF">2016-10-13T11:18:00Z</dcterms:created>
  <dcterms:modified xsi:type="dcterms:W3CDTF">2016-10-13T11:18:00Z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bool>true</vt:bool>
  </property>
  <property fmtid="{D5CDD505-2E9C-101B-9397-08002B2CF9AE}" pid="3" name="ContentTypeId">
    <vt:lpwstr>0x0101009E95C577FB891348AFAB23747AFFE51F</vt:lpwstr>
  </property>
</Properties>
</file>