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2" w:type="dxa"/>
        <w:tblLayout w:type="fixed"/>
        <w:tblCellMar>
          <w:left w:w="70" w:type="dxa"/>
          <w:right w:w="70" w:type="dxa"/>
        </w:tblCellMar>
        <w:tblLook w:val="0000" w:firstRow="0" w:lastRow="0" w:firstColumn="0" w:lastColumn="0" w:noHBand="0" w:noVBand="0"/>
      </w:tblPr>
      <w:tblGrid>
        <w:gridCol w:w="2338"/>
        <w:gridCol w:w="2772"/>
        <w:gridCol w:w="4322"/>
      </w:tblGrid>
      <w:tr w:rsidR="0025034F" w:rsidRPr="00935276" w:rsidTr="005934C4">
        <w:trPr>
          <w:cantSplit/>
          <w:trHeight w:val="458"/>
        </w:trPr>
        <w:tc>
          <w:tcPr>
            <w:tcW w:w="5110" w:type="dxa"/>
            <w:gridSpan w:val="2"/>
          </w:tcPr>
          <w:p w:rsidR="0025034F" w:rsidRPr="00935276" w:rsidRDefault="0025034F" w:rsidP="005934C4">
            <w:pPr>
              <w:rPr>
                <w:sz w:val="20"/>
                <w:szCs w:val="20"/>
              </w:rPr>
            </w:pPr>
          </w:p>
          <w:p w:rsidR="0025034F" w:rsidRPr="00935276" w:rsidRDefault="0025034F" w:rsidP="005934C4">
            <w:pPr>
              <w:jc w:val="center"/>
              <w:rPr>
                <w:b/>
                <w:sz w:val="20"/>
                <w:szCs w:val="20"/>
              </w:rPr>
            </w:pPr>
          </w:p>
          <w:p w:rsidR="0025034F" w:rsidRPr="00935276" w:rsidRDefault="0025034F" w:rsidP="005934C4">
            <w:pPr>
              <w:jc w:val="center"/>
              <w:rPr>
                <w:b/>
                <w:sz w:val="20"/>
                <w:szCs w:val="20"/>
              </w:rPr>
            </w:pPr>
          </w:p>
          <w:p w:rsidR="0025034F" w:rsidRPr="00935276" w:rsidRDefault="0025034F" w:rsidP="005934C4">
            <w:pPr>
              <w:rPr>
                <w:sz w:val="20"/>
                <w:szCs w:val="20"/>
              </w:rPr>
            </w:pPr>
          </w:p>
        </w:tc>
        <w:tc>
          <w:tcPr>
            <w:tcW w:w="4322" w:type="dxa"/>
            <w:vMerge w:val="restart"/>
          </w:tcPr>
          <w:p w:rsidR="0025034F" w:rsidRPr="00935276" w:rsidRDefault="0025034F" w:rsidP="005934C4">
            <w:pPr>
              <w:jc w:val="center"/>
              <w:rPr>
                <w:sz w:val="20"/>
                <w:szCs w:val="20"/>
              </w:rPr>
            </w:pPr>
            <w:r w:rsidRPr="00935276">
              <w:rPr>
                <w:sz w:val="20"/>
                <w:szCs w:val="20"/>
              </w:rPr>
              <w:t xml:space="preserve">Jóváhagyom: </w:t>
            </w:r>
          </w:p>
          <w:p w:rsidR="0025034F" w:rsidRPr="00935276" w:rsidRDefault="0025034F" w:rsidP="005934C4">
            <w:pPr>
              <w:jc w:val="center"/>
              <w:rPr>
                <w:b/>
                <w:sz w:val="20"/>
                <w:szCs w:val="20"/>
              </w:rPr>
            </w:pPr>
          </w:p>
          <w:p w:rsidR="0025034F" w:rsidRPr="00935276" w:rsidRDefault="0025034F" w:rsidP="005934C4">
            <w:pPr>
              <w:jc w:val="center"/>
              <w:rPr>
                <w:b/>
                <w:sz w:val="20"/>
                <w:szCs w:val="20"/>
              </w:rPr>
            </w:pPr>
          </w:p>
          <w:p w:rsidR="0025034F" w:rsidRPr="00935276" w:rsidRDefault="0025034F" w:rsidP="005934C4">
            <w:pPr>
              <w:jc w:val="center"/>
              <w:rPr>
                <w:sz w:val="20"/>
                <w:szCs w:val="20"/>
              </w:rPr>
            </w:pPr>
            <w:r w:rsidRPr="00935276">
              <w:rPr>
                <w:b/>
                <w:sz w:val="20"/>
                <w:szCs w:val="20"/>
              </w:rPr>
              <w:tab/>
            </w:r>
            <w:r w:rsidRPr="00935276">
              <w:rPr>
                <w:b/>
                <w:sz w:val="20"/>
                <w:szCs w:val="20"/>
              </w:rPr>
              <w:tab/>
            </w:r>
            <w:r w:rsidRPr="00935276">
              <w:rPr>
                <w:sz w:val="20"/>
                <w:szCs w:val="20"/>
              </w:rPr>
              <w:t xml:space="preserve">Dr. </w:t>
            </w:r>
            <w:r w:rsidR="00210785">
              <w:rPr>
                <w:sz w:val="20"/>
                <w:szCs w:val="20"/>
              </w:rPr>
              <w:t>Gazsó Balázs</w:t>
            </w:r>
          </w:p>
          <w:p w:rsidR="0025034F" w:rsidRPr="00935276" w:rsidRDefault="0025034F" w:rsidP="005934C4">
            <w:pPr>
              <w:jc w:val="center"/>
              <w:rPr>
                <w:b/>
                <w:sz w:val="20"/>
                <w:szCs w:val="20"/>
              </w:rPr>
            </w:pPr>
          </w:p>
          <w:p w:rsidR="0025034F" w:rsidRPr="00935276" w:rsidRDefault="0025034F" w:rsidP="005934C4">
            <w:pPr>
              <w:jc w:val="center"/>
              <w:rPr>
                <w:b/>
                <w:color w:val="008080"/>
                <w:sz w:val="20"/>
                <w:szCs w:val="20"/>
              </w:rPr>
            </w:pPr>
          </w:p>
        </w:tc>
      </w:tr>
      <w:tr w:rsidR="0025034F" w:rsidRPr="00935276" w:rsidTr="005934C4">
        <w:trPr>
          <w:cantSplit/>
          <w:trHeight w:val="197"/>
        </w:trPr>
        <w:tc>
          <w:tcPr>
            <w:tcW w:w="5110" w:type="dxa"/>
            <w:gridSpan w:val="2"/>
          </w:tcPr>
          <w:p w:rsidR="0025034F" w:rsidRPr="00935276" w:rsidRDefault="0025034F" w:rsidP="005934C4">
            <w:pPr>
              <w:rPr>
                <w:color w:val="008000"/>
              </w:rPr>
            </w:pPr>
          </w:p>
        </w:tc>
        <w:tc>
          <w:tcPr>
            <w:tcW w:w="4322" w:type="dxa"/>
            <w:vMerge/>
          </w:tcPr>
          <w:p w:rsidR="0025034F" w:rsidRPr="00935276" w:rsidRDefault="0025034F" w:rsidP="005934C4">
            <w:pPr>
              <w:jc w:val="center"/>
              <w:rPr>
                <w:color w:val="008080"/>
              </w:rPr>
            </w:pPr>
          </w:p>
        </w:tc>
      </w:tr>
      <w:tr w:rsidR="0025034F" w:rsidRPr="00935276" w:rsidTr="005934C4">
        <w:trPr>
          <w:cantSplit/>
        </w:trPr>
        <w:tc>
          <w:tcPr>
            <w:tcW w:w="2338" w:type="dxa"/>
          </w:tcPr>
          <w:p w:rsidR="0025034F" w:rsidRPr="00935276" w:rsidRDefault="0025034F" w:rsidP="005934C4">
            <w:pPr>
              <w:rPr>
                <w:color w:val="008000"/>
              </w:rPr>
            </w:pPr>
          </w:p>
        </w:tc>
        <w:tc>
          <w:tcPr>
            <w:tcW w:w="2772" w:type="dxa"/>
          </w:tcPr>
          <w:p w:rsidR="0025034F" w:rsidRPr="00935276" w:rsidRDefault="0025034F" w:rsidP="005934C4">
            <w:pPr>
              <w:rPr>
                <w:color w:val="008000"/>
              </w:rPr>
            </w:pPr>
          </w:p>
        </w:tc>
        <w:tc>
          <w:tcPr>
            <w:tcW w:w="4322" w:type="dxa"/>
            <w:vMerge/>
          </w:tcPr>
          <w:p w:rsidR="0025034F" w:rsidRPr="00935276" w:rsidRDefault="0025034F" w:rsidP="005934C4">
            <w:pPr>
              <w:jc w:val="center"/>
              <w:rPr>
                <w:color w:val="008080"/>
              </w:rPr>
            </w:pPr>
          </w:p>
        </w:tc>
      </w:tr>
    </w:tbl>
    <w:p w:rsidR="0025034F" w:rsidRPr="00935276" w:rsidRDefault="0025034F" w:rsidP="0025034F">
      <w:pPr>
        <w:pStyle w:val="NormlWeb"/>
        <w:spacing w:before="0" w:after="0"/>
        <w:ind w:left="150" w:right="-157" w:hanging="8"/>
        <w:jc w:val="center"/>
        <w:rPr>
          <w:b/>
          <w:bCs/>
        </w:rPr>
      </w:pPr>
      <w:r w:rsidRPr="00935276">
        <w:rPr>
          <w:b/>
          <w:noProof/>
          <w:lang w:eastAsia="hu-HU"/>
        </w:rPr>
        <w:drawing>
          <wp:inline distT="0" distB="0" distL="0" distR="0">
            <wp:extent cx="5454650" cy="861060"/>
            <wp:effectExtent l="0" t="0" r="0" b="0"/>
            <wp:docPr id="1" name="Kép 1" descr="Leírás: Nemzeti_Eroforras_Miniszte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Leírás: Nemzeti_Eroforras_Miniszterium"/>
                    <pic:cNvPicPr>
                      <a:picLocks noChangeAspect="1" noChangeArrowheads="1"/>
                    </pic:cNvPicPr>
                  </pic:nvPicPr>
                  <pic:blipFill>
                    <a:blip r:embed="rId9" cstate="print">
                      <a:extLst>
                        <a:ext uri="{28A0092B-C50C-407E-A947-70E740481C1C}">
                          <a14:useLocalDpi xmlns:a14="http://schemas.microsoft.com/office/drawing/2010/main" val="0"/>
                        </a:ext>
                      </a:extLst>
                    </a:blip>
                    <a:srcRect b="26717"/>
                    <a:stretch>
                      <a:fillRect/>
                    </a:stretch>
                  </pic:blipFill>
                  <pic:spPr bwMode="auto">
                    <a:xfrm>
                      <a:off x="0" y="0"/>
                      <a:ext cx="5454650" cy="861060"/>
                    </a:xfrm>
                    <a:prstGeom prst="rect">
                      <a:avLst/>
                    </a:prstGeom>
                    <a:noFill/>
                    <a:ln>
                      <a:noFill/>
                    </a:ln>
                  </pic:spPr>
                </pic:pic>
              </a:graphicData>
            </a:graphic>
          </wp:inline>
        </w:drawing>
      </w:r>
    </w:p>
    <w:p w:rsidR="0025034F" w:rsidRPr="00935276" w:rsidRDefault="0025034F" w:rsidP="0025034F">
      <w:pPr>
        <w:jc w:val="center"/>
        <w:rPr>
          <w:smallCaps/>
        </w:rPr>
      </w:pPr>
    </w:p>
    <w:p w:rsidR="0025034F" w:rsidRPr="00935276" w:rsidRDefault="0025034F" w:rsidP="0025034F">
      <w:pPr>
        <w:jc w:val="center"/>
        <w:rPr>
          <w:smallCaps/>
          <w:sz w:val="24"/>
          <w:szCs w:val="24"/>
        </w:rPr>
      </w:pPr>
      <w:r w:rsidRPr="00935276">
        <w:rPr>
          <w:smallCaps/>
          <w:sz w:val="24"/>
          <w:szCs w:val="24"/>
        </w:rPr>
        <w:t>Emberi Erőforrások</w:t>
      </w:r>
    </w:p>
    <w:p w:rsidR="0025034F" w:rsidRPr="00935276" w:rsidRDefault="0025034F" w:rsidP="0025034F">
      <w:pPr>
        <w:jc w:val="center"/>
        <w:rPr>
          <w:smallCaps/>
          <w:sz w:val="24"/>
          <w:szCs w:val="24"/>
        </w:rPr>
      </w:pPr>
      <w:r w:rsidRPr="00935276">
        <w:rPr>
          <w:smallCaps/>
          <w:sz w:val="24"/>
          <w:szCs w:val="24"/>
        </w:rPr>
        <w:t>Minisztériuma</w:t>
      </w:r>
    </w:p>
    <w:p w:rsidR="0025034F" w:rsidRPr="00935276" w:rsidRDefault="0025034F" w:rsidP="0025034F">
      <w:pPr>
        <w:jc w:val="center"/>
        <w:rPr>
          <w:smallCaps/>
          <w:sz w:val="24"/>
          <w:szCs w:val="24"/>
        </w:rPr>
      </w:pPr>
      <w:r w:rsidRPr="00935276">
        <w:rPr>
          <w:smallCaps/>
          <w:sz w:val="24"/>
          <w:szCs w:val="24"/>
        </w:rPr>
        <w:t>Közbeszerzési Főosztály</w:t>
      </w:r>
    </w:p>
    <w:p w:rsidR="0025034F" w:rsidRPr="00935276" w:rsidRDefault="0025034F" w:rsidP="0025034F">
      <w:pPr>
        <w:jc w:val="center"/>
        <w:rPr>
          <w:smallCaps/>
        </w:rPr>
      </w:pPr>
    </w:p>
    <w:p w:rsidR="0025034F" w:rsidRPr="00935276" w:rsidRDefault="0025034F" w:rsidP="0025034F">
      <w:pPr>
        <w:jc w:val="center"/>
        <w:rPr>
          <w:b/>
          <w:bCs/>
        </w:rPr>
      </w:pPr>
    </w:p>
    <w:p w:rsidR="0025034F" w:rsidRPr="00935276" w:rsidRDefault="0025034F" w:rsidP="0025034F">
      <w:pPr>
        <w:jc w:val="center"/>
        <w:rPr>
          <w:b/>
          <w:bCs/>
        </w:rPr>
      </w:pPr>
    </w:p>
    <w:p w:rsidR="0025034F" w:rsidRPr="00935276" w:rsidRDefault="0025034F" w:rsidP="0025034F">
      <w:pPr>
        <w:jc w:val="right"/>
        <w:rPr>
          <w:b/>
          <w:bCs/>
        </w:rPr>
      </w:pPr>
      <w:r w:rsidRPr="00935276">
        <w:rPr>
          <w:sz w:val="20"/>
          <w:szCs w:val="20"/>
        </w:rPr>
        <w:t>Iktatószám</w:t>
      </w:r>
      <w:r w:rsidR="00F67D78" w:rsidRPr="00935276">
        <w:rPr>
          <w:sz w:val="20"/>
          <w:szCs w:val="20"/>
        </w:rPr>
        <w:t>: </w:t>
      </w:r>
      <w:r w:rsidR="00F67D78">
        <w:rPr>
          <w:sz w:val="20"/>
          <w:szCs w:val="20"/>
        </w:rPr>
        <w:t>13235</w:t>
      </w:r>
      <w:r w:rsidRPr="00935276">
        <w:rPr>
          <w:sz w:val="20"/>
          <w:szCs w:val="20"/>
        </w:rPr>
        <w:t xml:space="preserve">- </w:t>
      </w:r>
      <w:r w:rsidR="00B5796E">
        <w:rPr>
          <w:sz w:val="20"/>
          <w:szCs w:val="20"/>
        </w:rPr>
        <w:t>4</w:t>
      </w:r>
      <w:r w:rsidR="00F67D78">
        <w:rPr>
          <w:sz w:val="20"/>
          <w:szCs w:val="20"/>
        </w:rPr>
        <w:t>0</w:t>
      </w:r>
      <w:r w:rsidR="00F67D78" w:rsidRPr="00935276">
        <w:rPr>
          <w:sz w:val="20"/>
          <w:szCs w:val="20"/>
        </w:rPr>
        <w:t xml:space="preserve"> /</w:t>
      </w:r>
      <w:r w:rsidR="000B66A2" w:rsidRPr="00935276">
        <w:rPr>
          <w:sz w:val="20"/>
          <w:szCs w:val="20"/>
        </w:rPr>
        <w:t>201</w:t>
      </w:r>
      <w:r w:rsidR="000B66A2">
        <w:rPr>
          <w:sz w:val="20"/>
          <w:szCs w:val="20"/>
        </w:rPr>
        <w:t>7</w:t>
      </w:r>
      <w:r w:rsidRPr="00935276">
        <w:rPr>
          <w:sz w:val="20"/>
          <w:szCs w:val="20"/>
        </w:rPr>
        <w:t>/</w:t>
      </w:r>
      <w:r w:rsidR="000B66A2">
        <w:rPr>
          <w:sz w:val="20"/>
          <w:szCs w:val="20"/>
        </w:rPr>
        <w:t>KOZBESZ</w:t>
      </w:r>
    </w:p>
    <w:p w:rsidR="0025034F" w:rsidRPr="00935276" w:rsidRDefault="0025034F" w:rsidP="0025034F">
      <w:pPr>
        <w:widowControl w:val="0"/>
        <w:jc w:val="center"/>
        <w:rPr>
          <w:smallCaps/>
        </w:rPr>
      </w:pPr>
    </w:p>
    <w:p w:rsidR="0025034F" w:rsidRPr="00935276" w:rsidRDefault="0025034F" w:rsidP="0025034F">
      <w:pPr>
        <w:widowControl w:val="0"/>
        <w:jc w:val="center"/>
        <w:rPr>
          <w:b/>
          <w:bCs/>
        </w:rPr>
      </w:pPr>
    </w:p>
    <w:p w:rsidR="0025034F" w:rsidRPr="00935276" w:rsidRDefault="0025034F" w:rsidP="0025034F">
      <w:pPr>
        <w:widowControl w:val="0"/>
        <w:jc w:val="center"/>
        <w:rPr>
          <w:b/>
          <w:bCs/>
        </w:rPr>
      </w:pPr>
    </w:p>
    <w:p w:rsidR="0025034F" w:rsidRPr="00935276" w:rsidRDefault="0025034F" w:rsidP="0025034F">
      <w:pPr>
        <w:widowControl w:val="0"/>
        <w:jc w:val="center"/>
        <w:rPr>
          <w:rFonts w:ascii="Times New Roman" w:hAnsi="Times New Roman"/>
          <w:b/>
          <w:bCs/>
          <w:sz w:val="24"/>
          <w:szCs w:val="24"/>
        </w:rPr>
      </w:pPr>
    </w:p>
    <w:p w:rsidR="0025034F" w:rsidRPr="00935276" w:rsidRDefault="00B5796E" w:rsidP="0025034F">
      <w:pPr>
        <w:widowControl w:val="0"/>
        <w:jc w:val="center"/>
        <w:rPr>
          <w:rFonts w:ascii="Times New Roman" w:hAnsi="Times New Roman"/>
          <w:b/>
          <w:bCs/>
          <w:sz w:val="24"/>
          <w:szCs w:val="24"/>
        </w:rPr>
      </w:pPr>
      <w:r>
        <w:rPr>
          <w:rFonts w:ascii="Times New Roman" w:hAnsi="Times New Roman"/>
          <w:b/>
          <w:bCs/>
          <w:sz w:val="24"/>
          <w:szCs w:val="24"/>
        </w:rPr>
        <w:t xml:space="preserve">MÓDOSÍTOTT </w:t>
      </w:r>
      <w:r w:rsidR="0025034F" w:rsidRPr="00935276">
        <w:rPr>
          <w:rFonts w:ascii="Times New Roman" w:hAnsi="Times New Roman"/>
          <w:b/>
          <w:bCs/>
          <w:sz w:val="24"/>
          <w:szCs w:val="24"/>
        </w:rPr>
        <w:t>KÖZBESZERZÉSI DOKUMENTUMOK</w:t>
      </w:r>
    </w:p>
    <w:p w:rsidR="0025034F" w:rsidRPr="00935276" w:rsidRDefault="0025034F" w:rsidP="0025034F">
      <w:pPr>
        <w:widowControl w:val="0"/>
        <w:jc w:val="center"/>
        <w:rPr>
          <w:rFonts w:ascii="Times New Roman" w:hAnsi="Times New Roman"/>
          <w:b/>
          <w:bCs/>
          <w:sz w:val="24"/>
          <w:szCs w:val="24"/>
        </w:rPr>
      </w:pPr>
    </w:p>
    <w:p w:rsidR="0025034F" w:rsidRPr="00935276" w:rsidRDefault="0025034F" w:rsidP="0025034F">
      <w:pPr>
        <w:widowControl w:val="0"/>
        <w:jc w:val="center"/>
        <w:rPr>
          <w:rFonts w:ascii="Times New Roman" w:hAnsi="Times New Roman"/>
          <w:bCs/>
          <w:sz w:val="24"/>
          <w:szCs w:val="24"/>
        </w:rPr>
      </w:pPr>
      <w:r w:rsidRPr="00935276">
        <w:rPr>
          <w:rFonts w:ascii="Times New Roman" w:hAnsi="Times New Roman"/>
          <w:bCs/>
          <w:sz w:val="24"/>
          <w:szCs w:val="24"/>
        </w:rPr>
        <w:t>a</w:t>
      </w:r>
    </w:p>
    <w:p w:rsidR="0025034F" w:rsidRPr="00935276" w:rsidRDefault="0025034F" w:rsidP="0025034F">
      <w:pPr>
        <w:widowControl w:val="0"/>
        <w:jc w:val="center"/>
        <w:rPr>
          <w:rFonts w:ascii="Times New Roman" w:hAnsi="Times New Roman"/>
          <w:b/>
          <w:bCs/>
          <w:sz w:val="24"/>
          <w:szCs w:val="24"/>
        </w:rPr>
      </w:pPr>
    </w:p>
    <w:p w:rsidR="0025034F" w:rsidRPr="00935276" w:rsidRDefault="0025034F" w:rsidP="0025034F">
      <w:pPr>
        <w:pStyle w:val="Szvegtrzs"/>
        <w:jc w:val="center"/>
        <w:rPr>
          <w:rFonts w:ascii="Times New Roman" w:hAnsi="Times New Roman"/>
          <w:b/>
        </w:rPr>
      </w:pPr>
      <w:r w:rsidRPr="00935276">
        <w:rPr>
          <w:rFonts w:ascii="Times New Roman" w:hAnsi="Times New Roman"/>
          <w:b/>
        </w:rPr>
        <w:t>„</w:t>
      </w:r>
      <w:r w:rsidR="008F5FE3" w:rsidRPr="00935276">
        <w:rPr>
          <w:rFonts w:ascii="Times New Roman" w:eastAsia="Calibri" w:hAnsi="Times New Roman"/>
          <w:b/>
          <w:lang w:eastAsia="en-US"/>
        </w:rPr>
        <w:t>K</w:t>
      </w:r>
      <w:r w:rsidR="008F5FE3" w:rsidRPr="00935276">
        <w:rPr>
          <w:rFonts w:ascii="Times New Roman" w:eastAsia="Calibri" w:hAnsi="Times New Roman" w:hint="eastAsia"/>
          <w:b/>
          <w:lang w:eastAsia="en-US"/>
        </w:rPr>
        <w:t>ö</w:t>
      </w:r>
      <w:r w:rsidR="008F5FE3" w:rsidRPr="00935276">
        <w:rPr>
          <w:rFonts w:ascii="Times New Roman" w:eastAsia="Calibri" w:hAnsi="Times New Roman"/>
          <w:b/>
          <w:lang w:eastAsia="en-US"/>
        </w:rPr>
        <w:t>zbeszerz</w:t>
      </w:r>
      <w:r w:rsidR="008F5FE3" w:rsidRPr="00935276">
        <w:rPr>
          <w:rFonts w:ascii="Times New Roman" w:eastAsia="Calibri" w:hAnsi="Times New Roman" w:hint="eastAsia"/>
          <w:b/>
          <w:lang w:eastAsia="en-US"/>
        </w:rPr>
        <w:t>é</w:t>
      </w:r>
      <w:r w:rsidR="008F5FE3" w:rsidRPr="00935276">
        <w:rPr>
          <w:rFonts w:ascii="Times New Roman" w:eastAsia="Calibri" w:hAnsi="Times New Roman"/>
          <w:b/>
          <w:lang w:eastAsia="en-US"/>
        </w:rPr>
        <w:t>s</w:t>
      </w:r>
      <w:r w:rsidR="001E3485" w:rsidRPr="00935276">
        <w:rPr>
          <w:rFonts w:ascii="Times New Roman" w:eastAsia="Calibri" w:hAnsi="Times New Roman"/>
          <w:b/>
          <w:lang w:eastAsia="en-US"/>
        </w:rPr>
        <w:t>i</w:t>
      </w:r>
      <w:r w:rsidR="008F5FE3" w:rsidRPr="00935276">
        <w:rPr>
          <w:rFonts w:ascii="Times New Roman" w:eastAsia="Calibri" w:hAnsi="Times New Roman"/>
          <w:b/>
          <w:lang w:eastAsia="en-US"/>
        </w:rPr>
        <w:t xml:space="preserve"> jogi min</w:t>
      </w:r>
      <w:r w:rsidR="008F5FE3" w:rsidRPr="00935276">
        <w:rPr>
          <w:rFonts w:ascii="Times New Roman" w:eastAsia="Calibri" w:hAnsi="Times New Roman" w:hint="eastAsia"/>
          <w:b/>
          <w:lang w:eastAsia="en-US"/>
        </w:rPr>
        <w:t>ő</w:t>
      </w:r>
      <w:r w:rsidR="008F5FE3" w:rsidRPr="00935276">
        <w:rPr>
          <w:rFonts w:ascii="Times New Roman" w:eastAsia="Calibri" w:hAnsi="Times New Roman"/>
          <w:b/>
          <w:lang w:eastAsia="en-US"/>
        </w:rPr>
        <w:t>s</w:t>
      </w:r>
      <w:r w:rsidR="008F5FE3" w:rsidRPr="00935276">
        <w:rPr>
          <w:rFonts w:ascii="Times New Roman" w:eastAsia="Calibri" w:hAnsi="Times New Roman" w:hint="eastAsia"/>
          <w:b/>
          <w:lang w:eastAsia="en-US"/>
        </w:rPr>
        <w:t>é</w:t>
      </w:r>
      <w:r w:rsidR="008F5FE3" w:rsidRPr="00935276">
        <w:rPr>
          <w:rFonts w:ascii="Times New Roman" w:eastAsia="Calibri" w:hAnsi="Times New Roman"/>
          <w:b/>
          <w:lang w:eastAsia="en-US"/>
        </w:rPr>
        <w:t>gbiztos</w:t>
      </w:r>
      <w:r w:rsidR="008F5FE3" w:rsidRPr="00935276">
        <w:rPr>
          <w:rFonts w:ascii="Times New Roman" w:eastAsia="Calibri" w:hAnsi="Times New Roman" w:hint="eastAsia"/>
          <w:b/>
          <w:lang w:eastAsia="en-US"/>
        </w:rPr>
        <w:t>í</w:t>
      </w:r>
      <w:r w:rsidR="008F5FE3" w:rsidRPr="00935276">
        <w:rPr>
          <w:rFonts w:ascii="Times New Roman" w:eastAsia="Calibri" w:hAnsi="Times New Roman"/>
          <w:b/>
          <w:lang w:eastAsia="en-US"/>
        </w:rPr>
        <w:t>t</w:t>
      </w:r>
      <w:r w:rsidR="008F5FE3" w:rsidRPr="00935276">
        <w:rPr>
          <w:rFonts w:ascii="Times New Roman" w:eastAsia="Calibri" w:hAnsi="Times New Roman" w:hint="eastAsia"/>
          <w:b/>
          <w:lang w:eastAsia="en-US"/>
        </w:rPr>
        <w:t>á</w:t>
      </w:r>
      <w:r w:rsidR="008F5FE3" w:rsidRPr="00935276">
        <w:rPr>
          <w:rFonts w:ascii="Times New Roman" w:eastAsia="Calibri" w:hAnsi="Times New Roman"/>
          <w:b/>
          <w:lang w:eastAsia="en-US"/>
        </w:rPr>
        <w:t>si szolg</w:t>
      </w:r>
      <w:r w:rsidR="008F5FE3" w:rsidRPr="00935276">
        <w:rPr>
          <w:rFonts w:ascii="Times New Roman" w:eastAsia="Calibri" w:hAnsi="Times New Roman" w:hint="eastAsia"/>
          <w:b/>
          <w:lang w:eastAsia="en-US"/>
        </w:rPr>
        <w:t>á</w:t>
      </w:r>
      <w:r w:rsidR="008F5FE3" w:rsidRPr="00935276">
        <w:rPr>
          <w:rFonts w:ascii="Times New Roman" w:eastAsia="Calibri" w:hAnsi="Times New Roman"/>
          <w:b/>
          <w:lang w:eastAsia="en-US"/>
        </w:rPr>
        <w:t>ltat</w:t>
      </w:r>
      <w:r w:rsidR="008F5FE3" w:rsidRPr="00935276">
        <w:rPr>
          <w:rFonts w:ascii="Times New Roman" w:eastAsia="Calibri" w:hAnsi="Times New Roman" w:hint="eastAsia"/>
          <w:b/>
          <w:lang w:eastAsia="en-US"/>
        </w:rPr>
        <w:t>á</w:t>
      </w:r>
      <w:r w:rsidR="008F5FE3" w:rsidRPr="00935276">
        <w:rPr>
          <w:rFonts w:ascii="Times New Roman" w:eastAsia="Calibri" w:hAnsi="Times New Roman"/>
          <w:b/>
          <w:lang w:eastAsia="en-US"/>
        </w:rPr>
        <w:t xml:space="preserve">sok </w:t>
      </w:r>
      <w:r w:rsidR="008F5FE3" w:rsidRPr="00935276">
        <w:rPr>
          <w:rFonts w:ascii="Times New Roman" w:eastAsia="Calibri" w:hAnsi="Times New Roman" w:hint="eastAsia"/>
          <w:b/>
          <w:lang w:eastAsia="en-US"/>
        </w:rPr>
        <w:t>é</w:t>
      </w:r>
      <w:r w:rsidR="008F5FE3" w:rsidRPr="00935276">
        <w:rPr>
          <w:rFonts w:ascii="Times New Roman" w:eastAsia="Calibri" w:hAnsi="Times New Roman"/>
          <w:b/>
          <w:lang w:eastAsia="en-US"/>
        </w:rPr>
        <w:t>s szak</w:t>
      </w:r>
      <w:r w:rsidR="008F5FE3" w:rsidRPr="00935276">
        <w:rPr>
          <w:rFonts w:ascii="Times New Roman" w:eastAsia="Calibri" w:hAnsi="Times New Roman" w:hint="eastAsia"/>
          <w:b/>
          <w:lang w:eastAsia="en-US"/>
        </w:rPr>
        <w:t>é</w:t>
      </w:r>
      <w:r w:rsidR="008F5FE3" w:rsidRPr="00935276">
        <w:rPr>
          <w:rFonts w:ascii="Times New Roman" w:eastAsia="Calibri" w:hAnsi="Times New Roman"/>
          <w:b/>
          <w:lang w:eastAsia="en-US"/>
        </w:rPr>
        <w:t>rt</w:t>
      </w:r>
      <w:r w:rsidR="008F5FE3" w:rsidRPr="00935276">
        <w:rPr>
          <w:rFonts w:ascii="Times New Roman" w:eastAsia="Calibri" w:hAnsi="Times New Roman" w:hint="eastAsia"/>
          <w:b/>
          <w:lang w:eastAsia="en-US"/>
        </w:rPr>
        <w:t>ő</w:t>
      </w:r>
      <w:r w:rsidR="008F5FE3" w:rsidRPr="00935276">
        <w:rPr>
          <w:rFonts w:ascii="Times New Roman" w:eastAsia="Calibri" w:hAnsi="Times New Roman"/>
          <w:b/>
          <w:lang w:eastAsia="en-US"/>
        </w:rPr>
        <w:t>i tan</w:t>
      </w:r>
      <w:r w:rsidR="008F5FE3" w:rsidRPr="00935276">
        <w:rPr>
          <w:rFonts w:ascii="Times New Roman" w:eastAsia="Calibri" w:hAnsi="Times New Roman" w:hint="eastAsia"/>
          <w:b/>
          <w:lang w:eastAsia="en-US"/>
        </w:rPr>
        <w:t>á</w:t>
      </w:r>
      <w:r w:rsidR="008F5FE3" w:rsidRPr="00935276">
        <w:rPr>
          <w:rFonts w:ascii="Times New Roman" w:eastAsia="Calibri" w:hAnsi="Times New Roman"/>
          <w:b/>
          <w:lang w:eastAsia="en-US"/>
        </w:rPr>
        <w:t>csad</w:t>
      </w:r>
      <w:r w:rsidR="008F5FE3" w:rsidRPr="00935276">
        <w:rPr>
          <w:rFonts w:ascii="Times New Roman" w:eastAsia="Calibri" w:hAnsi="Times New Roman" w:hint="eastAsia"/>
          <w:b/>
          <w:lang w:eastAsia="en-US"/>
        </w:rPr>
        <w:t>á</w:t>
      </w:r>
      <w:r w:rsidR="008F5FE3" w:rsidRPr="00935276">
        <w:rPr>
          <w:rFonts w:ascii="Times New Roman" w:eastAsia="Calibri" w:hAnsi="Times New Roman"/>
          <w:b/>
          <w:lang w:eastAsia="en-US"/>
        </w:rPr>
        <w:t>s</w:t>
      </w:r>
      <w:r w:rsidRPr="00935276">
        <w:rPr>
          <w:rFonts w:ascii="Times New Roman" w:hAnsi="Times New Roman"/>
          <w:b/>
        </w:rPr>
        <w:t>”</w:t>
      </w:r>
    </w:p>
    <w:p w:rsidR="0025034F" w:rsidRPr="00935276" w:rsidRDefault="0025034F" w:rsidP="0025034F">
      <w:pPr>
        <w:pStyle w:val="Szvegtrzs"/>
        <w:jc w:val="center"/>
        <w:rPr>
          <w:rFonts w:ascii="Times New Roman" w:hAnsi="Times New Roman"/>
          <w:b/>
        </w:rPr>
      </w:pPr>
    </w:p>
    <w:p w:rsidR="0025034F" w:rsidRPr="00935276" w:rsidRDefault="0025034F" w:rsidP="0025034F">
      <w:pPr>
        <w:jc w:val="center"/>
        <w:rPr>
          <w:rFonts w:ascii="Times New Roman" w:eastAsia="Calibri" w:hAnsi="Times New Roman"/>
          <w:sz w:val="24"/>
          <w:szCs w:val="24"/>
          <w:lang w:eastAsia="en-US"/>
        </w:rPr>
      </w:pPr>
      <w:r w:rsidRPr="00935276">
        <w:rPr>
          <w:rFonts w:ascii="Times New Roman" w:eastAsia="Calibri" w:hAnsi="Times New Roman"/>
          <w:sz w:val="24"/>
          <w:szCs w:val="24"/>
          <w:lang w:eastAsia="en-US"/>
        </w:rPr>
        <w:t>tárgyú</w:t>
      </w:r>
    </w:p>
    <w:p w:rsidR="0025034F" w:rsidRPr="00935276" w:rsidRDefault="0025034F" w:rsidP="0025034F">
      <w:pPr>
        <w:jc w:val="center"/>
        <w:rPr>
          <w:rFonts w:ascii="Times New Roman" w:hAnsi="Times New Roman"/>
          <w:b/>
          <w:sz w:val="24"/>
          <w:szCs w:val="24"/>
        </w:rPr>
      </w:pPr>
    </w:p>
    <w:p w:rsidR="0025034F" w:rsidRPr="00935276" w:rsidRDefault="0025034F" w:rsidP="0025034F">
      <w:pPr>
        <w:jc w:val="center"/>
        <w:rPr>
          <w:rFonts w:ascii="Times New Roman" w:hAnsi="Times New Roman"/>
          <w:sz w:val="24"/>
          <w:szCs w:val="24"/>
        </w:rPr>
      </w:pPr>
      <w:r w:rsidRPr="00935276">
        <w:rPr>
          <w:rFonts w:ascii="Times New Roman" w:hAnsi="Times New Roman"/>
          <w:sz w:val="24"/>
          <w:szCs w:val="24"/>
        </w:rPr>
        <w:t>a közbeszerzésekről szóló 2015. évi CXLIII. törvény (Kbt.)</w:t>
      </w:r>
    </w:p>
    <w:p w:rsidR="0025034F" w:rsidRPr="00935276" w:rsidRDefault="0025034F" w:rsidP="0025034F">
      <w:pPr>
        <w:jc w:val="center"/>
        <w:rPr>
          <w:rFonts w:ascii="Times New Roman" w:hAnsi="Times New Roman"/>
          <w:sz w:val="24"/>
          <w:szCs w:val="24"/>
        </w:rPr>
      </w:pPr>
      <w:r w:rsidRPr="00935276">
        <w:rPr>
          <w:rFonts w:ascii="Times New Roman" w:hAnsi="Times New Roman"/>
          <w:sz w:val="24"/>
          <w:szCs w:val="24"/>
        </w:rPr>
        <w:t>Második része (uniós értékhatárt elérő értékű közbeszerzések eljárásrendje) szerinti</w:t>
      </w:r>
    </w:p>
    <w:p w:rsidR="0025034F" w:rsidRPr="00935276" w:rsidRDefault="0025034F" w:rsidP="0025034F">
      <w:pPr>
        <w:jc w:val="center"/>
        <w:rPr>
          <w:rFonts w:ascii="Times New Roman" w:hAnsi="Times New Roman"/>
          <w:sz w:val="24"/>
          <w:szCs w:val="24"/>
        </w:rPr>
      </w:pPr>
    </w:p>
    <w:p w:rsidR="0025034F" w:rsidRPr="00935276" w:rsidRDefault="0025034F" w:rsidP="0025034F">
      <w:pPr>
        <w:jc w:val="center"/>
        <w:rPr>
          <w:rFonts w:ascii="Times New Roman" w:hAnsi="Times New Roman"/>
          <w:b/>
          <w:bCs/>
          <w:sz w:val="24"/>
          <w:szCs w:val="24"/>
        </w:rPr>
      </w:pPr>
    </w:p>
    <w:p w:rsidR="0025034F" w:rsidRPr="00935276" w:rsidRDefault="0025034F" w:rsidP="0025034F">
      <w:pPr>
        <w:widowControl w:val="0"/>
        <w:jc w:val="center"/>
        <w:rPr>
          <w:rFonts w:ascii="Times New Roman" w:hAnsi="Times New Roman"/>
          <w:b/>
          <w:sz w:val="24"/>
          <w:szCs w:val="24"/>
        </w:rPr>
      </w:pPr>
      <w:r w:rsidRPr="00935276">
        <w:rPr>
          <w:rFonts w:ascii="Times New Roman" w:hAnsi="Times New Roman"/>
          <w:b/>
          <w:sz w:val="24"/>
          <w:szCs w:val="24"/>
        </w:rPr>
        <w:t>NYÍLT KÖZBESZERZÉSI ELJÁRÁSHOZ</w:t>
      </w:r>
    </w:p>
    <w:p w:rsidR="0025034F" w:rsidRPr="00935276" w:rsidRDefault="0025034F" w:rsidP="0025034F">
      <w:pPr>
        <w:widowControl w:val="0"/>
        <w:jc w:val="center"/>
        <w:rPr>
          <w:rFonts w:ascii="Times New Roman" w:hAnsi="Times New Roman"/>
          <w:sz w:val="24"/>
          <w:szCs w:val="24"/>
        </w:rPr>
      </w:pPr>
    </w:p>
    <w:p w:rsidR="0025034F" w:rsidRPr="00935276" w:rsidRDefault="0025034F" w:rsidP="0025034F">
      <w:pPr>
        <w:widowControl w:val="0"/>
        <w:jc w:val="center"/>
        <w:rPr>
          <w:rFonts w:ascii="Times New Roman" w:hAnsi="Times New Roman"/>
          <w:sz w:val="24"/>
          <w:szCs w:val="24"/>
        </w:rPr>
      </w:pPr>
    </w:p>
    <w:p w:rsidR="0025034F" w:rsidRPr="00935276" w:rsidRDefault="007B2B1C" w:rsidP="0025034F">
      <w:pPr>
        <w:widowControl w:val="0"/>
        <w:jc w:val="center"/>
        <w:rPr>
          <w:rFonts w:ascii="Times New Roman" w:hAnsi="Times New Roman"/>
          <w:sz w:val="24"/>
          <w:szCs w:val="24"/>
        </w:rPr>
      </w:pPr>
      <w:r w:rsidRPr="00935276">
        <w:rPr>
          <w:rFonts w:ascii="Times New Roman" w:hAnsi="Times New Roman"/>
          <w:sz w:val="24"/>
          <w:szCs w:val="24"/>
        </w:rPr>
        <w:t>201</w:t>
      </w:r>
      <w:r>
        <w:rPr>
          <w:rFonts w:ascii="Times New Roman" w:hAnsi="Times New Roman"/>
          <w:sz w:val="24"/>
          <w:szCs w:val="24"/>
        </w:rPr>
        <w:t>7</w:t>
      </w:r>
      <w:r w:rsidR="0025034F" w:rsidRPr="00935276">
        <w:rPr>
          <w:rFonts w:ascii="Times New Roman" w:hAnsi="Times New Roman"/>
          <w:sz w:val="24"/>
          <w:szCs w:val="24"/>
        </w:rPr>
        <w:t>.</w:t>
      </w:r>
    </w:p>
    <w:p w:rsidR="0025034F" w:rsidRPr="00935276" w:rsidDel="0045032A" w:rsidRDefault="0025034F" w:rsidP="0025034F">
      <w:pPr>
        <w:widowControl w:val="0"/>
        <w:tabs>
          <w:tab w:val="left" w:pos="6449"/>
        </w:tabs>
        <w:rPr>
          <w:rFonts w:ascii="Times New Roman" w:hAnsi="Times New Roman"/>
          <w:sz w:val="24"/>
          <w:szCs w:val="24"/>
        </w:rPr>
      </w:pPr>
    </w:p>
    <w:p w:rsidR="0025034F" w:rsidRPr="00935276" w:rsidRDefault="0025034F" w:rsidP="0025034F">
      <w:pPr>
        <w:jc w:val="center"/>
        <w:rPr>
          <w:rFonts w:ascii="Times New Roman" w:hAnsi="Times New Roman"/>
          <w:b/>
          <w:sz w:val="22"/>
          <w:szCs w:val="22"/>
        </w:rPr>
      </w:pPr>
    </w:p>
    <w:p w:rsidR="0025034F" w:rsidRPr="00935276" w:rsidRDefault="0025034F" w:rsidP="0025034F">
      <w:pPr>
        <w:jc w:val="center"/>
        <w:rPr>
          <w:rFonts w:ascii="Times New Roman" w:hAnsi="Times New Roman"/>
          <w:b/>
          <w:sz w:val="22"/>
          <w:szCs w:val="22"/>
        </w:rPr>
      </w:pPr>
    </w:p>
    <w:p w:rsidR="0025034F" w:rsidRPr="00935276" w:rsidRDefault="0025034F" w:rsidP="0025034F">
      <w:pPr>
        <w:jc w:val="center"/>
        <w:rPr>
          <w:rFonts w:ascii="Times New Roman" w:hAnsi="Times New Roman"/>
          <w:b/>
          <w:sz w:val="22"/>
          <w:szCs w:val="22"/>
        </w:rPr>
      </w:pPr>
    </w:p>
    <w:p w:rsidR="0025034F" w:rsidRDefault="0099442B" w:rsidP="0025034F">
      <w:pPr>
        <w:jc w:val="center"/>
        <w:rPr>
          <w:rFonts w:ascii="Times New Roman" w:hAnsi="Times New Roman"/>
          <w:b/>
          <w:sz w:val="22"/>
          <w:szCs w:val="22"/>
        </w:rPr>
      </w:pPr>
      <w:r>
        <w:rPr>
          <w:rFonts w:ascii="Times New Roman" w:hAnsi="Times New Roman"/>
          <w:b/>
          <w:sz w:val="22"/>
          <w:szCs w:val="22"/>
        </w:rPr>
        <w:t xml:space="preserve"> </w:t>
      </w:r>
      <w:proofErr w:type="spellStart"/>
      <w:r>
        <w:rPr>
          <w:rFonts w:ascii="Times New Roman" w:hAnsi="Times New Roman"/>
          <w:b/>
          <w:sz w:val="22"/>
          <w:szCs w:val="22"/>
        </w:rPr>
        <w:t>Ellenjegyzem</w:t>
      </w:r>
      <w:proofErr w:type="spellEnd"/>
      <w:r>
        <w:rPr>
          <w:rFonts w:ascii="Times New Roman" w:hAnsi="Times New Roman"/>
          <w:b/>
          <w:sz w:val="22"/>
          <w:szCs w:val="22"/>
        </w:rPr>
        <w:t xml:space="preserve">: </w:t>
      </w:r>
    </w:p>
    <w:p w:rsidR="0099442B" w:rsidRDefault="0099442B" w:rsidP="0025034F">
      <w:pPr>
        <w:jc w:val="center"/>
        <w:rPr>
          <w:rFonts w:ascii="Times New Roman" w:hAnsi="Times New Roman"/>
          <w:b/>
          <w:sz w:val="22"/>
          <w:szCs w:val="22"/>
        </w:rPr>
      </w:pPr>
    </w:p>
    <w:p w:rsidR="0099442B" w:rsidRDefault="0099442B" w:rsidP="0025034F">
      <w:pPr>
        <w:jc w:val="center"/>
        <w:rPr>
          <w:rFonts w:ascii="Times New Roman" w:hAnsi="Times New Roman"/>
          <w:b/>
          <w:sz w:val="22"/>
          <w:szCs w:val="22"/>
        </w:rPr>
      </w:pPr>
    </w:p>
    <w:p w:rsidR="0099442B" w:rsidRDefault="0099442B" w:rsidP="0025034F">
      <w:pPr>
        <w:jc w:val="center"/>
        <w:rPr>
          <w:rFonts w:ascii="Times New Roman" w:hAnsi="Times New Roman"/>
          <w:b/>
          <w:sz w:val="22"/>
          <w:szCs w:val="22"/>
        </w:rPr>
      </w:pPr>
    </w:p>
    <w:tbl>
      <w:tblPr>
        <w:tblStyle w:val="Rcsostblzat"/>
        <w:tblW w:w="11341"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5812"/>
      </w:tblGrid>
      <w:tr w:rsidR="0099442B" w:rsidTr="00887133">
        <w:tc>
          <w:tcPr>
            <w:tcW w:w="5529" w:type="dxa"/>
          </w:tcPr>
          <w:p w:rsidR="0099442B" w:rsidRPr="00887133" w:rsidRDefault="0099442B" w:rsidP="0025034F">
            <w:pPr>
              <w:rPr>
                <w:rFonts w:ascii="Times New Roman" w:hAnsi="Times New Roman"/>
                <w:sz w:val="22"/>
                <w:szCs w:val="22"/>
              </w:rPr>
            </w:pPr>
          </w:p>
        </w:tc>
        <w:tc>
          <w:tcPr>
            <w:tcW w:w="5812" w:type="dxa"/>
          </w:tcPr>
          <w:p w:rsidR="0099442B" w:rsidRPr="00887133" w:rsidRDefault="0099442B" w:rsidP="0025034F">
            <w:pPr>
              <w:rPr>
                <w:rFonts w:ascii="Times New Roman" w:hAnsi="Times New Roman"/>
                <w:sz w:val="22"/>
                <w:szCs w:val="22"/>
              </w:rPr>
            </w:pPr>
          </w:p>
        </w:tc>
      </w:tr>
      <w:tr w:rsidR="0099442B" w:rsidTr="00887133">
        <w:tc>
          <w:tcPr>
            <w:tcW w:w="5529" w:type="dxa"/>
          </w:tcPr>
          <w:p w:rsidR="0099442B" w:rsidRPr="00887133" w:rsidRDefault="0099442B" w:rsidP="00887133">
            <w:pPr>
              <w:jc w:val="center"/>
              <w:rPr>
                <w:rFonts w:ascii="Times New Roman" w:hAnsi="Times New Roman"/>
                <w:sz w:val="22"/>
                <w:szCs w:val="22"/>
              </w:rPr>
            </w:pPr>
            <w:r w:rsidRPr="00887133">
              <w:rPr>
                <w:rFonts w:ascii="Times New Roman" w:hAnsi="Times New Roman"/>
                <w:sz w:val="22"/>
                <w:szCs w:val="22"/>
              </w:rPr>
              <w:t>Dr Teket Mária</w:t>
            </w:r>
          </w:p>
        </w:tc>
        <w:tc>
          <w:tcPr>
            <w:tcW w:w="5812" w:type="dxa"/>
          </w:tcPr>
          <w:p w:rsidR="0099442B" w:rsidRPr="00887133" w:rsidRDefault="00887133" w:rsidP="00887133">
            <w:pPr>
              <w:jc w:val="center"/>
              <w:rPr>
                <w:rFonts w:ascii="Times New Roman" w:hAnsi="Times New Roman"/>
                <w:sz w:val="22"/>
                <w:szCs w:val="22"/>
              </w:rPr>
            </w:pPr>
            <w:r w:rsidRPr="00887133">
              <w:rPr>
                <w:rFonts w:ascii="Times New Roman" w:hAnsi="Times New Roman"/>
                <w:sz w:val="22"/>
                <w:szCs w:val="22"/>
              </w:rPr>
              <w:t>Kövérné Tászler Ágnes</w:t>
            </w:r>
          </w:p>
        </w:tc>
      </w:tr>
      <w:tr w:rsidR="0099442B" w:rsidTr="00887133">
        <w:tc>
          <w:tcPr>
            <w:tcW w:w="5529" w:type="dxa"/>
          </w:tcPr>
          <w:p w:rsidR="0099442B" w:rsidRPr="00887133" w:rsidRDefault="0099442B" w:rsidP="00887133">
            <w:pPr>
              <w:jc w:val="center"/>
              <w:rPr>
                <w:rFonts w:ascii="Times New Roman" w:hAnsi="Times New Roman"/>
                <w:sz w:val="22"/>
                <w:szCs w:val="22"/>
              </w:rPr>
            </w:pPr>
            <w:r w:rsidRPr="00887133">
              <w:rPr>
                <w:rFonts w:ascii="Times New Roman" w:hAnsi="Times New Roman"/>
                <w:sz w:val="22"/>
                <w:szCs w:val="22"/>
              </w:rPr>
              <w:t>felelős akkreditált közbeszerzési szaktanácsadó</w:t>
            </w:r>
          </w:p>
        </w:tc>
        <w:tc>
          <w:tcPr>
            <w:tcW w:w="5812" w:type="dxa"/>
          </w:tcPr>
          <w:p w:rsidR="0099442B" w:rsidRPr="00887133" w:rsidRDefault="00887133" w:rsidP="00887133">
            <w:pPr>
              <w:jc w:val="center"/>
              <w:rPr>
                <w:rFonts w:ascii="Times New Roman" w:hAnsi="Times New Roman"/>
                <w:sz w:val="22"/>
                <w:szCs w:val="22"/>
              </w:rPr>
            </w:pPr>
            <w:r w:rsidRPr="00887133">
              <w:rPr>
                <w:rFonts w:ascii="Times New Roman" w:hAnsi="Times New Roman"/>
                <w:sz w:val="22"/>
                <w:szCs w:val="22"/>
              </w:rPr>
              <w:t>felelős akkreditált közbeszerzési szaktanácsadó</w:t>
            </w:r>
          </w:p>
        </w:tc>
      </w:tr>
      <w:tr w:rsidR="0099442B" w:rsidTr="00887133">
        <w:tc>
          <w:tcPr>
            <w:tcW w:w="5529" w:type="dxa"/>
          </w:tcPr>
          <w:p w:rsidR="0099442B" w:rsidRPr="00887133" w:rsidRDefault="0099442B" w:rsidP="00887133">
            <w:pPr>
              <w:jc w:val="center"/>
              <w:rPr>
                <w:rFonts w:ascii="Times New Roman" w:hAnsi="Times New Roman"/>
                <w:sz w:val="22"/>
                <w:szCs w:val="22"/>
              </w:rPr>
            </w:pPr>
            <w:r w:rsidRPr="00887133">
              <w:rPr>
                <w:rFonts w:ascii="Times New Roman" w:hAnsi="Times New Roman"/>
                <w:sz w:val="22"/>
                <w:szCs w:val="22"/>
              </w:rPr>
              <w:t xml:space="preserve">Lajstromszám: </w:t>
            </w:r>
            <w:r w:rsidRPr="00887133">
              <w:rPr>
                <w:rFonts w:ascii="Times New Roman" w:eastAsia="MyriadPro-Semibold" w:hAnsi="Times New Roman"/>
                <w:sz w:val="22"/>
                <w:lang w:eastAsia="hu-HU"/>
              </w:rPr>
              <w:t>00734</w:t>
            </w:r>
          </w:p>
        </w:tc>
        <w:tc>
          <w:tcPr>
            <w:tcW w:w="5812" w:type="dxa"/>
          </w:tcPr>
          <w:p w:rsidR="0099442B" w:rsidRPr="00887133" w:rsidRDefault="00887133" w:rsidP="00887133">
            <w:pPr>
              <w:jc w:val="center"/>
              <w:rPr>
                <w:rFonts w:ascii="Times New Roman" w:hAnsi="Times New Roman"/>
                <w:sz w:val="22"/>
                <w:szCs w:val="22"/>
              </w:rPr>
            </w:pPr>
            <w:r w:rsidRPr="00887133">
              <w:rPr>
                <w:rFonts w:ascii="Times New Roman" w:hAnsi="Times New Roman"/>
                <w:sz w:val="22"/>
                <w:szCs w:val="22"/>
              </w:rPr>
              <w:t xml:space="preserve">Lajstromszám: </w:t>
            </w:r>
            <w:r w:rsidRPr="00887133">
              <w:rPr>
                <w:rFonts w:ascii="Times New Roman" w:eastAsia="MyriadPro-Semibold" w:hAnsi="Times New Roman"/>
                <w:sz w:val="22"/>
                <w:lang w:eastAsia="hu-HU"/>
              </w:rPr>
              <w:t>00735</w:t>
            </w:r>
          </w:p>
        </w:tc>
      </w:tr>
    </w:tbl>
    <w:p w:rsidR="0025034F" w:rsidRPr="00935276" w:rsidRDefault="0025034F" w:rsidP="0025034F">
      <w:pPr>
        <w:rPr>
          <w:rFonts w:ascii="Times New Roman" w:hAnsi="Times New Roman"/>
          <w:b/>
          <w:sz w:val="22"/>
          <w:szCs w:val="22"/>
        </w:rPr>
      </w:pPr>
    </w:p>
    <w:p w:rsidR="0025034F" w:rsidRPr="00935276" w:rsidRDefault="0025034F" w:rsidP="0025034F">
      <w:pPr>
        <w:rPr>
          <w:rFonts w:ascii="Times New Roman" w:hAnsi="Times New Roman"/>
          <w:b/>
          <w:sz w:val="22"/>
          <w:szCs w:val="22"/>
        </w:rPr>
      </w:pPr>
    </w:p>
    <w:p w:rsidR="0025034F" w:rsidRPr="00935276" w:rsidRDefault="0025034F" w:rsidP="0025034F">
      <w:pPr>
        <w:suppressAutoHyphens w:val="0"/>
        <w:rPr>
          <w:rFonts w:ascii="Times New Roman" w:hAnsi="Times New Roman"/>
          <w:b/>
          <w:sz w:val="22"/>
          <w:szCs w:val="22"/>
        </w:rPr>
      </w:pPr>
      <w:r w:rsidRPr="00935276">
        <w:rPr>
          <w:rFonts w:ascii="Times New Roman" w:hAnsi="Times New Roman"/>
          <w:b/>
          <w:sz w:val="22"/>
          <w:szCs w:val="22"/>
        </w:rPr>
        <w:br w:type="page"/>
      </w:r>
    </w:p>
    <w:p w:rsidR="0025034F" w:rsidRPr="00173CB0" w:rsidRDefault="0025034F" w:rsidP="0025034F">
      <w:pPr>
        <w:jc w:val="center"/>
        <w:rPr>
          <w:rFonts w:ascii="Times New Roman" w:hAnsi="Times New Roman"/>
          <w:b/>
          <w:caps/>
          <w:sz w:val="22"/>
          <w:szCs w:val="22"/>
        </w:rPr>
      </w:pPr>
      <w:r w:rsidRPr="00173CB0">
        <w:rPr>
          <w:rFonts w:ascii="Times New Roman" w:hAnsi="Times New Roman"/>
          <w:b/>
          <w:caps/>
          <w:sz w:val="22"/>
          <w:szCs w:val="22"/>
        </w:rPr>
        <w:lastRenderedPageBreak/>
        <w:t>I.</w:t>
      </w:r>
    </w:p>
    <w:p w:rsidR="0025034F" w:rsidRPr="00935276" w:rsidRDefault="0025034F" w:rsidP="0025034F">
      <w:pPr>
        <w:jc w:val="center"/>
        <w:rPr>
          <w:rFonts w:ascii="Times New Roman" w:hAnsi="Times New Roman"/>
          <w:b/>
          <w:sz w:val="22"/>
          <w:szCs w:val="22"/>
        </w:rPr>
      </w:pPr>
      <w:r w:rsidRPr="0036556C">
        <w:rPr>
          <w:rFonts w:ascii="Times New Roman" w:hAnsi="Times New Roman"/>
          <w:b/>
          <w:caps/>
          <w:sz w:val="22"/>
          <w:szCs w:val="22"/>
          <w:u w:val="single"/>
        </w:rPr>
        <w:t>Eljárási útmutató</w:t>
      </w:r>
    </w:p>
    <w:p w:rsidR="0025034F" w:rsidRPr="00935276" w:rsidRDefault="0025034F" w:rsidP="0025034F">
      <w:pPr>
        <w:jc w:val="center"/>
        <w:rPr>
          <w:rFonts w:ascii="Times New Roman" w:hAnsi="Times New Roman"/>
          <w:b/>
          <w:sz w:val="22"/>
          <w:szCs w:val="22"/>
        </w:rPr>
      </w:pPr>
    </w:p>
    <w:p w:rsidR="0025034F" w:rsidRPr="00935276" w:rsidRDefault="0025034F" w:rsidP="0025034F">
      <w:pPr>
        <w:numPr>
          <w:ilvl w:val="1"/>
          <w:numId w:val="6"/>
        </w:numPr>
        <w:suppressAutoHyphens w:val="0"/>
        <w:ind w:left="426" w:hanging="284"/>
        <w:jc w:val="both"/>
        <w:rPr>
          <w:rFonts w:ascii="Times New Roman" w:hAnsi="Times New Roman"/>
          <w:b/>
          <w:smallCaps/>
          <w:sz w:val="22"/>
          <w:szCs w:val="22"/>
        </w:rPr>
      </w:pPr>
      <w:r w:rsidRPr="00935276">
        <w:rPr>
          <w:rFonts w:ascii="Times New Roman" w:hAnsi="Times New Roman"/>
          <w:b/>
          <w:smallCaps/>
          <w:sz w:val="22"/>
          <w:szCs w:val="22"/>
        </w:rPr>
        <w:t>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j</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koztat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w:t>
      </w:r>
    </w:p>
    <w:p w:rsidR="0025034F" w:rsidRPr="00935276" w:rsidRDefault="0025034F" w:rsidP="0025034F">
      <w:pPr>
        <w:jc w:val="both"/>
        <w:rPr>
          <w:rFonts w:ascii="Times New Roman" w:hAnsi="Times New Roman"/>
          <w:sz w:val="22"/>
          <w:szCs w:val="22"/>
        </w:rPr>
      </w:pP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Az elj</w:t>
      </w:r>
      <w:r w:rsidRPr="00935276">
        <w:rPr>
          <w:rFonts w:ascii="Times New Roman" w:hAnsi="Times New Roman" w:hint="eastAsia"/>
          <w:sz w:val="22"/>
          <w:szCs w:val="22"/>
        </w:rPr>
        <w:t>á</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 sor</w:t>
      </w:r>
      <w:r w:rsidRPr="00935276">
        <w:rPr>
          <w:rFonts w:ascii="Times New Roman" w:hAnsi="Times New Roman" w:hint="eastAsia"/>
          <w:sz w:val="22"/>
          <w:szCs w:val="22"/>
        </w:rPr>
        <w:t>á</w:t>
      </w:r>
      <w:r w:rsidRPr="00935276">
        <w:rPr>
          <w:rFonts w:ascii="Times New Roman" w:hAnsi="Times New Roman"/>
          <w:sz w:val="22"/>
          <w:szCs w:val="22"/>
        </w:rPr>
        <w:t xml:space="preserve">n </w:t>
      </w:r>
      <w:r w:rsidRPr="00935276">
        <w:rPr>
          <w:rFonts w:ascii="Times New Roman" w:hAnsi="Times New Roman"/>
          <w:i/>
          <w:sz w:val="22"/>
          <w:szCs w:val="22"/>
        </w:rPr>
        <w:t>a k</w:t>
      </w:r>
      <w:r w:rsidRPr="00935276">
        <w:rPr>
          <w:rFonts w:ascii="Times New Roman" w:hAnsi="Times New Roman" w:hint="eastAsia"/>
          <w:i/>
          <w:sz w:val="22"/>
          <w:szCs w:val="22"/>
        </w:rPr>
        <w:t>ö</w:t>
      </w:r>
      <w:r w:rsidRPr="00935276">
        <w:rPr>
          <w:rFonts w:ascii="Times New Roman" w:hAnsi="Times New Roman"/>
          <w:i/>
          <w:sz w:val="22"/>
          <w:szCs w:val="22"/>
        </w:rPr>
        <w:t>zbeszerz</w:t>
      </w:r>
      <w:r w:rsidRPr="00935276">
        <w:rPr>
          <w:rFonts w:ascii="Times New Roman" w:hAnsi="Times New Roman" w:hint="eastAsia"/>
          <w:i/>
          <w:sz w:val="22"/>
          <w:szCs w:val="22"/>
        </w:rPr>
        <w:t>é</w:t>
      </w:r>
      <w:r w:rsidRPr="00935276">
        <w:rPr>
          <w:rFonts w:ascii="Times New Roman" w:hAnsi="Times New Roman"/>
          <w:i/>
          <w:sz w:val="22"/>
          <w:szCs w:val="22"/>
        </w:rPr>
        <w:t>sekr</w:t>
      </w:r>
      <w:r w:rsidRPr="00935276">
        <w:rPr>
          <w:rFonts w:ascii="Times New Roman" w:hAnsi="Times New Roman" w:hint="eastAsia"/>
          <w:i/>
          <w:sz w:val="22"/>
          <w:szCs w:val="22"/>
        </w:rPr>
        <w:t>ő</w:t>
      </w:r>
      <w:r w:rsidRPr="00935276">
        <w:rPr>
          <w:rFonts w:ascii="Times New Roman" w:hAnsi="Times New Roman"/>
          <w:i/>
          <w:sz w:val="22"/>
          <w:szCs w:val="22"/>
        </w:rPr>
        <w:t>l sz</w:t>
      </w:r>
      <w:r w:rsidRPr="00935276">
        <w:rPr>
          <w:rFonts w:ascii="Times New Roman" w:hAnsi="Times New Roman" w:hint="eastAsia"/>
          <w:i/>
          <w:sz w:val="22"/>
          <w:szCs w:val="22"/>
        </w:rPr>
        <w:t>ó</w:t>
      </w:r>
      <w:r w:rsidRPr="00935276">
        <w:rPr>
          <w:rFonts w:ascii="Times New Roman" w:hAnsi="Times New Roman"/>
          <w:i/>
          <w:sz w:val="22"/>
          <w:szCs w:val="22"/>
        </w:rPr>
        <w:t>l</w:t>
      </w:r>
      <w:r w:rsidRPr="00935276">
        <w:rPr>
          <w:rFonts w:ascii="Times New Roman" w:hAnsi="Times New Roman" w:hint="eastAsia"/>
          <w:i/>
          <w:sz w:val="22"/>
          <w:szCs w:val="22"/>
        </w:rPr>
        <w:t>ó</w:t>
      </w:r>
      <w:r w:rsidRPr="00935276">
        <w:rPr>
          <w:rFonts w:ascii="Times New Roman" w:hAnsi="Times New Roman"/>
          <w:sz w:val="22"/>
          <w:szCs w:val="22"/>
        </w:rPr>
        <w:t xml:space="preserve"> 2015. </w:t>
      </w:r>
      <w:r w:rsidRPr="00935276">
        <w:rPr>
          <w:rFonts w:ascii="Times New Roman" w:hAnsi="Times New Roman" w:hint="eastAsia"/>
          <w:sz w:val="22"/>
          <w:szCs w:val="22"/>
        </w:rPr>
        <w:t>é</w:t>
      </w:r>
      <w:r w:rsidRPr="00935276">
        <w:rPr>
          <w:rFonts w:ascii="Times New Roman" w:hAnsi="Times New Roman"/>
          <w:sz w:val="22"/>
          <w:szCs w:val="22"/>
        </w:rPr>
        <w:t>vi CXLIII. t</w:t>
      </w:r>
      <w:r w:rsidRPr="00935276">
        <w:rPr>
          <w:rFonts w:ascii="Times New Roman" w:hAnsi="Times New Roman" w:hint="eastAsia"/>
          <w:sz w:val="22"/>
          <w:szCs w:val="22"/>
        </w:rPr>
        <w:t>ö</w:t>
      </w:r>
      <w:r w:rsidRPr="00935276">
        <w:rPr>
          <w:rFonts w:ascii="Times New Roman" w:hAnsi="Times New Roman"/>
          <w:sz w:val="22"/>
          <w:szCs w:val="22"/>
        </w:rPr>
        <w:t>rv</w:t>
      </w:r>
      <w:r w:rsidRPr="00935276">
        <w:rPr>
          <w:rFonts w:ascii="Times New Roman" w:hAnsi="Times New Roman" w:hint="eastAsia"/>
          <w:sz w:val="22"/>
          <w:szCs w:val="22"/>
        </w:rPr>
        <w:t>é</w:t>
      </w:r>
      <w:r w:rsidRPr="00935276">
        <w:rPr>
          <w:rFonts w:ascii="Times New Roman" w:hAnsi="Times New Roman"/>
          <w:sz w:val="22"/>
          <w:szCs w:val="22"/>
        </w:rPr>
        <w:t>ny (a tov</w:t>
      </w:r>
      <w:r w:rsidRPr="00935276">
        <w:rPr>
          <w:rFonts w:ascii="Times New Roman" w:hAnsi="Times New Roman" w:hint="eastAsia"/>
          <w:sz w:val="22"/>
          <w:szCs w:val="22"/>
        </w:rPr>
        <w:t>á</w:t>
      </w:r>
      <w:r w:rsidRPr="00935276">
        <w:rPr>
          <w:rFonts w:ascii="Times New Roman" w:hAnsi="Times New Roman"/>
          <w:sz w:val="22"/>
          <w:szCs w:val="22"/>
        </w:rPr>
        <w:t>bbiakban: Kbt.) M</w:t>
      </w:r>
      <w:r w:rsidRPr="00935276">
        <w:rPr>
          <w:rFonts w:ascii="Times New Roman" w:hAnsi="Times New Roman" w:hint="eastAsia"/>
          <w:sz w:val="22"/>
          <w:szCs w:val="22"/>
        </w:rPr>
        <w:t>á</w:t>
      </w:r>
      <w:r w:rsidRPr="00935276">
        <w:rPr>
          <w:rFonts w:ascii="Times New Roman" w:hAnsi="Times New Roman"/>
          <w:sz w:val="22"/>
          <w:szCs w:val="22"/>
        </w:rPr>
        <w:t>sodik r</w:t>
      </w:r>
      <w:r w:rsidRPr="00935276">
        <w:rPr>
          <w:rFonts w:ascii="Times New Roman" w:hAnsi="Times New Roman" w:hint="eastAsia"/>
          <w:sz w:val="22"/>
          <w:szCs w:val="22"/>
        </w:rPr>
        <w:t>é</w:t>
      </w:r>
      <w:r w:rsidRPr="00935276">
        <w:rPr>
          <w:rFonts w:ascii="Times New Roman" w:hAnsi="Times New Roman"/>
          <w:sz w:val="22"/>
          <w:szCs w:val="22"/>
        </w:rPr>
        <w:t>sz</w:t>
      </w:r>
      <w:r w:rsidRPr="00935276">
        <w:rPr>
          <w:rFonts w:ascii="Times New Roman" w:hAnsi="Times New Roman" w:hint="eastAsia"/>
          <w:sz w:val="22"/>
          <w:szCs w:val="22"/>
        </w:rPr>
        <w:t>é</w:t>
      </w:r>
      <w:r w:rsidRPr="00935276">
        <w:rPr>
          <w:rFonts w:ascii="Times New Roman" w:hAnsi="Times New Roman"/>
          <w:sz w:val="22"/>
          <w:szCs w:val="22"/>
        </w:rPr>
        <w:t xml:space="preserve">nek </w:t>
      </w:r>
      <w:r w:rsidRPr="00935276">
        <w:rPr>
          <w:rFonts w:ascii="Times New Roman" w:hAnsi="Times New Roman" w:hint="eastAsia"/>
          <w:sz w:val="22"/>
          <w:szCs w:val="22"/>
        </w:rPr>
        <w:t>é</w:t>
      </w:r>
      <w:r w:rsidRPr="00935276">
        <w:rPr>
          <w:rFonts w:ascii="Times New Roman" w:hAnsi="Times New Roman"/>
          <w:sz w:val="22"/>
          <w:szCs w:val="22"/>
        </w:rPr>
        <w:t>s v</w:t>
      </w:r>
      <w:r w:rsidRPr="00935276">
        <w:rPr>
          <w:rFonts w:ascii="Times New Roman" w:hAnsi="Times New Roman" w:hint="eastAsia"/>
          <w:sz w:val="22"/>
          <w:szCs w:val="22"/>
        </w:rPr>
        <w:t>é</w:t>
      </w:r>
      <w:r w:rsidRPr="00935276">
        <w:rPr>
          <w:rFonts w:ascii="Times New Roman" w:hAnsi="Times New Roman"/>
          <w:sz w:val="22"/>
          <w:szCs w:val="22"/>
        </w:rPr>
        <w:t>grehajt</w:t>
      </w:r>
      <w:r w:rsidRPr="00935276">
        <w:rPr>
          <w:rFonts w:ascii="Times New Roman" w:hAnsi="Times New Roman" w:hint="eastAsia"/>
          <w:sz w:val="22"/>
          <w:szCs w:val="22"/>
        </w:rPr>
        <w:t>á</w:t>
      </w:r>
      <w:r w:rsidRPr="00935276">
        <w:rPr>
          <w:rFonts w:ascii="Times New Roman" w:hAnsi="Times New Roman"/>
          <w:sz w:val="22"/>
          <w:szCs w:val="22"/>
        </w:rPr>
        <w:t xml:space="preserve">si rendeleteinek, valamint </w:t>
      </w:r>
      <w:r w:rsidRPr="00935276">
        <w:rPr>
          <w:rFonts w:ascii="Times New Roman" w:hAnsi="Times New Roman"/>
          <w:i/>
          <w:sz w:val="22"/>
          <w:szCs w:val="22"/>
        </w:rPr>
        <w:t>a 2014-2020 programoz</w:t>
      </w:r>
      <w:r w:rsidRPr="00935276">
        <w:rPr>
          <w:rFonts w:ascii="Times New Roman" w:hAnsi="Times New Roman" w:hint="eastAsia"/>
          <w:i/>
          <w:sz w:val="22"/>
          <w:szCs w:val="22"/>
        </w:rPr>
        <w:t>á</w:t>
      </w:r>
      <w:r w:rsidRPr="00935276">
        <w:rPr>
          <w:rFonts w:ascii="Times New Roman" w:hAnsi="Times New Roman"/>
          <w:i/>
          <w:sz w:val="22"/>
          <w:szCs w:val="22"/>
        </w:rPr>
        <w:t>si id</w:t>
      </w:r>
      <w:r w:rsidRPr="00935276">
        <w:rPr>
          <w:rFonts w:ascii="Times New Roman" w:hAnsi="Times New Roman" w:hint="eastAsia"/>
          <w:i/>
          <w:sz w:val="22"/>
          <w:szCs w:val="22"/>
        </w:rPr>
        <w:t>ő</w:t>
      </w:r>
      <w:r w:rsidRPr="00935276">
        <w:rPr>
          <w:rFonts w:ascii="Times New Roman" w:hAnsi="Times New Roman"/>
          <w:i/>
          <w:sz w:val="22"/>
          <w:szCs w:val="22"/>
        </w:rPr>
        <w:t>szakban az egyes eur</w:t>
      </w:r>
      <w:r w:rsidRPr="00935276">
        <w:rPr>
          <w:rFonts w:ascii="Times New Roman" w:hAnsi="Times New Roman" w:hint="eastAsia"/>
          <w:i/>
          <w:sz w:val="22"/>
          <w:szCs w:val="22"/>
        </w:rPr>
        <w:t>ó</w:t>
      </w:r>
      <w:r w:rsidRPr="00935276">
        <w:rPr>
          <w:rFonts w:ascii="Times New Roman" w:hAnsi="Times New Roman"/>
          <w:i/>
          <w:sz w:val="22"/>
          <w:szCs w:val="22"/>
        </w:rPr>
        <w:t>pai uni</w:t>
      </w:r>
      <w:r w:rsidRPr="00935276">
        <w:rPr>
          <w:rFonts w:ascii="Times New Roman" w:hAnsi="Times New Roman" w:hint="eastAsia"/>
          <w:i/>
          <w:sz w:val="22"/>
          <w:szCs w:val="22"/>
        </w:rPr>
        <w:t>ó</w:t>
      </w:r>
      <w:r w:rsidRPr="00935276">
        <w:rPr>
          <w:rFonts w:ascii="Times New Roman" w:hAnsi="Times New Roman"/>
          <w:i/>
          <w:sz w:val="22"/>
          <w:szCs w:val="22"/>
        </w:rPr>
        <w:t>s alapokb</w:t>
      </w:r>
      <w:r w:rsidRPr="00935276">
        <w:rPr>
          <w:rFonts w:ascii="Times New Roman" w:hAnsi="Times New Roman" w:hint="eastAsia"/>
          <w:i/>
          <w:sz w:val="22"/>
          <w:szCs w:val="22"/>
        </w:rPr>
        <w:t>ó</w:t>
      </w:r>
      <w:r w:rsidRPr="00935276">
        <w:rPr>
          <w:rFonts w:ascii="Times New Roman" w:hAnsi="Times New Roman"/>
          <w:i/>
          <w:sz w:val="22"/>
          <w:szCs w:val="22"/>
        </w:rPr>
        <w:t>l sz</w:t>
      </w:r>
      <w:r w:rsidRPr="00935276">
        <w:rPr>
          <w:rFonts w:ascii="Times New Roman" w:hAnsi="Times New Roman" w:hint="eastAsia"/>
          <w:i/>
          <w:sz w:val="22"/>
          <w:szCs w:val="22"/>
        </w:rPr>
        <w:t>á</w:t>
      </w:r>
      <w:r w:rsidRPr="00935276">
        <w:rPr>
          <w:rFonts w:ascii="Times New Roman" w:hAnsi="Times New Roman"/>
          <w:i/>
          <w:sz w:val="22"/>
          <w:szCs w:val="22"/>
        </w:rPr>
        <w:t>rmaz</w:t>
      </w:r>
      <w:r w:rsidRPr="00935276">
        <w:rPr>
          <w:rFonts w:ascii="Times New Roman" w:hAnsi="Times New Roman" w:hint="eastAsia"/>
          <w:i/>
          <w:sz w:val="22"/>
          <w:szCs w:val="22"/>
        </w:rPr>
        <w:t>ó</w:t>
      </w:r>
      <w:r w:rsidRPr="00935276">
        <w:rPr>
          <w:rFonts w:ascii="Times New Roman" w:hAnsi="Times New Roman"/>
          <w:i/>
          <w:sz w:val="22"/>
          <w:szCs w:val="22"/>
        </w:rPr>
        <w:t xml:space="preserve"> t</w:t>
      </w:r>
      <w:r w:rsidRPr="00935276">
        <w:rPr>
          <w:rFonts w:ascii="Times New Roman" w:hAnsi="Times New Roman" w:hint="eastAsia"/>
          <w:i/>
          <w:sz w:val="22"/>
          <w:szCs w:val="22"/>
        </w:rPr>
        <w:t>á</w:t>
      </w:r>
      <w:r w:rsidRPr="00935276">
        <w:rPr>
          <w:rFonts w:ascii="Times New Roman" w:hAnsi="Times New Roman"/>
          <w:i/>
          <w:sz w:val="22"/>
          <w:szCs w:val="22"/>
        </w:rPr>
        <w:t>mogat</w:t>
      </w:r>
      <w:r w:rsidRPr="00935276">
        <w:rPr>
          <w:rFonts w:ascii="Times New Roman" w:hAnsi="Times New Roman" w:hint="eastAsia"/>
          <w:i/>
          <w:sz w:val="22"/>
          <w:szCs w:val="22"/>
        </w:rPr>
        <w:t>á</w:t>
      </w:r>
      <w:r w:rsidRPr="00935276">
        <w:rPr>
          <w:rFonts w:ascii="Times New Roman" w:hAnsi="Times New Roman"/>
          <w:i/>
          <w:sz w:val="22"/>
          <w:szCs w:val="22"/>
        </w:rPr>
        <w:t>sok felhaszn</w:t>
      </w:r>
      <w:r w:rsidRPr="00935276">
        <w:rPr>
          <w:rFonts w:ascii="Times New Roman" w:hAnsi="Times New Roman" w:hint="eastAsia"/>
          <w:i/>
          <w:sz w:val="22"/>
          <w:szCs w:val="22"/>
        </w:rPr>
        <w:t>á</w:t>
      </w:r>
      <w:r w:rsidRPr="00935276">
        <w:rPr>
          <w:rFonts w:ascii="Times New Roman" w:hAnsi="Times New Roman"/>
          <w:i/>
          <w:sz w:val="22"/>
          <w:szCs w:val="22"/>
        </w:rPr>
        <w:t>l</w:t>
      </w:r>
      <w:r w:rsidRPr="00935276">
        <w:rPr>
          <w:rFonts w:ascii="Times New Roman" w:hAnsi="Times New Roman" w:hint="eastAsia"/>
          <w:i/>
          <w:sz w:val="22"/>
          <w:szCs w:val="22"/>
        </w:rPr>
        <w:t>á</w:t>
      </w:r>
      <w:r w:rsidRPr="00935276">
        <w:rPr>
          <w:rFonts w:ascii="Times New Roman" w:hAnsi="Times New Roman"/>
          <w:i/>
          <w:sz w:val="22"/>
          <w:szCs w:val="22"/>
        </w:rPr>
        <w:t>s</w:t>
      </w:r>
      <w:r w:rsidRPr="00935276">
        <w:rPr>
          <w:rFonts w:ascii="Times New Roman" w:hAnsi="Times New Roman" w:hint="eastAsia"/>
          <w:i/>
          <w:sz w:val="22"/>
          <w:szCs w:val="22"/>
        </w:rPr>
        <w:t>á</w:t>
      </w:r>
      <w:r w:rsidRPr="00935276">
        <w:rPr>
          <w:rFonts w:ascii="Times New Roman" w:hAnsi="Times New Roman"/>
          <w:i/>
          <w:sz w:val="22"/>
          <w:szCs w:val="22"/>
        </w:rPr>
        <w:t>nak rendj</w:t>
      </w:r>
      <w:r w:rsidRPr="00935276">
        <w:rPr>
          <w:rFonts w:ascii="Times New Roman" w:hAnsi="Times New Roman" w:hint="eastAsia"/>
          <w:i/>
          <w:sz w:val="22"/>
          <w:szCs w:val="22"/>
        </w:rPr>
        <w:t>é</w:t>
      </w:r>
      <w:r w:rsidRPr="00935276">
        <w:rPr>
          <w:rFonts w:ascii="Times New Roman" w:hAnsi="Times New Roman"/>
          <w:i/>
          <w:sz w:val="22"/>
          <w:szCs w:val="22"/>
        </w:rPr>
        <w:t>r</w:t>
      </w:r>
      <w:r w:rsidRPr="00935276">
        <w:rPr>
          <w:rFonts w:ascii="Times New Roman" w:hAnsi="Times New Roman" w:hint="eastAsia"/>
          <w:i/>
          <w:sz w:val="22"/>
          <w:szCs w:val="22"/>
        </w:rPr>
        <w:t>ő</w:t>
      </w:r>
      <w:r w:rsidRPr="00935276">
        <w:rPr>
          <w:rFonts w:ascii="Times New Roman" w:hAnsi="Times New Roman"/>
          <w:i/>
          <w:sz w:val="22"/>
          <w:szCs w:val="22"/>
        </w:rPr>
        <w:t>l sz</w:t>
      </w:r>
      <w:r w:rsidRPr="00935276">
        <w:rPr>
          <w:rFonts w:ascii="Times New Roman" w:hAnsi="Times New Roman" w:hint="eastAsia"/>
          <w:i/>
          <w:sz w:val="22"/>
          <w:szCs w:val="22"/>
        </w:rPr>
        <w:t>ó</w:t>
      </w:r>
      <w:r w:rsidRPr="00935276">
        <w:rPr>
          <w:rFonts w:ascii="Times New Roman" w:hAnsi="Times New Roman"/>
          <w:i/>
          <w:sz w:val="22"/>
          <w:szCs w:val="22"/>
        </w:rPr>
        <w:t>l</w:t>
      </w:r>
      <w:r w:rsidRPr="00935276">
        <w:rPr>
          <w:rFonts w:ascii="Times New Roman" w:hAnsi="Times New Roman" w:hint="eastAsia"/>
          <w:i/>
          <w:sz w:val="22"/>
          <w:szCs w:val="22"/>
        </w:rPr>
        <w:t>ó</w:t>
      </w:r>
      <w:r w:rsidRPr="00935276">
        <w:rPr>
          <w:rFonts w:ascii="Times New Roman" w:hAnsi="Times New Roman"/>
          <w:sz w:val="22"/>
          <w:szCs w:val="22"/>
        </w:rPr>
        <w:t xml:space="preserve"> 272/2014. (XI. 5.) Korm. rendelet el</w:t>
      </w:r>
      <w:r w:rsidRPr="00935276">
        <w:rPr>
          <w:rFonts w:ascii="Times New Roman" w:hAnsi="Times New Roman" w:hint="eastAsia"/>
          <w:sz w:val="22"/>
          <w:szCs w:val="22"/>
        </w:rPr>
        <w:t>őí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sait kell alkalmazni.</w:t>
      </w:r>
    </w:p>
    <w:p w:rsidR="0025034F" w:rsidRPr="00935276" w:rsidRDefault="0025034F" w:rsidP="0025034F">
      <w:pPr>
        <w:tabs>
          <w:tab w:val="right" w:leader="underscore" w:pos="9072"/>
        </w:tabs>
        <w:spacing w:after="120"/>
        <w:jc w:val="both"/>
        <w:rPr>
          <w:rFonts w:ascii="Times New Roman" w:hAnsi="Times New Roman"/>
          <w:sz w:val="22"/>
          <w:szCs w:val="22"/>
        </w:rPr>
      </w:pPr>
      <w:r w:rsidRPr="00935276">
        <w:rPr>
          <w:rFonts w:ascii="Times New Roman" w:hAnsi="Times New Roman"/>
          <w:sz w:val="22"/>
          <w:szCs w:val="22"/>
        </w:rPr>
        <w:t>Az elj</w:t>
      </w:r>
      <w:r w:rsidRPr="00935276">
        <w:rPr>
          <w:rFonts w:ascii="Times New Roman" w:hAnsi="Times New Roman" w:hint="eastAsia"/>
          <w:sz w:val="22"/>
          <w:szCs w:val="22"/>
        </w:rPr>
        <w:t>á</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 t</w:t>
      </w:r>
      <w:r w:rsidRPr="00935276">
        <w:rPr>
          <w:rFonts w:ascii="Times New Roman" w:hAnsi="Times New Roman" w:hint="eastAsia"/>
          <w:sz w:val="22"/>
          <w:szCs w:val="22"/>
        </w:rPr>
        <w:t>í</w:t>
      </w:r>
      <w:r w:rsidRPr="00935276">
        <w:rPr>
          <w:rFonts w:ascii="Times New Roman" w:hAnsi="Times New Roman"/>
          <w:sz w:val="22"/>
          <w:szCs w:val="22"/>
        </w:rPr>
        <w:t>pusa ny</w:t>
      </w:r>
      <w:r w:rsidRPr="00935276">
        <w:rPr>
          <w:rFonts w:ascii="Times New Roman" w:hAnsi="Times New Roman" w:hint="eastAsia"/>
          <w:sz w:val="22"/>
          <w:szCs w:val="22"/>
        </w:rPr>
        <w:t>í</w:t>
      </w:r>
      <w:r w:rsidRPr="00935276">
        <w:rPr>
          <w:rFonts w:ascii="Times New Roman" w:hAnsi="Times New Roman"/>
          <w:sz w:val="22"/>
          <w:szCs w:val="22"/>
        </w:rPr>
        <w:t>lt k</w:t>
      </w:r>
      <w:r w:rsidRPr="00935276">
        <w:rPr>
          <w:rFonts w:ascii="Times New Roman" w:hAnsi="Times New Roman" w:hint="eastAsia"/>
          <w:sz w:val="22"/>
          <w:szCs w:val="22"/>
        </w:rPr>
        <w:t>ö</w:t>
      </w:r>
      <w:r w:rsidRPr="00935276">
        <w:rPr>
          <w:rFonts w:ascii="Times New Roman" w:hAnsi="Times New Roman"/>
          <w:sz w:val="22"/>
          <w:szCs w:val="22"/>
        </w:rPr>
        <w:t>zbeszerz</w:t>
      </w:r>
      <w:r w:rsidRPr="00935276">
        <w:rPr>
          <w:rFonts w:ascii="Times New Roman" w:hAnsi="Times New Roman" w:hint="eastAsia"/>
          <w:sz w:val="22"/>
          <w:szCs w:val="22"/>
        </w:rPr>
        <w:t>é</w:t>
      </w:r>
      <w:r w:rsidRPr="00935276">
        <w:rPr>
          <w:rFonts w:ascii="Times New Roman" w:hAnsi="Times New Roman"/>
          <w:sz w:val="22"/>
          <w:szCs w:val="22"/>
        </w:rPr>
        <w:t>si elj</w:t>
      </w:r>
      <w:r w:rsidRPr="00935276">
        <w:rPr>
          <w:rFonts w:ascii="Times New Roman" w:hAnsi="Times New Roman" w:hint="eastAsia"/>
          <w:sz w:val="22"/>
          <w:szCs w:val="22"/>
        </w:rPr>
        <w:t>á</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w:t>
      </w:r>
      <w:r w:rsidR="006374F5">
        <w:rPr>
          <w:rFonts w:ascii="Times New Roman" w:hAnsi="Times New Roman"/>
          <w:sz w:val="22"/>
          <w:szCs w:val="22"/>
        </w:rPr>
        <w:t>, elektronikus árlejtés nélkül.</w:t>
      </w:r>
    </w:p>
    <w:p w:rsidR="0025034F" w:rsidRPr="00935276" w:rsidRDefault="0025034F" w:rsidP="0025034F">
      <w:pPr>
        <w:tabs>
          <w:tab w:val="right" w:leader="underscore" w:pos="9072"/>
        </w:tabs>
        <w:spacing w:after="120"/>
        <w:jc w:val="both"/>
        <w:rPr>
          <w:rFonts w:ascii="Times New Roman" w:hAnsi="Times New Roman"/>
          <w:sz w:val="22"/>
          <w:szCs w:val="22"/>
        </w:rPr>
      </w:pPr>
      <w:r w:rsidRPr="00935276">
        <w:rPr>
          <w:rFonts w:ascii="Times New Roman" w:hAnsi="Times New Roman"/>
          <w:sz w:val="22"/>
          <w:szCs w:val="22"/>
        </w:rPr>
        <w:t>Az aj</w:t>
      </w:r>
      <w:r w:rsidRPr="00935276">
        <w:rPr>
          <w:rFonts w:ascii="Times New Roman" w:hAnsi="Times New Roman" w:hint="eastAsia"/>
          <w:sz w:val="22"/>
          <w:szCs w:val="22"/>
        </w:rPr>
        <w:t>á</w:t>
      </w:r>
      <w:r w:rsidRPr="00935276">
        <w:rPr>
          <w:rFonts w:ascii="Times New Roman" w:hAnsi="Times New Roman"/>
          <w:sz w:val="22"/>
          <w:szCs w:val="22"/>
        </w:rPr>
        <w:t>nlat elk</w:t>
      </w:r>
      <w:r w:rsidRPr="00935276">
        <w:rPr>
          <w:rFonts w:ascii="Times New Roman" w:hAnsi="Times New Roman" w:hint="eastAsia"/>
          <w:sz w:val="22"/>
          <w:szCs w:val="22"/>
        </w:rPr>
        <w:t>é</w:t>
      </w:r>
      <w:r w:rsidRPr="00935276">
        <w:rPr>
          <w:rFonts w:ascii="Times New Roman" w:hAnsi="Times New Roman"/>
          <w:sz w:val="22"/>
          <w:szCs w:val="22"/>
        </w:rPr>
        <w:t>sz</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hez sz</w:t>
      </w:r>
      <w:r w:rsidRPr="00935276">
        <w:rPr>
          <w:rFonts w:ascii="Times New Roman" w:hAnsi="Times New Roman" w:hint="eastAsia"/>
          <w:sz w:val="22"/>
          <w:szCs w:val="22"/>
        </w:rPr>
        <w:t>ü</w:t>
      </w:r>
      <w:r w:rsidRPr="00935276">
        <w:rPr>
          <w:rFonts w:ascii="Times New Roman" w:hAnsi="Times New Roman"/>
          <w:sz w:val="22"/>
          <w:szCs w:val="22"/>
        </w:rPr>
        <w:t>ks</w:t>
      </w:r>
      <w:r w:rsidRPr="00935276">
        <w:rPr>
          <w:rFonts w:ascii="Times New Roman" w:hAnsi="Times New Roman" w:hint="eastAsia"/>
          <w:sz w:val="22"/>
          <w:szCs w:val="22"/>
        </w:rPr>
        <w:t>é</w:t>
      </w:r>
      <w:r w:rsidRPr="00935276">
        <w:rPr>
          <w:rFonts w:ascii="Times New Roman" w:hAnsi="Times New Roman"/>
          <w:sz w:val="22"/>
          <w:szCs w:val="22"/>
        </w:rPr>
        <w:t>ges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r w:rsidRPr="00935276">
        <w:rPr>
          <w:rFonts w:ascii="Times New Roman" w:hAnsi="Times New Roman"/>
          <w:sz w:val="22"/>
          <w:szCs w:val="22"/>
        </w:rPr>
        <w:t>kat, a beny</w:t>
      </w:r>
      <w:r w:rsidRPr="00935276">
        <w:rPr>
          <w:rFonts w:ascii="Times New Roman" w:hAnsi="Times New Roman" w:hint="eastAsia"/>
          <w:sz w:val="22"/>
          <w:szCs w:val="22"/>
        </w:rPr>
        <w:t>ú</w:t>
      </w:r>
      <w:r w:rsidRPr="00935276">
        <w:rPr>
          <w:rFonts w:ascii="Times New Roman" w:hAnsi="Times New Roman"/>
          <w:sz w:val="22"/>
          <w:szCs w:val="22"/>
        </w:rPr>
        <w:t>jt</w:t>
      </w:r>
      <w:r w:rsidRPr="00935276">
        <w:rPr>
          <w:rFonts w:ascii="Times New Roman" w:hAnsi="Times New Roman" w:hint="eastAsia"/>
          <w:sz w:val="22"/>
          <w:szCs w:val="22"/>
        </w:rPr>
        <w:t>á</w:t>
      </w:r>
      <w:r w:rsidRPr="00935276">
        <w:rPr>
          <w:rFonts w:ascii="Times New Roman" w:hAnsi="Times New Roman"/>
          <w:sz w:val="22"/>
          <w:szCs w:val="22"/>
        </w:rPr>
        <w:t>s felt</w:t>
      </w:r>
      <w:r w:rsidRPr="00935276">
        <w:rPr>
          <w:rFonts w:ascii="Times New Roman" w:hAnsi="Times New Roman" w:hint="eastAsia"/>
          <w:sz w:val="22"/>
          <w:szCs w:val="22"/>
        </w:rPr>
        <w:t>é</w:t>
      </w:r>
      <w:r w:rsidRPr="00935276">
        <w:rPr>
          <w:rFonts w:ascii="Times New Roman" w:hAnsi="Times New Roman"/>
          <w:sz w:val="22"/>
          <w:szCs w:val="22"/>
        </w:rPr>
        <w:t>teleit az aj</w:t>
      </w:r>
      <w:r w:rsidRPr="00935276">
        <w:rPr>
          <w:rFonts w:ascii="Times New Roman" w:hAnsi="Times New Roman" w:hint="eastAsia"/>
          <w:sz w:val="22"/>
          <w:szCs w:val="22"/>
        </w:rPr>
        <w:t>á</w:t>
      </w:r>
      <w:r w:rsidRPr="00935276">
        <w:rPr>
          <w:rFonts w:ascii="Times New Roman" w:hAnsi="Times New Roman"/>
          <w:sz w:val="22"/>
          <w:szCs w:val="22"/>
        </w:rPr>
        <w:t>nlati felh</w:t>
      </w:r>
      <w:r w:rsidRPr="00935276">
        <w:rPr>
          <w:rFonts w:ascii="Times New Roman" w:hAnsi="Times New Roman" w:hint="eastAsia"/>
          <w:sz w:val="22"/>
          <w:szCs w:val="22"/>
        </w:rPr>
        <w:t>í</w:t>
      </w:r>
      <w:r w:rsidRPr="00935276">
        <w:rPr>
          <w:rFonts w:ascii="Times New Roman" w:hAnsi="Times New Roman"/>
          <w:sz w:val="22"/>
          <w:szCs w:val="22"/>
        </w:rPr>
        <w:t>v</w:t>
      </w:r>
      <w:r w:rsidRPr="00935276">
        <w:rPr>
          <w:rFonts w:ascii="Times New Roman" w:hAnsi="Times New Roman" w:hint="eastAsia"/>
          <w:sz w:val="22"/>
          <w:szCs w:val="22"/>
        </w:rPr>
        <w:t>á</w:t>
      </w:r>
      <w:r w:rsidRPr="00935276">
        <w:rPr>
          <w:rFonts w:ascii="Times New Roman" w:hAnsi="Times New Roman"/>
          <w:sz w:val="22"/>
          <w:szCs w:val="22"/>
        </w:rPr>
        <w:t>s, valamint jelen közbeszerzési dokumentumok tartalmazzák.</w:t>
      </w:r>
    </w:p>
    <w:p w:rsidR="0025034F" w:rsidRDefault="0025034F" w:rsidP="0025034F">
      <w:pPr>
        <w:spacing w:after="120"/>
        <w:jc w:val="both"/>
        <w:rPr>
          <w:rFonts w:ascii="Times New Roman" w:hAnsi="Times New Roman"/>
          <w:sz w:val="22"/>
          <w:szCs w:val="22"/>
        </w:rPr>
      </w:pPr>
      <w:r w:rsidRPr="00935276">
        <w:rPr>
          <w:rFonts w:ascii="Times New Roman" w:hAnsi="Times New Roman"/>
          <w:sz w:val="22"/>
          <w:szCs w:val="22"/>
        </w:rPr>
        <w:t>Az aj</w:t>
      </w:r>
      <w:r w:rsidRPr="00935276">
        <w:rPr>
          <w:rFonts w:ascii="Times New Roman" w:hAnsi="Times New Roman" w:hint="eastAsia"/>
          <w:sz w:val="22"/>
          <w:szCs w:val="22"/>
        </w:rPr>
        <w:t>á</w:t>
      </w:r>
      <w:r w:rsidRPr="00935276">
        <w:rPr>
          <w:rFonts w:ascii="Times New Roman" w:hAnsi="Times New Roman"/>
          <w:sz w:val="22"/>
          <w:szCs w:val="22"/>
        </w:rPr>
        <w:t>nlat el</w:t>
      </w:r>
      <w:r w:rsidRPr="00935276">
        <w:rPr>
          <w:rFonts w:ascii="Times New Roman" w:hAnsi="Times New Roman" w:hint="eastAsia"/>
          <w:sz w:val="22"/>
          <w:szCs w:val="22"/>
        </w:rPr>
        <w:t>ő</w:t>
      </w:r>
      <w:r w:rsidRPr="00935276">
        <w:rPr>
          <w:rFonts w:ascii="Times New Roman" w:hAnsi="Times New Roman"/>
          <w:sz w:val="22"/>
          <w:szCs w:val="22"/>
        </w:rPr>
        <w:t>k</w:t>
      </w:r>
      <w:r w:rsidRPr="00935276">
        <w:rPr>
          <w:rFonts w:ascii="Times New Roman" w:hAnsi="Times New Roman" w:hint="eastAsia"/>
          <w:sz w:val="22"/>
          <w:szCs w:val="22"/>
        </w:rPr>
        <w:t>é</w:t>
      </w:r>
      <w:r w:rsidRPr="00935276">
        <w:rPr>
          <w:rFonts w:ascii="Times New Roman" w:hAnsi="Times New Roman"/>
          <w:sz w:val="22"/>
          <w:szCs w:val="22"/>
        </w:rPr>
        <w:t>sz</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 xml:space="preserve">vel, </w:t>
      </w:r>
      <w:r w:rsidRPr="00935276">
        <w:rPr>
          <w:rFonts w:ascii="Times New Roman" w:hAnsi="Times New Roman" w:hint="eastAsia"/>
          <w:sz w:val="22"/>
          <w:szCs w:val="22"/>
        </w:rPr>
        <w:t>ö</w:t>
      </w:r>
      <w:r w:rsidRPr="00935276">
        <w:rPr>
          <w:rFonts w:ascii="Times New Roman" w:hAnsi="Times New Roman"/>
          <w:sz w:val="22"/>
          <w:szCs w:val="22"/>
        </w:rPr>
        <w:t>ssze</w:t>
      </w:r>
      <w:r w:rsidRPr="00935276">
        <w:rPr>
          <w:rFonts w:ascii="Times New Roman" w:hAnsi="Times New Roman" w:hint="eastAsia"/>
          <w:sz w:val="22"/>
          <w:szCs w:val="22"/>
        </w:rPr>
        <w:t>á</w:t>
      </w:r>
      <w:r w:rsidRPr="00935276">
        <w:rPr>
          <w:rFonts w:ascii="Times New Roman" w:hAnsi="Times New Roman"/>
          <w:sz w:val="22"/>
          <w:szCs w:val="22"/>
        </w:rPr>
        <w:t>ll</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 xml:space="preserve">val </w:t>
      </w:r>
      <w:r w:rsidRPr="00935276">
        <w:rPr>
          <w:rFonts w:ascii="Times New Roman" w:hAnsi="Times New Roman" w:hint="eastAsia"/>
          <w:sz w:val="22"/>
          <w:szCs w:val="22"/>
        </w:rPr>
        <w:t>é</w:t>
      </w:r>
      <w:r w:rsidRPr="00935276">
        <w:rPr>
          <w:rFonts w:ascii="Times New Roman" w:hAnsi="Times New Roman"/>
          <w:sz w:val="22"/>
          <w:szCs w:val="22"/>
        </w:rPr>
        <w:t>s beny</w:t>
      </w:r>
      <w:r w:rsidRPr="00935276">
        <w:rPr>
          <w:rFonts w:ascii="Times New Roman" w:hAnsi="Times New Roman" w:hint="eastAsia"/>
          <w:sz w:val="22"/>
          <w:szCs w:val="22"/>
        </w:rPr>
        <w:t>ú</w:t>
      </w:r>
      <w:r w:rsidRPr="00935276">
        <w:rPr>
          <w:rFonts w:ascii="Times New Roman" w:hAnsi="Times New Roman"/>
          <w:sz w:val="22"/>
          <w:szCs w:val="22"/>
        </w:rPr>
        <w:t>jt</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val, vagy az aj</w:t>
      </w:r>
      <w:r w:rsidRPr="00935276">
        <w:rPr>
          <w:rFonts w:ascii="Times New Roman" w:hAnsi="Times New Roman" w:hint="eastAsia"/>
          <w:sz w:val="22"/>
          <w:szCs w:val="22"/>
        </w:rPr>
        <w:t>á</w:t>
      </w:r>
      <w:r w:rsidRPr="00935276">
        <w:rPr>
          <w:rFonts w:ascii="Times New Roman" w:hAnsi="Times New Roman"/>
          <w:sz w:val="22"/>
          <w:szCs w:val="22"/>
        </w:rPr>
        <w:t>nlathoz sz</w:t>
      </w:r>
      <w:r w:rsidRPr="00935276">
        <w:rPr>
          <w:rFonts w:ascii="Times New Roman" w:hAnsi="Times New Roman" w:hint="eastAsia"/>
          <w:sz w:val="22"/>
          <w:szCs w:val="22"/>
        </w:rPr>
        <w:t>ü</w:t>
      </w:r>
      <w:r w:rsidRPr="00935276">
        <w:rPr>
          <w:rFonts w:ascii="Times New Roman" w:hAnsi="Times New Roman"/>
          <w:sz w:val="22"/>
          <w:szCs w:val="22"/>
        </w:rPr>
        <w:t>ks</w:t>
      </w:r>
      <w:r w:rsidRPr="00935276">
        <w:rPr>
          <w:rFonts w:ascii="Times New Roman" w:hAnsi="Times New Roman" w:hint="eastAsia"/>
          <w:sz w:val="22"/>
          <w:szCs w:val="22"/>
        </w:rPr>
        <w:t>é</w:t>
      </w:r>
      <w:r w:rsidRPr="00935276">
        <w:rPr>
          <w:rFonts w:ascii="Times New Roman" w:hAnsi="Times New Roman"/>
          <w:sz w:val="22"/>
          <w:szCs w:val="22"/>
        </w:rPr>
        <w:t>ges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r w:rsidRPr="00935276">
        <w:rPr>
          <w:rFonts w:ascii="Times New Roman" w:hAnsi="Times New Roman"/>
          <w:sz w:val="22"/>
          <w:szCs w:val="22"/>
        </w:rPr>
        <w:t>k megszerz</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vel kapcsolatos mulaszt</w:t>
      </w:r>
      <w:r w:rsidRPr="00935276">
        <w:rPr>
          <w:rFonts w:ascii="Times New Roman" w:hAnsi="Times New Roman" w:hint="eastAsia"/>
          <w:sz w:val="22"/>
          <w:szCs w:val="22"/>
        </w:rPr>
        <w:t>á</w:t>
      </w:r>
      <w:r w:rsidRPr="00935276">
        <w:rPr>
          <w:rFonts w:ascii="Times New Roman" w:hAnsi="Times New Roman"/>
          <w:sz w:val="22"/>
          <w:szCs w:val="22"/>
        </w:rPr>
        <w:t>s k</w:t>
      </w:r>
      <w:r w:rsidRPr="00935276">
        <w:rPr>
          <w:rFonts w:ascii="Times New Roman" w:hAnsi="Times New Roman" w:hint="eastAsia"/>
          <w:sz w:val="22"/>
          <w:szCs w:val="22"/>
        </w:rPr>
        <w:t>ö</w:t>
      </w:r>
      <w:r w:rsidRPr="00935276">
        <w:rPr>
          <w:rFonts w:ascii="Times New Roman" w:hAnsi="Times New Roman"/>
          <w:sz w:val="22"/>
          <w:szCs w:val="22"/>
        </w:rPr>
        <w:t>vetkezm</w:t>
      </w:r>
      <w:r w:rsidRPr="00935276">
        <w:rPr>
          <w:rFonts w:ascii="Times New Roman" w:hAnsi="Times New Roman" w:hint="eastAsia"/>
          <w:sz w:val="22"/>
          <w:szCs w:val="22"/>
        </w:rPr>
        <w:t>é</w:t>
      </w:r>
      <w:r w:rsidRPr="00935276">
        <w:rPr>
          <w:rFonts w:ascii="Times New Roman" w:hAnsi="Times New Roman"/>
          <w:sz w:val="22"/>
          <w:szCs w:val="22"/>
        </w:rPr>
        <w:t>nyei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t terhelik. Az aj</w:t>
      </w:r>
      <w:r w:rsidRPr="00935276">
        <w:rPr>
          <w:rFonts w:ascii="Times New Roman" w:hAnsi="Times New Roman" w:hint="eastAsia"/>
          <w:sz w:val="22"/>
          <w:szCs w:val="22"/>
        </w:rPr>
        <w:t>á</w:t>
      </w:r>
      <w:r w:rsidRPr="00935276">
        <w:rPr>
          <w:rFonts w:ascii="Times New Roman" w:hAnsi="Times New Roman"/>
          <w:sz w:val="22"/>
          <w:szCs w:val="22"/>
        </w:rPr>
        <w:t>nlat elk</w:t>
      </w:r>
      <w:r w:rsidRPr="00935276">
        <w:rPr>
          <w:rFonts w:ascii="Times New Roman" w:hAnsi="Times New Roman" w:hint="eastAsia"/>
          <w:sz w:val="22"/>
          <w:szCs w:val="22"/>
        </w:rPr>
        <w:t>é</w:t>
      </w:r>
      <w:r w:rsidRPr="00935276">
        <w:rPr>
          <w:rFonts w:ascii="Times New Roman" w:hAnsi="Times New Roman"/>
          <w:sz w:val="22"/>
          <w:szCs w:val="22"/>
        </w:rPr>
        <w:t>sz</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vel, beny</w:t>
      </w:r>
      <w:r w:rsidRPr="00935276">
        <w:rPr>
          <w:rFonts w:ascii="Times New Roman" w:hAnsi="Times New Roman" w:hint="eastAsia"/>
          <w:sz w:val="22"/>
          <w:szCs w:val="22"/>
        </w:rPr>
        <w:t>ú</w:t>
      </w:r>
      <w:r w:rsidRPr="00935276">
        <w:rPr>
          <w:rFonts w:ascii="Times New Roman" w:hAnsi="Times New Roman"/>
          <w:sz w:val="22"/>
          <w:szCs w:val="22"/>
        </w:rPr>
        <w:t>jt</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 xml:space="preserve">val </w:t>
      </w:r>
      <w:r w:rsidRPr="00935276">
        <w:rPr>
          <w:rFonts w:ascii="Times New Roman" w:hAnsi="Times New Roman" w:hint="eastAsia"/>
          <w:sz w:val="22"/>
          <w:szCs w:val="22"/>
        </w:rPr>
        <w:t>é</w:t>
      </w:r>
      <w:r w:rsidRPr="00935276">
        <w:rPr>
          <w:rFonts w:ascii="Times New Roman" w:hAnsi="Times New Roman"/>
          <w:sz w:val="22"/>
          <w:szCs w:val="22"/>
        </w:rPr>
        <w:t>s egy</w:t>
      </w:r>
      <w:r w:rsidRPr="00935276">
        <w:rPr>
          <w:rFonts w:ascii="Times New Roman" w:hAnsi="Times New Roman" w:hint="eastAsia"/>
          <w:sz w:val="22"/>
          <w:szCs w:val="22"/>
        </w:rPr>
        <w:t>é</w:t>
      </w:r>
      <w:r w:rsidRPr="00935276">
        <w:rPr>
          <w:rFonts w:ascii="Times New Roman" w:hAnsi="Times New Roman"/>
          <w:sz w:val="22"/>
          <w:szCs w:val="22"/>
        </w:rPr>
        <w:t>bk</w:t>
      </w:r>
      <w:r w:rsidRPr="00935276">
        <w:rPr>
          <w:rFonts w:ascii="Times New Roman" w:hAnsi="Times New Roman" w:hint="eastAsia"/>
          <w:sz w:val="22"/>
          <w:szCs w:val="22"/>
        </w:rPr>
        <w:t>é</w:t>
      </w:r>
      <w:r w:rsidRPr="00935276">
        <w:rPr>
          <w:rFonts w:ascii="Times New Roman" w:hAnsi="Times New Roman"/>
          <w:sz w:val="22"/>
          <w:szCs w:val="22"/>
        </w:rPr>
        <w:t>nt a k</w:t>
      </w:r>
      <w:r w:rsidRPr="00935276">
        <w:rPr>
          <w:rFonts w:ascii="Times New Roman" w:hAnsi="Times New Roman" w:hint="eastAsia"/>
          <w:sz w:val="22"/>
          <w:szCs w:val="22"/>
        </w:rPr>
        <w:t>ö</w:t>
      </w:r>
      <w:r w:rsidRPr="00935276">
        <w:rPr>
          <w:rFonts w:ascii="Times New Roman" w:hAnsi="Times New Roman"/>
          <w:sz w:val="22"/>
          <w:szCs w:val="22"/>
        </w:rPr>
        <w:t>zbeszerz</w:t>
      </w:r>
      <w:r w:rsidRPr="00935276">
        <w:rPr>
          <w:rFonts w:ascii="Times New Roman" w:hAnsi="Times New Roman" w:hint="eastAsia"/>
          <w:sz w:val="22"/>
          <w:szCs w:val="22"/>
        </w:rPr>
        <w:t>é</w:t>
      </w:r>
      <w:r w:rsidRPr="00935276">
        <w:rPr>
          <w:rFonts w:ascii="Times New Roman" w:hAnsi="Times New Roman"/>
          <w:sz w:val="22"/>
          <w:szCs w:val="22"/>
        </w:rPr>
        <w:t>si elj</w:t>
      </w:r>
      <w:r w:rsidRPr="00935276">
        <w:rPr>
          <w:rFonts w:ascii="Times New Roman" w:hAnsi="Times New Roman" w:hint="eastAsia"/>
          <w:sz w:val="22"/>
          <w:szCs w:val="22"/>
        </w:rPr>
        <w:t>á</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sban val</w:t>
      </w:r>
      <w:r w:rsidRPr="00935276">
        <w:rPr>
          <w:rFonts w:ascii="Times New Roman" w:hAnsi="Times New Roman" w:hint="eastAsia"/>
          <w:sz w:val="22"/>
          <w:szCs w:val="22"/>
        </w:rPr>
        <w:t>ó</w:t>
      </w:r>
      <w:r w:rsidRPr="00935276">
        <w:rPr>
          <w:rFonts w:ascii="Times New Roman" w:hAnsi="Times New Roman"/>
          <w:sz w:val="22"/>
          <w:szCs w:val="22"/>
        </w:rPr>
        <w:t xml:space="preserve"> r</w:t>
      </w:r>
      <w:r w:rsidRPr="00935276">
        <w:rPr>
          <w:rFonts w:ascii="Times New Roman" w:hAnsi="Times New Roman" w:hint="eastAsia"/>
          <w:sz w:val="22"/>
          <w:szCs w:val="22"/>
        </w:rPr>
        <w:t>é</w:t>
      </w:r>
      <w:r w:rsidRPr="00935276">
        <w:rPr>
          <w:rFonts w:ascii="Times New Roman" w:hAnsi="Times New Roman"/>
          <w:sz w:val="22"/>
          <w:szCs w:val="22"/>
        </w:rPr>
        <w:t>szv</w:t>
      </w:r>
      <w:r w:rsidRPr="00935276">
        <w:rPr>
          <w:rFonts w:ascii="Times New Roman" w:hAnsi="Times New Roman" w:hint="eastAsia"/>
          <w:sz w:val="22"/>
          <w:szCs w:val="22"/>
        </w:rPr>
        <w:t>é</w:t>
      </w:r>
      <w:r w:rsidRPr="00935276">
        <w:rPr>
          <w:rFonts w:ascii="Times New Roman" w:hAnsi="Times New Roman"/>
          <w:sz w:val="22"/>
          <w:szCs w:val="22"/>
        </w:rPr>
        <w:t>tellel kapcsolatban felmer</w:t>
      </w:r>
      <w:r w:rsidRPr="00935276">
        <w:rPr>
          <w:rFonts w:ascii="Times New Roman" w:hAnsi="Times New Roman" w:hint="eastAsia"/>
          <w:sz w:val="22"/>
          <w:szCs w:val="22"/>
        </w:rPr>
        <w:t>ü</w:t>
      </w:r>
      <w:r w:rsidRPr="00935276">
        <w:rPr>
          <w:rFonts w:ascii="Times New Roman" w:hAnsi="Times New Roman"/>
          <w:sz w:val="22"/>
          <w:szCs w:val="22"/>
        </w:rPr>
        <w:t>l</w:t>
      </w:r>
      <w:r w:rsidRPr="00935276">
        <w:rPr>
          <w:rFonts w:ascii="Times New Roman" w:hAnsi="Times New Roman" w:hint="eastAsia"/>
          <w:sz w:val="22"/>
          <w:szCs w:val="22"/>
        </w:rPr>
        <w:t>ő</w:t>
      </w:r>
      <w:r w:rsidRPr="00935276">
        <w:rPr>
          <w:rFonts w:ascii="Times New Roman" w:hAnsi="Times New Roman"/>
          <w:sz w:val="22"/>
          <w:szCs w:val="22"/>
        </w:rPr>
        <w:t xml:space="preserve"> k</w:t>
      </w:r>
      <w:r w:rsidRPr="00935276">
        <w:rPr>
          <w:rFonts w:ascii="Times New Roman" w:hAnsi="Times New Roman" w:hint="eastAsia"/>
          <w:sz w:val="22"/>
          <w:szCs w:val="22"/>
        </w:rPr>
        <w:t>ö</w:t>
      </w:r>
      <w:r w:rsidRPr="00935276">
        <w:rPr>
          <w:rFonts w:ascii="Times New Roman" w:hAnsi="Times New Roman"/>
          <w:sz w:val="22"/>
          <w:szCs w:val="22"/>
        </w:rPr>
        <w:t>lts</w:t>
      </w:r>
      <w:r w:rsidRPr="00935276">
        <w:rPr>
          <w:rFonts w:ascii="Times New Roman" w:hAnsi="Times New Roman" w:hint="eastAsia"/>
          <w:sz w:val="22"/>
          <w:szCs w:val="22"/>
        </w:rPr>
        <w:t>é</w:t>
      </w:r>
      <w:r w:rsidRPr="00935276">
        <w:rPr>
          <w:rFonts w:ascii="Times New Roman" w:hAnsi="Times New Roman"/>
          <w:sz w:val="22"/>
          <w:szCs w:val="22"/>
        </w:rPr>
        <w:t>geket az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 xml:space="preserve"> maga viseli </w:t>
      </w:r>
      <w:r w:rsidRPr="00935276">
        <w:rPr>
          <w:rFonts w:ascii="Times New Roman" w:hAnsi="Times New Roman" w:hint="eastAsia"/>
          <w:sz w:val="22"/>
          <w:szCs w:val="22"/>
        </w:rPr>
        <w:t>é</w:t>
      </w:r>
      <w:r w:rsidRPr="00935276">
        <w:rPr>
          <w:rFonts w:ascii="Times New Roman" w:hAnsi="Times New Roman"/>
          <w:sz w:val="22"/>
          <w:szCs w:val="22"/>
        </w:rPr>
        <w:t>s ezek r</w:t>
      </w:r>
      <w:r w:rsidRPr="00935276">
        <w:rPr>
          <w:rFonts w:ascii="Times New Roman" w:hAnsi="Times New Roman" w:hint="eastAsia"/>
          <w:sz w:val="22"/>
          <w:szCs w:val="22"/>
        </w:rPr>
        <w:t>é</w:t>
      </w:r>
      <w:r w:rsidRPr="00935276">
        <w:rPr>
          <w:rFonts w:ascii="Times New Roman" w:hAnsi="Times New Roman"/>
          <w:sz w:val="22"/>
          <w:szCs w:val="22"/>
        </w:rPr>
        <w:t>szben vagy eg</w:t>
      </w:r>
      <w:r w:rsidRPr="00935276">
        <w:rPr>
          <w:rFonts w:ascii="Times New Roman" w:hAnsi="Times New Roman" w:hint="eastAsia"/>
          <w:sz w:val="22"/>
          <w:szCs w:val="22"/>
        </w:rPr>
        <w:t>é</w:t>
      </w:r>
      <w:r w:rsidRPr="00935276">
        <w:rPr>
          <w:rFonts w:ascii="Times New Roman" w:hAnsi="Times New Roman"/>
          <w:sz w:val="22"/>
          <w:szCs w:val="22"/>
        </w:rPr>
        <w:t>szben t</w:t>
      </w:r>
      <w:r w:rsidRPr="00935276">
        <w:rPr>
          <w:rFonts w:ascii="Times New Roman" w:hAnsi="Times New Roman" w:hint="eastAsia"/>
          <w:sz w:val="22"/>
          <w:szCs w:val="22"/>
        </w:rPr>
        <w:t>ö</w:t>
      </w:r>
      <w:r w:rsidRPr="00935276">
        <w:rPr>
          <w:rFonts w:ascii="Times New Roman" w:hAnsi="Times New Roman"/>
          <w:sz w:val="22"/>
          <w:szCs w:val="22"/>
        </w:rPr>
        <w:t>rt</w:t>
      </w:r>
      <w:r w:rsidRPr="00935276">
        <w:rPr>
          <w:rFonts w:ascii="Times New Roman" w:hAnsi="Times New Roman" w:hint="eastAsia"/>
          <w:sz w:val="22"/>
          <w:szCs w:val="22"/>
        </w:rPr>
        <w:t>é</w:t>
      </w:r>
      <w:r w:rsidRPr="00935276">
        <w:rPr>
          <w:rFonts w:ascii="Times New Roman" w:hAnsi="Times New Roman"/>
          <w:sz w:val="22"/>
          <w:szCs w:val="22"/>
        </w:rPr>
        <w:t>n</w:t>
      </w:r>
      <w:r w:rsidRPr="00935276">
        <w:rPr>
          <w:rFonts w:ascii="Times New Roman" w:hAnsi="Times New Roman" w:hint="eastAsia"/>
          <w:sz w:val="22"/>
          <w:szCs w:val="22"/>
        </w:rPr>
        <w:t>ő</w:t>
      </w:r>
      <w:r w:rsidRPr="00935276">
        <w:rPr>
          <w:rFonts w:ascii="Times New Roman" w:hAnsi="Times New Roman"/>
          <w:sz w:val="22"/>
          <w:szCs w:val="22"/>
        </w:rPr>
        <w:t xml:space="preserve"> megt</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re az aj</w:t>
      </w:r>
      <w:r w:rsidRPr="00935276">
        <w:rPr>
          <w:rFonts w:ascii="Times New Roman" w:hAnsi="Times New Roman" w:hint="eastAsia"/>
          <w:sz w:val="22"/>
          <w:szCs w:val="22"/>
        </w:rPr>
        <w:t>á</w:t>
      </w:r>
      <w:r w:rsidRPr="00935276">
        <w:rPr>
          <w:rFonts w:ascii="Times New Roman" w:hAnsi="Times New Roman"/>
          <w:sz w:val="22"/>
          <w:szCs w:val="22"/>
        </w:rPr>
        <w:t>nlatk</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ő</w:t>
      </w:r>
      <w:r w:rsidRPr="00935276">
        <w:rPr>
          <w:rFonts w:ascii="Times New Roman" w:hAnsi="Times New Roman"/>
          <w:sz w:val="22"/>
          <w:szCs w:val="22"/>
        </w:rPr>
        <w:t xml:space="preserve"> nem k</w:t>
      </w:r>
      <w:r w:rsidRPr="00935276">
        <w:rPr>
          <w:rFonts w:ascii="Times New Roman" w:hAnsi="Times New Roman" w:hint="eastAsia"/>
          <w:sz w:val="22"/>
          <w:szCs w:val="22"/>
        </w:rPr>
        <w:t>ö</w:t>
      </w:r>
      <w:r w:rsidRPr="00935276">
        <w:rPr>
          <w:rFonts w:ascii="Times New Roman" w:hAnsi="Times New Roman"/>
          <w:sz w:val="22"/>
          <w:szCs w:val="22"/>
        </w:rPr>
        <w:t>telezhet</w:t>
      </w:r>
      <w:r w:rsidRPr="00935276">
        <w:rPr>
          <w:rFonts w:ascii="Times New Roman" w:hAnsi="Times New Roman" w:hint="eastAsia"/>
          <w:sz w:val="22"/>
          <w:szCs w:val="22"/>
        </w:rPr>
        <w:t>ő</w:t>
      </w:r>
      <w:r w:rsidRPr="00935276">
        <w:rPr>
          <w:rFonts w:ascii="Times New Roman" w:hAnsi="Times New Roman"/>
          <w:sz w:val="22"/>
          <w:szCs w:val="22"/>
        </w:rPr>
        <w:t>. Minden olyan adat,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r w:rsidRPr="00935276">
        <w:rPr>
          <w:rFonts w:ascii="Times New Roman" w:hAnsi="Times New Roman"/>
          <w:sz w:val="22"/>
          <w:szCs w:val="22"/>
        </w:rPr>
        <w:t xml:space="preserve"> beszerz</w:t>
      </w:r>
      <w:r w:rsidRPr="00935276">
        <w:rPr>
          <w:rFonts w:ascii="Times New Roman" w:hAnsi="Times New Roman" w:hint="eastAsia"/>
          <w:sz w:val="22"/>
          <w:szCs w:val="22"/>
        </w:rPr>
        <w:t>é</w:t>
      </w:r>
      <w:r w:rsidRPr="00935276">
        <w:rPr>
          <w:rFonts w:ascii="Times New Roman" w:hAnsi="Times New Roman"/>
          <w:sz w:val="22"/>
          <w:szCs w:val="22"/>
        </w:rPr>
        <w:t xml:space="preserve">se, </w:t>
      </w:r>
      <w:r w:rsidRPr="00935276">
        <w:rPr>
          <w:rFonts w:ascii="Times New Roman" w:hAnsi="Times New Roman" w:hint="eastAsia"/>
          <w:sz w:val="22"/>
          <w:szCs w:val="22"/>
        </w:rPr>
        <w:t>–</w:t>
      </w:r>
      <w:r w:rsidRPr="00935276">
        <w:rPr>
          <w:rFonts w:ascii="Times New Roman" w:hAnsi="Times New Roman"/>
          <w:sz w:val="22"/>
          <w:szCs w:val="22"/>
        </w:rPr>
        <w:t xml:space="preserve"> amely az aj</w:t>
      </w:r>
      <w:r w:rsidRPr="00935276">
        <w:rPr>
          <w:rFonts w:ascii="Times New Roman" w:hAnsi="Times New Roman" w:hint="eastAsia"/>
          <w:sz w:val="22"/>
          <w:szCs w:val="22"/>
        </w:rPr>
        <w:t>á</w:t>
      </w:r>
      <w:r w:rsidRPr="00935276">
        <w:rPr>
          <w:rFonts w:ascii="Times New Roman" w:hAnsi="Times New Roman"/>
          <w:sz w:val="22"/>
          <w:szCs w:val="22"/>
        </w:rPr>
        <w:t>nlat elk</w:t>
      </w:r>
      <w:r w:rsidRPr="00935276">
        <w:rPr>
          <w:rFonts w:ascii="Times New Roman" w:hAnsi="Times New Roman" w:hint="eastAsia"/>
          <w:sz w:val="22"/>
          <w:szCs w:val="22"/>
        </w:rPr>
        <w:t>é</w:t>
      </w:r>
      <w:r w:rsidRPr="00935276">
        <w:rPr>
          <w:rFonts w:ascii="Times New Roman" w:hAnsi="Times New Roman"/>
          <w:sz w:val="22"/>
          <w:szCs w:val="22"/>
        </w:rPr>
        <w:t>sz</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 xml:space="preserve">hez </w:t>
      </w:r>
      <w:r w:rsidRPr="00935276">
        <w:rPr>
          <w:rFonts w:ascii="Times New Roman" w:hAnsi="Times New Roman" w:hint="eastAsia"/>
          <w:sz w:val="22"/>
          <w:szCs w:val="22"/>
        </w:rPr>
        <w:t>é</w:t>
      </w:r>
      <w:r w:rsidRPr="00935276">
        <w:rPr>
          <w:rFonts w:ascii="Times New Roman" w:hAnsi="Times New Roman"/>
          <w:sz w:val="22"/>
          <w:szCs w:val="22"/>
        </w:rPr>
        <w:t>s a szerz</w:t>
      </w:r>
      <w:r w:rsidRPr="00935276">
        <w:rPr>
          <w:rFonts w:ascii="Times New Roman" w:hAnsi="Times New Roman" w:hint="eastAsia"/>
          <w:sz w:val="22"/>
          <w:szCs w:val="22"/>
        </w:rPr>
        <w:t>ő</w:t>
      </w:r>
      <w:r w:rsidRPr="00935276">
        <w:rPr>
          <w:rFonts w:ascii="Times New Roman" w:hAnsi="Times New Roman"/>
          <w:sz w:val="22"/>
          <w:szCs w:val="22"/>
        </w:rPr>
        <w:t>d</w:t>
      </w:r>
      <w:r w:rsidRPr="00935276">
        <w:rPr>
          <w:rFonts w:ascii="Times New Roman" w:hAnsi="Times New Roman" w:hint="eastAsia"/>
          <w:sz w:val="22"/>
          <w:szCs w:val="22"/>
        </w:rPr>
        <w:t>é</w:t>
      </w:r>
      <w:r w:rsidRPr="00935276">
        <w:rPr>
          <w:rFonts w:ascii="Times New Roman" w:hAnsi="Times New Roman"/>
          <w:sz w:val="22"/>
          <w:szCs w:val="22"/>
        </w:rPr>
        <w:t>ses k</w:t>
      </w:r>
      <w:r w:rsidRPr="00935276">
        <w:rPr>
          <w:rFonts w:ascii="Times New Roman" w:hAnsi="Times New Roman" w:hint="eastAsia"/>
          <w:sz w:val="22"/>
          <w:szCs w:val="22"/>
        </w:rPr>
        <w:t>ö</w:t>
      </w:r>
      <w:r w:rsidRPr="00935276">
        <w:rPr>
          <w:rFonts w:ascii="Times New Roman" w:hAnsi="Times New Roman"/>
          <w:sz w:val="22"/>
          <w:szCs w:val="22"/>
        </w:rPr>
        <w:t>telezetts</w:t>
      </w:r>
      <w:r w:rsidRPr="00935276">
        <w:rPr>
          <w:rFonts w:ascii="Times New Roman" w:hAnsi="Times New Roman" w:hint="eastAsia"/>
          <w:sz w:val="22"/>
          <w:szCs w:val="22"/>
        </w:rPr>
        <w:t>é</w:t>
      </w:r>
      <w:r w:rsidRPr="00935276">
        <w:rPr>
          <w:rFonts w:ascii="Times New Roman" w:hAnsi="Times New Roman"/>
          <w:sz w:val="22"/>
          <w:szCs w:val="22"/>
        </w:rPr>
        <w:t>gek elv</w:t>
      </w:r>
      <w:r w:rsidRPr="00935276">
        <w:rPr>
          <w:rFonts w:ascii="Times New Roman" w:hAnsi="Times New Roman" w:hint="eastAsia"/>
          <w:sz w:val="22"/>
          <w:szCs w:val="22"/>
        </w:rPr>
        <w:t>á</w:t>
      </w:r>
      <w:r w:rsidRPr="00935276">
        <w:rPr>
          <w:rFonts w:ascii="Times New Roman" w:hAnsi="Times New Roman"/>
          <w:sz w:val="22"/>
          <w:szCs w:val="22"/>
        </w:rPr>
        <w:t>llal</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hoz sz</w:t>
      </w:r>
      <w:r w:rsidRPr="00935276">
        <w:rPr>
          <w:rFonts w:ascii="Times New Roman" w:hAnsi="Times New Roman" w:hint="eastAsia"/>
          <w:sz w:val="22"/>
          <w:szCs w:val="22"/>
        </w:rPr>
        <w:t>ü</w:t>
      </w:r>
      <w:r w:rsidRPr="00935276">
        <w:rPr>
          <w:rFonts w:ascii="Times New Roman" w:hAnsi="Times New Roman"/>
          <w:sz w:val="22"/>
          <w:szCs w:val="22"/>
        </w:rPr>
        <w:t>ks</w:t>
      </w:r>
      <w:r w:rsidRPr="00935276">
        <w:rPr>
          <w:rFonts w:ascii="Times New Roman" w:hAnsi="Times New Roman" w:hint="eastAsia"/>
          <w:sz w:val="22"/>
          <w:szCs w:val="22"/>
        </w:rPr>
        <w:t>é</w:t>
      </w:r>
      <w:r w:rsidRPr="00935276">
        <w:rPr>
          <w:rFonts w:ascii="Times New Roman" w:hAnsi="Times New Roman"/>
          <w:sz w:val="22"/>
          <w:szCs w:val="22"/>
        </w:rPr>
        <w:t xml:space="preserve">gesek </w:t>
      </w:r>
      <w:r w:rsidRPr="00935276">
        <w:rPr>
          <w:rFonts w:ascii="Times New Roman" w:hAnsi="Times New Roman" w:hint="eastAsia"/>
          <w:sz w:val="22"/>
          <w:szCs w:val="22"/>
        </w:rPr>
        <w:t>–</w:t>
      </w:r>
      <w:r w:rsidRPr="00935276">
        <w:rPr>
          <w:rFonts w:ascii="Times New Roman" w:hAnsi="Times New Roman"/>
          <w:sz w:val="22"/>
          <w:szCs w:val="22"/>
        </w:rPr>
        <w:t xml:space="preserve"> saj</w:t>
      </w:r>
      <w:r w:rsidRPr="00935276">
        <w:rPr>
          <w:rFonts w:ascii="Times New Roman" w:hAnsi="Times New Roman" w:hint="eastAsia"/>
          <w:sz w:val="22"/>
          <w:szCs w:val="22"/>
        </w:rPr>
        <w:t>á</w:t>
      </w:r>
      <w:r w:rsidRPr="00935276">
        <w:rPr>
          <w:rFonts w:ascii="Times New Roman" w:hAnsi="Times New Roman"/>
          <w:sz w:val="22"/>
          <w:szCs w:val="22"/>
        </w:rPr>
        <w:t>t k</w:t>
      </w:r>
      <w:r w:rsidRPr="00935276">
        <w:rPr>
          <w:rFonts w:ascii="Times New Roman" w:hAnsi="Times New Roman" w:hint="eastAsia"/>
          <w:sz w:val="22"/>
          <w:szCs w:val="22"/>
        </w:rPr>
        <w:t>ö</w:t>
      </w:r>
      <w:r w:rsidRPr="00935276">
        <w:rPr>
          <w:rFonts w:ascii="Times New Roman" w:hAnsi="Times New Roman"/>
          <w:sz w:val="22"/>
          <w:szCs w:val="22"/>
        </w:rPr>
        <w:t>lts</w:t>
      </w:r>
      <w:r w:rsidRPr="00935276">
        <w:rPr>
          <w:rFonts w:ascii="Times New Roman" w:hAnsi="Times New Roman" w:hint="eastAsia"/>
          <w:sz w:val="22"/>
          <w:szCs w:val="22"/>
        </w:rPr>
        <w:t>é</w:t>
      </w:r>
      <w:r w:rsidRPr="00935276">
        <w:rPr>
          <w:rFonts w:ascii="Times New Roman" w:hAnsi="Times New Roman"/>
          <w:sz w:val="22"/>
          <w:szCs w:val="22"/>
        </w:rPr>
        <w:t xml:space="preserve">gére </w:t>
      </w:r>
      <w:r w:rsidRPr="00935276">
        <w:rPr>
          <w:rFonts w:ascii="Times New Roman" w:hAnsi="Times New Roman" w:hint="eastAsia"/>
          <w:sz w:val="22"/>
          <w:szCs w:val="22"/>
        </w:rPr>
        <w:t>é</w:t>
      </w:r>
      <w:r w:rsidRPr="00935276">
        <w:rPr>
          <w:rFonts w:ascii="Times New Roman" w:hAnsi="Times New Roman"/>
          <w:sz w:val="22"/>
          <w:szCs w:val="22"/>
        </w:rPr>
        <w:t>s saj</w:t>
      </w:r>
      <w:r w:rsidRPr="00935276">
        <w:rPr>
          <w:rFonts w:ascii="Times New Roman" w:hAnsi="Times New Roman" w:hint="eastAsia"/>
          <w:sz w:val="22"/>
          <w:szCs w:val="22"/>
        </w:rPr>
        <w:t>á</w:t>
      </w:r>
      <w:r w:rsidRPr="00935276">
        <w:rPr>
          <w:rFonts w:ascii="Times New Roman" w:hAnsi="Times New Roman"/>
          <w:sz w:val="22"/>
          <w:szCs w:val="22"/>
        </w:rPr>
        <w:t>t felel</w:t>
      </w:r>
      <w:r w:rsidRPr="00935276">
        <w:rPr>
          <w:rFonts w:ascii="Times New Roman" w:hAnsi="Times New Roman" w:hint="eastAsia"/>
          <w:sz w:val="22"/>
          <w:szCs w:val="22"/>
        </w:rPr>
        <w:t>ő</w:t>
      </w:r>
      <w:r w:rsidRPr="00935276">
        <w:rPr>
          <w:rFonts w:ascii="Times New Roman" w:hAnsi="Times New Roman"/>
          <w:sz w:val="22"/>
          <w:szCs w:val="22"/>
        </w:rPr>
        <w:t>ss</w:t>
      </w:r>
      <w:r w:rsidRPr="00935276">
        <w:rPr>
          <w:rFonts w:ascii="Times New Roman" w:hAnsi="Times New Roman" w:hint="eastAsia"/>
          <w:sz w:val="22"/>
          <w:szCs w:val="22"/>
        </w:rPr>
        <w:t>é</w:t>
      </w:r>
      <w:r w:rsidRPr="00935276">
        <w:rPr>
          <w:rFonts w:ascii="Times New Roman" w:hAnsi="Times New Roman"/>
          <w:sz w:val="22"/>
          <w:szCs w:val="22"/>
        </w:rPr>
        <w:t>gére az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 xml:space="preserve"> feladata.</w:t>
      </w:r>
    </w:p>
    <w:p w:rsidR="002413E6" w:rsidRPr="009A713C" w:rsidRDefault="001635F9" w:rsidP="002413E6">
      <w:pPr>
        <w:suppressAutoHyphens w:val="0"/>
        <w:jc w:val="both"/>
        <w:rPr>
          <w:rFonts w:ascii="Times New Roman" w:hAnsi="Times New Roman"/>
          <w:sz w:val="22"/>
          <w:szCs w:val="22"/>
        </w:rPr>
      </w:pPr>
      <w:r w:rsidRPr="00AF05E1">
        <w:rPr>
          <w:rFonts w:ascii="Times New Roman" w:hAnsi="Times New Roman"/>
          <w:sz w:val="22"/>
          <w:szCs w:val="22"/>
        </w:rPr>
        <w:t>A nem forintban rendelkez</w:t>
      </w:r>
      <w:r w:rsidRPr="00AF05E1">
        <w:rPr>
          <w:rFonts w:ascii="Times New Roman" w:hAnsi="Times New Roman" w:hint="eastAsia"/>
          <w:sz w:val="22"/>
          <w:szCs w:val="22"/>
        </w:rPr>
        <w:t>é</w:t>
      </w:r>
      <w:r w:rsidRPr="00AF05E1">
        <w:rPr>
          <w:rFonts w:ascii="Times New Roman" w:hAnsi="Times New Roman"/>
          <w:sz w:val="22"/>
          <w:szCs w:val="22"/>
        </w:rPr>
        <w:t xml:space="preserve">sre </w:t>
      </w:r>
      <w:r w:rsidRPr="00AF05E1">
        <w:rPr>
          <w:rFonts w:ascii="Times New Roman" w:hAnsi="Times New Roman" w:hint="eastAsia"/>
          <w:sz w:val="22"/>
          <w:szCs w:val="22"/>
        </w:rPr>
        <w:t>á</w:t>
      </w:r>
      <w:r w:rsidRPr="00AF05E1">
        <w:rPr>
          <w:rFonts w:ascii="Times New Roman" w:hAnsi="Times New Roman"/>
          <w:sz w:val="22"/>
          <w:szCs w:val="22"/>
        </w:rPr>
        <w:t>ll</w:t>
      </w:r>
      <w:r w:rsidRPr="00AF05E1">
        <w:rPr>
          <w:rFonts w:ascii="Times New Roman" w:hAnsi="Times New Roman" w:hint="eastAsia"/>
          <w:sz w:val="22"/>
          <w:szCs w:val="22"/>
        </w:rPr>
        <w:t>ó</w:t>
      </w:r>
      <w:r w:rsidRPr="00AF05E1">
        <w:rPr>
          <w:rFonts w:ascii="Times New Roman" w:hAnsi="Times New Roman"/>
          <w:sz w:val="22"/>
          <w:szCs w:val="22"/>
        </w:rPr>
        <w:t xml:space="preserve"> adatok vonatkoz</w:t>
      </w:r>
      <w:r w:rsidRPr="00AF05E1">
        <w:rPr>
          <w:rFonts w:ascii="Times New Roman" w:hAnsi="Times New Roman" w:hint="eastAsia"/>
          <w:sz w:val="22"/>
          <w:szCs w:val="22"/>
        </w:rPr>
        <w:t>á</w:t>
      </w:r>
      <w:r w:rsidRPr="00AF05E1">
        <w:rPr>
          <w:rFonts w:ascii="Times New Roman" w:hAnsi="Times New Roman"/>
          <w:sz w:val="22"/>
          <w:szCs w:val="22"/>
        </w:rPr>
        <w:t>s</w:t>
      </w:r>
      <w:r w:rsidRPr="00AF05E1">
        <w:rPr>
          <w:rFonts w:ascii="Times New Roman" w:hAnsi="Times New Roman" w:hint="eastAsia"/>
          <w:sz w:val="22"/>
          <w:szCs w:val="22"/>
        </w:rPr>
        <w:t>á</w:t>
      </w:r>
      <w:r w:rsidRPr="00AF05E1">
        <w:rPr>
          <w:rFonts w:ascii="Times New Roman" w:hAnsi="Times New Roman"/>
          <w:sz w:val="22"/>
          <w:szCs w:val="22"/>
        </w:rPr>
        <w:t>ban a referencia tekintet</w:t>
      </w:r>
      <w:r w:rsidRPr="00AF05E1">
        <w:rPr>
          <w:rFonts w:ascii="Times New Roman" w:hAnsi="Times New Roman" w:hint="eastAsia"/>
          <w:sz w:val="22"/>
          <w:szCs w:val="22"/>
        </w:rPr>
        <w:t>é</w:t>
      </w:r>
      <w:r w:rsidRPr="00AF05E1">
        <w:rPr>
          <w:rFonts w:ascii="Times New Roman" w:hAnsi="Times New Roman"/>
          <w:sz w:val="22"/>
          <w:szCs w:val="22"/>
        </w:rPr>
        <w:t xml:space="preserve">ben az </w:t>
      </w:r>
      <w:r w:rsidRPr="00AF05E1">
        <w:rPr>
          <w:rFonts w:ascii="Times New Roman" w:hAnsi="Times New Roman" w:hint="eastAsia"/>
          <w:sz w:val="22"/>
          <w:szCs w:val="22"/>
        </w:rPr>
        <w:t>á</w:t>
      </w:r>
      <w:r w:rsidRPr="00AF05E1">
        <w:rPr>
          <w:rFonts w:ascii="Times New Roman" w:hAnsi="Times New Roman"/>
          <w:sz w:val="22"/>
          <w:szCs w:val="22"/>
        </w:rPr>
        <w:t>tsz</w:t>
      </w:r>
      <w:r w:rsidRPr="00AF05E1">
        <w:rPr>
          <w:rFonts w:ascii="Times New Roman" w:hAnsi="Times New Roman" w:hint="eastAsia"/>
          <w:sz w:val="22"/>
          <w:szCs w:val="22"/>
        </w:rPr>
        <w:t>á</w:t>
      </w:r>
      <w:r w:rsidRPr="00AF05E1">
        <w:rPr>
          <w:rFonts w:ascii="Times New Roman" w:hAnsi="Times New Roman"/>
          <w:sz w:val="22"/>
          <w:szCs w:val="22"/>
        </w:rPr>
        <w:t>m</w:t>
      </w:r>
      <w:r w:rsidRPr="00AF05E1">
        <w:rPr>
          <w:rFonts w:ascii="Times New Roman" w:hAnsi="Times New Roman" w:hint="eastAsia"/>
          <w:sz w:val="22"/>
          <w:szCs w:val="22"/>
        </w:rPr>
        <w:t>í</w:t>
      </w:r>
      <w:r w:rsidRPr="00AF05E1">
        <w:rPr>
          <w:rFonts w:ascii="Times New Roman" w:hAnsi="Times New Roman"/>
          <w:sz w:val="22"/>
          <w:szCs w:val="22"/>
        </w:rPr>
        <w:t>t</w:t>
      </w:r>
      <w:r w:rsidRPr="00AF05E1">
        <w:rPr>
          <w:rFonts w:ascii="Times New Roman" w:hAnsi="Times New Roman" w:hint="eastAsia"/>
          <w:sz w:val="22"/>
          <w:szCs w:val="22"/>
        </w:rPr>
        <w:t>á</w:t>
      </w:r>
      <w:r w:rsidRPr="00AF05E1">
        <w:rPr>
          <w:rFonts w:ascii="Times New Roman" w:hAnsi="Times New Roman"/>
          <w:sz w:val="22"/>
          <w:szCs w:val="22"/>
        </w:rPr>
        <w:t>s alapj</w:t>
      </w:r>
      <w:r w:rsidRPr="00AF05E1">
        <w:rPr>
          <w:rFonts w:ascii="Times New Roman" w:hAnsi="Times New Roman" w:hint="eastAsia"/>
          <w:sz w:val="22"/>
          <w:szCs w:val="22"/>
        </w:rPr>
        <w:t>á</w:t>
      </w:r>
      <w:r w:rsidRPr="00AF05E1">
        <w:rPr>
          <w:rFonts w:ascii="Times New Roman" w:hAnsi="Times New Roman"/>
          <w:sz w:val="22"/>
          <w:szCs w:val="22"/>
        </w:rPr>
        <w:t xml:space="preserve">t az MNB </w:t>
      </w:r>
      <w:r w:rsidRPr="00AF05E1">
        <w:rPr>
          <w:rFonts w:ascii="Times New Roman" w:hAnsi="Times New Roman" w:hint="eastAsia"/>
          <w:sz w:val="22"/>
          <w:szCs w:val="22"/>
        </w:rPr>
        <w:t>á</w:t>
      </w:r>
      <w:r w:rsidRPr="00AF05E1">
        <w:rPr>
          <w:rFonts w:ascii="Times New Roman" w:hAnsi="Times New Roman"/>
          <w:sz w:val="22"/>
          <w:szCs w:val="22"/>
        </w:rPr>
        <w:t>ltal, a teljes</w:t>
      </w:r>
      <w:r w:rsidRPr="00AF05E1">
        <w:rPr>
          <w:rFonts w:ascii="Times New Roman" w:hAnsi="Times New Roman" w:hint="eastAsia"/>
          <w:sz w:val="22"/>
          <w:szCs w:val="22"/>
        </w:rPr>
        <w:t>í</w:t>
      </w:r>
      <w:r w:rsidRPr="00AF05E1">
        <w:rPr>
          <w:rFonts w:ascii="Times New Roman" w:hAnsi="Times New Roman"/>
          <w:sz w:val="22"/>
          <w:szCs w:val="22"/>
        </w:rPr>
        <w:t>t</w:t>
      </w:r>
      <w:r w:rsidRPr="00AF05E1">
        <w:rPr>
          <w:rFonts w:ascii="Times New Roman" w:hAnsi="Times New Roman" w:hint="eastAsia"/>
          <w:sz w:val="22"/>
          <w:szCs w:val="22"/>
        </w:rPr>
        <w:t>é</w:t>
      </w:r>
      <w:r w:rsidRPr="00AF05E1">
        <w:rPr>
          <w:rFonts w:ascii="Times New Roman" w:hAnsi="Times New Roman"/>
          <w:sz w:val="22"/>
          <w:szCs w:val="22"/>
        </w:rPr>
        <w:t>s napj</w:t>
      </w:r>
      <w:r w:rsidRPr="00AF05E1">
        <w:rPr>
          <w:rFonts w:ascii="Times New Roman" w:hAnsi="Times New Roman" w:hint="eastAsia"/>
          <w:sz w:val="22"/>
          <w:szCs w:val="22"/>
        </w:rPr>
        <w:t>á</w:t>
      </w:r>
      <w:r w:rsidRPr="00AF05E1">
        <w:rPr>
          <w:rFonts w:ascii="Times New Roman" w:hAnsi="Times New Roman"/>
          <w:sz w:val="22"/>
          <w:szCs w:val="22"/>
        </w:rPr>
        <w:t>n k</w:t>
      </w:r>
      <w:r w:rsidRPr="00AF05E1">
        <w:rPr>
          <w:rFonts w:ascii="Times New Roman" w:hAnsi="Times New Roman" w:hint="eastAsia"/>
          <w:sz w:val="22"/>
          <w:szCs w:val="22"/>
        </w:rPr>
        <w:t>ö</w:t>
      </w:r>
      <w:r w:rsidRPr="00AF05E1">
        <w:rPr>
          <w:rFonts w:ascii="Times New Roman" w:hAnsi="Times New Roman"/>
          <w:sz w:val="22"/>
          <w:szCs w:val="22"/>
        </w:rPr>
        <w:t>zz</w:t>
      </w:r>
      <w:r w:rsidRPr="00AF05E1">
        <w:rPr>
          <w:rFonts w:ascii="Times New Roman" w:hAnsi="Times New Roman" w:hint="eastAsia"/>
          <w:sz w:val="22"/>
          <w:szCs w:val="22"/>
        </w:rPr>
        <w:t>é</w:t>
      </w:r>
      <w:r w:rsidRPr="00AF05E1">
        <w:rPr>
          <w:rFonts w:ascii="Times New Roman" w:hAnsi="Times New Roman"/>
          <w:sz w:val="22"/>
          <w:szCs w:val="22"/>
        </w:rPr>
        <w:t>tett deviza</w:t>
      </w:r>
      <w:r w:rsidRPr="00AF05E1">
        <w:rPr>
          <w:rFonts w:ascii="Times New Roman" w:hAnsi="Times New Roman" w:hint="eastAsia"/>
          <w:sz w:val="22"/>
          <w:szCs w:val="22"/>
        </w:rPr>
        <w:t>á</w:t>
      </w:r>
      <w:r w:rsidRPr="00AF05E1">
        <w:rPr>
          <w:rFonts w:ascii="Times New Roman" w:hAnsi="Times New Roman"/>
          <w:sz w:val="22"/>
          <w:szCs w:val="22"/>
        </w:rPr>
        <w:t>rfolyamok k</w:t>
      </w:r>
      <w:r w:rsidRPr="00AF05E1">
        <w:rPr>
          <w:rFonts w:ascii="Times New Roman" w:hAnsi="Times New Roman" w:hint="eastAsia"/>
          <w:sz w:val="22"/>
          <w:szCs w:val="22"/>
        </w:rPr>
        <w:t>é</w:t>
      </w:r>
      <w:r w:rsidRPr="00AF05E1">
        <w:rPr>
          <w:rFonts w:ascii="Times New Roman" w:hAnsi="Times New Roman"/>
          <w:sz w:val="22"/>
          <w:szCs w:val="22"/>
        </w:rPr>
        <w:t>pezik, m</w:t>
      </w:r>
      <w:r w:rsidRPr="00AF05E1">
        <w:rPr>
          <w:rFonts w:ascii="Times New Roman" w:hAnsi="Times New Roman" w:hint="eastAsia"/>
          <w:sz w:val="22"/>
          <w:szCs w:val="22"/>
        </w:rPr>
        <w:t>í</w:t>
      </w:r>
      <w:r w:rsidRPr="00AF05E1">
        <w:rPr>
          <w:rFonts w:ascii="Times New Roman" w:hAnsi="Times New Roman"/>
          <w:sz w:val="22"/>
          <w:szCs w:val="22"/>
        </w:rPr>
        <w:t xml:space="preserve">g az </w:t>
      </w:r>
      <w:r w:rsidRPr="00AF05E1">
        <w:rPr>
          <w:rFonts w:ascii="Times New Roman" w:hAnsi="Times New Roman" w:hint="eastAsia"/>
          <w:sz w:val="22"/>
          <w:szCs w:val="22"/>
        </w:rPr>
        <w:t>á</w:t>
      </w:r>
      <w:r w:rsidRPr="00AF05E1">
        <w:rPr>
          <w:rFonts w:ascii="Times New Roman" w:hAnsi="Times New Roman"/>
          <w:sz w:val="22"/>
          <w:szCs w:val="22"/>
        </w:rPr>
        <w:t>rbev</w:t>
      </w:r>
      <w:r w:rsidRPr="00AF05E1">
        <w:rPr>
          <w:rFonts w:ascii="Times New Roman" w:hAnsi="Times New Roman" w:hint="eastAsia"/>
          <w:sz w:val="22"/>
          <w:szCs w:val="22"/>
        </w:rPr>
        <w:t>é</w:t>
      </w:r>
      <w:r w:rsidRPr="00AF05E1">
        <w:rPr>
          <w:rFonts w:ascii="Times New Roman" w:hAnsi="Times New Roman"/>
          <w:sz w:val="22"/>
          <w:szCs w:val="22"/>
        </w:rPr>
        <w:t>tel tekintet</w:t>
      </w:r>
      <w:r w:rsidRPr="00AF05E1">
        <w:rPr>
          <w:rFonts w:ascii="Times New Roman" w:hAnsi="Times New Roman" w:hint="eastAsia"/>
          <w:sz w:val="22"/>
          <w:szCs w:val="22"/>
        </w:rPr>
        <w:t>é</w:t>
      </w:r>
      <w:r w:rsidRPr="00AF05E1">
        <w:rPr>
          <w:rFonts w:ascii="Times New Roman" w:hAnsi="Times New Roman"/>
          <w:sz w:val="22"/>
          <w:szCs w:val="22"/>
        </w:rPr>
        <w:t xml:space="preserve">ben az </w:t>
      </w:r>
      <w:r w:rsidRPr="00AF05E1">
        <w:rPr>
          <w:rFonts w:ascii="Times New Roman" w:hAnsi="Times New Roman" w:hint="eastAsia"/>
          <w:sz w:val="22"/>
          <w:szCs w:val="22"/>
        </w:rPr>
        <w:t>ü</w:t>
      </w:r>
      <w:r w:rsidRPr="00AF05E1">
        <w:rPr>
          <w:rFonts w:ascii="Times New Roman" w:hAnsi="Times New Roman"/>
          <w:sz w:val="22"/>
          <w:szCs w:val="22"/>
        </w:rPr>
        <w:t xml:space="preserve">zleti </w:t>
      </w:r>
      <w:r w:rsidRPr="00AF05E1">
        <w:rPr>
          <w:rFonts w:ascii="Times New Roman" w:hAnsi="Times New Roman" w:hint="eastAsia"/>
          <w:sz w:val="22"/>
          <w:szCs w:val="22"/>
        </w:rPr>
        <w:t>é</w:t>
      </w:r>
      <w:r w:rsidRPr="00AF05E1">
        <w:rPr>
          <w:rFonts w:ascii="Times New Roman" w:hAnsi="Times New Roman"/>
          <w:sz w:val="22"/>
          <w:szCs w:val="22"/>
        </w:rPr>
        <w:t>vek utols</w:t>
      </w:r>
      <w:r w:rsidRPr="00AF05E1">
        <w:rPr>
          <w:rFonts w:ascii="Times New Roman" w:hAnsi="Times New Roman" w:hint="eastAsia"/>
          <w:sz w:val="22"/>
          <w:szCs w:val="22"/>
        </w:rPr>
        <w:t>ó</w:t>
      </w:r>
      <w:r w:rsidRPr="00AF05E1">
        <w:rPr>
          <w:rFonts w:ascii="Times New Roman" w:hAnsi="Times New Roman"/>
          <w:sz w:val="22"/>
          <w:szCs w:val="22"/>
        </w:rPr>
        <w:t xml:space="preserve"> napj</w:t>
      </w:r>
      <w:r w:rsidRPr="00AF05E1">
        <w:rPr>
          <w:rFonts w:ascii="Times New Roman" w:hAnsi="Times New Roman" w:hint="eastAsia"/>
          <w:sz w:val="22"/>
          <w:szCs w:val="22"/>
        </w:rPr>
        <w:t>á</w:t>
      </w:r>
      <w:r w:rsidRPr="00AF05E1">
        <w:rPr>
          <w:rFonts w:ascii="Times New Roman" w:hAnsi="Times New Roman"/>
          <w:sz w:val="22"/>
          <w:szCs w:val="22"/>
        </w:rPr>
        <w:t xml:space="preserve">n </w:t>
      </w:r>
      <w:r w:rsidRPr="00AF05E1">
        <w:rPr>
          <w:rFonts w:ascii="Times New Roman" w:hAnsi="Times New Roman" w:hint="eastAsia"/>
          <w:sz w:val="22"/>
          <w:szCs w:val="22"/>
        </w:rPr>
        <w:t>é</w:t>
      </w:r>
      <w:r w:rsidRPr="00AF05E1">
        <w:rPr>
          <w:rFonts w:ascii="Times New Roman" w:hAnsi="Times New Roman"/>
          <w:sz w:val="22"/>
          <w:szCs w:val="22"/>
        </w:rPr>
        <w:t>rv</w:t>
      </w:r>
      <w:r w:rsidRPr="00AF05E1">
        <w:rPr>
          <w:rFonts w:ascii="Times New Roman" w:hAnsi="Times New Roman" w:hint="eastAsia"/>
          <w:sz w:val="22"/>
          <w:szCs w:val="22"/>
        </w:rPr>
        <w:t>é</w:t>
      </w:r>
      <w:r w:rsidRPr="00AF05E1">
        <w:rPr>
          <w:rFonts w:ascii="Times New Roman" w:hAnsi="Times New Roman"/>
          <w:sz w:val="22"/>
          <w:szCs w:val="22"/>
        </w:rPr>
        <w:t xml:space="preserve">nyes, a Magyar Nemzeti Bank </w:t>
      </w:r>
      <w:r w:rsidRPr="00AF05E1">
        <w:rPr>
          <w:rFonts w:ascii="Times New Roman" w:hAnsi="Times New Roman" w:hint="eastAsia"/>
          <w:sz w:val="22"/>
          <w:szCs w:val="22"/>
        </w:rPr>
        <w:t>á</w:t>
      </w:r>
      <w:r w:rsidRPr="00AF05E1">
        <w:rPr>
          <w:rFonts w:ascii="Times New Roman" w:hAnsi="Times New Roman"/>
          <w:sz w:val="22"/>
          <w:szCs w:val="22"/>
        </w:rPr>
        <w:t>ltal k</w:t>
      </w:r>
      <w:r w:rsidRPr="00AF05E1">
        <w:rPr>
          <w:rFonts w:ascii="Times New Roman" w:hAnsi="Times New Roman" w:hint="eastAsia"/>
          <w:sz w:val="22"/>
          <w:szCs w:val="22"/>
        </w:rPr>
        <w:t>ö</w:t>
      </w:r>
      <w:r w:rsidRPr="00AF05E1">
        <w:rPr>
          <w:rFonts w:ascii="Times New Roman" w:hAnsi="Times New Roman"/>
          <w:sz w:val="22"/>
          <w:szCs w:val="22"/>
        </w:rPr>
        <w:t>zz</w:t>
      </w:r>
      <w:r w:rsidRPr="00AF05E1">
        <w:rPr>
          <w:rFonts w:ascii="Times New Roman" w:hAnsi="Times New Roman" w:hint="eastAsia"/>
          <w:sz w:val="22"/>
          <w:szCs w:val="22"/>
        </w:rPr>
        <w:t>é</w:t>
      </w:r>
      <w:r w:rsidRPr="00AF05E1">
        <w:rPr>
          <w:rFonts w:ascii="Times New Roman" w:hAnsi="Times New Roman"/>
          <w:sz w:val="22"/>
          <w:szCs w:val="22"/>
        </w:rPr>
        <w:t>tett deviza</w:t>
      </w:r>
      <w:r w:rsidRPr="00AF05E1">
        <w:rPr>
          <w:rFonts w:ascii="Times New Roman" w:hAnsi="Times New Roman" w:hint="eastAsia"/>
          <w:sz w:val="22"/>
          <w:szCs w:val="22"/>
        </w:rPr>
        <w:t>á</w:t>
      </w:r>
      <w:r w:rsidRPr="00AF05E1">
        <w:rPr>
          <w:rFonts w:ascii="Times New Roman" w:hAnsi="Times New Roman"/>
          <w:sz w:val="22"/>
          <w:szCs w:val="22"/>
        </w:rPr>
        <w:t>rfolyamok k</w:t>
      </w:r>
      <w:r w:rsidRPr="00AF05E1">
        <w:rPr>
          <w:rFonts w:ascii="Times New Roman" w:hAnsi="Times New Roman" w:hint="eastAsia"/>
          <w:sz w:val="22"/>
          <w:szCs w:val="22"/>
        </w:rPr>
        <w:t>é</w:t>
      </w:r>
      <w:r w:rsidRPr="00AF05E1">
        <w:rPr>
          <w:rFonts w:ascii="Times New Roman" w:hAnsi="Times New Roman"/>
          <w:sz w:val="22"/>
          <w:szCs w:val="22"/>
        </w:rPr>
        <w:t>pezik. Amennyiben valamely deviz</w:t>
      </w:r>
      <w:r w:rsidRPr="00AF05E1">
        <w:rPr>
          <w:rFonts w:ascii="Times New Roman" w:hAnsi="Times New Roman" w:hint="eastAsia"/>
          <w:sz w:val="22"/>
          <w:szCs w:val="22"/>
        </w:rPr>
        <w:t>á</w:t>
      </w:r>
      <w:r w:rsidRPr="00AF05E1">
        <w:rPr>
          <w:rFonts w:ascii="Times New Roman" w:hAnsi="Times New Roman"/>
          <w:sz w:val="22"/>
          <w:szCs w:val="22"/>
        </w:rPr>
        <w:t xml:space="preserve">t a Magyar Nemzeti Bank nem jegyez, akkor az </w:t>
      </w:r>
      <w:r w:rsidRPr="00AF05E1">
        <w:rPr>
          <w:rFonts w:ascii="Times New Roman" w:hAnsi="Times New Roman" w:hint="eastAsia"/>
          <w:sz w:val="22"/>
          <w:szCs w:val="22"/>
        </w:rPr>
        <w:t>á</w:t>
      </w:r>
      <w:r w:rsidRPr="00AF05E1">
        <w:rPr>
          <w:rFonts w:ascii="Times New Roman" w:hAnsi="Times New Roman"/>
          <w:sz w:val="22"/>
          <w:szCs w:val="22"/>
        </w:rPr>
        <w:t>tsz</w:t>
      </w:r>
      <w:r w:rsidRPr="00AF05E1">
        <w:rPr>
          <w:rFonts w:ascii="Times New Roman" w:hAnsi="Times New Roman" w:hint="eastAsia"/>
          <w:sz w:val="22"/>
          <w:szCs w:val="22"/>
        </w:rPr>
        <w:t>á</w:t>
      </w:r>
      <w:r w:rsidRPr="00AF05E1">
        <w:rPr>
          <w:rFonts w:ascii="Times New Roman" w:hAnsi="Times New Roman"/>
          <w:sz w:val="22"/>
          <w:szCs w:val="22"/>
        </w:rPr>
        <w:t>m</w:t>
      </w:r>
      <w:r w:rsidRPr="00AF05E1">
        <w:rPr>
          <w:rFonts w:ascii="Times New Roman" w:hAnsi="Times New Roman" w:hint="eastAsia"/>
          <w:sz w:val="22"/>
          <w:szCs w:val="22"/>
        </w:rPr>
        <w:t>í</w:t>
      </w:r>
      <w:r w:rsidRPr="00AF05E1">
        <w:rPr>
          <w:rFonts w:ascii="Times New Roman" w:hAnsi="Times New Roman"/>
          <w:sz w:val="22"/>
          <w:szCs w:val="22"/>
        </w:rPr>
        <w:t>t</w:t>
      </w:r>
      <w:r w:rsidRPr="00AF05E1">
        <w:rPr>
          <w:rFonts w:ascii="Times New Roman" w:hAnsi="Times New Roman" w:hint="eastAsia"/>
          <w:sz w:val="22"/>
          <w:szCs w:val="22"/>
        </w:rPr>
        <w:t>á</w:t>
      </w:r>
      <w:r w:rsidRPr="00AF05E1">
        <w:rPr>
          <w:rFonts w:ascii="Times New Roman" w:hAnsi="Times New Roman"/>
          <w:sz w:val="22"/>
          <w:szCs w:val="22"/>
        </w:rPr>
        <w:t>s alapj</w:t>
      </w:r>
      <w:r w:rsidRPr="00AF05E1">
        <w:rPr>
          <w:rFonts w:ascii="Times New Roman" w:hAnsi="Times New Roman" w:hint="eastAsia"/>
          <w:sz w:val="22"/>
          <w:szCs w:val="22"/>
        </w:rPr>
        <w:t>á</w:t>
      </w:r>
      <w:r w:rsidRPr="00AF05E1">
        <w:rPr>
          <w:rFonts w:ascii="Times New Roman" w:hAnsi="Times New Roman"/>
          <w:sz w:val="22"/>
          <w:szCs w:val="22"/>
        </w:rPr>
        <w:t>t az adott deviz</w:t>
      </w:r>
      <w:r w:rsidRPr="00AF05E1">
        <w:rPr>
          <w:rFonts w:ascii="Times New Roman" w:hAnsi="Times New Roman" w:hint="eastAsia"/>
          <w:sz w:val="22"/>
          <w:szCs w:val="22"/>
        </w:rPr>
        <w:t>á</w:t>
      </w:r>
      <w:r w:rsidRPr="00AF05E1">
        <w:rPr>
          <w:rFonts w:ascii="Times New Roman" w:hAnsi="Times New Roman"/>
          <w:sz w:val="22"/>
          <w:szCs w:val="22"/>
        </w:rPr>
        <w:t>ra az aj</w:t>
      </w:r>
      <w:r w:rsidRPr="00AF05E1">
        <w:rPr>
          <w:rFonts w:ascii="Times New Roman" w:hAnsi="Times New Roman" w:hint="eastAsia"/>
          <w:sz w:val="22"/>
          <w:szCs w:val="22"/>
        </w:rPr>
        <w:t>á</w:t>
      </w:r>
      <w:r w:rsidRPr="00AF05E1">
        <w:rPr>
          <w:rFonts w:ascii="Times New Roman" w:hAnsi="Times New Roman"/>
          <w:sz w:val="22"/>
          <w:szCs w:val="22"/>
        </w:rPr>
        <w:t>nlattev</w:t>
      </w:r>
      <w:r w:rsidRPr="00AF05E1">
        <w:rPr>
          <w:rFonts w:ascii="Times New Roman" w:hAnsi="Times New Roman" w:hint="eastAsia"/>
          <w:sz w:val="22"/>
          <w:szCs w:val="22"/>
        </w:rPr>
        <w:t>ő</w:t>
      </w:r>
      <w:r w:rsidRPr="00AF05E1">
        <w:rPr>
          <w:rFonts w:ascii="Times New Roman" w:hAnsi="Times New Roman"/>
          <w:sz w:val="22"/>
          <w:szCs w:val="22"/>
        </w:rPr>
        <w:t xml:space="preserve"> leteleped</w:t>
      </w:r>
      <w:r w:rsidRPr="00AF05E1">
        <w:rPr>
          <w:rFonts w:ascii="Times New Roman" w:hAnsi="Times New Roman" w:hint="eastAsia"/>
          <w:sz w:val="22"/>
          <w:szCs w:val="22"/>
        </w:rPr>
        <w:t>é</w:t>
      </w:r>
      <w:r w:rsidRPr="00AF05E1">
        <w:rPr>
          <w:rFonts w:ascii="Times New Roman" w:hAnsi="Times New Roman"/>
          <w:sz w:val="22"/>
          <w:szCs w:val="22"/>
        </w:rPr>
        <w:t>se szerinti orsz</w:t>
      </w:r>
      <w:r w:rsidRPr="00AF05E1">
        <w:rPr>
          <w:rFonts w:ascii="Times New Roman" w:hAnsi="Times New Roman" w:hint="eastAsia"/>
          <w:sz w:val="22"/>
          <w:szCs w:val="22"/>
        </w:rPr>
        <w:t>á</w:t>
      </w:r>
      <w:r w:rsidRPr="00AF05E1">
        <w:rPr>
          <w:rFonts w:ascii="Times New Roman" w:hAnsi="Times New Roman"/>
          <w:sz w:val="22"/>
          <w:szCs w:val="22"/>
        </w:rPr>
        <w:t>g k</w:t>
      </w:r>
      <w:r w:rsidRPr="00AF05E1">
        <w:rPr>
          <w:rFonts w:ascii="Times New Roman" w:hAnsi="Times New Roman" w:hint="eastAsia"/>
          <w:sz w:val="22"/>
          <w:szCs w:val="22"/>
        </w:rPr>
        <w:t>ö</w:t>
      </w:r>
      <w:r w:rsidRPr="00AF05E1">
        <w:rPr>
          <w:rFonts w:ascii="Times New Roman" w:hAnsi="Times New Roman"/>
          <w:sz w:val="22"/>
          <w:szCs w:val="22"/>
        </w:rPr>
        <w:t xml:space="preserve">zponti bankja </w:t>
      </w:r>
      <w:r w:rsidRPr="00AF05E1">
        <w:rPr>
          <w:rFonts w:ascii="Times New Roman" w:hAnsi="Times New Roman" w:hint="eastAsia"/>
          <w:sz w:val="22"/>
          <w:szCs w:val="22"/>
        </w:rPr>
        <w:t>á</w:t>
      </w:r>
      <w:r w:rsidRPr="00AF05E1">
        <w:rPr>
          <w:rFonts w:ascii="Times New Roman" w:hAnsi="Times New Roman"/>
          <w:sz w:val="22"/>
          <w:szCs w:val="22"/>
        </w:rPr>
        <w:t>ltal a teljes</w:t>
      </w:r>
      <w:r w:rsidRPr="00AF05E1">
        <w:rPr>
          <w:rFonts w:ascii="Times New Roman" w:hAnsi="Times New Roman" w:hint="eastAsia"/>
          <w:sz w:val="22"/>
          <w:szCs w:val="22"/>
        </w:rPr>
        <w:t>í</w:t>
      </w:r>
      <w:r w:rsidRPr="00AF05E1">
        <w:rPr>
          <w:rFonts w:ascii="Times New Roman" w:hAnsi="Times New Roman"/>
          <w:sz w:val="22"/>
          <w:szCs w:val="22"/>
        </w:rPr>
        <w:t>t</w:t>
      </w:r>
      <w:r w:rsidRPr="00AF05E1">
        <w:rPr>
          <w:rFonts w:ascii="Times New Roman" w:hAnsi="Times New Roman" w:hint="eastAsia"/>
          <w:sz w:val="22"/>
          <w:szCs w:val="22"/>
        </w:rPr>
        <w:t>é</w:t>
      </w:r>
      <w:r w:rsidRPr="00AF05E1">
        <w:rPr>
          <w:rFonts w:ascii="Times New Roman" w:hAnsi="Times New Roman"/>
          <w:sz w:val="22"/>
          <w:szCs w:val="22"/>
        </w:rPr>
        <w:t>s napj</w:t>
      </w:r>
      <w:r w:rsidRPr="00AF05E1">
        <w:rPr>
          <w:rFonts w:ascii="Times New Roman" w:hAnsi="Times New Roman" w:hint="eastAsia"/>
          <w:sz w:val="22"/>
          <w:szCs w:val="22"/>
        </w:rPr>
        <w:t>á</w:t>
      </w:r>
      <w:r w:rsidRPr="00AF05E1">
        <w:rPr>
          <w:rFonts w:ascii="Times New Roman" w:hAnsi="Times New Roman"/>
          <w:sz w:val="22"/>
          <w:szCs w:val="22"/>
        </w:rPr>
        <w:t xml:space="preserve">n, illetve az </w:t>
      </w:r>
      <w:r w:rsidRPr="00AF05E1">
        <w:rPr>
          <w:rFonts w:ascii="Times New Roman" w:hAnsi="Times New Roman" w:hint="eastAsia"/>
          <w:sz w:val="22"/>
          <w:szCs w:val="22"/>
        </w:rPr>
        <w:t>ü</w:t>
      </w:r>
      <w:r w:rsidRPr="00AF05E1">
        <w:rPr>
          <w:rFonts w:ascii="Times New Roman" w:hAnsi="Times New Roman"/>
          <w:sz w:val="22"/>
          <w:szCs w:val="22"/>
        </w:rPr>
        <w:t xml:space="preserve">zleti </w:t>
      </w:r>
      <w:r w:rsidRPr="00AF05E1">
        <w:rPr>
          <w:rFonts w:ascii="Times New Roman" w:hAnsi="Times New Roman" w:hint="eastAsia"/>
          <w:sz w:val="22"/>
          <w:szCs w:val="22"/>
        </w:rPr>
        <w:t>é</w:t>
      </w:r>
      <w:r w:rsidRPr="00AF05E1">
        <w:rPr>
          <w:rFonts w:ascii="Times New Roman" w:hAnsi="Times New Roman"/>
          <w:sz w:val="22"/>
          <w:szCs w:val="22"/>
        </w:rPr>
        <w:t>vek utols</w:t>
      </w:r>
      <w:r w:rsidRPr="00AF05E1">
        <w:rPr>
          <w:rFonts w:ascii="Times New Roman" w:hAnsi="Times New Roman" w:hint="eastAsia"/>
          <w:sz w:val="22"/>
          <w:szCs w:val="22"/>
        </w:rPr>
        <w:t>ó</w:t>
      </w:r>
      <w:r w:rsidRPr="00AF05E1">
        <w:rPr>
          <w:rFonts w:ascii="Times New Roman" w:hAnsi="Times New Roman"/>
          <w:sz w:val="22"/>
          <w:szCs w:val="22"/>
        </w:rPr>
        <w:t xml:space="preserve"> napj</w:t>
      </w:r>
      <w:r w:rsidRPr="00AF05E1">
        <w:rPr>
          <w:rFonts w:ascii="Times New Roman" w:hAnsi="Times New Roman" w:hint="eastAsia"/>
          <w:sz w:val="22"/>
          <w:szCs w:val="22"/>
        </w:rPr>
        <w:t>á</w:t>
      </w:r>
      <w:r w:rsidRPr="00AF05E1">
        <w:rPr>
          <w:rFonts w:ascii="Times New Roman" w:hAnsi="Times New Roman"/>
          <w:sz w:val="22"/>
          <w:szCs w:val="22"/>
        </w:rPr>
        <w:t xml:space="preserve">n </w:t>
      </w:r>
      <w:r w:rsidRPr="00AF05E1">
        <w:rPr>
          <w:rFonts w:ascii="Times New Roman" w:hAnsi="Times New Roman" w:hint="eastAsia"/>
          <w:sz w:val="22"/>
          <w:szCs w:val="22"/>
        </w:rPr>
        <w:t>é</w:t>
      </w:r>
      <w:r w:rsidRPr="00AF05E1">
        <w:rPr>
          <w:rFonts w:ascii="Times New Roman" w:hAnsi="Times New Roman"/>
          <w:sz w:val="22"/>
          <w:szCs w:val="22"/>
        </w:rPr>
        <w:t>rv</w:t>
      </w:r>
      <w:r w:rsidRPr="00AF05E1">
        <w:rPr>
          <w:rFonts w:ascii="Times New Roman" w:hAnsi="Times New Roman" w:hint="eastAsia"/>
          <w:sz w:val="22"/>
          <w:szCs w:val="22"/>
        </w:rPr>
        <w:t>é</w:t>
      </w:r>
      <w:r w:rsidRPr="00AF05E1">
        <w:rPr>
          <w:rFonts w:ascii="Times New Roman" w:hAnsi="Times New Roman"/>
          <w:sz w:val="22"/>
          <w:szCs w:val="22"/>
        </w:rPr>
        <w:t>nyes deviza</w:t>
      </w:r>
      <w:r w:rsidRPr="00AF05E1">
        <w:rPr>
          <w:rFonts w:ascii="Times New Roman" w:hAnsi="Times New Roman" w:hint="eastAsia"/>
          <w:sz w:val="22"/>
          <w:szCs w:val="22"/>
        </w:rPr>
        <w:t>á</w:t>
      </w:r>
      <w:r w:rsidRPr="00AF05E1">
        <w:rPr>
          <w:rFonts w:ascii="Times New Roman" w:hAnsi="Times New Roman"/>
          <w:sz w:val="22"/>
          <w:szCs w:val="22"/>
        </w:rPr>
        <w:t>rfolyamon sz</w:t>
      </w:r>
      <w:r w:rsidRPr="00AF05E1">
        <w:rPr>
          <w:rFonts w:ascii="Times New Roman" w:hAnsi="Times New Roman" w:hint="eastAsia"/>
          <w:sz w:val="22"/>
          <w:szCs w:val="22"/>
        </w:rPr>
        <w:t>á</w:t>
      </w:r>
      <w:r w:rsidRPr="00AF05E1">
        <w:rPr>
          <w:rFonts w:ascii="Times New Roman" w:hAnsi="Times New Roman"/>
          <w:sz w:val="22"/>
          <w:szCs w:val="22"/>
        </w:rPr>
        <w:t>m</w:t>
      </w:r>
      <w:r w:rsidRPr="00AF05E1">
        <w:rPr>
          <w:rFonts w:ascii="Times New Roman" w:hAnsi="Times New Roman" w:hint="eastAsia"/>
          <w:sz w:val="22"/>
          <w:szCs w:val="22"/>
        </w:rPr>
        <w:t>í</w:t>
      </w:r>
      <w:r w:rsidRPr="00AF05E1">
        <w:rPr>
          <w:rFonts w:ascii="Times New Roman" w:hAnsi="Times New Roman"/>
          <w:sz w:val="22"/>
          <w:szCs w:val="22"/>
        </w:rPr>
        <w:t>tott eur</w:t>
      </w:r>
      <w:r w:rsidRPr="00AF05E1">
        <w:rPr>
          <w:rFonts w:ascii="Times New Roman" w:hAnsi="Times New Roman" w:hint="eastAsia"/>
          <w:sz w:val="22"/>
          <w:szCs w:val="22"/>
        </w:rPr>
        <w:t>ó</w:t>
      </w:r>
      <w:r w:rsidRPr="00AF05E1">
        <w:rPr>
          <w:rFonts w:ascii="Times New Roman" w:hAnsi="Times New Roman"/>
          <w:sz w:val="22"/>
          <w:szCs w:val="22"/>
        </w:rPr>
        <w:t xml:space="preserve"> ellen</w:t>
      </w:r>
      <w:r w:rsidRPr="00AF05E1">
        <w:rPr>
          <w:rFonts w:ascii="Times New Roman" w:hAnsi="Times New Roman" w:hint="eastAsia"/>
          <w:sz w:val="22"/>
          <w:szCs w:val="22"/>
        </w:rPr>
        <w:t>é</w:t>
      </w:r>
      <w:r w:rsidRPr="00AF05E1">
        <w:rPr>
          <w:rFonts w:ascii="Times New Roman" w:hAnsi="Times New Roman"/>
          <w:sz w:val="22"/>
          <w:szCs w:val="22"/>
        </w:rPr>
        <w:t>rt</w:t>
      </w:r>
      <w:r w:rsidRPr="00AF05E1">
        <w:rPr>
          <w:rFonts w:ascii="Times New Roman" w:hAnsi="Times New Roman" w:hint="eastAsia"/>
          <w:sz w:val="22"/>
          <w:szCs w:val="22"/>
        </w:rPr>
        <w:t>é</w:t>
      </w:r>
      <w:r w:rsidRPr="00AF05E1">
        <w:rPr>
          <w:rFonts w:ascii="Times New Roman" w:hAnsi="Times New Roman"/>
          <w:sz w:val="22"/>
          <w:szCs w:val="22"/>
        </w:rPr>
        <w:t>k k</w:t>
      </w:r>
      <w:r w:rsidRPr="00AF05E1">
        <w:rPr>
          <w:rFonts w:ascii="Times New Roman" w:hAnsi="Times New Roman" w:hint="eastAsia"/>
          <w:sz w:val="22"/>
          <w:szCs w:val="22"/>
        </w:rPr>
        <w:t>é</w:t>
      </w:r>
      <w:r w:rsidRPr="00AF05E1">
        <w:rPr>
          <w:rFonts w:ascii="Times New Roman" w:hAnsi="Times New Roman"/>
          <w:sz w:val="22"/>
          <w:szCs w:val="22"/>
        </w:rPr>
        <w:t>pezi.</w:t>
      </w:r>
      <w:r w:rsidR="002413E6">
        <w:rPr>
          <w:rFonts w:ascii="Times New Roman" w:hAnsi="Times New Roman"/>
          <w:sz w:val="22"/>
          <w:szCs w:val="22"/>
        </w:rPr>
        <w:t xml:space="preserve"> </w:t>
      </w:r>
      <w:r w:rsidR="002413E6" w:rsidRPr="009A713C">
        <w:rPr>
          <w:rFonts w:ascii="Times New Roman" w:hAnsi="Times New Roman"/>
          <w:sz w:val="22"/>
          <w:szCs w:val="22"/>
        </w:rPr>
        <w:t>Amennyiben az alkalmassági követelményekre megadott értékek vonatkozásában átszámítás történik, tekintettel arra, hogy az adatok nem forintban kerülnek meghatározásra, ajánlattevői nyilatkozatban szükséges megadni az átszámítás alapjául szolgáló árfolyamot.</w:t>
      </w:r>
    </w:p>
    <w:p w:rsidR="001635F9" w:rsidRPr="00935276" w:rsidRDefault="001635F9" w:rsidP="0025034F">
      <w:pPr>
        <w:spacing w:after="120"/>
        <w:jc w:val="both"/>
        <w:rPr>
          <w:rFonts w:ascii="Times New Roman" w:hAnsi="Times New Roman"/>
          <w:sz w:val="22"/>
          <w:szCs w:val="22"/>
        </w:rPr>
      </w:pP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Az Ajánlata benyújtásával az </w:t>
      </w:r>
      <w:r w:rsidR="00860D99">
        <w:rPr>
          <w:rFonts w:ascii="Times New Roman" w:hAnsi="Times New Roman"/>
          <w:sz w:val="22"/>
          <w:szCs w:val="22"/>
        </w:rPr>
        <w:t>a</w:t>
      </w:r>
      <w:r w:rsidRPr="00935276">
        <w:rPr>
          <w:rFonts w:ascii="Times New Roman" w:hAnsi="Times New Roman"/>
          <w:sz w:val="22"/>
          <w:szCs w:val="22"/>
        </w:rPr>
        <w:t>jánlattevő teljes egészében és megkötések nélkül elfogadja a jelen dokumentumokban meghatározott összes feltételt az ajánlattételi időszakban esetlegesen kiadott kiegészítő tájékoztatásokkal és módosításokkal együtt.</w:t>
      </w:r>
    </w:p>
    <w:p w:rsidR="0025034F" w:rsidRDefault="0025034F" w:rsidP="0025034F">
      <w:pPr>
        <w:spacing w:after="120"/>
        <w:jc w:val="both"/>
        <w:rPr>
          <w:rFonts w:ascii="Times New Roman" w:hAnsi="Times New Roman"/>
          <w:sz w:val="22"/>
          <w:szCs w:val="22"/>
        </w:rPr>
      </w:pPr>
      <w:r w:rsidRPr="00935276">
        <w:rPr>
          <w:rFonts w:ascii="Times New Roman" w:hAnsi="Times New Roman"/>
          <w:sz w:val="22"/>
          <w:szCs w:val="22"/>
        </w:rPr>
        <w:t>Az ajánlatban közölt információk kizárólag ezen közbeszerzési eljárás eredményének megállapítása keretében kerülnek felhasználásra.</w:t>
      </w:r>
    </w:p>
    <w:p w:rsidR="001778D1" w:rsidRDefault="001778D1" w:rsidP="0025034F">
      <w:pPr>
        <w:spacing w:after="120"/>
        <w:jc w:val="both"/>
        <w:rPr>
          <w:rFonts w:ascii="Times New Roman" w:hAnsi="Times New Roman"/>
          <w:sz w:val="22"/>
          <w:szCs w:val="22"/>
        </w:rPr>
      </w:pPr>
      <w:r w:rsidRPr="001778D1">
        <w:rPr>
          <w:rFonts w:ascii="Times New Roman" w:hAnsi="Times New Roman"/>
          <w:sz w:val="22"/>
          <w:szCs w:val="22"/>
        </w:rPr>
        <w:t xml:space="preserve">Az </w:t>
      </w:r>
      <w:r w:rsidR="00860D99">
        <w:rPr>
          <w:rFonts w:ascii="Times New Roman" w:hAnsi="Times New Roman"/>
          <w:sz w:val="22"/>
          <w:szCs w:val="22"/>
        </w:rPr>
        <w:t>a</w:t>
      </w:r>
      <w:r w:rsidRPr="001778D1">
        <w:rPr>
          <w:rFonts w:ascii="Times New Roman" w:hAnsi="Times New Roman"/>
          <w:sz w:val="22"/>
          <w:szCs w:val="22"/>
        </w:rPr>
        <w:t>j</w:t>
      </w:r>
      <w:r w:rsidRPr="001778D1">
        <w:rPr>
          <w:rFonts w:ascii="Times New Roman" w:hAnsi="Times New Roman" w:hint="eastAsia"/>
          <w:sz w:val="22"/>
          <w:szCs w:val="22"/>
        </w:rPr>
        <w:t>á</w:t>
      </w:r>
      <w:r w:rsidRPr="001778D1">
        <w:rPr>
          <w:rFonts w:ascii="Times New Roman" w:hAnsi="Times New Roman"/>
          <w:sz w:val="22"/>
          <w:szCs w:val="22"/>
        </w:rPr>
        <w:t>nlatk</w:t>
      </w:r>
      <w:r w:rsidRPr="001778D1">
        <w:rPr>
          <w:rFonts w:ascii="Times New Roman" w:hAnsi="Times New Roman" w:hint="eastAsia"/>
          <w:sz w:val="22"/>
          <w:szCs w:val="22"/>
        </w:rPr>
        <w:t>é</w:t>
      </w:r>
      <w:r w:rsidRPr="001778D1">
        <w:rPr>
          <w:rFonts w:ascii="Times New Roman" w:hAnsi="Times New Roman"/>
          <w:sz w:val="22"/>
          <w:szCs w:val="22"/>
        </w:rPr>
        <w:t>r</w:t>
      </w:r>
      <w:r w:rsidRPr="001778D1">
        <w:rPr>
          <w:rFonts w:ascii="Times New Roman" w:hAnsi="Times New Roman" w:hint="eastAsia"/>
          <w:sz w:val="22"/>
          <w:szCs w:val="22"/>
        </w:rPr>
        <w:t>ő</w:t>
      </w:r>
      <w:r w:rsidRPr="001778D1">
        <w:rPr>
          <w:rFonts w:ascii="Times New Roman" w:hAnsi="Times New Roman"/>
          <w:sz w:val="22"/>
          <w:szCs w:val="22"/>
        </w:rPr>
        <w:t xml:space="preserve"> jelzi, hogy a jelen alapprojekttel </w:t>
      </w:r>
      <w:r w:rsidRPr="001778D1">
        <w:rPr>
          <w:rFonts w:ascii="Times New Roman" w:hAnsi="Times New Roman" w:hint="eastAsia"/>
          <w:sz w:val="22"/>
          <w:szCs w:val="22"/>
        </w:rPr>
        <w:t>ö</w:t>
      </w:r>
      <w:r w:rsidRPr="001778D1">
        <w:rPr>
          <w:rFonts w:ascii="Times New Roman" w:hAnsi="Times New Roman"/>
          <w:sz w:val="22"/>
          <w:szCs w:val="22"/>
        </w:rPr>
        <w:t xml:space="preserve">sszhangban </w:t>
      </w:r>
      <w:r w:rsidRPr="001778D1">
        <w:rPr>
          <w:rFonts w:ascii="Times New Roman" w:hAnsi="Times New Roman" w:hint="eastAsia"/>
          <w:sz w:val="22"/>
          <w:szCs w:val="22"/>
        </w:rPr>
        <w:t>–</w:t>
      </w:r>
      <w:r w:rsidRPr="001778D1">
        <w:rPr>
          <w:rFonts w:ascii="Times New Roman" w:hAnsi="Times New Roman"/>
          <w:sz w:val="22"/>
          <w:szCs w:val="22"/>
        </w:rPr>
        <w:t xml:space="preserve"> az elj</w:t>
      </w:r>
      <w:r w:rsidRPr="001778D1">
        <w:rPr>
          <w:rFonts w:ascii="Times New Roman" w:hAnsi="Times New Roman" w:hint="eastAsia"/>
          <w:sz w:val="22"/>
          <w:szCs w:val="22"/>
        </w:rPr>
        <w:t>á</w:t>
      </w:r>
      <w:r w:rsidRPr="001778D1">
        <w:rPr>
          <w:rFonts w:ascii="Times New Roman" w:hAnsi="Times New Roman"/>
          <w:sz w:val="22"/>
          <w:szCs w:val="22"/>
        </w:rPr>
        <w:t>r</w:t>
      </w:r>
      <w:r w:rsidRPr="001778D1">
        <w:rPr>
          <w:rFonts w:ascii="Times New Roman" w:hAnsi="Times New Roman" w:hint="eastAsia"/>
          <w:sz w:val="22"/>
          <w:szCs w:val="22"/>
        </w:rPr>
        <w:t>á</w:t>
      </w:r>
      <w:r w:rsidRPr="001778D1">
        <w:rPr>
          <w:rFonts w:ascii="Times New Roman" w:hAnsi="Times New Roman"/>
          <w:sz w:val="22"/>
          <w:szCs w:val="22"/>
        </w:rPr>
        <w:t>s eredm</w:t>
      </w:r>
      <w:r w:rsidRPr="001778D1">
        <w:rPr>
          <w:rFonts w:ascii="Times New Roman" w:hAnsi="Times New Roman" w:hint="eastAsia"/>
          <w:sz w:val="22"/>
          <w:szCs w:val="22"/>
        </w:rPr>
        <w:t>é</w:t>
      </w:r>
      <w:r w:rsidRPr="001778D1">
        <w:rPr>
          <w:rFonts w:ascii="Times New Roman" w:hAnsi="Times New Roman"/>
          <w:sz w:val="22"/>
          <w:szCs w:val="22"/>
        </w:rPr>
        <w:t>nyek</w:t>
      </w:r>
      <w:r w:rsidRPr="001778D1">
        <w:rPr>
          <w:rFonts w:ascii="Times New Roman" w:hAnsi="Times New Roman" w:hint="eastAsia"/>
          <w:sz w:val="22"/>
          <w:szCs w:val="22"/>
        </w:rPr>
        <w:t>é</w:t>
      </w:r>
      <w:r w:rsidRPr="001778D1">
        <w:rPr>
          <w:rFonts w:ascii="Times New Roman" w:hAnsi="Times New Roman"/>
          <w:sz w:val="22"/>
          <w:szCs w:val="22"/>
        </w:rPr>
        <w:t>nt megk</w:t>
      </w:r>
      <w:r w:rsidRPr="001778D1">
        <w:rPr>
          <w:rFonts w:ascii="Times New Roman" w:hAnsi="Times New Roman" w:hint="eastAsia"/>
          <w:sz w:val="22"/>
          <w:szCs w:val="22"/>
        </w:rPr>
        <w:t>ö</w:t>
      </w:r>
      <w:r w:rsidRPr="001778D1">
        <w:rPr>
          <w:rFonts w:ascii="Times New Roman" w:hAnsi="Times New Roman"/>
          <w:sz w:val="22"/>
          <w:szCs w:val="22"/>
        </w:rPr>
        <w:t>t</w:t>
      </w:r>
      <w:r w:rsidRPr="001778D1">
        <w:rPr>
          <w:rFonts w:ascii="Times New Roman" w:hAnsi="Times New Roman" w:hint="eastAsia"/>
          <w:sz w:val="22"/>
          <w:szCs w:val="22"/>
        </w:rPr>
        <w:t>ö</w:t>
      </w:r>
      <w:r w:rsidRPr="001778D1">
        <w:rPr>
          <w:rFonts w:ascii="Times New Roman" w:hAnsi="Times New Roman"/>
          <w:sz w:val="22"/>
          <w:szCs w:val="22"/>
        </w:rPr>
        <w:t>tt szerz</w:t>
      </w:r>
      <w:r w:rsidRPr="001778D1">
        <w:rPr>
          <w:rFonts w:ascii="Times New Roman" w:hAnsi="Times New Roman" w:hint="eastAsia"/>
          <w:sz w:val="22"/>
          <w:szCs w:val="22"/>
        </w:rPr>
        <w:t>ő</w:t>
      </w:r>
      <w:r w:rsidRPr="001778D1">
        <w:rPr>
          <w:rFonts w:ascii="Times New Roman" w:hAnsi="Times New Roman"/>
          <w:sz w:val="22"/>
          <w:szCs w:val="22"/>
        </w:rPr>
        <w:t>d</w:t>
      </w:r>
      <w:r w:rsidRPr="001778D1">
        <w:rPr>
          <w:rFonts w:ascii="Times New Roman" w:hAnsi="Times New Roman" w:hint="eastAsia"/>
          <w:sz w:val="22"/>
          <w:szCs w:val="22"/>
        </w:rPr>
        <w:t>é</w:t>
      </w:r>
      <w:r w:rsidRPr="001778D1">
        <w:rPr>
          <w:rFonts w:ascii="Times New Roman" w:hAnsi="Times New Roman"/>
          <w:sz w:val="22"/>
          <w:szCs w:val="22"/>
        </w:rPr>
        <w:t>s megk</w:t>
      </w:r>
      <w:r w:rsidRPr="001778D1">
        <w:rPr>
          <w:rFonts w:ascii="Times New Roman" w:hAnsi="Times New Roman" w:hint="eastAsia"/>
          <w:sz w:val="22"/>
          <w:szCs w:val="22"/>
        </w:rPr>
        <w:t>ö</w:t>
      </w:r>
      <w:r w:rsidRPr="001778D1">
        <w:rPr>
          <w:rFonts w:ascii="Times New Roman" w:hAnsi="Times New Roman"/>
          <w:sz w:val="22"/>
          <w:szCs w:val="22"/>
        </w:rPr>
        <w:t>t</w:t>
      </w:r>
      <w:r w:rsidRPr="001778D1">
        <w:rPr>
          <w:rFonts w:ascii="Times New Roman" w:hAnsi="Times New Roman" w:hint="eastAsia"/>
          <w:sz w:val="22"/>
          <w:szCs w:val="22"/>
        </w:rPr>
        <w:t>é</w:t>
      </w:r>
      <w:r w:rsidRPr="001778D1">
        <w:rPr>
          <w:rFonts w:ascii="Times New Roman" w:hAnsi="Times New Roman"/>
          <w:sz w:val="22"/>
          <w:szCs w:val="22"/>
        </w:rPr>
        <w:t>s</w:t>
      </w:r>
      <w:r w:rsidRPr="001778D1">
        <w:rPr>
          <w:rFonts w:ascii="Times New Roman" w:hAnsi="Times New Roman" w:hint="eastAsia"/>
          <w:sz w:val="22"/>
          <w:szCs w:val="22"/>
        </w:rPr>
        <w:t>é</w:t>
      </w:r>
      <w:r w:rsidRPr="001778D1">
        <w:rPr>
          <w:rFonts w:ascii="Times New Roman" w:hAnsi="Times New Roman"/>
          <w:sz w:val="22"/>
          <w:szCs w:val="22"/>
        </w:rPr>
        <w:t>t</w:t>
      </w:r>
      <w:r w:rsidRPr="001778D1">
        <w:rPr>
          <w:rFonts w:ascii="Times New Roman" w:hAnsi="Times New Roman" w:hint="eastAsia"/>
          <w:sz w:val="22"/>
          <w:szCs w:val="22"/>
        </w:rPr>
        <w:t>ő</w:t>
      </w:r>
      <w:r w:rsidRPr="001778D1">
        <w:rPr>
          <w:rFonts w:ascii="Times New Roman" w:hAnsi="Times New Roman"/>
          <w:sz w:val="22"/>
          <w:szCs w:val="22"/>
        </w:rPr>
        <w:t>l sz</w:t>
      </w:r>
      <w:r w:rsidRPr="001778D1">
        <w:rPr>
          <w:rFonts w:ascii="Times New Roman" w:hAnsi="Times New Roman" w:hint="eastAsia"/>
          <w:sz w:val="22"/>
          <w:szCs w:val="22"/>
        </w:rPr>
        <w:t>á</w:t>
      </w:r>
      <w:r w:rsidRPr="001778D1">
        <w:rPr>
          <w:rFonts w:ascii="Times New Roman" w:hAnsi="Times New Roman"/>
          <w:sz w:val="22"/>
          <w:szCs w:val="22"/>
        </w:rPr>
        <w:t>m</w:t>
      </w:r>
      <w:r w:rsidRPr="001778D1">
        <w:rPr>
          <w:rFonts w:ascii="Times New Roman" w:hAnsi="Times New Roman" w:hint="eastAsia"/>
          <w:sz w:val="22"/>
          <w:szCs w:val="22"/>
        </w:rPr>
        <w:t>í</w:t>
      </w:r>
      <w:r w:rsidRPr="001778D1">
        <w:rPr>
          <w:rFonts w:ascii="Times New Roman" w:hAnsi="Times New Roman"/>
          <w:sz w:val="22"/>
          <w:szCs w:val="22"/>
        </w:rPr>
        <w:t>tott h</w:t>
      </w:r>
      <w:r w:rsidRPr="001778D1">
        <w:rPr>
          <w:rFonts w:ascii="Times New Roman" w:hAnsi="Times New Roman" w:hint="eastAsia"/>
          <w:sz w:val="22"/>
          <w:szCs w:val="22"/>
        </w:rPr>
        <w:t>á</w:t>
      </w:r>
      <w:r w:rsidRPr="001778D1">
        <w:rPr>
          <w:rFonts w:ascii="Times New Roman" w:hAnsi="Times New Roman"/>
          <w:sz w:val="22"/>
          <w:szCs w:val="22"/>
        </w:rPr>
        <w:t xml:space="preserve">rom </w:t>
      </w:r>
      <w:r w:rsidRPr="001778D1">
        <w:rPr>
          <w:rFonts w:ascii="Times New Roman" w:hAnsi="Times New Roman" w:hint="eastAsia"/>
          <w:sz w:val="22"/>
          <w:szCs w:val="22"/>
        </w:rPr>
        <w:t>é</w:t>
      </w:r>
      <w:r w:rsidRPr="001778D1">
        <w:rPr>
          <w:rFonts w:ascii="Times New Roman" w:hAnsi="Times New Roman"/>
          <w:sz w:val="22"/>
          <w:szCs w:val="22"/>
        </w:rPr>
        <w:t>ven bel</w:t>
      </w:r>
      <w:r w:rsidRPr="001778D1">
        <w:rPr>
          <w:rFonts w:ascii="Times New Roman" w:hAnsi="Times New Roman" w:hint="eastAsia"/>
          <w:sz w:val="22"/>
          <w:szCs w:val="22"/>
        </w:rPr>
        <w:t>ü</w:t>
      </w:r>
      <w:r w:rsidRPr="001778D1">
        <w:rPr>
          <w:rFonts w:ascii="Times New Roman" w:hAnsi="Times New Roman"/>
          <w:sz w:val="22"/>
          <w:szCs w:val="22"/>
        </w:rPr>
        <w:t xml:space="preserve">l </w:t>
      </w:r>
      <w:r w:rsidRPr="001778D1">
        <w:rPr>
          <w:rFonts w:ascii="Times New Roman" w:hAnsi="Times New Roman" w:hint="eastAsia"/>
          <w:sz w:val="22"/>
          <w:szCs w:val="22"/>
        </w:rPr>
        <w:t>–</w:t>
      </w:r>
      <w:r w:rsidRPr="001778D1">
        <w:rPr>
          <w:rFonts w:ascii="Times New Roman" w:hAnsi="Times New Roman"/>
          <w:sz w:val="22"/>
          <w:szCs w:val="22"/>
        </w:rPr>
        <w:t xml:space="preserve"> a </w:t>
      </w:r>
      <w:r w:rsidR="00C047A9" w:rsidRPr="00550CBE">
        <w:rPr>
          <w:rFonts w:ascii="Times New Roman" w:hAnsi="Times New Roman"/>
          <w:sz w:val="22"/>
          <w:szCs w:val="22"/>
        </w:rPr>
        <w:t xml:space="preserve">Kbt. 98. </w:t>
      </w:r>
      <w:r w:rsidR="00C047A9" w:rsidRPr="00550CBE">
        <w:rPr>
          <w:rFonts w:ascii="Times New Roman" w:hAnsi="Times New Roman" w:hint="eastAsia"/>
          <w:sz w:val="22"/>
          <w:szCs w:val="22"/>
        </w:rPr>
        <w:t>§</w:t>
      </w:r>
      <w:r w:rsidR="00C047A9" w:rsidRPr="00550CBE">
        <w:rPr>
          <w:rFonts w:ascii="Times New Roman" w:hAnsi="Times New Roman"/>
          <w:sz w:val="22"/>
          <w:szCs w:val="22"/>
        </w:rPr>
        <w:t xml:space="preserve"> (3) bekezd</w:t>
      </w:r>
      <w:r w:rsidR="00C047A9" w:rsidRPr="00550CBE">
        <w:rPr>
          <w:rFonts w:ascii="Times New Roman" w:hAnsi="Times New Roman" w:hint="eastAsia"/>
          <w:sz w:val="22"/>
          <w:szCs w:val="22"/>
        </w:rPr>
        <w:t>é</w:t>
      </w:r>
      <w:r w:rsidR="00C047A9" w:rsidRPr="00550CBE">
        <w:rPr>
          <w:rFonts w:ascii="Times New Roman" w:hAnsi="Times New Roman"/>
          <w:sz w:val="22"/>
          <w:szCs w:val="22"/>
        </w:rPr>
        <w:t>se alapj</w:t>
      </w:r>
      <w:r w:rsidR="00C047A9" w:rsidRPr="00550CBE">
        <w:rPr>
          <w:rFonts w:ascii="Times New Roman" w:hAnsi="Times New Roman" w:hint="eastAsia"/>
          <w:sz w:val="22"/>
          <w:szCs w:val="22"/>
        </w:rPr>
        <w:t>á</w:t>
      </w:r>
      <w:r w:rsidR="00C047A9" w:rsidRPr="00550CBE">
        <w:rPr>
          <w:rFonts w:ascii="Times New Roman" w:hAnsi="Times New Roman"/>
          <w:sz w:val="22"/>
          <w:szCs w:val="22"/>
        </w:rPr>
        <w:t xml:space="preserve">n </w:t>
      </w:r>
      <w:r w:rsidR="00C047A9" w:rsidRPr="00550CBE">
        <w:rPr>
          <w:rFonts w:ascii="Times New Roman" w:hAnsi="Times New Roman" w:hint="eastAsia"/>
          <w:sz w:val="22"/>
          <w:szCs w:val="22"/>
        </w:rPr>
        <w:t>ú</w:t>
      </w:r>
      <w:r w:rsidR="00C047A9" w:rsidRPr="00550CBE">
        <w:rPr>
          <w:rFonts w:ascii="Times New Roman" w:hAnsi="Times New Roman"/>
          <w:sz w:val="22"/>
          <w:szCs w:val="22"/>
        </w:rPr>
        <w:t>j, azonos vagy hasonl</w:t>
      </w:r>
      <w:r w:rsidR="00C047A9" w:rsidRPr="00550CBE">
        <w:rPr>
          <w:rFonts w:ascii="Times New Roman" w:hAnsi="Times New Roman" w:hint="eastAsia"/>
          <w:sz w:val="22"/>
          <w:szCs w:val="22"/>
        </w:rPr>
        <w:t>ó</w:t>
      </w:r>
      <w:r w:rsidR="00C047A9" w:rsidRPr="00550CBE">
        <w:rPr>
          <w:rFonts w:ascii="Times New Roman" w:hAnsi="Times New Roman"/>
          <w:sz w:val="22"/>
          <w:szCs w:val="22"/>
        </w:rPr>
        <w:t xml:space="preserve"> szolg</w:t>
      </w:r>
      <w:r w:rsidR="00C047A9" w:rsidRPr="00550CBE">
        <w:rPr>
          <w:rFonts w:ascii="Times New Roman" w:hAnsi="Times New Roman" w:hint="eastAsia"/>
          <w:sz w:val="22"/>
          <w:szCs w:val="22"/>
        </w:rPr>
        <w:t>á</w:t>
      </w:r>
      <w:r w:rsidR="00C047A9" w:rsidRPr="00550CBE">
        <w:rPr>
          <w:rFonts w:ascii="Times New Roman" w:hAnsi="Times New Roman"/>
          <w:sz w:val="22"/>
          <w:szCs w:val="22"/>
        </w:rPr>
        <w:t>ltat</w:t>
      </w:r>
      <w:r w:rsidR="00C047A9" w:rsidRPr="00550CBE">
        <w:rPr>
          <w:rFonts w:ascii="Times New Roman" w:hAnsi="Times New Roman" w:hint="eastAsia"/>
          <w:sz w:val="22"/>
          <w:szCs w:val="22"/>
        </w:rPr>
        <w:t>á</w:t>
      </w:r>
      <w:r w:rsidR="00C047A9" w:rsidRPr="00550CBE">
        <w:rPr>
          <w:rFonts w:ascii="Times New Roman" w:hAnsi="Times New Roman"/>
          <w:sz w:val="22"/>
          <w:szCs w:val="22"/>
        </w:rPr>
        <w:t>s teljes</w:t>
      </w:r>
      <w:r w:rsidR="00C047A9" w:rsidRPr="00550CBE">
        <w:rPr>
          <w:rFonts w:ascii="Times New Roman" w:hAnsi="Times New Roman" w:hint="eastAsia"/>
          <w:sz w:val="22"/>
          <w:szCs w:val="22"/>
        </w:rPr>
        <w:t>í</w:t>
      </w:r>
      <w:r w:rsidR="00C047A9" w:rsidRPr="00550CBE">
        <w:rPr>
          <w:rFonts w:ascii="Times New Roman" w:hAnsi="Times New Roman"/>
          <w:sz w:val="22"/>
          <w:szCs w:val="22"/>
        </w:rPr>
        <w:t>t</w:t>
      </w:r>
      <w:r w:rsidR="00C047A9" w:rsidRPr="00550CBE">
        <w:rPr>
          <w:rFonts w:ascii="Times New Roman" w:hAnsi="Times New Roman" w:hint="eastAsia"/>
          <w:sz w:val="22"/>
          <w:szCs w:val="22"/>
        </w:rPr>
        <w:t>é</w:t>
      </w:r>
      <w:r w:rsidR="00C047A9" w:rsidRPr="00550CBE">
        <w:rPr>
          <w:rFonts w:ascii="Times New Roman" w:hAnsi="Times New Roman"/>
          <w:sz w:val="22"/>
          <w:szCs w:val="22"/>
        </w:rPr>
        <w:t>s</w:t>
      </w:r>
      <w:r w:rsidR="00C047A9" w:rsidRPr="00550CBE">
        <w:rPr>
          <w:rFonts w:ascii="Times New Roman" w:hAnsi="Times New Roman" w:hint="eastAsia"/>
          <w:sz w:val="22"/>
          <w:szCs w:val="22"/>
        </w:rPr>
        <w:t>é</w:t>
      </w:r>
      <w:r w:rsidR="00C047A9" w:rsidRPr="00550CBE">
        <w:rPr>
          <w:rFonts w:ascii="Times New Roman" w:hAnsi="Times New Roman"/>
          <w:sz w:val="22"/>
          <w:szCs w:val="22"/>
        </w:rPr>
        <w:t>re hirdetm</w:t>
      </w:r>
      <w:r w:rsidR="00C047A9" w:rsidRPr="00550CBE">
        <w:rPr>
          <w:rFonts w:ascii="Times New Roman" w:hAnsi="Times New Roman" w:hint="eastAsia"/>
          <w:sz w:val="22"/>
          <w:szCs w:val="22"/>
        </w:rPr>
        <w:t>é</w:t>
      </w:r>
      <w:r w:rsidR="00C047A9" w:rsidRPr="00550CBE">
        <w:rPr>
          <w:rFonts w:ascii="Times New Roman" w:hAnsi="Times New Roman"/>
          <w:sz w:val="22"/>
          <w:szCs w:val="22"/>
        </w:rPr>
        <w:t>ny n</w:t>
      </w:r>
      <w:r w:rsidR="00C047A9" w:rsidRPr="00550CBE">
        <w:rPr>
          <w:rFonts w:ascii="Times New Roman" w:hAnsi="Times New Roman" w:hint="eastAsia"/>
          <w:sz w:val="22"/>
          <w:szCs w:val="22"/>
        </w:rPr>
        <w:t>é</w:t>
      </w:r>
      <w:r w:rsidR="00C047A9" w:rsidRPr="00550CBE">
        <w:rPr>
          <w:rFonts w:ascii="Times New Roman" w:hAnsi="Times New Roman"/>
          <w:sz w:val="22"/>
          <w:szCs w:val="22"/>
        </w:rPr>
        <w:t>lk</w:t>
      </w:r>
      <w:r w:rsidR="00C047A9" w:rsidRPr="00550CBE">
        <w:rPr>
          <w:rFonts w:ascii="Times New Roman" w:hAnsi="Times New Roman" w:hint="eastAsia"/>
          <w:sz w:val="22"/>
          <w:szCs w:val="22"/>
        </w:rPr>
        <w:t>ü</w:t>
      </w:r>
      <w:r w:rsidR="00C047A9" w:rsidRPr="00550CBE">
        <w:rPr>
          <w:rFonts w:ascii="Times New Roman" w:hAnsi="Times New Roman"/>
          <w:sz w:val="22"/>
          <w:szCs w:val="22"/>
        </w:rPr>
        <w:t>li t</w:t>
      </w:r>
      <w:r w:rsidR="00C047A9" w:rsidRPr="00550CBE">
        <w:rPr>
          <w:rFonts w:ascii="Times New Roman" w:hAnsi="Times New Roman" w:hint="eastAsia"/>
          <w:sz w:val="22"/>
          <w:szCs w:val="22"/>
        </w:rPr>
        <w:t>á</w:t>
      </w:r>
      <w:r w:rsidR="00C047A9" w:rsidRPr="00550CBE">
        <w:rPr>
          <w:rFonts w:ascii="Times New Roman" w:hAnsi="Times New Roman"/>
          <w:sz w:val="22"/>
          <w:szCs w:val="22"/>
        </w:rPr>
        <w:t>rgyal</w:t>
      </w:r>
      <w:r w:rsidR="00C047A9" w:rsidRPr="00550CBE">
        <w:rPr>
          <w:rFonts w:ascii="Times New Roman" w:hAnsi="Times New Roman" w:hint="eastAsia"/>
          <w:sz w:val="22"/>
          <w:szCs w:val="22"/>
        </w:rPr>
        <w:t>á</w:t>
      </w:r>
      <w:r w:rsidR="00C047A9" w:rsidRPr="00550CBE">
        <w:rPr>
          <w:rFonts w:ascii="Times New Roman" w:hAnsi="Times New Roman"/>
          <w:sz w:val="22"/>
          <w:szCs w:val="22"/>
        </w:rPr>
        <w:t>sos elj</w:t>
      </w:r>
      <w:r w:rsidR="00C047A9" w:rsidRPr="00550CBE">
        <w:rPr>
          <w:rFonts w:ascii="Times New Roman" w:hAnsi="Times New Roman" w:hint="eastAsia"/>
          <w:sz w:val="22"/>
          <w:szCs w:val="22"/>
        </w:rPr>
        <w:t>á</w:t>
      </w:r>
      <w:r w:rsidR="00C047A9" w:rsidRPr="00550CBE">
        <w:rPr>
          <w:rFonts w:ascii="Times New Roman" w:hAnsi="Times New Roman"/>
          <w:sz w:val="22"/>
          <w:szCs w:val="22"/>
        </w:rPr>
        <w:t>r</w:t>
      </w:r>
      <w:r w:rsidR="00C047A9" w:rsidRPr="00550CBE">
        <w:rPr>
          <w:rFonts w:ascii="Times New Roman" w:hAnsi="Times New Roman" w:hint="eastAsia"/>
          <w:sz w:val="22"/>
          <w:szCs w:val="22"/>
        </w:rPr>
        <w:t>á</w:t>
      </w:r>
      <w:r w:rsidR="00C047A9" w:rsidRPr="00550CBE">
        <w:rPr>
          <w:rFonts w:ascii="Times New Roman" w:hAnsi="Times New Roman"/>
          <w:sz w:val="22"/>
          <w:szCs w:val="22"/>
        </w:rPr>
        <w:t>st ind</w:t>
      </w:r>
      <w:r w:rsidR="00C047A9" w:rsidRPr="00550CBE">
        <w:rPr>
          <w:rFonts w:ascii="Times New Roman" w:hAnsi="Times New Roman" w:hint="eastAsia"/>
          <w:sz w:val="22"/>
          <w:szCs w:val="22"/>
        </w:rPr>
        <w:t>í</w:t>
      </w:r>
      <w:r w:rsidR="00C047A9" w:rsidRPr="00550CBE">
        <w:rPr>
          <w:rFonts w:ascii="Times New Roman" w:hAnsi="Times New Roman"/>
          <w:sz w:val="22"/>
          <w:szCs w:val="22"/>
        </w:rPr>
        <w:t>that tekintettel arra, hogy az uni</w:t>
      </w:r>
      <w:r w:rsidR="00C047A9" w:rsidRPr="00550CBE">
        <w:rPr>
          <w:rFonts w:ascii="Times New Roman" w:hAnsi="Times New Roman" w:hint="eastAsia"/>
          <w:sz w:val="22"/>
          <w:szCs w:val="22"/>
        </w:rPr>
        <w:t>ó</w:t>
      </w:r>
      <w:r w:rsidR="00C047A9" w:rsidRPr="00550CBE">
        <w:rPr>
          <w:rFonts w:ascii="Times New Roman" w:hAnsi="Times New Roman"/>
          <w:sz w:val="22"/>
          <w:szCs w:val="22"/>
        </w:rPr>
        <w:t xml:space="preserve">s </w:t>
      </w:r>
      <w:r w:rsidR="00C047A9" w:rsidRPr="00550CBE">
        <w:rPr>
          <w:rFonts w:ascii="Times New Roman" w:hAnsi="Times New Roman" w:hint="eastAsia"/>
          <w:sz w:val="22"/>
          <w:szCs w:val="22"/>
        </w:rPr>
        <w:t>é</w:t>
      </w:r>
      <w:r w:rsidR="00C047A9" w:rsidRPr="00550CBE">
        <w:rPr>
          <w:rFonts w:ascii="Times New Roman" w:hAnsi="Times New Roman"/>
          <w:sz w:val="22"/>
          <w:szCs w:val="22"/>
        </w:rPr>
        <w:t>rt</w:t>
      </w:r>
      <w:r w:rsidR="00C047A9" w:rsidRPr="00550CBE">
        <w:rPr>
          <w:rFonts w:ascii="Times New Roman" w:hAnsi="Times New Roman" w:hint="eastAsia"/>
          <w:sz w:val="22"/>
          <w:szCs w:val="22"/>
        </w:rPr>
        <w:t>é</w:t>
      </w:r>
      <w:r w:rsidR="00C047A9" w:rsidRPr="00550CBE">
        <w:rPr>
          <w:rFonts w:ascii="Times New Roman" w:hAnsi="Times New Roman"/>
          <w:sz w:val="22"/>
          <w:szCs w:val="22"/>
        </w:rPr>
        <w:t>khat</w:t>
      </w:r>
      <w:r w:rsidR="00C047A9" w:rsidRPr="00550CBE">
        <w:rPr>
          <w:rFonts w:ascii="Times New Roman" w:hAnsi="Times New Roman" w:hint="eastAsia"/>
          <w:sz w:val="22"/>
          <w:szCs w:val="22"/>
        </w:rPr>
        <w:t>á</w:t>
      </w:r>
      <w:r w:rsidR="00C047A9" w:rsidRPr="00550CBE">
        <w:rPr>
          <w:rFonts w:ascii="Times New Roman" w:hAnsi="Times New Roman"/>
          <w:sz w:val="22"/>
          <w:szCs w:val="22"/>
        </w:rPr>
        <w:t>rt m</w:t>
      </w:r>
      <w:r w:rsidR="00C047A9" w:rsidRPr="00550CBE">
        <w:rPr>
          <w:rFonts w:ascii="Times New Roman" w:hAnsi="Times New Roman" w:hint="eastAsia"/>
          <w:sz w:val="22"/>
          <w:szCs w:val="22"/>
        </w:rPr>
        <w:t>á</w:t>
      </w:r>
      <w:r w:rsidR="00C047A9" w:rsidRPr="00550CBE">
        <w:rPr>
          <w:rFonts w:ascii="Times New Roman" w:hAnsi="Times New Roman"/>
          <w:sz w:val="22"/>
          <w:szCs w:val="22"/>
        </w:rPr>
        <w:t xml:space="preserve">r jelen projekt </w:t>
      </w:r>
      <w:r w:rsidR="00C047A9" w:rsidRPr="00550CBE">
        <w:rPr>
          <w:rFonts w:ascii="Times New Roman" w:hAnsi="Times New Roman" w:hint="eastAsia"/>
          <w:sz w:val="22"/>
          <w:szCs w:val="22"/>
        </w:rPr>
        <w:t>é</w:t>
      </w:r>
      <w:r w:rsidR="00C047A9" w:rsidRPr="00550CBE">
        <w:rPr>
          <w:rFonts w:ascii="Times New Roman" w:hAnsi="Times New Roman"/>
          <w:sz w:val="22"/>
          <w:szCs w:val="22"/>
        </w:rPr>
        <w:t>rt</w:t>
      </w:r>
      <w:r w:rsidR="00C047A9" w:rsidRPr="00550CBE">
        <w:rPr>
          <w:rFonts w:ascii="Times New Roman" w:hAnsi="Times New Roman" w:hint="eastAsia"/>
          <w:sz w:val="22"/>
          <w:szCs w:val="22"/>
        </w:rPr>
        <w:t>é</w:t>
      </w:r>
      <w:r w:rsidR="00C047A9" w:rsidRPr="00550CBE">
        <w:rPr>
          <w:rFonts w:ascii="Times New Roman" w:hAnsi="Times New Roman"/>
          <w:sz w:val="22"/>
          <w:szCs w:val="22"/>
        </w:rPr>
        <w:t>ke is el</w:t>
      </w:r>
      <w:r w:rsidR="00C047A9" w:rsidRPr="00550CBE">
        <w:rPr>
          <w:rFonts w:ascii="Times New Roman" w:hAnsi="Times New Roman" w:hint="eastAsia"/>
          <w:sz w:val="22"/>
          <w:szCs w:val="22"/>
        </w:rPr>
        <w:t>é</w:t>
      </w:r>
      <w:r w:rsidR="00C047A9" w:rsidRPr="00550CBE">
        <w:rPr>
          <w:rFonts w:ascii="Times New Roman" w:hAnsi="Times New Roman"/>
          <w:sz w:val="22"/>
          <w:szCs w:val="22"/>
        </w:rPr>
        <w:t>ri. A Kbt. 98.</w:t>
      </w:r>
      <w:r w:rsidR="00C047A9" w:rsidRPr="00550CBE">
        <w:rPr>
          <w:rFonts w:ascii="Times New Roman" w:hAnsi="Times New Roman" w:hint="eastAsia"/>
          <w:sz w:val="22"/>
          <w:szCs w:val="22"/>
        </w:rPr>
        <w:t>§</w:t>
      </w:r>
      <w:r w:rsidR="00C047A9" w:rsidRPr="00550CBE">
        <w:rPr>
          <w:rFonts w:ascii="Times New Roman" w:hAnsi="Times New Roman"/>
          <w:sz w:val="22"/>
          <w:szCs w:val="22"/>
        </w:rPr>
        <w:t xml:space="preserve"> (3) bekezd</w:t>
      </w:r>
      <w:r w:rsidR="00C047A9" w:rsidRPr="00550CBE">
        <w:rPr>
          <w:rFonts w:ascii="Times New Roman" w:hAnsi="Times New Roman" w:hint="eastAsia"/>
          <w:sz w:val="22"/>
          <w:szCs w:val="22"/>
        </w:rPr>
        <w:t>é</w:t>
      </w:r>
      <w:r w:rsidR="00C047A9" w:rsidRPr="00550CBE">
        <w:rPr>
          <w:rFonts w:ascii="Times New Roman" w:hAnsi="Times New Roman"/>
          <w:sz w:val="22"/>
          <w:szCs w:val="22"/>
        </w:rPr>
        <w:t>s alapj</w:t>
      </w:r>
      <w:r w:rsidR="00C047A9" w:rsidRPr="00550CBE">
        <w:rPr>
          <w:rFonts w:ascii="Times New Roman" w:hAnsi="Times New Roman" w:hint="eastAsia"/>
          <w:sz w:val="22"/>
          <w:szCs w:val="22"/>
        </w:rPr>
        <w:t>á</w:t>
      </w:r>
      <w:r w:rsidR="00C047A9" w:rsidRPr="00550CBE">
        <w:rPr>
          <w:rFonts w:ascii="Times New Roman" w:hAnsi="Times New Roman"/>
          <w:sz w:val="22"/>
          <w:szCs w:val="22"/>
        </w:rPr>
        <w:t>n ind</w:t>
      </w:r>
      <w:r w:rsidR="00C047A9" w:rsidRPr="00550CBE">
        <w:rPr>
          <w:rFonts w:ascii="Times New Roman" w:hAnsi="Times New Roman" w:hint="eastAsia"/>
          <w:sz w:val="22"/>
          <w:szCs w:val="22"/>
        </w:rPr>
        <w:t>í</w:t>
      </w:r>
      <w:r w:rsidR="00C047A9" w:rsidRPr="00550CBE">
        <w:rPr>
          <w:rFonts w:ascii="Times New Roman" w:hAnsi="Times New Roman"/>
          <w:sz w:val="22"/>
          <w:szCs w:val="22"/>
        </w:rPr>
        <w:t xml:space="preserve">tani tervezett </w:t>
      </w:r>
      <w:bookmarkStart w:id="0" w:name="_GoBack"/>
      <w:ins w:id="1" w:author="Istokovics Nikolett" w:date="2017-04-21T13:58:00Z">
        <w:r w:rsidR="00A34F1E">
          <w:rPr>
            <w:rFonts w:ascii="Times New Roman" w:hAnsi="Times New Roman"/>
            <w:sz w:val="22"/>
            <w:szCs w:val="22"/>
          </w:rPr>
          <w:t>köz</w:t>
        </w:r>
      </w:ins>
      <w:bookmarkEnd w:id="0"/>
      <w:r w:rsidR="00C047A9" w:rsidRPr="00550CBE">
        <w:rPr>
          <w:rFonts w:ascii="Times New Roman" w:hAnsi="Times New Roman"/>
          <w:sz w:val="22"/>
          <w:szCs w:val="22"/>
        </w:rPr>
        <w:t>beszerz</w:t>
      </w:r>
      <w:r w:rsidR="00C047A9" w:rsidRPr="00550CBE">
        <w:rPr>
          <w:rFonts w:ascii="Times New Roman" w:hAnsi="Times New Roman" w:hint="eastAsia"/>
          <w:sz w:val="22"/>
          <w:szCs w:val="22"/>
        </w:rPr>
        <w:t>é</w:t>
      </w:r>
      <w:r w:rsidR="00C047A9" w:rsidRPr="00550CBE">
        <w:rPr>
          <w:rFonts w:ascii="Times New Roman" w:hAnsi="Times New Roman"/>
          <w:sz w:val="22"/>
          <w:szCs w:val="22"/>
        </w:rPr>
        <w:t>s t</w:t>
      </w:r>
      <w:r w:rsidR="00C047A9" w:rsidRPr="00550CBE">
        <w:rPr>
          <w:rFonts w:ascii="Times New Roman" w:hAnsi="Times New Roman" w:hint="eastAsia"/>
          <w:sz w:val="22"/>
          <w:szCs w:val="22"/>
        </w:rPr>
        <w:t>á</w:t>
      </w:r>
      <w:r w:rsidR="00C047A9" w:rsidRPr="00550CBE">
        <w:rPr>
          <w:rFonts w:ascii="Times New Roman" w:hAnsi="Times New Roman"/>
          <w:sz w:val="22"/>
          <w:szCs w:val="22"/>
        </w:rPr>
        <w:t xml:space="preserve">rgya, valamint a </w:t>
      </w:r>
      <w:del w:id="2" w:author="Istokovics Nikolett" w:date="2017-04-21T13:58:00Z">
        <w:r w:rsidR="00C047A9" w:rsidRPr="00550CBE" w:rsidDel="00A34F1E">
          <w:rPr>
            <w:rFonts w:ascii="Times New Roman" w:hAnsi="Times New Roman"/>
            <w:sz w:val="22"/>
            <w:szCs w:val="22"/>
          </w:rPr>
          <w:delText>l</w:delText>
        </w:r>
        <w:r w:rsidR="00C047A9" w:rsidRPr="00550CBE" w:rsidDel="00A34F1E">
          <w:rPr>
            <w:rFonts w:ascii="Times New Roman" w:hAnsi="Times New Roman" w:hint="eastAsia"/>
            <w:sz w:val="22"/>
            <w:szCs w:val="22"/>
          </w:rPr>
          <w:delText>é</w:delText>
        </w:r>
        <w:r w:rsidR="00C047A9" w:rsidRPr="00550CBE" w:rsidDel="00A34F1E">
          <w:rPr>
            <w:rFonts w:ascii="Times New Roman" w:hAnsi="Times New Roman"/>
            <w:sz w:val="22"/>
            <w:szCs w:val="22"/>
          </w:rPr>
          <w:delText xml:space="preserve">nyeges </w:delText>
        </w:r>
      </w:del>
      <w:r w:rsidR="00C047A9" w:rsidRPr="00550CBE">
        <w:rPr>
          <w:rFonts w:ascii="Times New Roman" w:hAnsi="Times New Roman"/>
          <w:sz w:val="22"/>
          <w:szCs w:val="22"/>
        </w:rPr>
        <w:t>szerz</w:t>
      </w:r>
      <w:r w:rsidR="00C047A9" w:rsidRPr="00550CBE">
        <w:rPr>
          <w:rFonts w:ascii="Times New Roman" w:hAnsi="Times New Roman" w:hint="eastAsia"/>
          <w:sz w:val="22"/>
          <w:szCs w:val="22"/>
        </w:rPr>
        <w:t>ő</w:t>
      </w:r>
      <w:r w:rsidR="00C047A9" w:rsidRPr="00550CBE">
        <w:rPr>
          <w:rFonts w:ascii="Times New Roman" w:hAnsi="Times New Roman"/>
          <w:sz w:val="22"/>
          <w:szCs w:val="22"/>
        </w:rPr>
        <w:t>d</w:t>
      </w:r>
      <w:r w:rsidR="00C047A9" w:rsidRPr="00550CBE">
        <w:rPr>
          <w:rFonts w:ascii="Times New Roman" w:hAnsi="Times New Roman" w:hint="eastAsia"/>
          <w:sz w:val="22"/>
          <w:szCs w:val="22"/>
        </w:rPr>
        <w:t>é</w:t>
      </w:r>
      <w:r w:rsidR="00C047A9" w:rsidRPr="00550CBE">
        <w:rPr>
          <w:rFonts w:ascii="Times New Roman" w:hAnsi="Times New Roman"/>
          <w:sz w:val="22"/>
          <w:szCs w:val="22"/>
        </w:rPr>
        <w:t>s</w:t>
      </w:r>
      <w:ins w:id="3" w:author="Istokovics Nikolett" w:date="2017-04-21T13:58:00Z">
        <w:r w:rsidR="00A34F1E">
          <w:rPr>
            <w:rFonts w:ascii="Times New Roman" w:hAnsi="Times New Roman"/>
            <w:sz w:val="22"/>
            <w:szCs w:val="22"/>
          </w:rPr>
          <w:t>ben</w:t>
        </w:r>
      </w:ins>
      <w:r w:rsidR="00C047A9" w:rsidRPr="00550CBE">
        <w:rPr>
          <w:rFonts w:ascii="Times New Roman" w:hAnsi="Times New Roman"/>
          <w:sz w:val="22"/>
          <w:szCs w:val="22"/>
        </w:rPr>
        <w:t xml:space="preserve"> </w:t>
      </w:r>
      <w:ins w:id="4" w:author="Istokovics Nikolett" w:date="2017-04-21T13:58:00Z">
        <w:r w:rsidR="00A34F1E">
          <w:rPr>
            <w:rFonts w:ascii="Times New Roman" w:hAnsi="Times New Roman"/>
            <w:sz w:val="22"/>
            <w:szCs w:val="22"/>
          </w:rPr>
          <w:t xml:space="preserve">meghatározott </w:t>
        </w:r>
      </w:ins>
      <w:del w:id="5" w:author="Istokovics Nikolett" w:date="2017-04-21T13:58:00Z">
        <w:r w:rsidR="00C047A9" w:rsidRPr="00550CBE" w:rsidDel="00A34F1E">
          <w:rPr>
            <w:rFonts w:ascii="Times New Roman" w:hAnsi="Times New Roman"/>
            <w:sz w:val="22"/>
            <w:szCs w:val="22"/>
          </w:rPr>
          <w:delText>teljes</w:delText>
        </w:r>
        <w:r w:rsidR="00C047A9" w:rsidRPr="00550CBE" w:rsidDel="00A34F1E">
          <w:rPr>
            <w:rFonts w:ascii="Times New Roman" w:hAnsi="Times New Roman" w:hint="eastAsia"/>
            <w:sz w:val="22"/>
            <w:szCs w:val="22"/>
          </w:rPr>
          <w:delText>í</w:delText>
        </w:r>
        <w:r w:rsidR="00C047A9" w:rsidRPr="00550CBE" w:rsidDel="00A34F1E">
          <w:rPr>
            <w:rFonts w:ascii="Times New Roman" w:hAnsi="Times New Roman"/>
            <w:sz w:val="22"/>
            <w:szCs w:val="22"/>
          </w:rPr>
          <w:delText>t</w:delText>
        </w:r>
        <w:r w:rsidR="00C047A9" w:rsidRPr="00550CBE" w:rsidDel="00A34F1E">
          <w:rPr>
            <w:rFonts w:ascii="Times New Roman" w:hAnsi="Times New Roman" w:hint="eastAsia"/>
            <w:sz w:val="22"/>
            <w:szCs w:val="22"/>
          </w:rPr>
          <w:delText>é</w:delText>
        </w:r>
        <w:r w:rsidR="00C047A9" w:rsidRPr="00550CBE" w:rsidDel="00A34F1E">
          <w:rPr>
            <w:rFonts w:ascii="Times New Roman" w:hAnsi="Times New Roman"/>
            <w:sz w:val="22"/>
            <w:szCs w:val="22"/>
          </w:rPr>
          <w:delText xml:space="preserve">si </w:delText>
        </w:r>
      </w:del>
      <w:r w:rsidR="00C047A9" w:rsidRPr="00550CBE">
        <w:rPr>
          <w:rFonts w:ascii="Times New Roman" w:hAnsi="Times New Roman"/>
          <w:sz w:val="22"/>
          <w:szCs w:val="22"/>
        </w:rPr>
        <w:t>felt</w:t>
      </w:r>
      <w:r w:rsidR="00C047A9" w:rsidRPr="00550CBE">
        <w:rPr>
          <w:rFonts w:ascii="Times New Roman" w:hAnsi="Times New Roman" w:hint="eastAsia"/>
          <w:sz w:val="22"/>
          <w:szCs w:val="22"/>
        </w:rPr>
        <w:t>é</w:t>
      </w:r>
      <w:r w:rsidR="00C047A9" w:rsidRPr="00550CBE">
        <w:rPr>
          <w:rFonts w:ascii="Times New Roman" w:hAnsi="Times New Roman"/>
          <w:sz w:val="22"/>
          <w:szCs w:val="22"/>
        </w:rPr>
        <w:t>telek jelen beszerz</w:t>
      </w:r>
      <w:r w:rsidR="00C047A9" w:rsidRPr="00550CBE">
        <w:rPr>
          <w:rFonts w:ascii="Times New Roman" w:hAnsi="Times New Roman" w:hint="eastAsia"/>
          <w:sz w:val="22"/>
          <w:szCs w:val="22"/>
        </w:rPr>
        <w:t>é</w:t>
      </w:r>
      <w:r w:rsidR="00C047A9" w:rsidRPr="00550CBE">
        <w:rPr>
          <w:rFonts w:ascii="Times New Roman" w:hAnsi="Times New Roman"/>
          <w:sz w:val="22"/>
          <w:szCs w:val="22"/>
        </w:rPr>
        <w:t>s t</w:t>
      </w:r>
      <w:r w:rsidR="00C047A9" w:rsidRPr="00550CBE">
        <w:rPr>
          <w:rFonts w:ascii="Times New Roman" w:hAnsi="Times New Roman" w:hint="eastAsia"/>
          <w:sz w:val="22"/>
          <w:szCs w:val="22"/>
        </w:rPr>
        <w:t>á</w:t>
      </w:r>
      <w:r w:rsidR="00C047A9" w:rsidRPr="00550CBE">
        <w:rPr>
          <w:rFonts w:ascii="Times New Roman" w:hAnsi="Times New Roman"/>
          <w:sz w:val="22"/>
          <w:szCs w:val="22"/>
        </w:rPr>
        <w:t>rgy</w:t>
      </w:r>
      <w:r w:rsidR="00C047A9" w:rsidRPr="00550CBE">
        <w:rPr>
          <w:rFonts w:ascii="Times New Roman" w:hAnsi="Times New Roman" w:hint="eastAsia"/>
          <w:sz w:val="22"/>
          <w:szCs w:val="22"/>
        </w:rPr>
        <w:t>á</w:t>
      </w:r>
      <w:r w:rsidR="00C047A9" w:rsidRPr="00550CBE">
        <w:rPr>
          <w:rFonts w:ascii="Times New Roman" w:hAnsi="Times New Roman"/>
          <w:sz w:val="22"/>
          <w:szCs w:val="22"/>
        </w:rPr>
        <w:t xml:space="preserve">val </w:t>
      </w:r>
      <w:r w:rsidR="00C047A9" w:rsidRPr="00550CBE">
        <w:rPr>
          <w:rFonts w:ascii="Times New Roman" w:hAnsi="Times New Roman" w:hint="eastAsia"/>
          <w:sz w:val="22"/>
          <w:szCs w:val="22"/>
        </w:rPr>
        <w:t>é</w:t>
      </w:r>
      <w:r w:rsidR="00C047A9" w:rsidRPr="00550CBE">
        <w:rPr>
          <w:rFonts w:ascii="Times New Roman" w:hAnsi="Times New Roman"/>
          <w:sz w:val="22"/>
          <w:szCs w:val="22"/>
        </w:rPr>
        <w:t xml:space="preserve">s </w:t>
      </w:r>
      <w:del w:id="6" w:author="Istokovics Nikolett" w:date="2017-04-21T13:59:00Z">
        <w:r w:rsidR="00C047A9" w:rsidRPr="00550CBE" w:rsidDel="00A34F1E">
          <w:rPr>
            <w:rFonts w:ascii="Times New Roman" w:hAnsi="Times New Roman"/>
            <w:sz w:val="22"/>
            <w:szCs w:val="22"/>
          </w:rPr>
          <w:delText>teljes</w:delText>
        </w:r>
        <w:r w:rsidR="00C047A9" w:rsidRPr="00550CBE" w:rsidDel="00A34F1E">
          <w:rPr>
            <w:rFonts w:ascii="Times New Roman" w:hAnsi="Times New Roman" w:hint="eastAsia"/>
            <w:sz w:val="22"/>
            <w:szCs w:val="22"/>
          </w:rPr>
          <w:delText>í</w:delText>
        </w:r>
        <w:r w:rsidR="00C047A9" w:rsidRPr="00550CBE" w:rsidDel="00A34F1E">
          <w:rPr>
            <w:rFonts w:ascii="Times New Roman" w:hAnsi="Times New Roman"/>
            <w:sz w:val="22"/>
            <w:szCs w:val="22"/>
          </w:rPr>
          <w:delText>t</w:delText>
        </w:r>
        <w:r w:rsidR="00C047A9" w:rsidRPr="00550CBE" w:rsidDel="00A34F1E">
          <w:rPr>
            <w:rFonts w:ascii="Times New Roman" w:hAnsi="Times New Roman" w:hint="eastAsia"/>
            <w:sz w:val="22"/>
            <w:szCs w:val="22"/>
          </w:rPr>
          <w:delText>é</w:delText>
        </w:r>
        <w:r w:rsidR="00C047A9" w:rsidRPr="00550CBE" w:rsidDel="00A34F1E">
          <w:rPr>
            <w:rFonts w:ascii="Times New Roman" w:hAnsi="Times New Roman"/>
            <w:sz w:val="22"/>
            <w:szCs w:val="22"/>
          </w:rPr>
          <w:delText xml:space="preserve">s </w:delText>
        </w:r>
      </w:del>
      <w:ins w:id="7" w:author="Istokovics Nikolett" w:date="2017-04-21T13:59:00Z">
        <w:r w:rsidR="00A34F1E">
          <w:rPr>
            <w:rFonts w:ascii="Times New Roman" w:hAnsi="Times New Roman"/>
            <w:sz w:val="22"/>
            <w:szCs w:val="22"/>
          </w:rPr>
          <w:t xml:space="preserve"> </w:t>
        </w:r>
        <w:proofErr w:type="spellStart"/>
        <w:r w:rsidR="00A34F1E">
          <w:rPr>
            <w:rFonts w:ascii="Times New Roman" w:hAnsi="Times New Roman"/>
            <w:sz w:val="22"/>
            <w:szCs w:val="22"/>
          </w:rPr>
          <w:t>és</w:t>
        </w:r>
        <w:proofErr w:type="spellEnd"/>
        <w:r w:rsidR="00A34F1E">
          <w:rPr>
            <w:rFonts w:ascii="Times New Roman" w:hAnsi="Times New Roman"/>
            <w:sz w:val="22"/>
            <w:szCs w:val="22"/>
          </w:rPr>
          <w:t xml:space="preserve"> szerződéses </w:t>
        </w:r>
      </w:ins>
      <w:r w:rsidR="00C047A9" w:rsidRPr="00550CBE">
        <w:rPr>
          <w:rFonts w:ascii="Times New Roman" w:hAnsi="Times New Roman"/>
          <w:sz w:val="22"/>
          <w:szCs w:val="22"/>
        </w:rPr>
        <w:t>felt</w:t>
      </w:r>
      <w:r w:rsidR="00C047A9" w:rsidRPr="00550CBE">
        <w:rPr>
          <w:rFonts w:ascii="Times New Roman" w:hAnsi="Times New Roman" w:hint="eastAsia"/>
          <w:sz w:val="22"/>
          <w:szCs w:val="22"/>
        </w:rPr>
        <w:t>é</w:t>
      </w:r>
      <w:r w:rsidR="00C047A9" w:rsidRPr="00550CBE">
        <w:rPr>
          <w:rFonts w:ascii="Times New Roman" w:hAnsi="Times New Roman"/>
          <w:sz w:val="22"/>
          <w:szCs w:val="22"/>
        </w:rPr>
        <w:t>teleivel</w:t>
      </w:r>
      <w:ins w:id="8" w:author="Istokovics Nikolett" w:date="2017-04-21T13:59:00Z">
        <w:r w:rsidR="00A34F1E">
          <w:rPr>
            <w:rFonts w:ascii="Times New Roman" w:hAnsi="Times New Roman"/>
            <w:sz w:val="22"/>
            <w:szCs w:val="22"/>
          </w:rPr>
          <w:t>, valamint a felhívás részét képező műszaki leírásban szereplő feladatokkal</w:t>
        </w:r>
      </w:ins>
      <w:r w:rsidR="00C047A9" w:rsidRPr="00550CBE">
        <w:rPr>
          <w:rFonts w:ascii="Times New Roman" w:hAnsi="Times New Roman"/>
          <w:sz w:val="22"/>
          <w:szCs w:val="22"/>
        </w:rPr>
        <w:t xml:space="preserve"> megegyez</w:t>
      </w:r>
      <w:del w:id="9" w:author="Istokovics Nikolett" w:date="2017-04-21T13:59:00Z">
        <w:r w:rsidR="00C047A9" w:rsidRPr="00550CBE" w:rsidDel="00A34F1E">
          <w:rPr>
            <w:rFonts w:ascii="Times New Roman" w:hAnsi="Times New Roman"/>
            <w:sz w:val="22"/>
            <w:szCs w:val="22"/>
          </w:rPr>
          <w:delText>i</w:delText>
        </w:r>
      </w:del>
      <w:ins w:id="10" w:author="Istokovics Nikolett" w:date="2017-04-21T13:59:00Z">
        <w:r w:rsidR="00A34F1E">
          <w:rPr>
            <w:rFonts w:ascii="Times New Roman" w:hAnsi="Times New Roman"/>
            <w:sz w:val="22"/>
            <w:szCs w:val="22"/>
          </w:rPr>
          <w:t>ne</w:t>
        </w:r>
      </w:ins>
      <w:r w:rsidR="00C047A9" w:rsidRPr="00550CBE">
        <w:rPr>
          <w:rFonts w:ascii="Times New Roman" w:hAnsi="Times New Roman"/>
          <w:sz w:val="22"/>
          <w:szCs w:val="22"/>
        </w:rPr>
        <w:t>k</w:t>
      </w:r>
      <w:ins w:id="11" w:author="Istokovics Nikolett" w:date="2017-04-21T14:00:00Z">
        <w:r w:rsidR="00A34F1E">
          <w:rPr>
            <w:rFonts w:ascii="Times New Roman" w:hAnsi="Times New Roman"/>
            <w:sz w:val="22"/>
            <w:szCs w:val="22"/>
          </w:rPr>
          <w:t>.</w:t>
        </w:r>
      </w:ins>
      <w:del w:id="12" w:author="Istokovics Nikolett" w:date="2017-04-21T14:00:00Z">
        <w:r w:rsidR="00C047A9" w:rsidRPr="00550CBE" w:rsidDel="00A34F1E">
          <w:rPr>
            <w:rFonts w:ascii="Times New Roman" w:hAnsi="Times New Roman"/>
            <w:sz w:val="22"/>
            <w:szCs w:val="22"/>
          </w:rPr>
          <w:delText>,</w:delText>
        </w:r>
      </w:del>
      <w:r w:rsidR="00C047A9" w:rsidRPr="00550CBE">
        <w:rPr>
          <w:rFonts w:ascii="Times New Roman" w:hAnsi="Times New Roman"/>
          <w:sz w:val="22"/>
          <w:szCs w:val="22"/>
        </w:rPr>
        <w:t xml:space="preserve"> </w:t>
      </w:r>
      <w:del w:id="13" w:author="Istokovics Nikolett" w:date="2017-04-21T14:00:00Z">
        <w:r w:rsidR="00C047A9" w:rsidRPr="00550CBE" w:rsidDel="00A34F1E">
          <w:rPr>
            <w:rFonts w:ascii="Times New Roman" w:hAnsi="Times New Roman"/>
            <w:sz w:val="22"/>
            <w:szCs w:val="22"/>
          </w:rPr>
          <w:delText>a</w:delText>
        </w:r>
      </w:del>
      <w:ins w:id="14" w:author="Istokovics Nikolett" w:date="2017-04-21T14:00:00Z">
        <w:r w:rsidR="00A34F1E">
          <w:rPr>
            <w:rFonts w:ascii="Times New Roman" w:hAnsi="Times New Roman"/>
            <w:sz w:val="22"/>
            <w:szCs w:val="22"/>
          </w:rPr>
          <w:t>A</w:t>
        </w:r>
      </w:ins>
      <w:r w:rsidR="00C047A9" w:rsidRPr="00550CBE">
        <w:rPr>
          <w:rFonts w:ascii="Times New Roman" w:hAnsi="Times New Roman"/>
          <w:sz w:val="22"/>
          <w:szCs w:val="22"/>
        </w:rPr>
        <w:t>zaz amennyiben tov</w:t>
      </w:r>
      <w:r w:rsidR="00C047A9" w:rsidRPr="00550CBE">
        <w:rPr>
          <w:rFonts w:ascii="Times New Roman" w:hAnsi="Times New Roman" w:hint="eastAsia"/>
          <w:sz w:val="22"/>
          <w:szCs w:val="22"/>
        </w:rPr>
        <w:t>á</w:t>
      </w:r>
      <w:r w:rsidR="00C047A9" w:rsidRPr="00550CBE">
        <w:rPr>
          <w:rFonts w:ascii="Times New Roman" w:hAnsi="Times New Roman"/>
          <w:sz w:val="22"/>
          <w:szCs w:val="22"/>
        </w:rPr>
        <w:t>bbi beszerz</w:t>
      </w:r>
      <w:r w:rsidR="00C047A9" w:rsidRPr="00550CBE">
        <w:rPr>
          <w:rFonts w:ascii="Times New Roman" w:hAnsi="Times New Roman" w:hint="eastAsia"/>
          <w:sz w:val="22"/>
          <w:szCs w:val="22"/>
        </w:rPr>
        <w:t>é</w:t>
      </w:r>
      <w:r w:rsidR="00C047A9" w:rsidRPr="00550CBE">
        <w:rPr>
          <w:rFonts w:ascii="Times New Roman" w:hAnsi="Times New Roman"/>
          <w:sz w:val="22"/>
          <w:szCs w:val="22"/>
        </w:rPr>
        <w:t>sre</w:t>
      </w:r>
      <w:r w:rsidRPr="001778D1">
        <w:rPr>
          <w:rFonts w:ascii="Times New Roman" w:hAnsi="Times New Roman"/>
          <w:sz w:val="22"/>
          <w:szCs w:val="22"/>
        </w:rPr>
        <w:t xml:space="preserve"> is sor ker</w:t>
      </w:r>
      <w:r w:rsidRPr="001778D1">
        <w:rPr>
          <w:rFonts w:ascii="Times New Roman" w:hAnsi="Times New Roman" w:hint="eastAsia"/>
          <w:sz w:val="22"/>
          <w:szCs w:val="22"/>
        </w:rPr>
        <w:t>ü</w:t>
      </w:r>
      <w:r w:rsidRPr="001778D1">
        <w:rPr>
          <w:rFonts w:ascii="Times New Roman" w:hAnsi="Times New Roman"/>
          <w:sz w:val="22"/>
          <w:szCs w:val="22"/>
        </w:rPr>
        <w:t xml:space="preserve">l, az </w:t>
      </w:r>
      <w:r w:rsidRPr="001778D1">
        <w:rPr>
          <w:rFonts w:ascii="Times New Roman" w:hAnsi="Times New Roman" w:hint="eastAsia"/>
          <w:sz w:val="22"/>
          <w:szCs w:val="22"/>
        </w:rPr>
        <w:t>ú</w:t>
      </w:r>
      <w:r w:rsidRPr="001778D1">
        <w:rPr>
          <w:rFonts w:ascii="Times New Roman" w:hAnsi="Times New Roman"/>
          <w:sz w:val="22"/>
          <w:szCs w:val="22"/>
        </w:rPr>
        <w:t>j keretszerz</w:t>
      </w:r>
      <w:r w:rsidRPr="001778D1">
        <w:rPr>
          <w:rFonts w:ascii="Times New Roman" w:hAnsi="Times New Roman" w:hint="eastAsia"/>
          <w:sz w:val="22"/>
          <w:szCs w:val="22"/>
        </w:rPr>
        <w:t>ő</w:t>
      </w:r>
      <w:r w:rsidRPr="001778D1">
        <w:rPr>
          <w:rFonts w:ascii="Times New Roman" w:hAnsi="Times New Roman"/>
          <w:sz w:val="22"/>
          <w:szCs w:val="22"/>
        </w:rPr>
        <w:t>d</w:t>
      </w:r>
      <w:r w:rsidRPr="001778D1">
        <w:rPr>
          <w:rFonts w:ascii="Times New Roman" w:hAnsi="Times New Roman" w:hint="eastAsia"/>
          <w:sz w:val="22"/>
          <w:szCs w:val="22"/>
        </w:rPr>
        <w:t>é</w:t>
      </w:r>
      <w:r w:rsidRPr="001778D1">
        <w:rPr>
          <w:rFonts w:ascii="Times New Roman" w:hAnsi="Times New Roman"/>
          <w:sz w:val="22"/>
          <w:szCs w:val="22"/>
        </w:rPr>
        <w:t>s keret</w:t>
      </w:r>
      <w:r w:rsidRPr="001778D1">
        <w:rPr>
          <w:rFonts w:ascii="Times New Roman" w:hAnsi="Times New Roman" w:hint="eastAsia"/>
          <w:sz w:val="22"/>
          <w:szCs w:val="22"/>
        </w:rPr>
        <w:t>é</w:t>
      </w:r>
      <w:r w:rsidRPr="001778D1">
        <w:rPr>
          <w:rFonts w:ascii="Times New Roman" w:hAnsi="Times New Roman"/>
          <w:sz w:val="22"/>
          <w:szCs w:val="22"/>
        </w:rPr>
        <w:t>ben is a jelen k</w:t>
      </w:r>
      <w:r w:rsidRPr="001778D1">
        <w:rPr>
          <w:rFonts w:ascii="Times New Roman" w:hAnsi="Times New Roman" w:hint="eastAsia"/>
          <w:sz w:val="22"/>
          <w:szCs w:val="22"/>
        </w:rPr>
        <w:t>ö</w:t>
      </w:r>
      <w:r w:rsidRPr="001778D1">
        <w:rPr>
          <w:rFonts w:ascii="Times New Roman" w:hAnsi="Times New Roman"/>
          <w:sz w:val="22"/>
          <w:szCs w:val="22"/>
        </w:rPr>
        <w:t>zbeszerz</w:t>
      </w:r>
      <w:r w:rsidRPr="001778D1">
        <w:rPr>
          <w:rFonts w:ascii="Times New Roman" w:hAnsi="Times New Roman" w:hint="eastAsia"/>
          <w:sz w:val="22"/>
          <w:szCs w:val="22"/>
        </w:rPr>
        <w:t>é</w:t>
      </w:r>
      <w:r w:rsidRPr="001778D1">
        <w:rPr>
          <w:rFonts w:ascii="Times New Roman" w:hAnsi="Times New Roman"/>
          <w:sz w:val="22"/>
          <w:szCs w:val="22"/>
        </w:rPr>
        <w:t>si elj</w:t>
      </w:r>
      <w:r w:rsidRPr="001778D1">
        <w:rPr>
          <w:rFonts w:ascii="Times New Roman" w:hAnsi="Times New Roman" w:hint="eastAsia"/>
          <w:sz w:val="22"/>
          <w:szCs w:val="22"/>
        </w:rPr>
        <w:t>á</w:t>
      </w:r>
      <w:r w:rsidRPr="001778D1">
        <w:rPr>
          <w:rFonts w:ascii="Times New Roman" w:hAnsi="Times New Roman"/>
          <w:sz w:val="22"/>
          <w:szCs w:val="22"/>
        </w:rPr>
        <w:t>r</w:t>
      </w:r>
      <w:r w:rsidRPr="001778D1">
        <w:rPr>
          <w:rFonts w:ascii="Times New Roman" w:hAnsi="Times New Roman" w:hint="eastAsia"/>
          <w:sz w:val="22"/>
          <w:szCs w:val="22"/>
        </w:rPr>
        <w:t>á</w:t>
      </w:r>
      <w:r w:rsidRPr="001778D1">
        <w:rPr>
          <w:rFonts w:ascii="Times New Roman" w:hAnsi="Times New Roman"/>
          <w:sz w:val="22"/>
          <w:szCs w:val="22"/>
        </w:rPr>
        <w:t>s eredm</w:t>
      </w:r>
      <w:r w:rsidRPr="001778D1">
        <w:rPr>
          <w:rFonts w:ascii="Times New Roman" w:hAnsi="Times New Roman" w:hint="eastAsia"/>
          <w:sz w:val="22"/>
          <w:szCs w:val="22"/>
        </w:rPr>
        <w:t>é</w:t>
      </w:r>
      <w:r w:rsidRPr="001778D1">
        <w:rPr>
          <w:rFonts w:ascii="Times New Roman" w:hAnsi="Times New Roman"/>
          <w:sz w:val="22"/>
          <w:szCs w:val="22"/>
        </w:rPr>
        <w:t>nyek</w:t>
      </w:r>
      <w:r w:rsidRPr="001778D1">
        <w:rPr>
          <w:rFonts w:ascii="Times New Roman" w:hAnsi="Times New Roman" w:hint="eastAsia"/>
          <w:sz w:val="22"/>
          <w:szCs w:val="22"/>
        </w:rPr>
        <w:t>é</w:t>
      </w:r>
      <w:r w:rsidRPr="001778D1">
        <w:rPr>
          <w:rFonts w:ascii="Times New Roman" w:hAnsi="Times New Roman"/>
          <w:sz w:val="22"/>
          <w:szCs w:val="22"/>
        </w:rPr>
        <w:t>nt megk</w:t>
      </w:r>
      <w:r w:rsidRPr="001778D1">
        <w:rPr>
          <w:rFonts w:ascii="Times New Roman" w:hAnsi="Times New Roman" w:hint="eastAsia"/>
          <w:sz w:val="22"/>
          <w:szCs w:val="22"/>
        </w:rPr>
        <w:t>ö</w:t>
      </w:r>
      <w:r w:rsidRPr="001778D1">
        <w:rPr>
          <w:rFonts w:ascii="Times New Roman" w:hAnsi="Times New Roman"/>
          <w:sz w:val="22"/>
          <w:szCs w:val="22"/>
        </w:rPr>
        <w:t>t</w:t>
      </w:r>
      <w:r w:rsidRPr="001778D1">
        <w:rPr>
          <w:rFonts w:ascii="Times New Roman" w:hAnsi="Times New Roman" w:hint="eastAsia"/>
          <w:sz w:val="22"/>
          <w:szCs w:val="22"/>
        </w:rPr>
        <w:t>ö</w:t>
      </w:r>
      <w:r w:rsidRPr="001778D1">
        <w:rPr>
          <w:rFonts w:ascii="Times New Roman" w:hAnsi="Times New Roman"/>
          <w:sz w:val="22"/>
          <w:szCs w:val="22"/>
        </w:rPr>
        <w:t>tt szerz</w:t>
      </w:r>
      <w:r w:rsidRPr="001778D1">
        <w:rPr>
          <w:rFonts w:ascii="Times New Roman" w:hAnsi="Times New Roman" w:hint="eastAsia"/>
          <w:sz w:val="22"/>
          <w:szCs w:val="22"/>
        </w:rPr>
        <w:t>ő</w:t>
      </w:r>
      <w:r w:rsidRPr="001778D1">
        <w:rPr>
          <w:rFonts w:ascii="Times New Roman" w:hAnsi="Times New Roman"/>
          <w:sz w:val="22"/>
          <w:szCs w:val="22"/>
        </w:rPr>
        <w:t>d</w:t>
      </w:r>
      <w:r w:rsidRPr="001778D1">
        <w:rPr>
          <w:rFonts w:ascii="Times New Roman" w:hAnsi="Times New Roman" w:hint="eastAsia"/>
          <w:sz w:val="22"/>
          <w:szCs w:val="22"/>
        </w:rPr>
        <w:t>é</w:t>
      </w:r>
      <w:r w:rsidRPr="001778D1">
        <w:rPr>
          <w:rFonts w:ascii="Times New Roman" w:hAnsi="Times New Roman"/>
          <w:sz w:val="22"/>
          <w:szCs w:val="22"/>
        </w:rPr>
        <w:t>sben foglal l</w:t>
      </w:r>
      <w:r w:rsidRPr="001778D1">
        <w:rPr>
          <w:rFonts w:ascii="Times New Roman" w:hAnsi="Times New Roman" w:hint="eastAsia"/>
          <w:sz w:val="22"/>
          <w:szCs w:val="22"/>
        </w:rPr>
        <w:t>é</w:t>
      </w:r>
      <w:r w:rsidRPr="001778D1">
        <w:rPr>
          <w:rFonts w:ascii="Times New Roman" w:hAnsi="Times New Roman"/>
          <w:sz w:val="22"/>
          <w:szCs w:val="22"/>
        </w:rPr>
        <w:t>nyeges szerz</w:t>
      </w:r>
      <w:r w:rsidRPr="001778D1">
        <w:rPr>
          <w:rFonts w:ascii="Times New Roman" w:hAnsi="Times New Roman" w:hint="eastAsia"/>
          <w:sz w:val="22"/>
          <w:szCs w:val="22"/>
        </w:rPr>
        <w:t>ő</w:t>
      </w:r>
      <w:r w:rsidRPr="001778D1">
        <w:rPr>
          <w:rFonts w:ascii="Times New Roman" w:hAnsi="Times New Roman"/>
          <w:sz w:val="22"/>
          <w:szCs w:val="22"/>
        </w:rPr>
        <w:t>d</w:t>
      </w:r>
      <w:r w:rsidRPr="001778D1">
        <w:rPr>
          <w:rFonts w:ascii="Times New Roman" w:hAnsi="Times New Roman" w:hint="eastAsia"/>
          <w:sz w:val="22"/>
          <w:szCs w:val="22"/>
        </w:rPr>
        <w:t>é</w:t>
      </w:r>
      <w:r w:rsidRPr="001778D1">
        <w:rPr>
          <w:rFonts w:ascii="Times New Roman" w:hAnsi="Times New Roman"/>
          <w:sz w:val="22"/>
          <w:szCs w:val="22"/>
        </w:rPr>
        <w:t>ses felt</w:t>
      </w:r>
      <w:r w:rsidRPr="001778D1">
        <w:rPr>
          <w:rFonts w:ascii="Times New Roman" w:hAnsi="Times New Roman" w:hint="eastAsia"/>
          <w:sz w:val="22"/>
          <w:szCs w:val="22"/>
        </w:rPr>
        <w:t>é</w:t>
      </w:r>
      <w:r w:rsidRPr="001778D1">
        <w:rPr>
          <w:rFonts w:ascii="Times New Roman" w:hAnsi="Times New Roman"/>
          <w:sz w:val="22"/>
          <w:szCs w:val="22"/>
        </w:rPr>
        <w:t>telek lesznek ir</w:t>
      </w:r>
      <w:r w:rsidRPr="001778D1">
        <w:rPr>
          <w:rFonts w:ascii="Times New Roman" w:hAnsi="Times New Roman" w:hint="eastAsia"/>
          <w:sz w:val="22"/>
          <w:szCs w:val="22"/>
        </w:rPr>
        <w:t>á</w:t>
      </w:r>
      <w:r w:rsidRPr="001778D1">
        <w:rPr>
          <w:rFonts w:ascii="Times New Roman" w:hAnsi="Times New Roman"/>
          <w:sz w:val="22"/>
          <w:szCs w:val="22"/>
        </w:rPr>
        <w:t>nyad</w:t>
      </w:r>
      <w:r w:rsidRPr="001778D1">
        <w:rPr>
          <w:rFonts w:ascii="Times New Roman" w:hAnsi="Times New Roman" w:hint="eastAsia"/>
          <w:sz w:val="22"/>
          <w:szCs w:val="22"/>
        </w:rPr>
        <w:t>ó</w:t>
      </w:r>
      <w:r w:rsidRPr="001778D1">
        <w:rPr>
          <w:rFonts w:ascii="Times New Roman" w:hAnsi="Times New Roman"/>
          <w:sz w:val="22"/>
          <w:szCs w:val="22"/>
        </w:rPr>
        <w:t>k, az elv</w:t>
      </w:r>
      <w:r w:rsidRPr="001778D1">
        <w:rPr>
          <w:rFonts w:ascii="Times New Roman" w:hAnsi="Times New Roman" w:hint="eastAsia"/>
          <w:sz w:val="22"/>
          <w:szCs w:val="22"/>
        </w:rPr>
        <w:t>é</w:t>
      </w:r>
      <w:r w:rsidRPr="001778D1">
        <w:rPr>
          <w:rFonts w:ascii="Times New Roman" w:hAnsi="Times New Roman"/>
          <w:sz w:val="22"/>
          <w:szCs w:val="22"/>
        </w:rPr>
        <w:t>gzend</w:t>
      </w:r>
      <w:r w:rsidRPr="001778D1">
        <w:rPr>
          <w:rFonts w:ascii="Times New Roman" w:hAnsi="Times New Roman" w:hint="eastAsia"/>
          <w:sz w:val="22"/>
          <w:szCs w:val="22"/>
        </w:rPr>
        <w:t>ő</w:t>
      </w:r>
      <w:r w:rsidRPr="001778D1">
        <w:rPr>
          <w:rFonts w:ascii="Times New Roman" w:hAnsi="Times New Roman"/>
          <w:sz w:val="22"/>
          <w:szCs w:val="22"/>
        </w:rPr>
        <w:t xml:space="preserve"> feladatok a tov</w:t>
      </w:r>
      <w:r w:rsidRPr="001778D1">
        <w:rPr>
          <w:rFonts w:ascii="Times New Roman" w:hAnsi="Times New Roman" w:hint="eastAsia"/>
          <w:sz w:val="22"/>
          <w:szCs w:val="22"/>
        </w:rPr>
        <w:t>á</w:t>
      </w:r>
      <w:r w:rsidRPr="001778D1">
        <w:rPr>
          <w:rFonts w:ascii="Times New Roman" w:hAnsi="Times New Roman"/>
          <w:sz w:val="22"/>
          <w:szCs w:val="22"/>
        </w:rPr>
        <w:t>bbi beszerz</w:t>
      </w:r>
      <w:r w:rsidRPr="001778D1">
        <w:rPr>
          <w:rFonts w:ascii="Times New Roman" w:hAnsi="Times New Roman" w:hint="eastAsia"/>
          <w:sz w:val="22"/>
          <w:szCs w:val="22"/>
        </w:rPr>
        <w:t>é</w:t>
      </w:r>
      <w:r w:rsidRPr="001778D1">
        <w:rPr>
          <w:rFonts w:ascii="Times New Roman" w:hAnsi="Times New Roman"/>
          <w:sz w:val="22"/>
          <w:szCs w:val="22"/>
        </w:rPr>
        <w:t>s keret</w:t>
      </w:r>
      <w:r w:rsidRPr="001778D1">
        <w:rPr>
          <w:rFonts w:ascii="Times New Roman" w:hAnsi="Times New Roman" w:hint="eastAsia"/>
          <w:sz w:val="22"/>
          <w:szCs w:val="22"/>
        </w:rPr>
        <w:t>é</w:t>
      </w:r>
      <w:r w:rsidRPr="001778D1">
        <w:rPr>
          <w:rFonts w:ascii="Times New Roman" w:hAnsi="Times New Roman"/>
          <w:sz w:val="22"/>
          <w:szCs w:val="22"/>
        </w:rPr>
        <w:t>ben is jelen k</w:t>
      </w:r>
      <w:r w:rsidRPr="001778D1">
        <w:rPr>
          <w:rFonts w:ascii="Times New Roman" w:hAnsi="Times New Roman" w:hint="eastAsia"/>
          <w:sz w:val="22"/>
          <w:szCs w:val="22"/>
        </w:rPr>
        <w:t>ö</w:t>
      </w:r>
      <w:r w:rsidRPr="001778D1">
        <w:rPr>
          <w:rFonts w:ascii="Times New Roman" w:hAnsi="Times New Roman"/>
          <w:sz w:val="22"/>
          <w:szCs w:val="22"/>
        </w:rPr>
        <w:t>zbeszerz</w:t>
      </w:r>
      <w:r w:rsidRPr="001778D1">
        <w:rPr>
          <w:rFonts w:ascii="Times New Roman" w:hAnsi="Times New Roman" w:hint="eastAsia"/>
          <w:sz w:val="22"/>
          <w:szCs w:val="22"/>
        </w:rPr>
        <w:t>é</w:t>
      </w:r>
      <w:r w:rsidRPr="001778D1">
        <w:rPr>
          <w:rFonts w:ascii="Times New Roman" w:hAnsi="Times New Roman"/>
          <w:sz w:val="22"/>
          <w:szCs w:val="22"/>
        </w:rPr>
        <w:t>s t</w:t>
      </w:r>
      <w:r w:rsidRPr="001778D1">
        <w:rPr>
          <w:rFonts w:ascii="Times New Roman" w:hAnsi="Times New Roman" w:hint="eastAsia"/>
          <w:sz w:val="22"/>
          <w:szCs w:val="22"/>
        </w:rPr>
        <w:t>á</w:t>
      </w:r>
      <w:r w:rsidRPr="001778D1">
        <w:rPr>
          <w:rFonts w:ascii="Times New Roman" w:hAnsi="Times New Roman"/>
          <w:sz w:val="22"/>
          <w:szCs w:val="22"/>
        </w:rPr>
        <w:t>rgy</w:t>
      </w:r>
      <w:r w:rsidRPr="001778D1">
        <w:rPr>
          <w:rFonts w:ascii="Times New Roman" w:hAnsi="Times New Roman" w:hint="eastAsia"/>
          <w:sz w:val="22"/>
          <w:szCs w:val="22"/>
        </w:rPr>
        <w:t>á</w:t>
      </w:r>
      <w:r w:rsidRPr="001778D1">
        <w:rPr>
          <w:rFonts w:ascii="Times New Roman" w:hAnsi="Times New Roman"/>
          <w:sz w:val="22"/>
          <w:szCs w:val="22"/>
        </w:rPr>
        <w:t>val azonosak lesznek.</w:t>
      </w:r>
    </w:p>
    <w:p w:rsidR="00550CBE" w:rsidRDefault="00550CBE">
      <w:pPr>
        <w:suppressAutoHyphens w:val="0"/>
        <w:spacing w:after="200" w:line="276" w:lineRule="auto"/>
        <w:rPr>
          <w:rFonts w:ascii="Times New Roman" w:eastAsia="MyriadPro-Semibold" w:hAnsi="Times New Roman"/>
          <w:sz w:val="22"/>
          <w:lang w:eastAsia="hu-HU"/>
        </w:rPr>
      </w:pPr>
      <w:r>
        <w:rPr>
          <w:rFonts w:ascii="Times New Roman" w:eastAsia="MyriadPro-Semibold" w:hAnsi="Times New Roman"/>
          <w:sz w:val="22"/>
          <w:lang w:eastAsia="hu-HU"/>
        </w:rPr>
        <w:br w:type="page"/>
      </w:r>
    </w:p>
    <w:p w:rsidR="00674283" w:rsidRDefault="002F3A02" w:rsidP="0025034F">
      <w:pPr>
        <w:spacing w:after="120"/>
        <w:jc w:val="both"/>
        <w:rPr>
          <w:rFonts w:ascii="Times New Roman" w:eastAsia="MyriadPro-Semibold" w:hAnsi="Times New Roman"/>
          <w:sz w:val="22"/>
          <w:lang w:eastAsia="hu-HU"/>
        </w:rPr>
      </w:pPr>
      <w:r w:rsidRPr="00497293">
        <w:rPr>
          <w:rFonts w:ascii="Times New Roman" w:eastAsia="MyriadPro-Semibold" w:hAnsi="Times New Roman"/>
          <w:sz w:val="22"/>
          <w:lang w:eastAsia="hu-HU"/>
        </w:rPr>
        <w:lastRenderedPageBreak/>
        <w:t xml:space="preserve">Az eljárásban közreműködő felelős akkreditált közbeszerzési szaktanácsadók </w:t>
      </w:r>
    </w:p>
    <w:p w:rsidR="00674283" w:rsidRDefault="00674283" w:rsidP="0025034F">
      <w:pPr>
        <w:spacing w:after="120"/>
        <w:jc w:val="both"/>
        <w:rPr>
          <w:rFonts w:ascii="Times New Roman" w:eastAsia="MyriadPro-Semibold" w:hAnsi="Times New Roman"/>
          <w:sz w:val="22"/>
          <w:lang w:eastAsia="hu-HU"/>
        </w:rPr>
      </w:pPr>
      <w:r>
        <w:rPr>
          <w:rFonts w:ascii="Times New Roman" w:eastAsia="MyriadPro-Semibold" w:hAnsi="Times New Roman"/>
          <w:sz w:val="22"/>
          <w:lang w:eastAsia="hu-HU"/>
        </w:rPr>
        <w:t>1.</w:t>
      </w:r>
    </w:p>
    <w:p w:rsidR="00674283" w:rsidRDefault="002F3A02" w:rsidP="0025034F">
      <w:pPr>
        <w:spacing w:after="120"/>
        <w:jc w:val="both"/>
        <w:rPr>
          <w:rFonts w:ascii="Times New Roman" w:eastAsia="MyriadPro-Semibold" w:hAnsi="Times New Roman"/>
          <w:sz w:val="22"/>
          <w:lang w:eastAsia="hu-HU"/>
        </w:rPr>
      </w:pPr>
      <w:r w:rsidRPr="00497293">
        <w:rPr>
          <w:rFonts w:ascii="Times New Roman" w:eastAsia="MyriadPro-Semibold" w:hAnsi="Times New Roman"/>
          <w:sz w:val="22"/>
          <w:lang w:eastAsia="hu-HU"/>
        </w:rPr>
        <w:t xml:space="preserve">neve: Dr. Teket Mária </w:t>
      </w:r>
    </w:p>
    <w:p w:rsidR="00674283" w:rsidRDefault="00674283" w:rsidP="0025034F">
      <w:pPr>
        <w:spacing w:after="120"/>
        <w:jc w:val="both"/>
        <w:rPr>
          <w:rFonts w:ascii="Times New Roman" w:eastAsia="MyriadPro-Semibold" w:hAnsi="Times New Roman"/>
          <w:sz w:val="22"/>
          <w:lang w:eastAsia="hu-HU"/>
        </w:rPr>
      </w:pPr>
      <w:r>
        <w:rPr>
          <w:rFonts w:ascii="Times New Roman" w:eastAsia="MyriadPro-Semibold" w:hAnsi="Times New Roman"/>
          <w:sz w:val="22"/>
          <w:lang w:eastAsia="hu-HU"/>
        </w:rPr>
        <w:t>levelezési címe:1051 Budapest, Arany János u. 6-8.</w:t>
      </w:r>
    </w:p>
    <w:p w:rsidR="00674283" w:rsidRDefault="00674283" w:rsidP="0025034F">
      <w:pPr>
        <w:spacing w:after="120"/>
        <w:jc w:val="both"/>
        <w:rPr>
          <w:rFonts w:ascii="Times New Roman" w:eastAsia="MyriadPro-Semibold" w:hAnsi="Times New Roman"/>
          <w:sz w:val="22"/>
          <w:lang w:eastAsia="hu-HU"/>
        </w:rPr>
      </w:pPr>
      <w:r>
        <w:rPr>
          <w:rFonts w:ascii="Times New Roman" w:eastAsia="MyriadPro-Semibold" w:hAnsi="Times New Roman"/>
          <w:sz w:val="22"/>
          <w:lang w:eastAsia="hu-HU"/>
        </w:rPr>
        <w:t>email címe: maria.teket@emmi.gov.hu</w:t>
      </w:r>
    </w:p>
    <w:p w:rsidR="00674283" w:rsidRDefault="00674283" w:rsidP="0025034F">
      <w:pPr>
        <w:spacing w:after="120"/>
        <w:jc w:val="both"/>
        <w:rPr>
          <w:rFonts w:ascii="Times New Roman" w:eastAsia="MyriadPro-Semibold" w:hAnsi="Times New Roman"/>
          <w:sz w:val="22"/>
          <w:lang w:eastAsia="hu-HU"/>
        </w:rPr>
      </w:pPr>
      <w:r w:rsidRPr="00674283">
        <w:rPr>
          <w:rFonts w:ascii="Times New Roman" w:eastAsia="MyriadPro-Semibold" w:hAnsi="Times New Roman"/>
          <w:sz w:val="22"/>
          <w:lang w:eastAsia="hu-HU"/>
        </w:rPr>
        <w:t>lajstromszáma: 00734;</w:t>
      </w:r>
    </w:p>
    <w:p w:rsidR="00674283" w:rsidRDefault="00A70F60" w:rsidP="0025034F">
      <w:pPr>
        <w:spacing w:after="120"/>
        <w:jc w:val="both"/>
        <w:rPr>
          <w:rFonts w:ascii="Times New Roman" w:eastAsia="MyriadPro-Semibold" w:hAnsi="Times New Roman"/>
          <w:sz w:val="22"/>
          <w:lang w:eastAsia="hu-HU"/>
        </w:rPr>
      </w:pPr>
      <w:r>
        <w:rPr>
          <w:rFonts w:ascii="Times New Roman" w:eastAsia="MyriadPro-Semibold" w:hAnsi="Times New Roman"/>
          <w:sz w:val="22"/>
          <w:lang w:eastAsia="hu-HU"/>
        </w:rPr>
        <w:t>2</w:t>
      </w:r>
      <w:r w:rsidR="00674283">
        <w:rPr>
          <w:rFonts w:ascii="Times New Roman" w:eastAsia="MyriadPro-Semibold" w:hAnsi="Times New Roman"/>
          <w:sz w:val="22"/>
          <w:lang w:eastAsia="hu-HU"/>
        </w:rPr>
        <w:t>.</w:t>
      </w:r>
    </w:p>
    <w:p w:rsidR="00674283" w:rsidRDefault="00674283" w:rsidP="0025034F">
      <w:pPr>
        <w:spacing w:after="120"/>
        <w:jc w:val="both"/>
        <w:rPr>
          <w:rFonts w:ascii="Times New Roman" w:eastAsia="MyriadPro-Semibold" w:hAnsi="Times New Roman"/>
          <w:sz w:val="22"/>
          <w:lang w:eastAsia="hu-HU"/>
        </w:rPr>
      </w:pPr>
      <w:r>
        <w:rPr>
          <w:rFonts w:ascii="Times New Roman" w:eastAsia="MyriadPro-Semibold" w:hAnsi="Times New Roman"/>
          <w:sz w:val="22"/>
          <w:lang w:eastAsia="hu-HU"/>
        </w:rPr>
        <w:t>neve:</w:t>
      </w:r>
      <w:r w:rsidR="00A70F60">
        <w:rPr>
          <w:rFonts w:ascii="Times New Roman" w:eastAsia="MyriadPro-Semibold" w:hAnsi="Times New Roman"/>
          <w:sz w:val="22"/>
          <w:lang w:eastAsia="hu-HU"/>
        </w:rPr>
        <w:t xml:space="preserve"> </w:t>
      </w:r>
      <w:r w:rsidR="002F3A02" w:rsidRPr="00497293">
        <w:rPr>
          <w:rFonts w:ascii="Times New Roman" w:eastAsia="MyriadPro-Semibold" w:hAnsi="Times New Roman"/>
          <w:sz w:val="22"/>
          <w:lang w:eastAsia="hu-HU"/>
        </w:rPr>
        <w:t>Kövérné Tászler Ágnes</w:t>
      </w:r>
    </w:p>
    <w:p w:rsidR="00674283" w:rsidRDefault="00674283" w:rsidP="00674283">
      <w:pPr>
        <w:spacing w:after="120"/>
        <w:jc w:val="both"/>
        <w:rPr>
          <w:rFonts w:ascii="Times New Roman" w:eastAsia="MyriadPro-Semibold" w:hAnsi="Times New Roman"/>
          <w:sz w:val="22"/>
          <w:lang w:eastAsia="hu-HU"/>
        </w:rPr>
      </w:pPr>
      <w:r>
        <w:rPr>
          <w:rFonts w:ascii="Times New Roman" w:eastAsia="MyriadPro-Semibold" w:hAnsi="Times New Roman"/>
          <w:sz w:val="22"/>
          <w:lang w:eastAsia="hu-HU"/>
        </w:rPr>
        <w:t>levelezési címe:1051 Budapest, Arany János u. 6-8.</w:t>
      </w:r>
    </w:p>
    <w:p w:rsidR="00674283" w:rsidRDefault="00674283" w:rsidP="00674283">
      <w:pPr>
        <w:spacing w:after="120"/>
        <w:jc w:val="both"/>
        <w:rPr>
          <w:rFonts w:ascii="Times New Roman" w:eastAsia="MyriadPro-Semibold" w:hAnsi="Times New Roman"/>
          <w:sz w:val="22"/>
          <w:lang w:eastAsia="hu-HU"/>
        </w:rPr>
      </w:pPr>
      <w:r>
        <w:rPr>
          <w:rFonts w:ascii="Times New Roman" w:eastAsia="MyriadPro-Semibold" w:hAnsi="Times New Roman"/>
          <w:sz w:val="22"/>
          <w:lang w:eastAsia="hu-HU"/>
        </w:rPr>
        <w:t>email címe: agnes.taszler.koverne@emmi.gov.hu</w:t>
      </w:r>
    </w:p>
    <w:p w:rsidR="002F3A02" w:rsidRDefault="002F3A02" w:rsidP="00674283">
      <w:pPr>
        <w:spacing w:after="120"/>
        <w:jc w:val="both"/>
        <w:rPr>
          <w:rFonts w:ascii="Times New Roman" w:eastAsia="MyriadPro-Semibold" w:hAnsi="Times New Roman"/>
          <w:sz w:val="22"/>
          <w:lang w:eastAsia="hu-HU"/>
        </w:rPr>
      </w:pPr>
      <w:r w:rsidRPr="00497293">
        <w:rPr>
          <w:rFonts w:ascii="Times New Roman" w:eastAsia="MyriadPro-Semibold" w:hAnsi="Times New Roman"/>
          <w:sz w:val="22"/>
          <w:lang w:eastAsia="hu-HU"/>
        </w:rPr>
        <w:t>lajstromszáma: 00735;</w:t>
      </w:r>
    </w:p>
    <w:p w:rsidR="00C20207" w:rsidRDefault="00C20207" w:rsidP="00674283">
      <w:pPr>
        <w:spacing w:after="120"/>
        <w:jc w:val="both"/>
        <w:rPr>
          <w:rFonts w:ascii="Times New Roman" w:eastAsia="MyriadPro-Semibold" w:hAnsi="Times New Roman"/>
          <w:sz w:val="22"/>
          <w:lang w:eastAsia="hu-HU"/>
        </w:rPr>
      </w:pPr>
      <w:r w:rsidRPr="00C20207">
        <w:rPr>
          <w:rFonts w:ascii="Times New Roman" w:eastAsia="MyriadPro-Semibold" w:hAnsi="Times New Roman"/>
          <w:sz w:val="22"/>
          <w:lang w:eastAsia="hu-HU"/>
        </w:rPr>
        <w:t>A</w:t>
      </w:r>
      <w:r w:rsidR="007576B5">
        <w:rPr>
          <w:rFonts w:ascii="Times New Roman" w:eastAsia="MyriadPro-Semibold" w:hAnsi="Times New Roman"/>
          <w:sz w:val="22"/>
          <w:lang w:eastAsia="hu-HU"/>
        </w:rPr>
        <w:t>z a</w:t>
      </w:r>
      <w:r w:rsidRPr="00C20207">
        <w:rPr>
          <w:rFonts w:ascii="Times New Roman" w:eastAsia="MyriadPro-Semibold" w:hAnsi="Times New Roman"/>
          <w:sz w:val="22"/>
          <w:lang w:eastAsia="hu-HU"/>
        </w:rPr>
        <w:t>j</w:t>
      </w:r>
      <w:r w:rsidRPr="00C20207">
        <w:rPr>
          <w:rFonts w:ascii="Times New Roman" w:eastAsia="MyriadPro-Semibold" w:hAnsi="Times New Roman" w:hint="eastAsia"/>
          <w:sz w:val="22"/>
          <w:lang w:eastAsia="hu-HU"/>
        </w:rPr>
        <w:t>á</w:t>
      </w:r>
      <w:r w:rsidRPr="00C20207">
        <w:rPr>
          <w:rFonts w:ascii="Times New Roman" w:eastAsia="MyriadPro-Semibold" w:hAnsi="Times New Roman"/>
          <w:sz w:val="22"/>
          <w:lang w:eastAsia="hu-HU"/>
        </w:rPr>
        <w:t>nlati felh</w:t>
      </w:r>
      <w:r w:rsidRPr="00C20207">
        <w:rPr>
          <w:rFonts w:ascii="Times New Roman" w:eastAsia="MyriadPro-Semibold" w:hAnsi="Times New Roman" w:hint="eastAsia"/>
          <w:sz w:val="22"/>
          <w:lang w:eastAsia="hu-HU"/>
        </w:rPr>
        <w:t>í</w:t>
      </w:r>
      <w:r w:rsidRPr="00C20207">
        <w:rPr>
          <w:rFonts w:ascii="Times New Roman" w:eastAsia="MyriadPro-Semibold" w:hAnsi="Times New Roman"/>
          <w:sz w:val="22"/>
          <w:lang w:eastAsia="hu-HU"/>
        </w:rPr>
        <w:t>v</w:t>
      </w:r>
      <w:r w:rsidRPr="00C20207">
        <w:rPr>
          <w:rFonts w:ascii="Times New Roman" w:eastAsia="MyriadPro-Semibold" w:hAnsi="Times New Roman" w:hint="eastAsia"/>
          <w:sz w:val="22"/>
          <w:lang w:eastAsia="hu-HU"/>
        </w:rPr>
        <w:t>á</w:t>
      </w:r>
      <w:r w:rsidRPr="00C20207">
        <w:rPr>
          <w:rFonts w:ascii="Times New Roman" w:eastAsia="MyriadPro-Semibold" w:hAnsi="Times New Roman"/>
          <w:sz w:val="22"/>
          <w:lang w:eastAsia="hu-HU"/>
        </w:rPr>
        <w:t>sban meghat</w:t>
      </w:r>
      <w:r w:rsidRPr="00C20207">
        <w:rPr>
          <w:rFonts w:ascii="Times New Roman" w:eastAsia="MyriadPro-Semibold" w:hAnsi="Times New Roman" w:hint="eastAsia"/>
          <w:sz w:val="22"/>
          <w:lang w:eastAsia="hu-HU"/>
        </w:rPr>
        <w:t>á</w:t>
      </w:r>
      <w:r w:rsidRPr="00C20207">
        <w:rPr>
          <w:rFonts w:ascii="Times New Roman" w:eastAsia="MyriadPro-Semibold" w:hAnsi="Times New Roman"/>
          <w:sz w:val="22"/>
          <w:lang w:eastAsia="hu-HU"/>
        </w:rPr>
        <w:t xml:space="preserve">rozott </w:t>
      </w:r>
      <w:r w:rsidRPr="00C20207">
        <w:rPr>
          <w:rFonts w:ascii="Times New Roman" w:eastAsia="MyriadPro-Semibold" w:hAnsi="Times New Roman" w:hint="eastAsia"/>
          <w:sz w:val="22"/>
          <w:lang w:eastAsia="hu-HU"/>
        </w:rPr>
        <w:t>ó</w:t>
      </w:r>
      <w:r w:rsidRPr="00C20207">
        <w:rPr>
          <w:rFonts w:ascii="Times New Roman" w:eastAsia="MyriadPro-Semibold" w:hAnsi="Times New Roman"/>
          <w:sz w:val="22"/>
          <w:lang w:eastAsia="hu-HU"/>
        </w:rPr>
        <w:t>r</w:t>
      </w:r>
      <w:r w:rsidRPr="00C20207">
        <w:rPr>
          <w:rFonts w:ascii="Times New Roman" w:eastAsia="MyriadPro-Semibold" w:hAnsi="Times New Roman" w:hint="eastAsia"/>
          <w:sz w:val="22"/>
          <w:lang w:eastAsia="hu-HU"/>
        </w:rPr>
        <w:t>á</w:t>
      </w:r>
      <w:r w:rsidRPr="00C20207">
        <w:rPr>
          <w:rFonts w:ascii="Times New Roman" w:eastAsia="MyriadPro-Semibold" w:hAnsi="Times New Roman"/>
          <w:sz w:val="22"/>
          <w:lang w:eastAsia="hu-HU"/>
        </w:rPr>
        <w:t>k a k</w:t>
      </w:r>
      <w:r w:rsidRPr="00C20207">
        <w:rPr>
          <w:rFonts w:ascii="Times New Roman" w:eastAsia="MyriadPro-Semibold" w:hAnsi="Times New Roman" w:hint="eastAsia"/>
          <w:sz w:val="22"/>
          <w:lang w:eastAsia="hu-HU"/>
        </w:rPr>
        <w:t>ö</w:t>
      </w:r>
      <w:r w:rsidRPr="00C20207">
        <w:rPr>
          <w:rFonts w:ascii="Times New Roman" w:eastAsia="MyriadPro-Semibold" w:hAnsi="Times New Roman"/>
          <w:sz w:val="22"/>
          <w:lang w:eastAsia="hu-HU"/>
        </w:rPr>
        <w:t>z</w:t>
      </w:r>
      <w:r w:rsidRPr="00C20207">
        <w:rPr>
          <w:rFonts w:ascii="Times New Roman" w:eastAsia="MyriadPro-Semibold" w:hAnsi="Times New Roman" w:hint="eastAsia"/>
          <w:sz w:val="22"/>
          <w:lang w:eastAsia="hu-HU"/>
        </w:rPr>
        <w:t>é</w:t>
      </w:r>
      <w:r w:rsidRPr="00C20207">
        <w:rPr>
          <w:rFonts w:ascii="Times New Roman" w:eastAsia="MyriadPro-Semibold" w:hAnsi="Times New Roman"/>
          <w:sz w:val="22"/>
          <w:lang w:eastAsia="hu-HU"/>
        </w:rPr>
        <w:t>p-eur</w:t>
      </w:r>
      <w:r w:rsidRPr="00C20207">
        <w:rPr>
          <w:rFonts w:ascii="Times New Roman" w:eastAsia="MyriadPro-Semibold" w:hAnsi="Times New Roman" w:hint="eastAsia"/>
          <w:sz w:val="22"/>
          <w:lang w:eastAsia="hu-HU"/>
        </w:rPr>
        <w:t>ó</w:t>
      </w:r>
      <w:r w:rsidRPr="00C20207">
        <w:rPr>
          <w:rFonts w:ascii="Times New Roman" w:eastAsia="MyriadPro-Semibold" w:hAnsi="Times New Roman"/>
          <w:sz w:val="22"/>
          <w:lang w:eastAsia="hu-HU"/>
        </w:rPr>
        <w:t>pai id</w:t>
      </w:r>
      <w:r w:rsidRPr="00C20207">
        <w:rPr>
          <w:rFonts w:ascii="Times New Roman" w:eastAsia="MyriadPro-Semibold" w:hAnsi="Times New Roman" w:hint="eastAsia"/>
          <w:sz w:val="22"/>
          <w:lang w:eastAsia="hu-HU"/>
        </w:rPr>
        <w:t>ő</w:t>
      </w:r>
      <w:r w:rsidRPr="00C20207">
        <w:rPr>
          <w:rFonts w:ascii="Times New Roman" w:eastAsia="MyriadPro-Semibold" w:hAnsi="Times New Roman"/>
          <w:sz w:val="22"/>
          <w:lang w:eastAsia="hu-HU"/>
        </w:rPr>
        <w:t xml:space="preserve"> szerint </w:t>
      </w:r>
      <w:r w:rsidRPr="00C20207">
        <w:rPr>
          <w:rFonts w:ascii="Times New Roman" w:eastAsia="MyriadPro-Semibold" w:hAnsi="Times New Roman" w:hint="eastAsia"/>
          <w:sz w:val="22"/>
          <w:lang w:eastAsia="hu-HU"/>
        </w:rPr>
        <w:t>é</w:t>
      </w:r>
      <w:r w:rsidRPr="00C20207">
        <w:rPr>
          <w:rFonts w:ascii="Times New Roman" w:eastAsia="MyriadPro-Semibold" w:hAnsi="Times New Roman"/>
          <w:sz w:val="22"/>
          <w:lang w:eastAsia="hu-HU"/>
        </w:rPr>
        <w:t>rtend</w:t>
      </w:r>
      <w:r w:rsidRPr="00C20207">
        <w:rPr>
          <w:rFonts w:ascii="Times New Roman" w:eastAsia="MyriadPro-Semibold" w:hAnsi="Times New Roman" w:hint="eastAsia"/>
          <w:sz w:val="22"/>
          <w:lang w:eastAsia="hu-HU"/>
        </w:rPr>
        <w:t>ő</w:t>
      </w:r>
      <w:r w:rsidRPr="00C20207">
        <w:rPr>
          <w:rFonts w:ascii="Times New Roman" w:eastAsia="MyriadPro-Semibold" w:hAnsi="Times New Roman"/>
          <w:sz w:val="22"/>
          <w:lang w:eastAsia="hu-HU"/>
        </w:rPr>
        <w:t>k.</w:t>
      </w:r>
    </w:p>
    <w:p w:rsidR="00674283" w:rsidRDefault="00C047A9" w:rsidP="00674283">
      <w:pPr>
        <w:spacing w:after="120"/>
        <w:jc w:val="both"/>
        <w:rPr>
          <w:rFonts w:ascii="Times New Roman" w:hAnsi="Times New Roman"/>
          <w:sz w:val="22"/>
          <w:szCs w:val="22"/>
        </w:rPr>
      </w:pPr>
      <w:r w:rsidRPr="00550CBE">
        <w:rPr>
          <w:rFonts w:ascii="Times New Roman" w:hAnsi="Times New Roman"/>
          <w:sz w:val="22"/>
          <w:szCs w:val="22"/>
        </w:rPr>
        <w:t>Az aj</w:t>
      </w:r>
      <w:r w:rsidRPr="00550CBE">
        <w:rPr>
          <w:rFonts w:ascii="Times New Roman" w:hAnsi="Times New Roman" w:hint="eastAsia"/>
          <w:sz w:val="22"/>
          <w:szCs w:val="22"/>
        </w:rPr>
        <w:t>á</w:t>
      </w:r>
      <w:r w:rsidRPr="00550CBE">
        <w:rPr>
          <w:rFonts w:ascii="Times New Roman" w:hAnsi="Times New Roman"/>
          <w:sz w:val="22"/>
          <w:szCs w:val="22"/>
        </w:rPr>
        <w:t>nlati felh</w:t>
      </w:r>
      <w:r w:rsidRPr="00550CBE">
        <w:rPr>
          <w:rFonts w:ascii="Times New Roman" w:hAnsi="Times New Roman" w:hint="eastAsia"/>
          <w:sz w:val="22"/>
          <w:szCs w:val="22"/>
        </w:rPr>
        <w:t>í</w:t>
      </w:r>
      <w:r w:rsidRPr="00550CBE">
        <w:rPr>
          <w:rFonts w:ascii="Times New Roman" w:hAnsi="Times New Roman"/>
          <w:sz w:val="22"/>
          <w:szCs w:val="22"/>
        </w:rPr>
        <w:t>v</w:t>
      </w:r>
      <w:r w:rsidRPr="00550CBE">
        <w:rPr>
          <w:rFonts w:ascii="Times New Roman" w:hAnsi="Times New Roman" w:hint="eastAsia"/>
          <w:sz w:val="22"/>
          <w:szCs w:val="22"/>
        </w:rPr>
        <w:t>á</w:t>
      </w:r>
      <w:r w:rsidRPr="00550CBE">
        <w:rPr>
          <w:rFonts w:ascii="Times New Roman" w:hAnsi="Times New Roman"/>
          <w:sz w:val="22"/>
          <w:szCs w:val="22"/>
        </w:rPr>
        <w:t>sban és a közbeszerzési dokumentumokban nem szab</w:t>
      </w:r>
      <w:r w:rsidRPr="00550CBE">
        <w:rPr>
          <w:rFonts w:ascii="Times New Roman" w:hAnsi="Times New Roman" w:hint="eastAsia"/>
          <w:sz w:val="22"/>
          <w:szCs w:val="22"/>
        </w:rPr>
        <w:t>á</w:t>
      </w:r>
      <w:r w:rsidRPr="00550CBE">
        <w:rPr>
          <w:rFonts w:ascii="Times New Roman" w:hAnsi="Times New Roman"/>
          <w:sz w:val="22"/>
          <w:szCs w:val="22"/>
        </w:rPr>
        <w:t>lyozott k</w:t>
      </w:r>
      <w:r w:rsidRPr="00550CBE">
        <w:rPr>
          <w:rFonts w:ascii="Times New Roman" w:hAnsi="Times New Roman" w:hint="eastAsia"/>
          <w:sz w:val="22"/>
          <w:szCs w:val="22"/>
        </w:rPr>
        <w:t>é</w:t>
      </w:r>
      <w:r w:rsidRPr="00550CBE">
        <w:rPr>
          <w:rFonts w:ascii="Times New Roman" w:hAnsi="Times New Roman"/>
          <w:sz w:val="22"/>
          <w:szCs w:val="22"/>
        </w:rPr>
        <w:t>rd</w:t>
      </w:r>
      <w:r w:rsidRPr="00550CBE">
        <w:rPr>
          <w:rFonts w:ascii="Times New Roman" w:hAnsi="Times New Roman" w:hint="eastAsia"/>
          <w:sz w:val="22"/>
          <w:szCs w:val="22"/>
        </w:rPr>
        <w:t>é</w:t>
      </w:r>
      <w:r w:rsidRPr="00550CBE">
        <w:rPr>
          <w:rFonts w:ascii="Times New Roman" w:hAnsi="Times New Roman"/>
          <w:sz w:val="22"/>
          <w:szCs w:val="22"/>
        </w:rPr>
        <w:t>sek vonatkoz</w:t>
      </w:r>
      <w:r w:rsidRPr="00550CBE">
        <w:rPr>
          <w:rFonts w:ascii="Times New Roman" w:hAnsi="Times New Roman" w:hint="eastAsia"/>
          <w:sz w:val="22"/>
          <w:szCs w:val="22"/>
        </w:rPr>
        <w:t>á</w:t>
      </w:r>
      <w:r w:rsidRPr="00550CBE">
        <w:rPr>
          <w:rFonts w:ascii="Times New Roman" w:hAnsi="Times New Roman"/>
          <w:sz w:val="22"/>
          <w:szCs w:val="22"/>
        </w:rPr>
        <w:t>s</w:t>
      </w:r>
      <w:r w:rsidRPr="00550CBE">
        <w:rPr>
          <w:rFonts w:ascii="Times New Roman" w:hAnsi="Times New Roman" w:hint="eastAsia"/>
          <w:sz w:val="22"/>
          <w:szCs w:val="22"/>
        </w:rPr>
        <w:t>á</w:t>
      </w:r>
      <w:r w:rsidRPr="00550CBE">
        <w:rPr>
          <w:rFonts w:ascii="Times New Roman" w:hAnsi="Times New Roman"/>
          <w:sz w:val="22"/>
          <w:szCs w:val="22"/>
        </w:rPr>
        <w:t>ban az elj</w:t>
      </w:r>
      <w:r w:rsidRPr="00550CBE">
        <w:rPr>
          <w:rFonts w:ascii="Times New Roman" w:hAnsi="Times New Roman" w:hint="eastAsia"/>
          <w:sz w:val="22"/>
          <w:szCs w:val="22"/>
        </w:rPr>
        <w:t>á</w:t>
      </w:r>
      <w:r w:rsidRPr="00550CBE">
        <w:rPr>
          <w:rFonts w:ascii="Times New Roman" w:hAnsi="Times New Roman"/>
          <w:sz w:val="22"/>
          <w:szCs w:val="22"/>
        </w:rPr>
        <w:t>r</w:t>
      </w:r>
      <w:r w:rsidRPr="00550CBE">
        <w:rPr>
          <w:rFonts w:ascii="Times New Roman" w:hAnsi="Times New Roman" w:hint="eastAsia"/>
          <w:sz w:val="22"/>
          <w:szCs w:val="22"/>
        </w:rPr>
        <w:t>á</w:t>
      </w:r>
      <w:r w:rsidRPr="00550CBE">
        <w:rPr>
          <w:rFonts w:ascii="Times New Roman" w:hAnsi="Times New Roman"/>
          <w:sz w:val="22"/>
          <w:szCs w:val="22"/>
        </w:rPr>
        <w:t>s megind</w:t>
      </w:r>
      <w:r w:rsidRPr="00550CBE">
        <w:rPr>
          <w:rFonts w:ascii="Times New Roman" w:hAnsi="Times New Roman" w:hint="eastAsia"/>
          <w:sz w:val="22"/>
          <w:szCs w:val="22"/>
        </w:rPr>
        <w:t>í</w:t>
      </w:r>
      <w:r w:rsidRPr="00550CBE">
        <w:rPr>
          <w:rFonts w:ascii="Times New Roman" w:hAnsi="Times New Roman"/>
          <w:sz w:val="22"/>
          <w:szCs w:val="22"/>
        </w:rPr>
        <w:t>t</w:t>
      </w:r>
      <w:r w:rsidRPr="00550CBE">
        <w:rPr>
          <w:rFonts w:ascii="Times New Roman" w:hAnsi="Times New Roman" w:hint="eastAsia"/>
          <w:sz w:val="22"/>
          <w:szCs w:val="22"/>
        </w:rPr>
        <w:t>á</w:t>
      </w:r>
      <w:r w:rsidRPr="00550CBE">
        <w:rPr>
          <w:rFonts w:ascii="Times New Roman" w:hAnsi="Times New Roman"/>
          <w:sz w:val="22"/>
          <w:szCs w:val="22"/>
        </w:rPr>
        <w:t>sakor hat</w:t>
      </w:r>
      <w:r w:rsidRPr="00550CBE">
        <w:rPr>
          <w:rFonts w:ascii="Times New Roman" w:hAnsi="Times New Roman" w:hint="eastAsia"/>
          <w:sz w:val="22"/>
          <w:szCs w:val="22"/>
        </w:rPr>
        <w:t>á</w:t>
      </w:r>
      <w:r w:rsidRPr="00550CBE">
        <w:rPr>
          <w:rFonts w:ascii="Times New Roman" w:hAnsi="Times New Roman"/>
          <w:sz w:val="22"/>
          <w:szCs w:val="22"/>
        </w:rPr>
        <w:t>lyos k</w:t>
      </w:r>
      <w:r w:rsidRPr="00550CBE">
        <w:rPr>
          <w:rFonts w:ascii="Times New Roman" w:hAnsi="Times New Roman" w:hint="eastAsia"/>
          <w:sz w:val="22"/>
          <w:szCs w:val="22"/>
        </w:rPr>
        <w:t>ö</w:t>
      </w:r>
      <w:r w:rsidRPr="00550CBE">
        <w:rPr>
          <w:rFonts w:ascii="Times New Roman" w:hAnsi="Times New Roman"/>
          <w:sz w:val="22"/>
          <w:szCs w:val="22"/>
        </w:rPr>
        <w:t>zbeszerz</w:t>
      </w:r>
      <w:r w:rsidRPr="00550CBE">
        <w:rPr>
          <w:rFonts w:ascii="Times New Roman" w:hAnsi="Times New Roman" w:hint="eastAsia"/>
          <w:sz w:val="22"/>
          <w:szCs w:val="22"/>
        </w:rPr>
        <w:t>é</w:t>
      </w:r>
      <w:r w:rsidRPr="00550CBE">
        <w:rPr>
          <w:rFonts w:ascii="Times New Roman" w:hAnsi="Times New Roman"/>
          <w:sz w:val="22"/>
          <w:szCs w:val="22"/>
        </w:rPr>
        <w:t>sr</w:t>
      </w:r>
      <w:r w:rsidRPr="00550CBE">
        <w:rPr>
          <w:rFonts w:ascii="Times New Roman" w:hAnsi="Times New Roman" w:hint="eastAsia"/>
          <w:sz w:val="22"/>
          <w:szCs w:val="22"/>
        </w:rPr>
        <w:t>ő</w:t>
      </w:r>
      <w:r w:rsidRPr="00550CBE">
        <w:rPr>
          <w:rFonts w:ascii="Times New Roman" w:hAnsi="Times New Roman"/>
          <w:sz w:val="22"/>
          <w:szCs w:val="22"/>
        </w:rPr>
        <w:t>l sz</w:t>
      </w:r>
      <w:r w:rsidRPr="00550CBE">
        <w:rPr>
          <w:rFonts w:ascii="Times New Roman" w:hAnsi="Times New Roman" w:hint="eastAsia"/>
          <w:sz w:val="22"/>
          <w:szCs w:val="22"/>
        </w:rPr>
        <w:t>ó</w:t>
      </w:r>
      <w:r w:rsidRPr="00550CBE">
        <w:rPr>
          <w:rFonts w:ascii="Times New Roman" w:hAnsi="Times New Roman"/>
          <w:sz w:val="22"/>
          <w:szCs w:val="22"/>
        </w:rPr>
        <w:t>l</w:t>
      </w:r>
      <w:r w:rsidRPr="00550CBE">
        <w:rPr>
          <w:rFonts w:ascii="Times New Roman" w:hAnsi="Times New Roman" w:hint="eastAsia"/>
          <w:sz w:val="22"/>
          <w:szCs w:val="22"/>
        </w:rPr>
        <w:t>ó</w:t>
      </w:r>
      <w:r w:rsidRPr="00550CBE">
        <w:rPr>
          <w:rFonts w:ascii="Times New Roman" w:hAnsi="Times New Roman"/>
          <w:sz w:val="22"/>
          <w:szCs w:val="22"/>
        </w:rPr>
        <w:t xml:space="preserve"> 2015. </w:t>
      </w:r>
      <w:r w:rsidRPr="00550CBE">
        <w:rPr>
          <w:rFonts w:ascii="Times New Roman" w:hAnsi="Times New Roman" w:hint="eastAsia"/>
          <w:sz w:val="22"/>
          <w:szCs w:val="22"/>
        </w:rPr>
        <w:t>é</w:t>
      </w:r>
      <w:r w:rsidRPr="00550CBE">
        <w:rPr>
          <w:rFonts w:ascii="Times New Roman" w:hAnsi="Times New Roman"/>
          <w:sz w:val="22"/>
          <w:szCs w:val="22"/>
        </w:rPr>
        <w:t>vi CXLIII. t</w:t>
      </w:r>
      <w:r w:rsidRPr="00550CBE">
        <w:rPr>
          <w:rFonts w:ascii="Times New Roman" w:hAnsi="Times New Roman" w:hint="eastAsia"/>
          <w:sz w:val="22"/>
          <w:szCs w:val="22"/>
        </w:rPr>
        <w:t>ö</w:t>
      </w:r>
      <w:r w:rsidRPr="00550CBE">
        <w:rPr>
          <w:rFonts w:ascii="Times New Roman" w:hAnsi="Times New Roman"/>
          <w:sz w:val="22"/>
          <w:szCs w:val="22"/>
        </w:rPr>
        <w:t>rv</w:t>
      </w:r>
      <w:r w:rsidRPr="00550CBE">
        <w:rPr>
          <w:rFonts w:ascii="Times New Roman" w:hAnsi="Times New Roman" w:hint="eastAsia"/>
          <w:sz w:val="22"/>
          <w:szCs w:val="22"/>
        </w:rPr>
        <w:t>é</w:t>
      </w:r>
      <w:r w:rsidRPr="00550CBE">
        <w:rPr>
          <w:rFonts w:ascii="Times New Roman" w:hAnsi="Times New Roman"/>
          <w:sz w:val="22"/>
          <w:szCs w:val="22"/>
        </w:rPr>
        <w:t xml:space="preserve">ny </w:t>
      </w:r>
      <w:r w:rsidRPr="00550CBE">
        <w:rPr>
          <w:rFonts w:ascii="Times New Roman" w:hAnsi="Times New Roman" w:hint="eastAsia"/>
          <w:sz w:val="22"/>
          <w:szCs w:val="22"/>
        </w:rPr>
        <w:t>é</w:t>
      </w:r>
      <w:r w:rsidRPr="00550CBE">
        <w:rPr>
          <w:rFonts w:ascii="Times New Roman" w:hAnsi="Times New Roman"/>
          <w:sz w:val="22"/>
          <w:szCs w:val="22"/>
        </w:rPr>
        <w:t>s v</w:t>
      </w:r>
      <w:r w:rsidRPr="00550CBE">
        <w:rPr>
          <w:rFonts w:ascii="Times New Roman" w:hAnsi="Times New Roman" w:hint="eastAsia"/>
          <w:sz w:val="22"/>
          <w:szCs w:val="22"/>
        </w:rPr>
        <w:t>é</w:t>
      </w:r>
      <w:r w:rsidRPr="00550CBE">
        <w:rPr>
          <w:rFonts w:ascii="Times New Roman" w:hAnsi="Times New Roman"/>
          <w:sz w:val="22"/>
          <w:szCs w:val="22"/>
        </w:rPr>
        <w:t>grehajt</w:t>
      </w:r>
      <w:r w:rsidRPr="00550CBE">
        <w:rPr>
          <w:rFonts w:ascii="Times New Roman" w:hAnsi="Times New Roman" w:hint="eastAsia"/>
          <w:sz w:val="22"/>
          <w:szCs w:val="22"/>
        </w:rPr>
        <w:t>á</w:t>
      </w:r>
      <w:r w:rsidRPr="00550CBE">
        <w:rPr>
          <w:rFonts w:ascii="Times New Roman" w:hAnsi="Times New Roman"/>
          <w:sz w:val="22"/>
          <w:szCs w:val="22"/>
        </w:rPr>
        <w:t>si rendeleteinek, valamint a 2014-2020 programoz</w:t>
      </w:r>
      <w:r w:rsidRPr="00550CBE">
        <w:rPr>
          <w:rFonts w:ascii="Times New Roman" w:hAnsi="Times New Roman" w:hint="eastAsia"/>
          <w:sz w:val="22"/>
          <w:szCs w:val="22"/>
        </w:rPr>
        <w:t>á</w:t>
      </w:r>
      <w:r w:rsidRPr="00550CBE">
        <w:rPr>
          <w:rFonts w:ascii="Times New Roman" w:hAnsi="Times New Roman"/>
          <w:sz w:val="22"/>
          <w:szCs w:val="22"/>
        </w:rPr>
        <w:t>si id</w:t>
      </w:r>
      <w:r w:rsidRPr="00550CBE">
        <w:rPr>
          <w:rFonts w:ascii="Times New Roman" w:hAnsi="Times New Roman" w:hint="eastAsia"/>
          <w:sz w:val="22"/>
          <w:szCs w:val="22"/>
        </w:rPr>
        <w:t>ő</w:t>
      </w:r>
      <w:r w:rsidRPr="00550CBE">
        <w:rPr>
          <w:rFonts w:ascii="Times New Roman" w:hAnsi="Times New Roman"/>
          <w:sz w:val="22"/>
          <w:szCs w:val="22"/>
        </w:rPr>
        <w:t>szakban az egyes eur</w:t>
      </w:r>
      <w:r w:rsidRPr="00550CBE">
        <w:rPr>
          <w:rFonts w:ascii="Times New Roman" w:hAnsi="Times New Roman" w:hint="eastAsia"/>
          <w:sz w:val="22"/>
          <w:szCs w:val="22"/>
        </w:rPr>
        <w:t>ó</w:t>
      </w:r>
      <w:r w:rsidRPr="00550CBE">
        <w:rPr>
          <w:rFonts w:ascii="Times New Roman" w:hAnsi="Times New Roman"/>
          <w:sz w:val="22"/>
          <w:szCs w:val="22"/>
        </w:rPr>
        <w:t>pai uni</w:t>
      </w:r>
      <w:r w:rsidRPr="00550CBE">
        <w:rPr>
          <w:rFonts w:ascii="Times New Roman" w:hAnsi="Times New Roman" w:hint="eastAsia"/>
          <w:sz w:val="22"/>
          <w:szCs w:val="22"/>
        </w:rPr>
        <w:t>ó</w:t>
      </w:r>
      <w:r w:rsidRPr="00550CBE">
        <w:rPr>
          <w:rFonts w:ascii="Times New Roman" w:hAnsi="Times New Roman"/>
          <w:sz w:val="22"/>
          <w:szCs w:val="22"/>
        </w:rPr>
        <w:t>s alapokb</w:t>
      </w:r>
      <w:r w:rsidRPr="00550CBE">
        <w:rPr>
          <w:rFonts w:ascii="Times New Roman" w:hAnsi="Times New Roman" w:hint="eastAsia"/>
          <w:sz w:val="22"/>
          <w:szCs w:val="22"/>
        </w:rPr>
        <w:t>ó</w:t>
      </w:r>
      <w:r w:rsidRPr="00550CBE">
        <w:rPr>
          <w:rFonts w:ascii="Times New Roman" w:hAnsi="Times New Roman"/>
          <w:sz w:val="22"/>
          <w:szCs w:val="22"/>
        </w:rPr>
        <w:t>l sz</w:t>
      </w:r>
      <w:r w:rsidRPr="00550CBE">
        <w:rPr>
          <w:rFonts w:ascii="Times New Roman" w:hAnsi="Times New Roman" w:hint="eastAsia"/>
          <w:sz w:val="22"/>
          <w:szCs w:val="22"/>
        </w:rPr>
        <w:t>á</w:t>
      </w:r>
      <w:r w:rsidRPr="00550CBE">
        <w:rPr>
          <w:rFonts w:ascii="Times New Roman" w:hAnsi="Times New Roman"/>
          <w:sz w:val="22"/>
          <w:szCs w:val="22"/>
        </w:rPr>
        <w:t>rmaz</w:t>
      </w:r>
      <w:r w:rsidRPr="00550CBE">
        <w:rPr>
          <w:rFonts w:ascii="Times New Roman" w:hAnsi="Times New Roman" w:hint="eastAsia"/>
          <w:sz w:val="22"/>
          <w:szCs w:val="22"/>
        </w:rPr>
        <w:t>ó</w:t>
      </w:r>
      <w:r w:rsidRPr="00550CBE">
        <w:rPr>
          <w:rFonts w:ascii="Times New Roman" w:hAnsi="Times New Roman"/>
          <w:sz w:val="22"/>
          <w:szCs w:val="22"/>
        </w:rPr>
        <w:t xml:space="preserve"> t</w:t>
      </w:r>
      <w:r w:rsidRPr="00550CBE">
        <w:rPr>
          <w:rFonts w:ascii="Times New Roman" w:hAnsi="Times New Roman" w:hint="eastAsia"/>
          <w:sz w:val="22"/>
          <w:szCs w:val="22"/>
        </w:rPr>
        <w:t>á</w:t>
      </w:r>
      <w:r w:rsidRPr="00550CBE">
        <w:rPr>
          <w:rFonts w:ascii="Times New Roman" w:hAnsi="Times New Roman"/>
          <w:sz w:val="22"/>
          <w:szCs w:val="22"/>
        </w:rPr>
        <w:t>mogat</w:t>
      </w:r>
      <w:r w:rsidRPr="00550CBE">
        <w:rPr>
          <w:rFonts w:ascii="Times New Roman" w:hAnsi="Times New Roman" w:hint="eastAsia"/>
          <w:sz w:val="22"/>
          <w:szCs w:val="22"/>
        </w:rPr>
        <w:t>á</w:t>
      </w:r>
      <w:r w:rsidRPr="00550CBE">
        <w:rPr>
          <w:rFonts w:ascii="Times New Roman" w:hAnsi="Times New Roman"/>
          <w:sz w:val="22"/>
          <w:szCs w:val="22"/>
        </w:rPr>
        <w:t>sok felhaszn</w:t>
      </w:r>
      <w:r w:rsidRPr="00550CBE">
        <w:rPr>
          <w:rFonts w:ascii="Times New Roman" w:hAnsi="Times New Roman" w:hint="eastAsia"/>
          <w:sz w:val="22"/>
          <w:szCs w:val="22"/>
        </w:rPr>
        <w:t>á</w:t>
      </w:r>
      <w:r w:rsidRPr="00550CBE">
        <w:rPr>
          <w:rFonts w:ascii="Times New Roman" w:hAnsi="Times New Roman"/>
          <w:sz w:val="22"/>
          <w:szCs w:val="22"/>
        </w:rPr>
        <w:t>l</w:t>
      </w:r>
      <w:r w:rsidRPr="00550CBE">
        <w:rPr>
          <w:rFonts w:ascii="Times New Roman" w:hAnsi="Times New Roman" w:hint="eastAsia"/>
          <w:sz w:val="22"/>
          <w:szCs w:val="22"/>
        </w:rPr>
        <w:t>á</w:t>
      </w:r>
      <w:r w:rsidRPr="00550CBE">
        <w:rPr>
          <w:rFonts w:ascii="Times New Roman" w:hAnsi="Times New Roman"/>
          <w:sz w:val="22"/>
          <w:szCs w:val="22"/>
        </w:rPr>
        <w:t>s</w:t>
      </w:r>
      <w:r w:rsidRPr="00550CBE">
        <w:rPr>
          <w:rFonts w:ascii="Times New Roman" w:hAnsi="Times New Roman" w:hint="eastAsia"/>
          <w:sz w:val="22"/>
          <w:szCs w:val="22"/>
        </w:rPr>
        <w:t>á</w:t>
      </w:r>
      <w:r w:rsidRPr="00550CBE">
        <w:rPr>
          <w:rFonts w:ascii="Times New Roman" w:hAnsi="Times New Roman"/>
          <w:sz w:val="22"/>
          <w:szCs w:val="22"/>
        </w:rPr>
        <w:t>nak rendj</w:t>
      </w:r>
      <w:r w:rsidRPr="00550CBE">
        <w:rPr>
          <w:rFonts w:ascii="Times New Roman" w:hAnsi="Times New Roman" w:hint="eastAsia"/>
          <w:sz w:val="22"/>
          <w:szCs w:val="22"/>
        </w:rPr>
        <w:t>é</w:t>
      </w:r>
      <w:r w:rsidRPr="00550CBE">
        <w:rPr>
          <w:rFonts w:ascii="Times New Roman" w:hAnsi="Times New Roman"/>
          <w:sz w:val="22"/>
          <w:szCs w:val="22"/>
        </w:rPr>
        <w:t>r</w:t>
      </w:r>
      <w:r w:rsidRPr="00550CBE">
        <w:rPr>
          <w:rFonts w:ascii="Times New Roman" w:hAnsi="Times New Roman" w:hint="eastAsia"/>
          <w:sz w:val="22"/>
          <w:szCs w:val="22"/>
        </w:rPr>
        <w:t>ő</w:t>
      </w:r>
      <w:r w:rsidRPr="00550CBE">
        <w:rPr>
          <w:rFonts w:ascii="Times New Roman" w:hAnsi="Times New Roman"/>
          <w:sz w:val="22"/>
          <w:szCs w:val="22"/>
        </w:rPr>
        <w:t>l sz</w:t>
      </w:r>
      <w:r w:rsidRPr="00550CBE">
        <w:rPr>
          <w:rFonts w:ascii="Times New Roman" w:hAnsi="Times New Roman" w:hint="eastAsia"/>
          <w:sz w:val="22"/>
          <w:szCs w:val="22"/>
        </w:rPr>
        <w:t>ó</w:t>
      </w:r>
      <w:r w:rsidRPr="00550CBE">
        <w:rPr>
          <w:rFonts w:ascii="Times New Roman" w:hAnsi="Times New Roman"/>
          <w:sz w:val="22"/>
          <w:szCs w:val="22"/>
        </w:rPr>
        <w:t>l</w:t>
      </w:r>
      <w:r w:rsidRPr="00550CBE">
        <w:rPr>
          <w:rFonts w:ascii="Times New Roman" w:hAnsi="Times New Roman" w:hint="eastAsia"/>
          <w:sz w:val="22"/>
          <w:szCs w:val="22"/>
        </w:rPr>
        <w:t>ó</w:t>
      </w:r>
      <w:r w:rsidRPr="00550CBE">
        <w:rPr>
          <w:rFonts w:ascii="Times New Roman" w:hAnsi="Times New Roman"/>
          <w:sz w:val="22"/>
          <w:szCs w:val="22"/>
        </w:rPr>
        <w:t xml:space="preserve"> 272/2014. (XI. 5.) Korm. rendelet el</w:t>
      </w:r>
      <w:r w:rsidRPr="00550CBE">
        <w:rPr>
          <w:rFonts w:ascii="Times New Roman" w:hAnsi="Times New Roman" w:hint="eastAsia"/>
          <w:sz w:val="22"/>
          <w:szCs w:val="22"/>
        </w:rPr>
        <w:t>őí</w:t>
      </w:r>
      <w:r w:rsidRPr="00550CBE">
        <w:rPr>
          <w:rFonts w:ascii="Times New Roman" w:hAnsi="Times New Roman"/>
          <w:sz w:val="22"/>
          <w:szCs w:val="22"/>
        </w:rPr>
        <w:t>r</w:t>
      </w:r>
      <w:r w:rsidRPr="00550CBE">
        <w:rPr>
          <w:rFonts w:ascii="Times New Roman" w:hAnsi="Times New Roman" w:hint="eastAsia"/>
          <w:sz w:val="22"/>
          <w:szCs w:val="22"/>
        </w:rPr>
        <w:t>á</w:t>
      </w:r>
      <w:r w:rsidRPr="00550CBE">
        <w:rPr>
          <w:rFonts w:ascii="Times New Roman" w:hAnsi="Times New Roman"/>
          <w:sz w:val="22"/>
          <w:szCs w:val="22"/>
        </w:rPr>
        <w:t>sai szerint kell elj</w:t>
      </w:r>
      <w:r w:rsidRPr="00550CBE">
        <w:rPr>
          <w:rFonts w:ascii="Times New Roman" w:hAnsi="Times New Roman" w:hint="eastAsia"/>
          <w:sz w:val="22"/>
          <w:szCs w:val="22"/>
        </w:rPr>
        <w:t>á</w:t>
      </w:r>
      <w:r w:rsidRPr="00550CBE">
        <w:rPr>
          <w:rFonts w:ascii="Times New Roman" w:hAnsi="Times New Roman"/>
          <w:sz w:val="22"/>
          <w:szCs w:val="22"/>
        </w:rPr>
        <w:t>rni.</w:t>
      </w:r>
    </w:p>
    <w:p w:rsidR="0025034F" w:rsidRPr="00935276" w:rsidRDefault="0025034F" w:rsidP="0025034F">
      <w:pPr>
        <w:pStyle w:val="Listaszerbekezds"/>
        <w:numPr>
          <w:ilvl w:val="1"/>
          <w:numId w:val="6"/>
        </w:numPr>
        <w:spacing w:after="120"/>
        <w:ind w:left="567" w:hanging="283"/>
        <w:jc w:val="both"/>
        <w:rPr>
          <w:rFonts w:ascii="Times New Roman" w:hAnsi="Times New Roman"/>
          <w:sz w:val="22"/>
          <w:szCs w:val="22"/>
        </w:rPr>
      </w:pPr>
      <w:r w:rsidRPr="00935276">
        <w:rPr>
          <w:rFonts w:ascii="Times New Roman félkövér" w:hAnsi="Times New Roman félkövér"/>
          <w:b/>
          <w:sz w:val="22"/>
          <w:szCs w:val="22"/>
        </w:rPr>
        <w:t>A k</w:t>
      </w:r>
      <w:r w:rsidRPr="00935276">
        <w:rPr>
          <w:rFonts w:ascii="Times New Roman félkövér" w:hAnsi="Times New Roman félkövér" w:hint="eastAsia"/>
          <w:b/>
          <w:sz w:val="22"/>
          <w:szCs w:val="22"/>
        </w:rPr>
        <w:t>ö</w:t>
      </w:r>
      <w:r w:rsidRPr="00935276">
        <w:rPr>
          <w:rFonts w:ascii="Times New Roman félkövér" w:hAnsi="Times New Roman félkövér"/>
          <w:b/>
          <w:sz w:val="22"/>
          <w:szCs w:val="22"/>
        </w:rPr>
        <w:t>zbeszerz</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 xml:space="preserve">si dokumentumok </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tv</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tel</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nek igazol</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sa</w:t>
      </w:r>
      <w:r w:rsidRPr="00935276">
        <w:rPr>
          <w:rFonts w:ascii="Times New Roman" w:hAnsi="Times New Roman"/>
          <w:b/>
          <w:sz w:val="22"/>
          <w:szCs w:val="22"/>
        </w:rPr>
        <w:t>:</w:t>
      </w:r>
    </w:p>
    <w:p w:rsidR="00A70F60" w:rsidRDefault="00A70F60" w:rsidP="0025034F">
      <w:pPr>
        <w:suppressAutoHyphens w:val="0"/>
        <w:autoSpaceDE w:val="0"/>
        <w:autoSpaceDN w:val="0"/>
        <w:adjustRightInd w:val="0"/>
        <w:jc w:val="both"/>
        <w:rPr>
          <w:rFonts w:ascii="Times New Roman" w:hAnsi="Times New Roman"/>
          <w:sz w:val="22"/>
          <w:szCs w:val="22"/>
        </w:rPr>
      </w:pPr>
    </w:p>
    <w:p w:rsidR="0025034F" w:rsidRPr="00935276" w:rsidRDefault="0025034F" w:rsidP="0025034F">
      <w:pPr>
        <w:suppressAutoHyphens w:val="0"/>
        <w:autoSpaceDE w:val="0"/>
        <w:autoSpaceDN w:val="0"/>
        <w:adjustRightInd w:val="0"/>
        <w:jc w:val="both"/>
        <w:rPr>
          <w:rFonts w:ascii="Times New Roman" w:hAnsi="Times New Roman"/>
          <w:sz w:val="22"/>
          <w:szCs w:val="22"/>
        </w:rPr>
      </w:pPr>
      <w:r w:rsidRPr="00935276">
        <w:rPr>
          <w:rFonts w:ascii="Times New Roman" w:hAnsi="Times New Roman"/>
          <w:sz w:val="22"/>
          <w:szCs w:val="22"/>
        </w:rPr>
        <w:t>Az átvett dokumentumok át nem ruházhatók, közzé nem tehetők és kizárólag az ajánlattételhez használhatók fel.</w:t>
      </w:r>
    </w:p>
    <w:p w:rsidR="0025034F" w:rsidRPr="00935276" w:rsidRDefault="0025034F" w:rsidP="0025034F">
      <w:pPr>
        <w:suppressAutoHyphens w:val="0"/>
        <w:autoSpaceDE w:val="0"/>
        <w:autoSpaceDN w:val="0"/>
        <w:adjustRightInd w:val="0"/>
        <w:rPr>
          <w:rFonts w:ascii="Times New Roman" w:hAnsi="Times New Roman"/>
          <w:sz w:val="22"/>
          <w:szCs w:val="22"/>
        </w:rPr>
      </w:pPr>
    </w:p>
    <w:p w:rsidR="0025034F" w:rsidRDefault="0025034F" w:rsidP="0025034F">
      <w:pPr>
        <w:spacing w:after="120"/>
        <w:jc w:val="both"/>
        <w:rPr>
          <w:rFonts w:ascii="Times New Roman" w:hAnsi="Times New Roman"/>
          <w:sz w:val="22"/>
          <w:szCs w:val="22"/>
        </w:rPr>
      </w:pPr>
      <w:r w:rsidRPr="00935276">
        <w:rPr>
          <w:rFonts w:ascii="Times New Roman" w:hAnsi="Times New Roman"/>
          <w:sz w:val="22"/>
          <w:szCs w:val="22"/>
        </w:rPr>
        <w:t>Az eljárásban való részvétel feltétele a közbeszerzési dokumentumok letöltésének visszaigazolása. (Közös ajánlattétel esetén elegendő egy ajánlattevőnek visszaigazolni a dokumentumok letöltését). A dokumentumok letöltését a gazdasági szereplőnek a letöltött közbeszerzési dokumentumok mellékletét képező kitöltött és cégszerűen aláírt titoktartási nyilatkozat és visszaigazoló adatlap ajánlatkérőnek történő megküldésével (e-mailen – kozbeszerzes@emmi.gov.hu) kell igazolnia. A nyilatkozatot haladéktalanul az ajánlatkérő rendelkezésére kell bocsátani, annak érdekében, hogy az ajánlatkérő az esetleges kiegészítő tájékoztatást a dokumentumokat letöltő gazdasági szereplőnek elektronikusan megküldhesse. A gazdasági szereplő felelőssége és kockázata az, hogy amennyiben nem haladéktalanul küldi meg ajánlatkérő részére</w:t>
      </w:r>
      <w:r w:rsidR="00AE284F">
        <w:rPr>
          <w:rFonts w:ascii="Times New Roman" w:hAnsi="Times New Roman"/>
          <w:sz w:val="22"/>
          <w:szCs w:val="22"/>
        </w:rPr>
        <w:t xml:space="preserve"> a</w:t>
      </w:r>
      <w:r w:rsidRPr="00935276">
        <w:rPr>
          <w:rFonts w:ascii="Times New Roman" w:hAnsi="Times New Roman"/>
          <w:sz w:val="22"/>
          <w:szCs w:val="22"/>
        </w:rPr>
        <w:t xml:space="preserve"> nyilatkozatot, úgy ajánlatkérő nem tudja részére közvetlenül megküldeni a kiegészítő tájékoztatás(oka)t</w:t>
      </w:r>
      <w:r w:rsidR="007F771D">
        <w:rPr>
          <w:rFonts w:ascii="Times New Roman" w:hAnsi="Times New Roman"/>
          <w:sz w:val="22"/>
          <w:szCs w:val="22"/>
        </w:rPr>
        <w:t xml:space="preserve"> és </w:t>
      </w:r>
      <w:r w:rsidR="007F771D" w:rsidRPr="00935276">
        <w:rPr>
          <w:rFonts w:ascii="Times New Roman" w:hAnsi="Times New Roman"/>
          <w:sz w:val="22"/>
          <w:szCs w:val="22"/>
        </w:rPr>
        <w:t>a kiegészítő tájékoztatáskérés(</w:t>
      </w:r>
      <w:proofErr w:type="spellStart"/>
      <w:r w:rsidR="007F771D" w:rsidRPr="00935276">
        <w:rPr>
          <w:rFonts w:ascii="Times New Roman" w:hAnsi="Times New Roman"/>
          <w:sz w:val="22"/>
          <w:szCs w:val="22"/>
        </w:rPr>
        <w:t>ek</w:t>
      </w:r>
      <w:proofErr w:type="spellEnd"/>
      <w:r w:rsidR="007F771D" w:rsidRPr="00935276">
        <w:rPr>
          <w:rFonts w:ascii="Times New Roman" w:hAnsi="Times New Roman"/>
          <w:sz w:val="22"/>
          <w:szCs w:val="22"/>
        </w:rPr>
        <w:t>)re adott válasz(</w:t>
      </w:r>
      <w:r w:rsidR="007F771D" w:rsidRPr="00ED719B">
        <w:rPr>
          <w:rFonts w:ascii="Times New Roman" w:hAnsi="Times New Roman"/>
          <w:sz w:val="22"/>
          <w:szCs w:val="22"/>
        </w:rPr>
        <w:t>ok)</w:t>
      </w:r>
      <w:proofErr w:type="spellStart"/>
      <w:r w:rsidR="00C12D32" w:rsidRPr="00ED719B">
        <w:rPr>
          <w:rFonts w:ascii="Times New Roman" w:hAnsi="Times New Roman"/>
          <w:sz w:val="22"/>
          <w:szCs w:val="22"/>
        </w:rPr>
        <w:t>at</w:t>
      </w:r>
      <w:proofErr w:type="spellEnd"/>
      <w:r w:rsidR="00C12D32" w:rsidRPr="00ED719B">
        <w:rPr>
          <w:rFonts w:ascii="Times New Roman" w:hAnsi="Times New Roman"/>
          <w:sz w:val="22"/>
          <w:szCs w:val="22"/>
        </w:rPr>
        <w:t>.</w:t>
      </w:r>
    </w:p>
    <w:p w:rsidR="0025034F" w:rsidRPr="00935276" w:rsidRDefault="0025034F" w:rsidP="0025034F">
      <w:pPr>
        <w:pStyle w:val="Listaszerbekezds"/>
        <w:numPr>
          <w:ilvl w:val="1"/>
          <w:numId w:val="6"/>
        </w:numPr>
        <w:spacing w:after="120"/>
        <w:ind w:left="567" w:hanging="283"/>
        <w:jc w:val="both"/>
        <w:rPr>
          <w:rFonts w:ascii="Times New Roman félkövér" w:hAnsi="Times New Roman félkövér"/>
          <w:b/>
          <w:sz w:val="22"/>
          <w:szCs w:val="22"/>
        </w:rPr>
      </w:pPr>
      <w:r w:rsidRPr="00935276">
        <w:rPr>
          <w:rFonts w:ascii="Times New Roman félkövér" w:hAnsi="Times New Roman félkövér"/>
          <w:b/>
          <w:sz w:val="22"/>
          <w:szCs w:val="22"/>
        </w:rPr>
        <w:t>A k</w:t>
      </w:r>
      <w:r w:rsidRPr="00935276">
        <w:rPr>
          <w:rFonts w:ascii="Times New Roman félkövér" w:hAnsi="Times New Roman félkövér" w:hint="eastAsia"/>
          <w:b/>
          <w:sz w:val="22"/>
          <w:szCs w:val="22"/>
        </w:rPr>
        <w:t>ö</w:t>
      </w:r>
      <w:r w:rsidRPr="00935276">
        <w:rPr>
          <w:rFonts w:ascii="Times New Roman félkövér" w:hAnsi="Times New Roman félkövér"/>
          <w:b/>
          <w:sz w:val="22"/>
          <w:szCs w:val="22"/>
        </w:rPr>
        <w:t>zbeszerz</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si dokumentumok m</w:t>
      </w:r>
      <w:r w:rsidRPr="00935276">
        <w:rPr>
          <w:rFonts w:ascii="Times New Roman félkövér" w:hAnsi="Times New Roman félkövér" w:hint="eastAsia"/>
          <w:b/>
          <w:sz w:val="22"/>
          <w:szCs w:val="22"/>
        </w:rPr>
        <w:t>ó</w:t>
      </w:r>
      <w:r w:rsidRPr="00935276">
        <w:rPr>
          <w:rFonts w:ascii="Times New Roman félkövér" w:hAnsi="Times New Roman félkövér"/>
          <w:b/>
          <w:sz w:val="22"/>
          <w:szCs w:val="22"/>
        </w:rPr>
        <w:t>dos</w:t>
      </w:r>
      <w:r w:rsidRPr="00935276">
        <w:rPr>
          <w:rFonts w:ascii="Times New Roman félkövér" w:hAnsi="Times New Roman félkövér" w:hint="eastAsia"/>
          <w:b/>
          <w:sz w:val="22"/>
          <w:szCs w:val="22"/>
        </w:rPr>
        <w:t>í</w:t>
      </w:r>
      <w:r w:rsidRPr="00935276">
        <w:rPr>
          <w:rFonts w:ascii="Times New Roman félkövér" w:hAnsi="Times New Roman félkövér"/>
          <w:b/>
          <w:sz w:val="22"/>
          <w:szCs w:val="22"/>
        </w:rPr>
        <w:t>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sa, visszavon</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sa, visszal</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p</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 a k</w:t>
      </w:r>
      <w:r w:rsidRPr="00935276">
        <w:rPr>
          <w:rFonts w:ascii="Times New Roman félkövér" w:hAnsi="Times New Roman félkövér" w:hint="eastAsia"/>
          <w:b/>
          <w:sz w:val="22"/>
          <w:szCs w:val="22"/>
        </w:rPr>
        <w:t>ö</w:t>
      </w:r>
      <w:r w:rsidRPr="00935276">
        <w:rPr>
          <w:rFonts w:ascii="Times New Roman félkövér" w:hAnsi="Times New Roman félkövér"/>
          <w:b/>
          <w:sz w:val="22"/>
          <w:szCs w:val="22"/>
        </w:rPr>
        <w:t>zbeszerz</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st</w:t>
      </w:r>
      <w:r w:rsidRPr="00935276">
        <w:rPr>
          <w:rFonts w:ascii="Times New Roman félkövér" w:hAnsi="Times New Roman félkövér" w:hint="eastAsia"/>
          <w:b/>
          <w:sz w:val="22"/>
          <w:szCs w:val="22"/>
        </w:rPr>
        <w:t>ő</w:t>
      </w:r>
      <w:r w:rsidRPr="00935276">
        <w:rPr>
          <w:rFonts w:ascii="Times New Roman félkövér" w:hAnsi="Times New Roman félkövér"/>
          <w:b/>
          <w:sz w:val="22"/>
          <w:szCs w:val="22"/>
        </w:rPr>
        <w:t>l</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Az ajánlatkérő a Kbt. 53. § (1)-(2) bekezdés előírásai alapján az eljárást megindító felhívást az ajánlattételi határidő lejártáig visszavonhatja. Amennyiben az eljárás visszavonásra kerül erről az ajánlattételi határidő lejárta előtt hirdetmény kerül közzétételre és egyidejűleg az ajánlatkérő tájékoztatja azokat a gazdasági szereplőket, akik az érdeklődésüket jelezték az ajánlatkérőnél.</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Az ajánlattételi határidő leteltét követően az ajánlatkérő a Kbt. 53. </w:t>
      </w:r>
      <w:r w:rsidRPr="00935276">
        <w:rPr>
          <w:rFonts w:ascii="Times New Roman" w:hAnsi="Times New Roman" w:hint="eastAsia"/>
          <w:sz w:val="22"/>
          <w:szCs w:val="22"/>
        </w:rPr>
        <w:t>§</w:t>
      </w:r>
      <w:r w:rsidRPr="00935276">
        <w:rPr>
          <w:rFonts w:ascii="Times New Roman" w:hAnsi="Times New Roman"/>
          <w:sz w:val="22"/>
          <w:szCs w:val="22"/>
        </w:rPr>
        <w:t xml:space="preserve"> (4) bekezd</w:t>
      </w:r>
      <w:r w:rsidRPr="00935276">
        <w:rPr>
          <w:rFonts w:ascii="Times New Roman" w:hAnsi="Times New Roman" w:hint="eastAsia"/>
          <w:sz w:val="22"/>
          <w:szCs w:val="22"/>
        </w:rPr>
        <w:t>é</w:t>
      </w:r>
      <w:r w:rsidRPr="00935276">
        <w:rPr>
          <w:rFonts w:ascii="Times New Roman" w:hAnsi="Times New Roman"/>
          <w:sz w:val="22"/>
          <w:szCs w:val="22"/>
        </w:rPr>
        <w:t>s alapján nem bírálja el az ajánlatokat amennyiben az ajánlattételi határidő lejártát követően beállott, ellenőrzési körén kívül eső és általa előre nem látható körülmény miatt a szerződés teljesítésére nem lenne képes, vagy ilyen körülmény miatt a szerződéstől való elállásnak vagy a szerződés felmondásának lenne helye. Ezekben az esetekben az ajánlatkérő az eljárást eredménytelenné nyilvánítja.</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Az ajánlattevő az ajánlatát az ajánlati kötöttség beálltáig vonhatja vissza.</w:t>
      </w:r>
      <w:r w:rsidR="00F302AA" w:rsidRPr="00F302AA">
        <w:t xml:space="preserve"> </w:t>
      </w:r>
      <w:r w:rsidR="00F302AA" w:rsidRPr="00F302AA">
        <w:rPr>
          <w:rFonts w:ascii="Times New Roman" w:hAnsi="Times New Roman"/>
          <w:sz w:val="22"/>
          <w:szCs w:val="22"/>
        </w:rPr>
        <w:t>Az aj</w:t>
      </w:r>
      <w:r w:rsidR="00F302AA" w:rsidRPr="00F302AA">
        <w:rPr>
          <w:rFonts w:ascii="Times New Roman" w:hAnsi="Times New Roman" w:hint="eastAsia"/>
          <w:sz w:val="22"/>
          <w:szCs w:val="22"/>
        </w:rPr>
        <w:t>á</w:t>
      </w:r>
      <w:r w:rsidR="00F302AA" w:rsidRPr="00F302AA">
        <w:rPr>
          <w:rFonts w:ascii="Times New Roman" w:hAnsi="Times New Roman"/>
          <w:sz w:val="22"/>
          <w:szCs w:val="22"/>
        </w:rPr>
        <w:t>nlati k</w:t>
      </w:r>
      <w:r w:rsidR="00F302AA" w:rsidRPr="00F302AA">
        <w:rPr>
          <w:rFonts w:ascii="Times New Roman" w:hAnsi="Times New Roman" w:hint="eastAsia"/>
          <w:sz w:val="22"/>
          <w:szCs w:val="22"/>
        </w:rPr>
        <w:t>ö</w:t>
      </w:r>
      <w:r w:rsidR="00F302AA" w:rsidRPr="00F302AA">
        <w:rPr>
          <w:rFonts w:ascii="Times New Roman" w:hAnsi="Times New Roman"/>
          <w:sz w:val="22"/>
          <w:szCs w:val="22"/>
        </w:rPr>
        <w:t>t</w:t>
      </w:r>
      <w:r w:rsidR="00F302AA" w:rsidRPr="00F302AA">
        <w:rPr>
          <w:rFonts w:ascii="Times New Roman" w:hAnsi="Times New Roman" w:hint="eastAsia"/>
          <w:sz w:val="22"/>
          <w:szCs w:val="22"/>
        </w:rPr>
        <w:t>ö</w:t>
      </w:r>
      <w:r w:rsidR="00F302AA" w:rsidRPr="00F302AA">
        <w:rPr>
          <w:rFonts w:ascii="Times New Roman" w:hAnsi="Times New Roman"/>
          <w:sz w:val="22"/>
          <w:szCs w:val="22"/>
        </w:rPr>
        <w:t>tts</w:t>
      </w:r>
      <w:r w:rsidR="00F302AA" w:rsidRPr="00F302AA">
        <w:rPr>
          <w:rFonts w:ascii="Times New Roman" w:hAnsi="Times New Roman" w:hint="eastAsia"/>
          <w:sz w:val="22"/>
          <w:szCs w:val="22"/>
        </w:rPr>
        <w:t>é</w:t>
      </w:r>
      <w:r w:rsidR="00F302AA" w:rsidRPr="00F302AA">
        <w:rPr>
          <w:rFonts w:ascii="Times New Roman" w:hAnsi="Times New Roman"/>
          <w:sz w:val="22"/>
          <w:szCs w:val="22"/>
        </w:rPr>
        <w:t>g id</w:t>
      </w:r>
      <w:r w:rsidR="00F302AA" w:rsidRPr="00F302AA">
        <w:rPr>
          <w:rFonts w:ascii="Times New Roman" w:hAnsi="Times New Roman" w:hint="eastAsia"/>
          <w:sz w:val="22"/>
          <w:szCs w:val="22"/>
        </w:rPr>
        <w:t>ő</w:t>
      </w:r>
      <w:r w:rsidR="00F302AA" w:rsidRPr="00F302AA">
        <w:rPr>
          <w:rFonts w:ascii="Times New Roman" w:hAnsi="Times New Roman"/>
          <w:sz w:val="22"/>
          <w:szCs w:val="22"/>
        </w:rPr>
        <w:t>tartama</w:t>
      </w:r>
      <w:r w:rsidR="00D85F43">
        <w:rPr>
          <w:rFonts w:ascii="Times New Roman" w:hAnsi="Times New Roman"/>
          <w:sz w:val="22"/>
          <w:szCs w:val="22"/>
        </w:rPr>
        <w:t xml:space="preserve"> – figyelembe véve a külön jogszabályban előírt folyamatba épített ellenőrzést – </w:t>
      </w:r>
      <w:r w:rsidR="00F302AA" w:rsidRPr="00F302AA">
        <w:rPr>
          <w:rFonts w:ascii="Times New Roman" w:hAnsi="Times New Roman"/>
          <w:sz w:val="22"/>
          <w:szCs w:val="22"/>
        </w:rPr>
        <w:t>60 nap.</w:t>
      </w:r>
      <w:r w:rsidR="00F302AA">
        <w:rPr>
          <w:rFonts w:ascii="Times New Roman" w:hAnsi="Times New Roman"/>
          <w:sz w:val="22"/>
          <w:szCs w:val="22"/>
        </w:rPr>
        <w:t xml:space="preserve"> </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lastRenderedPageBreak/>
        <w:t>Az ajánlatkérő a Kbt. 55. § (1) bekezdés el</w:t>
      </w:r>
      <w:r w:rsidRPr="00935276">
        <w:rPr>
          <w:rFonts w:ascii="Times New Roman" w:hAnsi="Times New Roman" w:hint="eastAsia"/>
          <w:sz w:val="22"/>
          <w:szCs w:val="22"/>
        </w:rPr>
        <w:t>őí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sai alapj</w:t>
      </w:r>
      <w:r w:rsidRPr="00935276">
        <w:rPr>
          <w:rFonts w:ascii="Times New Roman" w:hAnsi="Times New Roman" w:hint="eastAsia"/>
          <w:sz w:val="22"/>
          <w:szCs w:val="22"/>
        </w:rPr>
        <w:t>á</w:t>
      </w:r>
      <w:r w:rsidRPr="00935276">
        <w:rPr>
          <w:rFonts w:ascii="Times New Roman" w:hAnsi="Times New Roman"/>
          <w:sz w:val="22"/>
          <w:szCs w:val="22"/>
        </w:rPr>
        <w:t>n az elj</w:t>
      </w:r>
      <w:r w:rsidRPr="00935276">
        <w:rPr>
          <w:rFonts w:ascii="Times New Roman" w:hAnsi="Times New Roman" w:hint="eastAsia"/>
          <w:sz w:val="22"/>
          <w:szCs w:val="22"/>
        </w:rPr>
        <w:t>á</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st megind</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ó</w:t>
      </w:r>
      <w:r w:rsidRPr="00935276">
        <w:rPr>
          <w:rFonts w:ascii="Times New Roman" w:hAnsi="Times New Roman"/>
          <w:sz w:val="22"/>
          <w:szCs w:val="22"/>
        </w:rPr>
        <w:t xml:space="preserve"> felh</w:t>
      </w:r>
      <w:r w:rsidRPr="00935276">
        <w:rPr>
          <w:rFonts w:ascii="Times New Roman" w:hAnsi="Times New Roman" w:hint="eastAsia"/>
          <w:sz w:val="22"/>
          <w:szCs w:val="22"/>
        </w:rPr>
        <w:t>í</w:t>
      </w:r>
      <w:r w:rsidRPr="00935276">
        <w:rPr>
          <w:rFonts w:ascii="Times New Roman" w:hAnsi="Times New Roman"/>
          <w:sz w:val="22"/>
          <w:szCs w:val="22"/>
        </w:rPr>
        <w:t>v</w:t>
      </w:r>
      <w:r w:rsidRPr="00935276">
        <w:rPr>
          <w:rFonts w:ascii="Times New Roman" w:hAnsi="Times New Roman" w:hint="eastAsia"/>
          <w:sz w:val="22"/>
          <w:szCs w:val="22"/>
        </w:rPr>
        <w:t>á</w:t>
      </w:r>
      <w:r w:rsidRPr="00935276">
        <w:rPr>
          <w:rFonts w:ascii="Times New Roman" w:hAnsi="Times New Roman"/>
          <w:sz w:val="22"/>
          <w:szCs w:val="22"/>
        </w:rPr>
        <w:t>s tartalmát (ideértve a határidők hosszabbítását is) az aj</w:t>
      </w:r>
      <w:r w:rsidRPr="00935276">
        <w:rPr>
          <w:rFonts w:ascii="Times New Roman" w:hAnsi="Times New Roman" w:hint="eastAsia"/>
          <w:sz w:val="22"/>
          <w:szCs w:val="22"/>
        </w:rPr>
        <w:t>á</w:t>
      </w:r>
      <w:r w:rsidRPr="00935276">
        <w:rPr>
          <w:rFonts w:ascii="Times New Roman" w:hAnsi="Times New Roman"/>
          <w:sz w:val="22"/>
          <w:szCs w:val="22"/>
        </w:rPr>
        <w:t>nlatt</w:t>
      </w:r>
      <w:r w:rsidRPr="00935276">
        <w:rPr>
          <w:rFonts w:ascii="Times New Roman" w:hAnsi="Times New Roman" w:hint="eastAsia"/>
          <w:sz w:val="22"/>
          <w:szCs w:val="22"/>
        </w:rPr>
        <w:t>é</w:t>
      </w:r>
      <w:r w:rsidRPr="00935276">
        <w:rPr>
          <w:rFonts w:ascii="Times New Roman" w:hAnsi="Times New Roman"/>
          <w:sz w:val="22"/>
          <w:szCs w:val="22"/>
        </w:rPr>
        <w:t>teli hat</w:t>
      </w:r>
      <w:r w:rsidRPr="00935276">
        <w:rPr>
          <w:rFonts w:ascii="Times New Roman" w:hAnsi="Times New Roman" w:hint="eastAsia"/>
          <w:sz w:val="22"/>
          <w:szCs w:val="22"/>
        </w:rPr>
        <w:t>á</w:t>
      </w:r>
      <w:r w:rsidRPr="00935276">
        <w:rPr>
          <w:rFonts w:ascii="Times New Roman" w:hAnsi="Times New Roman"/>
          <w:sz w:val="22"/>
          <w:szCs w:val="22"/>
        </w:rPr>
        <w:t>rid</w:t>
      </w:r>
      <w:r w:rsidRPr="00935276">
        <w:rPr>
          <w:rFonts w:ascii="Times New Roman" w:hAnsi="Times New Roman" w:hint="eastAsia"/>
          <w:sz w:val="22"/>
          <w:szCs w:val="22"/>
        </w:rPr>
        <w:t>ő</w:t>
      </w:r>
      <w:r w:rsidRPr="00935276">
        <w:rPr>
          <w:rFonts w:ascii="Times New Roman" w:hAnsi="Times New Roman"/>
          <w:sz w:val="22"/>
          <w:szCs w:val="22"/>
        </w:rPr>
        <w:t xml:space="preserve"> lej</w:t>
      </w:r>
      <w:r w:rsidRPr="00935276">
        <w:rPr>
          <w:rFonts w:ascii="Times New Roman" w:hAnsi="Times New Roman" w:hint="eastAsia"/>
          <w:sz w:val="22"/>
          <w:szCs w:val="22"/>
        </w:rPr>
        <w:t>á</w:t>
      </w:r>
      <w:r w:rsidRPr="00935276">
        <w:rPr>
          <w:rFonts w:ascii="Times New Roman" w:hAnsi="Times New Roman"/>
          <w:sz w:val="22"/>
          <w:szCs w:val="22"/>
        </w:rPr>
        <w:t>rt</w:t>
      </w:r>
      <w:r w:rsidRPr="00935276">
        <w:rPr>
          <w:rFonts w:ascii="Times New Roman" w:hAnsi="Times New Roman" w:hint="eastAsia"/>
          <w:sz w:val="22"/>
          <w:szCs w:val="22"/>
        </w:rPr>
        <w:t>á</w:t>
      </w:r>
      <w:r w:rsidRPr="00935276">
        <w:rPr>
          <w:rFonts w:ascii="Times New Roman" w:hAnsi="Times New Roman"/>
          <w:sz w:val="22"/>
          <w:szCs w:val="22"/>
        </w:rPr>
        <w:t xml:space="preserve">ig hirdetmény közzétételével módosíthatja. Amennyiben a felhívás módosításra kerül a módosító hirdetmény </w:t>
      </w:r>
      <w:r w:rsidR="00034ED0">
        <w:rPr>
          <w:rFonts w:ascii="Times New Roman" w:hAnsi="Times New Roman"/>
          <w:sz w:val="22"/>
          <w:szCs w:val="22"/>
        </w:rPr>
        <w:t>feladásáról</w:t>
      </w:r>
      <w:r w:rsidR="00034ED0" w:rsidRPr="00935276">
        <w:rPr>
          <w:rFonts w:ascii="Times New Roman" w:hAnsi="Times New Roman"/>
          <w:sz w:val="22"/>
          <w:szCs w:val="22"/>
        </w:rPr>
        <w:t xml:space="preserve"> </w:t>
      </w:r>
      <w:r w:rsidR="00034ED0">
        <w:rPr>
          <w:rFonts w:ascii="Times New Roman" w:hAnsi="Times New Roman"/>
          <w:sz w:val="22"/>
          <w:szCs w:val="22"/>
        </w:rPr>
        <w:t>az eredeti ajánlattételi határidő lejárt</w:t>
      </w:r>
      <w:r w:rsidR="00526F86">
        <w:rPr>
          <w:rFonts w:ascii="Times New Roman" w:hAnsi="Times New Roman"/>
          <w:sz w:val="22"/>
          <w:szCs w:val="22"/>
        </w:rPr>
        <w:t>ával</w:t>
      </w:r>
      <w:r w:rsidR="00034ED0">
        <w:rPr>
          <w:rFonts w:ascii="Times New Roman" w:hAnsi="Times New Roman"/>
          <w:sz w:val="22"/>
          <w:szCs w:val="22"/>
        </w:rPr>
        <w:t xml:space="preserve"> </w:t>
      </w:r>
      <w:r w:rsidRPr="00935276">
        <w:rPr>
          <w:rFonts w:ascii="Times New Roman" w:hAnsi="Times New Roman"/>
          <w:sz w:val="22"/>
          <w:szCs w:val="22"/>
        </w:rPr>
        <w:t>egyidejűleg az ajánlatkérő tájékoztatja azokat a gazdasági szereplőket, akik az érdeklődésüket jelezték az ajánlatkérőnél</w:t>
      </w:r>
      <w:r w:rsidR="00A500FC">
        <w:rPr>
          <w:rFonts w:ascii="Times New Roman" w:hAnsi="Times New Roman"/>
          <w:sz w:val="22"/>
          <w:szCs w:val="22"/>
        </w:rPr>
        <w:t>.</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Amennyiben a közbeszerzési dokumentumok kerülnek módosításra, az ajánlatkérő az ajánlattételi határidő lejártáig egyidejűleg értesíti</w:t>
      </w:r>
      <w:r w:rsidRPr="00173CB0">
        <w:rPr>
          <w:sz w:val="22"/>
          <w:szCs w:val="22"/>
        </w:rPr>
        <w:t xml:space="preserve"> </w:t>
      </w:r>
      <w:r w:rsidRPr="00935276">
        <w:rPr>
          <w:rFonts w:ascii="Times New Roman" w:hAnsi="Times New Roman"/>
          <w:sz w:val="22"/>
          <w:szCs w:val="22"/>
        </w:rPr>
        <w:t>azokat a gazdas</w:t>
      </w:r>
      <w:r w:rsidRPr="00935276">
        <w:rPr>
          <w:rFonts w:ascii="Times New Roman" w:hAnsi="Times New Roman" w:hint="eastAsia"/>
          <w:sz w:val="22"/>
          <w:szCs w:val="22"/>
        </w:rPr>
        <w:t>á</w:t>
      </w:r>
      <w:r w:rsidRPr="00935276">
        <w:rPr>
          <w:rFonts w:ascii="Times New Roman" w:hAnsi="Times New Roman"/>
          <w:sz w:val="22"/>
          <w:szCs w:val="22"/>
        </w:rPr>
        <w:t>gi szerepl</w:t>
      </w:r>
      <w:r w:rsidRPr="00935276">
        <w:rPr>
          <w:rFonts w:ascii="Times New Roman" w:hAnsi="Times New Roman" w:hint="eastAsia"/>
          <w:sz w:val="22"/>
          <w:szCs w:val="22"/>
        </w:rPr>
        <w:t>ő</w:t>
      </w:r>
      <w:r w:rsidRPr="0044538F">
        <w:rPr>
          <w:rFonts w:ascii="Times New Roman" w:hAnsi="Times New Roman"/>
          <w:sz w:val="22"/>
          <w:szCs w:val="22"/>
        </w:rPr>
        <w:t xml:space="preserve">ket, akik az </w:t>
      </w:r>
      <w:r w:rsidRPr="0044538F">
        <w:rPr>
          <w:rFonts w:ascii="Times New Roman" w:hAnsi="Times New Roman" w:hint="eastAsia"/>
          <w:sz w:val="22"/>
          <w:szCs w:val="22"/>
        </w:rPr>
        <w:t>é</w:t>
      </w:r>
      <w:r w:rsidRPr="00935276">
        <w:rPr>
          <w:rFonts w:ascii="Times New Roman" w:hAnsi="Times New Roman"/>
          <w:sz w:val="22"/>
          <w:szCs w:val="22"/>
        </w:rPr>
        <w:t>rdekl</w:t>
      </w:r>
      <w:r w:rsidRPr="00935276">
        <w:rPr>
          <w:rFonts w:ascii="Times New Roman" w:hAnsi="Times New Roman" w:hint="eastAsia"/>
          <w:sz w:val="22"/>
          <w:szCs w:val="22"/>
        </w:rPr>
        <w:t>ő</w:t>
      </w:r>
      <w:r w:rsidRPr="00935276">
        <w:rPr>
          <w:rFonts w:ascii="Times New Roman" w:hAnsi="Times New Roman"/>
          <w:sz w:val="22"/>
          <w:szCs w:val="22"/>
        </w:rPr>
        <w:t>d</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ü</w:t>
      </w:r>
      <w:r w:rsidRPr="00935276">
        <w:rPr>
          <w:rFonts w:ascii="Times New Roman" w:hAnsi="Times New Roman"/>
          <w:sz w:val="22"/>
          <w:szCs w:val="22"/>
        </w:rPr>
        <w:t>ket jelezt</w:t>
      </w:r>
      <w:r w:rsidRPr="00935276">
        <w:rPr>
          <w:rFonts w:ascii="Times New Roman" w:hAnsi="Times New Roman" w:hint="eastAsia"/>
          <w:sz w:val="22"/>
          <w:szCs w:val="22"/>
        </w:rPr>
        <w:t>é</w:t>
      </w:r>
      <w:r w:rsidRPr="00935276">
        <w:rPr>
          <w:rFonts w:ascii="Times New Roman" w:hAnsi="Times New Roman"/>
          <w:sz w:val="22"/>
          <w:szCs w:val="22"/>
        </w:rPr>
        <w:t>k az aj</w:t>
      </w:r>
      <w:r w:rsidRPr="00935276">
        <w:rPr>
          <w:rFonts w:ascii="Times New Roman" w:hAnsi="Times New Roman" w:hint="eastAsia"/>
          <w:sz w:val="22"/>
          <w:szCs w:val="22"/>
        </w:rPr>
        <w:t>á</w:t>
      </w:r>
      <w:r w:rsidRPr="00935276">
        <w:rPr>
          <w:rFonts w:ascii="Times New Roman" w:hAnsi="Times New Roman"/>
          <w:sz w:val="22"/>
          <w:szCs w:val="22"/>
        </w:rPr>
        <w:t>nlatk</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ő</w:t>
      </w:r>
      <w:r w:rsidRPr="00935276">
        <w:rPr>
          <w:rFonts w:ascii="Times New Roman" w:hAnsi="Times New Roman"/>
          <w:sz w:val="22"/>
          <w:szCs w:val="22"/>
        </w:rPr>
        <w:t>n</w:t>
      </w:r>
      <w:r w:rsidRPr="00935276">
        <w:rPr>
          <w:rFonts w:ascii="Times New Roman" w:hAnsi="Times New Roman" w:hint="eastAsia"/>
          <w:sz w:val="22"/>
          <w:szCs w:val="22"/>
        </w:rPr>
        <w:t>é</w:t>
      </w:r>
      <w:r w:rsidRPr="00935276">
        <w:rPr>
          <w:rFonts w:ascii="Times New Roman" w:hAnsi="Times New Roman"/>
          <w:sz w:val="22"/>
          <w:szCs w:val="22"/>
        </w:rPr>
        <w:t>l, valamint a módosított dokumentumokat az eredeti dokumentumokkal megegyező helyen (</w:t>
      </w:r>
      <w:hyperlink r:id="rId10" w:anchor="!DocumentBrowse" w:history="1">
        <w:r w:rsidRPr="00935276">
          <w:rPr>
            <w:rStyle w:val="Hiperhivatkozs"/>
            <w:rFonts w:ascii="Times New Roman" w:hAnsi="Times New Roman"/>
            <w:sz w:val="22"/>
            <w:szCs w:val="22"/>
          </w:rPr>
          <w:t>http://www.kormany.hu/hu/dok?source=2&amp;type=210#!DocumentBrowse</w:t>
        </w:r>
      </w:hyperlink>
      <w:r w:rsidRPr="00935276">
        <w:rPr>
          <w:rFonts w:ascii="Times New Roman" w:hAnsi="Times New Roman"/>
          <w:sz w:val="22"/>
          <w:szCs w:val="22"/>
        </w:rPr>
        <w:t>) közvetlenül elektronikusan elérhetővé teszi.</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A Kbt. 55. § (7) bekezdése alapján az ajánlattevő az ajánlattételi határidő lejártáig új ajánlat benyújtásával módosíthatja az ajánlatát. Ebben az esetben az elsőként benyújtott ajánlatot az ajánlatkérő visszavontnak tekinti.</w:t>
      </w:r>
    </w:p>
    <w:p w:rsidR="0025034F" w:rsidRPr="00935276" w:rsidRDefault="0025034F" w:rsidP="0025034F">
      <w:pPr>
        <w:pStyle w:val="Listaszerbekezds"/>
        <w:numPr>
          <w:ilvl w:val="1"/>
          <w:numId w:val="6"/>
        </w:numPr>
        <w:spacing w:after="120"/>
        <w:ind w:left="567" w:hanging="283"/>
        <w:jc w:val="both"/>
        <w:rPr>
          <w:rFonts w:ascii="Times New Roman félkövér" w:hAnsi="Times New Roman félkövér"/>
          <w:b/>
          <w:sz w:val="22"/>
          <w:szCs w:val="22"/>
        </w:rPr>
      </w:pPr>
      <w:r w:rsidRPr="00935276">
        <w:rPr>
          <w:rFonts w:ascii="Times New Roman félkövér" w:hAnsi="Times New Roman félkövér"/>
          <w:b/>
          <w:sz w:val="22"/>
          <w:szCs w:val="22"/>
        </w:rPr>
        <w:t>Kieg</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sz</w:t>
      </w:r>
      <w:r w:rsidRPr="00935276">
        <w:rPr>
          <w:rFonts w:ascii="Times New Roman félkövér" w:hAnsi="Times New Roman félkövér" w:hint="eastAsia"/>
          <w:b/>
          <w:sz w:val="22"/>
          <w:szCs w:val="22"/>
        </w:rPr>
        <w:t>í</w:t>
      </w:r>
      <w:r w:rsidRPr="00935276">
        <w:rPr>
          <w:rFonts w:ascii="Times New Roman félkövér" w:hAnsi="Times New Roman félkövér"/>
          <w:b/>
          <w:sz w:val="22"/>
          <w:szCs w:val="22"/>
        </w:rPr>
        <w:t>t</w:t>
      </w:r>
      <w:r w:rsidRPr="00935276">
        <w:rPr>
          <w:rFonts w:ascii="Times New Roman félkövér" w:hAnsi="Times New Roman félkövér" w:hint="eastAsia"/>
          <w:b/>
          <w:sz w:val="22"/>
          <w:szCs w:val="22"/>
        </w:rPr>
        <w:t>ő</w:t>
      </w:r>
      <w:r w:rsidRPr="00935276">
        <w:rPr>
          <w:rFonts w:ascii="Times New Roman félkövér" w:hAnsi="Times New Roman félkövér"/>
          <w:b/>
          <w:sz w:val="22"/>
          <w:szCs w:val="22"/>
        </w:rPr>
        <w:t xml:space="preserve"> 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j</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koztat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w:t>
      </w:r>
    </w:p>
    <w:p w:rsidR="0025034F" w:rsidRPr="00935276" w:rsidRDefault="0025034F" w:rsidP="0025034F">
      <w:pPr>
        <w:spacing w:after="120"/>
        <w:jc w:val="both"/>
        <w:rPr>
          <w:rFonts w:ascii="Times New Roman" w:hAnsi="Times New Roman"/>
          <w:sz w:val="22"/>
          <w:szCs w:val="22"/>
        </w:rPr>
      </w:pPr>
      <w:bookmarkStart w:id="15" w:name="_Toc465224250"/>
      <w:bookmarkStart w:id="16" w:name="_Toc466353908"/>
      <w:r w:rsidRPr="00935276">
        <w:rPr>
          <w:rFonts w:ascii="Times New Roman" w:hAnsi="Times New Roman"/>
          <w:sz w:val="22"/>
          <w:szCs w:val="22"/>
        </w:rPr>
        <w:t xml:space="preserve">Bármely gazdasági szereplő, aki az adott közbeszerzési eljárásban ajánlattevő lehet – a megfelelő ajánlattétel érdekében – </w:t>
      </w:r>
      <w:r w:rsidR="00465364" w:rsidRPr="00935276">
        <w:rPr>
          <w:rFonts w:ascii="Times New Roman" w:hAnsi="Times New Roman"/>
          <w:sz w:val="22"/>
          <w:szCs w:val="22"/>
        </w:rPr>
        <w:t xml:space="preserve">az eljárást kezdeményező felhívásban és </w:t>
      </w:r>
      <w:r w:rsidRPr="00935276">
        <w:rPr>
          <w:rFonts w:ascii="Times New Roman" w:hAnsi="Times New Roman"/>
          <w:sz w:val="22"/>
          <w:szCs w:val="22"/>
        </w:rPr>
        <w:t>a közbeszerzési dokumentumokban foglaltakkal kapcsolatban írásban kiegészítő (értelmező) tájékoztatást kérhet (e-mailben) az ajánlatkérőtől ajánlattételi határidő lejárta előtt lehetőség szerint legkésőbb a tízedik napig.</w:t>
      </w:r>
    </w:p>
    <w:bookmarkEnd w:id="15"/>
    <w:bookmarkEnd w:id="16"/>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A beérkezett kérdésekre a választ ajánlatkérő ésszerű határidőn belül, de az ajánlattételi határidő lejárta előtt legkésőbb hat nappal megadja valamennyi gazdasági szereplő részére, amely a k</w:t>
      </w:r>
      <w:r w:rsidRPr="00935276">
        <w:rPr>
          <w:rFonts w:ascii="Times New Roman" w:hAnsi="Times New Roman" w:hint="eastAsia"/>
          <w:sz w:val="22"/>
          <w:szCs w:val="22"/>
        </w:rPr>
        <w:t>ö</w:t>
      </w:r>
      <w:r w:rsidRPr="00935276">
        <w:rPr>
          <w:rFonts w:ascii="Times New Roman" w:hAnsi="Times New Roman"/>
          <w:sz w:val="22"/>
          <w:szCs w:val="22"/>
        </w:rPr>
        <w:t>zbeszerz</w:t>
      </w:r>
      <w:r w:rsidRPr="00935276">
        <w:rPr>
          <w:rFonts w:ascii="Times New Roman" w:hAnsi="Times New Roman" w:hint="eastAsia"/>
          <w:sz w:val="22"/>
          <w:szCs w:val="22"/>
        </w:rPr>
        <w:t>é</w:t>
      </w:r>
      <w:r w:rsidRPr="00935276">
        <w:rPr>
          <w:rFonts w:ascii="Times New Roman" w:hAnsi="Times New Roman"/>
          <w:sz w:val="22"/>
          <w:szCs w:val="22"/>
        </w:rPr>
        <w:t>si dokumentumok mell</w:t>
      </w:r>
      <w:r w:rsidRPr="00935276">
        <w:rPr>
          <w:rFonts w:ascii="Times New Roman" w:hAnsi="Times New Roman" w:hint="eastAsia"/>
          <w:sz w:val="22"/>
          <w:szCs w:val="22"/>
        </w:rPr>
        <w:t>é</w:t>
      </w:r>
      <w:r w:rsidRPr="00935276">
        <w:rPr>
          <w:rFonts w:ascii="Times New Roman" w:hAnsi="Times New Roman"/>
          <w:sz w:val="22"/>
          <w:szCs w:val="22"/>
        </w:rPr>
        <w:t>klet</w:t>
      </w:r>
      <w:r w:rsidRPr="00935276">
        <w:rPr>
          <w:rFonts w:ascii="Times New Roman" w:hAnsi="Times New Roman" w:hint="eastAsia"/>
          <w:sz w:val="22"/>
          <w:szCs w:val="22"/>
        </w:rPr>
        <w:t>é</w:t>
      </w:r>
      <w:r w:rsidRPr="00935276">
        <w:rPr>
          <w:rFonts w:ascii="Times New Roman" w:hAnsi="Times New Roman"/>
          <w:sz w:val="22"/>
          <w:szCs w:val="22"/>
        </w:rPr>
        <w:t>t k</w:t>
      </w:r>
      <w:r w:rsidRPr="00935276">
        <w:rPr>
          <w:rFonts w:ascii="Times New Roman" w:hAnsi="Times New Roman" w:hint="eastAsia"/>
          <w:sz w:val="22"/>
          <w:szCs w:val="22"/>
        </w:rPr>
        <w:t>é</w:t>
      </w:r>
      <w:r w:rsidRPr="00935276">
        <w:rPr>
          <w:rFonts w:ascii="Times New Roman" w:hAnsi="Times New Roman"/>
          <w:sz w:val="22"/>
          <w:szCs w:val="22"/>
        </w:rPr>
        <w:t>pez</w:t>
      </w:r>
      <w:r w:rsidRPr="00935276">
        <w:rPr>
          <w:rFonts w:ascii="Times New Roman" w:hAnsi="Times New Roman" w:hint="eastAsia"/>
          <w:sz w:val="22"/>
          <w:szCs w:val="22"/>
        </w:rPr>
        <w:t>ő</w:t>
      </w:r>
      <w:r w:rsidRPr="00935276">
        <w:rPr>
          <w:rFonts w:ascii="Times New Roman" w:hAnsi="Times New Roman"/>
          <w:sz w:val="22"/>
          <w:szCs w:val="22"/>
        </w:rPr>
        <w:t xml:space="preserve"> kit</w:t>
      </w:r>
      <w:r w:rsidRPr="00935276">
        <w:rPr>
          <w:rFonts w:ascii="Times New Roman" w:hAnsi="Times New Roman" w:hint="eastAsia"/>
          <w:sz w:val="22"/>
          <w:szCs w:val="22"/>
        </w:rPr>
        <w:t>ö</w:t>
      </w:r>
      <w:r w:rsidRPr="00935276">
        <w:rPr>
          <w:rFonts w:ascii="Times New Roman" w:hAnsi="Times New Roman"/>
          <w:sz w:val="22"/>
          <w:szCs w:val="22"/>
        </w:rPr>
        <w:t>lt</w:t>
      </w:r>
      <w:r w:rsidRPr="00935276">
        <w:rPr>
          <w:rFonts w:ascii="Times New Roman" w:hAnsi="Times New Roman" w:hint="eastAsia"/>
          <w:sz w:val="22"/>
          <w:szCs w:val="22"/>
        </w:rPr>
        <w:t>ö</w:t>
      </w:r>
      <w:r w:rsidRPr="00935276">
        <w:rPr>
          <w:rFonts w:ascii="Times New Roman" w:hAnsi="Times New Roman"/>
          <w:sz w:val="22"/>
          <w:szCs w:val="22"/>
        </w:rPr>
        <w:t xml:space="preserve">tt </w:t>
      </w:r>
      <w:r w:rsidRPr="00935276">
        <w:rPr>
          <w:rFonts w:ascii="Times New Roman" w:hAnsi="Times New Roman" w:hint="eastAsia"/>
          <w:sz w:val="22"/>
          <w:szCs w:val="22"/>
        </w:rPr>
        <w:t>é</w:t>
      </w:r>
      <w:r w:rsidRPr="00935276">
        <w:rPr>
          <w:rFonts w:ascii="Times New Roman" w:hAnsi="Times New Roman"/>
          <w:sz w:val="22"/>
          <w:szCs w:val="22"/>
        </w:rPr>
        <w:t>s c</w:t>
      </w:r>
      <w:r w:rsidRPr="00935276">
        <w:rPr>
          <w:rFonts w:ascii="Times New Roman" w:hAnsi="Times New Roman" w:hint="eastAsia"/>
          <w:sz w:val="22"/>
          <w:szCs w:val="22"/>
        </w:rPr>
        <w:t>é</w:t>
      </w:r>
      <w:r w:rsidRPr="00935276">
        <w:rPr>
          <w:rFonts w:ascii="Times New Roman" w:hAnsi="Times New Roman"/>
          <w:sz w:val="22"/>
          <w:szCs w:val="22"/>
        </w:rPr>
        <w:t>gszer</w:t>
      </w:r>
      <w:r w:rsidRPr="00935276">
        <w:rPr>
          <w:rFonts w:ascii="Times New Roman" w:hAnsi="Times New Roman" w:hint="eastAsia"/>
          <w:sz w:val="22"/>
          <w:szCs w:val="22"/>
        </w:rPr>
        <w:t>ű</w:t>
      </w:r>
      <w:r w:rsidRPr="00935276">
        <w:rPr>
          <w:rFonts w:ascii="Times New Roman" w:hAnsi="Times New Roman"/>
          <w:sz w:val="22"/>
          <w:szCs w:val="22"/>
        </w:rPr>
        <w:t>en al</w:t>
      </w:r>
      <w:r w:rsidRPr="00935276">
        <w:rPr>
          <w:rFonts w:ascii="Times New Roman" w:hAnsi="Times New Roman" w:hint="eastAsia"/>
          <w:sz w:val="22"/>
          <w:szCs w:val="22"/>
        </w:rPr>
        <w:t>áí</w:t>
      </w:r>
      <w:r w:rsidRPr="00935276">
        <w:rPr>
          <w:rFonts w:ascii="Times New Roman" w:hAnsi="Times New Roman"/>
          <w:sz w:val="22"/>
          <w:szCs w:val="22"/>
        </w:rPr>
        <w:t>rt titoktart</w:t>
      </w:r>
      <w:r w:rsidRPr="00935276">
        <w:rPr>
          <w:rFonts w:ascii="Times New Roman" w:hAnsi="Times New Roman" w:hint="eastAsia"/>
          <w:sz w:val="22"/>
          <w:szCs w:val="22"/>
        </w:rPr>
        <w:t>á</w:t>
      </w:r>
      <w:r w:rsidRPr="00935276">
        <w:rPr>
          <w:rFonts w:ascii="Times New Roman" w:hAnsi="Times New Roman"/>
          <w:sz w:val="22"/>
          <w:szCs w:val="22"/>
        </w:rPr>
        <w:t xml:space="preserve">si nyilatkozatot </w:t>
      </w:r>
      <w:r w:rsidRPr="00935276">
        <w:rPr>
          <w:rFonts w:ascii="Times New Roman" w:hAnsi="Times New Roman" w:hint="eastAsia"/>
          <w:sz w:val="22"/>
          <w:szCs w:val="22"/>
        </w:rPr>
        <w:t>é</w:t>
      </w:r>
      <w:r w:rsidRPr="00935276">
        <w:rPr>
          <w:rFonts w:ascii="Times New Roman" w:hAnsi="Times New Roman"/>
          <w:sz w:val="22"/>
          <w:szCs w:val="22"/>
        </w:rPr>
        <w:t>s visszaigazol</w:t>
      </w:r>
      <w:r w:rsidRPr="00935276">
        <w:rPr>
          <w:rFonts w:ascii="Times New Roman" w:hAnsi="Times New Roman" w:hint="eastAsia"/>
          <w:sz w:val="22"/>
          <w:szCs w:val="22"/>
        </w:rPr>
        <w:t>ó</w:t>
      </w:r>
      <w:r w:rsidRPr="00935276">
        <w:rPr>
          <w:rFonts w:ascii="Times New Roman" w:hAnsi="Times New Roman"/>
          <w:sz w:val="22"/>
          <w:szCs w:val="22"/>
        </w:rPr>
        <w:t xml:space="preserve"> adatlapot az ajánlatkérő részére megküldte. A kérdések megválaszolása során ajánlatkérő a Kbt. 56. § (2)-(5) bekezdése szerint jár el.</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Az ajánlatkérő konzultációt, illetve helyszíni bejárást nem tart.</w:t>
      </w:r>
    </w:p>
    <w:p w:rsidR="0025034F" w:rsidRPr="00935276" w:rsidRDefault="0025034F" w:rsidP="0025034F">
      <w:pPr>
        <w:pStyle w:val="Szvegtrzs"/>
        <w:spacing w:after="120"/>
        <w:rPr>
          <w:rFonts w:ascii="Times New Roman" w:hAnsi="Times New Roman"/>
          <w:sz w:val="22"/>
          <w:szCs w:val="22"/>
        </w:rPr>
      </w:pPr>
      <w:r w:rsidRPr="00935276">
        <w:rPr>
          <w:rFonts w:ascii="Times New Roman" w:hAnsi="Times New Roman"/>
          <w:sz w:val="22"/>
          <w:szCs w:val="22"/>
        </w:rPr>
        <w:t>Ajánlatkérő a Kbt. 52. § (4) bekezdés a) pontja alapján az ajánlattételi határidőt meghosszabbítja, ha a kiegészítő tájékoztatást, annak ellenére, hogy a gazdasági szereplő a Kbt. 56. §</w:t>
      </w:r>
      <w:proofErr w:type="spellStart"/>
      <w:r w:rsidRPr="00935276">
        <w:rPr>
          <w:rFonts w:ascii="Times New Roman" w:hAnsi="Times New Roman"/>
          <w:sz w:val="22"/>
          <w:szCs w:val="22"/>
        </w:rPr>
        <w:t>-ban</w:t>
      </w:r>
      <w:proofErr w:type="spellEnd"/>
      <w:r w:rsidRPr="00935276">
        <w:rPr>
          <w:rFonts w:ascii="Times New Roman" w:hAnsi="Times New Roman"/>
          <w:sz w:val="22"/>
          <w:szCs w:val="22"/>
        </w:rPr>
        <w:t xml:space="preserve"> meghatározottak szerint időben kérte, nem tudja az előírt határidőben (Kbt. 56. § (2) bekezdés) teljesíteni. </w:t>
      </w:r>
    </w:p>
    <w:p w:rsidR="0025034F" w:rsidRPr="00935276" w:rsidRDefault="0025034F" w:rsidP="0025034F">
      <w:pPr>
        <w:jc w:val="both"/>
        <w:rPr>
          <w:rFonts w:ascii="Times New Roman" w:hAnsi="Times New Roman"/>
          <w:sz w:val="22"/>
          <w:szCs w:val="22"/>
        </w:rPr>
      </w:pPr>
      <w:r w:rsidRPr="00935276">
        <w:rPr>
          <w:rFonts w:ascii="Times New Roman" w:hAnsi="Times New Roman"/>
          <w:sz w:val="22"/>
          <w:szCs w:val="22"/>
        </w:rPr>
        <w:t xml:space="preserve">A kérdéseket az alábbi elérhetőségekre kell megküldeni, hivatkozva az eljárás tárgyára: </w:t>
      </w:r>
    </w:p>
    <w:p w:rsidR="0025034F" w:rsidRPr="00935276" w:rsidRDefault="0025034F" w:rsidP="0025034F">
      <w:pPr>
        <w:ind w:firstLine="527"/>
        <w:rPr>
          <w:rFonts w:ascii="Times New Roman" w:hAnsi="Times New Roman"/>
          <w:sz w:val="22"/>
          <w:szCs w:val="22"/>
        </w:rPr>
      </w:pPr>
      <w:r w:rsidRPr="00935276">
        <w:rPr>
          <w:rFonts w:ascii="Times New Roman" w:hAnsi="Times New Roman"/>
          <w:sz w:val="22"/>
          <w:szCs w:val="22"/>
        </w:rPr>
        <w:t xml:space="preserve">E-mail cím: </w:t>
      </w:r>
      <w:hyperlink r:id="rId11" w:history="1">
        <w:r w:rsidRPr="00935276">
          <w:rPr>
            <w:rFonts w:ascii="Times New Roman" w:hAnsi="Times New Roman"/>
            <w:sz w:val="22"/>
            <w:szCs w:val="22"/>
          </w:rPr>
          <w:t>kozbeszerzes@emmi.gov.hu</w:t>
        </w:r>
      </w:hyperlink>
      <w:r w:rsidRPr="00935276">
        <w:rPr>
          <w:rFonts w:ascii="Times New Roman" w:hAnsi="Times New Roman"/>
          <w:sz w:val="22"/>
          <w:szCs w:val="22"/>
        </w:rPr>
        <w:t xml:space="preserve"> </w:t>
      </w:r>
    </w:p>
    <w:p w:rsidR="0025034F" w:rsidRPr="00935276" w:rsidRDefault="0025034F" w:rsidP="0025034F">
      <w:pPr>
        <w:ind w:firstLine="527"/>
        <w:rPr>
          <w:rFonts w:ascii="Times New Roman" w:hAnsi="Times New Roman"/>
          <w:sz w:val="22"/>
          <w:szCs w:val="22"/>
        </w:rPr>
      </w:pPr>
      <w:r w:rsidRPr="00935276">
        <w:rPr>
          <w:rFonts w:ascii="Times New Roman" w:hAnsi="Times New Roman"/>
          <w:sz w:val="22"/>
          <w:szCs w:val="22"/>
        </w:rPr>
        <w:t>és / vagy</w:t>
      </w:r>
    </w:p>
    <w:p w:rsidR="0025034F" w:rsidRPr="00935276" w:rsidRDefault="0025034F" w:rsidP="0025034F">
      <w:pPr>
        <w:spacing w:after="120"/>
        <w:ind w:firstLine="527"/>
        <w:rPr>
          <w:rFonts w:ascii="Times New Roman" w:hAnsi="Times New Roman"/>
          <w:sz w:val="22"/>
          <w:szCs w:val="22"/>
        </w:rPr>
      </w:pPr>
      <w:r w:rsidRPr="00935276">
        <w:rPr>
          <w:rFonts w:ascii="Times New Roman" w:hAnsi="Times New Roman"/>
          <w:sz w:val="22"/>
          <w:szCs w:val="22"/>
        </w:rPr>
        <w:t>Telefax: +36-1/795-0184</w:t>
      </w:r>
    </w:p>
    <w:p w:rsidR="0025034F" w:rsidRPr="00935276" w:rsidRDefault="0025034F" w:rsidP="0025034F">
      <w:pPr>
        <w:autoSpaceDE w:val="0"/>
        <w:autoSpaceDN w:val="0"/>
        <w:adjustRightInd w:val="0"/>
        <w:spacing w:after="120"/>
        <w:jc w:val="both"/>
        <w:rPr>
          <w:rFonts w:ascii="Times New Roman" w:hAnsi="Times New Roman"/>
          <w:sz w:val="22"/>
          <w:szCs w:val="22"/>
        </w:rPr>
      </w:pPr>
      <w:r w:rsidRPr="00935276">
        <w:rPr>
          <w:rFonts w:ascii="Times New Roman" w:hAnsi="Times New Roman"/>
          <w:sz w:val="22"/>
          <w:szCs w:val="22"/>
        </w:rPr>
        <w:t>Kérdésfeltevés esetén ajánlatkérő kéri megadni ajánlattevő nevét, elérhetőségét (e-mail cím), valamint kapcsolattartójának nevét, ellenkező esetben ajánlatkérő nem vállal felelősséget azért, hogy a választ a megfelelő személy részére továbbítja.</w:t>
      </w:r>
    </w:p>
    <w:p w:rsidR="0025034F" w:rsidRPr="00935276" w:rsidRDefault="0025034F" w:rsidP="0025034F">
      <w:pPr>
        <w:autoSpaceDE w:val="0"/>
        <w:autoSpaceDN w:val="0"/>
        <w:adjustRightInd w:val="0"/>
        <w:spacing w:after="120"/>
        <w:jc w:val="both"/>
        <w:rPr>
          <w:rFonts w:ascii="Times New Roman" w:hAnsi="Times New Roman"/>
          <w:sz w:val="22"/>
          <w:szCs w:val="22"/>
        </w:rPr>
      </w:pPr>
      <w:r w:rsidRPr="00935276">
        <w:rPr>
          <w:rFonts w:ascii="Times New Roman" w:hAnsi="Times New Roman"/>
          <w:sz w:val="22"/>
          <w:szCs w:val="22"/>
        </w:rPr>
        <w:t>Az ajánlatkérő részéről megküldött kiegészítő tájékoztatás(ok) a megküldést követően a közbeszerzési dokumentumok részévé válnak, az ajánlattevők kötelesek az ajánlatuk összeállítása során figyelembe venni a kiegészítő tájékoztatásokban foglaltakat.</w:t>
      </w:r>
    </w:p>
    <w:p w:rsidR="0025034F" w:rsidRDefault="0025034F" w:rsidP="0025034F">
      <w:pPr>
        <w:spacing w:after="120"/>
        <w:jc w:val="both"/>
        <w:rPr>
          <w:rFonts w:ascii="Times New Roman" w:hAnsi="Times New Roman"/>
          <w:sz w:val="22"/>
          <w:szCs w:val="22"/>
        </w:rPr>
      </w:pPr>
      <w:r w:rsidRPr="00935276">
        <w:rPr>
          <w:rFonts w:ascii="Times New Roman" w:hAnsi="Times New Roman"/>
          <w:sz w:val="22"/>
          <w:szCs w:val="22"/>
        </w:rPr>
        <w:t>Ajánlatkérő és ajánlattevő között a k</w:t>
      </w:r>
      <w:r w:rsidRPr="00935276">
        <w:rPr>
          <w:rFonts w:ascii="Times New Roman" w:hAnsi="Times New Roman" w:hint="eastAsia"/>
          <w:sz w:val="22"/>
          <w:szCs w:val="22"/>
        </w:rPr>
        <w:t>ö</w:t>
      </w:r>
      <w:r w:rsidRPr="00935276">
        <w:rPr>
          <w:rFonts w:ascii="Times New Roman" w:hAnsi="Times New Roman"/>
          <w:sz w:val="22"/>
          <w:szCs w:val="22"/>
        </w:rPr>
        <w:t>zbeszerz</w:t>
      </w:r>
      <w:r w:rsidRPr="00935276">
        <w:rPr>
          <w:rFonts w:ascii="Times New Roman" w:hAnsi="Times New Roman" w:hint="eastAsia"/>
          <w:sz w:val="22"/>
          <w:szCs w:val="22"/>
        </w:rPr>
        <w:t>é</w:t>
      </w:r>
      <w:r w:rsidRPr="00935276">
        <w:rPr>
          <w:rFonts w:ascii="Times New Roman" w:hAnsi="Times New Roman"/>
          <w:sz w:val="22"/>
          <w:szCs w:val="22"/>
        </w:rPr>
        <w:t>si elj</w:t>
      </w:r>
      <w:r w:rsidRPr="00935276">
        <w:rPr>
          <w:rFonts w:ascii="Times New Roman" w:hAnsi="Times New Roman" w:hint="eastAsia"/>
          <w:sz w:val="22"/>
          <w:szCs w:val="22"/>
        </w:rPr>
        <w:t>á</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ssal kapcsolatos minden nyilatkozatt</w:t>
      </w:r>
      <w:r w:rsidRPr="00935276">
        <w:rPr>
          <w:rFonts w:ascii="Times New Roman" w:hAnsi="Times New Roman" w:hint="eastAsia"/>
          <w:sz w:val="22"/>
          <w:szCs w:val="22"/>
        </w:rPr>
        <w:t>é</w:t>
      </w:r>
      <w:r w:rsidRPr="00935276">
        <w:rPr>
          <w:rFonts w:ascii="Times New Roman" w:hAnsi="Times New Roman"/>
          <w:sz w:val="22"/>
          <w:szCs w:val="22"/>
        </w:rPr>
        <w:t xml:space="preserve">tel </w:t>
      </w:r>
      <w:r w:rsidRPr="00935276">
        <w:rPr>
          <w:rFonts w:ascii="Times New Roman" w:hAnsi="Times New Roman" w:hint="eastAsia"/>
          <w:sz w:val="22"/>
          <w:szCs w:val="22"/>
        </w:rPr>
        <w:t>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sban t</w:t>
      </w:r>
      <w:r w:rsidRPr="00935276">
        <w:rPr>
          <w:rFonts w:ascii="Times New Roman" w:hAnsi="Times New Roman" w:hint="eastAsia"/>
          <w:sz w:val="22"/>
          <w:szCs w:val="22"/>
        </w:rPr>
        <w:t>ö</w:t>
      </w:r>
      <w:r w:rsidRPr="00935276">
        <w:rPr>
          <w:rFonts w:ascii="Times New Roman" w:hAnsi="Times New Roman"/>
          <w:sz w:val="22"/>
          <w:szCs w:val="22"/>
        </w:rPr>
        <w:t>rt</w:t>
      </w:r>
      <w:r w:rsidRPr="00935276">
        <w:rPr>
          <w:rFonts w:ascii="Times New Roman" w:hAnsi="Times New Roman" w:hint="eastAsia"/>
          <w:sz w:val="22"/>
          <w:szCs w:val="22"/>
        </w:rPr>
        <w:t>é</w:t>
      </w:r>
      <w:r w:rsidRPr="00935276">
        <w:rPr>
          <w:rFonts w:ascii="Times New Roman" w:hAnsi="Times New Roman"/>
          <w:sz w:val="22"/>
          <w:szCs w:val="22"/>
        </w:rPr>
        <w:t>nik, kommunikációra a jelen pontban szabályozottakon túl egyéb módon nincs lehetőség.</w:t>
      </w:r>
    </w:p>
    <w:p w:rsidR="0025034F" w:rsidRPr="00BB3C00" w:rsidRDefault="0025034F" w:rsidP="0025034F">
      <w:pPr>
        <w:pStyle w:val="Listaszerbekezds"/>
        <w:numPr>
          <w:ilvl w:val="1"/>
          <w:numId w:val="6"/>
        </w:numPr>
        <w:spacing w:after="120"/>
        <w:ind w:left="567" w:hanging="283"/>
        <w:jc w:val="both"/>
        <w:rPr>
          <w:rFonts w:ascii="Times New Roman félkövér" w:hAnsi="Times New Roman félkövér"/>
          <w:sz w:val="22"/>
          <w:szCs w:val="22"/>
        </w:rPr>
      </w:pPr>
      <w:r w:rsidRPr="00BB3C00">
        <w:rPr>
          <w:rFonts w:ascii="Times New Roman félkövér" w:hAnsi="Times New Roman félkövér"/>
          <w:sz w:val="22"/>
          <w:szCs w:val="22"/>
        </w:rPr>
        <w:t>A gazdas</w:t>
      </w:r>
      <w:r w:rsidRPr="00BB3C00">
        <w:rPr>
          <w:rFonts w:ascii="Times New Roman félkövér" w:hAnsi="Times New Roman félkövér" w:hint="eastAsia"/>
          <w:sz w:val="22"/>
          <w:szCs w:val="22"/>
        </w:rPr>
        <w:t>á</w:t>
      </w:r>
      <w:r w:rsidRPr="00BB3C00">
        <w:rPr>
          <w:rFonts w:ascii="Times New Roman félkövér" w:hAnsi="Times New Roman félkövér"/>
          <w:sz w:val="22"/>
          <w:szCs w:val="22"/>
        </w:rPr>
        <w:t>gi szerepl</w:t>
      </w:r>
      <w:r w:rsidRPr="00BB3C00">
        <w:rPr>
          <w:rFonts w:ascii="Times New Roman félkövér" w:hAnsi="Times New Roman félkövér" w:hint="eastAsia"/>
          <w:sz w:val="22"/>
          <w:szCs w:val="22"/>
        </w:rPr>
        <w:t>ő</w:t>
      </w:r>
      <w:r w:rsidRPr="00BB3C00">
        <w:rPr>
          <w:rFonts w:ascii="Times New Roman félkövér" w:hAnsi="Times New Roman félkövér"/>
          <w:sz w:val="22"/>
          <w:szCs w:val="22"/>
        </w:rPr>
        <w:t>kre vonatkoz</w:t>
      </w:r>
      <w:r w:rsidRPr="00BB3C00">
        <w:rPr>
          <w:rFonts w:ascii="Times New Roman félkövér" w:hAnsi="Times New Roman félkövér" w:hint="eastAsia"/>
          <w:sz w:val="22"/>
          <w:szCs w:val="22"/>
        </w:rPr>
        <w:t>ó</w:t>
      </w:r>
      <w:r w:rsidRPr="00BB3C00">
        <w:rPr>
          <w:rFonts w:ascii="Times New Roman félkövér" w:hAnsi="Times New Roman félkövér"/>
          <w:sz w:val="22"/>
          <w:szCs w:val="22"/>
        </w:rPr>
        <w:t xml:space="preserve"> k</w:t>
      </w:r>
      <w:r w:rsidRPr="00BB3C00">
        <w:rPr>
          <w:rFonts w:ascii="Times New Roman félkövér" w:hAnsi="Times New Roman félkövér" w:hint="eastAsia"/>
          <w:sz w:val="22"/>
          <w:szCs w:val="22"/>
        </w:rPr>
        <w:t>ö</w:t>
      </w:r>
      <w:r w:rsidRPr="00BB3C00">
        <w:rPr>
          <w:rFonts w:ascii="Times New Roman félkövér" w:hAnsi="Times New Roman félkövér"/>
          <w:sz w:val="22"/>
          <w:szCs w:val="22"/>
        </w:rPr>
        <w:t>z</w:t>
      </w:r>
      <w:r w:rsidRPr="00BB3C00">
        <w:rPr>
          <w:rFonts w:ascii="Times New Roman félkövér" w:hAnsi="Times New Roman félkövér" w:hint="eastAsia"/>
          <w:sz w:val="22"/>
          <w:szCs w:val="22"/>
        </w:rPr>
        <w:t>ö</w:t>
      </w:r>
      <w:r w:rsidRPr="00BB3C00">
        <w:rPr>
          <w:rFonts w:ascii="Times New Roman félkövér" w:hAnsi="Times New Roman félkövér"/>
          <w:sz w:val="22"/>
          <w:szCs w:val="22"/>
        </w:rPr>
        <w:t>s szab</w:t>
      </w:r>
      <w:r w:rsidRPr="00BB3C00">
        <w:rPr>
          <w:rFonts w:ascii="Times New Roman félkövér" w:hAnsi="Times New Roman félkövér" w:hint="eastAsia"/>
          <w:sz w:val="22"/>
          <w:szCs w:val="22"/>
        </w:rPr>
        <w:t>á</w:t>
      </w:r>
      <w:r w:rsidRPr="00BB3C00">
        <w:rPr>
          <w:rFonts w:ascii="Times New Roman félkövér" w:hAnsi="Times New Roman félkövér"/>
          <w:sz w:val="22"/>
          <w:szCs w:val="22"/>
        </w:rPr>
        <w:t>lyok</w:t>
      </w:r>
    </w:p>
    <w:p w:rsidR="0025034F" w:rsidRPr="00935276" w:rsidRDefault="0025034F" w:rsidP="0025034F">
      <w:pPr>
        <w:pStyle w:val="Szvegtrzs"/>
        <w:spacing w:after="120"/>
        <w:rPr>
          <w:rFonts w:ascii="Times New Roman" w:hAnsi="Times New Roman"/>
          <w:sz w:val="22"/>
          <w:szCs w:val="22"/>
        </w:rPr>
      </w:pPr>
      <w:r w:rsidRPr="00935276">
        <w:rPr>
          <w:rFonts w:ascii="Times New Roman" w:hAnsi="Times New Roman"/>
          <w:sz w:val="22"/>
          <w:szCs w:val="22"/>
        </w:rPr>
        <w:t>A közös ajánlattételre a Kbt. 35-36. §</w:t>
      </w:r>
      <w:proofErr w:type="spellStart"/>
      <w:r w:rsidRPr="00935276">
        <w:rPr>
          <w:rFonts w:ascii="Times New Roman" w:hAnsi="Times New Roman"/>
          <w:sz w:val="22"/>
          <w:szCs w:val="22"/>
        </w:rPr>
        <w:t>-ában</w:t>
      </w:r>
      <w:proofErr w:type="spellEnd"/>
      <w:r w:rsidRPr="00935276">
        <w:rPr>
          <w:rFonts w:ascii="Times New Roman" w:hAnsi="Times New Roman"/>
          <w:sz w:val="22"/>
          <w:szCs w:val="22"/>
        </w:rPr>
        <w:t xml:space="preserve"> előírtak az irányadók.</w:t>
      </w:r>
    </w:p>
    <w:p w:rsidR="0025034F" w:rsidRPr="00935276" w:rsidRDefault="0025034F" w:rsidP="0025034F">
      <w:pPr>
        <w:pStyle w:val="Szvegtrzs"/>
        <w:spacing w:after="120"/>
        <w:rPr>
          <w:rFonts w:ascii="Times New Roman" w:hAnsi="Times New Roman"/>
          <w:sz w:val="22"/>
          <w:szCs w:val="22"/>
        </w:rPr>
      </w:pPr>
      <w:r w:rsidRPr="00935276">
        <w:rPr>
          <w:rFonts w:ascii="Times New Roman" w:hAnsi="Times New Roman"/>
          <w:sz w:val="22"/>
          <w:szCs w:val="22"/>
        </w:rPr>
        <w:t>Több gazdasági szereplő közösen is tehet ajánlatot.</w:t>
      </w:r>
      <w:r w:rsidRPr="0036556C">
        <w:rPr>
          <w:sz w:val="22"/>
          <w:szCs w:val="22"/>
        </w:rPr>
        <w:t xml:space="preserve"> </w:t>
      </w:r>
      <w:r w:rsidR="00C03F50" w:rsidRPr="00C03F50">
        <w:rPr>
          <w:rFonts w:ascii="Times New Roman" w:hAnsi="Times New Roman"/>
          <w:sz w:val="22"/>
          <w:szCs w:val="22"/>
        </w:rPr>
        <w:t>K</w:t>
      </w:r>
      <w:r w:rsidR="00C03F50" w:rsidRPr="00C03F50">
        <w:rPr>
          <w:rFonts w:ascii="Times New Roman" w:hAnsi="Times New Roman" w:hint="eastAsia"/>
          <w:sz w:val="22"/>
          <w:szCs w:val="22"/>
        </w:rPr>
        <w:t>ö</w:t>
      </w:r>
      <w:r w:rsidR="00C03F50" w:rsidRPr="00C03F50">
        <w:rPr>
          <w:rFonts w:ascii="Times New Roman" w:hAnsi="Times New Roman"/>
          <w:sz w:val="22"/>
          <w:szCs w:val="22"/>
        </w:rPr>
        <w:t>z</w:t>
      </w:r>
      <w:r w:rsidR="00C03F50" w:rsidRPr="00C03F50">
        <w:rPr>
          <w:rFonts w:ascii="Times New Roman" w:hAnsi="Times New Roman" w:hint="eastAsia"/>
          <w:sz w:val="22"/>
          <w:szCs w:val="22"/>
        </w:rPr>
        <w:t>ö</w:t>
      </w:r>
      <w:r w:rsidR="00C03F50" w:rsidRPr="00C03F50">
        <w:rPr>
          <w:rFonts w:ascii="Times New Roman" w:hAnsi="Times New Roman"/>
          <w:sz w:val="22"/>
          <w:szCs w:val="22"/>
        </w:rPr>
        <w:t>s aj</w:t>
      </w:r>
      <w:r w:rsidR="00C03F50" w:rsidRPr="00C03F50">
        <w:rPr>
          <w:rFonts w:ascii="Times New Roman" w:hAnsi="Times New Roman" w:hint="eastAsia"/>
          <w:sz w:val="22"/>
          <w:szCs w:val="22"/>
        </w:rPr>
        <w:t>á</w:t>
      </w:r>
      <w:r w:rsidR="00C03F50" w:rsidRPr="00C03F50">
        <w:rPr>
          <w:rFonts w:ascii="Times New Roman" w:hAnsi="Times New Roman"/>
          <w:sz w:val="22"/>
          <w:szCs w:val="22"/>
        </w:rPr>
        <w:t>nlattev</w:t>
      </w:r>
      <w:r w:rsidR="00C03F50" w:rsidRPr="00C03F50">
        <w:rPr>
          <w:rFonts w:ascii="Times New Roman" w:hAnsi="Times New Roman" w:hint="eastAsia"/>
          <w:sz w:val="22"/>
          <w:szCs w:val="22"/>
        </w:rPr>
        <w:t>ő</w:t>
      </w:r>
      <w:r w:rsidR="00C03F50" w:rsidRPr="00C03F50">
        <w:rPr>
          <w:rFonts w:ascii="Times New Roman" w:hAnsi="Times New Roman"/>
          <w:sz w:val="22"/>
          <w:szCs w:val="22"/>
        </w:rPr>
        <w:t>k k</w:t>
      </w:r>
      <w:r w:rsidR="00C03F50" w:rsidRPr="00C03F50">
        <w:rPr>
          <w:rFonts w:ascii="Times New Roman" w:hAnsi="Times New Roman" w:hint="eastAsia"/>
          <w:sz w:val="22"/>
          <w:szCs w:val="22"/>
        </w:rPr>
        <w:t>ö</w:t>
      </w:r>
      <w:r w:rsidR="00C03F50" w:rsidRPr="00C03F50">
        <w:rPr>
          <w:rFonts w:ascii="Times New Roman" w:hAnsi="Times New Roman"/>
          <w:sz w:val="22"/>
          <w:szCs w:val="22"/>
        </w:rPr>
        <w:t>telesek becsatolni a meg</w:t>
      </w:r>
      <w:r w:rsidR="00C03F50" w:rsidRPr="00C03F50">
        <w:rPr>
          <w:rFonts w:ascii="Times New Roman" w:hAnsi="Times New Roman" w:hint="eastAsia"/>
          <w:sz w:val="22"/>
          <w:szCs w:val="22"/>
        </w:rPr>
        <w:t>á</w:t>
      </w:r>
      <w:r w:rsidR="00C03F50" w:rsidRPr="00C03F50">
        <w:rPr>
          <w:rFonts w:ascii="Times New Roman" w:hAnsi="Times New Roman"/>
          <w:sz w:val="22"/>
          <w:szCs w:val="22"/>
        </w:rPr>
        <w:t>llapod</w:t>
      </w:r>
      <w:r w:rsidR="00C03F50" w:rsidRPr="00C03F50">
        <w:rPr>
          <w:rFonts w:ascii="Times New Roman" w:hAnsi="Times New Roman" w:hint="eastAsia"/>
          <w:sz w:val="22"/>
          <w:szCs w:val="22"/>
        </w:rPr>
        <w:t>á</w:t>
      </w:r>
      <w:r w:rsidR="00C03F50" w:rsidRPr="00C03F50">
        <w:rPr>
          <w:rFonts w:ascii="Times New Roman" w:hAnsi="Times New Roman"/>
          <w:sz w:val="22"/>
          <w:szCs w:val="22"/>
        </w:rPr>
        <w:t>sukat, amiben meg kell jel</w:t>
      </w:r>
      <w:r w:rsidR="00C03F50" w:rsidRPr="00C03F50">
        <w:rPr>
          <w:rFonts w:ascii="Times New Roman" w:hAnsi="Times New Roman" w:hint="eastAsia"/>
          <w:sz w:val="22"/>
          <w:szCs w:val="22"/>
        </w:rPr>
        <w:t>ö</w:t>
      </w:r>
      <w:r w:rsidR="00C03F50" w:rsidRPr="00C03F50">
        <w:rPr>
          <w:rFonts w:ascii="Times New Roman" w:hAnsi="Times New Roman"/>
          <w:sz w:val="22"/>
          <w:szCs w:val="22"/>
        </w:rPr>
        <w:t>lni a k</w:t>
      </w:r>
      <w:r w:rsidR="00C03F50" w:rsidRPr="00C03F50">
        <w:rPr>
          <w:rFonts w:ascii="Times New Roman" w:hAnsi="Times New Roman" w:hint="eastAsia"/>
          <w:sz w:val="22"/>
          <w:szCs w:val="22"/>
        </w:rPr>
        <w:t>ö</w:t>
      </w:r>
      <w:r w:rsidR="00C03F50" w:rsidRPr="00C03F50">
        <w:rPr>
          <w:rFonts w:ascii="Times New Roman" w:hAnsi="Times New Roman"/>
          <w:sz w:val="22"/>
          <w:szCs w:val="22"/>
        </w:rPr>
        <w:t>z</w:t>
      </w:r>
      <w:r w:rsidR="00C03F50" w:rsidRPr="00C03F50">
        <w:rPr>
          <w:rFonts w:ascii="Times New Roman" w:hAnsi="Times New Roman" w:hint="eastAsia"/>
          <w:sz w:val="22"/>
          <w:szCs w:val="22"/>
        </w:rPr>
        <w:t>ö</w:t>
      </w:r>
      <w:r w:rsidR="00C03F50" w:rsidRPr="00C03F50">
        <w:rPr>
          <w:rFonts w:ascii="Times New Roman" w:hAnsi="Times New Roman"/>
          <w:sz w:val="22"/>
          <w:szCs w:val="22"/>
        </w:rPr>
        <w:t>s aj</w:t>
      </w:r>
      <w:r w:rsidR="00C03F50" w:rsidRPr="00C03F50">
        <w:rPr>
          <w:rFonts w:ascii="Times New Roman" w:hAnsi="Times New Roman" w:hint="eastAsia"/>
          <w:sz w:val="22"/>
          <w:szCs w:val="22"/>
        </w:rPr>
        <w:t>á</w:t>
      </w:r>
      <w:r w:rsidR="00C03F50" w:rsidRPr="00C03F50">
        <w:rPr>
          <w:rFonts w:ascii="Times New Roman" w:hAnsi="Times New Roman"/>
          <w:sz w:val="22"/>
          <w:szCs w:val="22"/>
        </w:rPr>
        <w:t>nlattev</w:t>
      </w:r>
      <w:r w:rsidR="00C03F50" w:rsidRPr="00C03F50">
        <w:rPr>
          <w:rFonts w:ascii="Times New Roman" w:hAnsi="Times New Roman" w:hint="eastAsia"/>
          <w:sz w:val="22"/>
          <w:szCs w:val="22"/>
        </w:rPr>
        <w:t>ő</w:t>
      </w:r>
      <w:r w:rsidR="00C03F50" w:rsidRPr="00C03F50">
        <w:rPr>
          <w:rFonts w:ascii="Times New Roman" w:hAnsi="Times New Roman"/>
          <w:sz w:val="22"/>
          <w:szCs w:val="22"/>
        </w:rPr>
        <w:t xml:space="preserve">ket, a Kbt. 35. </w:t>
      </w:r>
      <w:r w:rsidR="00C03F50" w:rsidRPr="00C03F50">
        <w:rPr>
          <w:rFonts w:ascii="Times New Roman" w:hAnsi="Times New Roman" w:hint="eastAsia"/>
          <w:sz w:val="22"/>
          <w:szCs w:val="22"/>
        </w:rPr>
        <w:t>§</w:t>
      </w:r>
      <w:r w:rsidR="00C03F50" w:rsidRPr="00C03F50">
        <w:rPr>
          <w:rFonts w:ascii="Times New Roman" w:hAnsi="Times New Roman"/>
          <w:sz w:val="22"/>
          <w:szCs w:val="22"/>
        </w:rPr>
        <w:t xml:space="preserve"> (2) bekezd</w:t>
      </w:r>
      <w:r w:rsidR="00C03F50" w:rsidRPr="00C03F50">
        <w:rPr>
          <w:rFonts w:ascii="Times New Roman" w:hAnsi="Times New Roman" w:hint="eastAsia"/>
          <w:sz w:val="22"/>
          <w:szCs w:val="22"/>
        </w:rPr>
        <w:t>é</w:t>
      </w:r>
      <w:r w:rsidR="00C03F50" w:rsidRPr="00C03F50">
        <w:rPr>
          <w:rFonts w:ascii="Times New Roman" w:hAnsi="Times New Roman"/>
          <w:sz w:val="22"/>
          <w:szCs w:val="22"/>
        </w:rPr>
        <w:t>s alapj</w:t>
      </w:r>
      <w:r w:rsidR="00C03F50" w:rsidRPr="00C03F50">
        <w:rPr>
          <w:rFonts w:ascii="Times New Roman" w:hAnsi="Times New Roman" w:hint="eastAsia"/>
          <w:sz w:val="22"/>
          <w:szCs w:val="22"/>
        </w:rPr>
        <w:t>á</w:t>
      </w:r>
      <w:r w:rsidR="00C03F50" w:rsidRPr="00C03F50">
        <w:rPr>
          <w:rFonts w:ascii="Times New Roman" w:hAnsi="Times New Roman"/>
          <w:sz w:val="22"/>
          <w:szCs w:val="22"/>
        </w:rPr>
        <w:t>n a k</w:t>
      </w:r>
      <w:r w:rsidR="00C03F50" w:rsidRPr="00C03F50">
        <w:rPr>
          <w:rFonts w:ascii="Times New Roman" w:hAnsi="Times New Roman" w:hint="eastAsia"/>
          <w:sz w:val="22"/>
          <w:szCs w:val="22"/>
        </w:rPr>
        <w:t>ö</w:t>
      </w:r>
      <w:r w:rsidR="00C03F50" w:rsidRPr="00C03F50">
        <w:rPr>
          <w:rFonts w:ascii="Times New Roman" w:hAnsi="Times New Roman"/>
          <w:sz w:val="22"/>
          <w:szCs w:val="22"/>
        </w:rPr>
        <w:t>z</w:t>
      </w:r>
      <w:r w:rsidR="00C03F50" w:rsidRPr="00C03F50">
        <w:rPr>
          <w:rFonts w:ascii="Times New Roman" w:hAnsi="Times New Roman" w:hint="eastAsia"/>
          <w:sz w:val="22"/>
          <w:szCs w:val="22"/>
        </w:rPr>
        <w:t>ö</w:t>
      </w:r>
      <w:r w:rsidR="00C03F50" w:rsidRPr="00C03F50">
        <w:rPr>
          <w:rFonts w:ascii="Times New Roman" w:hAnsi="Times New Roman"/>
          <w:sz w:val="22"/>
          <w:szCs w:val="22"/>
        </w:rPr>
        <w:t>s aj</w:t>
      </w:r>
      <w:r w:rsidR="00C03F50" w:rsidRPr="00C03F50">
        <w:rPr>
          <w:rFonts w:ascii="Times New Roman" w:hAnsi="Times New Roman" w:hint="eastAsia"/>
          <w:sz w:val="22"/>
          <w:szCs w:val="22"/>
        </w:rPr>
        <w:t>á</w:t>
      </w:r>
      <w:r w:rsidR="00C03F50" w:rsidRPr="00C03F50">
        <w:rPr>
          <w:rFonts w:ascii="Times New Roman" w:hAnsi="Times New Roman"/>
          <w:sz w:val="22"/>
          <w:szCs w:val="22"/>
        </w:rPr>
        <w:t>nlattev</w:t>
      </w:r>
      <w:r w:rsidR="00C03F50" w:rsidRPr="00C03F50">
        <w:rPr>
          <w:rFonts w:ascii="Times New Roman" w:hAnsi="Times New Roman" w:hint="eastAsia"/>
          <w:sz w:val="22"/>
          <w:szCs w:val="22"/>
        </w:rPr>
        <w:t>ő</w:t>
      </w:r>
      <w:r w:rsidR="00C03F50" w:rsidRPr="00C03F50">
        <w:rPr>
          <w:rFonts w:ascii="Times New Roman" w:hAnsi="Times New Roman"/>
          <w:sz w:val="22"/>
          <w:szCs w:val="22"/>
        </w:rPr>
        <w:t>k teljes jog</w:t>
      </w:r>
      <w:r w:rsidR="00C03F50" w:rsidRPr="00C03F50">
        <w:rPr>
          <w:rFonts w:ascii="Times New Roman" w:hAnsi="Times New Roman" w:hint="eastAsia"/>
          <w:sz w:val="22"/>
          <w:szCs w:val="22"/>
        </w:rPr>
        <w:t>ú</w:t>
      </w:r>
      <w:r w:rsidR="00C03F50" w:rsidRPr="00C03F50">
        <w:rPr>
          <w:rFonts w:ascii="Times New Roman" w:hAnsi="Times New Roman"/>
          <w:sz w:val="22"/>
          <w:szCs w:val="22"/>
        </w:rPr>
        <w:t xml:space="preserve"> k</w:t>
      </w:r>
      <w:r w:rsidR="00C03F50" w:rsidRPr="00C03F50">
        <w:rPr>
          <w:rFonts w:ascii="Times New Roman" w:hAnsi="Times New Roman" w:hint="eastAsia"/>
          <w:sz w:val="22"/>
          <w:szCs w:val="22"/>
        </w:rPr>
        <w:t>é</w:t>
      </w:r>
      <w:r w:rsidR="00C03F50" w:rsidRPr="00C03F50">
        <w:rPr>
          <w:rFonts w:ascii="Times New Roman" w:hAnsi="Times New Roman"/>
          <w:sz w:val="22"/>
          <w:szCs w:val="22"/>
        </w:rPr>
        <w:t>pviselet</w:t>
      </w:r>
      <w:r w:rsidR="00C03F50" w:rsidRPr="00C03F50">
        <w:rPr>
          <w:rFonts w:ascii="Times New Roman" w:hAnsi="Times New Roman" w:hint="eastAsia"/>
          <w:sz w:val="22"/>
          <w:szCs w:val="22"/>
        </w:rPr>
        <w:t>é</w:t>
      </w:r>
      <w:r w:rsidR="00C03F50" w:rsidRPr="00C03F50">
        <w:rPr>
          <w:rFonts w:ascii="Times New Roman" w:hAnsi="Times New Roman"/>
          <w:sz w:val="22"/>
          <w:szCs w:val="22"/>
        </w:rPr>
        <w:t>re jogosult szem</w:t>
      </w:r>
      <w:r w:rsidR="00C03F50" w:rsidRPr="00C03F50">
        <w:rPr>
          <w:rFonts w:ascii="Times New Roman" w:hAnsi="Times New Roman" w:hint="eastAsia"/>
          <w:sz w:val="22"/>
          <w:szCs w:val="22"/>
        </w:rPr>
        <w:t>é</w:t>
      </w:r>
      <w:r w:rsidR="00C03F50" w:rsidRPr="00C03F50">
        <w:rPr>
          <w:rFonts w:ascii="Times New Roman" w:hAnsi="Times New Roman"/>
          <w:sz w:val="22"/>
          <w:szCs w:val="22"/>
        </w:rPr>
        <w:t>lyt, levelez</w:t>
      </w:r>
      <w:r w:rsidR="00C03F50" w:rsidRPr="00C03F50">
        <w:rPr>
          <w:rFonts w:ascii="Times New Roman" w:hAnsi="Times New Roman" w:hint="eastAsia"/>
          <w:sz w:val="22"/>
          <w:szCs w:val="22"/>
        </w:rPr>
        <w:t>é</w:t>
      </w:r>
      <w:r w:rsidR="00C03F50" w:rsidRPr="00C03F50">
        <w:rPr>
          <w:rFonts w:ascii="Times New Roman" w:hAnsi="Times New Roman"/>
          <w:sz w:val="22"/>
          <w:szCs w:val="22"/>
        </w:rPr>
        <w:t>si c</w:t>
      </w:r>
      <w:r w:rsidR="00C03F50" w:rsidRPr="00C03F50">
        <w:rPr>
          <w:rFonts w:ascii="Times New Roman" w:hAnsi="Times New Roman" w:hint="eastAsia"/>
          <w:sz w:val="22"/>
          <w:szCs w:val="22"/>
        </w:rPr>
        <w:t>í</w:t>
      </w:r>
      <w:r w:rsidR="00C03F50" w:rsidRPr="00C03F50">
        <w:rPr>
          <w:rFonts w:ascii="Times New Roman" w:hAnsi="Times New Roman"/>
          <w:sz w:val="22"/>
          <w:szCs w:val="22"/>
        </w:rPr>
        <w:t>m</w:t>
      </w:r>
      <w:r w:rsidR="00C03F50" w:rsidRPr="00C03F50">
        <w:rPr>
          <w:rFonts w:ascii="Times New Roman" w:hAnsi="Times New Roman" w:hint="eastAsia"/>
          <w:sz w:val="22"/>
          <w:szCs w:val="22"/>
        </w:rPr>
        <w:t>é</w:t>
      </w:r>
      <w:r w:rsidR="00C03F50" w:rsidRPr="00C03F50">
        <w:rPr>
          <w:rFonts w:ascii="Times New Roman" w:hAnsi="Times New Roman"/>
          <w:sz w:val="22"/>
          <w:szCs w:val="22"/>
        </w:rPr>
        <w:t xml:space="preserve">t, telefon </w:t>
      </w:r>
      <w:r w:rsidR="00C03F50" w:rsidRPr="00C03F50">
        <w:rPr>
          <w:rFonts w:ascii="Times New Roman" w:hAnsi="Times New Roman" w:hint="eastAsia"/>
          <w:sz w:val="22"/>
          <w:szCs w:val="22"/>
        </w:rPr>
        <w:t>é</w:t>
      </w:r>
      <w:r w:rsidR="00C03F50" w:rsidRPr="00C03F50">
        <w:rPr>
          <w:rFonts w:ascii="Times New Roman" w:hAnsi="Times New Roman"/>
          <w:sz w:val="22"/>
          <w:szCs w:val="22"/>
        </w:rPr>
        <w:t>s telefax sz</w:t>
      </w:r>
      <w:r w:rsidR="00C03F50" w:rsidRPr="00C03F50">
        <w:rPr>
          <w:rFonts w:ascii="Times New Roman" w:hAnsi="Times New Roman" w:hint="eastAsia"/>
          <w:sz w:val="22"/>
          <w:szCs w:val="22"/>
        </w:rPr>
        <w:t>á</w:t>
      </w:r>
      <w:r w:rsidR="00C03F50" w:rsidRPr="00C03F50">
        <w:rPr>
          <w:rFonts w:ascii="Times New Roman" w:hAnsi="Times New Roman"/>
          <w:sz w:val="22"/>
          <w:szCs w:val="22"/>
        </w:rPr>
        <w:t>m</w:t>
      </w:r>
      <w:r w:rsidR="00C03F50" w:rsidRPr="00C03F50">
        <w:rPr>
          <w:rFonts w:ascii="Times New Roman" w:hAnsi="Times New Roman" w:hint="eastAsia"/>
          <w:sz w:val="22"/>
          <w:szCs w:val="22"/>
        </w:rPr>
        <w:t>á</w:t>
      </w:r>
      <w:r w:rsidR="00C03F50" w:rsidRPr="00C03F50">
        <w:rPr>
          <w:rFonts w:ascii="Times New Roman" w:hAnsi="Times New Roman"/>
          <w:sz w:val="22"/>
          <w:szCs w:val="22"/>
        </w:rPr>
        <w:t>t, valamint e-mail c</w:t>
      </w:r>
      <w:r w:rsidR="00C03F50" w:rsidRPr="00C03F50">
        <w:rPr>
          <w:rFonts w:ascii="Times New Roman" w:hAnsi="Times New Roman" w:hint="eastAsia"/>
          <w:sz w:val="22"/>
          <w:szCs w:val="22"/>
        </w:rPr>
        <w:t>í</w:t>
      </w:r>
      <w:r w:rsidR="00C03F50" w:rsidRPr="00C03F50">
        <w:rPr>
          <w:rFonts w:ascii="Times New Roman" w:hAnsi="Times New Roman"/>
          <w:sz w:val="22"/>
          <w:szCs w:val="22"/>
        </w:rPr>
        <w:t>m</w:t>
      </w:r>
      <w:r w:rsidR="00C03F50" w:rsidRPr="00C03F50">
        <w:rPr>
          <w:rFonts w:ascii="Times New Roman" w:hAnsi="Times New Roman" w:hint="eastAsia"/>
          <w:sz w:val="22"/>
          <w:szCs w:val="22"/>
        </w:rPr>
        <w:t>é</w:t>
      </w:r>
      <w:r w:rsidR="00C03F50" w:rsidRPr="00C03F50">
        <w:rPr>
          <w:rFonts w:ascii="Times New Roman" w:hAnsi="Times New Roman"/>
          <w:sz w:val="22"/>
          <w:szCs w:val="22"/>
        </w:rPr>
        <w:t>t, tov</w:t>
      </w:r>
      <w:r w:rsidR="00C03F50" w:rsidRPr="00C03F50">
        <w:rPr>
          <w:rFonts w:ascii="Times New Roman" w:hAnsi="Times New Roman" w:hint="eastAsia"/>
          <w:sz w:val="22"/>
          <w:szCs w:val="22"/>
        </w:rPr>
        <w:t>á</w:t>
      </w:r>
      <w:r w:rsidR="00C03F50" w:rsidRPr="00C03F50">
        <w:rPr>
          <w:rFonts w:ascii="Times New Roman" w:hAnsi="Times New Roman"/>
          <w:sz w:val="22"/>
          <w:szCs w:val="22"/>
        </w:rPr>
        <w:t>bb</w:t>
      </w:r>
      <w:r w:rsidR="00C03F50" w:rsidRPr="00C03F50">
        <w:rPr>
          <w:rFonts w:ascii="Times New Roman" w:hAnsi="Times New Roman" w:hint="eastAsia"/>
          <w:sz w:val="22"/>
          <w:szCs w:val="22"/>
        </w:rPr>
        <w:t>á</w:t>
      </w:r>
      <w:r w:rsidR="00C03F50" w:rsidRPr="00C03F50">
        <w:rPr>
          <w:rFonts w:ascii="Times New Roman" w:hAnsi="Times New Roman"/>
          <w:sz w:val="22"/>
          <w:szCs w:val="22"/>
        </w:rPr>
        <w:t xml:space="preserve"> nyilatkozni kell arr</w:t>
      </w:r>
      <w:r w:rsidR="00C03F50" w:rsidRPr="00C03F50">
        <w:rPr>
          <w:rFonts w:ascii="Times New Roman" w:hAnsi="Times New Roman" w:hint="eastAsia"/>
          <w:sz w:val="22"/>
          <w:szCs w:val="22"/>
        </w:rPr>
        <w:t>ó</w:t>
      </w:r>
      <w:r w:rsidR="00C03F50" w:rsidRPr="00C03F50">
        <w:rPr>
          <w:rFonts w:ascii="Times New Roman" w:hAnsi="Times New Roman"/>
          <w:sz w:val="22"/>
          <w:szCs w:val="22"/>
        </w:rPr>
        <w:t>l, hogy a szerz</w:t>
      </w:r>
      <w:r w:rsidR="00C03F50" w:rsidRPr="00C03F50">
        <w:rPr>
          <w:rFonts w:ascii="Times New Roman" w:hAnsi="Times New Roman" w:hint="eastAsia"/>
          <w:sz w:val="22"/>
          <w:szCs w:val="22"/>
        </w:rPr>
        <w:t>ő</w:t>
      </w:r>
      <w:r w:rsidR="00C03F50" w:rsidRPr="00C03F50">
        <w:rPr>
          <w:rFonts w:ascii="Times New Roman" w:hAnsi="Times New Roman"/>
          <w:sz w:val="22"/>
          <w:szCs w:val="22"/>
        </w:rPr>
        <w:t>d</w:t>
      </w:r>
      <w:r w:rsidR="00C03F50" w:rsidRPr="00C03F50">
        <w:rPr>
          <w:rFonts w:ascii="Times New Roman" w:hAnsi="Times New Roman" w:hint="eastAsia"/>
          <w:sz w:val="22"/>
          <w:szCs w:val="22"/>
        </w:rPr>
        <w:t>é</w:t>
      </w:r>
      <w:r w:rsidR="00C03F50" w:rsidRPr="00C03F50">
        <w:rPr>
          <w:rFonts w:ascii="Times New Roman" w:hAnsi="Times New Roman"/>
          <w:sz w:val="22"/>
          <w:szCs w:val="22"/>
        </w:rPr>
        <w:t>s teljes</w:t>
      </w:r>
      <w:r w:rsidR="00C03F50" w:rsidRPr="00C03F50">
        <w:rPr>
          <w:rFonts w:ascii="Times New Roman" w:hAnsi="Times New Roman" w:hint="eastAsia"/>
          <w:sz w:val="22"/>
          <w:szCs w:val="22"/>
        </w:rPr>
        <w:t>í</w:t>
      </w:r>
      <w:r w:rsidR="00C03F50" w:rsidRPr="00C03F50">
        <w:rPr>
          <w:rFonts w:ascii="Times New Roman" w:hAnsi="Times New Roman"/>
          <w:sz w:val="22"/>
          <w:szCs w:val="22"/>
        </w:rPr>
        <w:t>t</w:t>
      </w:r>
      <w:r w:rsidR="00C03F50" w:rsidRPr="00C03F50">
        <w:rPr>
          <w:rFonts w:ascii="Times New Roman" w:hAnsi="Times New Roman" w:hint="eastAsia"/>
          <w:sz w:val="22"/>
          <w:szCs w:val="22"/>
        </w:rPr>
        <w:t>é</w:t>
      </w:r>
      <w:r w:rsidR="00C03F50" w:rsidRPr="00C03F50">
        <w:rPr>
          <w:rFonts w:ascii="Times New Roman" w:hAnsi="Times New Roman"/>
          <w:sz w:val="22"/>
          <w:szCs w:val="22"/>
        </w:rPr>
        <w:t>s</w:t>
      </w:r>
      <w:r w:rsidR="00C03F50" w:rsidRPr="00C03F50">
        <w:rPr>
          <w:rFonts w:ascii="Times New Roman" w:hAnsi="Times New Roman" w:hint="eastAsia"/>
          <w:sz w:val="22"/>
          <w:szCs w:val="22"/>
        </w:rPr>
        <w:t>éé</w:t>
      </w:r>
      <w:r w:rsidR="00C03F50" w:rsidRPr="00C03F50">
        <w:rPr>
          <w:rFonts w:ascii="Times New Roman" w:hAnsi="Times New Roman"/>
          <w:sz w:val="22"/>
          <w:szCs w:val="22"/>
        </w:rPr>
        <w:t>rt egyetemleges k</w:t>
      </w:r>
      <w:r w:rsidR="00C03F50" w:rsidRPr="00C03F50">
        <w:rPr>
          <w:rFonts w:ascii="Times New Roman" w:hAnsi="Times New Roman" w:hint="eastAsia"/>
          <w:sz w:val="22"/>
          <w:szCs w:val="22"/>
        </w:rPr>
        <w:t>ö</w:t>
      </w:r>
      <w:r w:rsidR="00C03F50" w:rsidRPr="00C03F50">
        <w:rPr>
          <w:rFonts w:ascii="Times New Roman" w:hAnsi="Times New Roman"/>
          <w:sz w:val="22"/>
          <w:szCs w:val="22"/>
        </w:rPr>
        <w:t>telezetts</w:t>
      </w:r>
      <w:r w:rsidR="00C03F50" w:rsidRPr="00C03F50">
        <w:rPr>
          <w:rFonts w:ascii="Times New Roman" w:hAnsi="Times New Roman" w:hint="eastAsia"/>
          <w:sz w:val="22"/>
          <w:szCs w:val="22"/>
        </w:rPr>
        <w:t>é</w:t>
      </w:r>
      <w:r w:rsidR="00C03F50" w:rsidRPr="00C03F50">
        <w:rPr>
          <w:rFonts w:ascii="Times New Roman" w:hAnsi="Times New Roman"/>
          <w:sz w:val="22"/>
          <w:szCs w:val="22"/>
        </w:rPr>
        <w:t xml:space="preserve">get </w:t>
      </w:r>
      <w:r w:rsidR="00C03F50" w:rsidRPr="00C03F50">
        <w:rPr>
          <w:rFonts w:ascii="Times New Roman" w:hAnsi="Times New Roman" w:hint="eastAsia"/>
          <w:sz w:val="22"/>
          <w:szCs w:val="22"/>
        </w:rPr>
        <w:t>é</w:t>
      </w:r>
      <w:r w:rsidR="00C03F50" w:rsidRPr="00C03F50">
        <w:rPr>
          <w:rFonts w:ascii="Times New Roman" w:hAnsi="Times New Roman"/>
          <w:sz w:val="22"/>
          <w:szCs w:val="22"/>
        </w:rPr>
        <w:t>s felel</w:t>
      </w:r>
      <w:r w:rsidR="00C03F50" w:rsidRPr="00C03F50">
        <w:rPr>
          <w:rFonts w:ascii="Times New Roman" w:hAnsi="Times New Roman" w:hint="eastAsia"/>
          <w:sz w:val="22"/>
          <w:szCs w:val="22"/>
        </w:rPr>
        <w:t>ő</w:t>
      </w:r>
      <w:r w:rsidR="00C03F50" w:rsidRPr="00C03F50">
        <w:rPr>
          <w:rFonts w:ascii="Times New Roman" w:hAnsi="Times New Roman"/>
          <w:sz w:val="22"/>
          <w:szCs w:val="22"/>
        </w:rPr>
        <w:t>ss</w:t>
      </w:r>
      <w:r w:rsidR="00C03F50" w:rsidRPr="00C03F50">
        <w:rPr>
          <w:rFonts w:ascii="Times New Roman" w:hAnsi="Times New Roman" w:hint="eastAsia"/>
          <w:sz w:val="22"/>
          <w:szCs w:val="22"/>
        </w:rPr>
        <w:t>é</w:t>
      </w:r>
      <w:r w:rsidR="00C03F50" w:rsidRPr="00C03F50">
        <w:rPr>
          <w:rFonts w:ascii="Times New Roman" w:hAnsi="Times New Roman"/>
          <w:sz w:val="22"/>
          <w:szCs w:val="22"/>
        </w:rPr>
        <w:t>get v</w:t>
      </w:r>
      <w:r w:rsidR="00C03F50" w:rsidRPr="00C03F50">
        <w:rPr>
          <w:rFonts w:ascii="Times New Roman" w:hAnsi="Times New Roman" w:hint="eastAsia"/>
          <w:sz w:val="22"/>
          <w:szCs w:val="22"/>
        </w:rPr>
        <w:t>á</w:t>
      </w:r>
      <w:r w:rsidR="00C03F50" w:rsidRPr="00C03F50">
        <w:rPr>
          <w:rFonts w:ascii="Times New Roman" w:hAnsi="Times New Roman"/>
          <w:sz w:val="22"/>
          <w:szCs w:val="22"/>
        </w:rPr>
        <w:t>llalnak, amennyiben, mint nyertes aj</w:t>
      </w:r>
      <w:r w:rsidR="00C03F50" w:rsidRPr="00C03F50">
        <w:rPr>
          <w:rFonts w:ascii="Times New Roman" w:hAnsi="Times New Roman" w:hint="eastAsia"/>
          <w:sz w:val="22"/>
          <w:szCs w:val="22"/>
        </w:rPr>
        <w:t>á</w:t>
      </w:r>
      <w:r w:rsidR="00C03F50" w:rsidRPr="00C03F50">
        <w:rPr>
          <w:rFonts w:ascii="Times New Roman" w:hAnsi="Times New Roman"/>
          <w:sz w:val="22"/>
          <w:szCs w:val="22"/>
        </w:rPr>
        <w:t>nlattev</w:t>
      </w:r>
      <w:r w:rsidR="00C03F50" w:rsidRPr="00C03F50">
        <w:rPr>
          <w:rFonts w:ascii="Times New Roman" w:hAnsi="Times New Roman" w:hint="eastAsia"/>
          <w:sz w:val="22"/>
          <w:szCs w:val="22"/>
        </w:rPr>
        <w:t>ő</w:t>
      </w:r>
      <w:r w:rsidR="00C03F50" w:rsidRPr="00C03F50">
        <w:rPr>
          <w:rFonts w:ascii="Times New Roman" w:hAnsi="Times New Roman"/>
          <w:sz w:val="22"/>
          <w:szCs w:val="22"/>
        </w:rPr>
        <w:t xml:space="preserve"> kiv</w:t>
      </w:r>
      <w:r w:rsidR="00C03F50" w:rsidRPr="00C03F50">
        <w:rPr>
          <w:rFonts w:ascii="Times New Roman" w:hAnsi="Times New Roman" w:hint="eastAsia"/>
          <w:sz w:val="22"/>
          <w:szCs w:val="22"/>
        </w:rPr>
        <w:t>á</w:t>
      </w:r>
      <w:r w:rsidR="00C03F50" w:rsidRPr="00C03F50">
        <w:rPr>
          <w:rFonts w:ascii="Times New Roman" w:hAnsi="Times New Roman"/>
          <w:sz w:val="22"/>
          <w:szCs w:val="22"/>
        </w:rPr>
        <w:t>laszt</w:t>
      </w:r>
      <w:r w:rsidR="00C03F50" w:rsidRPr="00C03F50">
        <w:rPr>
          <w:rFonts w:ascii="Times New Roman" w:hAnsi="Times New Roman" w:hint="eastAsia"/>
          <w:sz w:val="22"/>
          <w:szCs w:val="22"/>
        </w:rPr>
        <w:t>á</w:t>
      </w:r>
      <w:r w:rsidR="00C03F50" w:rsidRPr="00C03F50">
        <w:rPr>
          <w:rFonts w:ascii="Times New Roman" w:hAnsi="Times New Roman"/>
          <w:sz w:val="22"/>
          <w:szCs w:val="22"/>
        </w:rPr>
        <w:t>sra ker</w:t>
      </w:r>
      <w:r w:rsidR="00C03F50" w:rsidRPr="00C03F50">
        <w:rPr>
          <w:rFonts w:ascii="Times New Roman" w:hAnsi="Times New Roman" w:hint="eastAsia"/>
          <w:sz w:val="22"/>
          <w:szCs w:val="22"/>
        </w:rPr>
        <w:t>ü</w:t>
      </w:r>
      <w:r w:rsidR="00C03F50" w:rsidRPr="00C03F50">
        <w:rPr>
          <w:rFonts w:ascii="Times New Roman" w:hAnsi="Times New Roman"/>
          <w:sz w:val="22"/>
          <w:szCs w:val="22"/>
        </w:rPr>
        <w:t>lnek. A k</w:t>
      </w:r>
      <w:r w:rsidR="00C03F50" w:rsidRPr="00C03F50">
        <w:rPr>
          <w:rFonts w:ascii="Times New Roman" w:hAnsi="Times New Roman" w:hint="eastAsia"/>
          <w:sz w:val="22"/>
          <w:szCs w:val="22"/>
        </w:rPr>
        <w:t>ö</w:t>
      </w:r>
      <w:r w:rsidR="00C03F50" w:rsidRPr="00C03F50">
        <w:rPr>
          <w:rFonts w:ascii="Times New Roman" w:hAnsi="Times New Roman"/>
          <w:sz w:val="22"/>
          <w:szCs w:val="22"/>
        </w:rPr>
        <w:t>z</w:t>
      </w:r>
      <w:r w:rsidR="00C03F50" w:rsidRPr="00C03F50">
        <w:rPr>
          <w:rFonts w:ascii="Times New Roman" w:hAnsi="Times New Roman" w:hint="eastAsia"/>
          <w:sz w:val="22"/>
          <w:szCs w:val="22"/>
        </w:rPr>
        <w:t>ö</w:t>
      </w:r>
      <w:r w:rsidR="00C03F50" w:rsidRPr="00C03F50">
        <w:rPr>
          <w:rFonts w:ascii="Times New Roman" w:hAnsi="Times New Roman"/>
          <w:sz w:val="22"/>
          <w:szCs w:val="22"/>
        </w:rPr>
        <w:t>s aj</w:t>
      </w:r>
      <w:r w:rsidR="00C03F50" w:rsidRPr="00C03F50">
        <w:rPr>
          <w:rFonts w:ascii="Times New Roman" w:hAnsi="Times New Roman" w:hint="eastAsia"/>
          <w:sz w:val="22"/>
          <w:szCs w:val="22"/>
        </w:rPr>
        <w:t>á</w:t>
      </w:r>
      <w:r w:rsidR="00C03F50" w:rsidRPr="00C03F50">
        <w:rPr>
          <w:rFonts w:ascii="Times New Roman" w:hAnsi="Times New Roman"/>
          <w:sz w:val="22"/>
          <w:szCs w:val="22"/>
        </w:rPr>
        <w:t>nlatot beny</w:t>
      </w:r>
      <w:r w:rsidR="00C03F50" w:rsidRPr="00C03F50">
        <w:rPr>
          <w:rFonts w:ascii="Times New Roman" w:hAnsi="Times New Roman" w:hint="eastAsia"/>
          <w:sz w:val="22"/>
          <w:szCs w:val="22"/>
        </w:rPr>
        <w:t>ú</w:t>
      </w:r>
      <w:r w:rsidR="00C03F50" w:rsidRPr="00C03F50">
        <w:rPr>
          <w:rFonts w:ascii="Times New Roman" w:hAnsi="Times New Roman"/>
          <w:sz w:val="22"/>
          <w:szCs w:val="22"/>
        </w:rPr>
        <w:t>jt</w:t>
      </w:r>
      <w:r w:rsidR="00C03F50" w:rsidRPr="00C03F50">
        <w:rPr>
          <w:rFonts w:ascii="Times New Roman" w:hAnsi="Times New Roman" w:hint="eastAsia"/>
          <w:sz w:val="22"/>
          <w:szCs w:val="22"/>
        </w:rPr>
        <w:t>ó</w:t>
      </w:r>
      <w:r w:rsidR="00C03F50" w:rsidRPr="00C03F50">
        <w:rPr>
          <w:rFonts w:ascii="Times New Roman" w:hAnsi="Times New Roman"/>
          <w:sz w:val="22"/>
          <w:szCs w:val="22"/>
        </w:rPr>
        <w:t xml:space="preserve"> gazdas</w:t>
      </w:r>
      <w:r w:rsidR="00C03F50" w:rsidRPr="00C03F50">
        <w:rPr>
          <w:rFonts w:ascii="Times New Roman" w:hAnsi="Times New Roman" w:hint="eastAsia"/>
          <w:sz w:val="22"/>
          <w:szCs w:val="22"/>
        </w:rPr>
        <w:t>á</w:t>
      </w:r>
      <w:r w:rsidR="00C03F50" w:rsidRPr="00C03F50">
        <w:rPr>
          <w:rFonts w:ascii="Times New Roman" w:hAnsi="Times New Roman"/>
          <w:sz w:val="22"/>
          <w:szCs w:val="22"/>
        </w:rPr>
        <w:t>gi szerepl</w:t>
      </w:r>
      <w:r w:rsidR="00C03F50" w:rsidRPr="00C03F50">
        <w:rPr>
          <w:rFonts w:ascii="Times New Roman" w:hAnsi="Times New Roman" w:hint="eastAsia"/>
          <w:sz w:val="22"/>
          <w:szCs w:val="22"/>
        </w:rPr>
        <w:t>ő</w:t>
      </w:r>
      <w:r w:rsidR="00C03F50" w:rsidRPr="00C03F50">
        <w:rPr>
          <w:rFonts w:ascii="Times New Roman" w:hAnsi="Times New Roman"/>
          <w:sz w:val="22"/>
          <w:szCs w:val="22"/>
        </w:rPr>
        <w:t>k szem</w:t>
      </w:r>
      <w:r w:rsidR="00C03F50" w:rsidRPr="00C03F50">
        <w:rPr>
          <w:rFonts w:ascii="Times New Roman" w:hAnsi="Times New Roman" w:hint="eastAsia"/>
          <w:sz w:val="22"/>
          <w:szCs w:val="22"/>
        </w:rPr>
        <w:t>é</w:t>
      </w:r>
      <w:r w:rsidR="00C03F50" w:rsidRPr="00C03F50">
        <w:rPr>
          <w:rFonts w:ascii="Times New Roman" w:hAnsi="Times New Roman"/>
          <w:sz w:val="22"/>
          <w:szCs w:val="22"/>
        </w:rPr>
        <w:t>ly</w:t>
      </w:r>
      <w:r w:rsidR="00C03F50" w:rsidRPr="00C03F50">
        <w:rPr>
          <w:rFonts w:ascii="Times New Roman" w:hAnsi="Times New Roman" w:hint="eastAsia"/>
          <w:sz w:val="22"/>
          <w:szCs w:val="22"/>
        </w:rPr>
        <w:t>é</w:t>
      </w:r>
      <w:r w:rsidR="00C03F50" w:rsidRPr="00C03F50">
        <w:rPr>
          <w:rFonts w:ascii="Times New Roman" w:hAnsi="Times New Roman"/>
          <w:sz w:val="22"/>
          <w:szCs w:val="22"/>
        </w:rPr>
        <w:t>ben az aj</w:t>
      </w:r>
      <w:r w:rsidR="00C03F50" w:rsidRPr="00C03F50">
        <w:rPr>
          <w:rFonts w:ascii="Times New Roman" w:hAnsi="Times New Roman" w:hint="eastAsia"/>
          <w:sz w:val="22"/>
          <w:szCs w:val="22"/>
        </w:rPr>
        <w:t>á</w:t>
      </w:r>
      <w:r w:rsidR="00C03F50" w:rsidRPr="00C03F50">
        <w:rPr>
          <w:rFonts w:ascii="Times New Roman" w:hAnsi="Times New Roman"/>
          <w:sz w:val="22"/>
          <w:szCs w:val="22"/>
        </w:rPr>
        <w:t>nlatt</w:t>
      </w:r>
      <w:r w:rsidR="00C03F50" w:rsidRPr="00C03F50">
        <w:rPr>
          <w:rFonts w:ascii="Times New Roman" w:hAnsi="Times New Roman" w:hint="eastAsia"/>
          <w:sz w:val="22"/>
          <w:szCs w:val="22"/>
        </w:rPr>
        <w:t>é</w:t>
      </w:r>
      <w:r w:rsidR="00C03F50" w:rsidRPr="00C03F50">
        <w:rPr>
          <w:rFonts w:ascii="Times New Roman" w:hAnsi="Times New Roman"/>
          <w:sz w:val="22"/>
          <w:szCs w:val="22"/>
        </w:rPr>
        <w:t>teli hat</w:t>
      </w:r>
      <w:r w:rsidR="00C03F50" w:rsidRPr="00C03F50">
        <w:rPr>
          <w:rFonts w:ascii="Times New Roman" w:hAnsi="Times New Roman" w:hint="eastAsia"/>
          <w:sz w:val="22"/>
          <w:szCs w:val="22"/>
        </w:rPr>
        <w:t>á</w:t>
      </w:r>
      <w:r w:rsidR="00C03F50" w:rsidRPr="00C03F50">
        <w:rPr>
          <w:rFonts w:ascii="Times New Roman" w:hAnsi="Times New Roman"/>
          <w:sz w:val="22"/>
          <w:szCs w:val="22"/>
        </w:rPr>
        <w:t>rid</w:t>
      </w:r>
      <w:r w:rsidR="00C03F50" w:rsidRPr="00C03F50">
        <w:rPr>
          <w:rFonts w:ascii="Times New Roman" w:hAnsi="Times New Roman" w:hint="eastAsia"/>
          <w:sz w:val="22"/>
          <w:szCs w:val="22"/>
        </w:rPr>
        <w:t>ő</w:t>
      </w:r>
      <w:r w:rsidR="00C03F50" w:rsidRPr="00C03F50">
        <w:rPr>
          <w:rFonts w:ascii="Times New Roman" w:hAnsi="Times New Roman"/>
          <w:sz w:val="22"/>
          <w:szCs w:val="22"/>
        </w:rPr>
        <w:t xml:space="preserve"> lej</w:t>
      </w:r>
      <w:r w:rsidR="00C03F50" w:rsidRPr="00C03F50">
        <w:rPr>
          <w:rFonts w:ascii="Times New Roman" w:hAnsi="Times New Roman" w:hint="eastAsia"/>
          <w:sz w:val="22"/>
          <w:szCs w:val="22"/>
        </w:rPr>
        <w:t>á</w:t>
      </w:r>
      <w:r w:rsidR="00C03F50" w:rsidRPr="00C03F50">
        <w:rPr>
          <w:rFonts w:ascii="Times New Roman" w:hAnsi="Times New Roman"/>
          <w:sz w:val="22"/>
          <w:szCs w:val="22"/>
        </w:rPr>
        <w:t>rta ut</w:t>
      </w:r>
      <w:r w:rsidR="00C03F50" w:rsidRPr="00C03F50">
        <w:rPr>
          <w:rFonts w:ascii="Times New Roman" w:hAnsi="Times New Roman" w:hint="eastAsia"/>
          <w:sz w:val="22"/>
          <w:szCs w:val="22"/>
        </w:rPr>
        <w:t>á</w:t>
      </w:r>
      <w:r w:rsidR="00C03F50" w:rsidRPr="00C03F50">
        <w:rPr>
          <w:rFonts w:ascii="Times New Roman" w:hAnsi="Times New Roman"/>
          <w:sz w:val="22"/>
          <w:szCs w:val="22"/>
        </w:rPr>
        <w:t>n v</w:t>
      </w:r>
      <w:r w:rsidR="00C03F50" w:rsidRPr="00C03F50">
        <w:rPr>
          <w:rFonts w:ascii="Times New Roman" w:hAnsi="Times New Roman" w:hint="eastAsia"/>
          <w:sz w:val="22"/>
          <w:szCs w:val="22"/>
        </w:rPr>
        <w:t>á</w:t>
      </w:r>
      <w:r w:rsidR="00C03F50" w:rsidRPr="00C03F50">
        <w:rPr>
          <w:rFonts w:ascii="Times New Roman" w:hAnsi="Times New Roman"/>
          <w:sz w:val="22"/>
          <w:szCs w:val="22"/>
        </w:rPr>
        <w:t>ltoz</w:t>
      </w:r>
      <w:r w:rsidR="00C03F50" w:rsidRPr="00C03F50">
        <w:rPr>
          <w:rFonts w:ascii="Times New Roman" w:hAnsi="Times New Roman" w:hint="eastAsia"/>
          <w:sz w:val="22"/>
          <w:szCs w:val="22"/>
        </w:rPr>
        <w:t>á</w:t>
      </w:r>
      <w:r w:rsidR="00C03F50" w:rsidRPr="00C03F50">
        <w:rPr>
          <w:rFonts w:ascii="Times New Roman" w:hAnsi="Times New Roman"/>
          <w:sz w:val="22"/>
          <w:szCs w:val="22"/>
        </w:rPr>
        <w:t>s nem k</w:t>
      </w:r>
      <w:r w:rsidR="00C03F50" w:rsidRPr="00C03F50">
        <w:rPr>
          <w:rFonts w:ascii="Times New Roman" w:hAnsi="Times New Roman" w:hint="eastAsia"/>
          <w:sz w:val="22"/>
          <w:szCs w:val="22"/>
        </w:rPr>
        <w:t>ö</w:t>
      </w:r>
      <w:r w:rsidR="00C03F50">
        <w:rPr>
          <w:rFonts w:ascii="Times New Roman" w:hAnsi="Times New Roman"/>
          <w:sz w:val="22"/>
          <w:szCs w:val="22"/>
        </w:rPr>
        <w:t>vetkezhet be</w:t>
      </w:r>
      <w:r w:rsidRPr="00935276">
        <w:rPr>
          <w:rFonts w:ascii="Times New Roman" w:hAnsi="Times New Roman"/>
          <w:sz w:val="22"/>
          <w:szCs w:val="22"/>
        </w:rPr>
        <w:t>.</w:t>
      </w:r>
    </w:p>
    <w:p w:rsidR="0025034F" w:rsidRPr="00935276" w:rsidRDefault="0025034F" w:rsidP="0025034F">
      <w:pPr>
        <w:pStyle w:val="Szvegtrzs"/>
        <w:spacing w:after="120"/>
        <w:rPr>
          <w:rFonts w:ascii="Times New Roman" w:hAnsi="Times New Roman"/>
          <w:sz w:val="22"/>
          <w:szCs w:val="22"/>
        </w:rPr>
      </w:pPr>
      <w:r w:rsidRPr="00935276">
        <w:rPr>
          <w:rFonts w:ascii="Times New Roman" w:hAnsi="Times New Roman"/>
          <w:sz w:val="22"/>
          <w:szCs w:val="22"/>
        </w:rPr>
        <w:lastRenderedPageBreak/>
        <w:t>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Az ajánlatkérő a közbeszerzési eljárás során az ajánlattevőknek szóló értesítéseket, tájékoztatásokat, illetve felhívásokat a képviselőnek küldi meg.</w:t>
      </w:r>
    </w:p>
    <w:p w:rsidR="0025034F" w:rsidRPr="00935276" w:rsidRDefault="0025034F" w:rsidP="0025034F">
      <w:pPr>
        <w:pStyle w:val="Szvegtrzs"/>
        <w:spacing w:after="120"/>
        <w:rPr>
          <w:rFonts w:ascii="Times New Roman" w:hAnsi="Times New Roman"/>
          <w:sz w:val="22"/>
          <w:szCs w:val="22"/>
        </w:rPr>
      </w:pPr>
      <w:r w:rsidRPr="00935276">
        <w:rPr>
          <w:rFonts w:ascii="Times New Roman" w:hAnsi="Times New Roman"/>
          <w:sz w:val="22"/>
          <w:szCs w:val="22"/>
        </w:rPr>
        <w:t>A közös ajánlattevők a szerződés teljesítéséért az ajánlatkérő felé egyetemlegesen felelnek. A közös ajánlatot benyújtó gazdasági szereplők személyében az ajánlattételi határidő lejárta után változás nem következhet be. A közös ajánlatot tevő nyertesek nem hozhatnak létre projekttársaságot.</w:t>
      </w:r>
    </w:p>
    <w:p w:rsidR="0025034F" w:rsidRPr="00935276" w:rsidRDefault="0025034F" w:rsidP="0025034F">
      <w:pPr>
        <w:pStyle w:val="Szvegtrzs"/>
        <w:spacing w:after="120"/>
        <w:rPr>
          <w:rFonts w:ascii="Times New Roman" w:hAnsi="Times New Roman"/>
          <w:sz w:val="22"/>
          <w:szCs w:val="22"/>
        </w:rPr>
      </w:pPr>
      <w:r w:rsidRPr="00935276">
        <w:rPr>
          <w:rFonts w:ascii="Times New Roman" w:hAnsi="Times New Roman"/>
          <w:sz w:val="22"/>
          <w:szCs w:val="22"/>
        </w:rPr>
        <w:t xml:space="preserve">Az ajánlattevő a Kbt. 36. § (1) bekezdése szerint jelen közbeszerzési eljárásban </w:t>
      </w:r>
      <w:bookmarkStart w:id="17" w:name="pr203"/>
      <w:bookmarkEnd w:id="17"/>
      <w:r w:rsidRPr="00935276">
        <w:rPr>
          <w:rFonts w:ascii="Times New Roman" w:hAnsi="Times New Roman"/>
          <w:sz w:val="22"/>
          <w:szCs w:val="22"/>
        </w:rPr>
        <w:t>nem tehet másik ajánlatot más ajánlattevővel közösen, más ajánlattevő alvállalkozójaként nem vehet részt, más ajánlattevő szerződés teljesítésére való alkalmasságát nem igazolhatja.</w:t>
      </w:r>
    </w:p>
    <w:p w:rsidR="0025034F" w:rsidRPr="00935276" w:rsidRDefault="0025034F" w:rsidP="0025034F">
      <w:pPr>
        <w:pStyle w:val="Listaszerbekezds"/>
        <w:numPr>
          <w:ilvl w:val="1"/>
          <w:numId w:val="6"/>
        </w:numPr>
        <w:spacing w:after="120"/>
        <w:ind w:left="567" w:hanging="283"/>
        <w:contextualSpacing w:val="0"/>
        <w:jc w:val="both"/>
        <w:rPr>
          <w:rFonts w:ascii="Times New Roman" w:hAnsi="Times New Roman"/>
          <w:b/>
          <w:smallCaps/>
          <w:sz w:val="22"/>
          <w:szCs w:val="22"/>
        </w:rPr>
      </w:pPr>
      <w:r w:rsidRPr="00935276">
        <w:rPr>
          <w:rFonts w:ascii="Times New Roman félkövér" w:hAnsi="Times New Roman félkövér"/>
          <w:b/>
          <w:sz w:val="22"/>
          <w:szCs w:val="22"/>
        </w:rPr>
        <w:t>Az Aj</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nlatok elk</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sz</w:t>
      </w:r>
      <w:r w:rsidRPr="00935276">
        <w:rPr>
          <w:rFonts w:ascii="Times New Roman félkövér" w:hAnsi="Times New Roman félkövér" w:hint="eastAsia"/>
          <w:b/>
          <w:sz w:val="22"/>
          <w:szCs w:val="22"/>
        </w:rPr>
        <w:t>í</w:t>
      </w:r>
      <w:r w:rsidRPr="00935276">
        <w:rPr>
          <w:rFonts w:ascii="Times New Roman félkövér" w:hAnsi="Times New Roman félkövér"/>
          <w:b/>
          <w:sz w:val="22"/>
          <w:szCs w:val="22"/>
        </w:rPr>
        <w:t>t</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vel, beny</w:t>
      </w:r>
      <w:r w:rsidRPr="00935276">
        <w:rPr>
          <w:rFonts w:ascii="Times New Roman félkövér" w:hAnsi="Times New Roman félkövér" w:hint="eastAsia"/>
          <w:b/>
          <w:sz w:val="22"/>
          <w:szCs w:val="22"/>
        </w:rPr>
        <w:t>ú</w:t>
      </w:r>
      <w:r w:rsidRPr="00935276">
        <w:rPr>
          <w:rFonts w:ascii="Times New Roman félkövér" w:hAnsi="Times New Roman félkövér"/>
          <w:b/>
          <w:sz w:val="22"/>
          <w:szCs w:val="22"/>
        </w:rPr>
        <w:t>jt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 xml:space="preserve">val </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 felbont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val kapcsolatos</w:t>
      </w:r>
      <w:r w:rsidRPr="00935276">
        <w:rPr>
          <w:rFonts w:ascii="Times New Roman" w:hAnsi="Times New Roman"/>
          <w:b/>
          <w:smallCaps/>
          <w:sz w:val="22"/>
          <w:szCs w:val="22"/>
        </w:rPr>
        <w:t xml:space="preserve"> </w:t>
      </w:r>
      <w:r w:rsidRPr="00935276">
        <w:rPr>
          <w:rFonts w:ascii="Times New Roman félkövér" w:hAnsi="Times New Roman félkövér"/>
          <w:b/>
          <w:sz w:val="22"/>
          <w:szCs w:val="22"/>
        </w:rPr>
        <w:t>el</w:t>
      </w:r>
      <w:r w:rsidRPr="00935276">
        <w:rPr>
          <w:rFonts w:ascii="Times New Roman félkövér" w:hAnsi="Times New Roman félkövér" w:hint="eastAsia"/>
          <w:b/>
          <w:sz w:val="22"/>
          <w:szCs w:val="22"/>
        </w:rPr>
        <w:t>őí</w:t>
      </w:r>
      <w:r w:rsidRPr="00935276">
        <w:rPr>
          <w:rFonts w:ascii="Times New Roman félkövér" w:hAnsi="Times New Roman félkövér"/>
          <w:b/>
          <w:sz w:val="22"/>
          <w:szCs w:val="22"/>
        </w:rPr>
        <w:t>r</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sok</w:t>
      </w:r>
    </w:p>
    <w:p w:rsidR="0025034F" w:rsidRPr="00935276" w:rsidRDefault="0025034F" w:rsidP="00913A92">
      <w:pPr>
        <w:pStyle w:val="Listaszerbekezds"/>
        <w:numPr>
          <w:ilvl w:val="1"/>
          <w:numId w:val="25"/>
        </w:numPr>
        <w:spacing w:after="120"/>
        <w:ind w:left="709" w:hanging="425"/>
        <w:jc w:val="both"/>
        <w:rPr>
          <w:rFonts w:ascii="Times New Roman félkövér" w:hAnsi="Times New Roman félkövér"/>
          <w:b/>
          <w:sz w:val="22"/>
          <w:szCs w:val="22"/>
        </w:rPr>
      </w:pPr>
      <w:r w:rsidRPr="00935276">
        <w:rPr>
          <w:rFonts w:ascii="Times New Roman félkövér" w:hAnsi="Times New Roman félkövér"/>
          <w:b/>
          <w:sz w:val="22"/>
          <w:szCs w:val="22"/>
        </w:rPr>
        <w:t>Az aj</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nlat formai k</w:t>
      </w:r>
      <w:r w:rsidRPr="00935276">
        <w:rPr>
          <w:rFonts w:ascii="Times New Roman félkövér" w:hAnsi="Times New Roman félkövér" w:hint="eastAsia"/>
          <w:b/>
          <w:sz w:val="22"/>
          <w:szCs w:val="22"/>
        </w:rPr>
        <w:t>ö</w:t>
      </w:r>
      <w:r w:rsidRPr="00935276">
        <w:rPr>
          <w:rFonts w:ascii="Times New Roman félkövér" w:hAnsi="Times New Roman félkövér"/>
          <w:b/>
          <w:sz w:val="22"/>
          <w:szCs w:val="22"/>
        </w:rPr>
        <w:t>vetelm</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nyei</w:t>
      </w:r>
    </w:p>
    <w:p w:rsidR="0025034F" w:rsidRPr="00935276" w:rsidRDefault="0025034F" w:rsidP="0025034F">
      <w:pPr>
        <w:suppressAutoHyphens w:val="0"/>
        <w:spacing w:after="240"/>
        <w:jc w:val="both"/>
        <w:rPr>
          <w:rFonts w:ascii="Times New Roman" w:hAnsi="Times New Roman"/>
          <w:sz w:val="22"/>
          <w:szCs w:val="22"/>
        </w:rPr>
      </w:pPr>
      <w:r w:rsidRPr="00935276">
        <w:rPr>
          <w:rFonts w:ascii="Times New Roman" w:hAnsi="Times New Roman"/>
          <w:sz w:val="22"/>
          <w:szCs w:val="22"/>
        </w:rPr>
        <w:t>Formai előírások: az ajánlatot ajánlattevőknek az ajánlati felhívásban és a közbeszerzési dokumentumokban meghatározott tartalmi, és a formai követelményeknek megfelelően kell elkészítenie és benyújtania:</w:t>
      </w:r>
    </w:p>
    <w:p w:rsidR="0025034F" w:rsidRPr="00935276" w:rsidRDefault="0025034F" w:rsidP="0025034F">
      <w:pPr>
        <w:numPr>
          <w:ilvl w:val="1"/>
          <w:numId w:val="5"/>
        </w:numPr>
        <w:suppressAutoHyphens w:val="0"/>
        <w:spacing w:after="240"/>
        <w:ind w:left="709"/>
        <w:jc w:val="both"/>
        <w:rPr>
          <w:rFonts w:ascii="Times New Roman" w:hAnsi="Times New Roman"/>
          <w:sz w:val="22"/>
          <w:szCs w:val="22"/>
        </w:rPr>
      </w:pPr>
      <w:r w:rsidRPr="00935276">
        <w:rPr>
          <w:rFonts w:ascii="Times New Roman" w:hAnsi="Times New Roman"/>
          <w:sz w:val="22"/>
          <w:szCs w:val="22"/>
        </w:rPr>
        <w:t>Az ajánlat eredeti papír alapú példányát lapozhatóan össze kell fűzni.</w:t>
      </w:r>
    </w:p>
    <w:p w:rsidR="0025034F" w:rsidRPr="00935276" w:rsidRDefault="0025034F" w:rsidP="0025034F">
      <w:pPr>
        <w:numPr>
          <w:ilvl w:val="1"/>
          <w:numId w:val="5"/>
        </w:numPr>
        <w:suppressAutoHyphens w:val="0"/>
        <w:spacing w:after="240"/>
        <w:ind w:left="709"/>
        <w:jc w:val="both"/>
        <w:rPr>
          <w:rFonts w:ascii="Times New Roman" w:hAnsi="Times New Roman"/>
          <w:sz w:val="22"/>
          <w:szCs w:val="22"/>
        </w:rPr>
      </w:pPr>
      <w:r w:rsidRPr="00935276">
        <w:rPr>
          <w:rFonts w:ascii="Times New Roman" w:hAnsi="Times New Roman"/>
          <w:sz w:val="22"/>
          <w:szCs w:val="22"/>
        </w:rPr>
        <w:t>Az eredeti ajánlatot és mellékleteinek minden oldalát sorszámozni kell. Az ajánlat oldalszámozása eggyel kezdődjön és oldalanként növekedjen. Elegendő a szöveget vagy számot vagy képet tartalmazó oldalakat számozni, az üres oldalak sorszámozása nem szükséges, de lehetséges. Az ajánlat címlapját és hátlapját (ha van ilyen) nem kell, de lehet sorszámozni. Az ajánlatkérő az ettől kismértékben eltérő számozást (pl. egyes oldalaknál a /</w:t>
      </w:r>
      <w:proofErr w:type="spellStart"/>
      <w:r w:rsidRPr="00935276">
        <w:rPr>
          <w:rFonts w:ascii="Times New Roman" w:hAnsi="Times New Roman"/>
          <w:sz w:val="22"/>
          <w:szCs w:val="22"/>
        </w:rPr>
        <w:t>A</w:t>
      </w:r>
      <w:proofErr w:type="spellEnd"/>
      <w:r w:rsidRPr="00935276">
        <w:rPr>
          <w:rFonts w:ascii="Times New Roman" w:hAnsi="Times New Roman"/>
          <w:sz w:val="22"/>
          <w:szCs w:val="22"/>
        </w:rPr>
        <w:t>, /B oldalszám) is elfogadja, ha a tartalomjegyzékben az egyes iratok helye egyértelműen azonosítható és az iratok helyére a Kbt. 71. § alkalmazása esetén egyértelműen lehet hivatkozni. Az ajánlatkérő a kismértékben hiányos számozást jogosult kiegészíteni, ha ez az ajánlatban való tájékozódása, illetve az ajánlatra való hivatkozása érdekében szükséges.</w:t>
      </w:r>
    </w:p>
    <w:p w:rsidR="0025034F" w:rsidRPr="00935276" w:rsidRDefault="0025034F" w:rsidP="0025034F">
      <w:pPr>
        <w:numPr>
          <w:ilvl w:val="1"/>
          <w:numId w:val="5"/>
        </w:numPr>
        <w:suppressAutoHyphens w:val="0"/>
        <w:spacing w:after="240"/>
        <w:ind w:left="709"/>
        <w:jc w:val="both"/>
        <w:rPr>
          <w:rFonts w:ascii="Times New Roman" w:hAnsi="Times New Roman"/>
          <w:sz w:val="22"/>
          <w:szCs w:val="22"/>
        </w:rPr>
      </w:pPr>
      <w:r w:rsidRPr="00935276">
        <w:rPr>
          <w:rFonts w:ascii="Times New Roman" w:hAnsi="Times New Roman"/>
          <w:sz w:val="22"/>
          <w:szCs w:val="22"/>
        </w:rPr>
        <w:t>Az ajánlatnak – lehetőség szerint – tartalomjegyzéket kell tartalmaznia, amelynek segítségével az ajánlatban szereplő dokumentumok oldalszám alapján megtalálhatóak.</w:t>
      </w:r>
    </w:p>
    <w:p w:rsidR="0025034F" w:rsidRPr="00935276" w:rsidRDefault="0025034F" w:rsidP="0025034F">
      <w:pPr>
        <w:numPr>
          <w:ilvl w:val="1"/>
          <w:numId w:val="5"/>
        </w:numPr>
        <w:suppressAutoHyphens w:val="0"/>
        <w:spacing w:after="240"/>
        <w:ind w:left="709"/>
        <w:jc w:val="both"/>
        <w:rPr>
          <w:rFonts w:ascii="Times New Roman" w:hAnsi="Times New Roman"/>
          <w:sz w:val="22"/>
          <w:szCs w:val="22"/>
        </w:rPr>
      </w:pPr>
      <w:r w:rsidRPr="00935276">
        <w:rPr>
          <w:rFonts w:ascii="Times New Roman" w:hAnsi="Times New Roman"/>
          <w:sz w:val="22"/>
          <w:szCs w:val="22"/>
        </w:rPr>
        <w:t xml:space="preserve">Az ajánlatot és mellékleteit egy db zárt, sértetlen csomagolásban, egy </w:t>
      </w:r>
      <w:r w:rsidR="00BB41D0">
        <w:rPr>
          <w:rFonts w:ascii="Times New Roman" w:hAnsi="Times New Roman"/>
          <w:sz w:val="22"/>
          <w:szCs w:val="22"/>
        </w:rPr>
        <w:t xml:space="preserve">db </w:t>
      </w:r>
      <w:r w:rsidRPr="00935276">
        <w:rPr>
          <w:rFonts w:ascii="Times New Roman" w:hAnsi="Times New Roman"/>
          <w:sz w:val="22"/>
          <w:szCs w:val="22"/>
        </w:rPr>
        <w:t xml:space="preserve">papír alapú eredeti példányban, továbbá egy db </w:t>
      </w:r>
      <w:r w:rsidR="00BB41D0" w:rsidRPr="00935276">
        <w:rPr>
          <w:rFonts w:ascii="Times New Roman" w:hAnsi="Times New Roman"/>
          <w:sz w:val="22"/>
          <w:szCs w:val="22"/>
        </w:rPr>
        <w:t xml:space="preserve">másolati példányban </w:t>
      </w:r>
      <w:r w:rsidRPr="00935276">
        <w:rPr>
          <w:rFonts w:ascii="Times New Roman" w:hAnsi="Times New Roman"/>
          <w:sz w:val="22"/>
          <w:szCs w:val="22"/>
        </w:rPr>
        <w:t>– a papír alapú példánnyal mindenben megegyező elektronikus, nem módosítható pl. PDF formátum</w:t>
      </w:r>
      <w:r w:rsidR="00BB41D0">
        <w:rPr>
          <w:rFonts w:ascii="Times New Roman" w:hAnsi="Times New Roman"/>
          <w:sz w:val="22"/>
          <w:szCs w:val="22"/>
        </w:rPr>
        <w:t>ban</w:t>
      </w:r>
      <w:r w:rsidRPr="00935276">
        <w:rPr>
          <w:rFonts w:ascii="Times New Roman" w:hAnsi="Times New Roman"/>
          <w:sz w:val="22"/>
          <w:szCs w:val="22"/>
        </w:rPr>
        <w:t xml:space="preserve"> (DVD vagy CD vagy </w:t>
      </w:r>
      <w:proofErr w:type="spellStart"/>
      <w:r w:rsidRPr="00935276">
        <w:rPr>
          <w:rFonts w:ascii="Times New Roman" w:hAnsi="Times New Roman"/>
          <w:sz w:val="22"/>
          <w:szCs w:val="22"/>
        </w:rPr>
        <w:t>pendrive</w:t>
      </w:r>
      <w:proofErr w:type="spellEnd"/>
      <w:r w:rsidRPr="00935276">
        <w:rPr>
          <w:rFonts w:ascii="Times New Roman" w:hAnsi="Times New Roman"/>
          <w:sz w:val="22"/>
          <w:szCs w:val="22"/>
        </w:rPr>
        <w:t xml:space="preserve"> adathordozón) –</w:t>
      </w:r>
      <w:r w:rsidR="00BB41D0">
        <w:rPr>
          <w:rFonts w:ascii="Times New Roman" w:hAnsi="Times New Roman"/>
          <w:sz w:val="22"/>
          <w:szCs w:val="22"/>
        </w:rPr>
        <w:t xml:space="preserve"> </w:t>
      </w:r>
      <w:r w:rsidRPr="00935276">
        <w:rPr>
          <w:rFonts w:ascii="Times New Roman" w:hAnsi="Times New Roman"/>
          <w:sz w:val="22"/>
          <w:szCs w:val="22"/>
        </w:rPr>
        <w:t>kell benyújtani. Az ajánlattevőnek nyilatkoznia kell, az elektronikus és a papír alapú példány egyezőségéről. A papír alapú és az elektronikus ajánlat eltérése esetén az ajánlatkérő a papír alapú dokumentumokban foglaltakat tekinti irányadónak.</w:t>
      </w:r>
    </w:p>
    <w:p w:rsidR="0025034F" w:rsidRPr="00935276" w:rsidRDefault="0025034F" w:rsidP="0025034F">
      <w:pPr>
        <w:numPr>
          <w:ilvl w:val="1"/>
          <w:numId w:val="5"/>
        </w:numPr>
        <w:suppressAutoHyphens w:val="0"/>
        <w:spacing w:after="240"/>
        <w:ind w:left="709"/>
        <w:jc w:val="both"/>
        <w:rPr>
          <w:rFonts w:ascii="Times New Roman" w:hAnsi="Times New Roman"/>
          <w:sz w:val="22"/>
          <w:szCs w:val="22"/>
        </w:rPr>
      </w:pPr>
      <w:r w:rsidRPr="00935276">
        <w:rPr>
          <w:rFonts w:ascii="Times New Roman" w:hAnsi="Times New Roman"/>
          <w:sz w:val="22"/>
          <w:szCs w:val="22"/>
        </w:rPr>
        <w:t>Az ajánlatot és az ajánlathoz csatolt minden nyilatkozatot a végén alá kell írnia az adott gazdálkodó szervezetnél erre jogosult(</w:t>
      </w:r>
      <w:proofErr w:type="spellStart"/>
      <w:r w:rsidRPr="00935276">
        <w:rPr>
          <w:rFonts w:ascii="Times New Roman" w:hAnsi="Times New Roman"/>
          <w:sz w:val="22"/>
          <w:szCs w:val="22"/>
        </w:rPr>
        <w:t>ak</w:t>
      </w:r>
      <w:proofErr w:type="spellEnd"/>
      <w:r w:rsidRPr="00935276">
        <w:rPr>
          <w:rFonts w:ascii="Times New Roman" w:hAnsi="Times New Roman"/>
          <w:sz w:val="22"/>
          <w:szCs w:val="22"/>
        </w:rPr>
        <w:t>)</w:t>
      </w:r>
      <w:proofErr w:type="spellStart"/>
      <w:r w:rsidRPr="00935276">
        <w:rPr>
          <w:rFonts w:ascii="Times New Roman" w:hAnsi="Times New Roman"/>
          <w:sz w:val="22"/>
          <w:szCs w:val="22"/>
        </w:rPr>
        <w:t>nak</w:t>
      </w:r>
      <w:proofErr w:type="spellEnd"/>
      <w:r w:rsidRPr="00935276">
        <w:rPr>
          <w:rFonts w:ascii="Times New Roman" w:hAnsi="Times New Roman"/>
          <w:sz w:val="22"/>
          <w:szCs w:val="22"/>
        </w:rPr>
        <w:t xml:space="preserve"> vagy olyan személynek, vagy személyeknek aki(k) </w:t>
      </w:r>
      <w:r w:rsidR="00BB41D0">
        <w:rPr>
          <w:rFonts w:ascii="Times New Roman" w:hAnsi="Times New Roman"/>
          <w:sz w:val="22"/>
          <w:szCs w:val="22"/>
        </w:rPr>
        <w:t xml:space="preserve">az </w:t>
      </w:r>
      <w:r w:rsidRPr="00935276">
        <w:rPr>
          <w:rFonts w:ascii="Times New Roman" w:hAnsi="Times New Roman"/>
          <w:sz w:val="22"/>
          <w:szCs w:val="22"/>
        </w:rPr>
        <w:t>erre jogosult személy(</w:t>
      </w:r>
      <w:proofErr w:type="spellStart"/>
      <w:r w:rsidRPr="00935276">
        <w:rPr>
          <w:rFonts w:ascii="Times New Roman" w:hAnsi="Times New Roman"/>
          <w:sz w:val="22"/>
          <w:szCs w:val="22"/>
        </w:rPr>
        <w:t>ek</w:t>
      </w:r>
      <w:proofErr w:type="spellEnd"/>
      <w:r w:rsidRPr="00935276">
        <w:rPr>
          <w:rFonts w:ascii="Times New Roman" w:hAnsi="Times New Roman"/>
          <w:sz w:val="22"/>
          <w:szCs w:val="22"/>
        </w:rPr>
        <w:t>)</w:t>
      </w:r>
      <w:proofErr w:type="spellStart"/>
      <w:r w:rsidRPr="00935276">
        <w:rPr>
          <w:rFonts w:ascii="Times New Roman" w:hAnsi="Times New Roman"/>
          <w:sz w:val="22"/>
          <w:szCs w:val="22"/>
        </w:rPr>
        <w:t>től</w:t>
      </w:r>
      <w:proofErr w:type="spellEnd"/>
      <w:r w:rsidRPr="00935276">
        <w:rPr>
          <w:rFonts w:ascii="Times New Roman" w:hAnsi="Times New Roman"/>
          <w:sz w:val="22"/>
          <w:szCs w:val="22"/>
        </w:rPr>
        <w:t xml:space="preserve"> írásos </w:t>
      </w:r>
      <w:r w:rsidR="00526F86">
        <w:rPr>
          <w:rFonts w:ascii="Times New Roman" w:hAnsi="Times New Roman"/>
          <w:sz w:val="22"/>
          <w:szCs w:val="22"/>
        </w:rPr>
        <w:t>meg</w:t>
      </w:r>
      <w:r w:rsidR="00526F86" w:rsidRPr="00935276">
        <w:rPr>
          <w:rFonts w:ascii="Times New Roman" w:hAnsi="Times New Roman"/>
          <w:sz w:val="22"/>
          <w:szCs w:val="22"/>
        </w:rPr>
        <w:t xml:space="preserve">hatalmazást </w:t>
      </w:r>
      <w:r w:rsidRPr="00935276">
        <w:rPr>
          <w:rFonts w:ascii="Times New Roman" w:hAnsi="Times New Roman"/>
          <w:sz w:val="22"/>
          <w:szCs w:val="22"/>
        </w:rPr>
        <w:t>kaptak.</w:t>
      </w:r>
    </w:p>
    <w:p w:rsidR="0025034F" w:rsidRPr="00935276" w:rsidRDefault="0025034F" w:rsidP="0025034F">
      <w:pPr>
        <w:suppressAutoHyphens w:val="0"/>
        <w:spacing w:after="240"/>
        <w:ind w:left="709"/>
        <w:jc w:val="both"/>
        <w:rPr>
          <w:rFonts w:ascii="Times New Roman" w:hAnsi="Times New Roman"/>
          <w:sz w:val="22"/>
          <w:szCs w:val="22"/>
        </w:rPr>
      </w:pPr>
      <w:r w:rsidRPr="00935276">
        <w:rPr>
          <w:rFonts w:ascii="Times New Roman" w:hAnsi="Times New Roman"/>
          <w:sz w:val="22"/>
          <w:szCs w:val="22"/>
        </w:rPr>
        <w:t>Az aj</w:t>
      </w:r>
      <w:r w:rsidRPr="00935276">
        <w:rPr>
          <w:rFonts w:ascii="Times New Roman" w:hAnsi="Times New Roman" w:hint="eastAsia"/>
          <w:sz w:val="22"/>
          <w:szCs w:val="22"/>
        </w:rPr>
        <w:t>á</w:t>
      </w:r>
      <w:r w:rsidRPr="00935276">
        <w:rPr>
          <w:rFonts w:ascii="Times New Roman" w:hAnsi="Times New Roman"/>
          <w:sz w:val="22"/>
          <w:szCs w:val="22"/>
        </w:rPr>
        <w:t>nlathoz csatoland</w:t>
      </w:r>
      <w:r w:rsidRPr="00935276">
        <w:rPr>
          <w:rFonts w:ascii="Times New Roman" w:hAnsi="Times New Roman" w:hint="eastAsia"/>
          <w:sz w:val="22"/>
          <w:szCs w:val="22"/>
        </w:rPr>
        <w:t>ó</w:t>
      </w:r>
      <w:r w:rsidRPr="00935276">
        <w:rPr>
          <w:rFonts w:ascii="Times New Roman" w:hAnsi="Times New Roman"/>
          <w:sz w:val="22"/>
          <w:szCs w:val="22"/>
        </w:rPr>
        <w:t xml:space="preserve"> az aj</w:t>
      </w:r>
      <w:r w:rsidRPr="00935276">
        <w:rPr>
          <w:rFonts w:ascii="Times New Roman" w:hAnsi="Times New Roman" w:hint="eastAsia"/>
          <w:sz w:val="22"/>
          <w:szCs w:val="22"/>
        </w:rPr>
        <w:t>á</w:t>
      </w:r>
      <w:r w:rsidRPr="00935276">
        <w:rPr>
          <w:rFonts w:ascii="Times New Roman" w:hAnsi="Times New Roman"/>
          <w:sz w:val="22"/>
          <w:szCs w:val="22"/>
        </w:rPr>
        <w:t xml:space="preserve">nlatot </w:t>
      </w:r>
      <w:r w:rsidRPr="00935276">
        <w:rPr>
          <w:rFonts w:ascii="Times New Roman" w:hAnsi="Times New Roman" w:hint="eastAsia"/>
          <w:sz w:val="22"/>
          <w:szCs w:val="22"/>
        </w:rPr>
        <w:t>é</w:t>
      </w:r>
      <w:r w:rsidRPr="00935276">
        <w:rPr>
          <w:rFonts w:ascii="Times New Roman" w:hAnsi="Times New Roman"/>
          <w:sz w:val="22"/>
          <w:szCs w:val="22"/>
        </w:rPr>
        <w:t>s a csatolt nyilatkozatokat c</w:t>
      </w:r>
      <w:r w:rsidRPr="00935276">
        <w:rPr>
          <w:rFonts w:ascii="Times New Roman" w:hAnsi="Times New Roman" w:hint="eastAsia"/>
          <w:sz w:val="22"/>
          <w:szCs w:val="22"/>
        </w:rPr>
        <w:t>é</w:t>
      </w:r>
      <w:r w:rsidRPr="00935276">
        <w:rPr>
          <w:rFonts w:ascii="Times New Roman" w:hAnsi="Times New Roman"/>
          <w:sz w:val="22"/>
          <w:szCs w:val="22"/>
        </w:rPr>
        <w:t>gszer</w:t>
      </w:r>
      <w:r w:rsidRPr="00935276">
        <w:rPr>
          <w:rFonts w:ascii="Times New Roman" w:hAnsi="Times New Roman" w:hint="eastAsia"/>
          <w:sz w:val="22"/>
          <w:szCs w:val="22"/>
        </w:rPr>
        <w:t>ű</w:t>
      </w:r>
      <w:r w:rsidRPr="00935276">
        <w:rPr>
          <w:rFonts w:ascii="Times New Roman" w:hAnsi="Times New Roman"/>
          <w:sz w:val="22"/>
          <w:szCs w:val="22"/>
        </w:rPr>
        <w:t xml:space="preserve"> al</w:t>
      </w:r>
      <w:r w:rsidRPr="00935276">
        <w:rPr>
          <w:rFonts w:ascii="Times New Roman" w:hAnsi="Times New Roman" w:hint="eastAsia"/>
          <w:sz w:val="22"/>
          <w:szCs w:val="22"/>
        </w:rPr>
        <w:t>áí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ssal ell</w:t>
      </w:r>
      <w:r w:rsidRPr="00935276">
        <w:rPr>
          <w:rFonts w:ascii="Times New Roman" w:hAnsi="Times New Roman" w:hint="eastAsia"/>
          <w:sz w:val="22"/>
          <w:szCs w:val="22"/>
        </w:rPr>
        <w:t>á</w:t>
      </w:r>
      <w:r w:rsidRPr="00935276">
        <w:rPr>
          <w:rFonts w:ascii="Times New Roman" w:hAnsi="Times New Roman"/>
          <w:sz w:val="22"/>
          <w:szCs w:val="22"/>
        </w:rPr>
        <w:t>t</w:t>
      </w:r>
      <w:r w:rsidRPr="00935276">
        <w:rPr>
          <w:rFonts w:ascii="Times New Roman" w:hAnsi="Times New Roman" w:hint="eastAsia"/>
          <w:sz w:val="22"/>
          <w:szCs w:val="22"/>
        </w:rPr>
        <w:t>ó</w:t>
      </w:r>
      <w:r w:rsidRPr="00935276">
        <w:rPr>
          <w:rFonts w:ascii="Times New Roman" w:hAnsi="Times New Roman"/>
          <w:sz w:val="22"/>
          <w:szCs w:val="22"/>
        </w:rPr>
        <w:t xml:space="preserve"> szem</w:t>
      </w:r>
      <w:r w:rsidRPr="00935276">
        <w:rPr>
          <w:rFonts w:ascii="Times New Roman" w:hAnsi="Times New Roman" w:hint="eastAsia"/>
          <w:sz w:val="22"/>
          <w:szCs w:val="22"/>
        </w:rPr>
        <w:t>é</w:t>
      </w:r>
      <w:r w:rsidRPr="00935276">
        <w:rPr>
          <w:rFonts w:ascii="Times New Roman" w:hAnsi="Times New Roman"/>
          <w:sz w:val="22"/>
          <w:szCs w:val="22"/>
        </w:rPr>
        <w:t>ly(</w:t>
      </w:r>
      <w:proofErr w:type="spellStart"/>
      <w:r w:rsidRPr="00935276">
        <w:rPr>
          <w:rFonts w:ascii="Times New Roman" w:hAnsi="Times New Roman"/>
          <w:sz w:val="22"/>
          <w:szCs w:val="22"/>
        </w:rPr>
        <w:t>ek</w:t>
      </w:r>
      <w:proofErr w:type="spellEnd"/>
      <w:r w:rsidRPr="00935276">
        <w:rPr>
          <w:rFonts w:ascii="Times New Roman" w:hAnsi="Times New Roman"/>
          <w:sz w:val="22"/>
          <w:szCs w:val="22"/>
        </w:rPr>
        <w:t>) k</w:t>
      </w:r>
      <w:r w:rsidRPr="00935276">
        <w:rPr>
          <w:rFonts w:ascii="Times New Roman" w:hAnsi="Times New Roman" w:hint="eastAsia"/>
          <w:sz w:val="22"/>
          <w:szCs w:val="22"/>
        </w:rPr>
        <w:t>ö</w:t>
      </w:r>
      <w:r w:rsidRPr="00935276">
        <w:rPr>
          <w:rFonts w:ascii="Times New Roman" w:hAnsi="Times New Roman"/>
          <w:sz w:val="22"/>
          <w:szCs w:val="22"/>
        </w:rPr>
        <w:t>zjegyz</w:t>
      </w:r>
      <w:r w:rsidRPr="00935276">
        <w:rPr>
          <w:rFonts w:ascii="Times New Roman" w:hAnsi="Times New Roman" w:hint="eastAsia"/>
          <w:sz w:val="22"/>
          <w:szCs w:val="22"/>
        </w:rPr>
        <w:t>ő</w:t>
      </w:r>
      <w:r w:rsidRPr="00935276">
        <w:rPr>
          <w:rFonts w:ascii="Times New Roman" w:hAnsi="Times New Roman"/>
          <w:sz w:val="22"/>
          <w:szCs w:val="22"/>
        </w:rPr>
        <w:t xml:space="preserve"> </w:t>
      </w:r>
      <w:r w:rsidRPr="00935276">
        <w:rPr>
          <w:rFonts w:ascii="Times New Roman" w:hAnsi="Times New Roman" w:hint="eastAsia"/>
          <w:sz w:val="22"/>
          <w:szCs w:val="22"/>
        </w:rPr>
        <w:t>á</w:t>
      </w:r>
      <w:r w:rsidRPr="00935276">
        <w:rPr>
          <w:rFonts w:ascii="Times New Roman" w:hAnsi="Times New Roman"/>
          <w:sz w:val="22"/>
          <w:szCs w:val="22"/>
        </w:rPr>
        <w:t>ltal elk</w:t>
      </w:r>
      <w:r w:rsidRPr="00935276">
        <w:rPr>
          <w:rFonts w:ascii="Times New Roman" w:hAnsi="Times New Roman" w:hint="eastAsia"/>
          <w:sz w:val="22"/>
          <w:szCs w:val="22"/>
        </w:rPr>
        <w:t>é</w:t>
      </w:r>
      <w:r w:rsidRPr="00935276">
        <w:rPr>
          <w:rFonts w:ascii="Times New Roman" w:hAnsi="Times New Roman"/>
          <w:sz w:val="22"/>
          <w:szCs w:val="22"/>
        </w:rPr>
        <w:t>sz</w:t>
      </w:r>
      <w:r w:rsidRPr="00935276">
        <w:rPr>
          <w:rFonts w:ascii="Times New Roman" w:hAnsi="Times New Roman" w:hint="eastAsia"/>
          <w:sz w:val="22"/>
          <w:szCs w:val="22"/>
        </w:rPr>
        <w:t>í</w:t>
      </w:r>
      <w:r w:rsidRPr="00935276">
        <w:rPr>
          <w:rFonts w:ascii="Times New Roman" w:hAnsi="Times New Roman"/>
          <w:sz w:val="22"/>
          <w:szCs w:val="22"/>
        </w:rPr>
        <w:t>tett al</w:t>
      </w:r>
      <w:r w:rsidRPr="00935276">
        <w:rPr>
          <w:rFonts w:ascii="Times New Roman" w:hAnsi="Times New Roman" w:hint="eastAsia"/>
          <w:sz w:val="22"/>
          <w:szCs w:val="22"/>
        </w:rPr>
        <w:t>áí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si c</w:t>
      </w:r>
      <w:r w:rsidRPr="00935276">
        <w:rPr>
          <w:rFonts w:ascii="Times New Roman" w:hAnsi="Times New Roman" w:hint="eastAsia"/>
          <w:sz w:val="22"/>
          <w:szCs w:val="22"/>
        </w:rPr>
        <w:t>í</w:t>
      </w:r>
      <w:r w:rsidRPr="00935276">
        <w:rPr>
          <w:rFonts w:ascii="Times New Roman" w:hAnsi="Times New Roman"/>
          <w:sz w:val="22"/>
          <w:szCs w:val="22"/>
        </w:rPr>
        <w:t>mp</w:t>
      </w:r>
      <w:r w:rsidRPr="00935276">
        <w:rPr>
          <w:rFonts w:ascii="Times New Roman" w:hAnsi="Times New Roman" w:hint="eastAsia"/>
          <w:sz w:val="22"/>
          <w:szCs w:val="22"/>
        </w:rPr>
        <w:t>é</w:t>
      </w:r>
      <w:r w:rsidRPr="00935276">
        <w:rPr>
          <w:rFonts w:ascii="Times New Roman" w:hAnsi="Times New Roman"/>
          <w:sz w:val="22"/>
          <w:szCs w:val="22"/>
        </w:rPr>
        <w:t>ld</w:t>
      </w:r>
      <w:r w:rsidRPr="00935276">
        <w:rPr>
          <w:rFonts w:ascii="Times New Roman" w:hAnsi="Times New Roman" w:hint="eastAsia"/>
          <w:sz w:val="22"/>
          <w:szCs w:val="22"/>
        </w:rPr>
        <w:t>á</w:t>
      </w:r>
      <w:r w:rsidRPr="00935276">
        <w:rPr>
          <w:rFonts w:ascii="Times New Roman" w:hAnsi="Times New Roman"/>
          <w:sz w:val="22"/>
          <w:szCs w:val="22"/>
        </w:rPr>
        <w:t xml:space="preserve">nya vagy </w:t>
      </w:r>
      <w:r w:rsidRPr="00935276">
        <w:rPr>
          <w:rFonts w:ascii="Times New Roman" w:hAnsi="Times New Roman" w:hint="eastAsia"/>
          <w:sz w:val="22"/>
          <w:szCs w:val="22"/>
        </w:rPr>
        <w:t>ü</w:t>
      </w:r>
      <w:r w:rsidRPr="00935276">
        <w:rPr>
          <w:rFonts w:ascii="Times New Roman" w:hAnsi="Times New Roman"/>
          <w:sz w:val="22"/>
          <w:szCs w:val="22"/>
        </w:rPr>
        <w:t>gyv</w:t>
      </w:r>
      <w:r w:rsidRPr="00935276">
        <w:rPr>
          <w:rFonts w:ascii="Times New Roman" w:hAnsi="Times New Roman" w:hint="eastAsia"/>
          <w:sz w:val="22"/>
          <w:szCs w:val="22"/>
        </w:rPr>
        <w:t>é</w:t>
      </w:r>
      <w:r w:rsidRPr="00935276">
        <w:rPr>
          <w:rFonts w:ascii="Times New Roman" w:hAnsi="Times New Roman"/>
          <w:sz w:val="22"/>
          <w:szCs w:val="22"/>
        </w:rPr>
        <w:t xml:space="preserve">d </w:t>
      </w:r>
      <w:r w:rsidRPr="00935276">
        <w:rPr>
          <w:rFonts w:ascii="Times New Roman" w:hAnsi="Times New Roman" w:hint="eastAsia"/>
          <w:sz w:val="22"/>
          <w:szCs w:val="22"/>
        </w:rPr>
        <w:t>á</w:t>
      </w:r>
      <w:r w:rsidRPr="00935276">
        <w:rPr>
          <w:rFonts w:ascii="Times New Roman" w:hAnsi="Times New Roman"/>
          <w:sz w:val="22"/>
          <w:szCs w:val="22"/>
        </w:rPr>
        <w:t>ltal k</w:t>
      </w:r>
      <w:r w:rsidRPr="00935276">
        <w:rPr>
          <w:rFonts w:ascii="Times New Roman" w:hAnsi="Times New Roman" w:hint="eastAsia"/>
          <w:sz w:val="22"/>
          <w:szCs w:val="22"/>
        </w:rPr>
        <w:t>é</w:t>
      </w:r>
      <w:r w:rsidRPr="00935276">
        <w:rPr>
          <w:rFonts w:ascii="Times New Roman" w:hAnsi="Times New Roman"/>
          <w:sz w:val="22"/>
          <w:szCs w:val="22"/>
        </w:rPr>
        <w:t>sz</w:t>
      </w:r>
      <w:r w:rsidRPr="00935276">
        <w:rPr>
          <w:rFonts w:ascii="Times New Roman" w:hAnsi="Times New Roman" w:hint="eastAsia"/>
          <w:sz w:val="22"/>
          <w:szCs w:val="22"/>
        </w:rPr>
        <w:t>í</w:t>
      </w:r>
      <w:r w:rsidRPr="00935276">
        <w:rPr>
          <w:rFonts w:ascii="Times New Roman" w:hAnsi="Times New Roman"/>
          <w:sz w:val="22"/>
          <w:szCs w:val="22"/>
        </w:rPr>
        <w:t>tett al</w:t>
      </w:r>
      <w:r w:rsidRPr="00935276">
        <w:rPr>
          <w:rFonts w:ascii="Times New Roman" w:hAnsi="Times New Roman" w:hint="eastAsia"/>
          <w:sz w:val="22"/>
          <w:szCs w:val="22"/>
        </w:rPr>
        <w:t>áí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 mint</w:t>
      </w:r>
      <w:r w:rsidRPr="00935276">
        <w:rPr>
          <w:rFonts w:ascii="Times New Roman" w:hAnsi="Times New Roman" w:hint="eastAsia"/>
          <w:sz w:val="22"/>
          <w:szCs w:val="22"/>
        </w:rPr>
        <w:t>á</w:t>
      </w:r>
      <w:r w:rsidRPr="00935276">
        <w:rPr>
          <w:rFonts w:ascii="Times New Roman" w:hAnsi="Times New Roman"/>
          <w:sz w:val="22"/>
          <w:szCs w:val="22"/>
        </w:rPr>
        <w:t>ja (eredetiben, hiteles vagy egyszer</w:t>
      </w:r>
      <w:r w:rsidRPr="00935276">
        <w:rPr>
          <w:rFonts w:ascii="Times New Roman" w:hAnsi="Times New Roman" w:hint="eastAsia"/>
          <w:sz w:val="22"/>
          <w:szCs w:val="22"/>
        </w:rPr>
        <w:t>ű</w:t>
      </w:r>
      <w:r w:rsidRPr="00935276">
        <w:rPr>
          <w:rFonts w:ascii="Times New Roman" w:hAnsi="Times New Roman"/>
          <w:sz w:val="22"/>
          <w:szCs w:val="22"/>
        </w:rPr>
        <w:t xml:space="preserve"> m</w:t>
      </w:r>
      <w:r w:rsidRPr="00935276">
        <w:rPr>
          <w:rFonts w:ascii="Times New Roman" w:hAnsi="Times New Roman" w:hint="eastAsia"/>
          <w:sz w:val="22"/>
          <w:szCs w:val="22"/>
        </w:rPr>
        <w:t>á</w:t>
      </w:r>
      <w:r w:rsidRPr="00935276">
        <w:rPr>
          <w:rFonts w:ascii="Times New Roman" w:hAnsi="Times New Roman"/>
          <w:sz w:val="22"/>
          <w:szCs w:val="22"/>
        </w:rPr>
        <w:t>solati p</w:t>
      </w:r>
      <w:r w:rsidRPr="00935276">
        <w:rPr>
          <w:rFonts w:ascii="Times New Roman" w:hAnsi="Times New Roman" w:hint="eastAsia"/>
          <w:sz w:val="22"/>
          <w:szCs w:val="22"/>
        </w:rPr>
        <w:t>é</w:t>
      </w:r>
      <w:r w:rsidRPr="00935276">
        <w:rPr>
          <w:rFonts w:ascii="Times New Roman" w:hAnsi="Times New Roman"/>
          <w:sz w:val="22"/>
          <w:szCs w:val="22"/>
        </w:rPr>
        <w:t>ld</w:t>
      </w:r>
      <w:r w:rsidRPr="00935276">
        <w:rPr>
          <w:rFonts w:ascii="Times New Roman" w:hAnsi="Times New Roman" w:hint="eastAsia"/>
          <w:sz w:val="22"/>
          <w:szCs w:val="22"/>
        </w:rPr>
        <w:t>á</w:t>
      </w:r>
      <w:r w:rsidRPr="00935276">
        <w:rPr>
          <w:rFonts w:ascii="Times New Roman" w:hAnsi="Times New Roman"/>
          <w:sz w:val="22"/>
          <w:szCs w:val="22"/>
        </w:rPr>
        <w:t>nyban</w:t>
      </w:r>
      <w:r w:rsidR="005F2996">
        <w:rPr>
          <w:rFonts w:ascii="Times New Roman" w:hAnsi="Times New Roman"/>
          <w:sz w:val="22"/>
          <w:szCs w:val="22"/>
        </w:rPr>
        <w:t>; a</w:t>
      </w:r>
      <w:r w:rsidR="005F2996" w:rsidRPr="005F2996">
        <w:rPr>
          <w:rFonts w:ascii="Times New Roman" w:hAnsi="Times New Roman"/>
          <w:sz w:val="22"/>
          <w:szCs w:val="22"/>
        </w:rPr>
        <w:t>mennyiben ez a jogint</w:t>
      </w:r>
      <w:r w:rsidR="005F2996" w:rsidRPr="005F2996">
        <w:rPr>
          <w:rFonts w:ascii="Times New Roman" w:hAnsi="Times New Roman" w:hint="eastAsia"/>
          <w:sz w:val="22"/>
          <w:szCs w:val="22"/>
        </w:rPr>
        <w:t>é</w:t>
      </w:r>
      <w:r w:rsidR="005F2996" w:rsidRPr="005F2996">
        <w:rPr>
          <w:rFonts w:ascii="Times New Roman" w:hAnsi="Times New Roman"/>
          <w:sz w:val="22"/>
          <w:szCs w:val="22"/>
        </w:rPr>
        <w:t>zm</w:t>
      </w:r>
      <w:r w:rsidR="005F2996" w:rsidRPr="005F2996">
        <w:rPr>
          <w:rFonts w:ascii="Times New Roman" w:hAnsi="Times New Roman" w:hint="eastAsia"/>
          <w:sz w:val="22"/>
          <w:szCs w:val="22"/>
        </w:rPr>
        <w:t>é</w:t>
      </w:r>
      <w:r w:rsidR="005F2996" w:rsidRPr="005F2996">
        <w:rPr>
          <w:rFonts w:ascii="Times New Roman" w:hAnsi="Times New Roman"/>
          <w:sz w:val="22"/>
          <w:szCs w:val="22"/>
        </w:rPr>
        <w:t xml:space="preserve">ny </w:t>
      </w:r>
      <w:r w:rsidR="005F2996" w:rsidRPr="005F2996">
        <w:rPr>
          <w:rFonts w:ascii="Times New Roman" w:hAnsi="Times New Roman" w:hint="eastAsia"/>
          <w:sz w:val="22"/>
          <w:szCs w:val="22"/>
        </w:rPr>
        <w:t>é</w:t>
      </w:r>
      <w:r w:rsidR="005F2996" w:rsidRPr="005F2996">
        <w:rPr>
          <w:rFonts w:ascii="Times New Roman" w:hAnsi="Times New Roman"/>
          <w:sz w:val="22"/>
          <w:szCs w:val="22"/>
        </w:rPr>
        <w:t>rtelmezhet</w:t>
      </w:r>
      <w:r w:rsidR="005F2996" w:rsidRPr="005F2996">
        <w:rPr>
          <w:rFonts w:ascii="Times New Roman" w:hAnsi="Times New Roman" w:hint="eastAsia"/>
          <w:sz w:val="22"/>
          <w:szCs w:val="22"/>
        </w:rPr>
        <w:t>ő</w:t>
      </w:r>
      <w:r w:rsidR="005F2996" w:rsidRPr="005F2996">
        <w:rPr>
          <w:rFonts w:ascii="Times New Roman" w:hAnsi="Times New Roman"/>
          <w:sz w:val="22"/>
          <w:szCs w:val="22"/>
        </w:rPr>
        <w:t xml:space="preserve"> a gazdas</w:t>
      </w:r>
      <w:r w:rsidR="005F2996" w:rsidRPr="005F2996">
        <w:rPr>
          <w:rFonts w:ascii="Times New Roman" w:hAnsi="Times New Roman" w:hint="eastAsia"/>
          <w:sz w:val="22"/>
          <w:szCs w:val="22"/>
        </w:rPr>
        <w:t>á</w:t>
      </w:r>
      <w:r w:rsidR="005F2996" w:rsidRPr="005F2996">
        <w:rPr>
          <w:rFonts w:ascii="Times New Roman" w:hAnsi="Times New Roman"/>
          <w:sz w:val="22"/>
          <w:szCs w:val="22"/>
        </w:rPr>
        <w:t>gi szerepl</w:t>
      </w:r>
      <w:r w:rsidR="005F2996" w:rsidRPr="005F2996">
        <w:rPr>
          <w:rFonts w:ascii="Times New Roman" w:hAnsi="Times New Roman" w:hint="eastAsia"/>
          <w:sz w:val="22"/>
          <w:szCs w:val="22"/>
        </w:rPr>
        <w:t>ő</w:t>
      </w:r>
      <w:r w:rsidR="005F2996" w:rsidRPr="005F2996">
        <w:rPr>
          <w:rFonts w:ascii="Times New Roman" w:hAnsi="Times New Roman"/>
          <w:sz w:val="22"/>
          <w:szCs w:val="22"/>
        </w:rPr>
        <w:t>re</w:t>
      </w:r>
      <w:r w:rsidRPr="00935276">
        <w:rPr>
          <w:rFonts w:ascii="Times New Roman" w:hAnsi="Times New Roman"/>
          <w:sz w:val="22"/>
          <w:szCs w:val="22"/>
        </w:rPr>
        <w:t>). Amennyiben az aj</w:t>
      </w:r>
      <w:r w:rsidRPr="00935276">
        <w:rPr>
          <w:rFonts w:ascii="Times New Roman" w:hAnsi="Times New Roman" w:hint="eastAsia"/>
          <w:sz w:val="22"/>
          <w:szCs w:val="22"/>
        </w:rPr>
        <w:t>á</w:t>
      </w:r>
      <w:r w:rsidRPr="00935276">
        <w:rPr>
          <w:rFonts w:ascii="Times New Roman" w:hAnsi="Times New Roman"/>
          <w:sz w:val="22"/>
          <w:szCs w:val="22"/>
        </w:rPr>
        <w:t>nlat a c</w:t>
      </w:r>
      <w:r w:rsidRPr="00935276">
        <w:rPr>
          <w:rFonts w:ascii="Times New Roman" w:hAnsi="Times New Roman" w:hint="eastAsia"/>
          <w:sz w:val="22"/>
          <w:szCs w:val="22"/>
        </w:rPr>
        <w:t>é</w:t>
      </w:r>
      <w:r w:rsidRPr="00935276">
        <w:rPr>
          <w:rFonts w:ascii="Times New Roman" w:hAnsi="Times New Roman"/>
          <w:sz w:val="22"/>
          <w:szCs w:val="22"/>
        </w:rPr>
        <w:t>gjegyz</w:t>
      </w:r>
      <w:r w:rsidRPr="00935276">
        <w:rPr>
          <w:rFonts w:ascii="Times New Roman" w:hAnsi="Times New Roman" w:hint="eastAsia"/>
          <w:sz w:val="22"/>
          <w:szCs w:val="22"/>
        </w:rPr>
        <w:t>é</w:t>
      </w:r>
      <w:r w:rsidRPr="00935276">
        <w:rPr>
          <w:rFonts w:ascii="Times New Roman" w:hAnsi="Times New Roman"/>
          <w:sz w:val="22"/>
          <w:szCs w:val="22"/>
        </w:rPr>
        <w:t xml:space="preserve">sre jogosult </w:t>
      </w:r>
      <w:r w:rsidRPr="00935276">
        <w:rPr>
          <w:rFonts w:ascii="Times New Roman" w:hAnsi="Times New Roman" w:hint="eastAsia"/>
          <w:sz w:val="22"/>
          <w:szCs w:val="22"/>
        </w:rPr>
        <w:t>á</w:t>
      </w:r>
      <w:r w:rsidRPr="00935276">
        <w:rPr>
          <w:rFonts w:ascii="Times New Roman" w:hAnsi="Times New Roman"/>
          <w:sz w:val="22"/>
          <w:szCs w:val="22"/>
        </w:rPr>
        <w:t>ltal meghatalmazott szem</w:t>
      </w:r>
      <w:r w:rsidRPr="00935276">
        <w:rPr>
          <w:rFonts w:ascii="Times New Roman" w:hAnsi="Times New Roman" w:hint="eastAsia"/>
          <w:sz w:val="22"/>
          <w:szCs w:val="22"/>
        </w:rPr>
        <w:t>é</w:t>
      </w:r>
      <w:r w:rsidRPr="00935276">
        <w:rPr>
          <w:rFonts w:ascii="Times New Roman" w:hAnsi="Times New Roman"/>
          <w:sz w:val="22"/>
          <w:szCs w:val="22"/>
        </w:rPr>
        <w:t>ly al</w:t>
      </w:r>
      <w:r w:rsidRPr="00935276">
        <w:rPr>
          <w:rFonts w:ascii="Times New Roman" w:hAnsi="Times New Roman" w:hint="eastAsia"/>
          <w:sz w:val="22"/>
          <w:szCs w:val="22"/>
        </w:rPr>
        <w:t>áí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val ker</w:t>
      </w:r>
      <w:r w:rsidRPr="00935276">
        <w:rPr>
          <w:rFonts w:ascii="Times New Roman" w:hAnsi="Times New Roman" w:hint="eastAsia"/>
          <w:sz w:val="22"/>
          <w:szCs w:val="22"/>
        </w:rPr>
        <w:t>ü</w:t>
      </w:r>
      <w:r w:rsidRPr="00935276">
        <w:rPr>
          <w:rFonts w:ascii="Times New Roman" w:hAnsi="Times New Roman"/>
          <w:sz w:val="22"/>
          <w:szCs w:val="22"/>
        </w:rPr>
        <w:t>l beny</w:t>
      </w:r>
      <w:r w:rsidRPr="00935276">
        <w:rPr>
          <w:rFonts w:ascii="Times New Roman" w:hAnsi="Times New Roman" w:hint="eastAsia"/>
          <w:sz w:val="22"/>
          <w:szCs w:val="22"/>
        </w:rPr>
        <w:t>ú</w:t>
      </w:r>
      <w:r w:rsidRPr="00935276">
        <w:rPr>
          <w:rFonts w:ascii="Times New Roman" w:hAnsi="Times New Roman"/>
          <w:sz w:val="22"/>
          <w:szCs w:val="22"/>
        </w:rPr>
        <w:t>jt</w:t>
      </w:r>
      <w:r w:rsidRPr="00935276">
        <w:rPr>
          <w:rFonts w:ascii="Times New Roman" w:hAnsi="Times New Roman" w:hint="eastAsia"/>
          <w:sz w:val="22"/>
          <w:szCs w:val="22"/>
        </w:rPr>
        <w:t>á</w:t>
      </w:r>
      <w:r w:rsidRPr="00935276">
        <w:rPr>
          <w:rFonts w:ascii="Times New Roman" w:hAnsi="Times New Roman"/>
          <w:sz w:val="22"/>
          <w:szCs w:val="22"/>
        </w:rPr>
        <w:t>sra, a teljes bizony</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ó</w:t>
      </w:r>
      <w:r w:rsidRPr="00935276">
        <w:rPr>
          <w:rFonts w:ascii="Times New Roman" w:hAnsi="Times New Roman"/>
          <w:sz w:val="22"/>
          <w:szCs w:val="22"/>
        </w:rPr>
        <w:t xml:space="preserve"> erej</w:t>
      </w:r>
      <w:r w:rsidRPr="00935276">
        <w:rPr>
          <w:rFonts w:ascii="Times New Roman" w:hAnsi="Times New Roman" w:hint="eastAsia"/>
          <w:sz w:val="22"/>
          <w:szCs w:val="22"/>
        </w:rPr>
        <w:t>ű</w:t>
      </w:r>
      <w:r w:rsidRPr="00935276">
        <w:rPr>
          <w:rFonts w:ascii="Times New Roman" w:hAnsi="Times New Roman"/>
          <w:sz w:val="22"/>
          <w:szCs w:val="22"/>
        </w:rPr>
        <w:t xml:space="preserve"> mag</w:t>
      </w:r>
      <w:r w:rsidRPr="00935276">
        <w:rPr>
          <w:rFonts w:ascii="Times New Roman" w:hAnsi="Times New Roman" w:hint="eastAsia"/>
          <w:sz w:val="22"/>
          <w:szCs w:val="22"/>
        </w:rPr>
        <w:t>á</w:t>
      </w:r>
      <w:r w:rsidRPr="00935276">
        <w:rPr>
          <w:rFonts w:ascii="Times New Roman" w:hAnsi="Times New Roman"/>
          <w:sz w:val="22"/>
          <w:szCs w:val="22"/>
        </w:rPr>
        <w:t>nokiratba foglalt meghatalmaz</w:t>
      </w:r>
      <w:r w:rsidRPr="00935276">
        <w:rPr>
          <w:rFonts w:ascii="Times New Roman" w:hAnsi="Times New Roman" w:hint="eastAsia"/>
          <w:sz w:val="22"/>
          <w:szCs w:val="22"/>
        </w:rPr>
        <w:t>á</w:t>
      </w:r>
      <w:r w:rsidRPr="00935276">
        <w:rPr>
          <w:rFonts w:ascii="Times New Roman" w:hAnsi="Times New Roman"/>
          <w:sz w:val="22"/>
          <w:szCs w:val="22"/>
        </w:rPr>
        <w:t>snak tartalmaznia kell a meghatalmazott al</w:t>
      </w:r>
      <w:r w:rsidRPr="00935276">
        <w:rPr>
          <w:rFonts w:ascii="Times New Roman" w:hAnsi="Times New Roman" w:hint="eastAsia"/>
          <w:sz w:val="22"/>
          <w:szCs w:val="22"/>
        </w:rPr>
        <w:t>áí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t is.</w:t>
      </w:r>
      <w:r w:rsidR="009D3186">
        <w:rPr>
          <w:rFonts w:ascii="Times New Roman" w:hAnsi="Times New Roman"/>
          <w:sz w:val="22"/>
          <w:szCs w:val="22"/>
        </w:rPr>
        <w:t xml:space="preserve"> </w:t>
      </w:r>
      <w:r w:rsidR="009D3186" w:rsidRPr="009D3186">
        <w:rPr>
          <w:rFonts w:ascii="Times New Roman" w:hAnsi="Times New Roman"/>
          <w:sz w:val="22"/>
          <w:szCs w:val="22"/>
        </w:rPr>
        <w:t>Amennyiben az aj</w:t>
      </w:r>
      <w:r w:rsidR="009D3186" w:rsidRPr="009D3186">
        <w:rPr>
          <w:rFonts w:ascii="Times New Roman" w:hAnsi="Times New Roman" w:hint="eastAsia"/>
          <w:sz w:val="22"/>
          <w:szCs w:val="22"/>
        </w:rPr>
        <w:t>á</w:t>
      </w:r>
      <w:r w:rsidR="009D3186" w:rsidRPr="009D3186">
        <w:rPr>
          <w:rFonts w:ascii="Times New Roman" w:hAnsi="Times New Roman"/>
          <w:sz w:val="22"/>
          <w:szCs w:val="22"/>
        </w:rPr>
        <w:t>nlattev</w:t>
      </w:r>
      <w:r w:rsidR="009D3186" w:rsidRPr="009D3186">
        <w:rPr>
          <w:rFonts w:ascii="Times New Roman" w:hAnsi="Times New Roman" w:hint="eastAsia"/>
          <w:sz w:val="22"/>
          <w:szCs w:val="22"/>
        </w:rPr>
        <w:t>ő</w:t>
      </w:r>
      <w:r w:rsidR="009D3186" w:rsidRPr="009D3186">
        <w:rPr>
          <w:rFonts w:ascii="Times New Roman" w:hAnsi="Times New Roman"/>
          <w:sz w:val="22"/>
          <w:szCs w:val="22"/>
        </w:rPr>
        <w:t xml:space="preserve"> </w:t>
      </w:r>
      <w:r w:rsidR="009D3186" w:rsidRPr="009D3186">
        <w:rPr>
          <w:rFonts w:ascii="Times New Roman" w:hAnsi="Times New Roman" w:hint="eastAsia"/>
          <w:sz w:val="22"/>
          <w:szCs w:val="22"/>
        </w:rPr>
        <w:t>–</w:t>
      </w:r>
      <w:r w:rsidR="009D3186" w:rsidRPr="009D3186">
        <w:rPr>
          <w:rFonts w:ascii="Times New Roman" w:hAnsi="Times New Roman"/>
          <w:sz w:val="22"/>
          <w:szCs w:val="22"/>
        </w:rPr>
        <w:t xml:space="preserve"> m</w:t>
      </w:r>
      <w:r w:rsidR="009D3186" w:rsidRPr="009D3186">
        <w:rPr>
          <w:rFonts w:ascii="Times New Roman" w:hAnsi="Times New Roman" w:hint="eastAsia"/>
          <w:sz w:val="22"/>
          <w:szCs w:val="22"/>
        </w:rPr>
        <w:t>ű</w:t>
      </w:r>
      <w:r w:rsidR="009D3186" w:rsidRPr="009D3186">
        <w:rPr>
          <w:rFonts w:ascii="Times New Roman" w:hAnsi="Times New Roman"/>
          <w:sz w:val="22"/>
          <w:szCs w:val="22"/>
        </w:rPr>
        <w:t>k</w:t>
      </w:r>
      <w:r w:rsidR="009D3186" w:rsidRPr="009D3186">
        <w:rPr>
          <w:rFonts w:ascii="Times New Roman" w:hAnsi="Times New Roman" w:hint="eastAsia"/>
          <w:sz w:val="22"/>
          <w:szCs w:val="22"/>
        </w:rPr>
        <w:t>ö</w:t>
      </w:r>
      <w:r w:rsidR="009D3186" w:rsidRPr="009D3186">
        <w:rPr>
          <w:rFonts w:ascii="Times New Roman" w:hAnsi="Times New Roman"/>
          <w:sz w:val="22"/>
          <w:szCs w:val="22"/>
        </w:rPr>
        <w:t>d</w:t>
      </w:r>
      <w:r w:rsidR="009D3186" w:rsidRPr="009D3186">
        <w:rPr>
          <w:rFonts w:ascii="Times New Roman" w:hAnsi="Times New Roman" w:hint="eastAsia"/>
          <w:sz w:val="22"/>
          <w:szCs w:val="22"/>
        </w:rPr>
        <w:t>é</w:t>
      </w:r>
      <w:r w:rsidR="009D3186" w:rsidRPr="009D3186">
        <w:rPr>
          <w:rFonts w:ascii="Times New Roman" w:hAnsi="Times New Roman"/>
          <w:sz w:val="22"/>
          <w:szCs w:val="22"/>
        </w:rPr>
        <w:t>si form</w:t>
      </w:r>
      <w:r w:rsidR="009D3186" w:rsidRPr="009D3186">
        <w:rPr>
          <w:rFonts w:ascii="Times New Roman" w:hAnsi="Times New Roman" w:hint="eastAsia"/>
          <w:sz w:val="22"/>
          <w:szCs w:val="22"/>
        </w:rPr>
        <w:t>á</w:t>
      </w:r>
      <w:r w:rsidR="009D3186" w:rsidRPr="009D3186">
        <w:rPr>
          <w:rFonts w:ascii="Times New Roman" w:hAnsi="Times New Roman"/>
          <w:sz w:val="22"/>
          <w:szCs w:val="22"/>
        </w:rPr>
        <w:t xml:space="preserve">ja miatt </w:t>
      </w:r>
      <w:r w:rsidR="009D3186" w:rsidRPr="009D3186">
        <w:rPr>
          <w:rFonts w:ascii="Times New Roman" w:hAnsi="Times New Roman" w:hint="eastAsia"/>
          <w:sz w:val="22"/>
          <w:szCs w:val="22"/>
        </w:rPr>
        <w:t>–</w:t>
      </w:r>
      <w:r w:rsidR="009D3186" w:rsidRPr="009D3186">
        <w:rPr>
          <w:rFonts w:ascii="Times New Roman" w:hAnsi="Times New Roman"/>
          <w:sz w:val="22"/>
          <w:szCs w:val="22"/>
        </w:rPr>
        <w:t xml:space="preserve"> c</w:t>
      </w:r>
      <w:r w:rsidR="009D3186" w:rsidRPr="009D3186">
        <w:rPr>
          <w:rFonts w:ascii="Times New Roman" w:hAnsi="Times New Roman" w:hint="eastAsia"/>
          <w:sz w:val="22"/>
          <w:szCs w:val="22"/>
        </w:rPr>
        <w:t>é</w:t>
      </w:r>
      <w:r w:rsidR="009D3186" w:rsidRPr="009D3186">
        <w:rPr>
          <w:rFonts w:ascii="Times New Roman" w:hAnsi="Times New Roman"/>
          <w:sz w:val="22"/>
          <w:szCs w:val="22"/>
        </w:rPr>
        <w:t>gkivonata az Igazs</w:t>
      </w:r>
      <w:r w:rsidR="009D3186" w:rsidRPr="009D3186">
        <w:rPr>
          <w:rFonts w:ascii="Times New Roman" w:hAnsi="Times New Roman" w:hint="eastAsia"/>
          <w:sz w:val="22"/>
          <w:szCs w:val="22"/>
        </w:rPr>
        <w:t>á</w:t>
      </w:r>
      <w:r w:rsidR="009D3186" w:rsidRPr="009D3186">
        <w:rPr>
          <w:rFonts w:ascii="Times New Roman" w:hAnsi="Times New Roman"/>
          <w:sz w:val="22"/>
          <w:szCs w:val="22"/>
        </w:rPr>
        <w:t>g</w:t>
      </w:r>
      <w:r w:rsidR="009D3186" w:rsidRPr="009D3186">
        <w:rPr>
          <w:rFonts w:ascii="Times New Roman" w:hAnsi="Times New Roman" w:hint="eastAsia"/>
          <w:sz w:val="22"/>
          <w:szCs w:val="22"/>
        </w:rPr>
        <w:t>ü</w:t>
      </w:r>
      <w:r w:rsidR="009D3186" w:rsidRPr="009D3186">
        <w:rPr>
          <w:rFonts w:ascii="Times New Roman" w:hAnsi="Times New Roman"/>
          <w:sz w:val="22"/>
          <w:szCs w:val="22"/>
        </w:rPr>
        <w:t>gyi Miniszt</w:t>
      </w:r>
      <w:r w:rsidR="009D3186" w:rsidRPr="009D3186">
        <w:rPr>
          <w:rFonts w:ascii="Times New Roman" w:hAnsi="Times New Roman" w:hint="eastAsia"/>
          <w:sz w:val="22"/>
          <w:szCs w:val="22"/>
        </w:rPr>
        <w:t>é</w:t>
      </w:r>
      <w:r w:rsidR="009D3186" w:rsidRPr="009D3186">
        <w:rPr>
          <w:rFonts w:ascii="Times New Roman" w:hAnsi="Times New Roman"/>
          <w:sz w:val="22"/>
          <w:szCs w:val="22"/>
        </w:rPr>
        <w:t>rium C</w:t>
      </w:r>
      <w:r w:rsidR="009D3186" w:rsidRPr="009D3186">
        <w:rPr>
          <w:rFonts w:ascii="Times New Roman" w:hAnsi="Times New Roman" w:hint="eastAsia"/>
          <w:sz w:val="22"/>
          <w:szCs w:val="22"/>
        </w:rPr>
        <w:t>é</w:t>
      </w:r>
      <w:r w:rsidR="009D3186" w:rsidRPr="009D3186">
        <w:rPr>
          <w:rFonts w:ascii="Times New Roman" w:hAnsi="Times New Roman"/>
          <w:sz w:val="22"/>
          <w:szCs w:val="22"/>
        </w:rPr>
        <w:t>ginform</w:t>
      </w:r>
      <w:r w:rsidR="009D3186" w:rsidRPr="009D3186">
        <w:rPr>
          <w:rFonts w:ascii="Times New Roman" w:hAnsi="Times New Roman" w:hint="eastAsia"/>
          <w:sz w:val="22"/>
          <w:szCs w:val="22"/>
        </w:rPr>
        <w:t>á</w:t>
      </w:r>
      <w:r w:rsidR="009D3186" w:rsidRPr="009D3186">
        <w:rPr>
          <w:rFonts w:ascii="Times New Roman" w:hAnsi="Times New Roman"/>
          <w:sz w:val="22"/>
          <w:szCs w:val="22"/>
        </w:rPr>
        <w:t>ci</w:t>
      </w:r>
      <w:r w:rsidR="009D3186" w:rsidRPr="009D3186">
        <w:rPr>
          <w:rFonts w:ascii="Times New Roman" w:hAnsi="Times New Roman" w:hint="eastAsia"/>
          <w:sz w:val="22"/>
          <w:szCs w:val="22"/>
        </w:rPr>
        <w:t>ó</w:t>
      </w:r>
      <w:r w:rsidR="009D3186" w:rsidRPr="009D3186">
        <w:rPr>
          <w:rFonts w:ascii="Times New Roman" w:hAnsi="Times New Roman"/>
          <w:sz w:val="22"/>
          <w:szCs w:val="22"/>
        </w:rPr>
        <w:t xml:space="preserve">s </w:t>
      </w:r>
      <w:r w:rsidR="009D3186" w:rsidRPr="009D3186">
        <w:rPr>
          <w:rFonts w:ascii="Times New Roman" w:hAnsi="Times New Roman" w:hint="eastAsia"/>
          <w:sz w:val="22"/>
          <w:szCs w:val="22"/>
        </w:rPr>
        <w:t>é</w:t>
      </w:r>
      <w:r w:rsidR="009D3186" w:rsidRPr="009D3186">
        <w:rPr>
          <w:rFonts w:ascii="Times New Roman" w:hAnsi="Times New Roman"/>
          <w:sz w:val="22"/>
          <w:szCs w:val="22"/>
        </w:rPr>
        <w:t>s az Elektronikus C</w:t>
      </w:r>
      <w:r w:rsidR="009D3186" w:rsidRPr="009D3186">
        <w:rPr>
          <w:rFonts w:ascii="Times New Roman" w:hAnsi="Times New Roman" w:hint="eastAsia"/>
          <w:sz w:val="22"/>
          <w:szCs w:val="22"/>
        </w:rPr>
        <w:t>é</w:t>
      </w:r>
      <w:r w:rsidR="009D3186" w:rsidRPr="009D3186">
        <w:rPr>
          <w:rFonts w:ascii="Times New Roman" w:hAnsi="Times New Roman"/>
          <w:sz w:val="22"/>
          <w:szCs w:val="22"/>
        </w:rPr>
        <w:t>gelj</w:t>
      </w:r>
      <w:r w:rsidR="009D3186" w:rsidRPr="009D3186">
        <w:rPr>
          <w:rFonts w:ascii="Times New Roman" w:hAnsi="Times New Roman" w:hint="eastAsia"/>
          <w:sz w:val="22"/>
          <w:szCs w:val="22"/>
        </w:rPr>
        <w:t>á</w:t>
      </w:r>
      <w:r w:rsidR="009D3186" w:rsidRPr="009D3186">
        <w:rPr>
          <w:rFonts w:ascii="Times New Roman" w:hAnsi="Times New Roman"/>
          <w:sz w:val="22"/>
          <w:szCs w:val="22"/>
        </w:rPr>
        <w:t>r</w:t>
      </w:r>
      <w:r w:rsidR="009D3186" w:rsidRPr="009D3186">
        <w:rPr>
          <w:rFonts w:ascii="Times New Roman" w:hAnsi="Times New Roman" w:hint="eastAsia"/>
          <w:sz w:val="22"/>
          <w:szCs w:val="22"/>
        </w:rPr>
        <w:t>á</w:t>
      </w:r>
      <w:r w:rsidR="009D3186" w:rsidRPr="009D3186">
        <w:rPr>
          <w:rFonts w:ascii="Times New Roman" w:hAnsi="Times New Roman"/>
          <w:sz w:val="22"/>
          <w:szCs w:val="22"/>
        </w:rPr>
        <w:t>sban K</w:t>
      </w:r>
      <w:r w:rsidR="009D3186" w:rsidRPr="009D3186">
        <w:rPr>
          <w:rFonts w:ascii="Times New Roman" w:hAnsi="Times New Roman" w:hint="eastAsia"/>
          <w:sz w:val="22"/>
          <w:szCs w:val="22"/>
        </w:rPr>
        <w:t>ö</w:t>
      </w:r>
      <w:r w:rsidR="009D3186" w:rsidRPr="009D3186">
        <w:rPr>
          <w:rFonts w:ascii="Times New Roman" w:hAnsi="Times New Roman"/>
          <w:sz w:val="22"/>
          <w:szCs w:val="22"/>
        </w:rPr>
        <w:t>zrem</w:t>
      </w:r>
      <w:r w:rsidR="009D3186" w:rsidRPr="009D3186">
        <w:rPr>
          <w:rFonts w:ascii="Times New Roman" w:hAnsi="Times New Roman" w:hint="eastAsia"/>
          <w:sz w:val="22"/>
          <w:szCs w:val="22"/>
        </w:rPr>
        <w:t>ű</w:t>
      </w:r>
      <w:r w:rsidR="009D3186" w:rsidRPr="009D3186">
        <w:rPr>
          <w:rFonts w:ascii="Times New Roman" w:hAnsi="Times New Roman"/>
          <w:sz w:val="22"/>
          <w:szCs w:val="22"/>
        </w:rPr>
        <w:t>k</w:t>
      </w:r>
      <w:r w:rsidR="009D3186" w:rsidRPr="009D3186">
        <w:rPr>
          <w:rFonts w:ascii="Times New Roman" w:hAnsi="Times New Roman" w:hint="eastAsia"/>
          <w:sz w:val="22"/>
          <w:szCs w:val="22"/>
        </w:rPr>
        <w:t>ö</w:t>
      </w:r>
      <w:r w:rsidR="009D3186" w:rsidRPr="009D3186">
        <w:rPr>
          <w:rFonts w:ascii="Times New Roman" w:hAnsi="Times New Roman"/>
          <w:sz w:val="22"/>
          <w:szCs w:val="22"/>
        </w:rPr>
        <w:t>d</w:t>
      </w:r>
      <w:r w:rsidR="009D3186" w:rsidRPr="009D3186">
        <w:rPr>
          <w:rFonts w:ascii="Times New Roman" w:hAnsi="Times New Roman" w:hint="eastAsia"/>
          <w:sz w:val="22"/>
          <w:szCs w:val="22"/>
        </w:rPr>
        <w:t>ő</w:t>
      </w:r>
      <w:r w:rsidR="009D3186" w:rsidRPr="009D3186">
        <w:rPr>
          <w:rFonts w:ascii="Times New Roman" w:hAnsi="Times New Roman"/>
          <w:sz w:val="22"/>
          <w:szCs w:val="22"/>
        </w:rPr>
        <w:t xml:space="preserve"> Szolg</w:t>
      </w:r>
      <w:r w:rsidR="009D3186" w:rsidRPr="009D3186">
        <w:rPr>
          <w:rFonts w:ascii="Times New Roman" w:hAnsi="Times New Roman" w:hint="eastAsia"/>
          <w:sz w:val="22"/>
          <w:szCs w:val="22"/>
        </w:rPr>
        <w:t>á</w:t>
      </w:r>
      <w:r w:rsidR="009D3186" w:rsidRPr="009D3186">
        <w:rPr>
          <w:rFonts w:ascii="Times New Roman" w:hAnsi="Times New Roman"/>
          <w:sz w:val="22"/>
          <w:szCs w:val="22"/>
        </w:rPr>
        <w:t>lat nyilv</w:t>
      </w:r>
      <w:r w:rsidR="009D3186" w:rsidRPr="009D3186">
        <w:rPr>
          <w:rFonts w:ascii="Times New Roman" w:hAnsi="Times New Roman" w:hint="eastAsia"/>
          <w:sz w:val="22"/>
          <w:szCs w:val="22"/>
        </w:rPr>
        <w:t>á</w:t>
      </w:r>
      <w:r w:rsidR="009D3186" w:rsidRPr="009D3186">
        <w:rPr>
          <w:rFonts w:ascii="Times New Roman" w:hAnsi="Times New Roman"/>
          <w:sz w:val="22"/>
          <w:szCs w:val="22"/>
        </w:rPr>
        <w:t>ntart</w:t>
      </w:r>
      <w:r w:rsidR="009D3186" w:rsidRPr="009D3186">
        <w:rPr>
          <w:rFonts w:ascii="Times New Roman" w:hAnsi="Times New Roman" w:hint="eastAsia"/>
          <w:sz w:val="22"/>
          <w:szCs w:val="22"/>
        </w:rPr>
        <w:t>á</w:t>
      </w:r>
      <w:r w:rsidR="009D3186" w:rsidRPr="009D3186">
        <w:rPr>
          <w:rFonts w:ascii="Times New Roman" w:hAnsi="Times New Roman"/>
          <w:sz w:val="22"/>
          <w:szCs w:val="22"/>
        </w:rPr>
        <w:t>s</w:t>
      </w:r>
      <w:r w:rsidR="009D3186" w:rsidRPr="009D3186">
        <w:rPr>
          <w:rFonts w:ascii="Times New Roman" w:hAnsi="Times New Roman" w:hint="eastAsia"/>
          <w:sz w:val="22"/>
          <w:szCs w:val="22"/>
        </w:rPr>
        <w:t>á</w:t>
      </w:r>
      <w:r w:rsidR="009D3186" w:rsidRPr="009D3186">
        <w:rPr>
          <w:rFonts w:ascii="Times New Roman" w:hAnsi="Times New Roman"/>
          <w:sz w:val="22"/>
          <w:szCs w:val="22"/>
        </w:rPr>
        <w:t>ban nem el</w:t>
      </w:r>
      <w:r w:rsidR="009D3186" w:rsidRPr="009D3186">
        <w:rPr>
          <w:rFonts w:ascii="Times New Roman" w:hAnsi="Times New Roman" w:hint="eastAsia"/>
          <w:sz w:val="22"/>
          <w:szCs w:val="22"/>
        </w:rPr>
        <w:t>é</w:t>
      </w:r>
      <w:r w:rsidR="009D3186" w:rsidRPr="009D3186">
        <w:rPr>
          <w:rFonts w:ascii="Times New Roman" w:hAnsi="Times New Roman"/>
          <w:sz w:val="22"/>
          <w:szCs w:val="22"/>
        </w:rPr>
        <w:t>rhet</w:t>
      </w:r>
      <w:r w:rsidR="009D3186" w:rsidRPr="009D3186">
        <w:rPr>
          <w:rFonts w:ascii="Times New Roman" w:hAnsi="Times New Roman" w:hint="eastAsia"/>
          <w:sz w:val="22"/>
          <w:szCs w:val="22"/>
        </w:rPr>
        <w:t>ő</w:t>
      </w:r>
      <w:r w:rsidR="009D3186" w:rsidRPr="009D3186">
        <w:rPr>
          <w:rFonts w:ascii="Times New Roman" w:hAnsi="Times New Roman"/>
          <w:sz w:val="22"/>
          <w:szCs w:val="22"/>
        </w:rPr>
        <w:t>, az azzal egyen</w:t>
      </w:r>
      <w:r w:rsidR="009D3186" w:rsidRPr="009D3186">
        <w:rPr>
          <w:rFonts w:ascii="Times New Roman" w:hAnsi="Times New Roman" w:hint="eastAsia"/>
          <w:sz w:val="22"/>
          <w:szCs w:val="22"/>
        </w:rPr>
        <w:t>é</w:t>
      </w:r>
      <w:r w:rsidR="009D3186" w:rsidRPr="009D3186">
        <w:rPr>
          <w:rFonts w:ascii="Times New Roman" w:hAnsi="Times New Roman"/>
          <w:sz w:val="22"/>
          <w:szCs w:val="22"/>
        </w:rPr>
        <w:t>rt</w:t>
      </w:r>
      <w:r w:rsidR="009D3186" w:rsidRPr="009D3186">
        <w:rPr>
          <w:rFonts w:ascii="Times New Roman" w:hAnsi="Times New Roman" w:hint="eastAsia"/>
          <w:sz w:val="22"/>
          <w:szCs w:val="22"/>
        </w:rPr>
        <w:t>é</w:t>
      </w:r>
      <w:r w:rsidR="009D3186" w:rsidRPr="009D3186">
        <w:rPr>
          <w:rFonts w:ascii="Times New Roman" w:hAnsi="Times New Roman"/>
          <w:sz w:val="22"/>
          <w:szCs w:val="22"/>
        </w:rPr>
        <w:t>k</w:t>
      </w:r>
      <w:r w:rsidR="009D3186" w:rsidRPr="009D3186">
        <w:rPr>
          <w:rFonts w:ascii="Times New Roman" w:hAnsi="Times New Roman" w:hint="eastAsia"/>
          <w:sz w:val="22"/>
          <w:szCs w:val="22"/>
        </w:rPr>
        <w:t>ű</w:t>
      </w:r>
      <w:r w:rsidR="009D3186" w:rsidRPr="009D3186">
        <w:rPr>
          <w:rFonts w:ascii="Times New Roman" w:hAnsi="Times New Roman"/>
          <w:sz w:val="22"/>
          <w:szCs w:val="22"/>
        </w:rPr>
        <w:t xml:space="preserve"> dokumentumot csatolni sz</w:t>
      </w:r>
      <w:r w:rsidR="009D3186" w:rsidRPr="009D3186">
        <w:rPr>
          <w:rFonts w:ascii="Times New Roman" w:hAnsi="Times New Roman" w:hint="eastAsia"/>
          <w:sz w:val="22"/>
          <w:szCs w:val="22"/>
        </w:rPr>
        <w:t>ü</w:t>
      </w:r>
      <w:r w:rsidR="009D3186" w:rsidRPr="009D3186">
        <w:rPr>
          <w:rFonts w:ascii="Times New Roman" w:hAnsi="Times New Roman"/>
          <w:sz w:val="22"/>
          <w:szCs w:val="22"/>
        </w:rPr>
        <w:t>ks</w:t>
      </w:r>
      <w:r w:rsidR="009D3186" w:rsidRPr="009D3186">
        <w:rPr>
          <w:rFonts w:ascii="Times New Roman" w:hAnsi="Times New Roman" w:hint="eastAsia"/>
          <w:sz w:val="22"/>
          <w:szCs w:val="22"/>
        </w:rPr>
        <w:t>é</w:t>
      </w:r>
      <w:r w:rsidR="009D3186" w:rsidRPr="009D3186">
        <w:rPr>
          <w:rFonts w:ascii="Times New Roman" w:hAnsi="Times New Roman"/>
          <w:sz w:val="22"/>
          <w:szCs w:val="22"/>
        </w:rPr>
        <w:t>ges az aj</w:t>
      </w:r>
      <w:r w:rsidR="009D3186" w:rsidRPr="009D3186">
        <w:rPr>
          <w:rFonts w:ascii="Times New Roman" w:hAnsi="Times New Roman" w:hint="eastAsia"/>
          <w:sz w:val="22"/>
          <w:szCs w:val="22"/>
        </w:rPr>
        <w:t>á</w:t>
      </w:r>
      <w:r w:rsidR="009D3186" w:rsidRPr="009D3186">
        <w:rPr>
          <w:rFonts w:ascii="Times New Roman" w:hAnsi="Times New Roman"/>
          <w:sz w:val="22"/>
          <w:szCs w:val="22"/>
        </w:rPr>
        <w:t>nlathoz, az al</w:t>
      </w:r>
      <w:r w:rsidR="009D3186" w:rsidRPr="009D3186">
        <w:rPr>
          <w:rFonts w:ascii="Times New Roman" w:hAnsi="Times New Roman" w:hint="eastAsia"/>
          <w:sz w:val="22"/>
          <w:szCs w:val="22"/>
        </w:rPr>
        <w:t>áí</w:t>
      </w:r>
      <w:r w:rsidR="009D3186" w:rsidRPr="009D3186">
        <w:rPr>
          <w:rFonts w:ascii="Times New Roman" w:hAnsi="Times New Roman"/>
          <w:sz w:val="22"/>
          <w:szCs w:val="22"/>
        </w:rPr>
        <w:t>r</w:t>
      </w:r>
      <w:r w:rsidR="009D3186" w:rsidRPr="009D3186">
        <w:rPr>
          <w:rFonts w:ascii="Times New Roman" w:hAnsi="Times New Roman" w:hint="eastAsia"/>
          <w:sz w:val="22"/>
          <w:szCs w:val="22"/>
        </w:rPr>
        <w:t>á</w:t>
      </w:r>
      <w:r w:rsidR="009D3186" w:rsidRPr="009D3186">
        <w:rPr>
          <w:rFonts w:ascii="Times New Roman" w:hAnsi="Times New Roman"/>
          <w:sz w:val="22"/>
          <w:szCs w:val="22"/>
        </w:rPr>
        <w:t>sok ellen</w:t>
      </w:r>
      <w:r w:rsidR="009D3186" w:rsidRPr="009D3186">
        <w:rPr>
          <w:rFonts w:ascii="Times New Roman" w:hAnsi="Times New Roman" w:hint="eastAsia"/>
          <w:sz w:val="22"/>
          <w:szCs w:val="22"/>
        </w:rPr>
        <w:t>ő</w:t>
      </w:r>
      <w:r w:rsidR="009D3186" w:rsidRPr="009D3186">
        <w:rPr>
          <w:rFonts w:ascii="Times New Roman" w:hAnsi="Times New Roman"/>
          <w:sz w:val="22"/>
          <w:szCs w:val="22"/>
        </w:rPr>
        <w:t>rizhet</w:t>
      </w:r>
      <w:r w:rsidR="009D3186" w:rsidRPr="009D3186">
        <w:rPr>
          <w:rFonts w:ascii="Times New Roman" w:hAnsi="Times New Roman" w:hint="eastAsia"/>
          <w:sz w:val="22"/>
          <w:szCs w:val="22"/>
        </w:rPr>
        <w:t>ő</w:t>
      </w:r>
      <w:r w:rsidR="009D3186" w:rsidRPr="009D3186">
        <w:rPr>
          <w:rFonts w:ascii="Times New Roman" w:hAnsi="Times New Roman"/>
          <w:sz w:val="22"/>
          <w:szCs w:val="22"/>
        </w:rPr>
        <w:t>s</w:t>
      </w:r>
      <w:r w:rsidR="009D3186" w:rsidRPr="009D3186">
        <w:rPr>
          <w:rFonts w:ascii="Times New Roman" w:hAnsi="Times New Roman" w:hint="eastAsia"/>
          <w:sz w:val="22"/>
          <w:szCs w:val="22"/>
        </w:rPr>
        <w:t>é</w:t>
      </w:r>
      <w:r w:rsidR="009D3186" w:rsidRPr="009D3186">
        <w:rPr>
          <w:rFonts w:ascii="Times New Roman" w:hAnsi="Times New Roman"/>
          <w:sz w:val="22"/>
          <w:szCs w:val="22"/>
        </w:rPr>
        <w:t xml:space="preserve">ge </w:t>
      </w:r>
      <w:r w:rsidR="009D3186" w:rsidRPr="009D3186">
        <w:rPr>
          <w:rFonts w:ascii="Times New Roman" w:hAnsi="Times New Roman" w:hint="eastAsia"/>
          <w:sz w:val="22"/>
          <w:szCs w:val="22"/>
        </w:rPr>
        <w:t>é</w:t>
      </w:r>
      <w:r w:rsidR="009D3186" w:rsidRPr="009D3186">
        <w:rPr>
          <w:rFonts w:ascii="Times New Roman" w:hAnsi="Times New Roman"/>
          <w:sz w:val="22"/>
          <w:szCs w:val="22"/>
        </w:rPr>
        <w:t>rdek</w:t>
      </w:r>
      <w:r w:rsidR="009D3186" w:rsidRPr="009D3186">
        <w:rPr>
          <w:rFonts w:ascii="Times New Roman" w:hAnsi="Times New Roman" w:hint="eastAsia"/>
          <w:sz w:val="22"/>
          <w:szCs w:val="22"/>
        </w:rPr>
        <w:t>é</w:t>
      </w:r>
      <w:r w:rsidR="009D3186" w:rsidRPr="009D3186">
        <w:rPr>
          <w:rFonts w:ascii="Times New Roman" w:hAnsi="Times New Roman"/>
          <w:sz w:val="22"/>
          <w:szCs w:val="22"/>
        </w:rPr>
        <w:t>ben.</w:t>
      </w:r>
    </w:p>
    <w:p w:rsidR="0025034F" w:rsidRDefault="0025034F" w:rsidP="0025034F">
      <w:pPr>
        <w:numPr>
          <w:ilvl w:val="1"/>
          <w:numId w:val="5"/>
        </w:numPr>
        <w:suppressAutoHyphens w:val="0"/>
        <w:spacing w:after="240"/>
        <w:ind w:left="709"/>
        <w:jc w:val="both"/>
        <w:rPr>
          <w:rFonts w:ascii="Times New Roman" w:hAnsi="Times New Roman"/>
          <w:sz w:val="22"/>
          <w:szCs w:val="22"/>
        </w:rPr>
      </w:pPr>
      <w:r w:rsidRPr="00935276">
        <w:rPr>
          <w:rFonts w:ascii="Times New Roman" w:hAnsi="Times New Roman"/>
          <w:sz w:val="22"/>
          <w:szCs w:val="22"/>
        </w:rPr>
        <w:lastRenderedPageBreak/>
        <w:t>Az ajánlat minden olyan oldalát, amelyen - az ajánlat beadása előtt - módosítást hajtottak végre, az adott dokumentumot aláíró személynek vagy személyeknek a módosításnál is kézjeggyel kell ellátni.</w:t>
      </w:r>
    </w:p>
    <w:p w:rsidR="00B904A6" w:rsidRDefault="00C20207" w:rsidP="00550CBE">
      <w:pPr>
        <w:numPr>
          <w:ilvl w:val="1"/>
          <w:numId w:val="5"/>
        </w:numPr>
        <w:suppressAutoHyphens w:val="0"/>
        <w:spacing w:after="240"/>
        <w:ind w:left="709"/>
        <w:jc w:val="both"/>
        <w:rPr>
          <w:rFonts w:ascii="Times New Roman" w:hAnsi="Times New Roman"/>
          <w:sz w:val="22"/>
          <w:szCs w:val="22"/>
        </w:rPr>
      </w:pPr>
      <w:r w:rsidRPr="00C20207">
        <w:rPr>
          <w:rFonts w:ascii="Times New Roman" w:hAnsi="Times New Roman"/>
          <w:sz w:val="22"/>
          <w:szCs w:val="22"/>
        </w:rPr>
        <w:t>Az aj</w:t>
      </w:r>
      <w:r w:rsidRPr="00C20207">
        <w:rPr>
          <w:rFonts w:ascii="Times New Roman" w:hAnsi="Times New Roman" w:hint="eastAsia"/>
          <w:sz w:val="22"/>
          <w:szCs w:val="22"/>
        </w:rPr>
        <w:t>á</w:t>
      </w:r>
      <w:r w:rsidRPr="00C20207">
        <w:rPr>
          <w:rFonts w:ascii="Times New Roman" w:hAnsi="Times New Roman"/>
          <w:sz w:val="22"/>
          <w:szCs w:val="22"/>
        </w:rPr>
        <w:t>nlat r</w:t>
      </w:r>
      <w:r w:rsidRPr="00C20207">
        <w:rPr>
          <w:rFonts w:ascii="Times New Roman" w:hAnsi="Times New Roman" w:hint="eastAsia"/>
          <w:sz w:val="22"/>
          <w:szCs w:val="22"/>
        </w:rPr>
        <w:t>é</w:t>
      </w:r>
      <w:r w:rsidRPr="00C20207">
        <w:rPr>
          <w:rFonts w:ascii="Times New Roman" w:hAnsi="Times New Roman"/>
          <w:sz w:val="22"/>
          <w:szCs w:val="22"/>
        </w:rPr>
        <w:t>szek</w:t>
      </w:r>
      <w:r w:rsidRPr="00C20207">
        <w:rPr>
          <w:rFonts w:ascii="Times New Roman" w:hAnsi="Times New Roman" w:hint="eastAsia"/>
          <w:sz w:val="22"/>
          <w:szCs w:val="22"/>
        </w:rPr>
        <w:t>é</w:t>
      </w:r>
      <w:r w:rsidRPr="00C20207">
        <w:rPr>
          <w:rFonts w:ascii="Times New Roman" w:hAnsi="Times New Roman"/>
          <w:sz w:val="22"/>
          <w:szCs w:val="22"/>
        </w:rPr>
        <w:t>nt beny</w:t>
      </w:r>
      <w:r w:rsidRPr="00C20207">
        <w:rPr>
          <w:rFonts w:ascii="Times New Roman" w:hAnsi="Times New Roman" w:hint="eastAsia"/>
          <w:sz w:val="22"/>
          <w:szCs w:val="22"/>
        </w:rPr>
        <w:t>ú</w:t>
      </w:r>
      <w:r w:rsidRPr="00C20207">
        <w:rPr>
          <w:rFonts w:ascii="Times New Roman" w:hAnsi="Times New Roman"/>
          <w:sz w:val="22"/>
          <w:szCs w:val="22"/>
        </w:rPr>
        <w:t>jtand</w:t>
      </w:r>
      <w:r w:rsidRPr="00C20207">
        <w:rPr>
          <w:rFonts w:ascii="Times New Roman" w:hAnsi="Times New Roman" w:hint="eastAsia"/>
          <w:sz w:val="22"/>
          <w:szCs w:val="22"/>
        </w:rPr>
        <w:t>ó</w:t>
      </w:r>
      <w:r w:rsidRPr="00C20207">
        <w:rPr>
          <w:rFonts w:ascii="Times New Roman" w:hAnsi="Times New Roman"/>
          <w:sz w:val="22"/>
          <w:szCs w:val="22"/>
        </w:rPr>
        <w:t xml:space="preserve"> dokumentumok egyszer</w:t>
      </w:r>
      <w:r w:rsidRPr="00C20207">
        <w:rPr>
          <w:rFonts w:ascii="Times New Roman" w:hAnsi="Times New Roman" w:hint="eastAsia"/>
          <w:sz w:val="22"/>
          <w:szCs w:val="22"/>
        </w:rPr>
        <w:t>ű</w:t>
      </w:r>
      <w:r w:rsidRPr="00C20207">
        <w:rPr>
          <w:rFonts w:ascii="Times New Roman" w:hAnsi="Times New Roman"/>
          <w:sz w:val="22"/>
          <w:szCs w:val="22"/>
        </w:rPr>
        <w:t xml:space="preserve"> m</w:t>
      </w:r>
      <w:r w:rsidRPr="00C20207">
        <w:rPr>
          <w:rFonts w:ascii="Times New Roman" w:hAnsi="Times New Roman" w:hint="eastAsia"/>
          <w:sz w:val="22"/>
          <w:szCs w:val="22"/>
        </w:rPr>
        <w:t>á</w:t>
      </w:r>
      <w:r w:rsidRPr="00C20207">
        <w:rPr>
          <w:rFonts w:ascii="Times New Roman" w:hAnsi="Times New Roman"/>
          <w:sz w:val="22"/>
          <w:szCs w:val="22"/>
        </w:rPr>
        <w:t>solatban is beny</w:t>
      </w:r>
      <w:r w:rsidRPr="00C20207">
        <w:rPr>
          <w:rFonts w:ascii="Times New Roman" w:hAnsi="Times New Roman" w:hint="eastAsia"/>
          <w:sz w:val="22"/>
          <w:szCs w:val="22"/>
        </w:rPr>
        <w:t>ú</w:t>
      </w:r>
      <w:r w:rsidRPr="00C20207">
        <w:rPr>
          <w:rFonts w:ascii="Times New Roman" w:hAnsi="Times New Roman"/>
          <w:sz w:val="22"/>
          <w:szCs w:val="22"/>
        </w:rPr>
        <w:t>jthat</w:t>
      </w:r>
      <w:r w:rsidRPr="00C20207">
        <w:rPr>
          <w:rFonts w:ascii="Times New Roman" w:hAnsi="Times New Roman" w:hint="eastAsia"/>
          <w:sz w:val="22"/>
          <w:szCs w:val="22"/>
        </w:rPr>
        <w:t>ó</w:t>
      </w:r>
      <w:r w:rsidRPr="00C20207">
        <w:rPr>
          <w:rFonts w:ascii="Times New Roman" w:hAnsi="Times New Roman"/>
          <w:sz w:val="22"/>
          <w:szCs w:val="22"/>
        </w:rPr>
        <w:t>ak. Ez al</w:t>
      </w:r>
      <w:r w:rsidRPr="00C20207">
        <w:rPr>
          <w:rFonts w:ascii="Times New Roman" w:hAnsi="Times New Roman" w:hint="eastAsia"/>
          <w:sz w:val="22"/>
          <w:szCs w:val="22"/>
        </w:rPr>
        <w:t>ó</w:t>
      </w:r>
      <w:r w:rsidRPr="00C20207">
        <w:rPr>
          <w:rFonts w:ascii="Times New Roman" w:hAnsi="Times New Roman"/>
          <w:sz w:val="22"/>
          <w:szCs w:val="22"/>
        </w:rPr>
        <w:t>l kiv</w:t>
      </w:r>
      <w:r w:rsidRPr="00C20207">
        <w:rPr>
          <w:rFonts w:ascii="Times New Roman" w:hAnsi="Times New Roman" w:hint="eastAsia"/>
          <w:sz w:val="22"/>
          <w:szCs w:val="22"/>
        </w:rPr>
        <w:t>é</w:t>
      </w:r>
      <w:r w:rsidRPr="00C20207">
        <w:rPr>
          <w:rFonts w:ascii="Times New Roman" w:hAnsi="Times New Roman"/>
          <w:sz w:val="22"/>
          <w:szCs w:val="22"/>
        </w:rPr>
        <w:t>telt k</w:t>
      </w:r>
      <w:r w:rsidRPr="00C20207">
        <w:rPr>
          <w:rFonts w:ascii="Times New Roman" w:hAnsi="Times New Roman" w:hint="eastAsia"/>
          <w:sz w:val="22"/>
          <w:szCs w:val="22"/>
        </w:rPr>
        <w:t>é</w:t>
      </w:r>
      <w:r w:rsidRPr="00C20207">
        <w:rPr>
          <w:rFonts w:ascii="Times New Roman" w:hAnsi="Times New Roman"/>
          <w:sz w:val="22"/>
          <w:szCs w:val="22"/>
        </w:rPr>
        <w:t>peznek azon nyilatkozatok, amelyek k</w:t>
      </w:r>
      <w:r w:rsidRPr="00C20207">
        <w:rPr>
          <w:rFonts w:ascii="Times New Roman" w:hAnsi="Times New Roman" w:hint="eastAsia"/>
          <w:sz w:val="22"/>
          <w:szCs w:val="22"/>
        </w:rPr>
        <w:t>ö</w:t>
      </w:r>
      <w:r w:rsidRPr="00C20207">
        <w:rPr>
          <w:rFonts w:ascii="Times New Roman" w:hAnsi="Times New Roman"/>
          <w:sz w:val="22"/>
          <w:szCs w:val="22"/>
        </w:rPr>
        <w:t>zvetlen</w:t>
      </w:r>
      <w:r w:rsidRPr="00C20207">
        <w:rPr>
          <w:rFonts w:ascii="Times New Roman" w:hAnsi="Times New Roman" w:hint="eastAsia"/>
          <w:sz w:val="22"/>
          <w:szCs w:val="22"/>
        </w:rPr>
        <w:t>ü</w:t>
      </w:r>
      <w:r w:rsidRPr="00C20207">
        <w:rPr>
          <w:rFonts w:ascii="Times New Roman" w:hAnsi="Times New Roman"/>
          <w:sz w:val="22"/>
          <w:szCs w:val="22"/>
        </w:rPr>
        <w:t>l valamely k</w:t>
      </w:r>
      <w:r w:rsidRPr="00C20207">
        <w:rPr>
          <w:rFonts w:ascii="Times New Roman" w:hAnsi="Times New Roman" w:hint="eastAsia"/>
          <w:sz w:val="22"/>
          <w:szCs w:val="22"/>
        </w:rPr>
        <w:t>ö</w:t>
      </w:r>
      <w:r w:rsidRPr="00C20207">
        <w:rPr>
          <w:rFonts w:ascii="Times New Roman" w:hAnsi="Times New Roman"/>
          <w:sz w:val="22"/>
          <w:szCs w:val="22"/>
        </w:rPr>
        <w:t>vetel</w:t>
      </w:r>
      <w:r w:rsidRPr="00C20207">
        <w:rPr>
          <w:rFonts w:ascii="Times New Roman" w:hAnsi="Times New Roman" w:hint="eastAsia"/>
          <w:sz w:val="22"/>
          <w:szCs w:val="22"/>
        </w:rPr>
        <w:t>é</w:t>
      </w:r>
      <w:r w:rsidRPr="00C20207">
        <w:rPr>
          <w:rFonts w:ascii="Times New Roman" w:hAnsi="Times New Roman"/>
          <w:sz w:val="22"/>
          <w:szCs w:val="22"/>
        </w:rPr>
        <w:t xml:space="preserve">s </w:t>
      </w:r>
      <w:r w:rsidRPr="00C20207">
        <w:rPr>
          <w:rFonts w:ascii="Times New Roman" w:hAnsi="Times New Roman" w:hint="eastAsia"/>
          <w:sz w:val="22"/>
          <w:szCs w:val="22"/>
        </w:rPr>
        <w:t>é</w:t>
      </w:r>
      <w:r w:rsidRPr="00C20207">
        <w:rPr>
          <w:rFonts w:ascii="Times New Roman" w:hAnsi="Times New Roman"/>
          <w:sz w:val="22"/>
          <w:szCs w:val="22"/>
        </w:rPr>
        <w:t>rv</w:t>
      </w:r>
      <w:r w:rsidRPr="00C20207">
        <w:rPr>
          <w:rFonts w:ascii="Times New Roman" w:hAnsi="Times New Roman" w:hint="eastAsia"/>
          <w:sz w:val="22"/>
          <w:szCs w:val="22"/>
        </w:rPr>
        <w:t>é</w:t>
      </w:r>
      <w:r w:rsidRPr="00C20207">
        <w:rPr>
          <w:rFonts w:ascii="Times New Roman" w:hAnsi="Times New Roman"/>
          <w:sz w:val="22"/>
          <w:szCs w:val="22"/>
        </w:rPr>
        <w:t>nyes</w:t>
      </w:r>
      <w:r w:rsidRPr="00C20207">
        <w:rPr>
          <w:rFonts w:ascii="Times New Roman" w:hAnsi="Times New Roman" w:hint="eastAsia"/>
          <w:sz w:val="22"/>
          <w:szCs w:val="22"/>
        </w:rPr>
        <w:t>í</w:t>
      </w:r>
      <w:r w:rsidRPr="00C20207">
        <w:rPr>
          <w:rFonts w:ascii="Times New Roman" w:hAnsi="Times New Roman"/>
          <w:sz w:val="22"/>
          <w:szCs w:val="22"/>
        </w:rPr>
        <w:t>t</w:t>
      </w:r>
      <w:r w:rsidRPr="00C20207">
        <w:rPr>
          <w:rFonts w:ascii="Times New Roman" w:hAnsi="Times New Roman" w:hint="eastAsia"/>
          <w:sz w:val="22"/>
          <w:szCs w:val="22"/>
        </w:rPr>
        <w:t>é</w:t>
      </w:r>
      <w:r w:rsidRPr="00C20207">
        <w:rPr>
          <w:rFonts w:ascii="Times New Roman" w:hAnsi="Times New Roman"/>
          <w:sz w:val="22"/>
          <w:szCs w:val="22"/>
        </w:rPr>
        <w:t>s</w:t>
      </w:r>
      <w:r w:rsidRPr="00C20207">
        <w:rPr>
          <w:rFonts w:ascii="Times New Roman" w:hAnsi="Times New Roman" w:hint="eastAsia"/>
          <w:sz w:val="22"/>
          <w:szCs w:val="22"/>
        </w:rPr>
        <w:t>é</w:t>
      </w:r>
      <w:r w:rsidRPr="00C20207">
        <w:rPr>
          <w:rFonts w:ascii="Times New Roman" w:hAnsi="Times New Roman"/>
          <w:sz w:val="22"/>
          <w:szCs w:val="22"/>
        </w:rPr>
        <w:t>nek alapj</w:t>
      </w:r>
      <w:r w:rsidRPr="00C20207">
        <w:rPr>
          <w:rFonts w:ascii="Times New Roman" w:hAnsi="Times New Roman" w:hint="eastAsia"/>
          <w:sz w:val="22"/>
          <w:szCs w:val="22"/>
        </w:rPr>
        <w:t>á</w:t>
      </w:r>
      <w:r w:rsidRPr="00C20207">
        <w:rPr>
          <w:rFonts w:ascii="Times New Roman" w:hAnsi="Times New Roman"/>
          <w:sz w:val="22"/>
          <w:szCs w:val="22"/>
        </w:rPr>
        <w:t>ul szolg</w:t>
      </w:r>
      <w:r w:rsidRPr="00C20207">
        <w:rPr>
          <w:rFonts w:ascii="Times New Roman" w:hAnsi="Times New Roman" w:hint="eastAsia"/>
          <w:sz w:val="22"/>
          <w:szCs w:val="22"/>
        </w:rPr>
        <w:t>á</w:t>
      </w:r>
      <w:r w:rsidRPr="00C20207">
        <w:rPr>
          <w:rFonts w:ascii="Times New Roman" w:hAnsi="Times New Roman"/>
          <w:sz w:val="22"/>
          <w:szCs w:val="22"/>
        </w:rPr>
        <w:t>lnak (pl. kezess</w:t>
      </w:r>
      <w:r w:rsidRPr="00C20207">
        <w:rPr>
          <w:rFonts w:ascii="Times New Roman" w:hAnsi="Times New Roman" w:hint="eastAsia"/>
          <w:sz w:val="22"/>
          <w:szCs w:val="22"/>
        </w:rPr>
        <w:t>é</w:t>
      </w:r>
      <w:r w:rsidRPr="00C20207">
        <w:rPr>
          <w:rFonts w:ascii="Times New Roman" w:hAnsi="Times New Roman"/>
          <w:sz w:val="22"/>
          <w:szCs w:val="22"/>
        </w:rPr>
        <w:t>gv</w:t>
      </w:r>
      <w:r w:rsidRPr="00C20207">
        <w:rPr>
          <w:rFonts w:ascii="Times New Roman" w:hAnsi="Times New Roman" w:hint="eastAsia"/>
          <w:sz w:val="22"/>
          <w:szCs w:val="22"/>
        </w:rPr>
        <w:t>á</w:t>
      </w:r>
      <w:r w:rsidRPr="00C20207">
        <w:rPr>
          <w:rFonts w:ascii="Times New Roman" w:hAnsi="Times New Roman"/>
          <w:sz w:val="22"/>
          <w:szCs w:val="22"/>
        </w:rPr>
        <w:t>llal</w:t>
      </w:r>
      <w:r w:rsidRPr="00C20207">
        <w:rPr>
          <w:rFonts w:ascii="Times New Roman" w:hAnsi="Times New Roman" w:hint="eastAsia"/>
          <w:sz w:val="22"/>
          <w:szCs w:val="22"/>
        </w:rPr>
        <w:t>ó</w:t>
      </w:r>
      <w:r w:rsidRPr="00C20207">
        <w:rPr>
          <w:rFonts w:ascii="Times New Roman" w:hAnsi="Times New Roman"/>
          <w:sz w:val="22"/>
          <w:szCs w:val="22"/>
        </w:rPr>
        <w:t xml:space="preserve"> nyilatkozat, aj</w:t>
      </w:r>
      <w:r w:rsidRPr="00C20207">
        <w:rPr>
          <w:rFonts w:ascii="Times New Roman" w:hAnsi="Times New Roman" w:hint="eastAsia"/>
          <w:sz w:val="22"/>
          <w:szCs w:val="22"/>
        </w:rPr>
        <w:t>á</w:t>
      </w:r>
      <w:r w:rsidRPr="00C20207">
        <w:rPr>
          <w:rFonts w:ascii="Times New Roman" w:hAnsi="Times New Roman"/>
          <w:sz w:val="22"/>
          <w:szCs w:val="22"/>
        </w:rPr>
        <w:t>nlati biztos</w:t>
      </w:r>
      <w:r w:rsidRPr="00C20207">
        <w:rPr>
          <w:rFonts w:ascii="Times New Roman" w:hAnsi="Times New Roman" w:hint="eastAsia"/>
          <w:sz w:val="22"/>
          <w:szCs w:val="22"/>
        </w:rPr>
        <w:t>í</w:t>
      </w:r>
      <w:r w:rsidRPr="00C20207">
        <w:rPr>
          <w:rFonts w:ascii="Times New Roman" w:hAnsi="Times New Roman"/>
          <w:sz w:val="22"/>
          <w:szCs w:val="22"/>
        </w:rPr>
        <w:t>t</w:t>
      </w:r>
      <w:r w:rsidRPr="00C20207">
        <w:rPr>
          <w:rFonts w:ascii="Times New Roman" w:hAnsi="Times New Roman" w:hint="eastAsia"/>
          <w:sz w:val="22"/>
          <w:szCs w:val="22"/>
        </w:rPr>
        <w:t>é</w:t>
      </w:r>
      <w:r w:rsidRPr="00C20207">
        <w:rPr>
          <w:rFonts w:ascii="Times New Roman" w:hAnsi="Times New Roman"/>
          <w:sz w:val="22"/>
          <w:szCs w:val="22"/>
        </w:rPr>
        <w:t>k bankgarancia igazol</w:t>
      </w:r>
      <w:r w:rsidRPr="00C20207">
        <w:rPr>
          <w:rFonts w:ascii="Times New Roman" w:hAnsi="Times New Roman" w:hint="eastAsia"/>
          <w:sz w:val="22"/>
          <w:szCs w:val="22"/>
        </w:rPr>
        <w:t>á</w:t>
      </w:r>
      <w:r w:rsidRPr="00C20207">
        <w:rPr>
          <w:rFonts w:ascii="Times New Roman" w:hAnsi="Times New Roman"/>
          <w:sz w:val="22"/>
          <w:szCs w:val="22"/>
        </w:rPr>
        <w:t xml:space="preserve">sa), valamint a Kbt. 66. </w:t>
      </w:r>
      <w:r w:rsidRPr="00C20207">
        <w:rPr>
          <w:rFonts w:ascii="Times New Roman" w:hAnsi="Times New Roman" w:hint="eastAsia"/>
          <w:sz w:val="22"/>
          <w:szCs w:val="22"/>
        </w:rPr>
        <w:t>§</w:t>
      </w:r>
      <w:r w:rsidRPr="00C20207">
        <w:rPr>
          <w:rFonts w:ascii="Times New Roman" w:hAnsi="Times New Roman"/>
          <w:sz w:val="22"/>
          <w:szCs w:val="22"/>
        </w:rPr>
        <w:t xml:space="preserve"> (2) bekezd</w:t>
      </w:r>
      <w:r w:rsidRPr="00C20207">
        <w:rPr>
          <w:rFonts w:ascii="Times New Roman" w:hAnsi="Times New Roman" w:hint="eastAsia"/>
          <w:sz w:val="22"/>
          <w:szCs w:val="22"/>
        </w:rPr>
        <w:t>é</w:t>
      </w:r>
      <w:r w:rsidRPr="00C20207">
        <w:rPr>
          <w:rFonts w:ascii="Times New Roman" w:hAnsi="Times New Roman"/>
          <w:sz w:val="22"/>
          <w:szCs w:val="22"/>
        </w:rPr>
        <w:t>se szerinti nyilatkozat, amelyeket eredetiben kell az aj</w:t>
      </w:r>
      <w:r w:rsidRPr="00C20207">
        <w:rPr>
          <w:rFonts w:ascii="Times New Roman" w:hAnsi="Times New Roman" w:hint="eastAsia"/>
          <w:sz w:val="22"/>
          <w:szCs w:val="22"/>
        </w:rPr>
        <w:t>á</w:t>
      </w:r>
      <w:r w:rsidRPr="00C20207">
        <w:rPr>
          <w:rFonts w:ascii="Times New Roman" w:hAnsi="Times New Roman"/>
          <w:sz w:val="22"/>
          <w:szCs w:val="22"/>
        </w:rPr>
        <w:t>nlathoz csatolni.</w:t>
      </w:r>
    </w:p>
    <w:p w:rsidR="0025034F" w:rsidRPr="00935276" w:rsidRDefault="0025034F" w:rsidP="0025034F">
      <w:pPr>
        <w:numPr>
          <w:ilvl w:val="1"/>
          <w:numId w:val="5"/>
        </w:numPr>
        <w:suppressAutoHyphens w:val="0"/>
        <w:spacing w:after="240"/>
        <w:ind w:left="709"/>
        <w:jc w:val="both"/>
        <w:rPr>
          <w:rFonts w:ascii="Times New Roman" w:hAnsi="Times New Roman"/>
          <w:sz w:val="22"/>
          <w:szCs w:val="22"/>
        </w:rPr>
      </w:pPr>
      <w:r w:rsidRPr="00935276">
        <w:rPr>
          <w:rFonts w:ascii="Times New Roman" w:hAnsi="Times New Roman"/>
          <w:sz w:val="22"/>
          <w:szCs w:val="22"/>
        </w:rPr>
        <w:t>Az aj</w:t>
      </w:r>
      <w:r w:rsidRPr="00935276">
        <w:rPr>
          <w:rFonts w:ascii="Times New Roman" w:hAnsi="Times New Roman" w:hint="eastAsia"/>
          <w:sz w:val="22"/>
          <w:szCs w:val="22"/>
        </w:rPr>
        <w:t>á</w:t>
      </w:r>
      <w:r w:rsidRPr="00935276">
        <w:rPr>
          <w:rFonts w:ascii="Times New Roman" w:hAnsi="Times New Roman"/>
          <w:sz w:val="22"/>
          <w:szCs w:val="22"/>
        </w:rPr>
        <w:t>nlatot z</w:t>
      </w:r>
      <w:r w:rsidRPr="00935276">
        <w:rPr>
          <w:rFonts w:ascii="Times New Roman" w:hAnsi="Times New Roman" w:hint="eastAsia"/>
          <w:sz w:val="22"/>
          <w:szCs w:val="22"/>
        </w:rPr>
        <w:t>á</w:t>
      </w:r>
      <w:r w:rsidRPr="00935276">
        <w:rPr>
          <w:rFonts w:ascii="Times New Roman" w:hAnsi="Times New Roman"/>
          <w:sz w:val="22"/>
          <w:szCs w:val="22"/>
        </w:rPr>
        <w:t>rt, s</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ü</w:t>
      </w:r>
      <w:r w:rsidRPr="00935276">
        <w:rPr>
          <w:rFonts w:ascii="Times New Roman" w:hAnsi="Times New Roman"/>
          <w:sz w:val="22"/>
          <w:szCs w:val="22"/>
        </w:rPr>
        <w:t>l</w:t>
      </w:r>
      <w:r w:rsidRPr="00935276">
        <w:rPr>
          <w:rFonts w:ascii="Times New Roman" w:hAnsi="Times New Roman" w:hint="eastAsia"/>
          <w:sz w:val="22"/>
          <w:szCs w:val="22"/>
        </w:rPr>
        <w:t>é</w:t>
      </w:r>
      <w:r w:rsidRPr="00935276">
        <w:rPr>
          <w:rFonts w:ascii="Times New Roman" w:hAnsi="Times New Roman"/>
          <w:sz w:val="22"/>
          <w:szCs w:val="22"/>
        </w:rPr>
        <w:t>smentes csomagol</w:t>
      </w:r>
      <w:r w:rsidRPr="00935276">
        <w:rPr>
          <w:rFonts w:ascii="Times New Roman" w:hAnsi="Times New Roman" w:hint="eastAsia"/>
          <w:sz w:val="22"/>
          <w:szCs w:val="22"/>
        </w:rPr>
        <w:t>á</w:t>
      </w:r>
      <w:r w:rsidRPr="00935276">
        <w:rPr>
          <w:rFonts w:ascii="Times New Roman" w:hAnsi="Times New Roman"/>
          <w:sz w:val="22"/>
          <w:szCs w:val="22"/>
        </w:rPr>
        <w:t>sban, a felh</w:t>
      </w:r>
      <w:r w:rsidRPr="00935276">
        <w:rPr>
          <w:rFonts w:ascii="Times New Roman" w:hAnsi="Times New Roman" w:hint="eastAsia"/>
          <w:sz w:val="22"/>
          <w:szCs w:val="22"/>
        </w:rPr>
        <w:t>í</w:t>
      </w:r>
      <w:r w:rsidRPr="00935276">
        <w:rPr>
          <w:rFonts w:ascii="Times New Roman" w:hAnsi="Times New Roman"/>
          <w:sz w:val="22"/>
          <w:szCs w:val="22"/>
        </w:rPr>
        <w:t>v</w:t>
      </w:r>
      <w:r w:rsidRPr="00935276">
        <w:rPr>
          <w:rFonts w:ascii="Times New Roman" w:hAnsi="Times New Roman" w:hint="eastAsia"/>
          <w:sz w:val="22"/>
          <w:szCs w:val="22"/>
        </w:rPr>
        <w:t>á</w:t>
      </w:r>
      <w:r w:rsidRPr="00935276">
        <w:rPr>
          <w:rFonts w:ascii="Times New Roman" w:hAnsi="Times New Roman"/>
          <w:sz w:val="22"/>
          <w:szCs w:val="22"/>
        </w:rPr>
        <w:t>sban megjel</w:t>
      </w:r>
      <w:r w:rsidRPr="00935276">
        <w:rPr>
          <w:rFonts w:ascii="Times New Roman" w:hAnsi="Times New Roman" w:hint="eastAsia"/>
          <w:sz w:val="22"/>
          <w:szCs w:val="22"/>
        </w:rPr>
        <w:t>ö</w:t>
      </w:r>
      <w:r w:rsidRPr="00935276">
        <w:rPr>
          <w:rFonts w:ascii="Times New Roman" w:hAnsi="Times New Roman"/>
          <w:sz w:val="22"/>
          <w:szCs w:val="22"/>
        </w:rPr>
        <w:t>lt kapcsolattart</w:t>
      </w:r>
      <w:r w:rsidRPr="00935276">
        <w:rPr>
          <w:rFonts w:ascii="Times New Roman" w:hAnsi="Times New Roman" w:hint="eastAsia"/>
          <w:sz w:val="22"/>
          <w:szCs w:val="22"/>
        </w:rPr>
        <w:t>á</w:t>
      </w:r>
      <w:r w:rsidRPr="00935276">
        <w:rPr>
          <w:rFonts w:ascii="Times New Roman" w:hAnsi="Times New Roman"/>
          <w:sz w:val="22"/>
          <w:szCs w:val="22"/>
        </w:rPr>
        <w:t>si pontban megadott c</w:t>
      </w:r>
      <w:r w:rsidRPr="00935276">
        <w:rPr>
          <w:rFonts w:ascii="Times New Roman" w:hAnsi="Times New Roman" w:hint="eastAsia"/>
          <w:sz w:val="22"/>
          <w:szCs w:val="22"/>
        </w:rPr>
        <w:t>í</w:t>
      </w:r>
      <w:r w:rsidRPr="00935276">
        <w:rPr>
          <w:rFonts w:ascii="Times New Roman" w:hAnsi="Times New Roman"/>
          <w:sz w:val="22"/>
          <w:szCs w:val="22"/>
        </w:rPr>
        <w:t>mre lehet</w:t>
      </w:r>
      <w:r w:rsidRPr="00935276">
        <w:rPr>
          <w:rFonts w:ascii="Times New Roman" w:hAnsi="Times New Roman" w:hint="eastAsia"/>
          <w:sz w:val="22"/>
          <w:szCs w:val="22"/>
        </w:rPr>
        <w:t>ő</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g szerint k</w:t>
      </w:r>
      <w:r w:rsidRPr="00935276">
        <w:rPr>
          <w:rFonts w:ascii="Times New Roman" w:hAnsi="Times New Roman" w:hint="eastAsia"/>
          <w:sz w:val="22"/>
          <w:szCs w:val="22"/>
        </w:rPr>
        <w:t>ö</w:t>
      </w:r>
      <w:r w:rsidRPr="00935276">
        <w:rPr>
          <w:rFonts w:ascii="Times New Roman" w:hAnsi="Times New Roman"/>
          <w:sz w:val="22"/>
          <w:szCs w:val="22"/>
        </w:rPr>
        <w:t>zvetlen</w:t>
      </w:r>
      <w:r w:rsidRPr="00935276">
        <w:rPr>
          <w:rFonts w:ascii="Times New Roman" w:hAnsi="Times New Roman" w:hint="eastAsia"/>
          <w:sz w:val="22"/>
          <w:szCs w:val="22"/>
        </w:rPr>
        <w:t>ü</w:t>
      </w:r>
      <w:r w:rsidRPr="00935276">
        <w:rPr>
          <w:rFonts w:ascii="Times New Roman" w:hAnsi="Times New Roman"/>
          <w:sz w:val="22"/>
          <w:szCs w:val="22"/>
        </w:rPr>
        <w:t>l (ak</w:t>
      </w:r>
      <w:r w:rsidRPr="00935276">
        <w:rPr>
          <w:rFonts w:ascii="Times New Roman" w:hAnsi="Times New Roman" w:hint="eastAsia"/>
          <w:sz w:val="22"/>
          <w:szCs w:val="22"/>
        </w:rPr>
        <w:t>á</w:t>
      </w:r>
      <w:r w:rsidRPr="00935276">
        <w:rPr>
          <w:rFonts w:ascii="Times New Roman" w:hAnsi="Times New Roman"/>
          <w:sz w:val="22"/>
          <w:szCs w:val="22"/>
        </w:rPr>
        <w:t>r szem</w:t>
      </w:r>
      <w:r w:rsidRPr="00935276">
        <w:rPr>
          <w:rFonts w:ascii="Times New Roman" w:hAnsi="Times New Roman" w:hint="eastAsia"/>
          <w:sz w:val="22"/>
          <w:szCs w:val="22"/>
        </w:rPr>
        <w:t>é</w:t>
      </w:r>
      <w:r w:rsidRPr="00935276">
        <w:rPr>
          <w:rFonts w:ascii="Times New Roman" w:hAnsi="Times New Roman"/>
          <w:sz w:val="22"/>
          <w:szCs w:val="22"/>
        </w:rPr>
        <w:t xml:space="preserve">lyesen) vagy postai </w:t>
      </w:r>
      <w:r w:rsidRPr="00935276">
        <w:rPr>
          <w:rFonts w:ascii="Times New Roman" w:hAnsi="Times New Roman" w:hint="eastAsia"/>
          <w:sz w:val="22"/>
          <w:szCs w:val="22"/>
        </w:rPr>
        <w:t>ú</w:t>
      </w:r>
      <w:r w:rsidRPr="00935276">
        <w:rPr>
          <w:rFonts w:ascii="Times New Roman" w:hAnsi="Times New Roman"/>
          <w:sz w:val="22"/>
          <w:szCs w:val="22"/>
        </w:rPr>
        <w:t>ton kell beny</w:t>
      </w:r>
      <w:r w:rsidRPr="00935276">
        <w:rPr>
          <w:rFonts w:ascii="Times New Roman" w:hAnsi="Times New Roman" w:hint="eastAsia"/>
          <w:sz w:val="22"/>
          <w:szCs w:val="22"/>
        </w:rPr>
        <w:t>ú</w:t>
      </w:r>
      <w:r w:rsidRPr="00935276">
        <w:rPr>
          <w:rFonts w:ascii="Times New Roman" w:hAnsi="Times New Roman"/>
          <w:sz w:val="22"/>
          <w:szCs w:val="22"/>
        </w:rPr>
        <w:t>jtani (tekintettel a Miniszt</w:t>
      </w:r>
      <w:r w:rsidRPr="00935276">
        <w:rPr>
          <w:rFonts w:ascii="Times New Roman" w:hAnsi="Times New Roman" w:hint="eastAsia"/>
          <w:sz w:val="22"/>
          <w:szCs w:val="22"/>
        </w:rPr>
        <w:t>é</w:t>
      </w:r>
      <w:r w:rsidRPr="00935276">
        <w:rPr>
          <w:rFonts w:ascii="Times New Roman" w:hAnsi="Times New Roman"/>
          <w:sz w:val="22"/>
          <w:szCs w:val="22"/>
        </w:rPr>
        <w:t>rium hosszadalmas post</w:t>
      </w:r>
      <w:r w:rsidRPr="00935276">
        <w:rPr>
          <w:rFonts w:ascii="Times New Roman" w:hAnsi="Times New Roman" w:hint="eastAsia"/>
          <w:sz w:val="22"/>
          <w:szCs w:val="22"/>
        </w:rPr>
        <w:t>á</w:t>
      </w:r>
      <w:r w:rsidRPr="00935276">
        <w:rPr>
          <w:rFonts w:ascii="Times New Roman" w:hAnsi="Times New Roman"/>
          <w:sz w:val="22"/>
          <w:szCs w:val="22"/>
        </w:rPr>
        <w:t>z</w:t>
      </w:r>
      <w:r w:rsidRPr="00935276">
        <w:rPr>
          <w:rFonts w:ascii="Times New Roman" w:hAnsi="Times New Roman" w:hint="eastAsia"/>
          <w:sz w:val="22"/>
          <w:szCs w:val="22"/>
        </w:rPr>
        <w:t>á</w:t>
      </w:r>
      <w:r w:rsidRPr="00935276">
        <w:rPr>
          <w:rFonts w:ascii="Times New Roman" w:hAnsi="Times New Roman"/>
          <w:sz w:val="22"/>
          <w:szCs w:val="22"/>
        </w:rPr>
        <w:t>si rendj</w:t>
      </w:r>
      <w:r w:rsidRPr="00935276">
        <w:rPr>
          <w:rFonts w:ascii="Times New Roman" w:hAnsi="Times New Roman" w:hint="eastAsia"/>
          <w:sz w:val="22"/>
          <w:szCs w:val="22"/>
        </w:rPr>
        <w:t>é</w:t>
      </w:r>
      <w:r w:rsidRPr="00935276">
        <w:rPr>
          <w:rFonts w:ascii="Times New Roman" w:hAnsi="Times New Roman"/>
          <w:sz w:val="22"/>
          <w:szCs w:val="22"/>
        </w:rPr>
        <w:t xml:space="preserve">re, nem javasoljuk a postai </w:t>
      </w:r>
      <w:r w:rsidRPr="00935276">
        <w:rPr>
          <w:rFonts w:ascii="Times New Roman" w:hAnsi="Times New Roman" w:hint="eastAsia"/>
          <w:sz w:val="22"/>
          <w:szCs w:val="22"/>
        </w:rPr>
        <w:t>ú</w:t>
      </w:r>
      <w:r w:rsidRPr="00935276">
        <w:rPr>
          <w:rFonts w:ascii="Times New Roman" w:hAnsi="Times New Roman"/>
          <w:sz w:val="22"/>
          <w:szCs w:val="22"/>
        </w:rPr>
        <w:t>ton t</w:t>
      </w:r>
      <w:r w:rsidRPr="00935276">
        <w:rPr>
          <w:rFonts w:ascii="Times New Roman" w:hAnsi="Times New Roman" w:hint="eastAsia"/>
          <w:sz w:val="22"/>
          <w:szCs w:val="22"/>
        </w:rPr>
        <w:t>ö</w:t>
      </w:r>
      <w:r w:rsidRPr="00935276">
        <w:rPr>
          <w:rFonts w:ascii="Times New Roman" w:hAnsi="Times New Roman"/>
          <w:sz w:val="22"/>
          <w:szCs w:val="22"/>
        </w:rPr>
        <w:t>rt</w:t>
      </w:r>
      <w:r w:rsidRPr="00935276">
        <w:rPr>
          <w:rFonts w:ascii="Times New Roman" w:hAnsi="Times New Roman" w:hint="eastAsia"/>
          <w:sz w:val="22"/>
          <w:szCs w:val="22"/>
        </w:rPr>
        <w:t>é</w:t>
      </w:r>
      <w:r w:rsidRPr="00935276">
        <w:rPr>
          <w:rFonts w:ascii="Times New Roman" w:hAnsi="Times New Roman"/>
          <w:sz w:val="22"/>
          <w:szCs w:val="22"/>
        </w:rPr>
        <w:t>n</w:t>
      </w:r>
      <w:r w:rsidRPr="00935276">
        <w:rPr>
          <w:rFonts w:ascii="Times New Roman" w:hAnsi="Times New Roman" w:hint="eastAsia"/>
          <w:sz w:val="22"/>
          <w:szCs w:val="22"/>
        </w:rPr>
        <w:t>ő</w:t>
      </w:r>
      <w:r w:rsidRPr="00935276">
        <w:rPr>
          <w:rFonts w:ascii="Times New Roman" w:hAnsi="Times New Roman"/>
          <w:sz w:val="22"/>
          <w:szCs w:val="22"/>
        </w:rPr>
        <w:t xml:space="preserve"> beny</w:t>
      </w:r>
      <w:r w:rsidRPr="00935276">
        <w:rPr>
          <w:rFonts w:ascii="Times New Roman" w:hAnsi="Times New Roman" w:hint="eastAsia"/>
          <w:sz w:val="22"/>
          <w:szCs w:val="22"/>
        </w:rPr>
        <w:t>ú</w:t>
      </w:r>
      <w:r w:rsidRPr="00935276">
        <w:rPr>
          <w:rFonts w:ascii="Times New Roman" w:hAnsi="Times New Roman"/>
          <w:sz w:val="22"/>
          <w:szCs w:val="22"/>
        </w:rPr>
        <w:t>jt</w:t>
      </w:r>
      <w:r w:rsidRPr="00935276">
        <w:rPr>
          <w:rFonts w:ascii="Times New Roman" w:hAnsi="Times New Roman" w:hint="eastAsia"/>
          <w:sz w:val="22"/>
          <w:szCs w:val="22"/>
        </w:rPr>
        <w:t>á</w:t>
      </w:r>
      <w:r w:rsidRPr="00935276">
        <w:rPr>
          <w:rFonts w:ascii="Times New Roman" w:hAnsi="Times New Roman"/>
          <w:sz w:val="22"/>
          <w:szCs w:val="22"/>
        </w:rPr>
        <w:t>si m</w:t>
      </w:r>
      <w:r w:rsidRPr="00935276">
        <w:rPr>
          <w:rFonts w:ascii="Times New Roman" w:hAnsi="Times New Roman" w:hint="eastAsia"/>
          <w:sz w:val="22"/>
          <w:szCs w:val="22"/>
        </w:rPr>
        <w:t>ó</w:t>
      </w:r>
      <w:r w:rsidRPr="00935276">
        <w:rPr>
          <w:rFonts w:ascii="Times New Roman" w:hAnsi="Times New Roman"/>
          <w:sz w:val="22"/>
          <w:szCs w:val="22"/>
        </w:rPr>
        <w:t>d alkalmaz</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t, ld. m</w:t>
      </w:r>
      <w:r w:rsidRPr="00935276">
        <w:rPr>
          <w:rFonts w:ascii="Times New Roman" w:hAnsi="Times New Roman" w:hint="eastAsia"/>
          <w:sz w:val="22"/>
          <w:szCs w:val="22"/>
        </w:rPr>
        <w:t>é</w:t>
      </w:r>
      <w:r w:rsidRPr="00935276">
        <w:rPr>
          <w:rFonts w:ascii="Times New Roman" w:hAnsi="Times New Roman"/>
          <w:sz w:val="22"/>
          <w:szCs w:val="22"/>
        </w:rPr>
        <w:t xml:space="preserve">g </w:t>
      </w:r>
      <w:r w:rsidR="0049529B">
        <w:rPr>
          <w:rFonts w:ascii="Times New Roman" w:hAnsi="Times New Roman"/>
          <w:sz w:val="22"/>
          <w:szCs w:val="22"/>
        </w:rPr>
        <w:t>i</w:t>
      </w:r>
      <w:r w:rsidRPr="00935276">
        <w:rPr>
          <w:rFonts w:ascii="Times New Roman" w:hAnsi="Times New Roman"/>
          <w:sz w:val="22"/>
          <w:szCs w:val="22"/>
        </w:rPr>
        <w:t xml:space="preserve">. pont). </w:t>
      </w:r>
    </w:p>
    <w:p w:rsidR="0025034F" w:rsidRPr="00935276" w:rsidRDefault="0025034F" w:rsidP="0025034F">
      <w:pPr>
        <w:suppressAutoHyphens w:val="0"/>
        <w:ind w:left="709"/>
        <w:jc w:val="both"/>
        <w:rPr>
          <w:rFonts w:ascii="Times New Roman" w:hAnsi="Times New Roman"/>
          <w:sz w:val="22"/>
          <w:szCs w:val="22"/>
        </w:rPr>
      </w:pPr>
      <w:r w:rsidRPr="00935276">
        <w:rPr>
          <w:rFonts w:ascii="Times New Roman" w:hAnsi="Times New Roman"/>
          <w:sz w:val="22"/>
          <w:szCs w:val="22"/>
        </w:rPr>
        <w:t>A z</w:t>
      </w:r>
      <w:r w:rsidRPr="00935276">
        <w:rPr>
          <w:rFonts w:ascii="Times New Roman" w:hAnsi="Times New Roman" w:hint="eastAsia"/>
          <w:sz w:val="22"/>
          <w:szCs w:val="22"/>
        </w:rPr>
        <w:t>á</w:t>
      </w:r>
      <w:r w:rsidRPr="00935276">
        <w:rPr>
          <w:rFonts w:ascii="Times New Roman" w:hAnsi="Times New Roman"/>
          <w:sz w:val="22"/>
          <w:szCs w:val="22"/>
        </w:rPr>
        <w:t>rt csomagol</w:t>
      </w:r>
      <w:r w:rsidRPr="00935276">
        <w:rPr>
          <w:rFonts w:ascii="Times New Roman" w:hAnsi="Times New Roman" w:hint="eastAsia"/>
          <w:sz w:val="22"/>
          <w:szCs w:val="22"/>
        </w:rPr>
        <w:t>á</w:t>
      </w:r>
      <w:r w:rsidRPr="00935276">
        <w:rPr>
          <w:rFonts w:ascii="Times New Roman" w:hAnsi="Times New Roman"/>
          <w:sz w:val="22"/>
          <w:szCs w:val="22"/>
        </w:rPr>
        <w:t>son minden esetben fel kell t</w:t>
      </w:r>
      <w:r w:rsidRPr="00935276">
        <w:rPr>
          <w:rFonts w:ascii="Times New Roman" w:hAnsi="Times New Roman" w:hint="eastAsia"/>
          <w:sz w:val="22"/>
          <w:szCs w:val="22"/>
        </w:rPr>
        <w:t>ü</w:t>
      </w:r>
      <w:r w:rsidRPr="00935276">
        <w:rPr>
          <w:rFonts w:ascii="Times New Roman" w:hAnsi="Times New Roman"/>
          <w:sz w:val="22"/>
          <w:szCs w:val="22"/>
        </w:rPr>
        <w:t>ntetni:</w:t>
      </w:r>
    </w:p>
    <w:p w:rsidR="0025034F" w:rsidRPr="00935276" w:rsidRDefault="0025034F" w:rsidP="0025034F">
      <w:pPr>
        <w:suppressAutoHyphens w:val="0"/>
        <w:spacing w:after="240"/>
        <w:ind w:left="709"/>
        <w:jc w:val="both"/>
        <w:rPr>
          <w:rFonts w:ascii="Times New Roman" w:hAnsi="Times New Roman"/>
          <w:sz w:val="22"/>
          <w:szCs w:val="22"/>
        </w:rPr>
      </w:pPr>
      <w:r w:rsidRPr="00935276">
        <w:rPr>
          <w:rFonts w:ascii="Times New Roman" w:hAnsi="Times New Roman" w:hint="eastAsia"/>
          <w:b/>
          <w:sz w:val="22"/>
          <w:szCs w:val="22"/>
        </w:rPr>
        <w:t>„</w:t>
      </w:r>
      <w:r w:rsidRPr="00935276">
        <w:rPr>
          <w:rFonts w:ascii="Times New Roman" w:hAnsi="Times New Roman"/>
          <w:b/>
          <w:sz w:val="22"/>
          <w:szCs w:val="22"/>
        </w:rPr>
        <w:t>Aj</w:t>
      </w:r>
      <w:r w:rsidRPr="00935276">
        <w:rPr>
          <w:rFonts w:ascii="Times New Roman" w:hAnsi="Times New Roman" w:hint="eastAsia"/>
          <w:b/>
          <w:sz w:val="22"/>
          <w:szCs w:val="22"/>
        </w:rPr>
        <w:t>á</w:t>
      </w:r>
      <w:r w:rsidRPr="00935276">
        <w:rPr>
          <w:rFonts w:ascii="Times New Roman" w:hAnsi="Times New Roman"/>
          <w:b/>
          <w:sz w:val="22"/>
          <w:szCs w:val="22"/>
        </w:rPr>
        <w:t xml:space="preserve">nlat - </w:t>
      </w:r>
      <w:r w:rsidRPr="00935276">
        <w:rPr>
          <w:rFonts w:ascii="Times New Roman" w:hAnsi="Times New Roman" w:hint="eastAsia"/>
          <w:b/>
          <w:sz w:val="22"/>
          <w:szCs w:val="22"/>
        </w:rPr>
        <w:t>„</w:t>
      </w:r>
      <w:r w:rsidR="0030298C" w:rsidRPr="00935276">
        <w:rPr>
          <w:rFonts w:ascii="Times New Roman" w:hAnsi="Times New Roman"/>
          <w:b/>
          <w:sz w:val="22"/>
          <w:szCs w:val="22"/>
        </w:rPr>
        <w:t>K</w:t>
      </w:r>
      <w:r w:rsidR="0030298C" w:rsidRPr="00935276">
        <w:rPr>
          <w:rFonts w:ascii="Times New Roman" w:hAnsi="Times New Roman" w:hint="eastAsia"/>
          <w:b/>
          <w:sz w:val="22"/>
          <w:szCs w:val="22"/>
        </w:rPr>
        <w:t>ö</w:t>
      </w:r>
      <w:r w:rsidR="0030298C" w:rsidRPr="00935276">
        <w:rPr>
          <w:rFonts w:ascii="Times New Roman" w:hAnsi="Times New Roman"/>
          <w:b/>
          <w:sz w:val="22"/>
          <w:szCs w:val="22"/>
        </w:rPr>
        <w:t>zbeszerz</w:t>
      </w:r>
      <w:r w:rsidR="0030298C" w:rsidRPr="00935276">
        <w:rPr>
          <w:rFonts w:ascii="Times New Roman" w:hAnsi="Times New Roman" w:hint="eastAsia"/>
          <w:b/>
          <w:sz w:val="22"/>
          <w:szCs w:val="22"/>
        </w:rPr>
        <w:t>é</w:t>
      </w:r>
      <w:r w:rsidR="0030298C" w:rsidRPr="00935276">
        <w:rPr>
          <w:rFonts w:ascii="Times New Roman" w:hAnsi="Times New Roman"/>
          <w:b/>
          <w:sz w:val="22"/>
          <w:szCs w:val="22"/>
        </w:rPr>
        <w:t>s</w:t>
      </w:r>
      <w:r w:rsidR="001E3485" w:rsidRPr="00935276">
        <w:rPr>
          <w:rFonts w:ascii="Times New Roman" w:hAnsi="Times New Roman"/>
          <w:b/>
          <w:sz w:val="22"/>
          <w:szCs w:val="22"/>
        </w:rPr>
        <w:t>i</w:t>
      </w:r>
      <w:r w:rsidR="0030298C" w:rsidRPr="00935276">
        <w:rPr>
          <w:rFonts w:ascii="Times New Roman" w:hAnsi="Times New Roman"/>
          <w:b/>
          <w:sz w:val="22"/>
          <w:szCs w:val="22"/>
        </w:rPr>
        <w:t xml:space="preserve"> jogi min</w:t>
      </w:r>
      <w:r w:rsidR="0030298C" w:rsidRPr="00935276">
        <w:rPr>
          <w:rFonts w:ascii="Times New Roman" w:hAnsi="Times New Roman" w:hint="eastAsia"/>
          <w:b/>
          <w:sz w:val="22"/>
          <w:szCs w:val="22"/>
        </w:rPr>
        <w:t>ő</w:t>
      </w:r>
      <w:r w:rsidR="0030298C" w:rsidRPr="00935276">
        <w:rPr>
          <w:rFonts w:ascii="Times New Roman" w:hAnsi="Times New Roman"/>
          <w:b/>
          <w:sz w:val="22"/>
          <w:szCs w:val="22"/>
        </w:rPr>
        <w:t>s</w:t>
      </w:r>
      <w:r w:rsidR="0030298C" w:rsidRPr="00935276">
        <w:rPr>
          <w:rFonts w:ascii="Times New Roman" w:hAnsi="Times New Roman" w:hint="eastAsia"/>
          <w:b/>
          <w:sz w:val="22"/>
          <w:szCs w:val="22"/>
        </w:rPr>
        <w:t>é</w:t>
      </w:r>
      <w:r w:rsidR="0030298C" w:rsidRPr="00935276">
        <w:rPr>
          <w:rFonts w:ascii="Times New Roman" w:hAnsi="Times New Roman"/>
          <w:b/>
          <w:sz w:val="22"/>
          <w:szCs w:val="22"/>
        </w:rPr>
        <w:t>gbiztos</w:t>
      </w:r>
      <w:r w:rsidR="0030298C" w:rsidRPr="00935276">
        <w:rPr>
          <w:rFonts w:ascii="Times New Roman" w:hAnsi="Times New Roman" w:hint="eastAsia"/>
          <w:b/>
          <w:sz w:val="22"/>
          <w:szCs w:val="22"/>
        </w:rPr>
        <w:t>í</w:t>
      </w:r>
      <w:r w:rsidR="0030298C" w:rsidRPr="00935276">
        <w:rPr>
          <w:rFonts w:ascii="Times New Roman" w:hAnsi="Times New Roman"/>
          <w:b/>
          <w:sz w:val="22"/>
          <w:szCs w:val="22"/>
        </w:rPr>
        <w:t>t</w:t>
      </w:r>
      <w:r w:rsidR="0030298C" w:rsidRPr="00935276">
        <w:rPr>
          <w:rFonts w:ascii="Times New Roman" w:hAnsi="Times New Roman" w:hint="eastAsia"/>
          <w:b/>
          <w:sz w:val="22"/>
          <w:szCs w:val="22"/>
        </w:rPr>
        <w:t>á</w:t>
      </w:r>
      <w:r w:rsidR="0030298C" w:rsidRPr="00935276">
        <w:rPr>
          <w:rFonts w:ascii="Times New Roman" w:hAnsi="Times New Roman"/>
          <w:b/>
          <w:sz w:val="22"/>
          <w:szCs w:val="22"/>
        </w:rPr>
        <w:t>si szolg</w:t>
      </w:r>
      <w:r w:rsidR="0030298C" w:rsidRPr="00935276">
        <w:rPr>
          <w:rFonts w:ascii="Times New Roman" w:hAnsi="Times New Roman" w:hint="eastAsia"/>
          <w:b/>
          <w:sz w:val="22"/>
          <w:szCs w:val="22"/>
        </w:rPr>
        <w:t>á</w:t>
      </w:r>
      <w:r w:rsidR="0030298C" w:rsidRPr="00935276">
        <w:rPr>
          <w:rFonts w:ascii="Times New Roman" w:hAnsi="Times New Roman"/>
          <w:b/>
          <w:sz w:val="22"/>
          <w:szCs w:val="22"/>
        </w:rPr>
        <w:t>ltat</w:t>
      </w:r>
      <w:r w:rsidR="0030298C" w:rsidRPr="00935276">
        <w:rPr>
          <w:rFonts w:ascii="Times New Roman" w:hAnsi="Times New Roman" w:hint="eastAsia"/>
          <w:b/>
          <w:sz w:val="22"/>
          <w:szCs w:val="22"/>
        </w:rPr>
        <w:t>á</w:t>
      </w:r>
      <w:r w:rsidR="0030298C" w:rsidRPr="00935276">
        <w:rPr>
          <w:rFonts w:ascii="Times New Roman" w:hAnsi="Times New Roman"/>
          <w:b/>
          <w:sz w:val="22"/>
          <w:szCs w:val="22"/>
        </w:rPr>
        <w:t xml:space="preserve">sok </w:t>
      </w:r>
      <w:r w:rsidR="0030298C" w:rsidRPr="00935276">
        <w:rPr>
          <w:rFonts w:ascii="Times New Roman" w:hAnsi="Times New Roman" w:hint="eastAsia"/>
          <w:b/>
          <w:sz w:val="22"/>
          <w:szCs w:val="22"/>
        </w:rPr>
        <w:t>é</w:t>
      </w:r>
      <w:r w:rsidR="0030298C" w:rsidRPr="00935276">
        <w:rPr>
          <w:rFonts w:ascii="Times New Roman" w:hAnsi="Times New Roman"/>
          <w:b/>
          <w:sz w:val="22"/>
          <w:szCs w:val="22"/>
        </w:rPr>
        <w:t>s szak</w:t>
      </w:r>
      <w:r w:rsidR="0030298C" w:rsidRPr="00935276">
        <w:rPr>
          <w:rFonts w:ascii="Times New Roman" w:hAnsi="Times New Roman" w:hint="eastAsia"/>
          <w:b/>
          <w:sz w:val="22"/>
          <w:szCs w:val="22"/>
        </w:rPr>
        <w:t>é</w:t>
      </w:r>
      <w:r w:rsidR="0030298C" w:rsidRPr="00935276">
        <w:rPr>
          <w:rFonts w:ascii="Times New Roman" w:hAnsi="Times New Roman"/>
          <w:b/>
          <w:sz w:val="22"/>
          <w:szCs w:val="22"/>
        </w:rPr>
        <w:t>rt</w:t>
      </w:r>
      <w:r w:rsidR="0030298C" w:rsidRPr="00935276">
        <w:rPr>
          <w:rFonts w:ascii="Times New Roman" w:hAnsi="Times New Roman" w:hint="eastAsia"/>
          <w:b/>
          <w:sz w:val="22"/>
          <w:szCs w:val="22"/>
        </w:rPr>
        <w:t>ő</w:t>
      </w:r>
      <w:r w:rsidR="0030298C" w:rsidRPr="00935276">
        <w:rPr>
          <w:rFonts w:ascii="Times New Roman" w:hAnsi="Times New Roman"/>
          <w:b/>
          <w:sz w:val="22"/>
          <w:szCs w:val="22"/>
        </w:rPr>
        <w:t>i tan</w:t>
      </w:r>
      <w:r w:rsidR="0030298C" w:rsidRPr="00935276">
        <w:rPr>
          <w:rFonts w:ascii="Times New Roman" w:hAnsi="Times New Roman" w:hint="eastAsia"/>
          <w:b/>
          <w:sz w:val="22"/>
          <w:szCs w:val="22"/>
        </w:rPr>
        <w:t>á</w:t>
      </w:r>
      <w:r w:rsidR="0030298C" w:rsidRPr="00935276">
        <w:rPr>
          <w:rFonts w:ascii="Times New Roman" w:hAnsi="Times New Roman"/>
          <w:b/>
          <w:sz w:val="22"/>
          <w:szCs w:val="22"/>
        </w:rPr>
        <w:t>csad</w:t>
      </w:r>
      <w:r w:rsidR="0030298C" w:rsidRPr="00935276">
        <w:rPr>
          <w:rFonts w:ascii="Times New Roman" w:hAnsi="Times New Roman" w:hint="eastAsia"/>
          <w:b/>
          <w:sz w:val="22"/>
          <w:szCs w:val="22"/>
        </w:rPr>
        <w:t>á</w:t>
      </w:r>
      <w:r w:rsidR="0030298C" w:rsidRPr="00935276">
        <w:rPr>
          <w:rFonts w:ascii="Times New Roman" w:hAnsi="Times New Roman"/>
          <w:b/>
          <w:sz w:val="22"/>
          <w:szCs w:val="22"/>
        </w:rPr>
        <w:t>s</w:t>
      </w:r>
      <w:r w:rsidRPr="00935276">
        <w:rPr>
          <w:rFonts w:ascii="Times New Roman" w:hAnsi="Times New Roman" w:hint="eastAsia"/>
          <w:b/>
          <w:sz w:val="22"/>
          <w:szCs w:val="22"/>
        </w:rPr>
        <w:t>”</w:t>
      </w:r>
      <w:r w:rsidRPr="00935276">
        <w:rPr>
          <w:rFonts w:ascii="Times New Roman" w:hAnsi="Times New Roman"/>
          <w:sz w:val="22"/>
          <w:szCs w:val="22"/>
        </w:rPr>
        <w:t xml:space="preserve">, valamint: </w:t>
      </w:r>
      <w:r w:rsidRPr="00935276">
        <w:rPr>
          <w:rFonts w:ascii="Times New Roman" w:hAnsi="Times New Roman" w:hint="eastAsia"/>
          <w:b/>
          <w:sz w:val="22"/>
          <w:szCs w:val="22"/>
        </w:rPr>
        <w:t>„</w:t>
      </w:r>
      <w:r w:rsidRPr="00935276">
        <w:rPr>
          <w:rFonts w:ascii="Times New Roman" w:hAnsi="Times New Roman"/>
          <w:b/>
          <w:sz w:val="22"/>
          <w:szCs w:val="22"/>
        </w:rPr>
        <w:t>Felbontani csak az aj</w:t>
      </w:r>
      <w:r w:rsidRPr="00935276">
        <w:rPr>
          <w:rFonts w:ascii="Times New Roman" w:hAnsi="Times New Roman" w:hint="eastAsia"/>
          <w:b/>
          <w:sz w:val="22"/>
          <w:szCs w:val="22"/>
        </w:rPr>
        <w:t>á</w:t>
      </w:r>
      <w:r w:rsidRPr="00935276">
        <w:rPr>
          <w:rFonts w:ascii="Times New Roman" w:hAnsi="Times New Roman"/>
          <w:b/>
          <w:sz w:val="22"/>
          <w:szCs w:val="22"/>
        </w:rPr>
        <w:t>nlatt</w:t>
      </w:r>
      <w:r w:rsidRPr="00935276">
        <w:rPr>
          <w:rFonts w:ascii="Times New Roman" w:hAnsi="Times New Roman" w:hint="eastAsia"/>
          <w:b/>
          <w:sz w:val="22"/>
          <w:szCs w:val="22"/>
        </w:rPr>
        <w:t>é</w:t>
      </w:r>
      <w:r w:rsidRPr="00935276">
        <w:rPr>
          <w:rFonts w:ascii="Times New Roman" w:hAnsi="Times New Roman"/>
          <w:b/>
          <w:sz w:val="22"/>
          <w:szCs w:val="22"/>
        </w:rPr>
        <w:t>teli hat</w:t>
      </w:r>
      <w:r w:rsidRPr="00935276">
        <w:rPr>
          <w:rFonts w:ascii="Times New Roman" w:hAnsi="Times New Roman" w:hint="eastAsia"/>
          <w:b/>
          <w:sz w:val="22"/>
          <w:szCs w:val="22"/>
        </w:rPr>
        <w:t>á</w:t>
      </w:r>
      <w:r w:rsidRPr="00935276">
        <w:rPr>
          <w:rFonts w:ascii="Times New Roman" w:hAnsi="Times New Roman"/>
          <w:b/>
          <w:sz w:val="22"/>
          <w:szCs w:val="22"/>
        </w:rPr>
        <w:t>rid</w:t>
      </w:r>
      <w:r w:rsidRPr="00935276">
        <w:rPr>
          <w:rFonts w:ascii="Times New Roman" w:hAnsi="Times New Roman" w:hint="eastAsia"/>
          <w:b/>
          <w:sz w:val="22"/>
          <w:szCs w:val="22"/>
        </w:rPr>
        <w:t>ő</w:t>
      </w:r>
      <w:r w:rsidRPr="00935276">
        <w:rPr>
          <w:rFonts w:ascii="Times New Roman" w:hAnsi="Times New Roman"/>
          <w:b/>
          <w:sz w:val="22"/>
          <w:szCs w:val="22"/>
        </w:rPr>
        <w:t xml:space="preserve"> lej</w:t>
      </w:r>
      <w:r w:rsidRPr="00935276">
        <w:rPr>
          <w:rFonts w:ascii="Times New Roman" w:hAnsi="Times New Roman" w:hint="eastAsia"/>
          <w:b/>
          <w:sz w:val="22"/>
          <w:szCs w:val="22"/>
        </w:rPr>
        <w:t>á</w:t>
      </w:r>
      <w:r w:rsidRPr="00935276">
        <w:rPr>
          <w:rFonts w:ascii="Times New Roman" w:hAnsi="Times New Roman"/>
          <w:b/>
          <w:sz w:val="22"/>
          <w:szCs w:val="22"/>
        </w:rPr>
        <w:t>rt</w:t>
      </w:r>
      <w:r w:rsidRPr="00935276">
        <w:rPr>
          <w:rFonts w:ascii="Times New Roman" w:hAnsi="Times New Roman" w:hint="eastAsia"/>
          <w:b/>
          <w:sz w:val="22"/>
          <w:szCs w:val="22"/>
        </w:rPr>
        <w:t>á</w:t>
      </w:r>
      <w:r w:rsidRPr="00935276">
        <w:rPr>
          <w:rFonts w:ascii="Times New Roman" w:hAnsi="Times New Roman"/>
          <w:b/>
          <w:sz w:val="22"/>
          <w:szCs w:val="22"/>
        </w:rPr>
        <w:t>nak id</w:t>
      </w:r>
      <w:r w:rsidRPr="00935276">
        <w:rPr>
          <w:rFonts w:ascii="Times New Roman" w:hAnsi="Times New Roman" w:hint="eastAsia"/>
          <w:b/>
          <w:sz w:val="22"/>
          <w:szCs w:val="22"/>
        </w:rPr>
        <w:t>ő</w:t>
      </w:r>
      <w:r w:rsidRPr="00935276">
        <w:rPr>
          <w:rFonts w:ascii="Times New Roman" w:hAnsi="Times New Roman"/>
          <w:b/>
          <w:sz w:val="22"/>
          <w:szCs w:val="22"/>
        </w:rPr>
        <w:t>pontj</w:t>
      </w:r>
      <w:r w:rsidRPr="00935276">
        <w:rPr>
          <w:rFonts w:ascii="Times New Roman" w:hAnsi="Times New Roman" w:hint="eastAsia"/>
          <w:b/>
          <w:sz w:val="22"/>
          <w:szCs w:val="22"/>
        </w:rPr>
        <w:t>á</w:t>
      </w:r>
      <w:r w:rsidRPr="00935276">
        <w:rPr>
          <w:rFonts w:ascii="Times New Roman" w:hAnsi="Times New Roman"/>
          <w:b/>
          <w:sz w:val="22"/>
          <w:szCs w:val="22"/>
        </w:rPr>
        <w:t>ban lehet!</w:t>
      </w:r>
      <w:r w:rsidRPr="00935276">
        <w:rPr>
          <w:rFonts w:ascii="Times New Roman" w:hAnsi="Times New Roman" w:hint="eastAsia"/>
          <w:b/>
          <w:sz w:val="22"/>
          <w:szCs w:val="22"/>
        </w:rPr>
        <w:t>”</w:t>
      </w:r>
    </w:p>
    <w:p w:rsidR="0025034F" w:rsidRPr="00935276" w:rsidRDefault="0025034F" w:rsidP="0025034F">
      <w:pPr>
        <w:numPr>
          <w:ilvl w:val="1"/>
          <w:numId w:val="5"/>
        </w:numPr>
        <w:suppressAutoHyphens w:val="0"/>
        <w:spacing w:after="240"/>
        <w:ind w:left="709"/>
        <w:jc w:val="both"/>
        <w:rPr>
          <w:rFonts w:ascii="Times New Roman" w:hAnsi="Times New Roman"/>
          <w:sz w:val="22"/>
          <w:szCs w:val="22"/>
        </w:rPr>
      </w:pPr>
      <w:r w:rsidRPr="00935276">
        <w:rPr>
          <w:rFonts w:ascii="Times New Roman" w:hAnsi="Times New Roman"/>
          <w:sz w:val="22"/>
          <w:szCs w:val="22"/>
        </w:rPr>
        <w:t>B</w:t>
      </w:r>
      <w:r w:rsidRPr="00935276">
        <w:rPr>
          <w:rFonts w:ascii="Times New Roman" w:hAnsi="Times New Roman" w:hint="eastAsia"/>
          <w:sz w:val="22"/>
          <w:szCs w:val="22"/>
        </w:rPr>
        <w:t>á</w:t>
      </w:r>
      <w:r w:rsidRPr="00935276">
        <w:rPr>
          <w:rFonts w:ascii="Times New Roman" w:hAnsi="Times New Roman"/>
          <w:sz w:val="22"/>
          <w:szCs w:val="22"/>
        </w:rPr>
        <w:t>rmely beny</w:t>
      </w:r>
      <w:r w:rsidRPr="00935276">
        <w:rPr>
          <w:rFonts w:ascii="Times New Roman" w:hAnsi="Times New Roman" w:hint="eastAsia"/>
          <w:sz w:val="22"/>
          <w:szCs w:val="22"/>
        </w:rPr>
        <w:t>ú</w:t>
      </w:r>
      <w:r w:rsidRPr="00935276">
        <w:rPr>
          <w:rFonts w:ascii="Times New Roman" w:hAnsi="Times New Roman"/>
          <w:sz w:val="22"/>
          <w:szCs w:val="22"/>
        </w:rPr>
        <w:t>jt</w:t>
      </w:r>
      <w:r w:rsidRPr="00935276">
        <w:rPr>
          <w:rFonts w:ascii="Times New Roman" w:hAnsi="Times New Roman" w:hint="eastAsia"/>
          <w:sz w:val="22"/>
          <w:szCs w:val="22"/>
        </w:rPr>
        <w:t>á</w:t>
      </w:r>
      <w:r w:rsidRPr="00935276">
        <w:rPr>
          <w:rFonts w:ascii="Times New Roman" w:hAnsi="Times New Roman"/>
          <w:sz w:val="22"/>
          <w:szCs w:val="22"/>
        </w:rPr>
        <w:t>si m</w:t>
      </w:r>
      <w:r w:rsidRPr="00935276">
        <w:rPr>
          <w:rFonts w:ascii="Times New Roman" w:hAnsi="Times New Roman" w:hint="eastAsia"/>
          <w:sz w:val="22"/>
          <w:szCs w:val="22"/>
        </w:rPr>
        <w:t>ó</w:t>
      </w:r>
      <w:r w:rsidRPr="00935276">
        <w:rPr>
          <w:rFonts w:ascii="Times New Roman" w:hAnsi="Times New Roman"/>
          <w:sz w:val="22"/>
          <w:szCs w:val="22"/>
        </w:rPr>
        <w:t>d eset</w:t>
      </w:r>
      <w:r w:rsidRPr="00935276">
        <w:rPr>
          <w:rFonts w:ascii="Times New Roman" w:hAnsi="Times New Roman" w:hint="eastAsia"/>
          <w:sz w:val="22"/>
          <w:szCs w:val="22"/>
        </w:rPr>
        <w:t>é</w:t>
      </w:r>
      <w:r w:rsidRPr="00935276">
        <w:rPr>
          <w:rFonts w:ascii="Times New Roman" w:hAnsi="Times New Roman"/>
          <w:sz w:val="22"/>
          <w:szCs w:val="22"/>
        </w:rPr>
        <w:t xml:space="preserve">n, </w:t>
      </w:r>
      <w:r w:rsidRPr="00935276">
        <w:rPr>
          <w:rFonts w:ascii="Times New Roman" w:hAnsi="Times New Roman" w:hint="eastAsia"/>
          <w:sz w:val="22"/>
          <w:szCs w:val="22"/>
        </w:rPr>
        <w:t>í</w:t>
      </w:r>
      <w:r w:rsidRPr="00935276">
        <w:rPr>
          <w:rFonts w:ascii="Times New Roman" w:hAnsi="Times New Roman"/>
          <w:sz w:val="22"/>
          <w:szCs w:val="22"/>
        </w:rPr>
        <w:t>gy abban az esetben is, ha az aj</w:t>
      </w:r>
      <w:r w:rsidRPr="00935276">
        <w:rPr>
          <w:rFonts w:ascii="Times New Roman" w:hAnsi="Times New Roman" w:hint="eastAsia"/>
          <w:sz w:val="22"/>
          <w:szCs w:val="22"/>
        </w:rPr>
        <w:t>á</w:t>
      </w:r>
      <w:r w:rsidRPr="00935276">
        <w:rPr>
          <w:rFonts w:ascii="Times New Roman" w:hAnsi="Times New Roman"/>
          <w:sz w:val="22"/>
          <w:szCs w:val="22"/>
        </w:rPr>
        <w:t xml:space="preserve">nlat postai </w:t>
      </w:r>
      <w:r w:rsidRPr="00935276">
        <w:rPr>
          <w:rFonts w:ascii="Times New Roman" w:hAnsi="Times New Roman" w:hint="eastAsia"/>
          <w:sz w:val="22"/>
          <w:szCs w:val="22"/>
        </w:rPr>
        <w:t>ú</w:t>
      </w:r>
      <w:r w:rsidRPr="00935276">
        <w:rPr>
          <w:rFonts w:ascii="Times New Roman" w:hAnsi="Times New Roman"/>
          <w:sz w:val="22"/>
          <w:szCs w:val="22"/>
        </w:rPr>
        <w:t>ton ker</w:t>
      </w:r>
      <w:r w:rsidRPr="00935276">
        <w:rPr>
          <w:rFonts w:ascii="Times New Roman" w:hAnsi="Times New Roman" w:hint="eastAsia"/>
          <w:sz w:val="22"/>
          <w:szCs w:val="22"/>
        </w:rPr>
        <w:t>ü</w:t>
      </w:r>
      <w:r w:rsidRPr="00935276">
        <w:rPr>
          <w:rFonts w:ascii="Times New Roman" w:hAnsi="Times New Roman"/>
          <w:sz w:val="22"/>
          <w:szCs w:val="22"/>
        </w:rPr>
        <w:t>l beny</w:t>
      </w:r>
      <w:r w:rsidRPr="00935276">
        <w:rPr>
          <w:rFonts w:ascii="Times New Roman" w:hAnsi="Times New Roman" w:hint="eastAsia"/>
          <w:sz w:val="22"/>
          <w:szCs w:val="22"/>
        </w:rPr>
        <w:t>ú</w:t>
      </w:r>
      <w:r w:rsidRPr="00935276">
        <w:rPr>
          <w:rFonts w:ascii="Times New Roman" w:hAnsi="Times New Roman"/>
          <w:sz w:val="22"/>
          <w:szCs w:val="22"/>
        </w:rPr>
        <w:t>jt</w:t>
      </w:r>
      <w:r w:rsidRPr="00935276">
        <w:rPr>
          <w:rFonts w:ascii="Times New Roman" w:hAnsi="Times New Roman" w:hint="eastAsia"/>
          <w:sz w:val="22"/>
          <w:szCs w:val="22"/>
        </w:rPr>
        <w:t>á</w:t>
      </w:r>
      <w:r w:rsidRPr="00935276">
        <w:rPr>
          <w:rFonts w:ascii="Times New Roman" w:hAnsi="Times New Roman"/>
          <w:sz w:val="22"/>
          <w:szCs w:val="22"/>
        </w:rPr>
        <w:t>sra, annak a bead</w:t>
      </w:r>
      <w:r w:rsidRPr="00935276">
        <w:rPr>
          <w:rFonts w:ascii="Times New Roman" w:hAnsi="Times New Roman" w:hint="eastAsia"/>
          <w:sz w:val="22"/>
          <w:szCs w:val="22"/>
        </w:rPr>
        <w:t>á</w:t>
      </w:r>
      <w:r w:rsidRPr="00935276">
        <w:rPr>
          <w:rFonts w:ascii="Times New Roman" w:hAnsi="Times New Roman"/>
          <w:sz w:val="22"/>
          <w:szCs w:val="22"/>
        </w:rPr>
        <w:t>s hely</w:t>
      </w:r>
      <w:r w:rsidRPr="00935276">
        <w:rPr>
          <w:rFonts w:ascii="Times New Roman" w:hAnsi="Times New Roman" w:hint="eastAsia"/>
          <w:sz w:val="22"/>
          <w:szCs w:val="22"/>
        </w:rPr>
        <w:t>é</w:t>
      </w:r>
      <w:r w:rsidRPr="00935276">
        <w:rPr>
          <w:rFonts w:ascii="Times New Roman" w:hAnsi="Times New Roman"/>
          <w:sz w:val="22"/>
          <w:szCs w:val="22"/>
        </w:rPr>
        <w:t>re, hat</w:t>
      </w:r>
      <w:r w:rsidRPr="00935276">
        <w:rPr>
          <w:rFonts w:ascii="Times New Roman" w:hAnsi="Times New Roman" w:hint="eastAsia"/>
          <w:sz w:val="22"/>
          <w:szCs w:val="22"/>
        </w:rPr>
        <w:t>á</w:t>
      </w:r>
      <w:r w:rsidRPr="00935276">
        <w:rPr>
          <w:rFonts w:ascii="Times New Roman" w:hAnsi="Times New Roman"/>
          <w:sz w:val="22"/>
          <w:szCs w:val="22"/>
        </w:rPr>
        <w:t>rid</w:t>
      </w:r>
      <w:r w:rsidRPr="00935276">
        <w:rPr>
          <w:rFonts w:ascii="Times New Roman" w:hAnsi="Times New Roman" w:hint="eastAsia"/>
          <w:sz w:val="22"/>
          <w:szCs w:val="22"/>
        </w:rPr>
        <w:t>ő</w:t>
      </w:r>
      <w:r w:rsidRPr="00935276">
        <w:rPr>
          <w:rFonts w:ascii="Times New Roman" w:hAnsi="Times New Roman"/>
          <w:sz w:val="22"/>
          <w:szCs w:val="22"/>
        </w:rPr>
        <w:t>ben t</w:t>
      </w:r>
      <w:r w:rsidRPr="00935276">
        <w:rPr>
          <w:rFonts w:ascii="Times New Roman" w:hAnsi="Times New Roman" w:hint="eastAsia"/>
          <w:sz w:val="22"/>
          <w:szCs w:val="22"/>
        </w:rPr>
        <w:t>ö</w:t>
      </w:r>
      <w:r w:rsidRPr="00935276">
        <w:rPr>
          <w:rFonts w:ascii="Times New Roman" w:hAnsi="Times New Roman"/>
          <w:sz w:val="22"/>
          <w:szCs w:val="22"/>
        </w:rPr>
        <w:t>rt</w:t>
      </w:r>
      <w:r w:rsidRPr="00935276">
        <w:rPr>
          <w:rFonts w:ascii="Times New Roman" w:hAnsi="Times New Roman" w:hint="eastAsia"/>
          <w:sz w:val="22"/>
          <w:szCs w:val="22"/>
        </w:rPr>
        <w:t>é</w:t>
      </w:r>
      <w:r w:rsidRPr="00935276">
        <w:rPr>
          <w:rFonts w:ascii="Times New Roman" w:hAnsi="Times New Roman"/>
          <w:sz w:val="22"/>
          <w:szCs w:val="22"/>
        </w:rPr>
        <w:t>n</w:t>
      </w:r>
      <w:r w:rsidRPr="00935276">
        <w:rPr>
          <w:rFonts w:ascii="Times New Roman" w:hAnsi="Times New Roman" w:hint="eastAsia"/>
          <w:sz w:val="22"/>
          <w:szCs w:val="22"/>
        </w:rPr>
        <w:t>ő</w:t>
      </w:r>
      <w:r w:rsidRPr="00935276">
        <w:rPr>
          <w:rFonts w:ascii="Times New Roman" w:hAnsi="Times New Roman"/>
          <w:sz w:val="22"/>
          <w:szCs w:val="22"/>
        </w:rPr>
        <w:t xml:space="preserve"> meg</w:t>
      </w:r>
      <w:r w:rsidRPr="00935276">
        <w:rPr>
          <w:rFonts w:ascii="Times New Roman" w:hAnsi="Times New Roman" w:hint="eastAsia"/>
          <w:sz w:val="22"/>
          <w:szCs w:val="22"/>
        </w:rPr>
        <w:t>é</w:t>
      </w:r>
      <w:r w:rsidRPr="00935276">
        <w:rPr>
          <w:rFonts w:ascii="Times New Roman" w:hAnsi="Times New Roman"/>
          <w:sz w:val="22"/>
          <w:szCs w:val="22"/>
        </w:rPr>
        <w:t>rkez</w:t>
      </w:r>
      <w:r w:rsidRPr="00935276">
        <w:rPr>
          <w:rFonts w:ascii="Times New Roman" w:hAnsi="Times New Roman" w:hint="eastAsia"/>
          <w:sz w:val="22"/>
          <w:szCs w:val="22"/>
        </w:rPr>
        <w:t>é</w:t>
      </w:r>
      <w:r w:rsidRPr="00935276">
        <w:rPr>
          <w:rFonts w:ascii="Times New Roman" w:hAnsi="Times New Roman"/>
          <w:sz w:val="22"/>
          <w:szCs w:val="22"/>
        </w:rPr>
        <w:t>se az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 xml:space="preserve"> felel</w:t>
      </w:r>
      <w:r w:rsidRPr="00935276">
        <w:rPr>
          <w:rFonts w:ascii="Times New Roman" w:hAnsi="Times New Roman" w:hint="eastAsia"/>
          <w:sz w:val="22"/>
          <w:szCs w:val="22"/>
        </w:rPr>
        <w:t>ő</w:t>
      </w:r>
      <w:r w:rsidRPr="00935276">
        <w:rPr>
          <w:rFonts w:ascii="Times New Roman" w:hAnsi="Times New Roman"/>
          <w:sz w:val="22"/>
          <w:szCs w:val="22"/>
        </w:rPr>
        <w:t>ss</w:t>
      </w:r>
      <w:r w:rsidRPr="00935276">
        <w:rPr>
          <w:rFonts w:ascii="Times New Roman" w:hAnsi="Times New Roman" w:hint="eastAsia"/>
          <w:sz w:val="22"/>
          <w:szCs w:val="22"/>
        </w:rPr>
        <w:t>é</w:t>
      </w:r>
      <w:r w:rsidRPr="00935276">
        <w:rPr>
          <w:rFonts w:ascii="Times New Roman" w:hAnsi="Times New Roman"/>
          <w:sz w:val="22"/>
          <w:szCs w:val="22"/>
        </w:rPr>
        <w:t>ge. A post</w:t>
      </w:r>
      <w:r w:rsidRPr="00935276">
        <w:rPr>
          <w:rFonts w:ascii="Times New Roman" w:hAnsi="Times New Roman" w:hint="eastAsia"/>
          <w:sz w:val="22"/>
          <w:szCs w:val="22"/>
        </w:rPr>
        <w:t>á</w:t>
      </w:r>
      <w:r w:rsidRPr="00935276">
        <w:rPr>
          <w:rFonts w:ascii="Times New Roman" w:hAnsi="Times New Roman"/>
          <w:sz w:val="22"/>
          <w:szCs w:val="22"/>
        </w:rPr>
        <w:t>n, fut</w:t>
      </w:r>
      <w:r w:rsidRPr="00935276">
        <w:rPr>
          <w:rFonts w:ascii="Times New Roman" w:hAnsi="Times New Roman" w:hint="eastAsia"/>
          <w:sz w:val="22"/>
          <w:szCs w:val="22"/>
        </w:rPr>
        <w:t>á</w:t>
      </w:r>
      <w:r w:rsidRPr="00935276">
        <w:rPr>
          <w:rFonts w:ascii="Times New Roman" w:hAnsi="Times New Roman"/>
          <w:sz w:val="22"/>
          <w:szCs w:val="22"/>
        </w:rPr>
        <w:t>rral feladott, vagy szem</w:t>
      </w:r>
      <w:r w:rsidRPr="00935276">
        <w:rPr>
          <w:rFonts w:ascii="Times New Roman" w:hAnsi="Times New Roman" w:hint="eastAsia"/>
          <w:sz w:val="22"/>
          <w:szCs w:val="22"/>
        </w:rPr>
        <w:t>é</w:t>
      </w:r>
      <w:r w:rsidRPr="00935276">
        <w:rPr>
          <w:rFonts w:ascii="Times New Roman" w:hAnsi="Times New Roman"/>
          <w:sz w:val="22"/>
          <w:szCs w:val="22"/>
        </w:rPr>
        <w:t>lyesen k</w:t>
      </w:r>
      <w:r w:rsidRPr="00935276">
        <w:rPr>
          <w:rFonts w:ascii="Times New Roman" w:hAnsi="Times New Roman" w:hint="eastAsia"/>
          <w:sz w:val="22"/>
          <w:szCs w:val="22"/>
        </w:rPr>
        <w:t>é</w:t>
      </w:r>
      <w:r w:rsidRPr="00935276">
        <w:rPr>
          <w:rFonts w:ascii="Times New Roman" w:hAnsi="Times New Roman"/>
          <w:sz w:val="22"/>
          <w:szCs w:val="22"/>
        </w:rPr>
        <w:t>zbes</w:t>
      </w:r>
      <w:r w:rsidRPr="00935276">
        <w:rPr>
          <w:rFonts w:ascii="Times New Roman" w:hAnsi="Times New Roman" w:hint="eastAsia"/>
          <w:sz w:val="22"/>
          <w:szCs w:val="22"/>
        </w:rPr>
        <w:t>í</w:t>
      </w:r>
      <w:r w:rsidRPr="00935276">
        <w:rPr>
          <w:rFonts w:ascii="Times New Roman" w:hAnsi="Times New Roman"/>
          <w:sz w:val="22"/>
          <w:szCs w:val="22"/>
        </w:rPr>
        <w:t>tett aj</w:t>
      </w:r>
      <w:r w:rsidRPr="00935276">
        <w:rPr>
          <w:rFonts w:ascii="Times New Roman" w:hAnsi="Times New Roman" w:hint="eastAsia"/>
          <w:sz w:val="22"/>
          <w:szCs w:val="22"/>
        </w:rPr>
        <w:t>á</w:t>
      </w:r>
      <w:r w:rsidRPr="00935276">
        <w:rPr>
          <w:rFonts w:ascii="Times New Roman" w:hAnsi="Times New Roman"/>
          <w:sz w:val="22"/>
          <w:szCs w:val="22"/>
        </w:rPr>
        <w:t>nlatot az aj</w:t>
      </w:r>
      <w:r w:rsidRPr="00935276">
        <w:rPr>
          <w:rFonts w:ascii="Times New Roman" w:hAnsi="Times New Roman" w:hint="eastAsia"/>
          <w:sz w:val="22"/>
          <w:szCs w:val="22"/>
        </w:rPr>
        <w:t>á</w:t>
      </w:r>
      <w:r w:rsidRPr="00935276">
        <w:rPr>
          <w:rFonts w:ascii="Times New Roman" w:hAnsi="Times New Roman"/>
          <w:sz w:val="22"/>
          <w:szCs w:val="22"/>
        </w:rPr>
        <w:t>nlatk</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ő</w:t>
      </w:r>
      <w:r w:rsidRPr="00935276">
        <w:rPr>
          <w:rFonts w:ascii="Times New Roman" w:hAnsi="Times New Roman"/>
          <w:sz w:val="22"/>
          <w:szCs w:val="22"/>
        </w:rPr>
        <w:t xml:space="preserve"> csak akkor tekinti hat</w:t>
      </w:r>
      <w:r w:rsidRPr="00935276">
        <w:rPr>
          <w:rFonts w:ascii="Times New Roman" w:hAnsi="Times New Roman" w:hint="eastAsia"/>
          <w:sz w:val="22"/>
          <w:szCs w:val="22"/>
        </w:rPr>
        <w:t>á</w:t>
      </w:r>
      <w:r w:rsidRPr="00935276">
        <w:rPr>
          <w:rFonts w:ascii="Times New Roman" w:hAnsi="Times New Roman"/>
          <w:sz w:val="22"/>
          <w:szCs w:val="22"/>
        </w:rPr>
        <w:t>rid</w:t>
      </w:r>
      <w:r w:rsidRPr="00935276">
        <w:rPr>
          <w:rFonts w:ascii="Times New Roman" w:hAnsi="Times New Roman" w:hint="eastAsia"/>
          <w:sz w:val="22"/>
          <w:szCs w:val="22"/>
        </w:rPr>
        <w:t>ő</w:t>
      </w:r>
      <w:r w:rsidRPr="00935276">
        <w:rPr>
          <w:rFonts w:ascii="Times New Roman" w:hAnsi="Times New Roman"/>
          <w:sz w:val="22"/>
          <w:szCs w:val="22"/>
        </w:rPr>
        <w:t>n bel</w:t>
      </w:r>
      <w:r w:rsidRPr="00935276">
        <w:rPr>
          <w:rFonts w:ascii="Times New Roman" w:hAnsi="Times New Roman" w:hint="eastAsia"/>
          <w:sz w:val="22"/>
          <w:szCs w:val="22"/>
        </w:rPr>
        <w:t>ü</w:t>
      </w:r>
      <w:r w:rsidRPr="00935276">
        <w:rPr>
          <w:rFonts w:ascii="Times New Roman" w:hAnsi="Times New Roman"/>
          <w:sz w:val="22"/>
          <w:szCs w:val="22"/>
        </w:rPr>
        <w:t>l beny</w:t>
      </w:r>
      <w:r w:rsidRPr="00935276">
        <w:rPr>
          <w:rFonts w:ascii="Times New Roman" w:hAnsi="Times New Roman" w:hint="eastAsia"/>
          <w:sz w:val="22"/>
          <w:szCs w:val="22"/>
        </w:rPr>
        <w:t>ú</w:t>
      </w:r>
      <w:r w:rsidRPr="00935276">
        <w:rPr>
          <w:rFonts w:ascii="Times New Roman" w:hAnsi="Times New Roman"/>
          <w:sz w:val="22"/>
          <w:szCs w:val="22"/>
        </w:rPr>
        <w:t>jtottnak, ha annak k</w:t>
      </w:r>
      <w:r w:rsidRPr="00935276">
        <w:rPr>
          <w:rFonts w:ascii="Times New Roman" w:hAnsi="Times New Roman" w:hint="eastAsia"/>
          <w:sz w:val="22"/>
          <w:szCs w:val="22"/>
        </w:rPr>
        <w:t>é</w:t>
      </w:r>
      <w:r w:rsidRPr="00935276">
        <w:rPr>
          <w:rFonts w:ascii="Times New Roman" w:hAnsi="Times New Roman"/>
          <w:sz w:val="22"/>
          <w:szCs w:val="22"/>
        </w:rPr>
        <w:t>zhezv</w:t>
      </w:r>
      <w:r w:rsidRPr="00935276">
        <w:rPr>
          <w:rFonts w:ascii="Times New Roman" w:hAnsi="Times New Roman" w:hint="eastAsia"/>
          <w:sz w:val="22"/>
          <w:szCs w:val="22"/>
        </w:rPr>
        <w:t>é</w:t>
      </w:r>
      <w:r w:rsidRPr="00935276">
        <w:rPr>
          <w:rFonts w:ascii="Times New Roman" w:hAnsi="Times New Roman"/>
          <w:sz w:val="22"/>
          <w:szCs w:val="22"/>
        </w:rPr>
        <w:t>tel</w:t>
      </w:r>
      <w:r w:rsidRPr="00935276">
        <w:rPr>
          <w:rFonts w:ascii="Times New Roman" w:hAnsi="Times New Roman" w:hint="eastAsia"/>
          <w:sz w:val="22"/>
          <w:szCs w:val="22"/>
        </w:rPr>
        <w:t>é</w:t>
      </w:r>
      <w:r w:rsidRPr="00935276">
        <w:rPr>
          <w:rFonts w:ascii="Times New Roman" w:hAnsi="Times New Roman"/>
          <w:sz w:val="22"/>
          <w:szCs w:val="22"/>
        </w:rPr>
        <w:t>re az aj</w:t>
      </w:r>
      <w:r w:rsidRPr="00935276">
        <w:rPr>
          <w:rFonts w:ascii="Times New Roman" w:hAnsi="Times New Roman" w:hint="eastAsia"/>
          <w:sz w:val="22"/>
          <w:szCs w:val="22"/>
        </w:rPr>
        <w:t>á</w:t>
      </w:r>
      <w:r w:rsidRPr="00935276">
        <w:rPr>
          <w:rFonts w:ascii="Times New Roman" w:hAnsi="Times New Roman"/>
          <w:sz w:val="22"/>
          <w:szCs w:val="22"/>
        </w:rPr>
        <w:t>nlatt</w:t>
      </w:r>
      <w:r w:rsidRPr="00935276">
        <w:rPr>
          <w:rFonts w:ascii="Times New Roman" w:hAnsi="Times New Roman" w:hint="eastAsia"/>
          <w:sz w:val="22"/>
          <w:szCs w:val="22"/>
        </w:rPr>
        <w:t>é</w:t>
      </w:r>
      <w:r w:rsidRPr="00935276">
        <w:rPr>
          <w:rFonts w:ascii="Times New Roman" w:hAnsi="Times New Roman"/>
          <w:sz w:val="22"/>
          <w:szCs w:val="22"/>
        </w:rPr>
        <w:t>teli hat</w:t>
      </w:r>
      <w:r w:rsidRPr="00935276">
        <w:rPr>
          <w:rFonts w:ascii="Times New Roman" w:hAnsi="Times New Roman" w:hint="eastAsia"/>
          <w:sz w:val="22"/>
          <w:szCs w:val="22"/>
        </w:rPr>
        <w:t>á</w:t>
      </w:r>
      <w:r w:rsidRPr="00935276">
        <w:rPr>
          <w:rFonts w:ascii="Times New Roman" w:hAnsi="Times New Roman"/>
          <w:sz w:val="22"/>
          <w:szCs w:val="22"/>
        </w:rPr>
        <w:t>rid</w:t>
      </w:r>
      <w:r w:rsidRPr="00935276">
        <w:rPr>
          <w:rFonts w:ascii="Times New Roman" w:hAnsi="Times New Roman" w:hint="eastAsia"/>
          <w:sz w:val="22"/>
          <w:szCs w:val="22"/>
        </w:rPr>
        <w:t>ő</w:t>
      </w:r>
      <w:r w:rsidRPr="00935276">
        <w:rPr>
          <w:rFonts w:ascii="Times New Roman" w:hAnsi="Times New Roman"/>
          <w:sz w:val="22"/>
          <w:szCs w:val="22"/>
        </w:rPr>
        <w:t xml:space="preserve"> lej</w:t>
      </w:r>
      <w:r w:rsidRPr="00935276">
        <w:rPr>
          <w:rFonts w:ascii="Times New Roman" w:hAnsi="Times New Roman" w:hint="eastAsia"/>
          <w:sz w:val="22"/>
          <w:szCs w:val="22"/>
        </w:rPr>
        <w:t>á</w:t>
      </w:r>
      <w:r w:rsidRPr="00935276">
        <w:rPr>
          <w:rFonts w:ascii="Times New Roman" w:hAnsi="Times New Roman"/>
          <w:sz w:val="22"/>
          <w:szCs w:val="22"/>
        </w:rPr>
        <w:t>rt</w:t>
      </w:r>
      <w:r w:rsidRPr="00935276">
        <w:rPr>
          <w:rFonts w:ascii="Times New Roman" w:hAnsi="Times New Roman" w:hint="eastAsia"/>
          <w:sz w:val="22"/>
          <w:szCs w:val="22"/>
        </w:rPr>
        <w:t>á</w:t>
      </w:r>
      <w:r w:rsidRPr="00935276">
        <w:rPr>
          <w:rFonts w:ascii="Times New Roman" w:hAnsi="Times New Roman"/>
          <w:sz w:val="22"/>
          <w:szCs w:val="22"/>
        </w:rPr>
        <w:t>ig sor ker</w:t>
      </w:r>
      <w:r w:rsidRPr="00935276">
        <w:rPr>
          <w:rFonts w:ascii="Times New Roman" w:hAnsi="Times New Roman" w:hint="eastAsia"/>
          <w:sz w:val="22"/>
          <w:szCs w:val="22"/>
        </w:rPr>
        <w:t>ü</w:t>
      </w:r>
      <w:r w:rsidRPr="00935276">
        <w:rPr>
          <w:rFonts w:ascii="Times New Roman" w:hAnsi="Times New Roman"/>
          <w:sz w:val="22"/>
          <w:szCs w:val="22"/>
        </w:rPr>
        <w:t>l. Az aj</w:t>
      </w:r>
      <w:r w:rsidRPr="00935276">
        <w:rPr>
          <w:rFonts w:ascii="Times New Roman" w:hAnsi="Times New Roman" w:hint="eastAsia"/>
          <w:sz w:val="22"/>
          <w:szCs w:val="22"/>
        </w:rPr>
        <w:t>á</w:t>
      </w:r>
      <w:r w:rsidRPr="00935276">
        <w:rPr>
          <w:rFonts w:ascii="Times New Roman" w:hAnsi="Times New Roman"/>
          <w:sz w:val="22"/>
          <w:szCs w:val="22"/>
        </w:rPr>
        <w:t>nlat, illetve az azzal kapcsolatos postai k</w:t>
      </w:r>
      <w:r w:rsidRPr="00935276">
        <w:rPr>
          <w:rFonts w:ascii="Times New Roman" w:hAnsi="Times New Roman" w:hint="eastAsia"/>
          <w:sz w:val="22"/>
          <w:szCs w:val="22"/>
        </w:rPr>
        <w:t>ü</w:t>
      </w:r>
      <w:r w:rsidRPr="00935276">
        <w:rPr>
          <w:rFonts w:ascii="Times New Roman" w:hAnsi="Times New Roman"/>
          <w:sz w:val="22"/>
          <w:szCs w:val="22"/>
        </w:rPr>
        <w:t>ldem</w:t>
      </w:r>
      <w:r w:rsidRPr="00935276">
        <w:rPr>
          <w:rFonts w:ascii="Times New Roman" w:hAnsi="Times New Roman" w:hint="eastAsia"/>
          <w:sz w:val="22"/>
          <w:szCs w:val="22"/>
        </w:rPr>
        <w:t>é</w:t>
      </w:r>
      <w:r w:rsidRPr="00935276">
        <w:rPr>
          <w:rFonts w:ascii="Times New Roman" w:hAnsi="Times New Roman"/>
          <w:sz w:val="22"/>
          <w:szCs w:val="22"/>
        </w:rPr>
        <w:t>nyek elveszt</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b</w:t>
      </w:r>
      <w:r w:rsidRPr="00935276">
        <w:rPr>
          <w:rFonts w:ascii="Times New Roman" w:hAnsi="Times New Roman" w:hint="eastAsia"/>
          <w:sz w:val="22"/>
          <w:szCs w:val="22"/>
        </w:rPr>
        <w:t>ő</w:t>
      </w:r>
      <w:r w:rsidRPr="00935276">
        <w:rPr>
          <w:rFonts w:ascii="Times New Roman" w:hAnsi="Times New Roman"/>
          <w:sz w:val="22"/>
          <w:szCs w:val="22"/>
        </w:rPr>
        <w:t>l, k</w:t>
      </w:r>
      <w:r w:rsidRPr="00935276">
        <w:rPr>
          <w:rFonts w:ascii="Times New Roman" w:hAnsi="Times New Roman" w:hint="eastAsia"/>
          <w:sz w:val="22"/>
          <w:szCs w:val="22"/>
        </w:rPr>
        <w:t>é</w:t>
      </w:r>
      <w:r w:rsidRPr="00935276">
        <w:rPr>
          <w:rFonts w:ascii="Times New Roman" w:hAnsi="Times New Roman"/>
          <w:sz w:val="22"/>
          <w:szCs w:val="22"/>
        </w:rPr>
        <w:t>sedelm</w:t>
      </w:r>
      <w:r w:rsidRPr="00935276">
        <w:rPr>
          <w:rFonts w:ascii="Times New Roman" w:hAnsi="Times New Roman" w:hint="eastAsia"/>
          <w:sz w:val="22"/>
          <w:szCs w:val="22"/>
        </w:rPr>
        <w:t>é</w:t>
      </w:r>
      <w:r w:rsidRPr="00935276">
        <w:rPr>
          <w:rFonts w:ascii="Times New Roman" w:hAnsi="Times New Roman"/>
          <w:sz w:val="22"/>
          <w:szCs w:val="22"/>
        </w:rPr>
        <w:t>b</w:t>
      </w:r>
      <w:r w:rsidRPr="00935276">
        <w:rPr>
          <w:rFonts w:ascii="Times New Roman" w:hAnsi="Times New Roman" w:hint="eastAsia"/>
          <w:sz w:val="22"/>
          <w:szCs w:val="22"/>
        </w:rPr>
        <w:t>ő</w:t>
      </w:r>
      <w:r w:rsidRPr="00935276">
        <w:rPr>
          <w:rFonts w:ascii="Times New Roman" w:hAnsi="Times New Roman"/>
          <w:sz w:val="22"/>
          <w:szCs w:val="22"/>
        </w:rPr>
        <w:t>l, s</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ü</w:t>
      </w:r>
      <w:r w:rsidRPr="00935276">
        <w:rPr>
          <w:rFonts w:ascii="Times New Roman" w:hAnsi="Times New Roman"/>
          <w:sz w:val="22"/>
          <w:szCs w:val="22"/>
        </w:rPr>
        <w:t>l</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b</w:t>
      </w:r>
      <w:r w:rsidRPr="00935276">
        <w:rPr>
          <w:rFonts w:ascii="Times New Roman" w:hAnsi="Times New Roman" w:hint="eastAsia"/>
          <w:sz w:val="22"/>
          <w:szCs w:val="22"/>
        </w:rPr>
        <w:t>ő</w:t>
      </w:r>
      <w:r w:rsidRPr="00935276">
        <w:rPr>
          <w:rFonts w:ascii="Times New Roman" w:hAnsi="Times New Roman"/>
          <w:sz w:val="22"/>
          <w:szCs w:val="22"/>
        </w:rPr>
        <w:t>l ered</w:t>
      </w:r>
      <w:r w:rsidRPr="00935276">
        <w:rPr>
          <w:rFonts w:ascii="Times New Roman" w:hAnsi="Times New Roman" w:hint="eastAsia"/>
          <w:sz w:val="22"/>
          <w:szCs w:val="22"/>
        </w:rPr>
        <w:t>ő</w:t>
      </w:r>
      <w:r w:rsidRPr="00935276">
        <w:rPr>
          <w:rFonts w:ascii="Times New Roman" w:hAnsi="Times New Roman"/>
          <w:sz w:val="22"/>
          <w:szCs w:val="22"/>
        </w:rPr>
        <w:t xml:space="preserve"> kock</w:t>
      </w:r>
      <w:r w:rsidRPr="00935276">
        <w:rPr>
          <w:rFonts w:ascii="Times New Roman" w:hAnsi="Times New Roman" w:hint="eastAsia"/>
          <w:sz w:val="22"/>
          <w:szCs w:val="22"/>
        </w:rPr>
        <w:t>á</w:t>
      </w:r>
      <w:r w:rsidRPr="00935276">
        <w:rPr>
          <w:rFonts w:ascii="Times New Roman" w:hAnsi="Times New Roman"/>
          <w:sz w:val="22"/>
          <w:szCs w:val="22"/>
        </w:rPr>
        <w:t>zat az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t terheli. Szem</w:t>
      </w:r>
      <w:r w:rsidRPr="00935276">
        <w:rPr>
          <w:rFonts w:ascii="Times New Roman" w:hAnsi="Times New Roman" w:hint="eastAsia"/>
          <w:sz w:val="22"/>
          <w:szCs w:val="22"/>
        </w:rPr>
        <w:t>é</w:t>
      </w:r>
      <w:r w:rsidRPr="00935276">
        <w:rPr>
          <w:rFonts w:ascii="Times New Roman" w:hAnsi="Times New Roman"/>
          <w:sz w:val="22"/>
          <w:szCs w:val="22"/>
        </w:rPr>
        <w:t>lyes lead</w:t>
      </w:r>
      <w:r w:rsidRPr="00935276">
        <w:rPr>
          <w:rFonts w:ascii="Times New Roman" w:hAnsi="Times New Roman" w:hint="eastAsia"/>
          <w:sz w:val="22"/>
          <w:szCs w:val="22"/>
        </w:rPr>
        <w:t>á</w:t>
      </w:r>
      <w:r w:rsidRPr="00935276">
        <w:rPr>
          <w:rFonts w:ascii="Times New Roman" w:hAnsi="Times New Roman"/>
          <w:sz w:val="22"/>
          <w:szCs w:val="22"/>
        </w:rPr>
        <w:t>s eset</w:t>
      </w:r>
      <w:r w:rsidRPr="00935276">
        <w:rPr>
          <w:rFonts w:ascii="Times New Roman" w:hAnsi="Times New Roman" w:hint="eastAsia"/>
          <w:sz w:val="22"/>
          <w:szCs w:val="22"/>
        </w:rPr>
        <w:t>é</w:t>
      </w:r>
      <w:r w:rsidRPr="00935276">
        <w:rPr>
          <w:rFonts w:ascii="Times New Roman" w:hAnsi="Times New Roman"/>
          <w:sz w:val="22"/>
          <w:szCs w:val="22"/>
        </w:rPr>
        <w:t>n k</w:t>
      </w:r>
      <w:r w:rsidRPr="00935276">
        <w:rPr>
          <w:rFonts w:ascii="Times New Roman" w:hAnsi="Times New Roman" w:hint="eastAsia"/>
          <w:sz w:val="22"/>
          <w:szCs w:val="22"/>
        </w:rPr>
        <w:t>é</w:t>
      </w:r>
      <w:r w:rsidRPr="00935276">
        <w:rPr>
          <w:rFonts w:ascii="Times New Roman" w:hAnsi="Times New Roman"/>
          <w:sz w:val="22"/>
          <w:szCs w:val="22"/>
        </w:rPr>
        <w:t>rj</w:t>
      </w:r>
      <w:r w:rsidRPr="00935276">
        <w:rPr>
          <w:rFonts w:ascii="Times New Roman" w:hAnsi="Times New Roman" w:hint="eastAsia"/>
          <w:sz w:val="22"/>
          <w:szCs w:val="22"/>
        </w:rPr>
        <w:t>ü</w:t>
      </w:r>
      <w:r w:rsidRPr="00935276">
        <w:rPr>
          <w:rFonts w:ascii="Times New Roman" w:hAnsi="Times New Roman"/>
          <w:sz w:val="22"/>
          <w:szCs w:val="22"/>
        </w:rPr>
        <w:t>k, hogy aj</w:t>
      </w:r>
      <w:r w:rsidRPr="00935276">
        <w:rPr>
          <w:rFonts w:ascii="Times New Roman" w:hAnsi="Times New Roman" w:hint="eastAsia"/>
          <w:sz w:val="22"/>
          <w:szCs w:val="22"/>
        </w:rPr>
        <w:t>á</w:t>
      </w:r>
      <w:r w:rsidRPr="00935276">
        <w:rPr>
          <w:rFonts w:ascii="Times New Roman" w:hAnsi="Times New Roman"/>
          <w:sz w:val="22"/>
          <w:szCs w:val="22"/>
        </w:rPr>
        <w:t>nlataikat lehet</w:t>
      </w:r>
      <w:r w:rsidRPr="00935276">
        <w:rPr>
          <w:rFonts w:ascii="Times New Roman" w:hAnsi="Times New Roman" w:hint="eastAsia"/>
          <w:sz w:val="22"/>
          <w:szCs w:val="22"/>
        </w:rPr>
        <w:t>ő</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g szerint h</w:t>
      </w:r>
      <w:r w:rsidRPr="00935276">
        <w:rPr>
          <w:rFonts w:ascii="Times New Roman" w:hAnsi="Times New Roman" w:hint="eastAsia"/>
          <w:sz w:val="22"/>
          <w:szCs w:val="22"/>
        </w:rPr>
        <w:t>é</w:t>
      </w:r>
      <w:r w:rsidRPr="00935276">
        <w:rPr>
          <w:rFonts w:ascii="Times New Roman" w:hAnsi="Times New Roman"/>
          <w:sz w:val="22"/>
          <w:szCs w:val="22"/>
        </w:rPr>
        <w:t>tf</w:t>
      </w:r>
      <w:r w:rsidRPr="00935276">
        <w:rPr>
          <w:rFonts w:ascii="Times New Roman" w:hAnsi="Times New Roman" w:hint="eastAsia"/>
          <w:sz w:val="22"/>
          <w:szCs w:val="22"/>
        </w:rPr>
        <w:t>ő</w:t>
      </w:r>
      <w:r w:rsidRPr="00935276">
        <w:rPr>
          <w:rFonts w:ascii="Times New Roman" w:hAnsi="Times New Roman"/>
          <w:sz w:val="22"/>
          <w:szCs w:val="22"/>
        </w:rPr>
        <w:t>t</w:t>
      </w:r>
      <w:r w:rsidRPr="00935276">
        <w:rPr>
          <w:rFonts w:ascii="Times New Roman" w:hAnsi="Times New Roman" w:hint="eastAsia"/>
          <w:sz w:val="22"/>
          <w:szCs w:val="22"/>
        </w:rPr>
        <w:t>ő</w:t>
      </w:r>
      <w:r w:rsidRPr="00935276">
        <w:rPr>
          <w:rFonts w:ascii="Times New Roman" w:hAnsi="Times New Roman"/>
          <w:sz w:val="22"/>
          <w:szCs w:val="22"/>
        </w:rPr>
        <w:t>l cs</w:t>
      </w:r>
      <w:r w:rsidRPr="00935276">
        <w:rPr>
          <w:rFonts w:ascii="Times New Roman" w:hAnsi="Times New Roman" w:hint="eastAsia"/>
          <w:sz w:val="22"/>
          <w:szCs w:val="22"/>
        </w:rPr>
        <w:t>ü</w:t>
      </w:r>
      <w:r w:rsidRPr="00935276">
        <w:rPr>
          <w:rFonts w:ascii="Times New Roman" w:hAnsi="Times New Roman"/>
          <w:sz w:val="22"/>
          <w:szCs w:val="22"/>
        </w:rPr>
        <w:t>t</w:t>
      </w:r>
      <w:r w:rsidRPr="00935276">
        <w:rPr>
          <w:rFonts w:ascii="Times New Roman" w:hAnsi="Times New Roman" w:hint="eastAsia"/>
          <w:sz w:val="22"/>
          <w:szCs w:val="22"/>
        </w:rPr>
        <w:t>ö</w:t>
      </w:r>
      <w:r w:rsidRPr="00935276">
        <w:rPr>
          <w:rFonts w:ascii="Times New Roman" w:hAnsi="Times New Roman"/>
          <w:sz w:val="22"/>
          <w:szCs w:val="22"/>
        </w:rPr>
        <w:t>rt</w:t>
      </w:r>
      <w:r w:rsidRPr="00935276">
        <w:rPr>
          <w:rFonts w:ascii="Times New Roman" w:hAnsi="Times New Roman" w:hint="eastAsia"/>
          <w:sz w:val="22"/>
          <w:szCs w:val="22"/>
        </w:rPr>
        <w:t>ö</w:t>
      </w:r>
      <w:r w:rsidRPr="00935276">
        <w:rPr>
          <w:rFonts w:ascii="Times New Roman" w:hAnsi="Times New Roman"/>
          <w:sz w:val="22"/>
          <w:szCs w:val="22"/>
        </w:rPr>
        <w:t xml:space="preserve">kig 9:00-16:00 </w:t>
      </w:r>
      <w:r w:rsidRPr="00935276">
        <w:rPr>
          <w:rFonts w:ascii="Times New Roman" w:hAnsi="Times New Roman" w:hint="eastAsia"/>
          <w:sz w:val="22"/>
          <w:szCs w:val="22"/>
        </w:rPr>
        <w:t>ó</w:t>
      </w:r>
      <w:r w:rsidRPr="00935276">
        <w:rPr>
          <w:rFonts w:ascii="Times New Roman" w:hAnsi="Times New Roman"/>
          <w:sz w:val="22"/>
          <w:szCs w:val="22"/>
        </w:rPr>
        <w:t>ra k</w:t>
      </w:r>
      <w:r w:rsidRPr="00935276">
        <w:rPr>
          <w:rFonts w:ascii="Times New Roman" w:hAnsi="Times New Roman" w:hint="eastAsia"/>
          <w:sz w:val="22"/>
          <w:szCs w:val="22"/>
        </w:rPr>
        <w:t>ö</w:t>
      </w:r>
      <w:r w:rsidRPr="00935276">
        <w:rPr>
          <w:rFonts w:ascii="Times New Roman" w:hAnsi="Times New Roman"/>
          <w:sz w:val="22"/>
          <w:szCs w:val="22"/>
        </w:rPr>
        <w:t>z</w:t>
      </w:r>
      <w:r w:rsidRPr="00935276">
        <w:rPr>
          <w:rFonts w:ascii="Times New Roman" w:hAnsi="Times New Roman" w:hint="eastAsia"/>
          <w:sz w:val="22"/>
          <w:szCs w:val="22"/>
        </w:rPr>
        <w:t>ö</w:t>
      </w:r>
      <w:r w:rsidRPr="00935276">
        <w:rPr>
          <w:rFonts w:ascii="Times New Roman" w:hAnsi="Times New Roman"/>
          <w:sz w:val="22"/>
          <w:szCs w:val="22"/>
        </w:rPr>
        <w:t>tt, p</w:t>
      </w:r>
      <w:r w:rsidRPr="00935276">
        <w:rPr>
          <w:rFonts w:ascii="Times New Roman" w:hAnsi="Times New Roman" w:hint="eastAsia"/>
          <w:sz w:val="22"/>
          <w:szCs w:val="22"/>
        </w:rPr>
        <w:t>é</w:t>
      </w:r>
      <w:r w:rsidRPr="00935276">
        <w:rPr>
          <w:rFonts w:ascii="Times New Roman" w:hAnsi="Times New Roman"/>
          <w:sz w:val="22"/>
          <w:szCs w:val="22"/>
        </w:rPr>
        <w:t xml:space="preserve">nteken 9:00-12:00 </w:t>
      </w:r>
      <w:r w:rsidRPr="00935276">
        <w:rPr>
          <w:rFonts w:ascii="Times New Roman" w:hAnsi="Times New Roman" w:hint="eastAsia"/>
          <w:sz w:val="22"/>
          <w:szCs w:val="22"/>
        </w:rPr>
        <w:t>ó</w:t>
      </w:r>
      <w:r w:rsidRPr="00935276">
        <w:rPr>
          <w:rFonts w:ascii="Times New Roman" w:hAnsi="Times New Roman"/>
          <w:sz w:val="22"/>
          <w:szCs w:val="22"/>
        </w:rPr>
        <w:t>ra k</w:t>
      </w:r>
      <w:r w:rsidRPr="00935276">
        <w:rPr>
          <w:rFonts w:ascii="Times New Roman" w:hAnsi="Times New Roman" w:hint="eastAsia"/>
          <w:sz w:val="22"/>
          <w:szCs w:val="22"/>
        </w:rPr>
        <w:t>ö</w:t>
      </w:r>
      <w:r w:rsidRPr="00935276">
        <w:rPr>
          <w:rFonts w:ascii="Times New Roman" w:hAnsi="Times New Roman"/>
          <w:sz w:val="22"/>
          <w:szCs w:val="22"/>
        </w:rPr>
        <w:t>z</w:t>
      </w:r>
      <w:r w:rsidRPr="00935276">
        <w:rPr>
          <w:rFonts w:ascii="Times New Roman" w:hAnsi="Times New Roman" w:hint="eastAsia"/>
          <w:sz w:val="22"/>
          <w:szCs w:val="22"/>
        </w:rPr>
        <w:t>ö</w:t>
      </w:r>
      <w:r w:rsidRPr="00935276">
        <w:rPr>
          <w:rFonts w:ascii="Times New Roman" w:hAnsi="Times New Roman"/>
          <w:sz w:val="22"/>
          <w:szCs w:val="22"/>
        </w:rPr>
        <w:t>tt adj</w:t>
      </w:r>
      <w:r w:rsidRPr="00935276">
        <w:rPr>
          <w:rFonts w:ascii="Times New Roman" w:hAnsi="Times New Roman" w:hint="eastAsia"/>
          <w:sz w:val="22"/>
          <w:szCs w:val="22"/>
        </w:rPr>
        <w:t>á</w:t>
      </w:r>
      <w:r w:rsidRPr="00935276">
        <w:rPr>
          <w:rFonts w:ascii="Times New Roman" w:hAnsi="Times New Roman"/>
          <w:sz w:val="22"/>
          <w:szCs w:val="22"/>
        </w:rPr>
        <w:t>k le, az aj</w:t>
      </w:r>
      <w:r w:rsidRPr="00935276">
        <w:rPr>
          <w:rFonts w:ascii="Times New Roman" w:hAnsi="Times New Roman" w:hint="eastAsia"/>
          <w:sz w:val="22"/>
          <w:szCs w:val="22"/>
        </w:rPr>
        <w:t>á</w:t>
      </w:r>
      <w:r w:rsidRPr="00935276">
        <w:rPr>
          <w:rFonts w:ascii="Times New Roman" w:hAnsi="Times New Roman"/>
          <w:sz w:val="22"/>
          <w:szCs w:val="22"/>
        </w:rPr>
        <w:t>nlatt</w:t>
      </w:r>
      <w:r w:rsidRPr="00935276">
        <w:rPr>
          <w:rFonts w:ascii="Times New Roman" w:hAnsi="Times New Roman" w:hint="eastAsia"/>
          <w:sz w:val="22"/>
          <w:szCs w:val="22"/>
        </w:rPr>
        <w:t>é</w:t>
      </w:r>
      <w:r w:rsidRPr="00935276">
        <w:rPr>
          <w:rFonts w:ascii="Times New Roman" w:hAnsi="Times New Roman"/>
          <w:sz w:val="22"/>
          <w:szCs w:val="22"/>
        </w:rPr>
        <w:t>teli hat</w:t>
      </w:r>
      <w:r w:rsidRPr="00935276">
        <w:rPr>
          <w:rFonts w:ascii="Times New Roman" w:hAnsi="Times New Roman" w:hint="eastAsia"/>
          <w:sz w:val="22"/>
          <w:szCs w:val="22"/>
        </w:rPr>
        <w:t>á</w:t>
      </w:r>
      <w:r w:rsidRPr="00935276">
        <w:rPr>
          <w:rFonts w:ascii="Times New Roman" w:hAnsi="Times New Roman"/>
          <w:sz w:val="22"/>
          <w:szCs w:val="22"/>
        </w:rPr>
        <w:t>rid</w:t>
      </w:r>
      <w:r w:rsidRPr="00935276">
        <w:rPr>
          <w:rFonts w:ascii="Times New Roman" w:hAnsi="Times New Roman" w:hint="eastAsia"/>
          <w:sz w:val="22"/>
          <w:szCs w:val="22"/>
        </w:rPr>
        <w:t>ő</w:t>
      </w:r>
      <w:r w:rsidRPr="00935276">
        <w:rPr>
          <w:rFonts w:ascii="Times New Roman" w:hAnsi="Times New Roman"/>
          <w:sz w:val="22"/>
          <w:szCs w:val="22"/>
        </w:rPr>
        <w:t xml:space="preserve"> lej</w:t>
      </w:r>
      <w:r w:rsidRPr="00935276">
        <w:rPr>
          <w:rFonts w:ascii="Times New Roman" w:hAnsi="Times New Roman" w:hint="eastAsia"/>
          <w:sz w:val="22"/>
          <w:szCs w:val="22"/>
        </w:rPr>
        <w:t>á</w:t>
      </w:r>
      <w:r w:rsidRPr="00935276">
        <w:rPr>
          <w:rFonts w:ascii="Times New Roman" w:hAnsi="Times New Roman"/>
          <w:sz w:val="22"/>
          <w:szCs w:val="22"/>
        </w:rPr>
        <w:t>rt</w:t>
      </w:r>
      <w:r w:rsidRPr="00935276">
        <w:rPr>
          <w:rFonts w:ascii="Times New Roman" w:hAnsi="Times New Roman" w:hint="eastAsia"/>
          <w:sz w:val="22"/>
          <w:szCs w:val="22"/>
        </w:rPr>
        <w:t>á</w:t>
      </w:r>
      <w:r w:rsidRPr="00935276">
        <w:rPr>
          <w:rFonts w:ascii="Times New Roman" w:hAnsi="Times New Roman"/>
          <w:sz w:val="22"/>
          <w:szCs w:val="22"/>
        </w:rPr>
        <w:t>nak napj</w:t>
      </w:r>
      <w:r w:rsidRPr="00935276">
        <w:rPr>
          <w:rFonts w:ascii="Times New Roman" w:hAnsi="Times New Roman" w:hint="eastAsia"/>
          <w:sz w:val="22"/>
          <w:szCs w:val="22"/>
        </w:rPr>
        <w:t>á</w:t>
      </w:r>
      <w:r w:rsidRPr="00935276">
        <w:rPr>
          <w:rFonts w:ascii="Times New Roman" w:hAnsi="Times New Roman"/>
          <w:sz w:val="22"/>
          <w:szCs w:val="22"/>
        </w:rPr>
        <w:t xml:space="preserve">n 9-10 </w:t>
      </w:r>
      <w:r w:rsidRPr="00935276">
        <w:rPr>
          <w:rFonts w:ascii="Times New Roman" w:hAnsi="Times New Roman" w:hint="eastAsia"/>
          <w:sz w:val="22"/>
          <w:szCs w:val="22"/>
        </w:rPr>
        <w:t>ó</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ig!</w:t>
      </w:r>
    </w:p>
    <w:p w:rsidR="00770AA8" w:rsidRPr="00935276" w:rsidRDefault="00770AA8" w:rsidP="00913A92">
      <w:pPr>
        <w:pStyle w:val="Listaszerbekezds"/>
        <w:numPr>
          <w:ilvl w:val="1"/>
          <w:numId w:val="25"/>
        </w:numPr>
        <w:spacing w:after="120"/>
        <w:ind w:left="709" w:hanging="425"/>
        <w:jc w:val="both"/>
        <w:rPr>
          <w:rFonts w:ascii="Times New Roman félkövér" w:hAnsi="Times New Roman félkövér"/>
          <w:b/>
          <w:sz w:val="22"/>
          <w:szCs w:val="22"/>
        </w:rPr>
      </w:pPr>
      <w:r w:rsidRPr="00935276">
        <w:rPr>
          <w:rFonts w:ascii="Times New Roman félkövér" w:hAnsi="Times New Roman félkövér"/>
          <w:b/>
          <w:sz w:val="22"/>
          <w:szCs w:val="22"/>
        </w:rPr>
        <w:t>Aj</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nlati biztos</w:t>
      </w:r>
      <w:r w:rsidRPr="00935276">
        <w:rPr>
          <w:rFonts w:ascii="Times New Roman félkövér" w:hAnsi="Times New Roman félkövér" w:hint="eastAsia"/>
          <w:b/>
          <w:sz w:val="22"/>
          <w:szCs w:val="22"/>
        </w:rPr>
        <w:t>í</w:t>
      </w:r>
      <w:r w:rsidRPr="00935276">
        <w:rPr>
          <w:rFonts w:ascii="Times New Roman félkövér" w:hAnsi="Times New Roman félkövér"/>
          <w:b/>
          <w:sz w:val="22"/>
          <w:szCs w:val="22"/>
        </w:rPr>
        <w:t>t</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k</w:t>
      </w:r>
    </w:p>
    <w:p w:rsidR="00770AA8" w:rsidRPr="00935276" w:rsidRDefault="00770AA8" w:rsidP="0011312D">
      <w:pPr>
        <w:spacing w:after="120"/>
        <w:jc w:val="both"/>
        <w:rPr>
          <w:rFonts w:ascii="Times New Roman" w:eastAsia="MyriadPro-Semibold" w:hAnsi="Times New Roman"/>
          <w:sz w:val="22"/>
          <w:szCs w:val="22"/>
          <w:lang w:eastAsia="hu-HU"/>
        </w:rPr>
      </w:pPr>
      <w:r w:rsidRPr="00935276">
        <w:rPr>
          <w:rFonts w:ascii="Times New Roman" w:eastAsia="MyriadPro-Semibold" w:hAnsi="Times New Roman"/>
          <w:sz w:val="22"/>
          <w:szCs w:val="22"/>
          <w:lang w:eastAsia="hu-HU"/>
        </w:rPr>
        <w:t>Az ajánlatkérő az eljárásban való részvételt ajánlati biztosíték adásához köti, amelynek mértéke:</w:t>
      </w:r>
      <w:r w:rsidRPr="00935276">
        <w:rPr>
          <w:rFonts w:ascii="Times New Roman" w:eastAsia="MyriadPro-Semibold" w:hAnsi="Times New Roman"/>
          <w:sz w:val="22"/>
          <w:szCs w:val="22"/>
          <w:lang w:eastAsia="hu-HU"/>
        </w:rPr>
        <w:br/>
      </w:r>
      <w:r w:rsidR="00442412">
        <w:rPr>
          <w:rFonts w:ascii="Times New Roman" w:eastAsia="MyriadPro-Semibold" w:hAnsi="Times New Roman"/>
          <w:sz w:val="22"/>
          <w:szCs w:val="22"/>
          <w:lang w:eastAsia="hu-HU"/>
        </w:rPr>
        <w:t>1</w:t>
      </w:r>
      <w:r w:rsidRPr="00935276">
        <w:rPr>
          <w:rFonts w:ascii="Times New Roman" w:eastAsia="MyriadPro-Semibold" w:hAnsi="Times New Roman"/>
          <w:sz w:val="22"/>
          <w:szCs w:val="22"/>
          <w:lang w:eastAsia="hu-HU"/>
        </w:rPr>
        <w:t>.000.000 HUF. Az ajánlati biztosítékot a Kbt. 54. § (1) bekezdése szerint kell rendelkezésre bocsátani, amely az ajánlattevő választása szerinti módon, a Kbt. 54. § (2) bekezdésében foglaltaknak megfelelően teljesíthető</w:t>
      </w:r>
      <w:r w:rsidR="00884CB0">
        <w:rPr>
          <w:rFonts w:ascii="Times New Roman" w:eastAsia="MyriadPro-Semibold" w:hAnsi="Times New Roman"/>
          <w:sz w:val="22"/>
          <w:szCs w:val="22"/>
          <w:lang w:eastAsia="hu-HU"/>
        </w:rPr>
        <w:t>. A</w:t>
      </w:r>
      <w:r w:rsidRPr="00935276">
        <w:rPr>
          <w:rFonts w:ascii="Times New Roman" w:eastAsia="MyriadPro-Semibold" w:hAnsi="Times New Roman"/>
          <w:sz w:val="22"/>
          <w:szCs w:val="22"/>
          <w:lang w:eastAsia="hu-HU"/>
        </w:rPr>
        <w:t xml:space="preserve">z ajánlati biztosítéknak az ajánlati kötöttség időtartamára érvényesnek kell lennie. </w:t>
      </w:r>
      <w:r w:rsidRPr="00935276">
        <w:rPr>
          <w:rFonts w:ascii="Times New Roman" w:eastAsia="MyriadPro-Semibold" w:hAnsi="Times New Roman"/>
          <w:sz w:val="22"/>
          <w:szCs w:val="22"/>
          <w:lang w:eastAsia="hu-HU"/>
        </w:rPr>
        <w:br/>
      </w:r>
    </w:p>
    <w:p w:rsidR="00770AA8" w:rsidRPr="00935276" w:rsidRDefault="00770AA8" w:rsidP="0011312D">
      <w:pPr>
        <w:spacing w:after="120"/>
        <w:jc w:val="both"/>
        <w:rPr>
          <w:rFonts w:ascii="Times New Roman" w:eastAsia="MyriadPro-Semibold" w:hAnsi="Times New Roman"/>
          <w:sz w:val="22"/>
          <w:szCs w:val="22"/>
          <w:lang w:eastAsia="hu-HU"/>
        </w:rPr>
      </w:pPr>
      <w:r w:rsidRPr="00935276">
        <w:rPr>
          <w:rFonts w:ascii="Times New Roman" w:eastAsia="MyriadPro-Semibold" w:hAnsi="Times New Roman"/>
          <w:sz w:val="22"/>
          <w:szCs w:val="22"/>
          <w:lang w:eastAsia="hu-HU"/>
        </w:rPr>
        <w:t>Az ajánlati biztosíték teljesíthető, az ajánlattevő választása szerint az alábbi módok egyikén:</w:t>
      </w:r>
    </w:p>
    <w:p w:rsidR="00770AA8" w:rsidRPr="00935276" w:rsidRDefault="00770AA8" w:rsidP="0011312D">
      <w:pPr>
        <w:pStyle w:val="Listaszerbekezds"/>
        <w:numPr>
          <w:ilvl w:val="0"/>
          <w:numId w:val="45"/>
        </w:numPr>
        <w:spacing w:after="120"/>
        <w:jc w:val="both"/>
        <w:rPr>
          <w:rFonts w:ascii="Times New Roman" w:hAnsi="Times New Roman"/>
          <w:sz w:val="22"/>
          <w:szCs w:val="22"/>
        </w:rPr>
      </w:pPr>
      <w:r w:rsidRPr="00935276">
        <w:rPr>
          <w:rFonts w:ascii="Times New Roman" w:hAnsi="Times New Roman"/>
          <w:sz w:val="22"/>
          <w:szCs w:val="22"/>
        </w:rPr>
        <w:t xml:space="preserve">Az ajánlatkérő </w:t>
      </w:r>
      <w:r w:rsidR="005E12FE" w:rsidRPr="0036556C">
        <w:rPr>
          <w:rFonts w:ascii="Times New Roman" w:hAnsi="Times New Roman"/>
          <w:sz w:val="22"/>
          <w:szCs w:val="22"/>
        </w:rPr>
        <w:t>10032000-01425190-30005187</w:t>
      </w:r>
      <w:r w:rsidRPr="00935276">
        <w:rPr>
          <w:rFonts w:ascii="Times New Roman" w:hAnsi="Times New Roman"/>
          <w:sz w:val="22"/>
          <w:szCs w:val="22"/>
        </w:rPr>
        <w:t xml:space="preserve"> számú számlájára az ajánlattételi határidő lejáratáig készpénz befizetésével vagy átutalással. (Ebben az esetben az ajánlatkérő számlájára történő könyvelés dátuma minősül a rendelkezésre bocsátás időpontjának)</w:t>
      </w:r>
    </w:p>
    <w:p w:rsidR="00770AA8" w:rsidRPr="00935276" w:rsidRDefault="00770AA8" w:rsidP="0011312D">
      <w:pPr>
        <w:pStyle w:val="Listaszerbekezds"/>
        <w:numPr>
          <w:ilvl w:val="0"/>
          <w:numId w:val="45"/>
        </w:numPr>
        <w:spacing w:after="120"/>
        <w:jc w:val="both"/>
        <w:rPr>
          <w:rFonts w:ascii="Times New Roman" w:hAnsi="Times New Roman"/>
          <w:sz w:val="22"/>
          <w:szCs w:val="22"/>
        </w:rPr>
      </w:pPr>
      <w:r w:rsidRPr="00935276">
        <w:rPr>
          <w:rFonts w:ascii="Times New Roman" w:hAnsi="Times New Roman"/>
          <w:sz w:val="22"/>
          <w:szCs w:val="22"/>
        </w:rPr>
        <w:t>feltétel nélküli, visszavonhatatlan, pénzügyi intézmény vagy biztosító által vállalt garancia vagy készfizető kezesség biztosításával</w:t>
      </w:r>
      <w:r w:rsidR="0054322B" w:rsidRPr="00935276">
        <w:rPr>
          <w:rFonts w:ascii="Times New Roman" w:hAnsi="Times New Roman"/>
          <w:sz w:val="22"/>
          <w:szCs w:val="22"/>
        </w:rPr>
        <w:t xml:space="preserve"> (eredeti példányban)</w:t>
      </w:r>
    </w:p>
    <w:p w:rsidR="00770AA8" w:rsidRPr="00935276" w:rsidRDefault="00770AA8" w:rsidP="0011312D">
      <w:pPr>
        <w:pStyle w:val="Listaszerbekezds"/>
        <w:numPr>
          <w:ilvl w:val="0"/>
          <w:numId w:val="45"/>
        </w:numPr>
        <w:spacing w:after="120"/>
        <w:jc w:val="both"/>
        <w:rPr>
          <w:rFonts w:ascii="Times New Roman" w:hAnsi="Times New Roman"/>
          <w:sz w:val="22"/>
          <w:szCs w:val="22"/>
        </w:rPr>
      </w:pPr>
      <w:r w:rsidRPr="00935276">
        <w:rPr>
          <w:rFonts w:ascii="Times New Roman" w:hAnsi="Times New Roman"/>
          <w:sz w:val="22"/>
          <w:szCs w:val="22"/>
        </w:rPr>
        <w:t>biztosítási szerződés alapján kiállított – készfizető kezességvállalást tartalmazó – kötelezvénnyel</w:t>
      </w:r>
      <w:r w:rsidR="00442412">
        <w:rPr>
          <w:rFonts w:ascii="Times New Roman" w:hAnsi="Times New Roman"/>
          <w:sz w:val="22"/>
          <w:szCs w:val="22"/>
        </w:rPr>
        <w:t xml:space="preserve"> (eredeti példányban).</w:t>
      </w:r>
    </w:p>
    <w:p w:rsidR="00770AA8" w:rsidRPr="00935276" w:rsidRDefault="00770AA8" w:rsidP="0011312D">
      <w:pPr>
        <w:spacing w:after="120"/>
        <w:jc w:val="both"/>
        <w:rPr>
          <w:rFonts w:ascii="Times New Roman" w:hAnsi="Times New Roman"/>
          <w:sz w:val="22"/>
          <w:szCs w:val="22"/>
        </w:rPr>
      </w:pPr>
      <w:r w:rsidRPr="00935276">
        <w:rPr>
          <w:rFonts w:ascii="Times New Roman" w:hAnsi="Times New Roman"/>
          <w:sz w:val="22"/>
          <w:szCs w:val="22"/>
        </w:rPr>
        <w:t>Az ajánlati biztosíték teljesítésének igazolása:</w:t>
      </w:r>
    </w:p>
    <w:p w:rsidR="00770AA8" w:rsidRPr="00935276" w:rsidRDefault="00770AA8" w:rsidP="0011312D">
      <w:pPr>
        <w:pStyle w:val="Listaszerbekezds"/>
        <w:numPr>
          <w:ilvl w:val="0"/>
          <w:numId w:val="45"/>
        </w:numPr>
        <w:spacing w:after="120"/>
        <w:jc w:val="both"/>
        <w:rPr>
          <w:rFonts w:ascii="Times New Roman" w:hAnsi="Times New Roman"/>
          <w:sz w:val="22"/>
          <w:szCs w:val="22"/>
        </w:rPr>
      </w:pPr>
      <w:r w:rsidRPr="00935276">
        <w:rPr>
          <w:rFonts w:ascii="Times New Roman" w:hAnsi="Times New Roman"/>
          <w:sz w:val="22"/>
          <w:szCs w:val="22"/>
        </w:rPr>
        <w:t>befizetést/átutalást igazoló dokumentum</w:t>
      </w:r>
      <w:r w:rsidR="0054322B" w:rsidRPr="00935276">
        <w:rPr>
          <w:rFonts w:ascii="Times New Roman" w:hAnsi="Times New Roman"/>
          <w:sz w:val="22"/>
          <w:szCs w:val="22"/>
        </w:rPr>
        <w:t xml:space="preserve"> </w:t>
      </w:r>
      <w:r w:rsidR="00115C91">
        <w:rPr>
          <w:rFonts w:ascii="Times New Roman" w:hAnsi="Times New Roman"/>
          <w:sz w:val="22"/>
          <w:szCs w:val="22"/>
        </w:rPr>
        <w:t>(elegendő</w:t>
      </w:r>
      <w:r w:rsidR="00442412">
        <w:rPr>
          <w:rFonts w:ascii="Times New Roman" w:hAnsi="Times New Roman"/>
          <w:sz w:val="22"/>
          <w:szCs w:val="22"/>
        </w:rPr>
        <w:t xml:space="preserve"> másolati példányban,</w:t>
      </w:r>
      <w:r w:rsidR="00115C91">
        <w:rPr>
          <w:rFonts w:ascii="Times New Roman" w:hAnsi="Times New Roman"/>
          <w:sz w:val="22"/>
          <w:szCs w:val="22"/>
        </w:rPr>
        <w:t xml:space="preserve"> illetőleg az online</w:t>
      </w:r>
      <w:r w:rsidR="00442412">
        <w:rPr>
          <w:rFonts w:ascii="Times New Roman" w:hAnsi="Times New Roman"/>
          <w:sz w:val="22"/>
          <w:szCs w:val="22"/>
        </w:rPr>
        <w:t xml:space="preserve"> </w:t>
      </w:r>
      <w:r w:rsidR="00115C91">
        <w:rPr>
          <w:rFonts w:ascii="Times New Roman" w:hAnsi="Times New Roman"/>
          <w:sz w:val="22"/>
          <w:szCs w:val="22"/>
        </w:rPr>
        <w:t>fizetés, utalás visszaigazolása).</w:t>
      </w:r>
    </w:p>
    <w:p w:rsidR="00770AA8" w:rsidRPr="00935276" w:rsidRDefault="0011312D" w:rsidP="0011312D">
      <w:pPr>
        <w:pStyle w:val="Listaszerbekezds"/>
        <w:numPr>
          <w:ilvl w:val="0"/>
          <w:numId w:val="45"/>
        </w:numPr>
        <w:spacing w:after="120"/>
        <w:jc w:val="both"/>
        <w:rPr>
          <w:rFonts w:ascii="Times New Roman" w:hAnsi="Times New Roman"/>
          <w:sz w:val="22"/>
          <w:szCs w:val="22"/>
        </w:rPr>
      </w:pPr>
      <w:r w:rsidRPr="00935276">
        <w:rPr>
          <w:rFonts w:ascii="Times New Roman" w:hAnsi="Times New Roman"/>
          <w:sz w:val="22"/>
          <w:szCs w:val="22"/>
        </w:rPr>
        <w:t>garancia biztosításával való teljesítés esetén garancia levél, készfizető kezességvállalás esetén a kezességvállalásról szóló dokumentum</w:t>
      </w:r>
      <w:r w:rsidR="0054322B" w:rsidRPr="00935276">
        <w:rPr>
          <w:rFonts w:ascii="Times New Roman" w:hAnsi="Times New Roman"/>
          <w:sz w:val="22"/>
          <w:szCs w:val="22"/>
        </w:rPr>
        <w:t xml:space="preserve"> (eredeti példányban) </w:t>
      </w:r>
    </w:p>
    <w:p w:rsidR="0011312D" w:rsidRPr="00935276" w:rsidRDefault="0011312D" w:rsidP="0011312D">
      <w:pPr>
        <w:pStyle w:val="Listaszerbekezds"/>
        <w:numPr>
          <w:ilvl w:val="0"/>
          <w:numId w:val="45"/>
        </w:numPr>
        <w:spacing w:after="120"/>
        <w:jc w:val="both"/>
        <w:rPr>
          <w:rFonts w:ascii="Times New Roman" w:hAnsi="Times New Roman"/>
          <w:sz w:val="22"/>
          <w:szCs w:val="22"/>
        </w:rPr>
      </w:pPr>
      <w:r w:rsidRPr="00935276">
        <w:rPr>
          <w:rFonts w:ascii="Times New Roman" w:hAnsi="Times New Roman"/>
          <w:sz w:val="22"/>
          <w:szCs w:val="22"/>
        </w:rPr>
        <w:t>biztosítási szerződéssel való teljesítés esetén a kötelezvény</w:t>
      </w:r>
      <w:r w:rsidR="00115C91">
        <w:rPr>
          <w:rFonts w:ascii="Times New Roman" w:hAnsi="Times New Roman"/>
          <w:sz w:val="22"/>
          <w:szCs w:val="22"/>
        </w:rPr>
        <w:t xml:space="preserve"> (eredeti példányban).</w:t>
      </w:r>
    </w:p>
    <w:p w:rsidR="0011312D" w:rsidRPr="00935276" w:rsidRDefault="0011312D" w:rsidP="0011312D">
      <w:pPr>
        <w:spacing w:after="120"/>
        <w:jc w:val="both"/>
        <w:rPr>
          <w:rFonts w:ascii="Times New Roman" w:hAnsi="Times New Roman"/>
          <w:sz w:val="22"/>
          <w:szCs w:val="22"/>
        </w:rPr>
      </w:pPr>
      <w:r w:rsidRPr="00935276">
        <w:rPr>
          <w:rFonts w:ascii="Times New Roman" w:hAnsi="Times New Roman"/>
          <w:sz w:val="22"/>
          <w:szCs w:val="22"/>
        </w:rPr>
        <w:lastRenderedPageBreak/>
        <w:t>Az ajánlati biztosíték teljesítését igazoló dokumentum</w:t>
      </w:r>
      <w:r w:rsidR="0054322B" w:rsidRPr="00935276">
        <w:rPr>
          <w:rFonts w:ascii="Times New Roman" w:hAnsi="Times New Roman"/>
          <w:sz w:val="22"/>
          <w:szCs w:val="22"/>
        </w:rPr>
        <w:t>ot</w:t>
      </w:r>
      <w:r w:rsidR="006D2EDC" w:rsidRPr="00935276">
        <w:rPr>
          <w:rFonts w:ascii="Times New Roman" w:hAnsi="Times New Roman"/>
          <w:sz w:val="22"/>
          <w:szCs w:val="22"/>
        </w:rPr>
        <w:t xml:space="preserve"> </w:t>
      </w:r>
      <w:r w:rsidRPr="00935276">
        <w:rPr>
          <w:rFonts w:ascii="Times New Roman" w:hAnsi="Times New Roman"/>
          <w:sz w:val="22"/>
          <w:szCs w:val="22"/>
        </w:rPr>
        <w:t>befűzés nélkül, zárt borítékban kell az ajánlathoz csatolni.</w:t>
      </w:r>
    </w:p>
    <w:p w:rsidR="0011312D" w:rsidRPr="00935276" w:rsidRDefault="0011312D" w:rsidP="0011312D">
      <w:pPr>
        <w:spacing w:after="120"/>
        <w:jc w:val="both"/>
        <w:rPr>
          <w:rFonts w:ascii="Times New Roman" w:hAnsi="Times New Roman"/>
          <w:sz w:val="22"/>
          <w:szCs w:val="22"/>
        </w:rPr>
      </w:pPr>
      <w:r w:rsidRPr="00935276">
        <w:rPr>
          <w:rFonts w:ascii="Times New Roman" w:hAnsi="Times New Roman"/>
          <w:sz w:val="22"/>
          <w:szCs w:val="22"/>
        </w:rPr>
        <w:t>Az ajánlati biztosíték a Kbt. 54. § (5) bekezdése szerint kerül visszafizetésre.</w:t>
      </w:r>
    </w:p>
    <w:p w:rsidR="0011312D" w:rsidRPr="00935276" w:rsidRDefault="0011312D" w:rsidP="0011312D">
      <w:pPr>
        <w:spacing w:after="120"/>
        <w:jc w:val="both"/>
        <w:rPr>
          <w:rFonts w:ascii="Times New Roman" w:hAnsi="Times New Roman"/>
          <w:sz w:val="22"/>
          <w:szCs w:val="22"/>
        </w:rPr>
      </w:pPr>
      <w:r w:rsidRPr="00935276">
        <w:rPr>
          <w:rFonts w:ascii="Times New Roman" w:hAnsi="Times New Roman"/>
          <w:sz w:val="22"/>
          <w:szCs w:val="22"/>
        </w:rPr>
        <w:t>A Kbt. 35. § (5) bekezdése alapján a közös ajánlattevőknek a biztosítékot elegendő egyszer rendelkezésre bocsátaniuk. Az ajánlati kötöttségnek bármelyik közös ajánlattevő részéről történt megsértése esetén a biztosíték az ajánlatkérőt illeti meg.</w:t>
      </w:r>
    </w:p>
    <w:p w:rsidR="0011312D" w:rsidRPr="00935276" w:rsidRDefault="0011312D" w:rsidP="0011312D">
      <w:pPr>
        <w:spacing w:after="120"/>
        <w:jc w:val="both"/>
        <w:rPr>
          <w:rFonts w:ascii="Times New Roman" w:hAnsi="Times New Roman"/>
          <w:sz w:val="22"/>
          <w:szCs w:val="22"/>
        </w:rPr>
      </w:pPr>
      <w:r w:rsidRPr="00935276">
        <w:rPr>
          <w:rFonts w:ascii="Times New Roman" w:hAnsi="Times New Roman"/>
          <w:sz w:val="22"/>
          <w:szCs w:val="22"/>
        </w:rPr>
        <w:t>A Kbt. 73. § (6) bekezdés b) pontja alapján az ajánlat érvénytelen, ha az ajánlattevő az ajánlati biztosítékot határidőre nem vagy az előírt mértéknél kisebb összegben bocsátotta rendelkezésre.</w:t>
      </w:r>
    </w:p>
    <w:p w:rsidR="0025034F" w:rsidRPr="00935276" w:rsidRDefault="0025034F" w:rsidP="00913A92">
      <w:pPr>
        <w:pStyle w:val="Listaszerbekezds"/>
        <w:numPr>
          <w:ilvl w:val="1"/>
          <w:numId w:val="25"/>
        </w:numPr>
        <w:spacing w:after="120"/>
        <w:ind w:left="709" w:hanging="425"/>
        <w:jc w:val="both"/>
        <w:rPr>
          <w:rFonts w:ascii="Times New Roman félkövér" w:hAnsi="Times New Roman félkövér"/>
          <w:b/>
          <w:sz w:val="22"/>
          <w:szCs w:val="22"/>
        </w:rPr>
      </w:pPr>
      <w:r w:rsidRPr="00935276">
        <w:rPr>
          <w:rFonts w:ascii="Times New Roman félkövér" w:hAnsi="Times New Roman félkövér"/>
          <w:b/>
          <w:sz w:val="22"/>
          <w:szCs w:val="22"/>
        </w:rPr>
        <w:t>Az aj</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nlat nyelve</w:t>
      </w:r>
    </w:p>
    <w:p w:rsidR="0025034F" w:rsidRPr="00935276" w:rsidRDefault="0025034F" w:rsidP="0025034F">
      <w:pPr>
        <w:pStyle w:val="standard"/>
        <w:spacing w:after="240"/>
        <w:jc w:val="both"/>
        <w:rPr>
          <w:rFonts w:ascii="Times New Roman" w:hAnsi="Times New Roman" w:cs="Times New Roman"/>
          <w:sz w:val="22"/>
          <w:szCs w:val="22"/>
        </w:rPr>
      </w:pPr>
      <w:r w:rsidRPr="00935276">
        <w:rPr>
          <w:rFonts w:ascii="Times New Roman" w:hAnsi="Times New Roman" w:cs="Times New Roman"/>
          <w:sz w:val="22"/>
          <w:szCs w:val="22"/>
        </w:rPr>
        <w:t>Jelen közbeszerzési eljárás nyelve a magyar.</w:t>
      </w:r>
    </w:p>
    <w:p w:rsidR="0025034F" w:rsidRPr="00935276" w:rsidRDefault="0025034F" w:rsidP="0025034F">
      <w:pPr>
        <w:pStyle w:val="standard"/>
        <w:spacing w:after="240"/>
        <w:jc w:val="both"/>
        <w:rPr>
          <w:rFonts w:ascii="Times New Roman" w:hAnsi="Times New Roman" w:cs="Times New Roman"/>
          <w:sz w:val="22"/>
          <w:szCs w:val="22"/>
        </w:rPr>
      </w:pPr>
      <w:r w:rsidRPr="00935276">
        <w:rPr>
          <w:rFonts w:ascii="Times New Roman" w:hAnsi="Times New Roman" w:cs="Times New Roman"/>
          <w:sz w:val="22"/>
          <w:szCs w:val="22"/>
        </w:rPr>
        <w:t>Nem jelenti ezen pont s</w:t>
      </w:r>
      <w:r w:rsidRPr="00935276">
        <w:rPr>
          <w:rFonts w:ascii="Times New Roman" w:hAnsi="Times New Roman" w:cs="Times New Roman" w:hint="eastAsia"/>
          <w:sz w:val="22"/>
          <w:szCs w:val="22"/>
        </w:rPr>
        <w:t>é</w:t>
      </w:r>
      <w:r w:rsidRPr="00935276">
        <w:rPr>
          <w:rFonts w:ascii="Times New Roman" w:hAnsi="Times New Roman" w:cs="Times New Roman"/>
          <w:sz w:val="22"/>
          <w:szCs w:val="22"/>
        </w:rPr>
        <w:t>relm</w:t>
      </w:r>
      <w:r w:rsidRPr="00935276">
        <w:rPr>
          <w:rFonts w:ascii="Times New Roman" w:hAnsi="Times New Roman" w:cs="Times New Roman" w:hint="eastAsia"/>
          <w:sz w:val="22"/>
          <w:szCs w:val="22"/>
        </w:rPr>
        <w:t>é</w:t>
      </w:r>
      <w:r w:rsidRPr="00935276">
        <w:rPr>
          <w:rFonts w:ascii="Times New Roman" w:hAnsi="Times New Roman" w:cs="Times New Roman"/>
          <w:sz w:val="22"/>
          <w:szCs w:val="22"/>
        </w:rPr>
        <w:t>t, ha szakmai szempontb</w:t>
      </w:r>
      <w:r w:rsidRPr="00935276">
        <w:rPr>
          <w:rFonts w:ascii="Times New Roman" w:hAnsi="Times New Roman" w:cs="Times New Roman" w:hint="eastAsia"/>
          <w:sz w:val="22"/>
          <w:szCs w:val="22"/>
        </w:rPr>
        <w:t>ó</w:t>
      </w:r>
      <w:r w:rsidRPr="00935276">
        <w:rPr>
          <w:rFonts w:ascii="Times New Roman" w:hAnsi="Times New Roman" w:cs="Times New Roman"/>
          <w:sz w:val="22"/>
          <w:szCs w:val="22"/>
        </w:rPr>
        <w:t>l indokoltan idegen nyelv</w:t>
      </w:r>
      <w:r w:rsidRPr="00935276">
        <w:rPr>
          <w:rFonts w:ascii="Times New Roman" w:hAnsi="Times New Roman" w:cs="Times New Roman" w:hint="eastAsia"/>
          <w:sz w:val="22"/>
          <w:szCs w:val="22"/>
        </w:rPr>
        <w:t>ű</w:t>
      </w:r>
      <w:r w:rsidRPr="00935276">
        <w:rPr>
          <w:rFonts w:ascii="Times New Roman" w:hAnsi="Times New Roman" w:cs="Times New Roman"/>
          <w:sz w:val="22"/>
          <w:szCs w:val="22"/>
        </w:rPr>
        <w:t xml:space="preserve"> </w:t>
      </w:r>
      <w:r w:rsidRPr="00935276">
        <w:rPr>
          <w:rFonts w:ascii="Times New Roman" w:hAnsi="Times New Roman" w:cs="Times New Roman" w:hint="eastAsia"/>
          <w:sz w:val="22"/>
          <w:szCs w:val="22"/>
        </w:rPr>
        <w:t>–</w:t>
      </w:r>
      <w:r w:rsidRPr="00935276">
        <w:rPr>
          <w:rFonts w:ascii="Times New Roman" w:hAnsi="Times New Roman" w:cs="Times New Roman"/>
          <w:sz w:val="22"/>
          <w:szCs w:val="22"/>
        </w:rPr>
        <w:t xml:space="preserve"> nemzetk</w:t>
      </w:r>
      <w:r w:rsidRPr="00935276">
        <w:rPr>
          <w:rFonts w:ascii="Times New Roman" w:hAnsi="Times New Roman" w:cs="Times New Roman" w:hint="eastAsia"/>
          <w:sz w:val="22"/>
          <w:szCs w:val="22"/>
        </w:rPr>
        <w:t>ö</w:t>
      </w:r>
      <w:r w:rsidRPr="00935276">
        <w:rPr>
          <w:rFonts w:ascii="Times New Roman" w:hAnsi="Times New Roman" w:cs="Times New Roman"/>
          <w:sz w:val="22"/>
          <w:szCs w:val="22"/>
        </w:rPr>
        <w:t xml:space="preserve">zileg elfogadott </w:t>
      </w:r>
      <w:r w:rsidRPr="00935276">
        <w:rPr>
          <w:rFonts w:ascii="Times New Roman" w:hAnsi="Times New Roman" w:cs="Times New Roman" w:hint="eastAsia"/>
          <w:sz w:val="22"/>
          <w:szCs w:val="22"/>
        </w:rPr>
        <w:t>–</w:t>
      </w:r>
      <w:r w:rsidRPr="00935276">
        <w:rPr>
          <w:rFonts w:ascii="Times New Roman" w:hAnsi="Times New Roman" w:cs="Times New Roman"/>
          <w:sz w:val="22"/>
          <w:szCs w:val="22"/>
        </w:rPr>
        <w:t xml:space="preserve"> meghat</w:t>
      </w:r>
      <w:r w:rsidRPr="00935276">
        <w:rPr>
          <w:rFonts w:ascii="Times New Roman" w:hAnsi="Times New Roman" w:cs="Times New Roman" w:hint="eastAsia"/>
          <w:sz w:val="22"/>
          <w:szCs w:val="22"/>
        </w:rPr>
        <w:t>á</w:t>
      </w:r>
      <w:r w:rsidRPr="00935276">
        <w:rPr>
          <w:rFonts w:ascii="Times New Roman" w:hAnsi="Times New Roman" w:cs="Times New Roman"/>
          <w:sz w:val="22"/>
          <w:szCs w:val="22"/>
        </w:rPr>
        <w:t>roz</w:t>
      </w:r>
      <w:r w:rsidRPr="00935276">
        <w:rPr>
          <w:rFonts w:ascii="Times New Roman" w:hAnsi="Times New Roman" w:cs="Times New Roman" w:hint="eastAsia"/>
          <w:sz w:val="22"/>
          <w:szCs w:val="22"/>
        </w:rPr>
        <w:t>á</w:t>
      </w:r>
      <w:r w:rsidRPr="00935276">
        <w:rPr>
          <w:rFonts w:ascii="Times New Roman" w:hAnsi="Times New Roman" w:cs="Times New Roman"/>
          <w:sz w:val="22"/>
          <w:szCs w:val="22"/>
        </w:rPr>
        <w:t>sok szerepelnek az aj</w:t>
      </w:r>
      <w:r w:rsidRPr="00935276">
        <w:rPr>
          <w:rFonts w:ascii="Times New Roman" w:hAnsi="Times New Roman" w:cs="Times New Roman" w:hint="eastAsia"/>
          <w:sz w:val="22"/>
          <w:szCs w:val="22"/>
        </w:rPr>
        <w:t>á</w:t>
      </w:r>
      <w:r w:rsidRPr="00935276">
        <w:rPr>
          <w:rFonts w:ascii="Times New Roman" w:hAnsi="Times New Roman" w:cs="Times New Roman"/>
          <w:sz w:val="22"/>
          <w:szCs w:val="22"/>
        </w:rPr>
        <w:t>nlatban. R</w:t>
      </w:r>
      <w:r w:rsidRPr="00935276">
        <w:rPr>
          <w:rFonts w:ascii="Times New Roman" w:hAnsi="Times New Roman" w:cs="Times New Roman" w:hint="eastAsia"/>
          <w:sz w:val="22"/>
          <w:szCs w:val="22"/>
        </w:rPr>
        <w:t>ö</w:t>
      </w:r>
      <w:r w:rsidRPr="00935276">
        <w:rPr>
          <w:rFonts w:ascii="Times New Roman" w:hAnsi="Times New Roman" w:cs="Times New Roman"/>
          <w:sz w:val="22"/>
          <w:szCs w:val="22"/>
        </w:rPr>
        <w:t>vid</w:t>
      </w:r>
      <w:r w:rsidRPr="00935276">
        <w:rPr>
          <w:rFonts w:ascii="Times New Roman" w:hAnsi="Times New Roman" w:cs="Times New Roman" w:hint="eastAsia"/>
          <w:sz w:val="22"/>
          <w:szCs w:val="22"/>
        </w:rPr>
        <w:t>í</w:t>
      </w:r>
      <w:r w:rsidRPr="00935276">
        <w:rPr>
          <w:rFonts w:ascii="Times New Roman" w:hAnsi="Times New Roman" w:cs="Times New Roman"/>
          <w:sz w:val="22"/>
          <w:szCs w:val="22"/>
        </w:rPr>
        <w:t>t</w:t>
      </w:r>
      <w:r w:rsidRPr="00935276">
        <w:rPr>
          <w:rFonts w:ascii="Times New Roman" w:hAnsi="Times New Roman" w:cs="Times New Roman" w:hint="eastAsia"/>
          <w:sz w:val="22"/>
          <w:szCs w:val="22"/>
        </w:rPr>
        <w:t>é</w:t>
      </w:r>
      <w:r w:rsidRPr="00935276">
        <w:rPr>
          <w:rFonts w:ascii="Times New Roman" w:hAnsi="Times New Roman" w:cs="Times New Roman"/>
          <w:sz w:val="22"/>
          <w:szCs w:val="22"/>
        </w:rPr>
        <w:t>s eset</w:t>
      </w:r>
      <w:r w:rsidRPr="00935276">
        <w:rPr>
          <w:rFonts w:ascii="Times New Roman" w:hAnsi="Times New Roman" w:cs="Times New Roman" w:hint="eastAsia"/>
          <w:sz w:val="22"/>
          <w:szCs w:val="22"/>
        </w:rPr>
        <w:t>é</w:t>
      </w:r>
      <w:r w:rsidRPr="00935276">
        <w:rPr>
          <w:rFonts w:ascii="Times New Roman" w:hAnsi="Times New Roman" w:cs="Times New Roman"/>
          <w:sz w:val="22"/>
          <w:szCs w:val="22"/>
        </w:rPr>
        <w:t>n k</w:t>
      </w:r>
      <w:r w:rsidRPr="00935276">
        <w:rPr>
          <w:rFonts w:ascii="Times New Roman" w:hAnsi="Times New Roman" w:cs="Times New Roman" w:hint="eastAsia"/>
          <w:sz w:val="22"/>
          <w:szCs w:val="22"/>
        </w:rPr>
        <w:t>é</w:t>
      </w:r>
      <w:r w:rsidRPr="00935276">
        <w:rPr>
          <w:rFonts w:ascii="Times New Roman" w:hAnsi="Times New Roman" w:cs="Times New Roman"/>
          <w:sz w:val="22"/>
          <w:szCs w:val="22"/>
        </w:rPr>
        <w:t>rj</w:t>
      </w:r>
      <w:r w:rsidRPr="00935276">
        <w:rPr>
          <w:rFonts w:ascii="Times New Roman" w:hAnsi="Times New Roman" w:cs="Times New Roman" w:hint="eastAsia"/>
          <w:sz w:val="22"/>
          <w:szCs w:val="22"/>
        </w:rPr>
        <w:t>ü</w:t>
      </w:r>
      <w:r w:rsidRPr="00935276">
        <w:rPr>
          <w:rFonts w:ascii="Times New Roman" w:hAnsi="Times New Roman" w:cs="Times New Roman"/>
          <w:sz w:val="22"/>
          <w:szCs w:val="22"/>
        </w:rPr>
        <w:t>k az aj</w:t>
      </w:r>
      <w:r w:rsidRPr="00935276">
        <w:rPr>
          <w:rFonts w:ascii="Times New Roman" w:hAnsi="Times New Roman" w:cs="Times New Roman" w:hint="eastAsia"/>
          <w:sz w:val="22"/>
          <w:szCs w:val="22"/>
        </w:rPr>
        <w:t>á</w:t>
      </w:r>
      <w:r w:rsidRPr="00935276">
        <w:rPr>
          <w:rFonts w:ascii="Times New Roman" w:hAnsi="Times New Roman" w:cs="Times New Roman"/>
          <w:sz w:val="22"/>
          <w:szCs w:val="22"/>
        </w:rPr>
        <w:t>nlatban a r</w:t>
      </w:r>
      <w:r w:rsidRPr="00935276">
        <w:rPr>
          <w:rFonts w:ascii="Times New Roman" w:hAnsi="Times New Roman" w:cs="Times New Roman" w:hint="eastAsia"/>
          <w:sz w:val="22"/>
          <w:szCs w:val="22"/>
        </w:rPr>
        <w:t>ö</w:t>
      </w:r>
      <w:r w:rsidRPr="00935276">
        <w:rPr>
          <w:rFonts w:ascii="Times New Roman" w:hAnsi="Times New Roman" w:cs="Times New Roman"/>
          <w:sz w:val="22"/>
          <w:szCs w:val="22"/>
        </w:rPr>
        <w:t>vid</w:t>
      </w:r>
      <w:r w:rsidRPr="00935276">
        <w:rPr>
          <w:rFonts w:ascii="Times New Roman" w:hAnsi="Times New Roman" w:cs="Times New Roman" w:hint="eastAsia"/>
          <w:sz w:val="22"/>
          <w:szCs w:val="22"/>
        </w:rPr>
        <w:t>í</w:t>
      </w:r>
      <w:r w:rsidRPr="00935276">
        <w:rPr>
          <w:rFonts w:ascii="Times New Roman" w:hAnsi="Times New Roman" w:cs="Times New Roman"/>
          <w:sz w:val="22"/>
          <w:szCs w:val="22"/>
        </w:rPr>
        <w:t>t</w:t>
      </w:r>
      <w:r w:rsidRPr="00935276">
        <w:rPr>
          <w:rFonts w:ascii="Times New Roman" w:hAnsi="Times New Roman" w:cs="Times New Roman" w:hint="eastAsia"/>
          <w:sz w:val="22"/>
          <w:szCs w:val="22"/>
        </w:rPr>
        <w:t>é</w:t>
      </w:r>
      <w:r w:rsidRPr="00935276">
        <w:rPr>
          <w:rFonts w:ascii="Times New Roman" w:hAnsi="Times New Roman" w:cs="Times New Roman"/>
          <w:sz w:val="22"/>
          <w:szCs w:val="22"/>
        </w:rPr>
        <w:t>s kibont</w:t>
      </w:r>
      <w:r w:rsidRPr="00935276">
        <w:rPr>
          <w:rFonts w:ascii="Times New Roman" w:hAnsi="Times New Roman" w:cs="Times New Roman" w:hint="eastAsia"/>
          <w:sz w:val="22"/>
          <w:szCs w:val="22"/>
        </w:rPr>
        <w:t>á</w:t>
      </w:r>
      <w:r w:rsidRPr="00935276">
        <w:rPr>
          <w:rFonts w:ascii="Times New Roman" w:hAnsi="Times New Roman" w:cs="Times New Roman"/>
          <w:sz w:val="22"/>
          <w:szCs w:val="22"/>
        </w:rPr>
        <w:t>s</w:t>
      </w:r>
      <w:r w:rsidRPr="00935276">
        <w:rPr>
          <w:rFonts w:ascii="Times New Roman" w:hAnsi="Times New Roman" w:cs="Times New Roman" w:hint="eastAsia"/>
          <w:sz w:val="22"/>
          <w:szCs w:val="22"/>
        </w:rPr>
        <w:t>á</w:t>
      </w:r>
      <w:r w:rsidRPr="00935276">
        <w:rPr>
          <w:rFonts w:ascii="Times New Roman" w:hAnsi="Times New Roman" w:cs="Times New Roman"/>
          <w:sz w:val="22"/>
          <w:szCs w:val="22"/>
        </w:rPr>
        <w:t xml:space="preserve">t eredeti nyelven </w:t>
      </w:r>
      <w:r w:rsidRPr="00935276">
        <w:rPr>
          <w:rFonts w:ascii="Times New Roman" w:hAnsi="Times New Roman" w:cs="Times New Roman" w:hint="eastAsia"/>
          <w:sz w:val="22"/>
          <w:szCs w:val="22"/>
        </w:rPr>
        <w:t>é</w:t>
      </w:r>
      <w:r w:rsidRPr="00935276">
        <w:rPr>
          <w:rFonts w:ascii="Times New Roman" w:hAnsi="Times New Roman" w:cs="Times New Roman"/>
          <w:sz w:val="22"/>
          <w:szCs w:val="22"/>
        </w:rPr>
        <w:t>s egyszer</w:t>
      </w:r>
      <w:r w:rsidRPr="00935276">
        <w:rPr>
          <w:rFonts w:ascii="Times New Roman" w:hAnsi="Times New Roman" w:cs="Times New Roman" w:hint="eastAsia"/>
          <w:sz w:val="22"/>
          <w:szCs w:val="22"/>
        </w:rPr>
        <w:t>ű</w:t>
      </w:r>
      <w:r w:rsidRPr="00935276">
        <w:rPr>
          <w:rFonts w:ascii="Times New Roman" w:hAnsi="Times New Roman" w:cs="Times New Roman"/>
          <w:sz w:val="22"/>
          <w:szCs w:val="22"/>
        </w:rPr>
        <w:t xml:space="preserve"> magyar nyelv</w:t>
      </w:r>
      <w:r w:rsidRPr="00935276">
        <w:rPr>
          <w:rFonts w:ascii="Times New Roman" w:hAnsi="Times New Roman" w:cs="Times New Roman" w:hint="eastAsia"/>
          <w:sz w:val="22"/>
          <w:szCs w:val="22"/>
        </w:rPr>
        <w:t>ű</w:t>
      </w:r>
      <w:r w:rsidRPr="00935276">
        <w:rPr>
          <w:rFonts w:ascii="Times New Roman" w:hAnsi="Times New Roman" w:cs="Times New Roman"/>
          <w:sz w:val="22"/>
          <w:szCs w:val="22"/>
        </w:rPr>
        <w:t xml:space="preserve"> ford</w:t>
      </w:r>
      <w:r w:rsidRPr="00935276">
        <w:rPr>
          <w:rFonts w:ascii="Times New Roman" w:hAnsi="Times New Roman" w:cs="Times New Roman" w:hint="eastAsia"/>
          <w:sz w:val="22"/>
          <w:szCs w:val="22"/>
        </w:rPr>
        <w:t>í</w:t>
      </w:r>
      <w:r w:rsidRPr="00935276">
        <w:rPr>
          <w:rFonts w:ascii="Times New Roman" w:hAnsi="Times New Roman" w:cs="Times New Roman"/>
          <w:sz w:val="22"/>
          <w:szCs w:val="22"/>
        </w:rPr>
        <w:t>t</w:t>
      </w:r>
      <w:r w:rsidRPr="00935276">
        <w:rPr>
          <w:rFonts w:ascii="Times New Roman" w:hAnsi="Times New Roman" w:cs="Times New Roman" w:hint="eastAsia"/>
          <w:sz w:val="22"/>
          <w:szCs w:val="22"/>
        </w:rPr>
        <w:t>á</w:t>
      </w:r>
      <w:r w:rsidRPr="00935276">
        <w:rPr>
          <w:rFonts w:ascii="Times New Roman" w:hAnsi="Times New Roman" w:cs="Times New Roman"/>
          <w:sz w:val="22"/>
          <w:szCs w:val="22"/>
        </w:rPr>
        <w:t>sban.</w:t>
      </w:r>
    </w:p>
    <w:p w:rsidR="0025034F" w:rsidRPr="00935276" w:rsidRDefault="0074461C" w:rsidP="0025034F">
      <w:pPr>
        <w:pStyle w:val="standard"/>
        <w:spacing w:after="240"/>
        <w:jc w:val="both"/>
        <w:rPr>
          <w:rFonts w:ascii="Times New Roman" w:hAnsi="Times New Roman" w:cs="Times New Roman"/>
          <w:sz w:val="22"/>
          <w:szCs w:val="22"/>
        </w:rPr>
      </w:pPr>
      <w:r w:rsidRPr="00935276">
        <w:rPr>
          <w:rFonts w:ascii="Times New Roman" w:hAnsi="Times New Roman" w:cs="Times New Roman"/>
          <w:sz w:val="22"/>
          <w:szCs w:val="22"/>
        </w:rPr>
        <w:t xml:space="preserve">Az ajánlattevő </w:t>
      </w:r>
      <w:r w:rsidR="0025034F" w:rsidRPr="00935276">
        <w:rPr>
          <w:rFonts w:ascii="Times New Roman" w:hAnsi="Times New Roman" w:cs="Times New Roman"/>
          <w:sz w:val="22"/>
          <w:szCs w:val="22"/>
        </w:rPr>
        <w:t>a magyar</w:t>
      </w:r>
      <w:r w:rsidRPr="00935276">
        <w:rPr>
          <w:rFonts w:ascii="Times New Roman" w:hAnsi="Times New Roman" w:cs="Times New Roman"/>
          <w:sz w:val="22"/>
          <w:szCs w:val="22"/>
        </w:rPr>
        <w:t xml:space="preserve"> nyelven kívül </w:t>
      </w:r>
      <w:r w:rsidR="0025034F" w:rsidRPr="00935276">
        <w:rPr>
          <w:rFonts w:ascii="Times New Roman" w:hAnsi="Times New Roman" w:cs="Times New Roman"/>
          <w:sz w:val="22"/>
          <w:szCs w:val="22"/>
        </w:rPr>
        <w:t>idegen nyelv</w:t>
      </w:r>
      <w:r w:rsidR="0025034F" w:rsidRPr="00935276">
        <w:rPr>
          <w:rFonts w:ascii="Times New Roman" w:hAnsi="Times New Roman" w:cs="Times New Roman" w:hint="eastAsia"/>
          <w:sz w:val="22"/>
          <w:szCs w:val="22"/>
        </w:rPr>
        <w:t>ű</w:t>
      </w:r>
      <w:r w:rsidR="0025034F" w:rsidRPr="00935276">
        <w:rPr>
          <w:rFonts w:ascii="Times New Roman" w:hAnsi="Times New Roman" w:cs="Times New Roman"/>
          <w:sz w:val="22"/>
          <w:szCs w:val="22"/>
        </w:rPr>
        <w:t xml:space="preserve"> irat</w:t>
      </w:r>
      <w:r w:rsidRPr="00935276">
        <w:rPr>
          <w:rFonts w:ascii="Times New Roman" w:hAnsi="Times New Roman" w:cs="Times New Roman"/>
          <w:sz w:val="22"/>
          <w:szCs w:val="22"/>
        </w:rPr>
        <w:t>ot</w:t>
      </w:r>
      <w:r w:rsidR="0025034F" w:rsidRPr="00935276">
        <w:rPr>
          <w:rFonts w:ascii="Times New Roman" w:hAnsi="Times New Roman" w:cs="Times New Roman"/>
          <w:sz w:val="22"/>
          <w:szCs w:val="22"/>
        </w:rPr>
        <w:t>, igazol</w:t>
      </w:r>
      <w:r w:rsidR="0025034F" w:rsidRPr="00935276">
        <w:rPr>
          <w:rFonts w:ascii="Times New Roman" w:hAnsi="Times New Roman" w:cs="Times New Roman" w:hint="eastAsia"/>
          <w:sz w:val="22"/>
          <w:szCs w:val="22"/>
        </w:rPr>
        <w:t>á</w:t>
      </w:r>
      <w:r w:rsidR="0025034F" w:rsidRPr="00935276">
        <w:rPr>
          <w:rFonts w:ascii="Times New Roman" w:hAnsi="Times New Roman" w:cs="Times New Roman"/>
          <w:sz w:val="22"/>
          <w:szCs w:val="22"/>
        </w:rPr>
        <w:t>s</w:t>
      </w:r>
      <w:r w:rsidRPr="00935276">
        <w:rPr>
          <w:rFonts w:ascii="Times New Roman" w:hAnsi="Times New Roman" w:cs="Times New Roman"/>
          <w:sz w:val="22"/>
          <w:szCs w:val="22"/>
        </w:rPr>
        <w:t>t</w:t>
      </w:r>
      <w:r w:rsidR="0025034F" w:rsidRPr="00935276">
        <w:rPr>
          <w:rFonts w:ascii="Times New Roman" w:hAnsi="Times New Roman" w:cs="Times New Roman"/>
          <w:sz w:val="22"/>
          <w:szCs w:val="22"/>
        </w:rPr>
        <w:t>, dokumentum</w:t>
      </w:r>
      <w:r w:rsidRPr="00935276">
        <w:rPr>
          <w:rFonts w:ascii="Times New Roman" w:hAnsi="Times New Roman" w:cs="Times New Roman"/>
          <w:sz w:val="22"/>
          <w:szCs w:val="22"/>
        </w:rPr>
        <w:t>ot</w:t>
      </w:r>
      <w:r w:rsidR="0025034F" w:rsidRPr="00935276">
        <w:rPr>
          <w:rFonts w:ascii="Times New Roman" w:hAnsi="Times New Roman" w:cs="Times New Roman"/>
          <w:sz w:val="22"/>
          <w:szCs w:val="22"/>
        </w:rPr>
        <w:t>, nyilatkozat</w:t>
      </w:r>
      <w:r w:rsidRPr="00935276">
        <w:rPr>
          <w:rFonts w:ascii="Times New Roman" w:hAnsi="Times New Roman" w:cs="Times New Roman"/>
          <w:sz w:val="22"/>
          <w:szCs w:val="22"/>
        </w:rPr>
        <w:t>ot</w:t>
      </w:r>
      <w:r w:rsidR="0092505E" w:rsidRPr="00935276">
        <w:rPr>
          <w:rFonts w:ascii="Times New Roman" w:hAnsi="Times New Roman" w:cs="Times New Roman"/>
          <w:sz w:val="22"/>
          <w:szCs w:val="22"/>
        </w:rPr>
        <w:t xml:space="preserve"> is</w:t>
      </w:r>
      <w:r w:rsidR="0025034F" w:rsidRPr="00935276">
        <w:rPr>
          <w:rFonts w:ascii="Times New Roman" w:hAnsi="Times New Roman" w:cs="Times New Roman"/>
          <w:sz w:val="22"/>
          <w:szCs w:val="22"/>
        </w:rPr>
        <w:t xml:space="preserve"> beny</w:t>
      </w:r>
      <w:r w:rsidR="0025034F" w:rsidRPr="00935276">
        <w:rPr>
          <w:rFonts w:ascii="Times New Roman" w:hAnsi="Times New Roman" w:cs="Times New Roman" w:hint="eastAsia"/>
          <w:sz w:val="22"/>
          <w:szCs w:val="22"/>
        </w:rPr>
        <w:t>ú</w:t>
      </w:r>
      <w:r w:rsidR="0025034F" w:rsidRPr="00935276">
        <w:rPr>
          <w:rFonts w:ascii="Times New Roman" w:hAnsi="Times New Roman" w:cs="Times New Roman"/>
          <w:sz w:val="22"/>
          <w:szCs w:val="22"/>
        </w:rPr>
        <w:t>jt</w:t>
      </w:r>
      <w:r w:rsidR="0092505E" w:rsidRPr="00935276">
        <w:rPr>
          <w:rFonts w:ascii="Times New Roman" w:hAnsi="Times New Roman" w:cs="Times New Roman"/>
          <w:sz w:val="22"/>
          <w:szCs w:val="22"/>
        </w:rPr>
        <w:t>h</w:t>
      </w:r>
      <w:r w:rsidR="0025034F" w:rsidRPr="00935276">
        <w:rPr>
          <w:rFonts w:ascii="Times New Roman" w:hAnsi="Times New Roman" w:cs="Times New Roman"/>
          <w:sz w:val="22"/>
          <w:szCs w:val="22"/>
        </w:rPr>
        <w:t>a</w:t>
      </w:r>
      <w:r w:rsidR="0092505E" w:rsidRPr="00935276">
        <w:rPr>
          <w:rFonts w:ascii="Times New Roman" w:hAnsi="Times New Roman" w:cs="Times New Roman"/>
          <w:sz w:val="22"/>
          <w:szCs w:val="22"/>
        </w:rPr>
        <w:t>t, de</w:t>
      </w:r>
      <w:r w:rsidR="0025034F" w:rsidRPr="00935276">
        <w:rPr>
          <w:rFonts w:ascii="Times New Roman" w:hAnsi="Times New Roman" w:cs="Times New Roman"/>
          <w:sz w:val="22"/>
          <w:szCs w:val="22"/>
        </w:rPr>
        <w:t xml:space="preserve"> az aj</w:t>
      </w:r>
      <w:r w:rsidR="0025034F" w:rsidRPr="00935276">
        <w:rPr>
          <w:rFonts w:ascii="Times New Roman" w:hAnsi="Times New Roman" w:cs="Times New Roman" w:hint="eastAsia"/>
          <w:sz w:val="22"/>
          <w:szCs w:val="22"/>
        </w:rPr>
        <w:t>á</w:t>
      </w:r>
      <w:r w:rsidR="0025034F" w:rsidRPr="00935276">
        <w:rPr>
          <w:rFonts w:ascii="Times New Roman" w:hAnsi="Times New Roman" w:cs="Times New Roman"/>
          <w:sz w:val="22"/>
          <w:szCs w:val="22"/>
        </w:rPr>
        <w:t>nlatnak az idegen nyelv</w:t>
      </w:r>
      <w:r w:rsidR="0025034F" w:rsidRPr="00935276">
        <w:rPr>
          <w:rFonts w:ascii="Times New Roman" w:hAnsi="Times New Roman" w:cs="Times New Roman" w:hint="eastAsia"/>
          <w:sz w:val="22"/>
          <w:szCs w:val="22"/>
        </w:rPr>
        <w:t>ű</w:t>
      </w:r>
      <w:r w:rsidR="0025034F" w:rsidRPr="00935276">
        <w:rPr>
          <w:rFonts w:ascii="Times New Roman" w:hAnsi="Times New Roman" w:cs="Times New Roman"/>
          <w:sz w:val="22"/>
          <w:szCs w:val="22"/>
        </w:rPr>
        <w:t xml:space="preserve"> irat, igazol</w:t>
      </w:r>
      <w:r w:rsidR="0025034F" w:rsidRPr="00935276">
        <w:rPr>
          <w:rFonts w:ascii="Times New Roman" w:hAnsi="Times New Roman" w:cs="Times New Roman" w:hint="eastAsia"/>
          <w:sz w:val="22"/>
          <w:szCs w:val="22"/>
        </w:rPr>
        <w:t>á</w:t>
      </w:r>
      <w:r w:rsidR="0025034F" w:rsidRPr="00935276">
        <w:rPr>
          <w:rFonts w:ascii="Times New Roman" w:hAnsi="Times New Roman" w:cs="Times New Roman"/>
          <w:sz w:val="22"/>
          <w:szCs w:val="22"/>
        </w:rPr>
        <w:t>s, dokumentum, nyilatkozat aj</w:t>
      </w:r>
      <w:r w:rsidR="0025034F" w:rsidRPr="00935276">
        <w:rPr>
          <w:rFonts w:ascii="Times New Roman" w:hAnsi="Times New Roman" w:cs="Times New Roman" w:hint="eastAsia"/>
          <w:sz w:val="22"/>
          <w:szCs w:val="22"/>
        </w:rPr>
        <w:t>á</w:t>
      </w:r>
      <w:r w:rsidR="0025034F" w:rsidRPr="00935276">
        <w:rPr>
          <w:rFonts w:ascii="Times New Roman" w:hAnsi="Times New Roman" w:cs="Times New Roman"/>
          <w:sz w:val="22"/>
          <w:szCs w:val="22"/>
        </w:rPr>
        <w:t>nlattev</w:t>
      </w:r>
      <w:r w:rsidR="0025034F" w:rsidRPr="00935276">
        <w:rPr>
          <w:rFonts w:ascii="Times New Roman" w:hAnsi="Times New Roman" w:cs="Times New Roman" w:hint="eastAsia"/>
          <w:sz w:val="22"/>
          <w:szCs w:val="22"/>
        </w:rPr>
        <w:t>ő</w:t>
      </w:r>
      <w:r w:rsidR="0025034F" w:rsidRPr="00935276">
        <w:rPr>
          <w:rFonts w:ascii="Times New Roman" w:hAnsi="Times New Roman" w:cs="Times New Roman"/>
          <w:sz w:val="22"/>
          <w:szCs w:val="22"/>
        </w:rPr>
        <w:t xml:space="preserve"> </w:t>
      </w:r>
      <w:r w:rsidR="0025034F" w:rsidRPr="00935276">
        <w:rPr>
          <w:rFonts w:ascii="Times New Roman" w:hAnsi="Times New Roman" w:cs="Times New Roman" w:hint="eastAsia"/>
          <w:sz w:val="22"/>
          <w:szCs w:val="22"/>
        </w:rPr>
        <w:t>á</w:t>
      </w:r>
      <w:r w:rsidR="0025034F" w:rsidRPr="00935276">
        <w:rPr>
          <w:rFonts w:ascii="Times New Roman" w:hAnsi="Times New Roman" w:cs="Times New Roman"/>
          <w:sz w:val="22"/>
          <w:szCs w:val="22"/>
        </w:rPr>
        <w:t>ltali felel</w:t>
      </w:r>
      <w:r w:rsidR="0025034F" w:rsidRPr="00935276">
        <w:rPr>
          <w:rFonts w:ascii="Times New Roman" w:hAnsi="Times New Roman" w:cs="Times New Roman" w:hint="eastAsia"/>
          <w:sz w:val="22"/>
          <w:szCs w:val="22"/>
        </w:rPr>
        <w:t>ő</w:t>
      </w:r>
      <w:r w:rsidR="0025034F" w:rsidRPr="00935276">
        <w:rPr>
          <w:rFonts w:ascii="Times New Roman" w:hAnsi="Times New Roman" w:cs="Times New Roman"/>
          <w:sz w:val="22"/>
          <w:szCs w:val="22"/>
        </w:rPr>
        <w:t>s magyar nyelv</w:t>
      </w:r>
      <w:r w:rsidR="0025034F" w:rsidRPr="00935276">
        <w:rPr>
          <w:rFonts w:ascii="Times New Roman" w:hAnsi="Times New Roman" w:cs="Times New Roman" w:hint="eastAsia"/>
          <w:sz w:val="22"/>
          <w:szCs w:val="22"/>
        </w:rPr>
        <w:t>ű</w:t>
      </w:r>
      <w:r w:rsidR="0025034F" w:rsidRPr="00935276">
        <w:rPr>
          <w:rFonts w:ascii="Times New Roman" w:hAnsi="Times New Roman" w:cs="Times New Roman"/>
          <w:sz w:val="22"/>
          <w:szCs w:val="22"/>
        </w:rPr>
        <w:t xml:space="preserve"> ford</w:t>
      </w:r>
      <w:r w:rsidR="0025034F" w:rsidRPr="00935276">
        <w:rPr>
          <w:rFonts w:ascii="Times New Roman" w:hAnsi="Times New Roman" w:cs="Times New Roman" w:hint="eastAsia"/>
          <w:sz w:val="22"/>
          <w:szCs w:val="22"/>
        </w:rPr>
        <w:t>í</w:t>
      </w:r>
      <w:r w:rsidR="0025034F" w:rsidRPr="00935276">
        <w:rPr>
          <w:rFonts w:ascii="Times New Roman" w:hAnsi="Times New Roman" w:cs="Times New Roman"/>
          <w:sz w:val="22"/>
          <w:szCs w:val="22"/>
        </w:rPr>
        <w:t>t</w:t>
      </w:r>
      <w:r w:rsidR="0025034F" w:rsidRPr="00935276">
        <w:rPr>
          <w:rFonts w:ascii="Times New Roman" w:hAnsi="Times New Roman" w:cs="Times New Roman" w:hint="eastAsia"/>
          <w:sz w:val="22"/>
          <w:szCs w:val="22"/>
        </w:rPr>
        <w:t>á</w:t>
      </w:r>
      <w:r w:rsidR="0025034F" w:rsidRPr="00935276">
        <w:rPr>
          <w:rFonts w:ascii="Times New Roman" w:hAnsi="Times New Roman" w:cs="Times New Roman"/>
          <w:sz w:val="22"/>
          <w:szCs w:val="22"/>
        </w:rPr>
        <w:t>s</w:t>
      </w:r>
      <w:r w:rsidR="0025034F" w:rsidRPr="00935276">
        <w:rPr>
          <w:rFonts w:ascii="Times New Roman" w:hAnsi="Times New Roman" w:cs="Times New Roman" w:hint="eastAsia"/>
          <w:sz w:val="22"/>
          <w:szCs w:val="22"/>
        </w:rPr>
        <w:t>á</w:t>
      </w:r>
      <w:r w:rsidR="0025034F" w:rsidRPr="00935276">
        <w:rPr>
          <w:rFonts w:ascii="Times New Roman" w:hAnsi="Times New Roman" w:cs="Times New Roman"/>
          <w:sz w:val="22"/>
          <w:szCs w:val="22"/>
        </w:rPr>
        <w:t xml:space="preserve">t is tartalmaznia kell, </w:t>
      </w:r>
      <w:r w:rsidR="0092505E" w:rsidRPr="00935276">
        <w:rPr>
          <w:rFonts w:ascii="Times New Roman" w:hAnsi="Times New Roman" w:cs="Times New Roman"/>
          <w:sz w:val="22"/>
          <w:szCs w:val="22"/>
        </w:rPr>
        <w:t>tekintettel arra, hogy az ajánlatkérő a nem magyar nyelven benyújtott dokumentumok aj</w:t>
      </w:r>
      <w:r w:rsidR="0092505E" w:rsidRPr="00935276">
        <w:rPr>
          <w:rFonts w:ascii="Times New Roman" w:hAnsi="Times New Roman" w:cs="Times New Roman" w:hint="eastAsia"/>
          <w:sz w:val="22"/>
          <w:szCs w:val="22"/>
        </w:rPr>
        <w:t>á</w:t>
      </w:r>
      <w:r w:rsidR="0092505E" w:rsidRPr="00935276">
        <w:rPr>
          <w:rFonts w:ascii="Times New Roman" w:hAnsi="Times New Roman" w:cs="Times New Roman"/>
          <w:sz w:val="22"/>
          <w:szCs w:val="22"/>
        </w:rPr>
        <w:t>nlattev</w:t>
      </w:r>
      <w:r w:rsidR="0092505E" w:rsidRPr="00935276">
        <w:rPr>
          <w:rFonts w:ascii="Times New Roman" w:hAnsi="Times New Roman" w:cs="Times New Roman" w:hint="eastAsia"/>
          <w:sz w:val="22"/>
          <w:szCs w:val="22"/>
        </w:rPr>
        <w:t>ő</w:t>
      </w:r>
      <w:r w:rsidR="0092505E" w:rsidRPr="00935276">
        <w:rPr>
          <w:rFonts w:ascii="Times New Roman" w:hAnsi="Times New Roman" w:cs="Times New Roman"/>
          <w:sz w:val="22"/>
          <w:szCs w:val="22"/>
        </w:rPr>
        <w:t xml:space="preserve"> </w:t>
      </w:r>
      <w:r w:rsidR="0092505E" w:rsidRPr="00935276">
        <w:rPr>
          <w:rFonts w:ascii="Times New Roman" w:hAnsi="Times New Roman" w:cs="Times New Roman" w:hint="eastAsia"/>
          <w:sz w:val="22"/>
          <w:szCs w:val="22"/>
        </w:rPr>
        <w:t>á</w:t>
      </w:r>
      <w:r w:rsidR="0092505E" w:rsidRPr="00935276">
        <w:rPr>
          <w:rFonts w:ascii="Times New Roman" w:hAnsi="Times New Roman" w:cs="Times New Roman"/>
          <w:sz w:val="22"/>
          <w:szCs w:val="22"/>
        </w:rPr>
        <w:t>ltali felel</w:t>
      </w:r>
      <w:r w:rsidR="0092505E" w:rsidRPr="00935276">
        <w:rPr>
          <w:rFonts w:ascii="Times New Roman" w:hAnsi="Times New Roman" w:cs="Times New Roman" w:hint="eastAsia"/>
          <w:sz w:val="22"/>
          <w:szCs w:val="22"/>
        </w:rPr>
        <w:t>ő</w:t>
      </w:r>
      <w:r w:rsidR="0092505E" w:rsidRPr="00935276">
        <w:rPr>
          <w:rFonts w:ascii="Times New Roman" w:hAnsi="Times New Roman" w:cs="Times New Roman"/>
          <w:sz w:val="22"/>
          <w:szCs w:val="22"/>
        </w:rPr>
        <w:t>s magyar nyelv</w:t>
      </w:r>
      <w:r w:rsidR="0092505E" w:rsidRPr="00935276">
        <w:rPr>
          <w:rFonts w:ascii="Times New Roman" w:hAnsi="Times New Roman" w:cs="Times New Roman" w:hint="eastAsia"/>
          <w:sz w:val="22"/>
          <w:szCs w:val="22"/>
        </w:rPr>
        <w:t>ű</w:t>
      </w:r>
      <w:r w:rsidR="0092505E" w:rsidRPr="00935276">
        <w:rPr>
          <w:rFonts w:ascii="Times New Roman" w:hAnsi="Times New Roman" w:cs="Times New Roman"/>
          <w:sz w:val="22"/>
          <w:szCs w:val="22"/>
        </w:rPr>
        <w:t xml:space="preserve"> ford</w:t>
      </w:r>
      <w:r w:rsidR="0092505E" w:rsidRPr="00935276">
        <w:rPr>
          <w:rFonts w:ascii="Times New Roman" w:hAnsi="Times New Roman" w:cs="Times New Roman" w:hint="eastAsia"/>
          <w:sz w:val="22"/>
          <w:szCs w:val="22"/>
        </w:rPr>
        <w:t>í</w:t>
      </w:r>
      <w:r w:rsidR="0092505E" w:rsidRPr="00935276">
        <w:rPr>
          <w:rFonts w:ascii="Times New Roman" w:hAnsi="Times New Roman" w:cs="Times New Roman"/>
          <w:sz w:val="22"/>
          <w:szCs w:val="22"/>
        </w:rPr>
        <w:t>t</w:t>
      </w:r>
      <w:r w:rsidR="0092505E" w:rsidRPr="00935276">
        <w:rPr>
          <w:rFonts w:ascii="Times New Roman" w:hAnsi="Times New Roman" w:cs="Times New Roman" w:hint="eastAsia"/>
          <w:sz w:val="22"/>
          <w:szCs w:val="22"/>
        </w:rPr>
        <w:t>á</w:t>
      </w:r>
      <w:r w:rsidR="0092505E" w:rsidRPr="00935276">
        <w:rPr>
          <w:rFonts w:ascii="Times New Roman" w:hAnsi="Times New Roman" w:cs="Times New Roman"/>
          <w:sz w:val="22"/>
          <w:szCs w:val="22"/>
        </w:rPr>
        <w:t>s</w:t>
      </w:r>
      <w:r w:rsidR="0092505E" w:rsidRPr="00935276">
        <w:rPr>
          <w:rFonts w:ascii="Times New Roman" w:hAnsi="Times New Roman" w:cs="Times New Roman" w:hint="eastAsia"/>
          <w:sz w:val="22"/>
          <w:szCs w:val="22"/>
        </w:rPr>
        <w:t>á</w:t>
      </w:r>
      <w:r w:rsidR="0092505E" w:rsidRPr="00935276">
        <w:rPr>
          <w:rFonts w:ascii="Times New Roman" w:hAnsi="Times New Roman" w:cs="Times New Roman"/>
          <w:sz w:val="22"/>
          <w:szCs w:val="22"/>
        </w:rPr>
        <w:t>t is köteles elfogadni</w:t>
      </w:r>
      <w:r w:rsidR="0025034F" w:rsidRPr="00935276">
        <w:rPr>
          <w:rFonts w:ascii="Times New Roman" w:hAnsi="Times New Roman" w:cs="Times New Roman"/>
          <w:sz w:val="22"/>
          <w:szCs w:val="22"/>
        </w:rPr>
        <w:t>.</w:t>
      </w:r>
    </w:p>
    <w:p w:rsidR="0092505E" w:rsidRPr="00935276" w:rsidRDefault="0092505E" w:rsidP="0025034F">
      <w:pPr>
        <w:pStyle w:val="standard"/>
        <w:spacing w:after="240"/>
        <w:jc w:val="both"/>
        <w:rPr>
          <w:rFonts w:ascii="Times New Roman" w:hAnsi="Times New Roman" w:cs="Times New Roman"/>
          <w:sz w:val="22"/>
          <w:szCs w:val="22"/>
        </w:rPr>
      </w:pPr>
      <w:r w:rsidRPr="00935276">
        <w:rPr>
          <w:rFonts w:ascii="Times New Roman" w:hAnsi="Times New Roman" w:cs="Times New Roman"/>
          <w:sz w:val="22"/>
          <w:szCs w:val="22"/>
        </w:rPr>
        <w:t xml:space="preserve">A fordítást </w:t>
      </w:r>
      <w:r w:rsidR="00D3413B">
        <w:rPr>
          <w:rFonts w:ascii="Times New Roman" w:hAnsi="Times New Roman" w:cs="Times New Roman"/>
          <w:sz w:val="22"/>
          <w:szCs w:val="22"/>
        </w:rPr>
        <w:t xml:space="preserve">lehetőség szerint </w:t>
      </w:r>
      <w:r w:rsidRPr="00935276">
        <w:rPr>
          <w:rFonts w:ascii="Times New Roman" w:hAnsi="Times New Roman" w:cs="Times New Roman"/>
          <w:sz w:val="22"/>
          <w:szCs w:val="22"/>
        </w:rPr>
        <w:t>közvetlenül a nem magyar nyelvű dokumentum mögé kérjük becsatolni</w:t>
      </w:r>
      <w:r w:rsidR="00D3413B">
        <w:rPr>
          <w:rFonts w:ascii="Times New Roman" w:hAnsi="Times New Roman" w:cs="Times New Roman"/>
          <w:sz w:val="22"/>
          <w:szCs w:val="22"/>
        </w:rPr>
        <w:t xml:space="preserve">, és egyértelmű legyen a beazonosíthatóság. </w:t>
      </w:r>
    </w:p>
    <w:p w:rsidR="0092505E" w:rsidRPr="00935276" w:rsidRDefault="0092505E" w:rsidP="0025034F">
      <w:pPr>
        <w:pStyle w:val="standard"/>
        <w:spacing w:after="240"/>
        <w:jc w:val="both"/>
        <w:rPr>
          <w:rFonts w:ascii="Times New Roman" w:hAnsi="Times New Roman" w:cs="Times New Roman"/>
          <w:sz w:val="22"/>
          <w:szCs w:val="22"/>
        </w:rPr>
      </w:pPr>
      <w:r w:rsidRPr="00935276">
        <w:rPr>
          <w:rFonts w:ascii="Times New Roman" w:hAnsi="Times New Roman" w:cs="Times New Roman"/>
          <w:sz w:val="22"/>
          <w:szCs w:val="22"/>
        </w:rPr>
        <w:t>Az ajánlatban szereplő iratok közül minden esetben a magyar nyelvű irat az irányadó, az ajánlatkérő kizárólag azt vizsgálja. A fordítás tartalmának helyességéért az ajánlattevő felel.</w:t>
      </w:r>
    </w:p>
    <w:p w:rsidR="0025034F" w:rsidRPr="00935276" w:rsidRDefault="0025034F" w:rsidP="00913A92">
      <w:pPr>
        <w:pStyle w:val="Listaszerbekezds"/>
        <w:numPr>
          <w:ilvl w:val="1"/>
          <w:numId w:val="25"/>
        </w:numPr>
        <w:spacing w:after="120"/>
        <w:ind w:left="709" w:hanging="425"/>
        <w:jc w:val="both"/>
        <w:rPr>
          <w:rFonts w:ascii="Times New Roman" w:hAnsi="Times New Roman"/>
          <w:b/>
          <w:sz w:val="22"/>
          <w:szCs w:val="22"/>
        </w:rPr>
      </w:pPr>
      <w:r w:rsidRPr="00935276">
        <w:rPr>
          <w:rFonts w:ascii="Times New Roman" w:hAnsi="Times New Roman"/>
          <w:b/>
          <w:sz w:val="22"/>
          <w:szCs w:val="22"/>
        </w:rPr>
        <w:t>Az aj</w:t>
      </w:r>
      <w:r w:rsidRPr="00935276">
        <w:rPr>
          <w:rFonts w:ascii="Times New Roman" w:hAnsi="Times New Roman" w:hint="eastAsia"/>
          <w:b/>
          <w:sz w:val="22"/>
          <w:szCs w:val="22"/>
        </w:rPr>
        <w:t>á</w:t>
      </w:r>
      <w:r w:rsidRPr="00935276">
        <w:rPr>
          <w:rFonts w:ascii="Times New Roman" w:hAnsi="Times New Roman"/>
          <w:b/>
          <w:sz w:val="22"/>
          <w:szCs w:val="22"/>
        </w:rPr>
        <w:t>nlatok beny</w:t>
      </w:r>
      <w:r w:rsidRPr="00935276">
        <w:rPr>
          <w:rFonts w:ascii="Times New Roman" w:hAnsi="Times New Roman" w:hint="eastAsia"/>
          <w:b/>
          <w:sz w:val="22"/>
          <w:szCs w:val="22"/>
        </w:rPr>
        <w:t>ú</w:t>
      </w:r>
      <w:r w:rsidRPr="00935276">
        <w:rPr>
          <w:rFonts w:ascii="Times New Roman" w:hAnsi="Times New Roman"/>
          <w:b/>
          <w:sz w:val="22"/>
          <w:szCs w:val="22"/>
        </w:rPr>
        <w:t>jt</w:t>
      </w:r>
      <w:r w:rsidRPr="00935276">
        <w:rPr>
          <w:rFonts w:ascii="Times New Roman" w:hAnsi="Times New Roman" w:hint="eastAsia"/>
          <w:b/>
          <w:sz w:val="22"/>
          <w:szCs w:val="22"/>
        </w:rPr>
        <w:t>á</w:t>
      </w:r>
      <w:r w:rsidRPr="00935276">
        <w:rPr>
          <w:rFonts w:ascii="Times New Roman" w:hAnsi="Times New Roman"/>
          <w:b/>
          <w:sz w:val="22"/>
          <w:szCs w:val="22"/>
        </w:rPr>
        <w:t xml:space="preserve">sa </w:t>
      </w:r>
      <w:r w:rsidRPr="00935276">
        <w:rPr>
          <w:rFonts w:ascii="Times New Roman" w:hAnsi="Times New Roman" w:hint="eastAsia"/>
          <w:b/>
          <w:sz w:val="22"/>
          <w:szCs w:val="22"/>
        </w:rPr>
        <w:t>é</w:t>
      </w:r>
      <w:r w:rsidRPr="00935276">
        <w:rPr>
          <w:rFonts w:ascii="Times New Roman" w:hAnsi="Times New Roman"/>
          <w:b/>
          <w:sz w:val="22"/>
          <w:szCs w:val="22"/>
        </w:rPr>
        <w:t>s felbont</w:t>
      </w:r>
      <w:r w:rsidRPr="00935276">
        <w:rPr>
          <w:rFonts w:ascii="Times New Roman" w:hAnsi="Times New Roman" w:hint="eastAsia"/>
          <w:b/>
          <w:sz w:val="22"/>
          <w:szCs w:val="22"/>
        </w:rPr>
        <w:t>á</w:t>
      </w:r>
      <w:r w:rsidRPr="00935276">
        <w:rPr>
          <w:rFonts w:ascii="Times New Roman" w:hAnsi="Times New Roman"/>
          <w:b/>
          <w:sz w:val="22"/>
          <w:szCs w:val="22"/>
        </w:rPr>
        <w:t>sa</w:t>
      </w:r>
    </w:p>
    <w:p w:rsidR="0025034F" w:rsidRPr="00935276" w:rsidRDefault="0025034F" w:rsidP="0025034F">
      <w:pPr>
        <w:spacing w:after="120"/>
        <w:jc w:val="both"/>
        <w:rPr>
          <w:rFonts w:ascii="Times New Roman" w:hAnsi="Times New Roman"/>
          <w:sz w:val="22"/>
          <w:szCs w:val="22"/>
        </w:rPr>
      </w:pPr>
      <w:r w:rsidRPr="00F67D78">
        <w:rPr>
          <w:rFonts w:ascii="Times New Roman" w:hAnsi="Times New Roman"/>
          <w:sz w:val="22"/>
          <w:szCs w:val="22"/>
        </w:rPr>
        <w:t>Az aj</w:t>
      </w:r>
      <w:r w:rsidRPr="00F67D78">
        <w:rPr>
          <w:rFonts w:ascii="Times New Roman" w:hAnsi="Times New Roman" w:hint="eastAsia"/>
          <w:sz w:val="22"/>
          <w:szCs w:val="22"/>
        </w:rPr>
        <w:t>á</w:t>
      </w:r>
      <w:r w:rsidRPr="00F67D78">
        <w:rPr>
          <w:rFonts w:ascii="Times New Roman" w:hAnsi="Times New Roman"/>
          <w:sz w:val="22"/>
          <w:szCs w:val="22"/>
        </w:rPr>
        <w:t>nlatok beny</w:t>
      </w:r>
      <w:r w:rsidRPr="00F67D78">
        <w:rPr>
          <w:rFonts w:ascii="Times New Roman" w:hAnsi="Times New Roman" w:hint="eastAsia"/>
          <w:sz w:val="22"/>
          <w:szCs w:val="22"/>
        </w:rPr>
        <w:t>ú</w:t>
      </w:r>
      <w:r w:rsidRPr="00F67D78">
        <w:rPr>
          <w:rFonts w:ascii="Times New Roman" w:hAnsi="Times New Roman"/>
          <w:sz w:val="22"/>
          <w:szCs w:val="22"/>
        </w:rPr>
        <w:t>jt</w:t>
      </w:r>
      <w:r w:rsidRPr="00F67D78">
        <w:rPr>
          <w:rFonts w:ascii="Times New Roman" w:hAnsi="Times New Roman" w:hint="eastAsia"/>
          <w:sz w:val="22"/>
          <w:szCs w:val="22"/>
        </w:rPr>
        <w:t>á</w:t>
      </w:r>
      <w:r w:rsidRPr="00F67D78">
        <w:rPr>
          <w:rFonts w:ascii="Times New Roman" w:hAnsi="Times New Roman"/>
          <w:sz w:val="22"/>
          <w:szCs w:val="22"/>
        </w:rPr>
        <w:t>s</w:t>
      </w:r>
      <w:r w:rsidRPr="00F67D78">
        <w:rPr>
          <w:rFonts w:ascii="Times New Roman" w:hAnsi="Times New Roman" w:hint="eastAsia"/>
          <w:sz w:val="22"/>
          <w:szCs w:val="22"/>
        </w:rPr>
        <w:t>á</w:t>
      </w:r>
      <w:r w:rsidRPr="00F67D78">
        <w:rPr>
          <w:rFonts w:ascii="Times New Roman" w:hAnsi="Times New Roman"/>
          <w:sz w:val="22"/>
          <w:szCs w:val="22"/>
        </w:rPr>
        <w:t>nak hat</w:t>
      </w:r>
      <w:r w:rsidRPr="00F67D78">
        <w:rPr>
          <w:rFonts w:ascii="Times New Roman" w:hAnsi="Times New Roman" w:hint="eastAsia"/>
          <w:sz w:val="22"/>
          <w:szCs w:val="22"/>
        </w:rPr>
        <w:t>á</w:t>
      </w:r>
      <w:r w:rsidRPr="00F67D78">
        <w:rPr>
          <w:rFonts w:ascii="Times New Roman" w:hAnsi="Times New Roman"/>
          <w:sz w:val="22"/>
          <w:szCs w:val="22"/>
        </w:rPr>
        <w:t>ridej</w:t>
      </w:r>
      <w:r w:rsidRPr="00F67D78">
        <w:rPr>
          <w:rFonts w:ascii="Times New Roman" w:hAnsi="Times New Roman" w:hint="eastAsia"/>
          <w:sz w:val="22"/>
          <w:szCs w:val="22"/>
        </w:rPr>
        <w:t>é</w:t>
      </w:r>
      <w:r w:rsidRPr="00F67D78">
        <w:rPr>
          <w:rFonts w:ascii="Times New Roman" w:hAnsi="Times New Roman"/>
          <w:sz w:val="22"/>
          <w:szCs w:val="22"/>
        </w:rPr>
        <w:t>t az aj</w:t>
      </w:r>
      <w:r w:rsidRPr="00F67D78">
        <w:rPr>
          <w:rFonts w:ascii="Times New Roman" w:hAnsi="Times New Roman" w:hint="eastAsia"/>
          <w:sz w:val="22"/>
          <w:szCs w:val="22"/>
        </w:rPr>
        <w:t>á</w:t>
      </w:r>
      <w:r w:rsidRPr="00F67D78">
        <w:rPr>
          <w:rFonts w:ascii="Times New Roman" w:hAnsi="Times New Roman"/>
          <w:sz w:val="22"/>
          <w:szCs w:val="22"/>
        </w:rPr>
        <w:t>nlati felh</w:t>
      </w:r>
      <w:r w:rsidRPr="00F67D78">
        <w:rPr>
          <w:rFonts w:ascii="Times New Roman" w:hAnsi="Times New Roman" w:hint="eastAsia"/>
          <w:sz w:val="22"/>
          <w:szCs w:val="22"/>
        </w:rPr>
        <w:t>í</w:t>
      </w:r>
      <w:r w:rsidRPr="00F67D78">
        <w:rPr>
          <w:rFonts w:ascii="Times New Roman" w:hAnsi="Times New Roman"/>
          <w:sz w:val="22"/>
          <w:szCs w:val="22"/>
        </w:rPr>
        <w:t>v</w:t>
      </w:r>
      <w:r w:rsidRPr="00F67D78">
        <w:rPr>
          <w:rFonts w:ascii="Times New Roman" w:hAnsi="Times New Roman" w:hint="eastAsia"/>
          <w:sz w:val="22"/>
          <w:szCs w:val="22"/>
        </w:rPr>
        <w:t>á</w:t>
      </w:r>
      <w:r w:rsidRPr="00F67D78">
        <w:rPr>
          <w:rFonts w:ascii="Times New Roman" w:hAnsi="Times New Roman"/>
          <w:sz w:val="22"/>
          <w:szCs w:val="22"/>
        </w:rPr>
        <w:t>s IV.2.2) pontja, az aj</w:t>
      </w:r>
      <w:r w:rsidRPr="00F67D78">
        <w:rPr>
          <w:rFonts w:ascii="Times New Roman" w:hAnsi="Times New Roman" w:hint="eastAsia"/>
          <w:sz w:val="22"/>
          <w:szCs w:val="22"/>
        </w:rPr>
        <w:t>á</w:t>
      </w:r>
      <w:r w:rsidRPr="00F67D78">
        <w:rPr>
          <w:rFonts w:ascii="Times New Roman" w:hAnsi="Times New Roman"/>
          <w:sz w:val="22"/>
          <w:szCs w:val="22"/>
        </w:rPr>
        <w:t>nlatok felbont</w:t>
      </w:r>
      <w:r w:rsidRPr="00F67D78">
        <w:rPr>
          <w:rFonts w:ascii="Times New Roman" w:hAnsi="Times New Roman" w:hint="eastAsia"/>
          <w:sz w:val="22"/>
          <w:szCs w:val="22"/>
        </w:rPr>
        <w:t>á</w:t>
      </w:r>
      <w:r w:rsidRPr="00F67D78">
        <w:rPr>
          <w:rFonts w:ascii="Times New Roman" w:hAnsi="Times New Roman"/>
          <w:sz w:val="22"/>
          <w:szCs w:val="22"/>
        </w:rPr>
        <w:t>s</w:t>
      </w:r>
      <w:r w:rsidRPr="00F67D78">
        <w:rPr>
          <w:rFonts w:ascii="Times New Roman" w:hAnsi="Times New Roman" w:hint="eastAsia"/>
          <w:sz w:val="22"/>
          <w:szCs w:val="22"/>
        </w:rPr>
        <w:t>á</w:t>
      </w:r>
      <w:r w:rsidRPr="00F67D78">
        <w:rPr>
          <w:rFonts w:ascii="Times New Roman" w:hAnsi="Times New Roman"/>
          <w:sz w:val="22"/>
          <w:szCs w:val="22"/>
        </w:rPr>
        <w:t>nak felt</w:t>
      </w:r>
      <w:r w:rsidRPr="00F67D78">
        <w:rPr>
          <w:rFonts w:ascii="Times New Roman" w:hAnsi="Times New Roman" w:hint="eastAsia"/>
          <w:sz w:val="22"/>
          <w:szCs w:val="22"/>
        </w:rPr>
        <w:t>é</w:t>
      </w:r>
      <w:r w:rsidRPr="00F67D78">
        <w:rPr>
          <w:rFonts w:ascii="Times New Roman" w:hAnsi="Times New Roman"/>
          <w:sz w:val="22"/>
          <w:szCs w:val="22"/>
        </w:rPr>
        <w:t>teleit (id</w:t>
      </w:r>
      <w:r w:rsidRPr="00F67D78">
        <w:rPr>
          <w:rFonts w:ascii="Times New Roman" w:hAnsi="Times New Roman" w:hint="eastAsia"/>
          <w:sz w:val="22"/>
          <w:szCs w:val="22"/>
        </w:rPr>
        <w:t>ő</w:t>
      </w:r>
      <w:r w:rsidRPr="00F67D78">
        <w:rPr>
          <w:rFonts w:ascii="Times New Roman" w:hAnsi="Times New Roman"/>
          <w:sz w:val="22"/>
          <w:szCs w:val="22"/>
        </w:rPr>
        <w:t>pont, helysz</w:t>
      </w:r>
      <w:r w:rsidRPr="00F67D78">
        <w:rPr>
          <w:rFonts w:ascii="Times New Roman" w:hAnsi="Times New Roman" w:hint="eastAsia"/>
          <w:sz w:val="22"/>
          <w:szCs w:val="22"/>
        </w:rPr>
        <w:t>í</w:t>
      </w:r>
      <w:r w:rsidRPr="00F67D78">
        <w:rPr>
          <w:rFonts w:ascii="Times New Roman" w:hAnsi="Times New Roman"/>
          <w:sz w:val="22"/>
          <w:szCs w:val="22"/>
        </w:rPr>
        <w:t>n) pedig az aj</w:t>
      </w:r>
      <w:r w:rsidRPr="00F67D78">
        <w:rPr>
          <w:rFonts w:ascii="Times New Roman" w:hAnsi="Times New Roman" w:hint="eastAsia"/>
          <w:sz w:val="22"/>
          <w:szCs w:val="22"/>
        </w:rPr>
        <w:t>á</w:t>
      </w:r>
      <w:r w:rsidRPr="00F67D78">
        <w:rPr>
          <w:rFonts w:ascii="Times New Roman" w:hAnsi="Times New Roman"/>
          <w:sz w:val="22"/>
          <w:szCs w:val="22"/>
        </w:rPr>
        <w:t>nlati felh</w:t>
      </w:r>
      <w:r w:rsidRPr="00F67D78">
        <w:rPr>
          <w:rFonts w:ascii="Times New Roman" w:hAnsi="Times New Roman" w:hint="eastAsia"/>
          <w:sz w:val="22"/>
          <w:szCs w:val="22"/>
        </w:rPr>
        <w:t>í</w:t>
      </w:r>
      <w:r w:rsidRPr="00F67D78">
        <w:rPr>
          <w:rFonts w:ascii="Times New Roman" w:hAnsi="Times New Roman"/>
          <w:sz w:val="22"/>
          <w:szCs w:val="22"/>
        </w:rPr>
        <w:t>v</w:t>
      </w:r>
      <w:r w:rsidRPr="00F67D78">
        <w:rPr>
          <w:rFonts w:ascii="Times New Roman" w:hAnsi="Times New Roman" w:hint="eastAsia"/>
          <w:sz w:val="22"/>
          <w:szCs w:val="22"/>
        </w:rPr>
        <w:t>á</w:t>
      </w:r>
      <w:r w:rsidRPr="00F67D78">
        <w:rPr>
          <w:rFonts w:ascii="Times New Roman" w:hAnsi="Times New Roman"/>
          <w:sz w:val="22"/>
          <w:szCs w:val="22"/>
        </w:rPr>
        <w:t>s IV.2.7) pontja tartalmazza.</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A hat</w:t>
      </w:r>
      <w:r w:rsidRPr="00935276">
        <w:rPr>
          <w:rFonts w:ascii="Times New Roman" w:hAnsi="Times New Roman" w:hint="eastAsia"/>
          <w:sz w:val="22"/>
          <w:szCs w:val="22"/>
        </w:rPr>
        <w:t>á</w:t>
      </w:r>
      <w:r w:rsidRPr="00935276">
        <w:rPr>
          <w:rFonts w:ascii="Times New Roman" w:hAnsi="Times New Roman"/>
          <w:sz w:val="22"/>
          <w:szCs w:val="22"/>
        </w:rPr>
        <w:t>rid</w:t>
      </w:r>
      <w:r w:rsidRPr="00935276">
        <w:rPr>
          <w:rFonts w:ascii="Times New Roman" w:hAnsi="Times New Roman" w:hint="eastAsia"/>
          <w:sz w:val="22"/>
          <w:szCs w:val="22"/>
        </w:rPr>
        <w:t>ő</w:t>
      </w:r>
      <w:r w:rsidRPr="00935276">
        <w:rPr>
          <w:rFonts w:ascii="Times New Roman" w:hAnsi="Times New Roman"/>
          <w:sz w:val="22"/>
          <w:szCs w:val="22"/>
        </w:rPr>
        <w:t xml:space="preserve"> ut</w:t>
      </w:r>
      <w:r w:rsidRPr="00935276">
        <w:rPr>
          <w:rFonts w:ascii="Times New Roman" w:hAnsi="Times New Roman" w:hint="eastAsia"/>
          <w:sz w:val="22"/>
          <w:szCs w:val="22"/>
        </w:rPr>
        <w:t>á</w:t>
      </w:r>
      <w:r w:rsidRPr="00935276">
        <w:rPr>
          <w:rFonts w:ascii="Times New Roman" w:hAnsi="Times New Roman"/>
          <w:sz w:val="22"/>
          <w:szCs w:val="22"/>
        </w:rPr>
        <w:t>n be</w:t>
      </w:r>
      <w:r w:rsidRPr="00935276">
        <w:rPr>
          <w:rFonts w:ascii="Times New Roman" w:hAnsi="Times New Roman" w:hint="eastAsia"/>
          <w:sz w:val="22"/>
          <w:szCs w:val="22"/>
        </w:rPr>
        <w:t>é</w:t>
      </w:r>
      <w:r w:rsidRPr="00935276">
        <w:rPr>
          <w:rFonts w:ascii="Times New Roman" w:hAnsi="Times New Roman"/>
          <w:sz w:val="22"/>
          <w:szCs w:val="22"/>
        </w:rPr>
        <w:t>rkezett aj</w:t>
      </w:r>
      <w:r w:rsidRPr="00935276">
        <w:rPr>
          <w:rFonts w:ascii="Times New Roman" w:hAnsi="Times New Roman" w:hint="eastAsia"/>
          <w:sz w:val="22"/>
          <w:szCs w:val="22"/>
        </w:rPr>
        <w:t>á</w:t>
      </w:r>
      <w:r w:rsidRPr="00935276">
        <w:rPr>
          <w:rFonts w:ascii="Times New Roman" w:hAnsi="Times New Roman"/>
          <w:sz w:val="22"/>
          <w:szCs w:val="22"/>
        </w:rPr>
        <w:t>nlat csomagol</w:t>
      </w:r>
      <w:r w:rsidRPr="00935276">
        <w:rPr>
          <w:rFonts w:ascii="Times New Roman" w:hAnsi="Times New Roman" w:hint="eastAsia"/>
          <w:sz w:val="22"/>
          <w:szCs w:val="22"/>
        </w:rPr>
        <w:t>á</w:t>
      </w:r>
      <w:r w:rsidRPr="00935276">
        <w:rPr>
          <w:rFonts w:ascii="Times New Roman" w:hAnsi="Times New Roman"/>
          <w:sz w:val="22"/>
          <w:szCs w:val="22"/>
        </w:rPr>
        <w:t>sa az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 xml:space="preserve"> szem</w:t>
      </w:r>
      <w:r w:rsidRPr="00935276">
        <w:rPr>
          <w:rFonts w:ascii="Times New Roman" w:hAnsi="Times New Roman" w:hint="eastAsia"/>
          <w:sz w:val="22"/>
          <w:szCs w:val="22"/>
        </w:rPr>
        <w:t>é</w:t>
      </w:r>
      <w:r w:rsidRPr="00935276">
        <w:rPr>
          <w:rFonts w:ascii="Times New Roman" w:hAnsi="Times New Roman"/>
          <w:sz w:val="22"/>
          <w:szCs w:val="22"/>
        </w:rPr>
        <w:t>ly</w:t>
      </w:r>
      <w:r w:rsidRPr="00935276">
        <w:rPr>
          <w:rFonts w:ascii="Times New Roman" w:hAnsi="Times New Roman" w:hint="eastAsia"/>
          <w:sz w:val="22"/>
          <w:szCs w:val="22"/>
        </w:rPr>
        <w:t>é</w:t>
      </w:r>
      <w:r w:rsidRPr="00935276">
        <w:rPr>
          <w:rFonts w:ascii="Times New Roman" w:hAnsi="Times New Roman"/>
          <w:sz w:val="22"/>
          <w:szCs w:val="22"/>
        </w:rPr>
        <w:t>nek meg</w:t>
      </w:r>
      <w:r w:rsidRPr="00935276">
        <w:rPr>
          <w:rFonts w:ascii="Times New Roman" w:hAnsi="Times New Roman" w:hint="eastAsia"/>
          <w:sz w:val="22"/>
          <w:szCs w:val="22"/>
        </w:rPr>
        <w:t>á</w:t>
      </w:r>
      <w:r w:rsidRPr="00935276">
        <w:rPr>
          <w:rFonts w:ascii="Times New Roman" w:hAnsi="Times New Roman"/>
          <w:sz w:val="22"/>
          <w:szCs w:val="22"/>
        </w:rPr>
        <w:t>llap</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á</w:t>
      </w:r>
      <w:r w:rsidRPr="00935276">
        <w:rPr>
          <w:rFonts w:ascii="Times New Roman" w:hAnsi="Times New Roman"/>
          <w:sz w:val="22"/>
          <w:szCs w:val="22"/>
        </w:rPr>
        <w:t>sa c</w:t>
      </w:r>
      <w:r w:rsidRPr="00935276">
        <w:rPr>
          <w:rFonts w:ascii="Times New Roman" w:hAnsi="Times New Roman" w:hint="eastAsia"/>
          <w:sz w:val="22"/>
          <w:szCs w:val="22"/>
        </w:rPr>
        <w:t>é</w:t>
      </w:r>
      <w:r w:rsidRPr="00935276">
        <w:rPr>
          <w:rFonts w:ascii="Times New Roman" w:hAnsi="Times New Roman"/>
          <w:sz w:val="22"/>
          <w:szCs w:val="22"/>
        </w:rPr>
        <w:t>lj</w:t>
      </w:r>
      <w:r w:rsidRPr="00935276">
        <w:rPr>
          <w:rFonts w:ascii="Times New Roman" w:hAnsi="Times New Roman" w:hint="eastAsia"/>
          <w:sz w:val="22"/>
          <w:szCs w:val="22"/>
        </w:rPr>
        <w:t>á</w:t>
      </w:r>
      <w:r w:rsidRPr="00935276">
        <w:rPr>
          <w:rFonts w:ascii="Times New Roman" w:hAnsi="Times New Roman"/>
          <w:sz w:val="22"/>
          <w:szCs w:val="22"/>
        </w:rPr>
        <w:t>b</w:t>
      </w:r>
      <w:r w:rsidRPr="00935276">
        <w:rPr>
          <w:rFonts w:ascii="Times New Roman" w:hAnsi="Times New Roman" w:hint="eastAsia"/>
          <w:sz w:val="22"/>
          <w:szCs w:val="22"/>
        </w:rPr>
        <w:t>ó</w:t>
      </w:r>
      <w:r w:rsidRPr="00935276">
        <w:rPr>
          <w:rFonts w:ascii="Times New Roman" w:hAnsi="Times New Roman"/>
          <w:sz w:val="22"/>
          <w:szCs w:val="22"/>
        </w:rPr>
        <w:t>l bonthat</w:t>
      </w:r>
      <w:r w:rsidRPr="00935276">
        <w:rPr>
          <w:rFonts w:ascii="Times New Roman" w:hAnsi="Times New Roman" w:hint="eastAsia"/>
          <w:sz w:val="22"/>
          <w:szCs w:val="22"/>
        </w:rPr>
        <w:t>ó</w:t>
      </w:r>
      <w:r w:rsidRPr="00935276">
        <w:rPr>
          <w:rFonts w:ascii="Times New Roman" w:hAnsi="Times New Roman"/>
          <w:sz w:val="22"/>
          <w:szCs w:val="22"/>
        </w:rPr>
        <w:t xml:space="preserve"> fel, amelyr</w:t>
      </w:r>
      <w:r w:rsidRPr="00935276">
        <w:rPr>
          <w:rFonts w:ascii="Times New Roman" w:hAnsi="Times New Roman" w:hint="eastAsia"/>
          <w:sz w:val="22"/>
          <w:szCs w:val="22"/>
        </w:rPr>
        <w:t>ő</w:t>
      </w:r>
      <w:r w:rsidRPr="00935276">
        <w:rPr>
          <w:rFonts w:ascii="Times New Roman" w:hAnsi="Times New Roman"/>
          <w:sz w:val="22"/>
          <w:szCs w:val="22"/>
        </w:rPr>
        <w:t>l k</w:t>
      </w:r>
      <w:r w:rsidRPr="00935276">
        <w:rPr>
          <w:rFonts w:ascii="Times New Roman" w:hAnsi="Times New Roman" w:hint="eastAsia"/>
          <w:sz w:val="22"/>
          <w:szCs w:val="22"/>
        </w:rPr>
        <w:t>ü</w:t>
      </w:r>
      <w:r w:rsidRPr="00935276">
        <w:rPr>
          <w:rFonts w:ascii="Times New Roman" w:hAnsi="Times New Roman"/>
          <w:sz w:val="22"/>
          <w:szCs w:val="22"/>
        </w:rPr>
        <w:t>l</w:t>
      </w:r>
      <w:r w:rsidRPr="00935276">
        <w:rPr>
          <w:rFonts w:ascii="Times New Roman" w:hAnsi="Times New Roman" w:hint="eastAsia"/>
          <w:sz w:val="22"/>
          <w:szCs w:val="22"/>
        </w:rPr>
        <w:t>ö</w:t>
      </w:r>
      <w:r w:rsidRPr="00935276">
        <w:rPr>
          <w:rFonts w:ascii="Times New Roman" w:hAnsi="Times New Roman"/>
          <w:sz w:val="22"/>
          <w:szCs w:val="22"/>
        </w:rPr>
        <w:t>n jegyz</w:t>
      </w:r>
      <w:r w:rsidRPr="00935276">
        <w:rPr>
          <w:rFonts w:ascii="Times New Roman" w:hAnsi="Times New Roman" w:hint="eastAsia"/>
          <w:sz w:val="22"/>
          <w:szCs w:val="22"/>
        </w:rPr>
        <w:t>ő</w:t>
      </w:r>
      <w:r w:rsidRPr="00935276">
        <w:rPr>
          <w:rFonts w:ascii="Times New Roman" w:hAnsi="Times New Roman"/>
          <w:sz w:val="22"/>
          <w:szCs w:val="22"/>
        </w:rPr>
        <w:t>k</w:t>
      </w:r>
      <w:r w:rsidRPr="00935276">
        <w:rPr>
          <w:rFonts w:ascii="Times New Roman" w:hAnsi="Times New Roman" w:hint="eastAsia"/>
          <w:sz w:val="22"/>
          <w:szCs w:val="22"/>
        </w:rPr>
        <w:t>ö</w:t>
      </w:r>
      <w:r w:rsidRPr="00935276">
        <w:rPr>
          <w:rFonts w:ascii="Times New Roman" w:hAnsi="Times New Roman"/>
          <w:sz w:val="22"/>
          <w:szCs w:val="22"/>
        </w:rPr>
        <w:t>nyvet kell felvenni.</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Az aj</w:t>
      </w:r>
      <w:r w:rsidRPr="00935276">
        <w:rPr>
          <w:rFonts w:ascii="Times New Roman" w:hAnsi="Times New Roman" w:hint="eastAsia"/>
          <w:sz w:val="22"/>
          <w:szCs w:val="22"/>
        </w:rPr>
        <w:t>á</w:t>
      </w:r>
      <w:r w:rsidRPr="00935276">
        <w:rPr>
          <w:rFonts w:ascii="Times New Roman" w:hAnsi="Times New Roman"/>
          <w:sz w:val="22"/>
          <w:szCs w:val="22"/>
        </w:rPr>
        <w:t>nlatok felbont</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t az aj</w:t>
      </w:r>
      <w:r w:rsidRPr="00935276">
        <w:rPr>
          <w:rFonts w:ascii="Times New Roman" w:hAnsi="Times New Roman" w:hint="eastAsia"/>
          <w:sz w:val="22"/>
          <w:szCs w:val="22"/>
        </w:rPr>
        <w:t>á</w:t>
      </w:r>
      <w:r w:rsidRPr="00935276">
        <w:rPr>
          <w:rFonts w:ascii="Times New Roman" w:hAnsi="Times New Roman"/>
          <w:sz w:val="22"/>
          <w:szCs w:val="22"/>
        </w:rPr>
        <w:t>nlatt</w:t>
      </w:r>
      <w:r w:rsidRPr="00935276">
        <w:rPr>
          <w:rFonts w:ascii="Times New Roman" w:hAnsi="Times New Roman" w:hint="eastAsia"/>
          <w:sz w:val="22"/>
          <w:szCs w:val="22"/>
        </w:rPr>
        <w:t>é</w:t>
      </w:r>
      <w:r w:rsidRPr="00935276">
        <w:rPr>
          <w:rFonts w:ascii="Times New Roman" w:hAnsi="Times New Roman"/>
          <w:sz w:val="22"/>
          <w:szCs w:val="22"/>
        </w:rPr>
        <w:t>teli hat</w:t>
      </w:r>
      <w:r w:rsidRPr="00935276">
        <w:rPr>
          <w:rFonts w:ascii="Times New Roman" w:hAnsi="Times New Roman" w:hint="eastAsia"/>
          <w:sz w:val="22"/>
          <w:szCs w:val="22"/>
        </w:rPr>
        <w:t>á</w:t>
      </w:r>
      <w:r w:rsidRPr="00935276">
        <w:rPr>
          <w:rFonts w:ascii="Times New Roman" w:hAnsi="Times New Roman"/>
          <w:sz w:val="22"/>
          <w:szCs w:val="22"/>
        </w:rPr>
        <w:t>rid</w:t>
      </w:r>
      <w:r w:rsidRPr="00935276">
        <w:rPr>
          <w:rFonts w:ascii="Times New Roman" w:hAnsi="Times New Roman" w:hint="eastAsia"/>
          <w:sz w:val="22"/>
          <w:szCs w:val="22"/>
        </w:rPr>
        <w:t>ő</w:t>
      </w:r>
      <w:r w:rsidRPr="00935276">
        <w:rPr>
          <w:rFonts w:ascii="Times New Roman" w:hAnsi="Times New Roman"/>
          <w:sz w:val="22"/>
          <w:szCs w:val="22"/>
        </w:rPr>
        <w:t xml:space="preserve"> lej</w:t>
      </w:r>
      <w:r w:rsidRPr="00935276">
        <w:rPr>
          <w:rFonts w:ascii="Times New Roman" w:hAnsi="Times New Roman" w:hint="eastAsia"/>
          <w:sz w:val="22"/>
          <w:szCs w:val="22"/>
        </w:rPr>
        <w:t>á</w:t>
      </w:r>
      <w:r w:rsidRPr="00935276">
        <w:rPr>
          <w:rFonts w:ascii="Times New Roman" w:hAnsi="Times New Roman"/>
          <w:sz w:val="22"/>
          <w:szCs w:val="22"/>
        </w:rPr>
        <w:t>rt</w:t>
      </w:r>
      <w:r w:rsidRPr="00935276">
        <w:rPr>
          <w:rFonts w:ascii="Times New Roman" w:hAnsi="Times New Roman" w:hint="eastAsia"/>
          <w:sz w:val="22"/>
          <w:szCs w:val="22"/>
        </w:rPr>
        <w:t>á</w:t>
      </w:r>
      <w:r w:rsidRPr="00935276">
        <w:rPr>
          <w:rFonts w:ascii="Times New Roman" w:hAnsi="Times New Roman"/>
          <w:sz w:val="22"/>
          <w:szCs w:val="22"/>
        </w:rPr>
        <w:t>nak id</w:t>
      </w:r>
      <w:r w:rsidRPr="00935276">
        <w:rPr>
          <w:rFonts w:ascii="Times New Roman" w:hAnsi="Times New Roman" w:hint="eastAsia"/>
          <w:sz w:val="22"/>
          <w:szCs w:val="22"/>
        </w:rPr>
        <w:t>ő</w:t>
      </w:r>
      <w:r w:rsidRPr="00935276">
        <w:rPr>
          <w:rFonts w:ascii="Times New Roman" w:hAnsi="Times New Roman"/>
          <w:sz w:val="22"/>
          <w:szCs w:val="22"/>
        </w:rPr>
        <w:t>pontj</w:t>
      </w:r>
      <w:r w:rsidRPr="00935276">
        <w:rPr>
          <w:rFonts w:ascii="Times New Roman" w:hAnsi="Times New Roman" w:hint="eastAsia"/>
          <w:sz w:val="22"/>
          <w:szCs w:val="22"/>
        </w:rPr>
        <w:t>á</w:t>
      </w:r>
      <w:r w:rsidRPr="00935276">
        <w:rPr>
          <w:rFonts w:ascii="Times New Roman" w:hAnsi="Times New Roman"/>
          <w:sz w:val="22"/>
          <w:szCs w:val="22"/>
        </w:rPr>
        <w:t>ban kezdi meg az aj</w:t>
      </w:r>
      <w:r w:rsidRPr="00935276">
        <w:rPr>
          <w:rFonts w:ascii="Times New Roman" w:hAnsi="Times New Roman" w:hint="eastAsia"/>
          <w:sz w:val="22"/>
          <w:szCs w:val="22"/>
        </w:rPr>
        <w:t>á</w:t>
      </w:r>
      <w:r w:rsidRPr="00935276">
        <w:rPr>
          <w:rFonts w:ascii="Times New Roman" w:hAnsi="Times New Roman"/>
          <w:sz w:val="22"/>
          <w:szCs w:val="22"/>
        </w:rPr>
        <w:t>nlatk</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ő</w:t>
      </w:r>
      <w:r w:rsidRPr="00935276">
        <w:rPr>
          <w:rFonts w:ascii="Times New Roman" w:hAnsi="Times New Roman"/>
          <w:sz w:val="22"/>
          <w:szCs w:val="22"/>
        </w:rPr>
        <w:t xml:space="preserve">. </w:t>
      </w:r>
    </w:p>
    <w:p w:rsidR="00740AD7"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A Kbt. 68. </w:t>
      </w:r>
      <w:r w:rsidRPr="00935276">
        <w:rPr>
          <w:rFonts w:ascii="Times New Roman" w:hAnsi="Times New Roman" w:hint="eastAsia"/>
          <w:sz w:val="22"/>
          <w:szCs w:val="22"/>
        </w:rPr>
        <w:t>§</w:t>
      </w:r>
      <w:r w:rsidRPr="00935276">
        <w:rPr>
          <w:rFonts w:ascii="Times New Roman" w:hAnsi="Times New Roman"/>
          <w:sz w:val="22"/>
          <w:szCs w:val="22"/>
        </w:rPr>
        <w:t xml:space="preserve"> (3) alapj</w:t>
      </w:r>
      <w:r w:rsidRPr="00935276">
        <w:rPr>
          <w:rFonts w:ascii="Times New Roman" w:hAnsi="Times New Roman" w:hint="eastAsia"/>
          <w:sz w:val="22"/>
          <w:szCs w:val="22"/>
        </w:rPr>
        <w:t>á</w:t>
      </w:r>
      <w:r w:rsidRPr="00935276">
        <w:rPr>
          <w:rFonts w:ascii="Times New Roman" w:hAnsi="Times New Roman"/>
          <w:sz w:val="22"/>
          <w:szCs w:val="22"/>
        </w:rPr>
        <w:t>n az aj</w:t>
      </w:r>
      <w:r w:rsidRPr="00935276">
        <w:rPr>
          <w:rFonts w:ascii="Times New Roman" w:hAnsi="Times New Roman" w:hint="eastAsia"/>
          <w:sz w:val="22"/>
          <w:szCs w:val="22"/>
        </w:rPr>
        <w:t>á</w:t>
      </w:r>
      <w:r w:rsidRPr="00935276">
        <w:rPr>
          <w:rFonts w:ascii="Times New Roman" w:hAnsi="Times New Roman"/>
          <w:sz w:val="22"/>
          <w:szCs w:val="22"/>
        </w:rPr>
        <w:t>nlatok felbont</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n</w:t>
      </w:r>
      <w:r w:rsidRPr="00935276">
        <w:rPr>
          <w:rFonts w:ascii="Times New Roman" w:hAnsi="Times New Roman" w:hint="eastAsia"/>
          <w:sz w:val="22"/>
          <w:szCs w:val="22"/>
        </w:rPr>
        <w:t>á</w:t>
      </w:r>
      <w:r w:rsidRPr="00935276">
        <w:rPr>
          <w:rFonts w:ascii="Times New Roman" w:hAnsi="Times New Roman"/>
          <w:sz w:val="22"/>
          <w:szCs w:val="22"/>
        </w:rPr>
        <w:t>l az aj</w:t>
      </w:r>
      <w:r w:rsidRPr="00935276">
        <w:rPr>
          <w:rFonts w:ascii="Times New Roman" w:hAnsi="Times New Roman" w:hint="eastAsia"/>
          <w:sz w:val="22"/>
          <w:szCs w:val="22"/>
        </w:rPr>
        <w:t>á</w:t>
      </w:r>
      <w:r w:rsidRPr="00935276">
        <w:rPr>
          <w:rFonts w:ascii="Times New Roman" w:hAnsi="Times New Roman"/>
          <w:sz w:val="22"/>
          <w:szCs w:val="22"/>
        </w:rPr>
        <w:t>nlatk</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ő</w:t>
      </w:r>
      <w:r w:rsidRPr="00935276">
        <w:rPr>
          <w:rFonts w:ascii="Times New Roman" w:hAnsi="Times New Roman"/>
          <w:sz w:val="22"/>
          <w:szCs w:val="22"/>
        </w:rPr>
        <w:t>, az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 xml:space="preserve">k, valamint az </w:t>
      </w:r>
      <w:r w:rsidRPr="00935276">
        <w:rPr>
          <w:rFonts w:ascii="Times New Roman" w:hAnsi="Times New Roman" w:hint="eastAsia"/>
          <w:sz w:val="22"/>
          <w:szCs w:val="22"/>
        </w:rPr>
        <w:t>á</w:t>
      </w:r>
      <w:r w:rsidRPr="00935276">
        <w:rPr>
          <w:rFonts w:ascii="Times New Roman" w:hAnsi="Times New Roman"/>
          <w:sz w:val="22"/>
          <w:szCs w:val="22"/>
        </w:rPr>
        <w:t>ltaluk megh</w:t>
      </w:r>
      <w:r w:rsidRPr="00935276">
        <w:rPr>
          <w:rFonts w:ascii="Times New Roman" w:hAnsi="Times New Roman" w:hint="eastAsia"/>
          <w:sz w:val="22"/>
          <w:szCs w:val="22"/>
        </w:rPr>
        <w:t>í</w:t>
      </w:r>
      <w:r w:rsidRPr="00935276">
        <w:rPr>
          <w:rFonts w:ascii="Times New Roman" w:hAnsi="Times New Roman"/>
          <w:sz w:val="22"/>
          <w:szCs w:val="22"/>
        </w:rPr>
        <w:t>vott szem</w:t>
      </w:r>
      <w:r w:rsidRPr="00935276">
        <w:rPr>
          <w:rFonts w:ascii="Times New Roman" w:hAnsi="Times New Roman" w:hint="eastAsia"/>
          <w:sz w:val="22"/>
          <w:szCs w:val="22"/>
        </w:rPr>
        <w:t>é</w:t>
      </w:r>
      <w:r w:rsidRPr="00935276">
        <w:rPr>
          <w:rFonts w:ascii="Times New Roman" w:hAnsi="Times New Roman"/>
          <w:sz w:val="22"/>
          <w:szCs w:val="22"/>
        </w:rPr>
        <w:t>lyek, tov</w:t>
      </w:r>
      <w:r w:rsidRPr="00935276">
        <w:rPr>
          <w:rFonts w:ascii="Times New Roman" w:hAnsi="Times New Roman" w:hint="eastAsia"/>
          <w:sz w:val="22"/>
          <w:szCs w:val="22"/>
        </w:rPr>
        <w:t>á</w:t>
      </w:r>
      <w:r w:rsidRPr="00935276">
        <w:rPr>
          <w:rFonts w:ascii="Times New Roman" w:hAnsi="Times New Roman"/>
          <w:sz w:val="22"/>
          <w:szCs w:val="22"/>
        </w:rPr>
        <w:t>bb</w:t>
      </w:r>
      <w:r w:rsidRPr="00935276">
        <w:rPr>
          <w:rFonts w:ascii="Times New Roman" w:hAnsi="Times New Roman" w:hint="eastAsia"/>
          <w:sz w:val="22"/>
          <w:szCs w:val="22"/>
        </w:rPr>
        <w:t>á</w:t>
      </w:r>
      <w:r w:rsidRPr="00935276">
        <w:rPr>
          <w:rFonts w:ascii="Times New Roman" w:hAnsi="Times New Roman"/>
          <w:sz w:val="22"/>
          <w:szCs w:val="22"/>
        </w:rPr>
        <w:t xml:space="preserve"> a k</w:t>
      </w:r>
      <w:r w:rsidRPr="00935276">
        <w:rPr>
          <w:rFonts w:ascii="Times New Roman" w:hAnsi="Times New Roman" w:hint="eastAsia"/>
          <w:sz w:val="22"/>
          <w:szCs w:val="22"/>
        </w:rPr>
        <w:t>ü</w:t>
      </w:r>
      <w:r w:rsidRPr="00935276">
        <w:rPr>
          <w:rFonts w:ascii="Times New Roman" w:hAnsi="Times New Roman"/>
          <w:sz w:val="22"/>
          <w:szCs w:val="22"/>
        </w:rPr>
        <w:t>l</w:t>
      </w:r>
      <w:r w:rsidRPr="00935276">
        <w:rPr>
          <w:rFonts w:ascii="Times New Roman" w:hAnsi="Times New Roman" w:hint="eastAsia"/>
          <w:sz w:val="22"/>
          <w:szCs w:val="22"/>
        </w:rPr>
        <w:t>ö</w:t>
      </w:r>
      <w:r w:rsidRPr="00935276">
        <w:rPr>
          <w:rFonts w:ascii="Times New Roman" w:hAnsi="Times New Roman"/>
          <w:sz w:val="22"/>
          <w:szCs w:val="22"/>
        </w:rPr>
        <w:t>n jogszab</w:t>
      </w:r>
      <w:r w:rsidRPr="00935276">
        <w:rPr>
          <w:rFonts w:ascii="Times New Roman" w:hAnsi="Times New Roman" w:hint="eastAsia"/>
          <w:sz w:val="22"/>
          <w:szCs w:val="22"/>
        </w:rPr>
        <w:t>á</w:t>
      </w:r>
      <w:r w:rsidRPr="00935276">
        <w:rPr>
          <w:rFonts w:ascii="Times New Roman" w:hAnsi="Times New Roman"/>
          <w:sz w:val="22"/>
          <w:szCs w:val="22"/>
        </w:rPr>
        <w:t>lyban meghat</w:t>
      </w:r>
      <w:r w:rsidRPr="00935276">
        <w:rPr>
          <w:rFonts w:ascii="Times New Roman" w:hAnsi="Times New Roman" w:hint="eastAsia"/>
          <w:sz w:val="22"/>
          <w:szCs w:val="22"/>
        </w:rPr>
        <w:t>á</w:t>
      </w:r>
      <w:r w:rsidRPr="00935276">
        <w:rPr>
          <w:rFonts w:ascii="Times New Roman" w:hAnsi="Times New Roman"/>
          <w:sz w:val="22"/>
          <w:szCs w:val="22"/>
        </w:rPr>
        <w:t>rozott szervek k</w:t>
      </w:r>
      <w:r w:rsidRPr="00935276">
        <w:rPr>
          <w:rFonts w:ascii="Times New Roman" w:hAnsi="Times New Roman" w:hint="eastAsia"/>
          <w:sz w:val="22"/>
          <w:szCs w:val="22"/>
        </w:rPr>
        <w:t>é</w:t>
      </w:r>
      <w:r w:rsidRPr="00935276">
        <w:rPr>
          <w:rFonts w:ascii="Times New Roman" w:hAnsi="Times New Roman"/>
          <w:sz w:val="22"/>
          <w:szCs w:val="22"/>
        </w:rPr>
        <w:t>pvisel</w:t>
      </w:r>
      <w:r w:rsidRPr="00935276">
        <w:rPr>
          <w:rFonts w:ascii="Times New Roman" w:hAnsi="Times New Roman" w:hint="eastAsia"/>
          <w:sz w:val="22"/>
          <w:szCs w:val="22"/>
        </w:rPr>
        <w:t>ő</w:t>
      </w:r>
      <w:r w:rsidRPr="00935276">
        <w:rPr>
          <w:rFonts w:ascii="Times New Roman" w:hAnsi="Times New Roman"/>
          <w:sz w:val="22"/>
          <w:szCs w:val="22"/>
        </w:rPr>
        <w:t xml:space="preserve">i </w:t>
      </w:r>
      <w:r w:rsidRPr="00935276">
        <w:rPr>
          <w:rFonts w:ascii="Times New Roman" w:hAnsi="Times New Roman" w:hint="eastAsia"/>
          <w:sz w:val="22"/>
          <w:szCs w:val="22"/>
        </w:rPr>
        <w:t>é</w:t>
      </w:r>
      <w:r w:rsidRPr="00935276">
        <w:rPr>
          <w:rFonts w:ascii="Times New Roman" w:hAnsi="Times New Roman"/>
          <w:sz w:val="22"/>
          <w:szCs w:val="22"/>
        </w:rPr>
        <w:t>s szem</w:t>
      </w:r>
      <w:r w:rsidRPr="00935276">
        <w:rPr>
          <w:rFonts w:ascii="Times New Roman" w:hAnsi="Times New Roman" w:hint="eastAsia"/>
          <w:sz w:val="22"/>
          <w:szCs w:val="22"/>
        </w:rPr>
        <w:t>é</w:t>
      </w:r>
      <w:r w:rsidRPr="00935276">
        <w:rPr>
          <w:rFonts w:ascii="Times New Roman" w:hAnsi="Times New Roman"/>
          <w:sz w:val="22"/>
          <w:szCs w:val="22"/>
        </w:rPr>
        <w:t>lyek lehetnek jelen.</w:t>
      </w:r>
    </w:p>
    <w:p w:rsidR="0025034F" w:rsidRPr="00935276" w:rsidRDefault="00740AD7" w:rsidP="0025034F">
      <w:pPr>
        <w:spacing w:after="120"/>
        <w:jc w:val="both"/>
        <w:rPr>
          <w:rFonts w:ascii="Times New Roman" w:hAnsi="Times New Roman"/>
          <w:sz w:val="22"/>
          <w:szCs w:val="22"/>
        </w:rPr>
      </w:pPr>
      <w:r w:rsidRPr="00740AD7">
        <w:rPr>
          <w:rFonts w:ascii="Times New Roman" w:hAnsi="Times New Roman"/>
          <w:sz w:val="22"/>
          <w:szCs w:val="22"/>
        </w:rPr>
        <w:t>Az aj</w:t>
      </w:r>
      <w:r w:rsidRPr="00740AD7">
        <w:rPr>
          <w:rFonts w:ascii="Times New Roman" w:hAnsi="Times New Roman" w:hint="eastAsia"/>
          <w:sz w:val="22"/>
          <w:szCs w:val="22"/>
        </w:rPr>
        <w:t>á</w:t>
      </w:r>
      <w:r w:rsidRPr="00740AD7">
        <w:rPr>
          <w:rFonts w:ascii="Times New Roman" w:hAnsi="Times New Roman"/>
          <w:sz w:val="22"/>
          <w:szCs w:val="22"/>
        </w:rPr>
        <w:t xml:space="preserve">nlatnak a Kbt. 66. </w:t>
      </w:r>
      <w:r w:rsidRPr="00740AD7">
        <w:rPr>
          <w:rFonts w:ascii="Times New Roman" w:hAnsi="Times New Roman" w:hint="eastAsia"/>
          <w:sz w:val="22"/>
          <w:szCs w:val="22"/>
        </w:rPr>
        <w:t>§</w:t>
      </w:r>
      <w:r w:rsidRPr="00740AD7">
        <w:rPr>
          <w:rFonts w:ascii="Times New Roman" w:hAnsi="Times New Roman"/>
          <w:sz w:val="22"/>
          <w:szCs w:val="22"/>
        </w:rPr>
        <w:t xml:space="preserve"> (5) bekezd</w:t>
      </w:r>
      <w:r w:rsidRPr="00740AD7">
        <w:rPr>
          <w:rFonts w:ascii="Times New Roman" w:hAnsi="Times New Roman" w:hint="eastAsia"/>
          <w:sz w:val="22"/>
          <w:szCs w:val="22"/>
        </w:rPr>
        <w:t>é</w:t>
      </w:r>
      <w:r w:rsidRPr="00740AD7">
        <w:rPr>
          <w:rFonts w:ascii="Times New Roman" w:hAnsi="Times New Roman"/>
          <w:sz w:val="22"/>
          <w:szCs w:val="22"/>
        </w:rPr>
        <w:t>s</w:t>
      </w:r>
      <w:r w:rsidRPr="00740AD7">
        <w:rPr>
          <w:rFonts w:ascii="Times New Roman" w:hAnsi="Times New Roman" w:hint="eastAsia"/>
          <w:sz w:val="22"/>
          <w:szCs w:val="22"/>
        </w:rPr>
        <w:t>é</w:t>
      </w:r>
      <w:r w:rsidRPr="00740AD7">
        <w:rPr>
          <w:rFonts w:ascii="Times New Roman" w:hAnsi="Times New Roman"/>
          <w:sz w:val="22"/>
          <w:szCs w:val="22"/>
        </w:rPr>
        <w:t>re figyelemmel felolvas</w:t>
      </w:r>
      <w:r w:rsidRPr="00740AD7">
        <w:rPr>
          <w:rFonts w:ascii="Times New Roman" w:hAnsi="Times New Roman" w:hint="eastAsia"/>
          <w:sz w:val="22"/>
          <w:szCs w:val="22"/>
        </w:rPr>
        <w:t>ó</w:t>
      </w:r>
      <w:r w:rsidRPr="00740AD7">
        <w:rPr>
          <w:rFonts w:ascii="Times New Roman" w:hAnsi="Times New Roman"/>
          <w:sz w:val="22"/>
          <w:szCs w:val="22"/>
        </w:rPr>
        <w:t>lapot kell tartalmaznia, amelyen fel kell t</w:t>
      </w:r>
      <w:r w:rsidRPr="00740AD7">
        <w:rPr>
          <w:rFonts w:ascii="Times New Roman" w:hAnsi="Times New Roman" w:hint="eastAsia"/>
          <w:sz w:val="22"/>
          <w:szCs w:val="22"/>
        </w:rPr>
        <w:t>ü</w:t>
      </w:r>
      <w:r w:rsidRPr="00740AD7">
        <w:rPr>
          <w:rFonts w:ascii="Times New Roman" w:hAnsi="Times New Roman"/>
          <w:sz w:val="22"/>
          <w:szCs w:val="22"/>
        </w:rPr>
        <w:t xml:space="preserve">ntetni </w:t>
      </w:r>
      <w:r w:rsidR="00077597">
        <w:rPr>
          <w:rFonts w:ascii="Times New Roman" w:hAnsi="Times New Roman"/>
          <w:sz w:val="22"/>
          <w:szCs w:val="22"/>
        </w:rPr>
        <w:t>a 68. § (4) bekezdése szerinti információkat.</w:t>
      </w:r>
    </w:p>
    <w:p w:rsidR="0025034F" w:rsidRPr="00935276" w:rsidRDefault="00077597" w:rsidP="0025034F">
      <w:pPr>
        <w:spacing w:after="120"/>
        <w:jc w:val="both"/>
        <w:rPr>
          <w:rFonts w:ascii="Times New Roman" w:hAnsi="Times New Roman"/>
          <w:sz w:val="22"/>
          <w:szCs w:val="22"/>
        </w:rPr>
      </w:pPr>
      <w:r>
        <w:rPr>
          <w:rFonts w:ascii="Times New Roman" w:hAnsi="Times New Roman"/>
          <w:sz w:val="22"/>
          <w:szCs w:val="22"/>
        </w:rPr>
        <w:t>A</w:t>
      </w:r>
      <w:r w:rsidRPr="00935276">
        <w:rPr>
          <w:rFonts w:ascii="Times New Roman" w:hAnsi="Times New Roman"/>
          <w:sz w:val="22"/>
          <w:szCs w:val="22"/>
        </w:rPr>
        <w:t xml:space="preserve"> Kbt. 68. </w:t>
      </w:r>
      <w:r w:rsidRPr="00935276">
        <w:rPr>
          <w:rFonts w:ascii="Times New Roman" w:hAnsi="Times New Roman" w:hint="eastAsia"/>
          <w:sz w:val="22"/>
          <w:szCs w:val="22"/>
        </w:rPr>
        <w:t>§</w:t>
      </w:r>
      <w:r w:rsidRPr="00935276">
        <w:rPr>
          <w:rFonts w:ascii="Times New Roman" w:hAnsi="Times New Roman"/>
          <w:sz w:val="22"/>
          <w:szCs w:val="22"/>
        </w:rPr>
        <w:t xml:space="preserve"> (4) bekezd</w:t>
      </w:r>
      <w:r w:rsidRPr="00935276">
        <w:rPr>
          <w:rFonts w:ascii="Times New Roman" w:hAnsi="Times New Roman" w:hint="eastAsia"/>
          <w:sz w:val="22"/>
          <w:szCs w:val="22"/>
        </w:rPr>
        <w:t>é</w:t>
      </w:r>
      <w:r w:rsidRPr="00935276">
        <w:rPr>
          <w:rFonts w:ascii="Times New Roman" w:hAnsi="Times New Roman"/>
          <w:sz w:val="22"/>
          <w:szCs w:val="22"/>
        </w:rPr>
        <w:t xml:space="preserve">se szerint </w:t>
      </w:r>
      <w:r>
        <w:rPr>
          <w:rFonts w:ascii="Times New Roman" w:hAnsi="Times New Roman"/>
          <w:sz w:val="22"/>
          <w:szCs w:val="22"/>
        </w:rPr>
        <w:t>az ajánlatok felbontásakor</w:t>
      </w:r>
      <w:r w:rsidR="0025034F" w:rsidRPr="00935276">
        <w:rPr>
          <w:rFonts w:ascii="Times New Roman" w:hAnsi="Times New Roman"/>
          <w:sz w:val="22"/>
          <w:szCs w:val="22"/>
        </w:rPr>
        <w:t xml:space="preserve"> </w:t>
      </w:r>
      <w:r w:rsidR="0025034F" w:rsidRPr="00935276">
        <w:rPr>
          <w:rFonts w:ascii="Times New Roman" w:hAnsi="Times New Roman" w:hint="eastAsia"/>
          <w:sz w:val="22"/>
          <w:szCs w:val="22"/>
        </w:rPr>
        <w:t>–</w:t>
      </w:r>
      <w:r w:rsidR="0025034F" w:rsidRPr="00935276">
        <w:rPr>
          <w:rFonts w:ascii="Times New Roman" w:hAnsi="Times New Roman"/>
          <w:sz w:val="22"/>
          <w:szCs w:val="22"/>
        </w:rPr>
        <w:t xml:space="preserve"> a felolvas</w:t>
      </w:r>
      <w:r w:rsidR="0025034F" w:rsidRPr="00935276">
        <w:rPr>
          <w:rFonts w:ascii="Times New Roman" w:hAnsi="Times New Roman" w:hint="eastAsia"/>
          <w:sz w:val="22"/>
          <w:szCs w:val="22"/>
        </w:rPr>
        <w:t>ó</w:t>
      </w:r>
      <w:r w:rsidR="0025034F" w:rsidRPr="00935276">
        <w:rPr>
          <w:rFonts w:ascii="Times New Roman" w:hAnsi="Times New Roman"/>
          <w:sz w:val="22"/>
          <w:szCs w:val="22"/>
        </w:rPr>
        <w:t>lap adatai alapj</w:t>
      </w:r>
      <w:r w:rsidR="0025034F" w:rsidRPr="00935276">
        <w:rPr>
          <w:rFonts w:ascii="Times New Roman" w:hAnsi="Times New Roman" w:hint="eastAsia"/>
          <w:sz w:val="22"/>
          <w:szCs w:val="22"/>
        </w:rPr>
        <w:t>á</w:t>
      </w:r>
      <w:r w:rsidR="0025034F" w:rsidRPr="00935276">
        <w:rPr>
          <w:rFonts w:ascii="Times New Roman" w:hAnsi="Times New Roman"/>
          <w:sz w:val="22"/>
          <w:szCs w:val="22"/>
        </w:rPr>
        <w:t>n – az ajánlatkérő ismerteti az aj</w:t>
      </w:r>
      <w:r w:rsidR="0025034F" w:rsidRPr="00935276">
        <w:rPr>
          <w:rFonts w:ascii="Times New Roman" w:hAnsi="Times New Roman" w:hint="eastAsia"/>
          <w:sz w:val="22"/>
          <w:szCs w:val="22"/>
        </w:rPr>
        <w:t>á</w:t>
      </w:r>
      <w:r w:rsidR="0025034F" w:rsidRPr="00935276">
        <w:rPr>
          <w:rFonts w:ascii="Times New Roman" w:hAnsi="Times New Roman"/>
          <w:sz w:val="22"/>
          <w:szCs w:val="22"/>
        </w:rPr>
        <w:t>nlattev</w:t>
      </w:r>
      <w:r w:rsidR="0025034F" w:rsidRPr="00935276">
        <w:rPr>
          <w:rFonts w:ascii="Times New Roman" w:hAnsi="Times New Roman" w:hint="eastAsia"/>
          <w:sz w:val="22"/>
          <w:szCs w:val="22"/>
        </w:rPr>
        <w:t>ő</w:t>
      </w:r>
      <w:r w:rsidR="0025034F" w:rsidRPr="00935276">
        <w:rPr>
          <w:rFonts w:ascii="Times New Roman" w:hAnsi="Times New Roman"/>
          <w:sz w:val="22"/>
          <w:szCs w:val="22"/>
        </w:rPr>
        <w:t>k nevét, c</w:t>
      </w:r>
      <w:r w:rsidR="0025034F" w:rsidRPr="00935276">
        <w:rPr>
          <w:rFonts w:ascii="Times New Roman" w:hAnsi="Times New Roman" w:hint="eastAsia"/>
          <w:sz w:val="22"/>
          <w:szCs w:val="22"/>
        </w:rPr>
        <w:t>í</w:t>
      </w:r>
      <w:r w:rsidR="0025034F" w:rsidRPr="00935276">
        <w:rPr>
          <w:rFonts w:ascii="Times New Roman" w:hAnsi="Times New Roman"/>
          <w:sz w:val="22"/>
          <w:szCs w:val="22"/>
        </w:rPr>
        <w:t>mét (sz</w:t>
      </w:r>
      <w:r w:rsidR="0025034F" w:rsidRPr="00935276">
        <w:rPr>
          <w:rFonts w:ascii="Times New Roman" w:hAnsi="Times New Roman" w:hint="eastAsia"/>
          <w:sz w:val="22"/>
          <w:szCs w:val="22"/>
        </w:rPr>
        <w:t>é</w:t>
      </w:r>
      <w:r w:rsidR="0025034F" w:rsidRPr="00935276">
        <w:rPr>
          <w:rFonts w:ascii="Times New Roman" w:hAnsi="Times New Roman"/>
          <w:sz w:val="22"/>
          <w:szCs w:val="22"/>
        </w:rPr>
        <w:t>khelyét, lak</w:t>
      </w:r>
      <w:r w:rsidR="0025034F" w:rsidRPr="00935276">
        <w:rPr>
          <w:rFonts w:ascii="Times New Roman" w:hAnsi="Times New Roman" w:hint="eastAsia"/>
          <w:sz w:val="22"/>
          <w:szCs w:val="22"/>
        </w:rPr>
        <w:t>ó</w:t>
      </w:r>
      <w:r w:rsidR="0025034F" w:rsidRPr="00935276">
        <w:rPr>
          <w:rFonts w:ascii="Times New Roman" w:hAnsi="Times New Roman"/>
          <w:sz w:val="22"/>
          <w:szCs w:val="22"/>
        </w:rPr>
        <w:t xml:space="preserve">helyét), valamint azokat a főbb, számszerűsíthető adatokat, amelyek az </w:t>
      </w:r>
      <w:r w:rsidR="0025034F" w:rsidRPr="00935276">
        <w:rPr>
          <w:rFonts w:ascii="Times New Roman" w:hAnsi="Times New Roman" w:hint="eastAsia"/>
          <w:sz w:val="22"/>
          <w:szCs w:val="22"/>
        </w:rPr>
        <w:t>é</w:t>
      </w:r>
      <w:r w:rsidR="0025034F" w:rsidRPr="00935276">
        <w:rPr>
          <w:rFonts w:ascii="Times New Roman" w:hAnsi="Times New Roman"/>
          <w:sz w:val="22"/>
          <w:szCs w:val="22"/>
        </w:rPr>
        <w:t>rt</w:t>
      </w:r>
      <w:r w:rsidR="0025034F" w:rsidRPr="00935276">
        <w:rPr>
          <w:rFonts w:ascii="Times New Roman" w:hAnsi="Times New Roman" w:hint="eastAsia"/>
          <w:sz w:val="22"/>
          <w:szCs w:val="22"/>
        </w:rPr>
        <w:t>é</w:t>
      </w:r>
      <w:r w:rsidR="0025034F" w:rsidRPr="00935276">
        <w:rPr>
          <w:rFonts w:ascii="Times New Roman" w:hAnsi="Times New Roman"/>
          <w:sz w:val="22"/>
          <w:szCs w:val="22"/>
        </w:rPr>
        <w:t>kel</w:t>
      </w:r>
      <w:r w:rsidR="0025034F" w:rsidRPr="00935276">
        <w:rPr>
          <w:rFonts w:ascii="Times New Roman" w:hAnsi="Times New Roman" w:hint="eastAsia"/>
          <w:sz w:val="22"/>
          <w:szCs w:val="22"/>
        </w:rPr>
        <w:t>é</w:t>
      </w:r>
      <w:r w:rsidR="0025034F" w:rsidRPr="00935276">
        <w:rPr>
          <w:rFonts w:ascii="Times New Roman" w:hAnsi="Times New Roman"/>
          <w:sz w:val="22"/>
          <w:szCs w:val="22"/>
        </w:rPr>
        <w:t>si szempontok alapj</w:t>
      </w:r>
      <w:r w:rsidR="0025034F" w:rsidRPr="00935276">
        <w:rPr>
          <w:rFonts w:ascii="Times New Roman" w:hAnsi="Times New Roman" w:hint="eastAsia"/>
          <w:sz w:val="22"/>
          <w:szCs w:val="22"/>
        </w:rPr>
        <w:t>á</w:t>
      </w:r>
      <w:r w:rsidR="0025034F" w:rsidRPr="00935276">
        <w:rPr>
          <w:rFonts w:ascii="Times New Roman" w:hAnsi="Times New Roman"/>
          <w:sz w:val="22"/>
          <w:szCs w:val="22"/>
        </w:rPr>
        <w:t xml:space="preserve">n </w:t>
      </w:r>
      <w:r w:rsidR="0025034F" w:rsidRPr="00935276">
        <w:rPr>
          <w:rFonts w:ascii="Times New Roman" w:hAnsi="Times New Roman" w:hint="eastAsia"/>
          <w:sz w:val="22"/>
          <w:szCs w:val="22"/>
        </w:rPr>
        <w:t>é</w:t>
      </w:r>
      <w:r w:rsidR="0025034F" w:rsidRPr="00935276">
        <w:rPr>
          <w:rFonts w:ascii="Times New Roman" w:hAnsi="Times New Roman"/>
          <w:sz w:val="22"/>
          <w:szCs w:val="22"/>
        </w:rPr>
        <w:t>rt</w:t>
      </w:r>
      <w:r w:rsidR="0025034F" w:rsidRPr="00935276">
        <w:rPr>
          <w:rFonts w:ascii="Times New Roman" w:hAnsi="Times New Roman" w:hint="eastAsia"/>
          <w:sz w:val="22"/>
          <w:szCs w:val="22"/>
        </w:rPr>
        <w:t>é</w:t>
      </w:r>
      <w:r w:rsidR="0025034F" w:rsidRPr="00935276">
        <w:rPr>
          <w:rFonts w:ascii="Times New Roman" w:hAnsi="Times New Roman"/>
          <w:sz w:val="22"/>
          <w:szCs w:val="22"/>
        </w:rPr>
        <w:t>kel</w:t>
      </w:r>
      <w:r w:rsidR="0025034F" w:rsidRPr="00935276">
        <w:rPr>
          <w:rFonts w:ascii="Times New Roman" w:hAnsi="Times New Roman" w:hint="eastAsia"/>
          <w:sz w:val="22"/>
          <w:szCs w:val="22"/>
        </w:rPr>
        <w:t>é</w:t>
      </w:r>
      <w:r w:rsidR="0025034F" w:rsidRPr="00935276">
        <w:rPr>
          <w:rFonts w:ascii="Times New Roman" w:hAnsi="Times New Roman"/>
          <w:sz w:val="22"/>
          <w:szCs w:val="22"/>
        </w:rPr>
        <w:t>sre ker</w:t>
      </w:r>
      <w:r w:rsidR="0025034F" w:rsidRPr="00935276">
        <w:rPr>
          <w:rFonts w:ascii="Times New Roman" w:hAnsi="Times New Roman" w:hint="eastAsia"/>
          <w:sz w:val="22"/>
          <w:szCs w:val="22"/>
        </w:rPr>
        <w:t>ü</w:t>
      </w:r>
      <w:r w:rsidR="0025034F" w:rsidRPr="00935276">
        <w:rPr>
          <w:rFonts w:ascii="Times New Roman" w:hAnsi="Times New Roman"/>
          <w:sz w:val="22"/>
          <w:szCs w:val="22"/>
        </w:rPr>
        <w:t>lnek.</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Az aj</w:t>
      </w:r>
      <w:r w:rsidRPr="00935276">
        <w:rPr>
          <w:rFonts w:ascii="Times New Roman" w:hAnsi="Times New Roman" w:hint="eastAsia"/>
          <w:sz w:val="22"/>
          <w:szCs w:val="22"/>
        </w:rPr>
        <w:t>á</w:t>
      </w:r>
      <w:r w:rsidRPr="00935276">
        <w:rPr>
          <w:rFonts w:ascii="Times New Roman" w:hAnsi="Times New Roman"/>
          <w:sz w:val="22"/>
          <w:szCs w:val="22"/>
        </w:rPr>
        <w:t>nlatok felbont</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r</w:t>
      </w:r>
      <w:r w:rsidRPr="00935276">
        <w:rPr>
          <w:rFonts w:ascii="Times New Roman" w:hAnsi="Times New Roman" w:hint="eastAsia"/>
          <w:sz w:val="22"/>
          <w:szCs w:val="22"/>
        </w:rPr>
        <w:t>ó</w:t>
      </w:r>
      <w:r w:rsidRPr="00935276">
        <w:rPr>
          <w:rFonts w:ascii="Times New Roman" w:hAnsi="Times New Roman"/>
          <w:sz w:val="22"/>
          <w:szCs w:val="22"/>
        </w:rPr>
        <w:t>l az aj</w:t>
      </w:r>
      <w:r w:rsidRPr="00935276">
        <w:rPr>
          <w:rFonts w:ascii="Times New Roman" w:hAnsi="Times New Roman" w:hint="eastAsia"/>
          <w:sz w:val="22"/>
          <w:szCs w:val="22"/>
        </w:rPr>
        <w:t>á</w:t>
      </w:r>
      <w:r w:rsidRPr="00935276">
        <w:rPr>
          <w:rFonts w:ascii="Times New Roman" w:hAnsi="Times New Roman"/>
          <w:sz w:val="22"/>
          <w:szCs w:val="22"/>
        </w:rPr>
        <w:t>nlatk</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ő</w:t>
      </w:r>
      <w:r w:rsidRPr="00935276">
        <w:rPr>
          <w:rFonts w:ascii="Times New Roman" w:hAnsi="Times New Roman"/>
          <w:sz w:val="22"/>
          <w:szCs w:val="22"/>
        </w:rPr>
        <w:t xml:space="preserve"> jegyz</w:t>
      </w:r>
      <w:r w:rsidRPr="00935276">
        <w:rPr>
          <w:rFonts w:ascii="Times New Roman" w:hAnsi="Times New Roman" w:hint="eastAsia"/>
          <w:sz w:val="22"/>
          <w:szCs w:val="22"/>
        </w:rPr>
        <w:t>ő</w:t>
      </w:r>
      <w:r w:rsidRPr="00935276">
        <w:rPr>
          <w:rFonts w:ascii="Times New Roman" w:hAnsi="Times New Roman"/>
          <w:sz w:val="22"/>
          <w:szCs w:val="22"/>
        </w:rPr>
        <w:t>k</w:t>
      </w:r>
      <w:r w:rsidRPr="00935276">
        <w:rPr>
          <w:rFonts w:ascii="Times New Roman" w:hAnsi="Times New Roman" w:hint="eastAsia"/>
          <w:sz w:val="22"/>
          <w:szCs w:val="22"/>
        </w:rPr>
        <w:t>ö</w:t>
      </w:r>
      <w:r w:rsidRPr="00935276">
        <w:rPr>
          <w:rFonts w:ascii="Times New Roman" w:hAnsi="Times New Roman"/>
          <w:sz w:val="22"/>
          <w:szCs w:val="22"/>
        </w:rPr>
        <w:t>nyvet k</w:t>
      </w:r>
      <w:r w:rsidRPr="00935276">
        <w:rPr>
          <w:rFonts w:ascii="Times New Roman" w:hAnsi="Times New Roman" w:hint="eastAsia"/>
          <w:sz w:val="22"/>
          <w:szCs w:val="22"/>
        </w:rPr>
        <w:t>é</w:t>
      </w:r>
      <w:r w:rsidRPr="00935276">
        <w:rPr>
          <w:rFonts w:ascii="Times New Roman" w:hAnsi="Times New Roman"/>
          <w:sz w:val="22"/>
          <w:szCs w:val="22"/>
        </w:rPr>
        <w:t>sz</w:t>
      </w:r>
      <w:r w:rsidRPr="00935276">
        <w:rPr>
          <w:rFonts w:ascii="Times New Roman" w:hAnsi="Times New Roman" w:hint="eastAsia"/>
          <w:sz w:val="22"/>
          <w:szCs w:val="22"/>
        </w:rPr>
        <w:t>í</w:t>
      </w:r>
      <w:r w:rsidRPr="00935276">
        <w:rPr>
          <w:rFonts w:ascii="Times New Roman" w:hAnsi="Times New Roman"/>
          <w:sz w:val="22"/>
          <w:szCs w:val="22"/>
        </w:rPr>
        <w:t>t, amelyet a bont</w:t>
      </w:r>
      <w:r w:rsidRPr="00935276">
        <w:rPr>
          <w:rFonts w:ascii="Times New Roman" w:hAnsi="Times New Roman" w:hint="eastAsia"/>
          <w:sz w:val="22"/>
          <w:szCs w:val="22"/>
        </w:rPr>
        <w:t>á</w:t>
      </w:r>
      <w:r w:rsidRPr="00935276">
        <w:rPr>
          <w:rFonts w:ascii="Times New Roman" w:hAnsi="Times New Roman"/>
          <w:sz w:val="22"/>
          <w:szCs w:val="22"/>
        </w:rPr>
        <w:t>st</w:t>
      </w:r>
      <w:r w:rsidRPr="00935276">
        <w:rPr>
          <w:rFonts w:ascii="Times New Roman" w:hAnsi="Times New Roman" w:hint="eastAsia"/>
          <w:sz w:val="22"/>
          <w:szCs w:val="22"/>
        </w:rPr>
        <w:t>ó</w:t>
      </w:r>
      <w:r w:rsidRPr="00935276">
        <w:rPr>
          <w:rFonts w:ascii="Times New Roman" w:hAnsi="Times New Roman"/>
          <w:sz w:val="22"/>
          <w:szCs w:val="22"/>
        </w:rPr>
        <w:t>l sz</w:t>
      </w:r>
      <w:r w:rsidRPr="00935276">
        <w:rPr>
          <w:rFonts w:ascii="Times New Roman" w:hAnsi="Times New Roman" w:hint="eastAsia"/>
          <w:sz w:val="22"/>
          <w:szCs w:val="22"/>
        </w:rPr>
        <w:t>á</w:t>
      </w:r>
      <w:r w:rsidRPr="00935276">
        <w:rPr>
          <w:rFonts w:ascii="Times New Roman" w:hAnsi="Times New Roman"/>
          <w:sz w:val="22"/>
          <w:szCs w:val="22"/>
        </w:rPr>
        <w:t>m</w:t>
      </w:r>
      <w:r w:rsidRPr="00935276">
        <w:rPr>
          <w:rFonts w:ascii="Times New Roman" w:hAnsi="Times New Roman" w:hint="eastAsia"/>
          <w:sz w:val="22"/>
          <w:szCs w:val="22"/>
        </w:rPr>
        <w:t>í</w:t>
      </w:r>
      <w:r w:rsidRPr="00935276">
        <w:rPr>
          <w:rFonts w:ascii="Times New Roman" w:hAnsi="Times New Roman"/>
          <w:sz w:val="22"/>
          <w:szCs w:val="22"/>
        </w:rPr>
        <w:t xml:space="preserve">tott </w:t>
      </w:r>
      <w:r w:rsidRPr="00935276">
        <w:rPr>
          <w:rFonts w:ascii="Times New Roman" w:hAnsi="Times New Roman" w:hint="eastAsia"/>
          <w:sz w:val="22"/>
          <w:szCs w:val="22"/>
        </w:rPr>
        <w:t>ö</w:t>
      </w:r>
      <w:r w:rsidRPr="00935276">
        <w:rPr>
          <w:rFonts w:ascii="Times New Roman" w:hAnsi="Times New Roman"/>
          <w:sz w:val="22"/>
          <w:szCs w:val="22"/>
        </w:rPr>
        <w:t>t napon bel</w:t>
      </w:r>
      <w:r w:rsidRPr="00935276">
        <w:rPr>
          <w:rFonts w:ascii="Times New Roman" w:hAnsi="Times New Roman" w:hint="eastAsia"/>
          <w:sz w:val="22"/>
          <w:szCs w:val="22"/>
        </w:rPr>
        <w:t>ü</w:t>
      </w:r>
      <w:r w:rsidRPr="00935276">
        <w:rPr>
          <w:rFonts w:ascii="Times New Roman" w:hAnsi="Times New Roman"/>
          <w:sz w:val="22"/>
          <w:szCs w:val="22"/>
        </w:rPr>
        <w:t>l megk</w:t>
      </w:r>
      <w:r w:rsidRPr="00935276">
        <w:rPr>
          <w:rFonts w:ascii="Times New Roman" w:hAnsi="Times New Roman" w:hint="eastAsia"/>
          <w:sz w:val="22"/>
          <w:szCs w:val="22"/>
        </w:rPr>
        <w:t>ü</w:t>
      </w:r>
      <w:r w:rsidRPr="00935276">
        <w:rPr>
          <w:rFonts w:ascii="Times New Roman" w:hAnsi="Times New Roman"/>
          <w:sz w:val="22"/>
          <w:szCs w:val="22"/>
        </w:rPr>
        <w:t xml:space="preserve">ld az </w:t>
      </w:r>
      <w:r w:rsidRPr="00935276">
        <w:rPr>
          <w:rFonts w:ascii="Times New Roman" w:hAnsi="Times New Roman" w:hint="eastAsia"/>
          <w:sz w:val="22"/>
          <w:szCs w:val="22"/>
        </w:rPr>
        <w:t>ö</w:t>
      </w:r>
      <w:r w:rsidRPr="00935276">
        <w:rPr>
          <w:rFonts w:ascii="Times New Roman" w:hAnsi="Times New Roman"/>
          <w:sz w:val="22"/>
          <w:szCs w:val="22"/>
        </w:rPr>
        <w:t>sszes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nek.</w:t>
      </w:r>
      <w:r w:rsidR="00077597">
        <w:rPr>
          <w:rFonts w:ascii="Times New Roman" w:hAnsi="Times New Roman"/>
          <w:sz w:val="22"/>
          <w:szCs w:val="22"/>
        </w:rPr>
        <w:t xml:space="preserve"> </w:t>
      </w:r>
      <w:r w:rsidRPr="00935276">
        <w:rPr>
          <w:rFonts w:ascii="Times New Roman" w:hAnsi="Times New Roman"/>
          <w:sz w:val="22"/>
          <w:szCs w:val="22"/>
        </w:rPr>
        <w:t>A hat</w:t>
      </w:r>
      <w:r w:rsidRPr="00935276">
        <w:rPr>
          <w:rFonts w:ascii="Times New Roman" w:hAnsi="Times New Roman" w:hint="eastAsia"/>
          <w:sz w:val="22"/>
          <w:szCs w:val="22"/>
        </w:rPr>
        <w:t>á</w:t>
      </w:r>
      <w:r w:rsidRPr="00935276">
        <w:rPr>
          <w:rFonts w:ascii="Times New Roman" w:hAnsi="Times New Roman"/>
          <w:sz w:val="22"/>
          <w:szCs w:val="22"/>
        </w:rPr>
        <w:t>rid</w:t>
      </w:r>
      <w:r w:rsidRPr="00935276">
        <w:rPr>
          <w:rFonts w:ascii="Times New Roman" w:hAnsi="Times New Roman" w:hint="eastAsia"/>
          <w:sz w:val="22"/>
          <w:szCs w:val="22"/>
        </w:rPr>
        <w:t>ő</w:t>
      </w:r>
      <w:r w:rsidRPr="00935276">
        <w:rPr>
          <w:rFonts w:ascii="Times New Roman" w:hAnsi="Times New Roman"/>
          <w:sz w:val="22"/>
          <w:szCs w:val="22"/>
        </w:rPr>
        <w:t xml:space="preserve"> ut</w:t>
      </w:r>
      <w:r w:rsidRPr="00935276">
        <w:rPr>
          <w:rFonts w:ascii="Times New Roman" w:hAnsi="Times New Roman" w:hint="eastAsia"/>
          <w:sz w:val="22"/>
          <w:szCs w:val="22"/>
        </w:rPr>
        <w:t>á</w:t>
      </w:r>
      <w:r w:rsidRPr="00935276">
        <w:rPr>
          <w:rFonts w:ascii="Times New Roman" w:hAnsi="Times New Roman"/>
          <w:sz w:val="22"/>
          <w:szCs w:val="22"/>
        </w:rPr>
        <w:t>n be</w:t>
      </w:r>
      <w:r w:rsidRPr="00935276">
        <w:rPr>
          <w:rFonts w:ascii="Times New Roman" w:hAnsi="Times New Roman" w:hint="eastAsia"/>
          <w:sz w:val="22"/>
          <w:szCs w:val="22"/>
        </w:rPr>
        <w:t>é</w:t>
      </w:r>
      <w:r w:rsidRPr="00935276">
        <w:rPr>
          <w:rFonts w:ascii="Times New Roman" w:hAnsi="Times New Roman"/>
          <w:sz w:val="22"/>
          <w:szCs w:val="22"/>
        </w:rPr>
        <w:t>rkezett aj</w:t>
      </w:r>
      <w:r w:rsidRPr="00935276">
        <w:rPr>
          <w:rFonts w:ascii="Times New Roman" w:hAnsi="Times New Roman" w:hint="eastAsia"/>
          <w:sz w:val="22"/>
          <w:szCs w:val="22"/>
        </w:rPr>
        <w:t>á</w:t>
      </w:r>
      <w:r w:rsidRPr="00935276">
        <w:rPr>
          <w:rFonts w:ascii="Times New Roman" w:hAnsi="Times New Roman"/>
          <w:sz w:val="22"/>
          <w:szCs w:val="22"/>
        </w:rPr>
        <w:t>nlat beny</w:t>
      </w:r>
      <w:r w:rsidRPr="00935276">
        <w:rPr>
          <w:rFonts w:ascii="Times New Roman" w:hAnsi="Times New Roman" w:hint="eastAsia"/>
          <w:sz w:val="22"/>
          <w:szCs w:val="22"/>
        </w:rPr>
        <w:t>ú</w:t>
      </w:r>
      <w:r w:rsidRPr="00935276">
        <w:rPr>
          <w:rFonts w:ascii="Times New Roman" w:hAnsi="Times New Roman"/>
          <w:sz w:val="22"/>
          <w:szCs w:val="22"/>
        </w:rPr>
        <w:t>jt</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r</w:t>
      </w:r>
      <w:r w:rsidRPr="00935276">
        <w:rPr>
          <w:rFonts w:ascii="Times New Roman" w:hAnsi="Times New Roman" w:hint="eastAsia"/>
          <w:sz w:val="22"/>
          <w:szCs w:val="22"/>
        </w:rPr>
        <w:t>ó</w:t>
      </w:r>
      <w:r w:rsidRPr="00935276">
        <w:rPr>
          <w:rFonts w:ascii="Times New Roman" w:hAnsi="Times New Roman"/>
          <w:sz w:val="22"/>
          <w:szCs w:val="22"/>
        </w:rPr>
        <w:t>l aj</w:t>
      </w:r>
      <w:r w:rsidRPr="00935276">
        <w:rPr>
          <w:rFonts w:ascii="Times New Roman" w:hAnsi="Times New Roman" w:hint="eastAsia"/>
          <w:sz w:val="22"/>
          <w:szCs w:val="22"/>
        </w:rPr>
        <w:t>á</w:t>
      </w:r>
      <w:r w:rsidRPr="00935276">
        <w:rPr>
          <w:rFonts w:ascii="Times New Roman" w:hAnsi="Times New Roman"/>
          <w:sz w:val="22"/>
          <w:szCs w:val="22"/>
        </w:rPr>
        <w:t>nlatk</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ő</w:t>
      </w:r>
      <w:r w:rsidRPr="00935276">
        <w:rPr>
          <w:rFonts w:ascii="Times New Roman" w:hAnsi="Times New Roman"/>
          <w:sz w:val="22"/>
          <w:szCs w:val="22"/>
        </w:rPr>
        <w:t xml:space="preserve"> szint</w:t>
      </w:r>
      <w:r w:rsidRPr="00935276">
        <w:rPr>
          <w:rFonts w:ascii="Times New Roman" w:hAnsi="Times New Roman" w:hint="eastAsia"/>
          <w:sz w:val="22"/>
          <w:szCs w:val="22"/>
        </w:rPr>
        <w:t>é</w:t>
      </w:r>
      <w:r w:rsidRPr="00935276">
        <w:rPr>
          <w:rFonts w:ascii="Times New Roman" w:hAnsi="Times New Roman"/>
          <w:sz w:val="22"/>
          <w:szCs w:val="22"/>
        </w:rPr>
        <w:t>n jegyz</w:t>
      </w:r>
      <w:r w:rsidRPr="00935276">
        <w:rPr>
          <w:rFonts w:ascii="Times New Roman" w:hAnsi="Times New Roman" w:hint="eastAsia"/>
          <w:sz w:val="22"/>
          <w:szCs w:val="22"/>
        </w:rPr>
        <w:t>ő</w:t>
      </w:r>
      <w:r w:rsidRPr="00935276">
        <w:rPr>
          <w:rFonts w:ascii="Times New Roman" w:hAnsi="Times New Roman"/>
          <w:sz w:val="22"/>
          <w:szCs w:val="22"/>
        </w:rPr>
        <w:t>k</w:t>
      </w:r>
      <w:r w:rsidRPr="00935276">
        <w:rPr>
          <w:rFonts w:ascii="Times New Roman" w:hAnsi="Times New Roman" w:hint="eastAsia"/>
          <w:sz w:val="22"/>
          <w:szCs w:val="22"/>
        </w:rPr>
        <w:t>ö</w:t>
      </w:r>
      <w:r w:rsidRPr="00935276">
        <w:rPr>
          <w:rFonts w:ascii="Times New Roman" w:hAnsi="Times New Roman"/>
          <w:sz w:val="22"/>
          <w:szCs w:val="22"/>
        </w:rPr>
        <w:t xml:space="preserve">nyvet vesz fel, </w:t>
      </w:r>
      <w:r w:rsidRPr="00935276">
        <w:rPr>
          <w:rFonts w:ascii="Times New Roman" w:hAnsi="Times New Roman" w:hint="eastAsia"/>
          <w:sz w:val="22"/>
          <w:szCs w:val="22"/>
        </w:rPr>
        <w:t>é</w:t>
      </w:r>
      <w:r w:rsidRPr="00935276">
        <w:rPr>
          <w:rFonts w:ascii="Times New Roman" w:hAnsi="Times New Roman"/>
          <w:sz w:val="22"/>
          <w:szCs w:val="22"/>
        </w:rPr>
        <w:t xml:space="preserve">s azt az </w:t>
      </w:r>
      <w:r w:rsidRPr="00935276">
        <w:rPr>
          <w:rFonts w:ascii="Times New Roman" w:hAnsi="Times New Roman" w:hint="eastAsia"/>
          <w:sz w:val="22"/>
          <w:szCs w:val="22"/>
        </w:rPr>
        <w:t>ö</w:t>
      </w:r>
      <w:r w:rsidRPr="00935276">
        <w:rPr>
          <w:rFonts w:ascii="Times New Roman" w:hAnsi="Times New Roman"/>
          <w:sz w:val="22"/>
          <w:szCs w:val="22"/>
        </w:rPr>
        <w:t xml:space="preserve">sszes </w:t>
      </w:r>
      <w:r w:rsidRPr="00935276">
        <w:rPr>
          <w:rFonts w:ascii="Times New Roman" w:hAnsi="Times New Roman" w:hint="eastAsia"/>
          <w:sz w:val="22"/>
          <w:szCs w:val="22"/>
        </w:rPr>
        <w:t>–</w:t>
      </w:r>
      <w:r w:rsidRPr="00935276">
        <w:rPr>
          <w:rFonts w:ascii="Times New Roman" w:hAnsi="Times New Roman"/>
          <w:sz w:val="22"/>
          <w:szCs w:val="22"/>
        </w:rPr>
        <w:t xml:space="preserve"> bele</w:t>
      </w:r>
      <w:r w:rsidRPr="00935276">
        <w:rPr>
          <w:rFonts w:ascii="Times New Roman" w:hAnsi="Times New Roman" w:hint="eastAsia"/>
          <w:sz w:val="22"/>
          <w:szCs w:val="22"/>
        </w:rPr>
        <w:t>é</w:t>
      </w:r>
      <w:r w:rsidRPr="00935276">
        <w:rPr>
          <w:rFonts w:ascii="Times New Roman" w:hAnsi="Times New Roman"/>
          <w:sz w:val="22"/>
          <w:szCs w:val="22"/>
        </w:rPr>
        <w:t>rtve az elk</w:t>
      </w:r>
      <w:r w:rsidRPr="00935276">
        <w:rPr>
          <w:rFonts w:ascii="Times New Roman" w:hAnsi="Times New Roman" w:hint="eastAsia"/>
          <w:sz w:val="22"/>
          <w:szCs w:val="22"/>
        </w:rPr>
        <w:t>é</w:t>
      </w:r>
      <w:r w:rsidRPr="00935276">
        <w:rPr>
          <w:rFonts w:ascii="Times New Roman" w:hAnsi="Times New Roman"/>
          <w:sz w:val="22"/>
          <w:szCs w:val="22"/>
        </w:rPr>
        <w:t xml:space="preserve">sett </w:t>
      </w:r>
      <w:r w:rsidRPr="00935276">
        <w:rPr>
          <w:rFonts w:ascii="Times New Roman" w:hAnsi="Times New Roman" w:hint="eastAsia"/>
          <w:sz w:val="22"/>
          <w:szCs w:val="22"/>
        </w:rPr>
        <w:t>–</w:t>
      </w:r>
      <w:r w:rsidRPr="00935276">
        <w:rPr>
          <w:rFonts w:ascii="Times New Roman" w:hAnsi="Times New Roman"/>
          <w:sz w:val="22"/>
          <w:szCs w:val="22"/>
        </w:rPr>
        <w:t xml:space="preserve">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nek megk</w:t>
      </w:r>
      <w:r w:rsidRPr="00935276">
        <w:rPr>
          <w:rFonts w:ascii="Times New Roman" w:hAnsi="Times New Roman" w:hint="eastAsia"/>
          <w:sz w:val="22"/>
          <w:szCs w:val="22"/>
        </w:rPr>
        <w:t>ü</w:t>
      </w:r>
      <w:r w:rsidRPr="00935276">
        <w:rPr>
          <w:rFonts w:ascii="Times New Roman" w:hAnsi="Times New Roman"/>
          <w:sz w:val="22"/>
          <w:szCs w:val="22"/>
        </w:rPr>
        <w:t xml:space="preserve">ldi [Kbt. 68. </w:t>
      </w:r>
      <w:r w:rsidRPr="00935276">
        <w:rPr>
          <w:rFonts w:ascii="Times New Roman" w:hAnsi="Times New Roman" w:hint="eastAsia"/>
          <w:sz w:val="22"/>
          <w:szCs w:val="22"/>
        </w:rPr>
        <w:t>§</w:t>
      </w:r>
      <w:r w:rsidRPr="00935276">
        <w:rPr>
          <w:rFonts w:ascii="Times New Roman" w:hAnsi="Times New Roman"/>
          <w:sz w:val="22"/>
          <w:szCs w:val="22"/>
        </w:rPr>
        <w:t xml:space="preserve"> (6) bekezd</w:t>
      </w:r>
      <w:r w:rsidRPr="00935276">
        <w:rPr>
          <w:rFonts w:ascii="Times New Roman" w:hAnsi="Times New Roman" w:hint="eastAsia"/>
          <w:sz w:val="22"/>
          <w:szCs w:val="22"/>
        </w:rPr>
        <w:t>é</w:t>
      </w:r>
      <w:r w:rsidRPr="00935276">
        <w:rPr>
          <w:rFonts w:ascii="Times New Roman" w:hAnsi="Times New Roman"/>
          <w:sz w:val="22"/>
          <w:szCs w:val="22"/>
        </w:rPr>
        <w:t>se].</w:t>
      </w:r>
    </w:p>
    <w:p w:rsidR="0025034F" w:rsidRPr="00935276" w:rsidRDefault="0025034F" w:rsidP="00913A92">
      <w:pPr>
        <w:pStyle w:val="Listaszerbekezds"/>
        <w:numPr>
          <w:ilvl w:val="1"/>
          <w:numId w:val="25"/>
        </w:numPr>
        <w:spacing w:after="120"/>
        <w:ind w:left="709" w:hanging="425"/>
        <w:jc w:val="both"/>
        <w:rPr>
          <w:rFonts w:ascii="Times New Roman félkövér" w:hAnsi="Times New Roman félkövér"/>
          <w:b/>
          <w:sz w:val="22"/>
          <w:szCs w:val="22"/>
        </w:rPr>
      </w:pPr>
      <w:proofErr w:type="spellStart"/>
      <w:r w:rsidRPr="00935276">
        <w:rPr>
          <w:rFonts w:ascii="Times New Roman félkövér" w:hAnsi="Times New Roman félkövér"/>
          <w:b/>
          <w:sz w:val="22"/>
          <w:szCs w:val="22"/>
        </w:rPr>
        <w:t>R</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szaj</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nlatt</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tel</w:t>
      </w:r>
      <w:proofErr w:type="spellEnd"/>
      <w:r w:rsidR="003401E0" w:rsidRPr="00935276">
        <w:rPr>
          <w:rFonts w:ascii="Times New Roman félkövér" w:hAnsi="Times New Roman félkövér"/>
          <w:b/>
          <w:sz w:val="22"/>
          <w:szCs w:val="22"/>
        </w:rPr>
        <w:t xml:space="preserve"> </w:t>
      </w:r>
      <w:r w:rsidR="003401E0" w:rsidRPr="00935276">
        <w:rPr>
          <w:rFonts w:ascii="Times New Roman félkövér" w:hAnsi="Times New Roman félkövér" w:hint="eastAsia"/>
          <w:b/>
          <w:sz w:val="22"/>
          <w:szCs w:val="22"/>
        </w:rPr>
        <w:t>é</w:t>
      </w:r>
      <w:r w:rsidR="003401E0" w:rsidRPr="00935276">
        <w:rPr>
          <w:rFonts w:ascii="Times New Roman félkövér" w:hAnsi="Times New Roman félkövér"/>
          <w:b/>
          <w:sz w:val="22"/>
          <w:szCs w:val="22"/>
        </w:rPr>
        <w:t>s t</w:t>
      </w:r>
      <w:r w:rsidR="003401E0" w:rsidRPr="00935276">
        <w:rPr>
          <w:rFonts w:ascii="Times New Roman félkövér" w:hAnsi="Times New Roman félkövér" w:hint="eastAsia"/>
          <w:b/>
          <w:sz w:val="22"/>
          <w:szCs w:val="22"/>
        </w:rPr>
        <w:t>ö</w:t>
      </w:r>
      <w:r w:rsidR="003401E0" w:rsidRPr="00935276">
        <w:rPr>
          <w:rFonts w:ascii="Times New Roman félkövér" w:hAnsi="Times New Roman félkövér"/>
          <w:b/>
          <w:sz w:val="22"/>
          <w:szCs w:val="22"/>
        </w:rPr>
        <w:t>bbv</w:t>
      </w:r>
      <w:r w:rsidR="003401E0" w:rsidRPr="00935276">
        <w:rPr>
          <w:rFonts w:ascii="Times New Roman félkövér" w:hAnsi="Times New Roman félkövér" w:hint="eastAsia"/>
          <w:b/>
          <w:sz w:val="22"/>
          <w:szCs w:val="22"/>
        </w:rPr>
        <w:t>á</w:t>
      </w:r>
      <w:r w:rsidR="003401E0" w:rsidRPr="00935276">
        <w:rPr>
          <w:rFonts w:ascii="Times New Roman félkövér" w:hAnsi="Times New Roman félkövér"/>
          <w:b/>
          <w:sz w:val="22"/>
          <w:szCs w:val="22"/>
        </w:rPr>
        <w:t>ltozat</w:t>
      </w:r>
      <w:r w:rsidR="003401E0" w:rsidRPr="00935276">
        <w:rPr>
          <w:rFonts w:ascii="Times New Roman félkövér" w:hAnsi="Times New Roman félkövér" w:hint="eastAsia"/>
          <w:b/>
          <w:sz w:val="22"/>
          <w:szCs w:val="22"/>
        </w:rPr>
        <w:t>ú</w:t>
      </w:r>
      <w:r w:rsidR="003401E0" w:rsidRPr="00935276">
        <w:rPr>
          <w:rFonts w:ascii="Times New Roman félkövér" w:hAnsi="Times New Roman félkövér"/>
          <w:b/>
          <w:sz w:val="22"/>
          <w:szCs w:val="22"/>
        </w:rPr>
        <w:t xml:space="preserve"> aj</w:t>
      </w:r>
      <w:r w:rsidR="003401E0" w:rsidRPr="00935276">
        <w:rPr>
          <w:rFonts w:ascii="Times New Roman félkövér" w:hAnsi="Times New Roman félkövér" w:hint="eastAsia"/>
          <w:b/>
          <w:sz w:val="22"/>
          <w:szCs w:val="22"/>
        </w:rPr>
        <w:t>á</w:t>
      </w:r>
      <w:r w:rsidR="003401E0" w:rsidRPr="00935276">
        <w:rPr>
          <w:rFonts w:ascii="Times New Roman félkövér" w:hAnsi="Times New Roman félkövér"/>
          <w:b/>
          <w:sz w:val="22"/>
          <w:szCs w:val="22"/>
        </w:rPr>
        <w:t>nlat t</w:t>
      </w:r>
      <w:r w:rsidR="003401E0" w:rsidRPr="00935276">
        <w:rPr>
          <w:rFonts w:ascii="Times New Roman félkövér" w:hAnsi="Times New Roman félkövér" w:hint="eastAsia"/>
          <w:b/>
          <w:sz w:val="22"/>
          <w:szCs w:val="22"/>
        </w:rPr>
        <w:t>é</w:t>
      </w:r>
      <w:r w:rsidR="003401E0" w:rsidRPr="00935276">
        <w:rPr>
          <w:rFonts w:ascii="Times New Roman félkövér" w:hAnsi="Times New Roman félkövér"/>
          <w:b/>
          <w:sz w:val="22"/>
          <w:szCs w:val="22"/>
        </w:rPr>
        <w:t>tele</w:t>
      </w:r>
    </w:p>
    <w:p w:rsidR="006123FD" w:rsidRDefault="00B505B6" w:rsidP="00C12CE1">
      <w:pPr>
        <w:jc w:val="both"/>
        <w:rPr>
          <w:ins w:id="18" w:author="Kövérné Tászler Ágnes" w:date="2017-04-26T14:14:00Z"/>
          <w:rFonts w:ascii="Times New Roman" w:hAnsi="Times New Roman"/>
          <w:sz w:val="22"/>
          <w:szCs w:val="22"/>
        </w:rPr>
      </w:pPr>
      <w:r w:rsidRPr="004D606D">
        <w:rPr>
          <w:rFonts w:ascii="Times New Roman" w:hAnsi="Times New Roman"/>
          <w:sz w:val="22"/>
          <w:szCs w:val="22"/>
        </w:rPr>
        <w:t xml:space="preserve">Többváltozatú </w:t>
      </w:r>
      <w:r w:rsidRPr="004D606D">
        <w:rPr>
          <w:rFonts w:ascii="Times New Roman" w:hAnsi="Times New Roman" w:hint="eastAsia"/>
          <w:sz w:val="22"/>
          <w:szCs w:val="22"/>
        </w:rPr>
        <w:t>é</w:t>
      </w:r>
      <w:r w:rsidRPr="004D606D">
        <w:rPr>
          <w:rFonts w:ascii="Times New Roman" w:hAnsi="Times New Roman"/>
          <w:sz w:val="22"/>
          <w:szCs w:val="22"/>
        </w:rPr>
        <w:t xml:space="preserve">s részekre történő ajánlattétel nem biztosított. </w:t>
      </w:r>
      <w:ins w:id="19" w:author="Kövérné Tászler Ágnes" w:date="2017-04-26T12:04:00Z">
        <w:r w:rsidR="006123FD" w:rsidRPr="00C12CE1">
          <w:rPr>
            <w:rFonts w:ascii="Times New Roman" w:hAnsi="Times New Roman" w:hint="eastAsia"/>
            <w:sz w:val="22"/>
            <w:szCs w:val="22"/>
          </w:rPr>
          <w:t xml:space="preserve"> </w:t>
        </w:r>
      </w:ins>
    </w:p>
    <w:p w:rsidR="004979B3" w:rsidRPr="00C12CE1" w:rsidRDefault="004979B3" w:rsidP="00C12CE1">
      <w:pPr>
        <w:jc w:val="both"/>
        <w:rPr>
          <w:ins w:id="20" w:author="Kövérné Tászler Ágnes" w:date="2017-04-26T17:00:00Z"/>
          <w:rFonts w:ascii="Times New Roman" w:hAnsi="Times New Roman"/>
          <w:sz w:val="22"/>
          <w:szCs w:val="22"/>
        </w:rPr>
      </w:pPr>
      <w:ins w:id="21" w:author="Kövérné Tászler Ágnes" w:date="2017-04-26T17:00:00Z">
        <w:r w:rsidRPr="00C12CE1">
          <w:rPr>
            <w:rFonts w:ascii="Times New Roman" w:hAnsi="Times New Roman" w:hint="eastAsia"/>
            <w:sz w:val="22"/>
            <w:szCs w:val="22"/>
          </w:rPr>
          <w:lastRenderedPageBreak/>
          <w:t>A beszerzés tárgyának jellege, illetve a szerz</w:t>
        </w:r>
        <w:r w:rsidRPr="00C12CE1">
          <w:rPr>
            <w:rFonts w:ascii="Times New Roman" w:hAnsi="Times New Roman" w:hint="cs"/>
            <w:sz w:val="22"/>
            <w:szCs w:val="22"/>
          </w:rPr>
          <w:t>ő</w:t>
        </w:r>
        <w:r w:rsidRPr="00C12CE1">
          <w:rPr>
            <w:rFonts w:ascii="Times New Roman" w:hAnsi="Times New Roman" w:hint="eastAsia"/>
            <w:sz w:val="22"/>
            <w:szCs w:val="22"/>
          </w:rPr>
          <w:t>dés teljesítésével kapcsolatos m</w:t>
        </w:r>
        <w:r w:rsidRPr="00C12CE1">
          <w:rPr>
            <w:rFonts w:ascii="Times New Roman" w:hAnsi="Times New Roman" w:hint="cs"/>
            <w:sz w:val="22"/>
            <w:szCs w:val="22"/>
          </w:rPr>
          <w:t>ű</w:t>
        </w:r>
        <w:r w:rsidRPr="00C12CE1">
          <w:rPr>
            <w:rFonts w:ascii="Times New Roman" w:hAnsi="Times New Roman" w:hint="eastAsia"/>
            <w:sz w:val="22"/>
            <w:szCs w:val="22"/>
          </w:rPr>
          <w:t xml:space="preserve">szaki-szakmai és gazdaságossági szempontok vizsgálata során </w:t>
        </w:r>
      </w:ins>
      <w:ins w:id="22" w:author="Kövérné Tászler Ágnes" w:date="2017-04-26T18:34:00Z">
        <w:r w:rsidR="00B57C58">
          <w:rPr>
            <w:rFonts w:ascii="Times New Roman" w:hAnsi="Times New Roman"/>
            <w:sz w:val="22"/>
            <w:szCs w:val="22"/>
          </w:rPr>
          <w:t xml:space="preserve">Ajánlatkérő </w:t>
        </w:r>
      </w:ins>
      <w:ins w:id="23" w:author="Kövérné Tászler Ágnes" w:date="2017-04-26T17:00:00Z">
        <w:r w:rsidRPr="00C12CE1">
          <w:rPr>
            <w:rFonts w:ascii="Times New Roman" w:hAnsi="Times New Roman" w:hint="eastAsia"/>
            <w:sz w:val="22"/>
            <w:szCs w:val="22"/>
          </w:rPr>
          <w:t>megállapította, hogy a részajánlat tétel a gazdasági ésszer</w:t>
        </w:r>
        <w:r w:rsidRPr="00C12CE1">
          <w:rPr>
            <w:rFonts w:ascii="Times New Roman" w:hAnsi="Times New Roman" w:hint="cs"/>
            <w:sz w:val="22"/>
            <w:szCs w:val="22"/>
          </w:rPr>
          <w:t>ű</w:t>
        </w:r>
        <w:r w:rsidRPr="00C12CE1">
          <w:rPr>
            <w:rFonts w:ascii="Times New Roman" w:hAnsi="Times New Roman" w:hint="eastAsia"/>
            <w:sz w:val="22"/>
            <w:szCs w:val="22"/>
          </w:rPr>
          <w:t>séggel nem összeegyeztethet</w:t>
        </w:r>
        <w:r w:rsidRPr="00C12CE1">
          <w:rPr>
            <w:rFonts w:ascii="Times New Roman" w:hAnsi="Times New Roman" w:hint="cs"/>
            <w:sz w:val="22"/>
            <w:szCs w:val="22"/>
          </w:rPr>
          <w:t>ő</w:t>
        </w:r>
        <w:r w:rsidRPr="00C12CE1">
          <w:rPr>
            <w:rFonts w:ascii="Times New Roman" w:hAnsi="Times New Roman" w:hint="eastAsia"/>
            <w:sz w:val="22"/>
            <w:szCs w:val="22"/>
          </w:rPr>
          <w:t>, a megvalósítandó feladatok egymáshoz szervesen kapcsolódnak, továbbá a feladatok részekre bontva, adott esetben több megbízottal kötött több szerz</w:t>
        </w:r>
        <w:r w:rsidRPr="00C12CE1">
          <w:rPr>
            <w:rFonts w:ascii="Times New Roman" w:hAnsi="Times New Roman" w:hint="cs"/>
            <w:sz w:val="22"/>
            <w:szCs w:val="22"/>
          </w:rPr>
          <w:t>ő</w:t>
        </w:r>
        <w:r w:rsidRPr="00C12CE1">
          <w:rPr>
            <w:rFonts w:ascii="Times New Roman" w:hAnsi="Times New Roman" w:hint="eastAsia"/>
            <w:sz w:val="22"/>
            <w:szCs w:val="22"/>
          </w:rPr>
          <w:t>dés útján történ</w:t>
        </w:r>
        <w:r w:rsidRPr="00C12CE1">
          <w:rPr>
            <w:rFonts w:ascii="Times New Roman" w:hAnsi="Times New Roman" w:hint="cs"/>
            <w:sz w:val="22"/>
            <w:szCs w:val="22"/>
          </w:rPr>
          <w:t>ő</w:t>
        </w:r>
        <w:r w:rsidRPr="00C12CE1">
          <w:rPr>
            <w:rFonts w:ascii="Times New Roman" w:hAnsi="Times New Roman" w:hint="eastAsia"/>
            <w:sz w:val="22"/>
            <w:szCs w:val="22"/>
          </w:rPr>
          <w:t xml:space="preserve"> megvalósításával a szolgáltatás tényleges funkciója veszne el. A 272/2014. (XI.5.) Korm. rendeletben el</w:t>
        </w:r>
        <w:r w:rsidRPr="00C12CE1">
          <w:rPr>
            <w:rFonts w:ascii="Times New Roman" w:hAnsi="Times New Roman" w:hint="cs"/>
            <w:sz w:val="22"/>
            <w:szCs w:val="22"/>
          </w:rPr>
          <w:t>ő</w:t>
        </w:r>
        <w:r w:rsidRPr="00C12CE1">
          <w:rPr>
            <w:rFonts w:ascii="Times New Roman" w:hAnsi="Times New Roman" w:hint="eastAsia"/>
            <w:sz w:val="22"/>
            <w:szCs w:val="22"/>
          </w:rPr>
          <w:t>írt határid</w:t>
        </w:r>
        <w:r w:rsidRPr="00C12CE1">
          <w:rPr>
            <w:rFonts w:ascii="Times New Roman" w:hAnsi="Times New Roman" w:hint="cs"/>
            <w:sz w:val="22"/>
            <w:szCs w:val="22"/>
          </w:rPr>
          <w:t>ő</w:t>
        </w:r>
        <w:r w:rsidRPr="00C12CE1">
          <w:rPr>
            <w:rFonts w:ascii="Times New Roman" w:hAnsi="Times New Roman" w:hint="eastAsia"/>
            <w:sz w:val="22"/>
            <w:szCs w:val="22"/>
          </w:rPr>
          <w:t>k</w:t>
        </w:r>
      </w:ins>
      <w:ins w:id="24" w:author="Kövérné Tászler Ágnes" w:date="2017-04-26T18:41:00Z">
        <w:r w:rsidR="001874EB">
          <w:rPr>
            <w:rFonts w:ascii="Times New Roman" w:hAnsi="Times New Roman"/>
            <w:sz w:val="22"/>
            <w:szCs w:val="22"/>
          </w:rPr>
          <w:t xml:space="preserve"> </w:t>
        </w:r>
      </w:ins>
      <w:ins w:id="25" w:author="Kövérné Tászler Ágnes" w:date="2017-04-26T17:00:00Z">
        <w:r w:rsidRPr="00C12CE1">
          <w:rPr>
            <w:rFonts w:ascii="Times New Roman" w:hAnsi="Times New Roman" w:hint="eastAsia"/>
            <w:sz w:val="22"/>
            <w:szCs w:val="22"/>
          </w:rPr>
          <w:t>betartása, továbbá a feladatok összehangolása, egymásra</w:t>
        </w:r>
      </w:ins>
      <w:ins w:id="26" w:author="Kövérné Tászler Ágnes" w:date="2017-04-26T18:41:00Z">
        <w:r w:rsidR="001874EB">
          <w:rPr>
            <w:rFonts w:ascii="Times New Roman" w:hAnsi="Times New Roman"/>
            <w:sz w:val="22"/>
            <w:szCs w:val="22"/>
          </w:rPr>
          <w:t xml:space="preserve"> </w:t>
        </w:r>
      </w:ins>
      <w:ins w:id="27" w:author="Kövérné Tászler Ágnes" w:date="2017-04-26T17:00:00Z">
        <w:r w:rsidRPr="00C12CE1">
          <w:rPr>
            <w:rFonts w:ascii="Times New Roman" w:hAnsi="Times New Roman" w:hint="eastAsia"/>
            <w:sz w:val="22"/>
            <w:szCs w:val="22"/>
          </w:rPr>
          <w:t>épülése nem teszi lehet</w:t>
        </w:r>
        <w:r w:rsidRPr="00C12CE1">
          <w:rPr>
            <w:rFonts w:ascii="Times New Roman" w:hAnsi="Times New Roman" w:hint="cs"/>
            <w:sz w:val="22"/>
            <w:szCs w:val="22"/>
          </w:rPr>
          <w:t>ő</w:t>
        </w:r>
        <w:r w:rsidRPr="00C12CE1">
          <w:rPr>
            <w:rFonts w:ascii="Times New Roman" w:hAnsi="Times New Roman" w:hint="eastAsia"/>
            <w:sz w:val="22"/>
            <w:szCs w:val="22"/>
          </w:rPr>
          <w:t xml:space="preserve">vé a </w:t>
        </w:r>
        <w:proofErr w:type="spellStart"/>
        <w:r w:rsidRPr="00C12CE1">
          <w:rPr>
            <w:rFonts w:ascii="Times New Roman" w:hAnsi="Times New Roman" w:hint="eastAsia"/>
            <w:sz w:val="22"/>
            <w:szCs w:val="22"/>
          </w:rPr>
          <w:t>részajánlattétel</w:t>
        </w:r>
        <w:proofErr w:type="spellEnd"/>
        <w:r w:rsidRPr="00C12CE1">
          <w:rPr>
            <w:rFonts w:ascii="Times New Roman" w:hAnsi="Times New Roman" w:hint="eastAsia"/>
            <w:sz w:val="22"/>
            <w:szCs w:val="22"/>
          </w:rPr>
          <w:t xml:space="preserve"> biztosítását.   </w:t>
        </w:r>
      </w:ins>
    </w:p>
    <w:p w:rsidR="004979B3" w:rsidRDefault="004979B3" w:rsidP="004979B3">
      <w:pPr>
        <w:spacing w:after="120"/>
        <w:jc w:val="both"/>
        <w:rPr>
          <w:ins w:id="28" w:author="Kövérné Tászler Ágnes" w:date="2017-04-26T17:00:00Z"/>
          <w:rFonts w:ascii="Times New Roman" w:hAnsi="Times New Roman"/>
          <w:sz w:val="22"/>
          <w:szCs w:val="22"/>
        </w:rPr>
      </w:pPr>
      <w:ins w:id="29" w:author="Kövérné Tászler Ágnes" w:date="2017-04-26T17:00:00Z">
        <w:r w:rsidRPr="004D606D" w:rsidDel="004979B3">
          <w:rPr>
            <w:rFonts w:ascii="Times New Roman" w:hAnsi="Times New Roman"/>
            <w:sz w:val="22"/>
            <w:szCs w:val="22"/>
          </w:rPr>
          <w:t xml:space="preserve"> </w:t>
        </w:r>
      </w:ins>
    </w:p>
    <w:p w:rsidR="0062265E" w:rsidRPr="00FC3BCE" w:rsidRDefault="00B505B6" w:rsidP="004979B3">
      <w:pPr>
        <w:spacing w:after="120"/>
        <w:jc w:val="both"/>
        <w:rPr>
          <w:rFonts w:ascii="Times New Roman" w:hAnsi="Times New Roman"/>
          <w:sz w:val="22"/>
          <w:szCs w:val="22"/>
        </w:rPr>
      </w:pPr>
      <w:r w:rsidRPr="004D606D">
        <w:rPr>
          <w:rFonts w:ascii="Times New Roman" w:hAnsi="Times New Roman"/>
          <w:sz w:val="22"/>
          <w:szCs w:val="22"/>
        </w:rPr>
        <w:t xml:space="preserve">(Több szerződés </w:t>
      </w:r>
      <w:r w:rsidRPr="004D606D">
        <w:rPr>
          <w:rFonts w:ascii="Times New Roman" w:hAnsi="Times New Roman" w:hint="eastAsia"/>
          <w:sz w:val="22"/>
          <w:szCs w:val="22"/>
        </w:rPr>
        <w:t>ú</w:t>
      </w:r>
      <w:r w:rsidRPr="004D606D">
        <w:rPr>
          <w:rFonts w:ascii="Times New Roman" w:hAnsi="Times New Roman"/>
          <w:sz w:val="22"/>
          <w:szCs w:val="22"/>
        </w:rPr>
        <w:t>tján nehezen vagy egyáltalán nem lenne biztosítható az Uniós támogatások terhére lefolytatott közbeszerzések egységes ellenőrzési feladatai, mely magas Audit kockázatot hordozna magában).</w:t>
      </w:r>
    </w:p>
    <w:p w:rsidR="0025034F" w:rsidRPr="00FC3BCE" w:rsidRDefault="0025034F" w:rsidP="0062265E">
      <w:pPr>
        <w:pStyle w:val="Listaszerbekezds"/>
        <w:numPr>
          <w:ilvl w:val="1"/>
          <w:numId w:val="25"/>
        </w:numPr>
        <w:spacing w:after="120"/>
        <w:ind w:left="709" w:hanging="425"/>
        <w:jc w:val="both"/>
        <w:rPr>
          <w:rFonts w:ascii="Times New Roman félkövér" w:hAnsi="Times New Roman félkövér"/>
          <w:b/>
          <w:sz w:val="22"/>
          <w:szCs w:val="22"/>
        </w:rPr>
      </w:pPr>
      <w:r w:rsidRPr="00FC3BCE">
        <w:rPr>
          <w:rFonts w:ascii="Times New Roman félkövér" w:hAnsi="Times New Roman félkövér" w:hint="eastAsia"/>
          <w:b/>
          <w:sz w:val="22"/>
          <w:szCs w:val="22"/>
        </w:rPr>
        <w:t>Ü</w:t>
      </w:r>
      <w:r w:rsidRPr="00FC3BCE">
        <w:rPr>
          <w:rFonts w:ascii="Times New Roman félkövér" w:hAnsi="Times New Roman félkövér"/>
          <w:b/>
          <w:sz w:val="22"/>
          <w:szCs w:val="22"/>
        </w:rPr>
        <w:t>zleti titok</w:t>
      </w:r>
    </w:p>
    <w:p w:rsidR="0025034F" w:rsidRPr="00935276" w:rsidRDefault="0025034F" w:rsidP="0025034F">
      <w:pPr>
        <w:pStyle w:val="Szvegtrzs"/>
        <w:spacing w:after="120"/>
        <w:rPr>
          <w:rFonts w:ascii="Times New Roman" w:hAnsi="Times New Roman"/>
          <w:sz w:val="22"/>
          <w:szCs w:val="22"/>
        </w:rPr>
      </w:pPr>
      <w:r w:rsidRPr="00935276">
        <w:rPr>
          <w:rFonts w:ascii="Times New Roman" w:hAnsi="Times New Roman"/>
          <w:sz w:val="22"/>
          <w:szCs w:val="22"/>
        </w:rPr>
        <w:t xml:space="preserve">A Kbt. 44. § (1) bekezdésére figyelemmel a gazdasági szereplő az ajánlatban, hiánypótlásban, </w:t>
      </w:r>
      <w:r w:rsidR="00A74CC9">
        <w:rPr>
          <w:rFonts w:ascii="Times New Roman" w:hAnsi="Times New Roman"/>
          <w:sz w:val="22"/>
          <w:szCs w:val="22"/>
        </w:rPr>
        <w:t xml:space="preserve">vagy felvilágosításban </w:t>
      </w:r>
      <w:r w:rsidRPr="00935276">
        <w:rPr>
          <w:rFonts w:ascii="Times New Roman" w:hAnsi="Times New Roman"/>
          <w:sz w:val="22"/>
          <w:szCs w:val="22"/>
        </w:rPr>
        <w:t xml:space="preserve">valamint a Kbt. 72. § szerinti indokolásban elkülönített módon elhelyezett, üzleti titkot (ideértve a védett ismeretet is) [Ptk. 2:47. §] tartalmazó iratok nyilvánosságra hozatalát megtilthatja. </w:t>
      </w:r>
    </w:p>
    <w:p w:rsidR="0025034F" w:rsidRPr="00935276" w:rsidRDefault="0025034F" w:rsidP="0025034F">
      <w:pPr>
        <w:pStyle w:val="Szvegtrzs"/>
        <w:spacing w:after="120"/>
        <w:rPr>
          <w:rFonts w:ascii="Times New Roman" w:hAnsi="Times New Roman"/>
          <w:sz w:val="22"/>
          <w:szCs w:val="22"/>
        </w:rPr>
      </w:pPr>
      <w:r w:rsidRPr="00935276">
        <w:rPr>
          <w:rFonts w:ascii="Times New Roman" w:hAnsi="Times New Roman"/>
          <w:sz w:val="22"/>
          <w:szCs w:val="22"/>
        </w:rPr>
        <w:t>Az üzleti titkot tartalmazó irat kizárólag olyan információkat tartalmazhat, amelyek nyilvánosságra hozatala a gazdasági szereplő üzleti tevékenysége szempontjából aránytalan sérelmet okozna.</w:t>
      </w:r>
    </w:p>
    <w:p w:rsidR="0025034F" w:rsidRPr="00935276" w:rsidRDefault="0025034F" w:rsidP="0025034F">
      <w:pPr>
        <w:pStyle w:val="Szvegtrzs"/>
        <w:spacing w:after="120"/>
        <w:rPr>
          <w:rFonts w:ascii="Times New Roman" w:hAnsi="Times New Roman"/>
          <w:sz w:val="22"/>
          <w:szCs w:val="22"/>
        </w:rPr>
      </w:pPr>
      <w:r w:rsidRPr="00935276">
        <w:rPr>
          <w:rFonts w:ascii="Times New Roman" w:hAnsi="Times New Roman"/>
          <w:sz w:val="22"/>
          <w:szCs w:val="22"/>
        </w:rPr>
        <w:t>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25034F" w:rsidRPr="00935276" w:rsidRDefault="0025034F" w:rsidP="0025034F">
      <w:pPr>
        <w:jc w:val="both"/>
        <w:rPr>
          <w:rFonts w:ascii="Times New Roman" w:hAnsi="Times New Roman"/>
          <w:sz w:val="22"/>
          <w:szCs w:val="22"/>
        </w:rPr>
      </w:pPr>
      <w:r w:rsidRPr="00935276">
        <w:rPr>
          <w:rFonts w:ascii="Times New Roman" w:hAnsi="Times New Roman"/>
          <w:sz w:val="22"/>
          <w:szCs w:val="22"/>
        </w:rPr>
        <w:t>A gazdasági szereplő nem nyilváníthatja üzleti titoknak különösen</w:t>
      </w:r>
    </w:p>
    <w:p w:rsidR="0025034F" w:rsidRPr="00935276" w:rsidRDefault="0025034F" w:rsidP="00913A92">
      <w:pPr>
        <w:pStyle w:val="Szvegtrzs"/>
        <w:numPr>
          <w:ilvl w:val="0"/>
          <w:numId w:val="23"/>
        </w:numPr>
        <w:spacing w:after="120"/>
        <w:ind w:left="709"/>
        <w:rPr>
          <w:rFonts w:ascii="Times New Roman" w:hAnsi="Times New Roman"/>
          <w:sz w:val="22"/>
          <w:szCs w:val="22"/>
        </w:rPr>
      </w:pPr>
      <w:r w:rsidRPr="00935276">
        <w:rPr>
          <w:rFonts w:ascii="Times New Roman" w:hAnsi="Times New Roman"/>
          <w:sz w:val="22"/>
          <w:szCs w:val="22"/>
        </w:rPr>
        <w:t>azokat az információkat, adatokat, amelyek elektronikus, hatósági vagy egyéb nyilvántartásból bárki számára megismerhetők,</w:t>
      </w:r>
    </w:p>
    <w:p w:rsidR="0025034F" w:rsidRPr="00935276" w:rsidRDefault="0025034F" w:rsidP="00913A92">
      <w:pPr>
        <w:pStyle w:val="Szvegtrzs"/>
        <w:numPr>
          <w:ilvl w:val="0"/>
          <w:numId w:val="23"/>
        </w:numPr>
        <w:spacing w:after="120"/>
        <w:rPr>
          <w:rFonts w:ascii="Times New Roman" w:hAnsi="Times New Roman"/>
          <w:sz w:val="22"/>
          <w:szCs w:val="22"/>
        </w:rPr>
      </w:pPr>
      <w:r w:rsidRPr="00935276">
        <w:rPr>
          <w:rFonts w:ascii="Times New Roman" w:hAnsi="Times New Roman"/>
          <w:sz w:val="22"/>
          <w:szCs w:val="22"/>
        </w:rPr>
        <w:t>az információs önrendelkezési jogról és az információszabadságról szóló 2011. évi CXII. törvény 27. § (3) bekezdése szerinti közérdekből nyilvános adatokat,</w:t>
      </w:r>
    </w:p>
    <w:p w:rsidR="0025034F" w:rsidRPr="00935276" w:rsidRDefault="0025034F" w:rsidP="00913A92">
      <w:pPr>
        <w:pStyle w:val="Szvegtrzs"/>
        <w:numPr>
          <w:ilvl w:val="0"/>
          <w:numId w:val="23"/>
        </w:numPr>
        <w:spacing w:after="120"/>
        <w:rPr>
          <w:rFonts w:ascii="Times New Roman" w:hAnsi="Times New Roman"/>
          <w:sz w:val="22"/>
          <w:szCs w:val="22"/>
        </w:rPr>
      </w:pPr>
      <w:r w:rsidRPr="00935276">
        <w:rPr>
          <w:rFonts w:ascii="Times New Roman" w:hAnsi="Times New Roman"/>
          <w:sz w:val="22"/>
          <w:szCs w:val="22"/>
        </w:rPr>
        <w:t>az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 xml:space="preserve"> </w:t>
      </w:r>
      <w:r w:rsidRPr="00935276">
        <w:rPr>
          <w:rFonts w:ascii="Times New Roman" w:hAnsi="Times New Roman" w:hint="eastAsia"/>
          <w:sz w:val="22"/>
          <w:szCs w:val="22"/>
        </w:rPr>
        <w:t>á</w:t>
      </w:r>
      <w:r w:rsidRPr="00935276">
        <w:rPr>
          <w:rFonts w:ascii="Times New Roman" w:hAnsi="Times New Roman"/>
          <w:sz w:val="22"/>
          <w:szCs w:val="22"/>
        </w:rPr>
        <w:t>ltal az alkalmass</w:t>
      </w:r>
      <w:r w:rsidRPr="00935276">
        <w:rPr>
          <w:rFonts w:ascii="Times New Roman" w:hAnsi="Times New Roman" w:hint="eastAsia"/>
          <w:sz w:val="22"/>
          <w:szCs w:val="22"/>
        </w:rPr>
        <w:t>á</w:t>
      </w:r>
      <w:r w:rsidRPr="00935276">
        <w:rPr>
          <w:rFonts w:ascii="Times New Roman" w:hAnsi="Times New Roman"/>
          <w:sz w:val="22"/>
          <w:szCs w:val="22"/>
        </w:rPr>
        <w:t>g igazol</w:t>
      </w:r>
      <w:r w:rsidRPr="00935276">
        <w:rPr>
          <w:rFonts w:ascii="Times New Roman" w:hAnsi="Times New Roman" w:hint="eastAsia"/>
          <w:sz w:val="22"/>
          <w:szCs w:val="22"/>
        </w:rPr>
        <w:t>á</w:t>
      </w:r>
      <w:r w:rsidRPr="00935276">
        <w:rPr>
          <w:rFonts w:ascii="Times New Roman" w:hAnsi="Times New Roman"/>
          <w:sz w:val="22"/>
          <w:szCs w:val="22"/>
        </w:rPr>
        <w:t>sa k</w:t>
      </w:r>
      <w:r w:rsidRPr="00935276">
        <w:rPr>
          <w:rFonts w:ascii="Times New Roman" w:hAnsi="Times New Roman" w:hint="eastAsia"/>
          <w:sz w:val="22"/>
          <w:szCs w:val="22"/>
        </w:rPr>
        <w:t>ö</w:t>
      </w:r>
      <w:r w:rsidRPr="00935276">
        <w:rPr>
          <w:rFonts w:ascii="Times New Roman" w:hAnsi="Times New Roman"/>
          <w:sz w:val="22"/>
          <w:szCs w:val="22"/>
        </w:rPr>
        <w:t>r</w:t>
      </w:r>
      <w:r w:rsidRPr="00935276">
        <w:rPr>
          <w:rFonts w:ascii="Times New Roman" w:hAnsi="Times New Roman" w:hint="eastAsia"/>
          <w:sz w:val="22"/>
          <w:szCs w:val="22"/>
        </w:rPr>
        <w:t>é</w:t>
      </w:r>
      <w:r w:rsidRPr="00935276">
        <w:rPr>
          <w:rFonts w:ascii="Times New Roman" w:hAnsi="Times New Roman"/>
          <w:sz w:val="22"/>
          <w:szCs w:val="22"/>
        </w:rPr>
        <w:t>ben bemutatott</w:t>
      </w:r>
    </w:p>
    <w:p w:rsidR="0025034F" w:rsidRPr="00935276" w:rsidRDefault="0025034F" w:rsidP="00913A92">
      <w:pPr>
        <w:pStyle w:val="Szvegtrzs"/>
        <w:numPr>
          <w:ilvl w:val="1"/>
          <w:numId w:val="24"/>
        </w:numPr>
        <w:spacing w:after="120"/>
        <w:ind w:left="1134" w:hanging="425"/>
        <w:rPr>
          <w:rFonts w:ascii="Times New Roman" w:hAnsi="Times New Roman"/>
          <w:sz w:val="22"/>
          <w:szCs w:val="22"/>
        </w:rPr>
      </w:pPr>
      <w:r w:rsidRPr="00935276">
        <w:rPr>
          <w:rFonts w:ascii="Times New Roman" w:hAnsi="Times New Roman"/>
          <w:sz w:val="22"/>
          <w:szCs w:val="22"/>
        </w:rPr>
        <w:t>kor</w:t>
      </w:r>
      <w:r w:rsidRPr="00935276">
        <w:rPr>
          <w:rFonts w:ascii="Times New Roman" w:hAnsi="Times New Roman" w:hint="eastAsia"/>
          <w:sz w:val="22"/>
          <w:szCs w:val="22"/>
        </w:rPr>
        <w:t>á</w:t>
      </w:r>
      <w:r w:rsidRPr="00935276">
        <w:rPr>
          <w:rFonts w:ascii="Times New Roman" w:hAnsi="Times New Roman"/>
          <w:sz w:val="22"/>
          <w:szCs w:val="22"/>
        </w:rPr>
        <w:t>bban teljes</w:t>
      </w:r>
      <w:r w:rsidRPr="00935276">
        <w:rPr>
          <w:rFonts w:ascii="Times New Roman" w:hAnsi="Times New Roman" w:hint="eastAsia"/>
          <w:sz w:val="22"/>
          <w:szCs w:val="22"/>
        </w:rPr>
        <w:t>í</w:t>
      </w:r>
      <w:r w:rsidRPr="00935276">
        <w:rPr>
          <w:rFonts w:ascii="Times New Roman" w:hAnsi="Times New Roman"/>
          <w:sz w:val="22"/>
          <w:szCs w:val="22"/>
        </w:rPr>
        <w:t>tett k</w:t>
      </w:r>
      <w:r w:rsidRPr="00935276">
        <w:rPr>
          <w:rFonts w:ascii="Times New Roman" w:hAnsi="Times New Roman" w:hint="eastAsia"/>
          <w:sz w:val="22"/>
          <w:szCs w:val="22"/>
        </w:rPr>
        <w:t>ö</w:t>
      </w:r>
      <w:r w:rsidRPr="00935276">
        <w:rPr>
          <w:rFonts w:ascii="Times New Roman" w:hAnsi="Times New Roman"/>
          <w:sz w:val="22"/>
          <w:szCs w:val="22"/>
        </w:rPr>
        <w:t>zbeszerz</w:t>
      </w:r>
      <w:r w:rsidRPr="00935276">
        <w:rPr>
          <w:rFonts w:ascii="Times New Roman" w:hAnsi="Times New Roman" w:hint="eastAsia"/>
          <w:sz w:val="22"/>
          <w:szCs w:val="22"/>
        </w:rPr>
        <w:t>é</w:t>
      </w:r>
      <w:r w:rsidRPr="00935276">
        <w:rPr>
          <w:rFonts w:ascii="Times New Roman" w:hAnsi="Times New Roman"/>
          <w:sz w:val="22"/>
          <w:szCs w:val="22"/>
        </w:rPr>
        <w:t>si szerz</w:t>
      </w:r>
      <w:r w:rsidRPr="00935276">
        <w:rPr>
          <w:rFonts w:ascii="Times New Roman" w:hAnsi="Times New Roman" w:hint="eastAsia"/>
          <w:sz w:val="22"/>
          <w:szCs w:val="22"/>
        </w:rPr>
        <w:t>ő</w:t>
      </w:r>
      <w:r w:rsidRPr="00935276">
        <w:rPr>
          <w:rFonts w:ascii="Times New Roman" w:hAnsi="Times New Roman"/>
          <w:sz w:val="22"/>
          <w:szCs w:val="22"/>
        </w:rPr>
        <w:t>d</w:t>
      </w:r>
      <w:r w:rsidRPr="00935276">
        <w:rPr>
          <w:rFonts w:ascii="Times New Roman" w:hAnsi="Times New Roman" w:hint="eastAsia"/>
          <w:sz w:val="22"/>
          <w:szCs w:val="22"/>
        </w:rPr>
        <w:t>é</w:t>
      </w:r>
      <w:r w:rsidRPr="00935276">
        <w:rPr>
          <w:rFonts w:ascii="Times New Roman" w:hAnsi="Times New Roman"/>
          <w:sz w:val="22"/>
          <w:szCs w:val="22"/>
        </w:rPr>
        <w:t>sek, illetve e t</w:t>
      </w:r>
      <w:r w:rsidRPr="00935276">
        <w:rPr>
          <w:rFonts w:ascii="Times New Roman" w:hAnsi="Times New Roman" w:hint="eastAsia"/>
          <w:sz w:val="22"/>
          <w:szCs w:val="22"/>
        </w:rPr>
        <w:t>ö</w:t>
      </w:r>
      <w:r w:rsidRPr="00935276">
        <w:rPr>
          <w:rFonts w:ascii="Times New Roman" w:hAnsi="Times New Roman"/>
          <w:sz w:val="22"/>
          <w:szCs w:val="22"/>
        </w:rPr>
        <w:t>rv</w:t>
      </w:r>
      <w:r w:rsidRPr="00935276">
        <w:rPr>
          <w:rFonts w:ascii="Times New Roman" w:hAnsi="Times New Roman" w:hint="eastAsia"/>
          <w:sz w:val="22"/>
          <w:szCs w:val="22"/>
        </w:rPr>
        <w:t>é</w:t>
      </w:r>
      <w:r w:rsidRPr="00935276">
        <w:rPr>
          <w:rFonts w:ascii="Times New Roman" w:hAnsi="Times New Roman"/>
          <w:sz w:val="22"/>
          <w:szCs w:val="22"/>
        </w:rPr>
        <w:t xml:space="preserve">ny szerinti </w:t>
      </w:r>
      <w:r w:rsidRPr="00935276">
        <w:rPr>
          <w:rFonts w:ascii="Times New Roman" w:hAnsi="Times New Roman" w:hint="eastAsia"/>
          <w:sz w:val="22"/>
          <w:szCs w:val="22"/>
        </w:rPr>
        <w:t>é</w:t>
      </w:r>
      <w:r w:rsidRPr="00935276">
        <w:rPr>
          <w:rFonts w:ascii="Times New Roman" w:hAnsi="Times New Roman"/>
          <w:sz w:val="22"/>
          <w:szCs w:val="22"/>
        </w:rPr>
        <w:t>p</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 vagy szolg</w:t>
      </w:r>
      <w:r w:rsidRPr="00935276">
        <w:rPr>
          <w:rFonts w:ascii="Times New Roman" w:hAnsi="Times New Roman" w:hint="eastAsia"/>
          <w:sz w:val="22"/>
          <w:szCs w:val="22"/>
        </w:rPr>
        <w:t>á</w:t>
      </w:r>
      <w:r w:rsidRPr="00935276">
        <w:rPr>
          <w:rFonts w:ascii="Times New Roman" w:hAnsi="Times New Roman"/>
          <w:sz w:val="22"/>
          <w:szCs w:val="22"/>
        </w:rPr>
        <w:t>ltat</w:t>
      </w:r>
      <w:r w:rsidRPr="00935276">
        <w:rPr>
          <w:rFonts w:ascii="Times New Roman" w:hAnsi="Times New Roman" w:hint="eastAsia"/>
          <w:sz w:val="22"/>
          <w:szCs w:val="22"/>
        </w:rPr>
        <w:t>á</w:t>
      </w:r>
      <w:r w:rsidRPr="00935276">
        <w:rPr>
          <w:rFonts w:ascii="Times New Roman" w:hAnsi="Times New Roman"/>
          <w:sz w:val="22"/>
          <w:szCs w:val="22"/>
        </w:rPr>
        <w:t>si koncesszi</w:t>
      </w:r>
      <w:r w:rsidRPr="00935276">
        <w:rPr>
          <w:rFonts w:ascii="Times New Roman" w:hAnsi="Times New Roman" w:hint="eastAsia"/>
          <w:sz w:val="22"/>
          <w:szCs w:val="22"/>
        </w:rPr>
        <w:t>ó</w:t>
      </w:r>
      <w:r w:rsidRPr="00935276">
        <w:rPr>
          <w:rFonts w:ascii="Times New Roman" w:hAnsi="Times New Roman"/>
          <w:sz w:val="22"/>
          <w:szCs w:val="22"/>
        </w:rPr>
        <w:t>k megk</w:t>
      </w:r>
      <w:r w:rsidRPr="00935276">
        <w:rPr>
          <w:rFonts w:ascii="Times New Roman" w:hAnsi="Times New Roman" w:hint="eastAsia"/>
          <w:sz w:val="22"/>
          <w:szCs w:val="22"/>
        </w:rPr>
        <w:t>ö</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re, tartalm</w:t>
      </w:r>
      <w:r w:rsidRPr="00935276">
        <w:rPr>
          <w:rFonts w:ascii="Times New Roman" w:hAnsi="Times New Roman" w:hint="eastAsia"/>
          <w:sz w:val="22"/>
          <w:szCs w:val="22"/>
        </w:rPr>
        <w:t>á</w:t>
      </w:r>
      <w:r w:rsidRPr="00935276">
        <w:rPr>
          <w:rFonts w:ascii="Times New Roman" w:hAnsi="Times New Roman"/>
          <w:sz w:val="22"/>
          <w:szCs w:val="22"/>
        </w:rPr>
        <w:t xml:space="preserve">ra </w:t>
      </w:r>
      <w:r w:rsidRPr="00935276">
        <w:rPr>
          <w:rFonts w:ascii="Times New Roman" w:hAnsi="Times New Roman" w:hint="eastAsia"/>
          <w:sz w:val="22"/>
          <w:szCs w:val="22"/>
        </w:rPr>
        <w:t>é</w:t>
      </w:r>
      <w:r w:rsidRPr="00935276">
        <w:rPr>
          <w:rFonts w:ascii="Times New Roman" w:hAnsi="Times New Roman"/>
          <w:sz w:val="22"/>
          <w:szCs w:val="22"/>
        </w:rPr>
        <w:t>s teljes</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w:t>
      </w:r>
      <w:r w:rsidRPr="00935276">
        <w:rPr>
          <w:rFonts w:ascii="Times New Roman" w:hAnsi="Times New Roman"/>
          <w:sz w:val="22"/>
          <w:szCs w:val="22"/>
        </w:rPr>
        <w:t>re vonatkoz</w:t>
      </w:r>
      <w:r w:rsidRPr="00935276">
        <w:rPr>
          <w:rFonts w:ascii="Times New Roman" w:hAnsi="Times New Roman" w:hint="eastAsia"/>
          <w:sz w:val="22"/>
          <w:szCs w:val="22"/>
        </w:rPr>
        <w:t>ó</w:t>
      </w:r>
      <w:r w:rsidRPr="00935276">
        <w:rPr>
          <w:rFonts w:ascii="Times New Roman" w:hAnsi="Times New Roman"/>
          <w:sz w:val="22"/>
          <w:szCs w:val="22"/>
        </w:rPr>
        <w:t xml:space="preserve">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r w:rsidRPr="00935276">
        <w:rPr>
          <w:rFonts w:ascii="Times New Roman" w:hAnsi="Times New Roman"/>
          <w:sz w:val="22"/>
          <w:szCs w:val="22"/>
        </w:rPr>
        <w:t xml:space="preserve">kat </w:t>
      </w:r>
      <w:r w:rsidRPr="00935276">
        <w:rPr>
          <w:rFonts w:ascii="Times New Roman" w:hAnsi="Times New Roman" w:hint="eastAsia"/>
          <w:sz w:val="22"/>
          <w:szCs w:val="22"/>
        </w:rPr>
        <w:t>é</w:t>
      </w:r>
      <w:r w:rsidRPr="00935276">
        <w:rPr>
          <w:rFonts w:ascii="Times New Roman" w:hAnsi="Times New Roman"/>
          <w:sz w:val="22"/>
          <w:szCs w:val="22"/>
        </w:rPr>
        <w:t>s adatokat,</w:t>
      </w:r>
    </w:p>
    <w:p w:rsidR="0025034F" w:rsidRPr="00935276" w:rsidRDefault="0025034F" w:rsidP="00913A92">
      <w:pPr>
        <w:pStyle w:val="Szvegtrzs"/>
        <w:numPr>
          <w:ilvl w:val="1"/>
          <w:numId w:val="24"/>
        </w:numPr>
        <w:spacing w:after="120"/>
        <w:ind w:left="1134" w:hanging="425"/>
        <w:rPr>
          <w:rFonts w:ascii="Times New Roman" w:hAnsi="Times New Roman"/>
          <w:sz w:val="22"/>
          <w:szCs w:val="22"/>
        </w:rPr>
      </w:pPr>
      <w:r w:rsidRPr="00935276">
        <w:rPr>
          <w:rFonts w:ascii="Times New Roman" w:hAnsi="Times New Roman"/>
          <w:sz w:val="22"/>
          <w:szCs w:val="22"/>
        </w:rPr>
        <w:t>g</w:t>
      </w:r>
      <w:r w:rsidRPr="00935276">
        <w:rPr>
          <w:rFonts w:ascii="Times New Roman" w:hAnsi="Times New Roman" w:hint="eastAsia"/>
          <w:sz w:val="22"/>
          <w:szCs w:val="22"/>
        </w:rPr>
        <w:t>é</w:t>
      </w:r>
      <w:r w:rsidRPr="00935276">
        <w:rPr>
          <w:rFonts w:ascii="Times New Roman" w:hAnsi="Times New Roman"/>
          <w:sz w:val="22"/>
          <w:szCs w:val="22"/>
        </w:rPr>
        <w:t>pekre, eszk</w:t>
      </w:r>
      <w:r w:rsidRPr="00935276">
        <w:rPr>
          <w:rFonts w:ascii="Times New Roman" w:hAnsi="Times New Roman" w:hint="eastAsia"/>
          <w:sz w:val="22"/>
          <w:szCs w:val="22"/>
        </w:rPr>
        <w:t>ö</w:t>
      </w:r>
      <w:r w:rsidRPr="00935276">
        <w:rPr>
          <w:rFonts w:ascii="Times New Roman" w:hAnsi="Times New Roman"/>
          <w:sz w:val="22"/>
          <w:szCs w:val="22"/>
        </w:rPr>
        <w:t>z</w:t>
      </w:r>
      <w:r w:rsidRPr="00935276">
        <w:rPr>
          <w:rFonts w:ascii="Times New Roman" w:hAnsi="Times New Roman" w:hint="eastAsia"/>
          <w:sz w:val="22"/>
          <w:szCs w:val="22"/>
        </w:rPr>
        <w:t>ö</w:t>
      </w:r>
      <w:r w:rsidRPr="00935276">
        <w:rPr>
          <w:rFonts w:ascii="Times New Roman" w:hAnsi="Times New Roman"/>
          <w:sz w:val="22"/>
          <w:szCs w:val="22"/>
        </w:rPr>
        <w:t>kre, berendez</w:t>
      </w:r>
      <w:r w:rsidRPr="00935276">
        <w:rPr>
          <w:rFonts w:ascii="Times New Roman" w:hAnsi="Times New Roman" w:hint="eastAsia"/>
          <w:sz w:val="22"/>
          <w:szCs w:val="22"/>
        </w:rPr>
        <w:t>é</w:t>
      </w:r>
      <w:r w:rsidRPr="00935276">
        <w:rPr>
          <w:rFonts w:ascii="Times New Roman" w:hAnsi="Times New Roman"/>
          <w:sz w:val="22"/>
          <w:szCs w:val="22"/>
        </w:rPr>
        <w:t>sekre, szakemberekre, tan</w:t>
      </w:r>
      <w:r w:rsidRPr="00935276">
        <w:rPr>
          <w:rFonts w:ascii="Times New Roman" w:hAnsi="Times New Roman" w:hint="eastAsia"/>
          <w:sz w:val="22"/>
          <w:szCs w:val="22"/>
        </w:rPr>
        <w:t>ú</w:t>
      </w:r>
      <w:r w:rsidRPr="00935276">
        <w:rPr>
          <w:rFonts w:ascii="Times New Roman" w:hAnsi="Times New Roman"/>
          <w:sz w:val="22"/>
          <w:szCs w:val="22"/>
        </w:rPr>
        <w:t>s</w:t>
      </w:r>
      <w:r w:rsidRPr="00935276">
        <w:rPr>
          <w:rFonts w:ascii="Times New Roman" w:hAnsi="Times New Roman" w:hint="eastAsia"/>
          <w:sz w:val="22"/>
          <w:szCs w:val="22"/>
        </w:rPr>
        <w:t>í</w:t>
      </w:r>
      <w:r w:rsidRPr="00935276">
        <w:rPr>
          <w:rFonts w:ascii="Times New Roman" w:hAnsi="Times New Roman"/>
          <w:sz w:val="22"/>
          <w:szCs w:val="22"/>
        </w:rPr>
        <w:t>tv</w:t>
      </w:r>
      <w:r w:rsidRPr="00935276">
        <w:rPr>
          <w:rFonts w:ascii="Times New Roman" w:hAnsi="Times New Roman" w:hint="eastAsia"/>
          <w:sz w:val="22"/>
          <w:szCs w:val="22"/>
        </w:rPr>
        <w:t>á</w:t>
      </w:r>
      <w:r w:rsidRPr="00935276">
        <w:rPr>
          <w:rFonts w:ascii="Times New Roman" w:hAnsi="Times New Roman"/>
          <w:sz w:val="22"/>
          <w:szCs w:val="22"/>
        </w:rPr>
        <w:t>nyokra, c</w:t>
      </w:r>
      <w:r w:rsidRPr="00935276">
        <w:rPr>
          <w:rFonts w:ascii="Times New Roman" w:hAnsi="Times New Roman" w:hint="eastAsia"/>
          <w:sz w:val="22"/>
          <w:szCs w:val="22"/>
        </w:rPr>
        <w:t>í</w:t>
      </w:r>
      <w:r w:rsidRPr="00935276">
        <w:rPr>
          <w:rFonts w:ascii="Times New Roman" w:hAnsi="Times New Roman"/>
          <w:sz w:val="22"/>
          <w:szCs w:val="22"/>
        </w:rPr>
        <w:t>mk</w:t>
      </w:r>
      <w:r w:rsidRPr="00935276">
        <w:rPr>
          <w:rFonts w:ascii="Times New Roman" w:hAnsi="Times New Roman" w:hint="eastAsia"/>
          <w:sz w:val="22"/>
          <w:szCs w:val="22"/>
        </w:rPr>
        <w:t>é</w:t>
      </w:r>
      <w:r w:rsidRPr="00935276">
        <w:rPr>
          <w:rFonts w:ascii="Times New Roman" w:hAnsi="Times New Roman"/>
          <w:sz w:val="22"/>
          <w:szCs w:val="22"/>
        </w:rPr>
        <w:t>kre vonatkoz</w:t>
      </w:r>
      <w:r w:rsidRPr="00935276">
        <w:rPr>
          <w:rFonts w:ascii="Times New Roman" w:hAnsi="Times New Roman" w:hint="eastAsia"/>
          <w:sz w:val="22"/>
          <w:szCs w:val="22"/>
        </w:rPr>
        <w:t>ó</w:t>
      </w:r>
      <w:r w:rsidRPr="00935276">
        <w:rPr>
          <w:rFonts w:ascii="Times New Roman" w:hAnsi="Times New Roman"/>
          <w:sz w:val="22"/>
          <w:szCs w:val="22"/>
        </w:rPr>
        <w:t xml:space="preserve">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r w:rsidRPr="00935276">
        <w:rPr>
          <w:rFonts w:ascii="Times New Roman" w:hAnsi="Times New Roman"/>
          <w:sz w:val="22"/>
          <w:szCs w:val="22"/>
        </w:rPr>
        <w:t xml:space="preserve">kat </w:t>
      </w:r>
      <w:r w:rsidRPr="00935276">
        <w:rPr>
          <w:rFonts w:ascii="Times New Roman" w:hAnsi="Times New Roman" w:hint="eastAsia"/>
          <w:sz w:val="22"/>
          <w:szCs w:val="22"/>
        </w:rPr>
        <w:t>é</w:t>
      </w:r>
      <w:r w:rsidRPr="00935276">
        <w:rPr>
          <w:rFonts w:ascii="Times New Roman" w:hAnsi="Times New Roman"/>
          <w:sz w:val="22"/>
          <w:szCs w:val="22"/>
        </w:rPr>
        <w:t>s adatokat, az ajánlatban meghatározott szolgáltatások leírását, ide nem értve a leírásnak azt a jól meghatározható elemét, amely tekintetében a Kbt. 44. § (1) bekezdésben meghatározott feltételek az ajánlattevő által igazoltan fennállnak,</w:t>
      </w:r>
    </w:p>
    <w:p w:rsidR="0025034F" w:rsidRPr="00935276" w:rsidRDefault="0025034F" w:rsidP="00913A92">
      <w:pPr>
        <w:pStyle w:val="Szvegtrzs"/>
        <w:numPr>
          <w:ilvl w:val="0"/>
          <w:numId w:val="23"/>
        </w:numPr>
        <w:spacing w:after="120"/>
        <w:rPr>
          <w:rFonts w:ascii="Times New Roman" w:hAnsi="Times New Roman"/>
          <w:sz w:val="22"/>
          <w:szCs w:val="22"/>
        </w:rPr>
      </w:pPr>
      <w:r w:rsidRPr="00935276">
        <w:rPr>
          <w:rFonts w:ascii="Times New Roman" w:hAnsi="Times New Roman"/>
          <w:sz w:val="22"/>
          <w:szCs w:val="22"/>
        </w:rPr>
        <w:t>az aj</w:t>
      </w:r>
      <w:r w:rsidRPr="00935276">
        <w:rPr>
          <w:rFonts w:ascii="Times New Roman" w:hAnsi="Times New Roman" w:hint="eastAsia"/>
          <w:sz w:val="22"/>
          <w:szCs w:val="22"/>
        </w:rPr>
        <w:t>á</w:t>
      </w:r>
      <w:r w:rsidRPr="00935276">
        <w:rPr>
          <w:rFonts w:ascii="Times New Roman" w:hAnsi="Times New Roman"/>
          <w:sz w:val="22"/>
          <w:szCs w:val="22"/>
        </w:rPr>
        <w:t>nlatban meghat</w:t>
      </w:r>
      <w:r w:rsidRPr="00935276">
        <w:rPr>
          <w:rFonts w:ascii="Times New Roman" w:hAnsi="Times New Roman" w:hint="eastAsia"/>
          <w:sz w:val="22"/>
          <w:szCs w:val="22"/>
        </w:rPr>
        <w:t>á</w:t>
      </w:r>
      <w:r w:rsidRPr="00935276">
        <w:rPr>
          <w:rFonts w:ascii="Times New Roman" w:hAnsi="Times New Roman"/>
          <w:sz w:val="22"/>
          <w:szCs w:val="22"/>
        </w:rPr>
        <w:t xml:space="preserve">rozott </w:t>
      </w:r>
      <w:r w:rsidRPr="00935276">
        <w:rPr>
          <w:rFonts w:ascii="Times New Roman" w:hAnsi="Times New Roman" w:hint="eastAsia"/>
          <w:sz w:val="22"/>
          <w:szCs w:val="22"/>
        </w:rPr>
        <w:t>á</w:t>
      </w:r>
      <w:r w:rsidRPr="00935276">
        <w:rPr>
          <w:rFonts w:ascii="Times New Roman" w:hAnsi="Times New Roman"/>
          <w:sz w:val="22"/>
          <w:szCs w:val="22"/>
        </w:rPr>
        <w:t xml:space="preserve">ruk, </w:t>
      </w:r>
      <w:r w:rsidRPr="00935276">
        <w:rPr>
          <w:rFonts w:ascii="Times New Roman" w:hAnsi="Times New Roman" w:hint="eastAsia"/>
          <w:sz w:val="22"/>
          <w:szCs w:val="22"/>
        </w:rPr>
        <w:t>é</w:t>
      </w:r>
      <w:r w:rsidRPr="00935276">
        <w:rPr>
          <w:rFonts w:ascii="Times New Roman" w:hAnsi="Times New Roman"/>
          <w:sz w:val="22"/>
          <w:szCs w:val="22"/>
        </w:rPr>
        <w:t>p</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si beruh</w:t>
      </w:r>
      <w:r w:rsidRPr="00935276">
        <w:rPr>
          <w:rFonts w:ascii="Times New Roman" w:hAnsi="Times New Roman" w:hint="eastAsia"/>
          <w:sz w:val="22"/>
          <w:szCs w:val="22"/>
        </w:rPr>
        <w:t>á</w:t>
      </w:r>
      <w:r w:rsidRPr="00935276">
        <w:rPr>
          <w:rFonts w:ascii="Times New Roman" w:hAnsi="Times New Roman"/>
          <w:sz w:val="22"/>
          <w:szCs w:val="22"/>
        </w:rPr>
        <w:t>z</w:t>
      </w:r>
      <w:r w:rsidRPr="00935276">
        <w:rPr>
          <w:rFonts w:ascii="Times New Roman" w:hAnsi="Times New Roman" w:hint="eastAsia"/>
          <w:sz w:val="22"/>
          <w:szCs w:val="22"/>
        </w:rPr>
        <w:t>á</w:t>
      </w:r>
      <w:r w:rsidRPr="00935276">
        <w:rPr>
          <w:rFonts w:ascii="Times New Roman" w:hAnsi="Times New Roman"/>
          <w:sz w:val="22"/>
          <w:szCs w:val="22"/>
        </w:rPr>
        <w:t>sok, szolg</w:t>
      </w:r>
      <w:r w:rsidRPr="00935276">
        <w:rPr>
          <w:rFonts w:ascii="Times New Roman" w:hAnsi="Times New Roman" w:hint="eastAsia"/>
          <w:sz w:val="22"/>
          <w:szCs w:val="22"/>
        </w:rPr>
        <w:t>á</w:t>
      </w:r>
      <w:r w:rsidRPr="00935276">
        <w:rPr>
          <w:rFonts w:ascii="Times New Roman" w:hAnsi="Times New Roman"/>
          <w:sz w:val="22"/>
          <w:szCs w:val="22"/>
        </w:rPr>
        <w:t>ltat</w:t>
      </w:r>
      <w:r w:rsidRPr="00935276">
        <w:rPr>
          <w:rFonts w:ascii="Times New Roman" w:hAnsi="Times New Roman" w:hint="eastAsia"/>
          <w:sz w:val="22"/>
          <w:szCs w:val="22"/>
        </w:rPr>
        <w:t>á</w:t>
      </w:r>
      <w:r w:rsidRPr="00935276">
        <w:rPr>
          <w:rFonts w:ascii="Times New Roman" w:hAnsi="Times New Roman"/>
          <w:sz w:val="22"/>
          <w:szCs w:val="22"/>
        </w:rPr>
        <w:t>sok le</w:t>
      </w:r>
      <w:r w:rsidRPr="00935276">
        <w:rPr>
          <w:rFonts w:ascii="Times New Roman" w:hAnsi="Times New Roman" w:hint="eastAsia"/>
          <w:sz w:val="22"/>
          <w:szCs w:val="22"/>
        </w:rPr>
        <w:t>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 xml:space="preserve">t, ide nem </w:t>
      </w:r>
      <w:r w:rsidRPr="00935276">
        <w:rPr>
          <w:rFonts w:ascii="Times New Roman" w:hAnsi="Times New Roman" w:hint="eastAsia"/>
          <w:sz w:val="22"/>
          <w:szCs w:val="22"/>
        </w:rPr>
        <w:t>é</w:t>
      </w:r>
      <w:r w:rsidRPr="00935276">
        <w:rPr>
          <w:rFonts w:ascii="Times New Roman" w:hAnsi="Times New Roman"/>
          <w:sz w:val="22"/>
          <w:szCs w:val="22"/>
        </w:rPr>
        <w:t>rtve a le</w:t>
      </w:r>
      <w:r w:rsidRPr="00935276">
        <w:rPr>
          <w:rFonts w:ascii="Times New Roman" w:hAnsi="Times New Roman" w:hint="eastAsia"/>
          <w:sz w:val="22"/>
          <w:szCs w:val="22"/>
        </w:rPr>
        <w:t>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snak azt a j</w:t>
      </w:r>
      <w:r w:rsidRPr="00935276">
        <w:rPr>
          <w:rFonts w:ascii="Times New Roman" w:hAnsi="Times New Roman" w:hint="eastAsia"/>
          <w:sz w:val="22"/>
          <w:szCs w:val="22"/>
        </w:rPr>
        <w:t>ó</w:t>
      </w:r>
      <w:r w:rsidRPr="00935276">
        <w:rPr>
          <w:rFonts w:ascii="Times New Roman" w:hAnsi="Times New Roman"/>
          <w:sz w:val="22"/>
          <w:szCs w:val="22"/>
        </w:rPr>
        <w:t>l meghat</w:t>
      </w:r>
      <w:r w:rsidRPr="00935276">
        <w:rPr>
          <w:rFonts w:ascii="Times New Roman" w:hAnsi="Times New Roman" w:hint="eastAsia"/>
          <w:sz w:val="22"/>
          <w:szCs w:val="22"/>
        </w:rPr>
        <w:t>á</w:t>
      </w:r>
      <w:r w:rsidRPr="00935276">
        <w:rPr>
          <w:rFonts w:ascii="Times New Roman" w:hAnsi="Times New Roman"/>
          <w:sz w:val="22"/>
          <w:szCs w:val="22"/>
        </w:rPr>
        <w:t>rozhat</w:t>
      </w:r>
      <w:r w:rsidRPr="00935276">
        <w:rPr>
          <w:rFonts w:ascii="Times New Roman" w:hAnsi="Times New Roman" w:hint="eastAsia"/>
          <w:sz w:val="22"/>
          <w:szCs w:val="22"/>
        </w:rPr>
        <w:t>ó</w:t>
      </w:r>
      <w:r w:rsidRPr="00935276">
        <w:rPr>
          <w:rFonts w:ascii="Times New Roman" w:hAnsi="Times New Roman"/>
          <w:sz w:val="22"/>
          <w:szCs w:val="22"/>
        </w:rPr>
        <w:t xml:space="preserve"> elem</w:t>
      </w:r>
      <w:r w:rsidRPr="00935276">
        <w:rPr>
          <w:rFonts w:ascii="Times New Roman" w:hAnsi="Times New Roman" w:hint="eastAsia"/>
          <w:sz w:val="22"/>
          <w:szCs w:val="22"/>
        </w:rPr>
        <w:t>é</w:t>
      </w:r>
      <w:r w:rsidRPr="00935276">
        <w:rPr>
          <w:rFonts w:ascii="Times New Roman" w:hAnsi="Times New Roman"/>
          <w:sz w:val="22"/>
          <w:szCs w:val="22"/>
        </w:rPr>
        <w:t>t, amely tekintet</w:t>
      </w:r>
      <w:r w:rsidRPr="00935276">
        <w:rPr>
          <w:rFonts w:ascii="Times New Roman" w:hAnsi="Times New Roman" w:hint="eastAsia"/>
          <w:sz w:val="22"/>
          <w:szCs w:val="22"/>
        </w:rPr>
        <w:t>é</w:t>
      </w:r>
      <w:r w:rsidRPr="00935276">
        <w:rPr>
          <w:rFonts w:ascii="Times New Roman" w:hAnsi="Times New Roman"/>
          <w:sz w:val="22"/>
          <w:szCs w:val="22"/>
        </w:rPr>
        <w:t>ben az (1) bekezd</w:t>
      </w:r>
      <w:r w:rsidRPr="00935276">
        <w:rPr>
          <w:rFonts w:ascii="Times New Roman" w:hAnsi="Times New Roman" w:hint="eastAsia"/>
          <w:sz w:val="22"/>
          <w:szCs w:val="22"/>
        </w:rPr>
        <w:t>é</w:t>
      </w:r>
      <w:r w:rsidRPr="00935276">
        <w:rPr>
          <w:rFonts w:ascii="Times New Roman" w:hAnsi="Times New Roman"/>
          <w:sz w:val="22"/>
          <w:szCs w:val="22"/>
        </w:rPr>
        <w:t>sben meghat</w:t>
      </w:r>
      <w:r w:rsidRPr="00935276">
        <w:rPr>
          <w:rFonts w:ascii="Times New Roman" w:hAnsi="Times New Roman" w:hint="eastAsia"/>
          <w:sz w:val="22"/>
          <w:szCs w:val="22"/>
        </w:rPr>
        <w:t>á</w:t>
      </w:r>
      <w:r w:rsidRPr="00935276">
        <w:rPr>
          <w:rFonts w:ascii="Times New Roman" w:hAnsi="Times New Roman"/>
          <w:sz w:val="22"/>
          <w:szCs w:val="22"/>
        </w:rPr>
        <w:t>rozott felt</w:t>
      </w:r>
      <w:r w:rsidRPr="00935276">
        <w:rPr>
          <w:rFonts w:ascii="Times New Roman" w:hAnsi="Times New Roman" w:hint="eastAsia"/>
          <w:sz w:val="22"/>
          <w:szCs w:val="22"/>
        </w:rPr>
        <w:t>é</w:t>
      </w:r>
      <w:r w:rsidRPr="00935276">
        <w:rPr>
          <w:rFonts w:ascii="Times New Roman" w:hAnsi="Times New Roman"/>
          <w:sz w:val="22"/>
          <w:szCs w:val="22"/>
        </w:rPr>
        <w:t>telek az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 xml:space="preserve"> </w:t>
      </w:r>
      <w:r w:rsidRPr="00935276">
        <w:rPr>
          <w:rFonts w:ascii="Times New Roman" w:hAnsi="Times New Roman" w:hint="eastAsia"/>
          <w:sz w:val="22"/>
          <w:szCs w:val="22"/>
        </w:rPr>
        <w:t>á</w:t>
      </w:r>
      <w:r w:rsidRPr="00935276">
        <w:rPr>
          <w:rFonts w:ascii="Times New Roman" w:hAnsi="Times New Roman"/>
          <w:sz w:val="22"/>
          <w:szCs w:val="22"/>
        </w:rPr>
        <w:t>ltal igazoltan fenn</w:t>
      </w:r>
      <w:r w:rsidRPr="00935276">
        <w:rPr>
          <w:rFonts w:ascii="Times New Roman" w:hAnsi="Times New Roman" w:hint="eastAsia"/>
          <w:sz w:val="22"/>
          <w:szCs w:val="22"/>
        </w:rPr>
        <w:t>á</w:t>
      </w:r>
      <w:r w:rsidRPr="00935276">
        <w:rPr>
          <w:rFonts w:ascii="Times New Roman" w:hAnsi="Times New Roman"/>
          <w:sz w:val="22"/>
          <w:szCs w:val="22"/>
        </w:rPr>
        <w:t>llnak,</w:t>
      </w:r>
    </w:p>
    <w:p w:rsidR="0025034F" w:rsidRPr="00935276" w:rsidRDefault="0025034F" w:rsidP="00913A92">
      <w:pPr>
        <w:pStyle w:val="Szvegtrzs"/>
        <w:numPr>
          <w:ilvl w:val="0"/>
          <w:numId w:val="23"/>
        </w:numPr>
        <w:spacing w:after="120"/>
        <w:rPr>
          <w:rFonts w:ascii="Times New Roman" w:hAnsi="Times New Roman"/>
          <w:sz w:val="22"/>
          <w:szCs w:val="22"/>
        </w:rPr>
      </w:pPr>
      <w:r w:rsidRPr="00935276">
        <w:rPr>
          <w:rFonts w:ascii="Times New Roman" w:hAnsi="Times New Roman"/>
          <w:sz w:val="22"/>
          <w:szCs w:val="22"/>
        </w:rPr>
        <w:t>ha az aj</w:t>
      </w:r>
      <w:r w:rsidRPr="00935276">
        <w:rPr>
          <w:rFonts w:ascii="Times New Roman" w:hAnsi="Times New Roman" w:hint="eastAsia"/>
          <w:sz w:val="22"/>
          <w:szCs w:val="22"/>
        </w:rPr>
        <w:t>á</w:t>
      </w:r>
      <w:r w:rsidRPr="00935276">
        <w:rPr>
          <w:rFonts w:ascii="Times New Roman" w:hAnsi="Times New Roman"/>
          <w:sz w:val="22"/>
          <w:szCs w:val="22"/>
        </w:rPr>
        <w:t>nlatk</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ő</w:t>
      </w:r>
      <w:r w:rsidRPr="00935276">
        <w:rPr>
          <w:rFonts w:ascii="Times New Roman" w:hAnsi="Times New Roman"/>
          <w:sz w:val="22"/>
          <w:szCs w:val="22"/>
        </w:rPr>
        <w:t xml:space="preserve"> annak beny</w:t>
      </w:r>
      <w:r w:rsidRPr="00935276">
        <w:rPr>
          <w:rFonts w:ascii="Times New Roman" w:hAnsi="Times New Roman" w:hint="eastAsia"/>
          <w:sz w:val="22"/>
          <w:szCs w:val="22"/>
        </w:rPr>
        <w:t>ú</w:t>
      </w:r>
      <w:r w:rsidRPr="00935276">
        <w:rPr>
          <w:rFonts w:ascii="Times New Roman" w:hAnsi="Times New Roman"/>
          <w:sz w:val="22"/>
          <w:szCs w:val="22"/>
        </w:rPr>
        <w:t>jt</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t k</w:t>
      </w:r>
      <w:r w:rsidRPr="00935276">
        <w:rPr>
          <w:rFonts w:ascii="Times New Roman" w:hAnsi="Times New Roman" w:hint="eastAsia"/>
          <w:sz w:val="22"/>
          <w:szCs w:val="22"/>
        </w:rPr>
        <w:t>é</w:t>
      </w:r>
      <w:r w:rsidRPr="00935276">
        <w:rPr>
          <w:rFonts w:ascii="Times New Roman" w:hAnsi="Times New Roman"/>
          <w:sz w:val="22"/>
          <w:szCs w:val="22"/>
        </w:rPr>
        <w:t>ri, az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 xml:space="preserve"> szakmai aj</w:t>
      </w:r>
      <w:r w:rsidRPr="00935276">
        <w:rPr>
          <w:rFonts w:ascii="Times New Roman" w:hAnsi="Times New Roman" w:hint="eastAsia"/>
          <w:sz w:val="22"/>
          <w:szCs w:val="22"/>
        </w:rPr>
        <w:t>á</w:t>
      </w:r>
      <w:r w:rsidRPr="00935276">
        <w:rPr>
          <w:rFonts w:ascii="Times New Roman" w:hAnsi="Times New Roman"/>
          <w:sz w:val="22"/>
          <w:szCs w:val="22"/>
        </w:rPr>
        <w:t>nlat</w:t>
      </w:r>
      <w:r w:rsidRPr="00935276">
        <w:rPr>
          <w:rFonts w:ascii="Times New Roman" w:hAnsi="Times New Roman" w:hint="eastAsia"/>
          <w:sz w:val="22"/>
          <w:szCs w:val="22"/>
        </w:rPr>
        <w:t>á</w:t>
      </w:r>
      <w:r w:rsidRPr="00935276">
        <w:rPr>
          <w:rFonts w:ascii="Times New Roman" w:hAnsi="Times New Roman"/>
          <w:sz w:val="22"/>
          <w:szCs w:val="22"/>
        </w:rPr>
        <w:t xml:space="preserve">t, ide nem </w:t>
      </w:r>
      <w:r w:rsidRPr="00935276">
        <w:rPr>
          <w:rFonts w:ascii="Times New Roman" w:hAnsi="Times New Roman" w:hint="eastAsia"/>
          <w:sz w:val="22"/>
          <w:szCs w:val="22"/>
        </w:rPr>
        <w:t>é</w:t>
      </w:r>
      <w:r w:rsidRPr="00935276">
        <w:rPr>
          <w:rFonts w:ascii="Times New Roman" w:hAnsi="Times New Roman"/>
          <w:sz w:val="22"/>
          <w:szCs w:val="22"/>
        </w:rPr>
        <w:t>rtve a szakmai aj</w:t>
      </w:r>
      <w:r w:rsidRPr="00935276">
        <w:rPr>
          <w:rFonts w:ascii="Times New Roman" w:hAnsi="Times New Roman" w:hint="eastAsia"/>
          <w:sz w:val="22"/>
          <w:szCs w:val="22"/>
        </w:rPr>
        <w:t>á</w:t>
      </w:r>
      <w:r w:rsidRPr="00935276">
        <w:rPr>
          <w:rFonts w:ascii="Times New Roman" w:hAnsi="Times New Roman"/>
          <w:sz w:val="22"/>
          <w:szCs w:val="22"/>
        </w:rPr>
        <w:t>nlatnak azt a j</w:t>
      </w:r>
      <w:r w:rsidRPr="00935276">
        <w:rPr>
          <w:rFonts w:ascii="Times New Roman" w:hAnsi="Times New Roman" w:hint="eastAsia"/>
          <w:sz w:val="22"/>
          <w:szCs w:val="22"/>
        </w:rPr>
        <w:t>ó</w:t>
      </w:r>
      <w:r w:rsidRPr="00935276">
        <w:rPr>
          <w:rFonts w:ascii="Times New Roman" w:hAnsi="Times New Roman"/>
          <w:sz w:val="22"/>
          <w:szCs w:val="22"/>
        </w:rPr>
        <w:t>l meghat</w:t>
      </w:r>
      <w:r w:rsidRPr="00935276">
        <w:rPr>
          <w:rFonts w:ascii="Times New Roman" w:hAnsi="Times New Roman" w:hint="eastAsia"/>
          <w:sz w:val="22"/>
          <w:szCs w:val="22"/>
        </w:rPr>
        <w:t>á</w:t>
      </w:r>
      <w:r w:rsidRPr="00935276">
        <w:rPr>
          <w:rFonts w:ascii="Times New Roman" w:hAnsi="Times New Roman"/>
          <w:sz w:val="22"/>
          <w:szCs w:val="22"/>
        </w:rPr>
        <w:t>rozhat</w:t>
      </w:r>
      <w:r w:rsidRPr="00935276">
        <w:rPr>
          <w:rFonts w:ascii="Times New Roman" w:hAnsi="Times New Roman" w:hint="eastAsia"/>
          <w:sz w:val="22"/>
          <w:szCs w:val="22"/>
        </w:rPr>
        <w:t>ó</w:t>
      </w:r>
      <w:r w:rsidRPr="00935276">
        <w:rPr>
          <w:rFonts w:ascii="Times New Roman" w:hAnsi="Times New Roman"/>
          <w:sz w:val="22"/>
          <w:szCs w:val="22"/>
        </w:rPr>
        <w:t xml:space="preserve"> elem</w:t>
      </w:r>
      <w:r w:rsidRPr="00935276">
        <w:rPr>
          <w:rFonts w:ascii="Times New Roman" w:hAnsi="Times New Roman" w:hint="eastAsia"/>
          <w:sz w:val="22"/>
          <w:szCs w:val="22"/>
        </w:rPr>
        <w:t>é</w:t>
      </w:r>
      <w:r w:rsidRPr="00935276">
        <w:rPr>
          <w:rFonts w:ascii="Times New Roman" w:hAnsi="Times New Roman"/>
          <w:sz w:val="22"/>
          <w:szCs w:val="22"/>
        </w:rPr>
        <w:t>t, amely tekintet</w:t>
      </w:r>
      <w:r w:rsidRPr="00935276">
        <w:rPr>
          <w:rFonts w:ascii="Times New Roman" w:hAnsi="Times New Roman" w:hint="eastAsia"/>
          <w:sz w:val="22"/>
          <w:szCs w:val="22"/>
        </w:rPr>
        <w:t>é</w:t>
      </w:r>
      <w:r w:rsidRPr="00935276">
        <w:rPr>
          <w:rFonts w:ascii="Times New Roman" w:hAnsi="Times New Roman"/>
          <w:sz w:val="22"/>
          <w:szCs w:val="22"/>
        </w:rPr>
        <w:t>ben az (1) bekezd</w:t>
      </w:r>
      <w:r w:rsidRPr="00935276">
        <w:rPr>
          <w:rFonts w:ascii="Times New Roman" w:hAnsi="Times New Roman" w:hint="eastAsia"/>
          <w:sz w:val="22"/>
          <w:szCs w:val="22"/>
        </w:rPr>
        <w:t>é</w:t>
      </w:r>
      <w:r w:rsidRPr="00935276">
        <w:rPr>
          <w:rFonts w:ascii="Times New Roman" w:hAnsi="Times New Roman"/>
          <w:sz w:val="22"/>
          <w:szCs w:val="22"/>
        </w:rPr>
        <w:t>sben meghat</w:t>
      </w:r>
      <w:r w:rsidRPr="00935276">
        <w:rPr>
          <w:rFonts w:ascii="Times New Roman" w:hAnsi="Times New Roman" w:hint="eastAsia"/>
          <w:sz w:val="22"/>
          <w:szCs w:val="22"/>
        </w:rPr>
        <w:t>á</w:t>
      </w:r>
      <w:r w:rsidRPr="00935276">
        <w:rPr>
          <w:rFonts w:ascii="Times New Roman" w:hAnsi="Times New Roman"/>
          <w:sz w:val="22"/>
          <w:szCs w:val="22"/>
        </w:rPr>
        <w:t>rozott felt</w:t>
      </w:r>
      <w:r w:rsidRPr="00935276">
        <w:rPr>
          <w:rFonts w:ascii="Times New Roman" w:hAnsi="Times New Roman" w:hint="eastAsia"/>
          <w:sz w:val="22"/>
          <w:szCs w:val="22"/>
        </w:rPr>
        <w:t>é</w:t>
      </w:r>
      <w:r w:rsidRPr="00935276">
        <w:rPr>
          <w:rFonts w:ascii="Times New Roman" w:hAnsi="Times New Roman"/>
          <w:sz w:val="22"/>
          <w:szCs w:val="22"/>
        </w:rPr>
        <w:t>telek az aj</w:t>
      </w:r>
      <w:r w:rsidRPr="00935276">
        <w:rPr>
          <w:rFonts w:ascii="Times New Roman" w:hAnsi="Times New Roman" w:hint="eastAsia"/>
          <w:sz w:val="22"/>
          <w:szCs w:val="22"/>
        </w:rPr>
        <w:t>á</w:t>
      </w:r>
      <w:r w:rsidRPr="00935276">
        <w:rPr>
          <w:rFonts w:ascii="Times New Roman" w:hAnsi="Times New Roman"/>
          <w:sz w:val="22"/>
          <w:szCs w:val="22"/>
        </w:rPr>
        <w:t>nlattev</w:t>
      </w:r>
      <w:r w:rsidRPr="00935276">
        <w:rPr>
          <w:rFonts w:ascii="Times New Roman" w:hAnsi="Times New Roman" w:hint="eastAsia"/>
          <w:sz w:val="22"/>
          <w:szCs w:val="22"/>
        </w:rPr>
        <w:t>ő</w:t>
      </w:r>
      <w:r w:rsidRPr="00935276">
        <w:rPr>
          <w:rFonts w:ascii="Times New Roman" w:hAnsi="Times New Roman"/>
          <w:sz w:val="22"/>
          <w:szCs w:val="22"/>
        </w:rPr>
        <w:t xml:space="preserve"> </w:t>
      </w:r>
      <w:r w:rsidRPr="00935276">
        <w:rPr>
          <w:rFonts w:ascii="Times New Roman" w:hAnsi="Times New Roman" w:hint="eastAsia"/>
          <w:sz w:val="22"/>
          <w:szCs w:val="22"/>
        </w:rPr>
        <w:t>á</w:t>
      </w:r>
      <w:r w:rsidRPr="00935276">
        <w:rPr>
          <w:rFonts w:ascii="Times New Roman" w:hAnsi="Times New Roman"/>
          <w:sz w:val="22"/>
          <w:szCs w:val="22"/>
        </w:rPr>
        <w:t>ltal igazoltan fenn</w:t>
      </w:r>
      <w:r w:rsidRPr="00935276">
        <w:rPr>
          <w:rFonts w:ascii="Times New Roman" w:hAnsi="Times New Roman" w:hint="eastAsia"/>
          <w:sz w:val="22"/>
          <w:szCs w:val="22"/>
        </w:rPr>
        <w:t>á</w:t>
      </w:r>
      <w:r w:rsidRPr="00935276">
        <w:rPr>
          <w:rFonts w:ascii="Times New Roman" w:hAnsi="Times New Roman"/>
          <w:sz w:val="22"/>
          <w:szCs w:val="22"/>
        </w:rPr>
        <w:t xml:space="preserve">llnak </w:t>
      </w:r>
      <w:r w:rsidRPr="00935276">
        <w:rPr>
          <w:rFonts w:ascii="Times New Roman" w:hAnsi="Times New Roman" w:hint="eastAsia"/>
          <w:sz w:val="22"/>
          <w:szCs w:val="22"/>
        </w:rPr>
        <w:t>é</w:t>
      </w:r>
      <w:r w:rsidRPr="00935276">
        <w:rPr>
          <w:rFonts w:ascii="Times New Roman" w:hAnsi="Times New Roman"/>
          <w:sz w:val="22"/>
          <w:szCs w:val="22"/>
        </w:rPr>
        <w:t>s a (3) bekezd</w:t>
      </w:r>
      <w:r w:rsidRPr="00935276">
        <w:rPr>
          <w:rFonts w:ascii="Times New Roman" w:hAnsi="Times New Roman" w:hint="eastAsia"/>
          <w:sz w:val="22"/>
          <w:szCs w:val="22"/>
        </w:rPr>
        <w:t>é</w:t>
      </w:r>
      <w:r w:rsidRPr="00935276">
        <w:rPr>
          <w:rFonts w:ascii="Times New Roman" w:hAnsi="Times New Roman"/>
          <w:sz w:val="22"/>
          <w:szCs w:val="22"/>
        </w:rPr>
        <w:t>s alapj</w:t>
      </w:r>
      <w:r w:rsidRPr="00935276">
        <w:rPr>
          <w:rFonts w:ascii="Times New Roman" w:hAnsi="Times New Roman" w:hint="eastAsia"/>
          <w:sz w:val="22"/>
          <w:szCs w:val="22"/>
        </w:rPr>
        <w:t>á</w:t>
      </w:r>
      <w:r w:rsidRPr="00935276">
        <w:rPr>
          <w:rFonts w:ascii="Times New Roman" w:hAnsi="Times New Roman"/>
          <w:sz w:val="22"/>
          <w:szCs w:val="22"/>
        </w:rPr>
        <w:t>n nincs akad</w:t>
      </w:r>
      <w:r w:rsidRPr="00935276">
        <w:rPr>
          <w:rFonts w:ascii="Times New Roman" w:hAnsi="Times New Roman" w:hint="eastAsia"/>
          <w:sz w:val="22"/>
          <w:szCs w:val="22"/>
        </w:rPr>
        <w:t>á</w:t>
      </w:r>
      <w:r w:rsidRPr="00935276">
        <w:rPr>
          <w:rFonts w:ascii="Times New Roman" w:hAnsi="Times New Roman"/>
          <w:sz w:val="22"/>
          <w:szCs w:val="22"/>
        </w:rPr>
        <w:t xml:space="preserve">lya az </w:t>
      </w:r>
      <w:r w:rsidRPr="00935276">
        <w:rPr>
          <w:rFonts w:ascii="Times New Roman" w:hAnsi="Times New Roman" w:hint="eastAsia"/>
          <w:sz w:val="22"/>
          <w:szCs w:val="22"/>
        </w:rPr>
        <w:t>ü</w:t>
      </w:r>
      <w:r w:rsidRPr="00935276">
        <w:rPr>
          <w:rFonts w:ascii="Times New Roman" w:hAnsi="Times New Roman"/>
          <w:sz w:val="22"/>
          <w:szCs w:val="22"/>
        </w:rPr>
        <w:t>zleti titokk</w:t>
      </w:r>
      <w:r w:rsidRPr="00935276">
        <w:rPr>
          <w:rFonts w:ascii="Times New Roman" w:hAnsi="Times New Roman" w:hint="eastAsia"/>
          <w:sz w:val="22"/>
          <w:szCs w:val="22"/>
        </w:rPr>
        <w:t>á</w:t>
      </w:r>
      <w:r w:rsidRPr="00935276">
        <w:rPr>
          <w:rFonts w:ascii="Times New Roman" w:hAnsi="Times New Roman"/>
          <w:sz w:val="22"/>
          <w:szCs w:val="22"/>
        </w:rPr>
        <w:t xml:space="preserve"> nyilv</w:t>
      </w:r>
      <w:r w:rsidRPr="00935276">
        <w:rPr>
          <w:rFonts w:ascii="Times New Roman" w:hAnsi="Times New Roman" w:hint="eastAsia"/>
          <w:sz w:val="22"/>
          <w:szCs w:val="22"/>
        </w:rPr>
        <w:t>á</w:t>
      </w:r>
      <w:r w:rsidRPr="00935276">
        <w:rPr>
          <w:rFonts w:ascii="Times New Roman" w:hAnsi="Times New Roman"/>
          <w:sz w:val="22"/>
          <w:szCs w:val="22"/>
        </w:rPr>
        <w:t>n</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á</w:t>
      </w:r>
      <w:r w:rsidRPr="00935276">
        <w:rPr>
          <w:rFonts w:ascii="Times New Roman" w:hAnsi="Times New Roman"/>
          <w:sz w:val="22"/>
          <w:szCs w:val="22"/>
        </w:rPr>
        <w:t>snak.</w:t>
      </w:r>
    </w:p>
    <w:p w:rsidR="0025034F" w:rsidRPr="00935276" w:rsidRDefault="0025034F" w:rsidP="0025034F">
      <w:pPr>
        <w:pStyle w:val="Szvegtrzs"/>
        <w:spacing w:after="120"/>
        <w:rPr>
          <w:rFonts w:ascii="Times New Roman" w:hAnsi="Times New Roman"/>
          <w:sz w:val="22"/>
          <w:szCs w:val="22"/>
        </w:rPr>
      </w:pPr>
      <w:r w:rsidRPr="00935276">
        <w:rPr>
          <w:rFonts w:ascii="Times New Roman" w:hAnsi="Times New Roman"/>
          <w:sz w:val="22"/>
          <w:szCs w:val="22"/>
        </w:rPr>
        <w:t xml:space="preserve">A </w:t>
      </w:r>
      <w:r w:rsidR="006C33F6">
        <w:rPr>
          <w:rFonts w:ascii="Times New Roman" w:hAnsi="Times New Roman"/>
          <w:sz w:val="22"/>
          <w:szCs w:val="22"/>
        </w:rPr>
        <w:t xml:space="preserve">Kbt. 44. § (3) bekezdése szerint a </w:t>
      </w:r>
      <w:r w:rsidRPr="00935276">
        <w:rPr>
          <w:rFonts w:ascii="Times New Roman" w:hAnsi="Times New Roman"/>
          <w:sz w:val="22"/>
          <w:szCs w:val="22"/>
        </w:rPr>
        <w:t>gazdasági szereplő nem tilthatja meg nevének, címének (székhelyének, lakóhelyének), valamint olyan ténynek, információnak, megoldásnak vagy adatnak (a továbbiakban együtt: adat) a nyilvánosságra hozatalát, amely a Kbt. 76. § szerinti értékelési szempont alapján értékelésre kerül, de az ezek alapjául szolgáló – a Kbt. 44. § (2) bekezdés hatálya alá nem tartozó – részinformációk, alapadatok (így különösen az árazott költségvetés) nyilvánosságra hozatalát megtilthatja.</w:t>
      </w:r>
    </w:p>
    <w:p w:rsidR="0025034F" w:rsidRPr="00935276" w:rsidRDefault="0025034F" w:rsidP="0025034F">
      <w:pPr>
        <w:pStyle w:val="NormlWeb"/>
        <w:jc w:val="both"/>
        <w:rPr>
          <w:sz w:val="22"/>
          <w:szCs w:val="22"/>
        </w:rPr>
      </w:pPr>
      <w:r w:rsidRPr="00935276">
        <w:rPr>
          <w:sz w:val="22"/>
          <w:szCs w:val="22"/>
        </w:rPr>
        <w:lastRenderedPageBreak/>
        <w:t>Ha a gazdasági szereplő a meghatározott információk, adatok üzleti titokká nyilvánítása során a Kbt. 44. § (1)–(3) bekezdésében foglaltakat nem tartotta be, az ajánlatkérő hiánypótlás keretében köteles felhívni az érintett gazdasági szereplőt a megfelelő tartalmú dokumentum benyújtására.</w:t>
      </w:r>
    </w:p>
    <w:p w:rsidR="0025034F" w:rsidRPr="00935276" w:rsidRDefault="0025034F" w:rsidP="0025034F">
      <w:pPr>
        <w:pStyle w:val="NormlWeb"/>
        <w:jc w:val="both"/>
        <w:rPr>
          <w:sz w:val="22"/>
          <w:szCs w:val="22"/>
        </w:rPr>
      </w:pPr>
      <w:r w:rsidRPr="00935276">
        <w:rPr>
          <w:sz w:val="22"/>
          <w:szCs w:val="22"/>
        </w:rPr>
        <w:t>Ajánlatkérő felhívja az ajánlattevők figyelmét arra, hogy amennyiben a</w:t>
      </w:r>
      <w:r w:rsidR="006C33F6">
        <w:rPr>
          <w:sz w:val="22"/>
          <w:szCs w:val="22"/>
        </w:rPr>
        <w:t xml:space="preserve">z előbbi, a </w:t>
      </w:r>
      <w:r w:rsidRPr="00935276">
        <w:rPr>
          <w:sz w:val="22"/>
          <w:szCs w:val="22"/>
        </w:rPr>
        <w:t>Kbt. 44. § (4) bekezdése szerinti hiánypótlási felhívásnak nem, vagy nem megfelelően tesznek eleget, vagyis a hiánypótlási felhívásra sem nyújtják be a törvényi előírásoknak megfelelően az üzleti titkot tartalmazó dokumentumot, úgy – a Kbt. Indokolásában foglaltak alapján – ajánlatuk a Kbt. 73. § (1) bekezdés e) pontja alapján érvénytelen.</w:t>
      </w:r>
    </w:p>
    <w:p w:rsidR="0025034F" w:rsidRPr="00550CBE" w:rsidRDefault="0025034F" w:rsidP="00550CBE">
      <w:pPr>
        <w:pStyle w:val="Listaszerbekezds"/>
        <w:numPr>
          <w:ilvl w:val="1"/>
          <w:numId w:val="6"/>
        </w:numPr>
        <w:spacing w:after="120"/>
        <w:ind w:left="567" w:hanging="283"/>
        <w:contextualSpacing w:val="0"/>
        <w:jc w:val="both"/>
        <w:rPr>
          <w:rFonts w:ascii="Times New Roman félkövér" w:hAnsi="Times New Roman félkövér"/>
          <w:b/>
          <w:sz w:val="22"/>
          <w:szCs w:val="22"/>
        </w:rPr>
      </w:pPr>
      <w:bookmarkStart w:id="30" w:name="_Toc352380638"/>
      <w:bookmarkStart w:id="31" w:name="_Toc352382179"/>
      <w:bookmarkStart w:id="32" w:name="_Toc383930290"/>
      <w:bookmarkStart w:id="33" w:name="_Toc495364385"/>
      <w:bookmarkStart w:id="34" w:name="_Toc57171349"/>
      <w:bookmarkStart w:id="35" w:name="_Toc57705231"/>
      <w:r w:rsidRPr="00550CBE">
        <w:rPr>
          <w:rFonts w:ascii="Times New Roman félkövér" w:hAnsi="Times New Roman félkövér"/>
          <w:b/>
          <w:sz w:val="22"/>
          <w:szCs w:val="22"/>
        </w:rPr>
        <w:t>A b</w:t>
      </w:r>
      <w:r w:rsidRPr="00550CBE">
        <w:rPr>
          <w:rFonts w:ascii="Times New Roman félkövér" w:hAnsi="Times New Roman félkövér" w:hint="eastAsia"/>
          <w:b/>
          <w:sz w:val="22"/>
          <w:szCs w:val="22"/>
        </w:rPr>
        <w:t>í</w:t>
      </w:r>
      <w:r w:rsidRPr="00550CBE">
        <w:rPr>
          <w:rFonts w:ascii="Times New Roman félkövér" w:hAnsi="Times New Roman félkövér"/>
          <w:b/>
          <w:sz w:val="22"/>
          <w:szCs w:val="22"/>
        </w:rPr>
        <w:t>r</w:t>
      </w:r>
      <w:r w:rsidRPr="00550CBE">
        <w:rPr>
          <w:rFonts w:ascii="Times New Roman félkövér" w:hAnsi="Times New Roman félkövér" w:hint="eastAsia"/>
          <w:b/>
          <w:sz w:val="22"/>
          <w:szCs w:val="22"/>
        </w:rPr>
        <w:t>á</w:t>
      </w:r>
      <w:r w:rsidRPr="00550CBE">
        <w:rPr>
          <w:rFonts w:ascii="Times New Roman félkövér" w:hAnsi="Times New Roman félkövér"/>
          <w:b/>
          <w:sz w:val="22"/>
          <w:szCs w:val="22"/>
        </w:rPr>
        <w:t>lat folyamata</w:t>
      </w:r>
    </w:p>
    <w:p w:rsidR="0025034F" w:rsidRPr="00935276" w:rsidRDefault="0025034F" w:rsidP="0025034F">
      <w:pPr>
        <w:pStyle w:val="standard"/>
        <w:jc w:val="both"/>
        <w:rPr>
          <w:rFonts w:ascii="Times New Roman" w:hAnsi="Times New Roman" w:cs="Times New Roman"/>
          <w:sz w:val="22"/>
          <w:szCs w:val="22"/>
        </w:rPr>
      </w:pPr>
      <w:r w:rsidRPr="00935276">
        <w:rPr>
          <w:rFonts w:ascii="Times New Roman" w:hAnsi="Times New Roman" w:cs="Times New Roman"/>
          <w:sz w:val="22"/>
          <w:szCs w:val="22"/>
        </w:rPr>
        <w:t xml:space="preserve">A Kbt. 69. § (1) bekezdés előírásainak megfelelően az </w:t>
      </w:r>
      <w:r w:rsidR="00860D99">
        <w:rPr>
          <w:rFonts w:ascii="Times New Roman" w:hAnsi="Times New Roman" w:cs="Times New Roman"/>
          <w:sz w:val="22"/>
          <w:szCs w:val="22"/>
        </w:rPr>
        <w:t>a</w:t>
      </w:r>
      <w:r w:rsidRPr="00935276">
        <w:rPr>
          <w:rFonts w:ascii="Times New Roman" w:hAnsi="Times New Roman" w:cs="Times New Roman"/>
          <w:sz w:val="22"/>
          <w:szCs w:val="22"/>
        </w:rPr>
        <w:t>jánlatkérő megvizsgálja, hogy az egyes ajánlatok megfelelnek-e a közbeszerzési dokumentumokban, valamint a jogszabályokban meghatározott feltételeknek.</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sz w:val="22"/>
          <w:szCs w:val="22"/>
        </w:rPr>
        <w:t xml:space="preserve">A Kbt. 69. § (2) bekezdés előírásainak megfelelően </w:t>
      </w:r>
      <w:r w:rsidR="006C33F6">
        <w:rPr>
          <w:sz w:val="22"/>
          <w:szCs w:val="22"/>
        </w:rPr>
        <w:t>a</w:t>
      </w:r>
      <w:r w:rsidR="006C33F6" w:rsidRPr="00935276">
        <w:rPr>
          <w:sz w:val="22"/>
          <w:szCs w:val="22"/>
        </w:rPr>
        <w:t>z ajánlatkérő köteles megállapítani, hogy mely ajánlat érvénytelen, és hogy van-e olyan gazdasági szereplő, akit az eljárásból ki kell zárni</w:t>
      </w:r>
      <w:r w:rsidR="006C33F6">
        <w:rPr>
          <w:sz w:val="22"/>
          <w:szCs w:val="22"/>
        </w:rPr>
        <w:t>. A</w:t>
      </w:r>
      <w:r w:rsidRPr="00935276">
        <w:rPr>
          <w:sz w:val="22"/>
          <w:szCs w:val="22"/>
        </w:rPr>
        <w:t>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Kbt. 71–72. § szerinti bírálati cselekményeket elvégezni. Az ajánlatkérő az egységes európai közbeszerzési dokumentum szerinti nyilatkozattal egyidejűleg ellenőrzi a nyilatkozatban feltüntetett, a Kbt. 69. § (11) bekezdése szerint elérhető adatbázisok adatait is.</w:t>
      </w:r>
    </w:p>
    <w:p w:rsidR="0025034F" w:rsidRPr="00935276" w:rsidRDefault="0025034F" w:rsidP="0025034F">
      <w:pPr>
        <w:pStyle w:val="NormlWeb"/>
        <w:jc w:val="both"/>
        <w:rPr>
          <w:sz w:val="22"/>
          <w:szCs w:val="22"/>
        </w:rPr>
      </w:pPr>
      <w:r w:rsidRPr="00935276">
        <w:rPr>
          <w:sz w:val="22"/>
          <w:szCs w:val="22"/>
        </w:rPr>
        <w:t>A Kbt. 69. § (2) bekezdésben foglaltak alapján megfelelőnek talált ajánlatokat az ajánlatkérő az értékelési szempontok szerint értékeli, az alábbiak szerint:</w:t>
      </w:r>
    </w:p>
    <w:p w:rsidR="0025034F" w:rsidRPr="00935276" w:rsidRDefault="0025034F" w:rsidP="0025034F">
      <w:pPr>
        <w:suppressAutoHyphens w:val="0"/>
        <w:jc w:val="both"/>
        <w:rPr>
          <w:rFonts w:ascii="Times New Roman" w:hAnsi="Times New Roman"/>
          <w:sz w:val="22"/>
          <w:szCs w:val="22"/>
        </w:rPr>
      </w:pPr>
      <w:r w:rsidRPr="00F67D78">
        <w:rPr>
          <w:rFonts w:ascii="Times New Roman" w:hAnsi="Times New Roman"/>
          <w:b/>
          <w:sz w:val="22"/>
          <w:szCs w:val="22"/>
        </w:rPr>
        <w:t>Értékelési szempont:</w:t>
      </w:r>
      <w:r w:rsidRPr="00935276">
        <w:rPr>
          <w:rFonts w:ascii="Times New Roman" w:hAnsi="Times New Roman"/>
          <w:sz w:val="22"/>
          <w:szCs w:val="22"/>
        </w:rPr>
        <w:t xml:space="preserve"> az ajánlatkérő a beérkező ajánlatokat a Kbt. 76. § (1) bekezdés c) pont alapján a legjobb ár-érték arány alapján értékeli az alábbi értékelési részszempontok és a hozzájuk rendelt súlyszám alapján:</w:t>
      </w:r>
    </w:p>
    <w:p w:rsidR="00D76FF6" w:rsidRPr="00935276" w:rsidRDefault="00D76FF6" w:rsidP="0025034F">
      <w:pPr>
        <w:suppressAutoHyphens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449"/>
      </w:tblGrid>
      <w:tr w:rsidR="003401E0" w:rsidRPr="00935276" w:rsidTr="004D606D">
        <w:tc>
          <w:tcPr>
            <w:tcW w:w="7763" w:type="dxa"/>
            <w:tcBorders>
              <w:bottom w:val="single" w:sz="4" w:space="0" w:color="auto"/>
            </w:tcBorders>
            <w:shd w:val="clear" w:color="auto" w:fill="DDD9C3"/>
          </w:tcPr>
          <w:p w:rsidR="00516432" w:rsidRDefault="00516432" w:rsidP="00516432">
            <w:pPr>
              <w:suppressAutoHyphens w:val="0"/>
              <w:jc w:val="both"/>
              <w:rPr>
                <w:b/>
                <w:sz w:val="22"/>
                <w:szCs w:val="22"/>
              </w:rPr>
            </w:pPr>
            <w:r w:rsidRPr="0036556C">
              <w:rPr>
                <w:b/>
                <w:sz w:val="22"/>
                <w:szCs w:val="22"/>
              </w:rPr>
              <w:t>R</w:t>
            </w:r>
            <w:r w:rsidRPr="0036556C">
              <w:rPr>
                <w:rFonts w:hint="eastAsia"/>
                <w:b/>
                <w:sz w:val="22"/>
                <w:szCs w:val="22"/>
              </w:rPr>
              <w:t>é</w:t>
            </w:r>
            <w:r w:rsidRPr="0036556C">
              <w:rPr>
                <w:b/>
                <w:sz w:val="22"/>
                <w:szCs w:val="22"/>
              </w:rPr>
              <w:t>szszempontok:</w:t>
            </w:r>
          </w:p>
          <w:p w:rsidR="003401E0" w:rsidRPr="0036556C" w:rsidRDefault="003401E0" w:rsidP="006E6992">
            <w:pPr>
              <w:ind w:left="781" w:hanging="781"/>
              <w:rPr>
                <w:b/>
                <w:sz w:val="22"/>
                <w:szCs w:val="22"/>
              </w:rPr>
            </w:pPr>
          </w:p>
        </w:tc>
        <w:tc>
          <w:tcPr>
            <w:tcW w:w="1449" w:type="dxa"/>
            <w:tcBorders>
              <w:bottom w:val="single" w:sz="4" w:space="0" w:color="auto"/>
            </w:tcBorders>
            <w:shd w:val="clear" w:color="auto" w:fill="DDD9C3"/>
          </w:tcPr>
          <w:p w:rsidR="003401E0" w:rsidRPr="0036556C" w:rsidRDefault="003401E0" w:rsidP="0036556C">
            <w:pPr>
              <w:ind w:left="781" w:hanging="781"/>
              <w:jc w:val="center"/>
              <w:rPr>
                <w:b/>
                <w:sz w:val="22"/>
                <w:szCs w:val="22"/>
              </w:rPr>
            </w:pPr>
            <w:r w:rsidRPr="0036556C">
              <w:rPr>
                <w:b/>
                <w:sz w:val="22"/>
                <w:szCs w:val="22"/>
              </w:rPr>
              <w:t>S</w:t>
            </w:r>
            <w:r w:rsidRPr="0036556C">
              <w:rPr>
                <w:rFonts w:hint="eastAsia"/>
                <w:b/>
                <w:sz w:val="22"/>
                <w:szCs w:val="22"/>
              </w:rPr>
              <w:t>ú</w:t>
            </w:r>
            <w:r w:rsidRPr="0036556C">
              <w:rPr>
                <w:b/>
                <w:sz w:val="22"/>
                <w:szCs w:val="22"/>
              </w:rPr>
              <w:t>lysz</w:t>
            </w:r>
            <w:r w:rsidRPr="0036556C">
              <w:rPr>
                <w:rFonts w:hint="eastAsia"/>
                <w:b/>
                <w:sz w:val="22"/>
                <w:szCs w:val="22"/>
              </w:rPr>
              <w:t>á</w:t>
            </w:r>
            <w:r w:rsidRPr="0036556C">
              <w:rPr>
                <w:b/>
                <w:sz w:val="22"/>
                <w:szCs w:val="22"/>
              </w:rPr>
              <w:t>mok</w:t>
            </w:r>
          </w:p>
        </w:tc>
      </w:tr>
      <w:tr w:rsidR="003401E0" w:rsidRPr="00935276" w:rsidTr="004D606D">
        <w:tc>
          <w:tcPr>
            <w:tcW w:w="7763" w:type="dxa"/>
            <w:shd w:val="clear" w:color="auto" w:fill="FDE9D9" w:themeFill="accent6" w:themeFillTint="33"/>
          </w:tcPr>
          <w:p w:rsidR="003401E0" w:rsidRPr="0036556C" w:rsidRDefault="00152BFA" w:rsidP="00E6594B">
            <w:pPr>
              <w:pStyle w:val="Listaszerbekezds"/>
              <w:numPr>
                <w:ilvl w:val="0"/>
                <w:numId w:val="43"/>
              </w:numPr>
              <w:suppressAutoHyphens w:val="0"/>
              <w:spacing w:before="120" w:after="120"/>
              <w:ind w:left="284"/>
              <w:rPr>
                <w:color w:val="000000"/>
                <w:sz w:val="22"/>
                <w:szCs w:val="22"/>
              </w:rPr>
            </w:pPr>
            <w:r w:rsidRPr="00935276">
              <w:rPr>
                <w:rFonts w:ascii="Times New Roman" w:hAnsi="Times New Roman"/>
                <w:b/>
                <w:sz w:val="22"/>
                <w:szCs w:val="22"/>
              </w:rPr>
              <w:t>Aj</w:t>
            </w:r>
            <w:r w:rsidRPr="00935276">
              <w:rPr>
                <w:rFonts w:ascii="Times New Roman" w:hAnsi="Times New Roman" w:hint="eastAsia"/>
                <w:b/>
                <w:sz w:val="22"/>
                <w:szCs w:val="22"/>
              </w:rPr>
              <w:t>á</w:t>
            </w:r>
            <w:r w:rsidRPr="00935276">
              <w:rPr>
                <w:rFonts w:ascii="Times New Roman" w:hAnsi="Times New Roman"/>
                <w:b/>
                <w:sz w:val="22"/>
                <w:szCs w:val="22"/>
              </w:rPr>
              <w:t xml:space="preserve">nlati </w:t>
            </w:r>
            <w:r w:rsidRPr="0044538F">
              <w:rPr>
                <w:rFonts w:ascii="Times New Roman" w:hAnsi="Times New Roman" w:hint="eastAsia"/>
                <w:b/>
                <w:sz w:val="22"/>
                <w:szCs w:val="22"/>
              </w:rPr>
              <w:t>á</w:t>
            </w:r>
            <w:r w:rsidRPr="0044538F">
              <w:rPr>
                <w:rFonts w:ascii="Times New Roman" w:hAnsi="Times New Roman"/>
                <w:b/>
                <w:sz w:val="22"/>
                <w:szCs w:val="22"/>
              </w:rPr>
              <w:t xml:space="preserve">r </w:t>
            </w:r>
            <w:r w:rsidRPr="0044538F">
              <w:rPr>
                <w:rFonts w:ascii="Times New Roman" w:hAnsi="Times New Roman"/>
                <w:b/>
                <w:sz w:val="22"/>
                <w:szCs w:val="22"/>
              </w:rPr>
              <w:tab/>
            </w:r>
          </w:p>
        </w:tc>
        <w:tc>
          <w:tcPr>
            <w:tcW w:w="1449" w:type="dxa"/>
            <w:shd w:val="clear" w:color="auto" w:fill="FDE9D9" w:themeFill="accent6" w:themeFillTint="33"/>
          </w:tcPr>
          <w:p w:rsidR="003401E0" w:rsidRPr="0036556C" w:rsidRDefault="000F3B58" w:rsidP="0036556C">
            <w:pPr>
              <w:spacing w:before="120" w:after="120"/>
              <w:jc w:val="center"/>
              <w:rPr>
                <w:color w:val="000000"/>
                <w:sz w:val="22"/>
                <w:szCs w:val="22"/>
              </w:rPr>
            </w:pPr>
            <w:r>
              <w:rPr>
                <w:rFonts w:ascii="Times New Roman" w:hAnsi="Times New Roman"/>
                <w:b/>
                <w:sz w:val="22"/>
                <w:szCs w:val="22"/>
              </w:rPr>
              <w:t>60</w:t>
            </w:r>
          </w:p>
        </w:tc>
      </w:tr>
      <w:tr w:rsidR="003401E0" w:rsidRPr="00935276" w:rsidTr="0036556C">
        <w:trPr>
          <w:trHeight w:val="73"/>
        </w:trPr>
        <w:tc>
          <w:tcPr>
            <w:tcW w:w="7763" w:type="dxa"/>
          </w:tcPr>
          <w:p w:rsidR="003401E0" w:rsidRPr="0036556C" w:rsidRDefault="000F3B58" w:rsidP="00C25083">
            <w:pPr>
              <w:pStyle w:val="Listaszerbekezds"/>
              <w:numPr>
                <w:ilvl w:val="1"/>
                <w:numId w:val="27"/>
              </w:numPr>
              <w:tabs>
                <w:tab w:val="center" w:pos="8505"/>
              </w:tabs>
              <w:suppressAutoHyphens w:val="0"/>
              <w:ind w:left="567" w:hanging="425"/>
              <w:jc w:val="both"/>
              <w:rPr>
                <w:color w:val="000000"/>
                <w:sz w:val="22"/>
                <w:szCs w:val="22"/>
              </w:rPr>
            </w:pPr>
            <w:r>
              <w:rPr>
                <w:rFonts w:ascii="Times New Roman" w:hAnsi="Times New Roman"/>
                <w:sz w:val="22"/>
                <w:szCs w:val="22"/>
              </w:rPr>
              <w:t>Általános módon</w:t>
            </w:r>
            <w:r w:rsidR="00BE1A3F">
              <w:rPr>
                <w:rStyle w:val="Lbjegyzet-hivatkozs"/>
                <w:rFonts w:ascii="Times New Roman" w:hAnsi="Times New Roman"/>
                <w:sz w:val="22"/>
                <w:szCs w:val="22"/>
              </w:rPr>
              <w:footnoteReference w:id="1"/>
            </w:r>
            <w:r>
              <w:rPr>
                <w:rFonts w:ascii="Times New Roman" w:hAnsi="Times New Roman"/>
                <w:sz w:val="22"/>
                <w:szCs w:val="22"/>
              </w:rPr>
              <w:t xml:space="preserve"> lefolytatott közbeszerzési eljárás ellenőrzésének </w:t>
            </w:r>
            <w:r w:rsidR="00BC3362">
              <w:rPr>
                <w:rFonts w:ascii="Times New Roman" w:hAnsi="Times New Roman"/>
                <w:sz w:val="22"/>
                <w:szCs w:val="22"/>
              </w:rPr>
              <w:t xml:space="preserve">óradíja </w:t>
            </w:r>
            <w:r w:rsidR="00BC3362" w:rsidRPr="0044538F">
              <w:rPr>
                <w:rFonts w:ascii="Times New Roman" w:hAnsi="Times New Roman"/>
                <w:sz w:val="22"/>
                <w:szCs w:val="22"/>
              </w:rPr>
              <w:t>(</w:t>
            </w:r>
            <w:r w:rsidR="00152BFA" w:rsidRPr="0044538F">
              <w:rPr>
                <w:rFonts w:ascii="Times New Roman" w:hAnsi="Times New Roman"/>
                <w:sz w:val="22"/>
                <w:szCs w:val="22"/>
              </w:rPr>
              <w:t>nett</w:t>
            </w:r>
            <w:r w:rsidR="00152BFA" w:rsidRPr="0044538F">
              <w:rPr>
                <w:rFonts w:ascii="Times New Roman" w:hAnsi="Times New Roman" w:hint="eastAsia"/>
                <w:sz w:val="22"/>
                <w:szCs w:val="22"/>
              </w:rPr>
              <w:t>ó</w:t>
            </w:r>
            <w:r w:rsidR="00152BFA" w:rsidRPr="0044538F">
              <w:rPr>
                <w:rFonts w:ascii="Times New Roman" w:hAnsi="Times New Roman"/>
                <w:sz w:val="22"/>
                <w:szCs w:val="22"/>
              </w:rPr>
              <w:t xml:space="preserve"> Ft/</w:t>
            </w:r>
            <w:r w:rsidR="00152BFA" w:rsidRPr="00935276">
              <w:rPr>
                <w:rFonts w:ascii="Times New Roman" w:hAnsi="Times New Roman"/>
                <w:sz w:val="22"/>
                <w:szCs w:val="22"/>
              </w:rPr>
              <w:t xml:space="preserve"> </w:t>
            </w:r>
            <w:r w:rsidR="00152BFA" w:rsidRPr="00935276">
              <w:rPr>
                <w:rFonts w:ascii="Times New Roman" w:hAnsi="Times New Roman" w:hint="eastAsia"/>
                <w:sz w:val="22"/>
                <w:szCs w:val="22"/>
              </w:rPr>
              <w:t>ó</w:t>
            </w:r>
            <w:r w:rsidR="00152BFA" w:rsidRPr="00935276">
              <w:rPr>
                <w:rFonts w:ascii="Times New Roman" w:hAnsi="Times New Roman"/>
                <w:sz w:val="22"/>
                <w:szCs w:val="22"/>
              </w:rPr>
              <w:t>ra)</w:t>
            </w:r>
          </w:p>
        </w:tc>
        <w:tc>
          <w:tcPr>
            <w:tcW w:w="1449" w:type="dxa"/>
            <w:vAlign w:val="bottom"/>
          </w:tcPr>
          <w:p w:rsidR="003401E0" w:rsidRPr="0036556C" w:rsidRDefault="00C25083" w:rsidP="0036556C">
            <w:pPr>
              <w:spacing w:after="120"/>
              <w:jc w:val="center"/>
              <w:rPr>
                <w:color w:val="000000"/>
                <w:sz w:val="22"/>
                <w:szCs w:val="22"/>
              </w:rPr>
            </w:pPr>
            <w:r>
              <w:rPr>
                <w:rFonts w:ascii="Times New Roman" w:hAnsi="Times New Roman"/>
                <w:sz w:val="22"/>
                <w:szCs w:val="22"/>
              </w:rPr>
              <w:t>20</w:t>
            </w:r>
          </w:p>
        </w:tc>
      </w:tr>
      <w:tr w:rsidR="003401E0" w:rsidRPr="00935276" w:rsidTr="0036556C">
        <w:tc>
          <w:tcPr>
            <w:tcW w:w="7763" w:type="dxa"/>
          </w:tcPr>
          <w:p w:rsidR="003401E0" w:rsidRPr="0036556C" w:rsidRDefault="00927F5D" w:rsidP="00C25083">
            <w:pPr>
              <w:pStyle w:val="Listaszerbekezds"/>
              <w:numPr>
                <w:ilvl w:val="1"/>
                <w:numId w:val="27"/>
              </w:numPr>
              <w:tabs>
                <w:tab w:val="center" w:pos="8505"/>
              </w:tabs>
              <w:suppressAutoHyphens w:val="0"/>
              <w:ind w:left="567" w:hanging="425"/>
              <w:jc w:val="both"/>
              <w:rPr>
                <w:color w:val="000000"/>
                <w:sz w:val="22"/>
                <w:szCs w:val="22"/>
              </w:rPr>
            </w:pPr>
            <w:r w:rsidRPr="004E33D4">
              <w:rPr>
                <w:rFonts w:ascii="Times New Roman" w:hAnsi="Times New Roman"/>
                <w:sz w:val="22"/>
                <w:szCs w:val="22"/>
              </w:rPr>
              <w:t>Központi beszerző szerv által lefolytatott eljárás második részében</w:t>
            </w:r>
            <w:r w:rsidR="000F3B58">
              <w:rPr>
                <w:rFonts w:ascii="Times New Roman" w:hAnsi="Times New Roman"/>
                <w:sz w:val="22"/>
                <w:szCs w:val="22"/>
              </w:rPr>
              <w:t xml:space="preserve"> versenyújranyitással, konzultációval lefolytatott eljárás ellenőrzésének óradíja (</w:t>
            </w:r>
            <w:r w:rsidR="00D54CA0" w:rsidRPr="00935276">
              <w:rPr>
                <w:rFonts w:ascii="Times New Roman" w:hAnsi="Times New Roman"/>
                <w:sz w:val="22"/>
                <w:szCs w:val="22"/>
              </w:rPr>
              <w:t>nett</w:t>
            </w:r>
            <w:r w:rsidR="00D54CA0" w:rsidRPr="00935276">
              <w:rPr>
                <w:rFonts w:ascii="Times New Roman" w:hAnsi="Times New Roman" w:hint="eastAsia"/>
                <w:sz w:val="22"/>
                <w:szCs w:val="22"/>
              </w:rPr>
              <w:t>ó</w:t>
            </w:r>
            <w:r w:rsidR="00D54CA0" w:rsidRPr="00935276">
              <w:rPr>
                <w:rFonts w:ascii="Times New Roman" w:hAnsi="Times New Roman"/>
                <w:sz w:val="22"/>
                <w:szCs w:val="22"/>
              </w:rPr>
              <w:t xml:space="preserve"> Ft/ </w:t>
            </w:r>
            <w:r w:rsidR="00D54CA0" w:rsidRPr="00935276">
              <w:rPr>
                <w:rFonts w:ascii="Times New Roman" w:hAnsi="Times New Roman" w:hint="eastAsia"/>
                <w:sz w:val="22"/>
                <w:szCs w:val="22"/>
              </w:rPr>
              <w:t>ó</w:t>
            </w:r>
            <w:r w:rsidR="00D54CA0" w:rsidRPr="00935276">
              <w:rPr>
                <w:rFonts w:ascii="Times New Roman" w:hAnsi="Times New Roman"/>
                <w:sz w:val="22"/>
                <w:szCs w:val="22"/>
              </w:rPr>
              <w:t>ra)</w:t>
            </w:r>
          </w:p>
        </w:tc>
        <w:tc>
          <w:tcPr>
            <w:tcW w:w="1449" w:type="dxa"/>
            <w:vAlign w:val="bottom"/>
          </w:tcPr>
          <w:p w:rsidR="003401E0" w:rsidRPr="0036556C" w:rsidRDefault="000F3B58" w:rsidP="0036556C">
            <w:pPr>
              <w:spacing w:after="120"/>
              <w:jc w:val="center"/>
              <w:rPr>
                <w:color w:val="000000"/>
                <w:sz w:val="22"/>
                <w:szCs w:val="22"/>
              </w:rPr>
            </w:pPr>
            <w:r>
              <w:rPr>
                <w:rFonts w:ascii="Times New Roman" w:hAnsi="Times New Roman"/>
                <w:sz w:val="22"/>
                <w:szCs w:val="22"/>
              </w:rPr>
              <w:t>10</w:t>
            </w:r>
          </w:p>
        </w:tc>
      </w:tr>
      <w:tr w:rsidR="00152BFA" w:rsidRPr="00935276" w:rsidTr="0036556C">
        <w:tc>
          <w:tcPr>
            <w:tcW w:w="7763" w:type="dxa"/>
          </w:tcPr>
          <w:p w:rsidR="00152BFA" w:rsidRPr="00935276" w:rsidRDefault="00295C88" w:rsidP="004D606D">
            <w:pPr>
              <w:pStyle w:val="Listaszerbekezds"/>
              <w:numPr>
                <w:ilvl w:val="1"/>
                <w:numId w:val="27"/>
              </w:numPr>
              <w:tabs>
                <w:tab w:val="center" w:pos="8505"/>
              </w:tabs>
              <w:suppressAutoHyphens w:val="0"/>
              <w:ind w:left="567" w:hanging="425"/>
              <w:jc w:val="both"/>
              <w:rPr>
                <w:rFonts w:ascii="Times New Roman" w:hAnsi="Times New Roman"/>
                <w:sz w:val="22"/>
                <w:szCs w:val="22"/>
              </w:rPr>
            </w:pPr>
            <w:r w:rsidRPr="004D606D">
              <w:rPr>
                <w:rFonts w:ascii="Times New Roman" w:hAnsi="Times New Roman"/>
                <w:sz w:val="22"/>
                <w:szCs w:val="22"/>
              </w:rPr>
              <w:t xml:space="preserve">Központi beszerző szerv által </w:t>
            </w:r>
            <w:r w:rsidR="00BC3362" w:rsidRPr="004D606D">
              <w:rPr>
                <w:rFonts w:ascii="Times New Roman" w:hAnsi="Times New Roman"/>
                <w:sz w:val="22"/>
                <w:szCs w:val="22"/>
              </w:rPr>
              <w:t xml:space="preserve">közvetlen megrendeléssel lefolytatott eljárás ellenőrzésének </w:t>
            </w:r>
            <w:r w:rsidR="00BC3362" w:rsidRPr="00BC3362">
              <w:rPr>
                <w:rFonts w:ascii="Times New Roman" w:hAnsi="Times New Roman"/>
                <w:sz w:val="22"/>
                <w:szCs w:val="22"/>
              </w:rPr>
              <w:t xml:space="preserve">óradíja </w:t>
            </w:r>
            <w:r w:rsidR="00BC3362">
              <w:rPr>
                <w:rFonts w:ascii="Times New Roman" w:hAnsi="Times New Roman"/>
                <w:sz w:val="22"/>
                <w:szCs w:val="22"/>
              </w:rPr>
              <w:t>(</w:t>
            </w:r>
            <w:r w:rsidR="00BC3362" w:rsidRPr="0044538F">
              <w:rPr>
                <w:rFonts w:ascii="Times New Roman" w:hAnsi="Times New Roman"/>
                <w:sz w:val="22"/>
                <w:szCs w:val="22"/>
              </w:rPr>
              <w:t>nett</w:t>
            </w:r>
            <w:r w:rsidR="00BC3362" w:rsidRPr="0044538F">
              <w:rPr>
                <w:rFonts w:ascii="Times New Roman" w:hAnsi="Times New Roman" w:hint="eastAsia"/>
                <w:sz w:val="22"/>
                <w:szCs w:val="22"/>
              </w:rPr>
              <w:t>ó</w:t>
            </w:r>
            <w:r w:rsidR="00BC3362" w:rsidRPr="0044538F">
              <w:rPr>
                <w:rFonts w:ascii="Times New Roman" w:hAnsi="Times New Roman"/>
                <w:sz w:val="22"/>
                <w:szCs w:val="22"/>
              </w:rPr>
              <w:t xml:space="preserve"> Ft/</w:t>
            </w:r>
            <w:r w:rsidR="00BC3362" w:rsidRPr="00935276">
              <w:rPr>
                <w:rFonts w:ascii="Times New Roman" w:hAnsi="Times New Roman"/>
                <w:sz w:val="22"/>
                <w:szCs w:val="22"/>
              </w:rPr>
              <w:t xml:space="preserve"> </w:t>
            </w:r>
            <w:r w:rsidR="00BC3362" w:rsidRPr="00935276">
              <w:rPr>
                <w:rFonts w:ascii="Times New Roman" w:hAnsi="Times New Roman" w:hint="eastAsia"/>
                <w:sz w:val="22"/>
                <w:szCs w:val="22"/>
              </w:rPr>
              <w:t>ó</w:t>
            </w:r>
            <w:r w:rsidR="00BC3362" w:rsidRPr="00935276">
              <w:rPr>
                <w:rFonts w:ascii="Times New Roman" w:hAnsi="Times New Roman"/>
                <w:sz w:val="22"/>
                <w:szCs w:val="22"/>
              </w:rPr>
              <w:t>ra)</w:t>
            </w:r>
          </w:p>
        </w:tc>
        <w:tc>
          <w:tcPr>
            <w:tcW w:w="1449" w:type="dxa"/>
            <w:vAlign w:val="bottom"/>
          </w:tcPr>
          <w:p w:rsidR="00152BFA" w:rsidRPr="0044538F" w:rsidRDefault="00BC3362" w:rsidP="00667A2A">
            <w:pPr>
              <w:spacing w:after="120"/>
              <w:jc w:val="center"/>
              <w:rPr>
                <w:rFonts w:ascii="Times New Roman" w:hAnsi="Times New Roman"/>
                <w:sz w:val="22"/>
                <w:szCs w:val="22"/>
              </w:rPr>
            </w:pPr>
            <w:r w:rsidRPr="004D606D">
              <w:rPr>
                <w:rFonts w:ascii="Times New Roman" w:hAnsi="Times New Roman"/>
                <w:sz w:val="22"/>
                <w:szCs w:val="22"/>
              </w:rPr>
              <w:t>5</w:t>
            </w:r>
          </w:p>
        </w:tc>
      </w:tr>
      <w:tr w:rsidR="00152BFA" w:rsidRPr="00935276" w:rsidTr="0036556C">
        <w:tc>
          <w:tcPr>
            <w:tcW w:w="7763" w:type="dxa"/>
          </w:tcPr>
          <w:p w:rsidR="00152BFA" w:rsidRPr="004D606D" w:rsidRDefault="00BC3362" w:rsidP="004D606D">
            <w:pPr>
              <w:pStyle w:val="Listaszerbekezds"/>
              <w:numPr>
                <w:ilvl w:val="1"/>
                <w:numId w:val="27"/>
              </w:numPr>
              <w:tabs>
                <w:tab w:val="center" w:pos="8505"/>
              </w:tabs>
              <w:suppressAutoHyphens w:val="0"/>
              <w:ind w:left="567" w:hanging="425"/>
              <w:jc w:val="both"/>
              <w:rPr>
                <w:rFonts w:ascii="Times New Roman" w:hAnsi="Times New Roman"/>
                <w:sz w:val="22"/>
                <w:szCs w:val="22"/>
              </w:rPr>
            </w:pPr>
            <w:r>
              <w:rPr>
                <w:rFonts w:ascii="Times New Roman" w:hAnsi="Times New Roman"/>
                <w:sz w:val="22"/>
                <w:szCs w:val="22"/>
              </w:rPr>
              <w:t>Szerződésmódosítás ellenőrzésének óradíja (</w:t>
            </w:r>
            <w:r w:rsidRPr="0044538F">
              <w:rPr>
                <w:rFonts w:ascii="Times New Roman" w:hAnsi="Times New Roman"/>
                <w:sz w:val="22"/>
                <w:szCs w:val="22"/>
              </w:rPr>
              <w:t>nett</w:t>
            </w:r>
            <w:r w:rsidRPr="0044538F">
              <w:rPr>
                <w:rFonts w:ascii="Times New Roman" w:hAnsi="Times New Roman" w:hint="eastAsia"/>
                <w:sz w:val="22"/>
                <w:szCs w:val="22"/>
              </w:rPr>
              <w:t>ó</w:t>
            </w:r>
            <w:r w:rsidRPr="0044538F">
              <w:rPr>
                <w:rFonts w:ascii="Times New Roman" w:hAnsi="Times New Roman"/>
                <w:sz w:val="22"/>
                <w:szCs w:val="22"/>
              </w:rPr>
              <w:t xml:space="preserve"> Ft/</w:t>
            </w:r>
            <w:r w:rsidRPr="00935276">
              <w:rPr>
                <w:rFonts w:ascii="Times New Roman" w:hAnsi="Times New Roman"/>
                <w:sz w:val="22"/>
                <w:szCs w:val="22"/>
              </w:rPr>
              <w:t xml:space="preserve"> </w:t>
            </w:r>
            <w:r w:rsidRPr="00935276">
              <w:rPr>
                <w:rFonts w:ascii="Times New Roman" w:hAnsi="Times New Roman" w:hint="eastAsia"/>
                <w:sz w:val="22"/>
                <w:szCs w:val="22"/>
              </w:rPr>
              <w:t>ó</w:t>
            </w:r>
            <w:r w:rsidRPr="00935276">
              <w:rPr>
                <w:rFonts w:ascii="Times New Roman" w:hAnsi="Times New Roman"/>
                <w:sz w:val="22"/>
                <w:szCs w:val="22"/>
              </w:rPr>
              <w:t>ra)</w:t>
            </w:r>
          </w:p>
        </w:tc>
        <w:tc>
          <w:tcPr>
            <w:tcW w:w="1449" w:type="dxa"/>
            <w:vAlign w:val="bottom"/>
          </w:tcPr>
          <w:p w:rsidR="00152BFA" w:rsidRPr="00935276" w:rsidRDefault="00BC3362" w:rsidP="0036556C">
            <w:pPr>
              <w:spacing w:after="120"/>
              <w:jc w:val="center"/>
              <w:rPr>
                <w:rFonts w:ascii="Times New Roman" w:hAnsi="Times New Roman"/>
                <w:sz w:val="22"/>
                <w:szCs w:val="22"/>
              </w:rPr>
            </w:pPr>
            <w:r>
              <w:rPr>
                <w:rFonts w:ascii="Times New Roman" w:hAnsi="Times New Roman"/>
                <w:sz w:val="22"/>
                <w:szCs w:val="22"/>
                <w:shd w:val="clear" w:color="auto" w:fill="FFFFFF"/>
                <w:lang w:eastAsia="en-GB"/>
              </w:rPr>
              <w:t>15</w:t>
            </w:r>
          </w:p>
        </w:tc>
      </w:tr>
      <w:tr w:rsidR="00152BFA" w:rsidRPr="00935276" w:rsidTr="0036556C">
        <w:tc>
          <w:tcPr>
            <w:tcW w:w="7763" w:type="dxa"/>
          </w:tcPr>
          <w:p w:rsidR="00152BFA" w:rsidRPr="00935276" w:rsidRDefault="00BC3362" w:rsidP="004D606D">
            <w:pPr>
              <w:pStyle w:val="Listaszerbekezds"/>
              <w:numPr>
                <w:ilvl w:val="1"/>
                <w:numId w:val="27"/>
              </w:numPr>
              <w:tabs>
                <w:tab w:val="center" w:pos="8505"/>
              </w:tabs>
              <w:suppressAutoHyphens w:val="0"/>
              <w:ind w:left="567" w:hanging="425"/>
              <w:jc w:val="both"/>
              <w:rPr>
                <w:rFonts w:ascii="Times New Roman" w:hAnsi="Times New Roman"/>
                <w:sz w:val="22"/>
                <w:szCs w:val="22"/>
              </w:rPr>
            </w:pPr>
            <w:r>
              <w:rPr>
                <w:rFonts w:ascii="Times New Roman" w:hAnsi="Times New Roman"/>
                <w:sz w:val="22"/>
                <w:szCs w:val="22"/>
                <w:shd w:val="clear" w:color="auto" w:fill="FFFFFF"/>
                <w:lang w:eastAsia="en-GB"/>
              </w:rPr>
              <w:t xml:space="preserve">Egyéb közbeszerzési, jogi </w:t>
            </w:r>
            <w:r w:rsidR="005D50AB">
              <w:rPr>
                <w:rFonts w:ascii="Times New Roman" w:hAnsi="Times New Roman"/>
                <w:sz w:val="22"/>
                <w:szCs w:val="22"/>
                <w:shd w:val="clear" w:color="auto" w:fill="FFFFFF"/>
                <w:lang w:eastAsia="en-GB"/>
              </w:rPr>
              <w:t xml:space="preserve">tanácsadói feladatok ellátásának óradíja </w:t>
            </w:r>
            <w:r w:rsidR="00927F5D">
              <w:rPr>
                <w:rFonts w:ascii="Times New Roman" w:hAnsi="Times New Roman"/>
                <w:sz w:val="22"/>
                <w:szCs w:val="22"/>
                <w:shd w:val="clear" w:color="auto" w:fill="FFFFFF"/>
                <w:lang w:eastAsia="en-GB"/>
              </w:rPr>
              <w:t>(nettó</w:t>
            </w:r>
            <w:r w:rsidR="005D50AB">
              <w:rPr>
                <w:rFonts w:ascii="Times New Roman" w:hAnsi="Times New Roman"/>
                <w:sz w:val="22"/>
                <w:szCs w:val="22"/>
                <w:shd w:val="clear" w:color="auto" w:fill="FFFFFF"/>
                <w:lang w:eastAsia="en-GB"/>
              </w:rPr>
              <w:t xml:space="preserve"> Ft/ óra)</w:t>
            </w:r>
          </w:p>
        </w:tc>
        <w:tc>
          <w:tcPr>
            <w:tcW w:w="1449" w:type="dxa"/>
            <w:vAlign w:val="bottom"/>
          </w:tcPr>
          <w:p w:rsidR="00152BFA" w:rsidRPr="00935276" w:rsidRDefault="005D50AB" w:rsidP="0036556C">
            <w:pPr>
              <w:spacing w:after="120"/>
              <w:jc w:val="center"/>
              <w:rPr>
                <w:rFonts w:ascii="Times New Roman" w:hAnsi="Times New Roman"/>
                <w:sz w:val="22"/>
                <w:szCs w:val="22"/>
              </w:rPr>
            </w:pPr>
            <w:r>
              <w:rPr>
                <w:rFonts w:ascii="Times New Roman" w:hAnsi="Times New Roman"/>
                <w:sz w:val="22"/>
                <w:szCs w:val="22"/>
                <w:shd w:val="clear" w:color="auto" w:fill="FFFFFF"/>
                <w:lang w:eastAsia="en-GB"/>
              </w:rPr>
              <w:t>10</w:t>
            </w:r>
          </w:p>
        </w:tc>
      </w:tr>
    </w:tbl>
    <w:p w:rsidR="0025034F" w:rsidRPr="004D606D" w:rsidRDefault="00D76FF6" w:rsidP="004D606D">
      <w:pPr>
        <w:suppressAutoHyphens w:val="0"/>
        <w:spacing w:before="120" w:after="120"/>
        <w:rPr>
          <w:rFonts w:ascii="Times New Roman" w:hAnsi="Times New Roman"/>
          <w:b/>
          <w:sz w:val="22"/>
          <w:szCs w:val="22"/>
        </w:rPr>
      </w:pPr>
      <w:r w:rsidRPr="004D606D">
        <w:rPr>
          <w:rFonts w:ascii="Times New Roman" w:hAnsi="Times New Roman"/>
          <w:b/>
          <w:sz w:val="22"/>
          <w:szCs w:val="22"/>
        </w:rPr>
        <w:t xml:space="preserve">Minőségi kritériumok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449"/>
      </w:tblGrid>
      <w:tr w:rsidR="00BC3362" w:rsidRPr="0044538F" w:rsidTr="004D606D">
        <w:tc>
          <w:tcPr>
            <w:tcW w:w="7763" w:type="dxa"/>
            <w:shd w:val="clear" w:color="auto" w:fill="FDE9D9" w:themeFill="accent6" w:themeFillTint="33"/>
          </w:tcPr>
          <w:p w:rsidR="00BC3362" w:rsidRPr="004D606D" w:rsidRDefault="00D76FF6">
            <w:pPr>
              <w:pStyle w:val="Listaszerbekezds"/>
              <w:numPr>
                <w:ilvl w:val="0"/>
                <w:numId w:val="43"/>
              </w:numPr>
              <w:suppressAutoHyphens w:val="0"/>
              <w:spacing w:before="120" w:after="120"/>
              <w:ind w:left="284"/>
              <w:rPr>
                <w:rFonts w:ascii="Times New Roman" w:hAnsi="Times New Roman"/>
                <w:b/>
                <w:sz w:val="22"/>
                <w:szCs w:val="22"/>
              </w:rPr>
            </w:pPr>
            <w:r w:rsidRPr="004D606D">
              <w:rPr>
                <w:b/>
                <w:sz w:val="22"/>
                <w:szCs w:val="22"/>
              </w:rPr>
              <w:t>Ellenőrzésre fordítandó keretóraszám ellenőrzési típusonként</w:t>
            </w:r>
          </w:p>
        </w:tc>
        <w:tc>
          <w:tcPr>
            <w:tcW w:w="1449" w:type="dxa"/>
            <w:shd w:val="clear" w:color="auto" w:fill="FDE9D9" w:themeFill="accent6" w:themeFillTint="33"/>
            <w:vAlign w:val="bottom"/>
          </w:tcPr>
          <w:p w:rsidR="00BC3362" w:rsidRPr="0044538F" w:rsidRDefault="00284D83" w:rsidP="00442412">
            <w:pPr>
              <w:spacing w:after="120"/>
              <w:jc w:val="center"/>
              <w:rPr>
                <w:rFonts w:ascii="Times New Roman" w:hAnsi="Times New Roman"/>
                <w:sz w:val="22"/>
                <w:szCs w:val="22"/>
              </w:rPr>
            </w:pPr>
            <w:r>
              <w:rPr>
                <w:rFonts w:ascii="Times New Roman" w:hAnsi="Times New Roman"/>
                <w:b/>
                <w:sz w:val="22"/>
                <w:szCs w:val="22"/>
                <w:lang w:eastAsia="en-GB"/>
              </w:rPr>
              <w:t>20</w:t>
            </w:r>
          </w:p>
        </w:tc>
      </w:tr>
      <w:tr w:rsidR="00BC3362" w:rsidRPr="00935276" w:rsidTr="00442412">
        <w:tc>
          <w:tcPr>
            <w:tcW w:w="7763" w:type="dxa"/>
          </w:tcPr>
          <w:p w:rsidR="00BC3362" w:rsidRPr="00935276" w:rsidRDefault="00316270" w:rsidP="00840F3A">
            <w:pPr>
              <w:pStyle w:val="Listaszerbekezds"/>
              <w:numPr>
                <w:ilvl w:val="1"/>
                <w:numId w:val="43"/>
              </w:numPr>
              <w:tabs>
                <w:tab w:val="center" w:pos="8505"/>
              </w:tabs>
              <w:suppressAutoHyphens w:val="0"/>
              <w:ind w:left="567" w:hanging="425"/>
              <w:jc w:val="both"/>
              <w:rPr>
                <w:rFonts w:ascii="Times New Roman" w:hAnsi="Times New Roman"/>
                <w:sz w:val="22"/>
                <w:szCs w:val="22"/>
                <w:shd w:val="clear" w:color="auto" w:fill="FFFFFF"/>
                <w:lang w:eastAsia="en-GB"/>
              </w:rPr>
            </w:pPr>
            <w:r w:rsidRPr="004D606D">
              <w:rPr>
                <w:rFonts w:ascii="Times New Roman" w:hAnsi="Times New Roman"/>
                <w:sz w:val="22"/>
                <w:szCs w:val="22"/>
              </w:rPr>
              <w:lastRenderedPageBreak/>
              <w:t xml:space="preserve">„Általános módon” lefolytatott közbeszerzési eljárás ellenőrzésére fordítandó keretóraszám (óra) </w:t>
            </w:r>
          </w:p>
        </w:tc>
        <w:tc>
          <w:tcPr>
            <w:tcW w:w="1449" w:type="dxa"/>
            <w:vAlign w:val="bottom"/>
          </w:tcPr>
          <w:p w:rsidR="00BC3362" w:rsidRPr="00935276" w:rsidRDefault="00316270" w:rsidP="00442412">
            <w:pPr>
              <w:spacing w:after="120"/>
              <w:jc w:val="center"/>
              <w:rPr>
                <w:rFonts w:ascii="Times New Roman" w:hAnsi="Times New Roman"/>
                <w:sz w:val="22"/>
                <w:szCs w:val="22"/>
              </w:rPr>
            </w:pPr>
            <w:r>
              <w:rPr>
                <w:rFonts w:ascii="Times New Roman" w:hAnsi="Times New Roman"/>
                <w:sz w:val="22"/>
                <w:szCs w:val="22"/>
                <w:shd w:val="clear" w:color="auto" w:fill="FFFFFF"/>
                <w:lang w:eastAsia="en-GB"/>
              </w:rPr>
              <w:t>10</w:t>
            </w:r>
          </w:p>
        </w:tc>
      </w:tr>
      <w:tr w:rsidR="00BC3362" w:rsidRPr="00935276" w:rsidTr="00442412">
        <w:tc>
          <w:tcPr>
            <w:tcW w:w="7763" w:type="dxa"/>
          </w:tcPr>
          <w:p w:rsidR="00BC3362" w:rsidRPr="00935276" w:rsidRDefault="000341A1" w:rsidP="00840F3A">
            <w:pPr>
              <w:pStyle w:val="Listaszerbekezds"/>
              <w:numPr>
                <w:ilvl w:val="1"/>
                <w:numId w:val="43"/>
              </w:numPr>
              <w:tabs>
                <w:tab w:val="center" w:pos="8505"/>
              </w:tabs>
              <w:suppressAutoHyphens w:val="0"/>
              <w:ind w:left="567" w:hanging="425"/>
              <w:jc w:val="both"/>
              <w:rPr>
                <w:rFonts w:ascii="Times New Roman" w:hAnsi="Times New Roman"/>
                <w:sz w:val="22"/>
                <w:szCs w:val="22"/>
              </w:rPr>
            </w:pPr>
            <w:r w:rsidRPr="004D606D">
              <w:rPr>
                <w:rFonts w:ascii="Times New Roman" w:hAnsi="Times New Roman"/>
                <w:sz w:val="22"/>
                <w:szCs w:val="22"/>
              </w:rPr>
              <w:t xml:space="preserve">Központi beszerző szerv által lefolytatott eljárás második részében verseny újranyitással, konzultációval lefolytatott eljárás ellenőrzésére fordítandó keretóraszám (óra) </w:t>
            </w:r>
          </w:p>
        </w:tc>
        <w:tc>
          <w:tcPr>
            <w:tcW w:w="1449" w:type="dxa"/>
            <w:vAlign w:val="bottom"/>
          </w:tcPr>
          <w:p w:rsidR="00BC3362" w:rsidRPr="00935276" w:rsidRDefault="00BE6E56" w:rsidP="00442412">
            <w:pPr>
              <w:spacing w:after="120"/>
              <w:jc w:val="center"/>
              <w:rPr>
                <w:rFonts w:ascii="Times New Roman" w:hAnsi="Times New Roman"/>
                <w:sz w:val="22"/>
                <w:szCs w:val="22"/>
              </w:rPr>
            </w:pPr>
            <w:r>
              <w:rPr>
                <w:rFonts w:ascii="Times New Roman" w:hAnsi="Times New Roman"/>
                <w:sz w:val="22"/>
                <w:szCs w:val="22"/>
                <w:shd w:val="clear" w:color="auto" w:fill="FFFFFF"/>
                <w:lang w:eastAsia="en-GB"/>
              </w:rPr>
              <w:t>3</w:t>
            </w:r>
          </w:p>
        </w:tc>
      </w:tr>
      <w:tr w:rsidR="00927F5D" w:rsidRPr="00935276" w:rsidTr="00442412">
        <w:tc>
          <w:tcPr>
            <w:tcW w:w="7763" w:type="dxa"/>
          </w:tcPr>
          <w:p w:rsidR="00927F5D" w:rsidRPr="00840F3A" w:rsidRDefault="000B6045" w:rsidP="00840F3A">
            <w:pPr>
              <w:pStyle w:val="Listaszerbekezds"/>
              <w:numPr>
                <w:ilvl w:val="1"/>
                <w:numId w:val="43"/>
              </w:numPr>
              <w:tabs>
                <w:tab w:val="center" w:pos="8505"/>
              </w:tabs>
              <w:suppressAutoHyphens w:val="0"/>
              <w:ind w:left="567" w:hanging="425"/>
              <w:jc w:val="both"/>
              <w:rPr>
                <w:rFonts w:ascii="Times New Roman" w:hAnsi="Times New Roman"/>
                <w:sz w:val="22"/>
                <w:szCs w:val="22"/>
              </w:rPr>
            </w:pPr>
            <w:r w:rsidRPr="004D606D">
              <w:rPr>
                <w:rFonts w:ascii="Times New Roman" w:hAnsi="Times New Roman"/>
                <w:sz w:val="22"/>
                <w:szCs w:val="22"/>
              </w:rPr>
              <w:t xml:space="preserve">Központi beszerző szerv által lefolytatott eljárás alapján közvetlen megrendeléssel lefolytatott eljárás ellenőrzésére fordítandó keretóraszám (óra) </w:t>
            </w:r>
          </w:p>
        </w:tc>
        <w:tc>
          <w:tcPr>
            <w:tcW w:w="1449" w:type="dxa"/>
            <w:vAlign w:val="bottom"/>
          </w:tcPr>
          <w:p w:rsidR="00927F5D" w:rsidRDefault="000B6045" w:rsidP="00442412">
            <w:pPr>
              <w:spacing w:after="120"/>
              <w:jc w:val="center"/>
              <w:rPr>
                <w:rFonts w:ascii="Times New Roman" w:hAnsi="Times New Roman"/>
                <w:sz w:val="22"/>
                <w:szCs w:val="22"/>
                <w:shd w:val="clear" w:color="auto" w:fill="FFFFFF"/>
                <w:lang w:eastAsia="en-GB"/>
              </w:rPr>
            </w:pPr>
            <w:r>
              <w:rPr>
                <w:rFonts w:ascii="Times New Roman" w:hAnsi="Times New Roman"/>
                <w:sz w:val="22"/>
                <w:szCs w:val="22"/>
                <w:shd w:val="clear" w:color="auto" w:fill="FFFFFF"/>
                <w:lang w:eastAsia="en-GB"/>
              </w:rPr>
              <w:t>2</w:t>
            </w:r>
          </w:p>
        </w:tc>
      </w:tr>
      <w:tr w:rsidR="000B6045" w:rsidRPr="00935276" w:rsidTr="00442412">
        <w:tc>
          <w:tcPr>
            <w:tcW w:w="7763" w:type="dxa"/>
          </w:tcPr>
          <w:p w:rsidR="000B6045" w:rsidRPr="00840F3A" w:rsidRDefault="000B6045" w:rsidP="00840F3A">
            <w:pPr>
              <w:pStyle w:val="Listaszerbekezds"/>
              <w:numPr>
                <w:ilvl w:val="1"/>
                <w:numId w:val="43"/>
              </w:numPr>
              <w:tabs>
                <w:tab w:val="center" w:pos="8505"/>
              </w:tabs>
              <w:suppressAutoHyphens w:val="0"/>
              <w:ind w:left="567" w:hanging="425"/>
              <w:jc w:val="both"/>
              <w:rPr>
                <w:rFonts w:ascii="Times New Roman" w:hAnsi="Times New Roman"/>
                <w:sz w:val="22"/>
                <w:szCs w:val="22"/>
              </w:rPr>
            </w:pPr>
            <w:r w:rsidRPr="004D606D">
              <w:rPr>
                <w:rFonts w:ascii="Times New Roman" w:hAnsi="Times New Roman"/>
                <w:sz w:val="22"/>
                <w:szCs w:val="22"/>
              </w:rPr>
              <w:t xml:space="preserve">Szerződésmódosítás ellenőrzésére fordítandó keretóraszám (óra) </w:t>
            </w:r>
          </w:p>
        </w:tc>
        <w:tc>
          <w:tcPr>
            <w:tcW w:w="1449" w:type="dxa"/>
            <w:vAlign w:val="bottom"/>
          </w:tcPr>
          <w:p w:rsidR="000B6045" w:rsidRDefault="000B6045" w:rsidP="00442412">
            <w:pPr>
              <w:spacing w:after="120"/>
              <w:jc w:val="center"/>
              <w:rPr>
                <w:rFonts w:ascii="Times New Roman" w:hAnsi="Times New Roman"/>
                <w:sz w:val="22"/>
                <w:szCs w:val="22"/>
                <w:shd w:val="clear" w:color="auto" w:fill="FFFFFF"/>
                <w:lang w:eastAsia="en-GB"/>
              </w:rPr>
            </w:pPr>
            <w:r w:rsidRPr="00CF00A1">
              <w:rPr>
                <w:rFonts w:ascii="Times New Roman" w:hAnsi="Times New Roman"/>
                <w:sz w:val="22"/>
                <w:szCs w:val="22"/>
              </w:rPr>
              <w:t>5</w:t>
            </w:r>
          </w:p>
        </w:tc>
      </w:tr>
    </w:tbl>
    <w:p w:rsidR="00BC3362" w:rsidRDefault="00BC3362" w:rsidP="00F740E6">
      <w:pPr>
        <w:pStyle w:val="Listaszerbekezds"/>
        <w:tabs>
          <w:tab w:val="center" w:pos="8505"/>
        </w:tabs>
        <w:suppressAutoHyphens w:val="0"/>
        <w:ind w:left="426" w:hanging="426"/>
        <w:rPr>
          <w:rFonts w:ascii="Times New Roman" w:hAnsi="Times New Roman"/>
          <w:sz w:val="22"/>
          <w:szCs w:val="22"/>
          <w:shd w:val="clear" w:color="auto" w:fill="FFFFFF"/>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449"/>
      </w:tblGrid>
      <w:tr w:rsidR="00D76FF6" w:rsidRPr="0044538F" w:rsidTr="004D606D">
        <w:tc>
          <w:tcPr>
            <w:tcW w:w="7763" w:type="dxa"/>
            <w:shd w:val="clear" w:color="auto" w:fill="FDE9D9" w:themeFill="accent6" w:themeFillTint="33"/>
          </w:tcPr>
          <w:p w:rsidR="00D76FF6" w:rsidRPr="004D606D" w:rsidRDefault="00D76FF6">
            <w:pPr>
              <w:pStyle w:val="Listaszerbekezds"/>
              <w:numPr>
                <w:ilvl w:val="0"/>
                <w:numId w:val="43"/>
              </w:numPr>
              <w:suppressAutoHyphens w:val="0"/>
              <w:spacing w:before="120" w:after="120"/>
              <w:ind w:left="284"/>
              <w:rPr>
                <w:rFonts w:ascii="Times New Roman" w:hAnsi="Times New Roman"/>
                <w:sz w:val="22"/>
                <w:szCs w:val="22"/>
              </w:rPr>
            </w:pPr>
            <w:r w:rsidRPr="004D606D">
              <w:rPr>
                <w:b/>
                <w:sz w:val="22"/>
                <w:szCs w:val="22"/>
              </w:rPr>
              <w:t>A szerződés teljesítésében részt vevő személyi állomány képzettsége és tapasztalata</w:t>
            </w:r>
          </w:p>
        </w:tc>
        <w:tc>
          <w:tcPr>
            <w:tcW w:w="1449" w:type="dxa"/>
            <w:vAlign w:val="bottom"/>
          </w:tcPr>
          <w:p w:rsidR="00D76FF6" w:rsidRPr="0044538F" w:rsidRDefault="00D76FF6" w:rsidP="0006792C">
            <w:pPr>
              <w:spacing w:after="120"/>
              <w:jc w:val="center"/>
              <w:rPr>
                <w:rFonts w:ascii="Times New Roman" w:hAnsi="Times New Roman"/>
                <w:sz w:val="22"/>
                <w:szCs w:val="22"/>
              </w:rPr>
            </w:pPr>
            <w:r>
              <w:rPr>
                <w:rFonts w:ascii="Times New Roman" w:hAnsi="Times New Roman"/>
                <w:b/>
                <w:sz w:val="22"/>
                <w:szCs w:val="22"/>
                <w:lang w:eastAsia="en-GB"/>
              </w:rPr>
              <w:t>20</w:t>
            </w:r>
          </w:p>
        </w:tc>
      </w:tr>
      <w:tr w:rsidR="00D76FF6" w:rsidRPr="00935276" w:rsidTr="0006792C">
        <w:tc>
          <w:tcPr>
            <w:tcW w:w="7763" w:type="dxa"/>
          </w:tcPr>
          <w:p w:rsidR="00D76FF6" w:rsidRPr="00935276" w:rsidRDefault="00BB4582">
            <w:pPr>
              <w:pStyle w:val="Listaszerbekezds"/>
              <w:numPr>
                <w:ilvl w:val="1"/>
                <w:numId w:val="43"/>
              </w:numPr>
              <w:tabs>
                <w:tab w:val="center" w:pos="8505"/>
              </w:tabs>
              <w:suppressAutoHyphens w:val="0"/>
              <w:ind w:left="567" w:hanging="425"/>
              <w:jc w:val="both"/>
              <w:rPr>
                <w:rFonts w:ascii="Times New Roman" w:hAnsi="Times New Roman"/>
                <w:sz w:val="22"/>
                <w:szCs w:val="22"/>
                <w:shd w:val="clear" w:color="auto" w:fill="FFFFFF"/>
                <w:lang w:eastAsia="en-GB"/>
              </w:rPr>
            </w:pPr>
            <w:r w:rsidRPr="004D606D">
              <w:rPr>
                <w:rFonts w:ascii="Times New Roman" w:hAnsi="Times New Roman"/>
                <w:sz w:val="22"/>
                <w:szCs w:val="22"/>
              </w:rPr>
              <w:t>Közbeszerzési szakember (5 évet elérő vagy meghaladó polgári jogi vagy közbeszerzési tapasztalattal, aki rendelkezik a felelős akkreditált közbeszerzési szaktanácsadói névjegyzékbe vételhez (előzetes regisztrációhoz) szükséges végzettséggel és szakmai tapasztalattal) bevonása db</w:t>
            </w:r>
          </w:p>
        </w:tc>
        <w:tc>
          <w:tcPr>
            <w:tcW w:w="1449" w:type="dxa"/>
            <w:vAlign w:val="bottom"/>
          </w:tcPr>
          <w:p w:rsidR="00D76FF6" w:rsidRPr="00935276" w:rsidRDefault="00BB4582" w:rsidP="0006792C">
            <w:pPr>
              <w:spacing w:after="120"/>
              <w:jc w:val="center"/>
              <w:rPr>
                <w:rFonts w:ascii="Times New Roman" w:hAnsi="Times New Roman"/>
                <w:sz w:val="22"/>
                <w:szCs w:val="22"/>
              </w:rPr>
            </w:pPr>
            <w:r>
              <w:rPr>
                <w:rFonts w:ascii="Times New Roman" w:hAnsi="Times New Roman"/>
                <w:sz w:val="22"/>
                <w:szCs w:val="22"/>
                <w:shd w:val="clear" w:color="auto" w:fill="FFFFFF"/>
                <w:lang w:eastAsia="en-GB"/>
              </w:rPr>
              <w:t>5</w:t>
            </w:r>
          </w:p>
        </w:tc>
      </w:tr>
      <w:tr w:rsidR="00D76FF6" w:rsidRPr="00935276" w:rsidTr="0006792C">
        <w:tc>
          <w:tcPr>
            <w:tcW w:w="7763" w:type="dxa"/>
          </w:tcPr>
          <w:p w:rsidR="00D76FF6" w:rsidRPr="00935276" w:rsidRDefault="00BB4582" w:rsidP="0006792C">
            <w:pPr>
              <w:pStyle w:val="Listaszerbekezds"/>
              <w:numPr>
                <w:ilvl w:val="1"/>
                <w:numId w:val="43"/>
              </w:numPr>
              <w:tabs>
                <w:tab w:val="center" w:pos="8505"/>
              </w:tabs>
              <w:suppressAutoHyphens w:val="0"/>
              <w:ind w:left="567" w:hanging="425"/>
              <w:jc w:val="both"/>
              <w:rPr>
                <w:rFonts w:ascii="Times New Roman" w:hAnsi="Times New Roman"/>
                <w:sz w:val="22"/>
                <w:szCs w:val="22"/>
              </w:rPr>
            </w:pPr>
            <w:r w:rsidRPr="004D606D">
              <w:rPr>
                <w:rFonts w:ascii="Times New Roman" w:hAnsi="Times New Roman"/>
                <w:sz w:val="22"/>
                <w:szCs w:val="22"/>
              </w:rPr>
              <w:t>Közbeszerzési szakember (2 évet elérő vagy meghaladó polgári jogi vagy közbeszerzési szakmai tapasztalattal) bevonása db</w:t>
            </w:r>
          </w:p>
        </w:tc>
        <w:tc>
          <w:tcPr>
            <w:tcW w:w="1449" w:type="dxa"/>
            <w:vAlign w:val="bottom"/>
          </w:tcPr>
          <w:p w:rsidR="00D76FF6" w:rsidRPr="00935276" w:rsidRDefault="00BB4582" w:rsidP="0006792C">
            <w:pPr>
              <w:spacing w:after="120"/>
              <w:jc w:val="center"/>
              <w:rPr>
                <w:rFonts w:ascii="Times New Roman" w:hAnsi="Times New Roman"/>
                <w:sz w:val="22"/>
                <w:szCs w:val="22"/>
              </w:rPr>
            </w:pPr>
            <w:r>
              <w:rPr>
                <w:rFonts w:ascii="Times New Roman" w:hAnsi="Times New Roman"/>
                <w:sz w:val="22"/>
                <w:szCs w:val="22"/>
                <w:shd w:val="clear" w:color="auto" w:fill="FFFFFF"/>
                <w:lang w:eastAsia="en-GB"/>
              </w:rPr>
              <w:t>5</w:t>
            </w:r>
          </w:p>
        </w:tc>
      </w:tr>
      <w:tr w:rsidR="00D76FF6" w:rsidRPr="00935276" w:rsidTr="0006792C">
        <w:tc>
          <w:tcPr>
            <w:tcW w:w="7763" w:type="dxa"/>
          </w:tcPr>
          <w:p w:rsidR="00D76FF6" w:rsidRPr="00840F3A" w:rsidRDefault="00BB4582" w:rsidP="0006792C">
            <w:pPr>
              <w:pStyle w:val="Listaszerbekezds"/>
              <w:numPr>
                <w:ilvl w:val="1"/>
                <w:numId w:val="43"/>
              </w:numPr>
              <w:tabs>
                <w:tab w:val="center" w:pos="8505"/>
              </w:tabs>
              <w:suppressAutoHyphens w:val="0"/>
              <w:ind w:left="567" w:hanging="425"/>
              <w:jc w:val="both"/>
              <w:rPr>
                <w:rFonts w:ascii="Times New Roman" w:hAnsi="Times New Roman"/>
                <w:sz w:val="22"/>
                <w:szCs w:val="22"/>
              </w:rPr>
            </w:pPr>
            <w:r w:rsidRPr="004D606D">
              <w:rPr>
                <w:rFonts w:ascii="Times New Roman" w:hAnsi="Times New Roman"/>
                <w:sz w:val="22"/>
                <w:szCs w:val="22"/>
              </w:rPr>
              <w:t>Jogi szakvizsgával rendelkező szakember bevonása db</w:t>
            </w:r>
          </w:p>
        </w:tc>
        <w:tc>
          <w:tcPr>
            <w:tcW w:w="1449" w:type="dxa"/>
            <w:vAlign w:val="bottom"/>
          </w:tcPr>
          <w:p w:rsidR="00D76FF6" w:rsidRDefault="00BB4582" w:rsidP="0006792C">
            <w:pPr>
              <w:spacing w:after="120"/>
              <w:jc w:val="center"/>
              <w:rPr>
                <w:rFonts w:ascii="Times New Roman" w:hAnsi="Times New Roman"/>
                <w:sz w:val="22"/>
                <w:szCs w:val="22"/>
                <w:shd w:val="clear" w:color="auto" w:fill="FFFFFF"/>
                <w:lang w:eastAsia="en-GB"/>
              </w:rPr>
            </w:pPr>
            <w:r>
              <w:rPr>
                <w:rFonts w:ascii="Times New Roman" w:hAnsi="Times New Roman"/>
                <w:sz w:val="22"/>
                <w:szCs w:val="22"/>
                <w:shd w:val="clear" w:color="auto" w:fill="FFFFFF"/>
                <w:lang w:eastAsia="en-GB"/>
              </w:rPr>
              <w:t>5</w:t>
            </w:r>
          </w:p>
        </w:tc>
      </w:tr>
      <w:tr w:rsidR="00D76FF6" w:rsidRPr="00935276" w:rsidTr="0006792C">
        <w:tc>
          <w:tcPr>
            <w:tcW w:w="7763" w:type="dxa"/>
          </w:tcPr>
          <w:p w:rsidR="00D76FF6" w:rsidRPr="00840F3A" w:rsidRDefault="00BB4582" w:rsidP="0006792C">
            <w:pPr>
              <w:pStyle w:val="Listaszerbekezds"/>
              <w:numPr>
                <w:ilvl w:val="1"/>
                <w:numId w:val="43"/>
              </w:numPr>
              <w:tabs>
                <w:tab w:val="center" w:pos="8505"/>
              </w:tabs>
              <w:suppressAutoHyphens w:val="0"/>
              <w:ind w:left="567" w:hanging="425"/>
              <w:jc w:val="both"/>
              <w:rPr>
                <w:rFonts w:ascii="Times New Roman" w:hAnsi="Times New Roman"/>
                <w:sz w:val="22"/>
                <w:szCs w:val="22"/>
              </w:rPr>
            </w:pPr>
            <w:r w:rsidRPr="004D606D">
              <w:rPr>
                <w:rFonts w:ascii="Times New Roman" w:hAnsi="Times New Roman"/>
                <w:sz w:val="22"/>
                <w:szCs w:val="22"/>
              </w:rPr>
              <w:t>2 éves szakmai gyakorlattal rendelkező, közbeszerzések jogszabály szerinti minőségellenőrzésében és/vagy utó és/vagy utólagos ellenőrzésben és/vagy közbeszerzési szabályossági tanúsítvány / eredmény állásfoglalás és/vagy szerződésmódosítás véleményezés készítésében tapasztalattal rendelkező szakember bevonása db</w:t>
            </w:r>
          </w:p>
        </w:tc>
        <w:tc>
          <w:tcPr>
            <w:tcW w:w="1449" w:type="dxa"/>
            <w:vAlign w:val="bottom"/>
          </w:tcPr>
          <w:p w:rsidR="00D76FF6" w:rsidRDefault="00D76FF6" w:rsidP="0006792C">
            <w:pPr>
              <w:spacing w:after="120"/>
              <w:jc w:val="center"/>
              <w:rPr>
                <w:rFonts w:ascii="Times New Roman" w:hAnsi="Times New Roman"/>
                <w:sz w:val="22"/>
                <w:szCs w:val="22"/>
                <w:shd w:val="clear" w:color="auto" w:fill="FFFFFF"/>
                <w:lang w:eastAsia="en-GB"/>
              </w:rPr>
            </w:pPr>
            <w:r w:rsidRPr="00CF00A1">
              <w:rPr>
                <w:rFonts w:ascii="Times New Roman" w:hAnsi="Times New Roman"/>
                <w:sz w:val="22"/>
                <w:szCs w:val="22"/>
              </w:rPr>
              <w:t>5</w:t>
            </w:r>
          </w:p>
        </w:tc>
      </w:tr>
    </w:tbl>
    <w:p w:rsidR="003C12ED" w:rsidRDefault="003C12ED" w:rsidP="00F740E6">
      <w:pPr>
        <w:pStyle w:val="Listaszerbekezds"/>
        <w:tabs>
          <w:tab w:val="center" w:pos="8505"/>
        </w:tabs>
        <w:suppressAutoHyphens w:val="0"/>
        <w:ind w:left="426" w:hanging="426"/>
        <w:rPr>
          <w:rFonts w:ascii="Times New Roman" w:hAnsi="Times New Roman"/>
          <w:sz w:val="22"/>
          <w:szCs w:val="22"/>
          <w:shd w:val="clear" w:color="auto" w:fill="FFFFFF"/>
          <w:lang w:eastAsia="en-GB"/>
        </w:rPr>
      </w:pPr>
    </w:p>
    <w:p w:rsidR="00101161" w:rsidRPr="004D606D" w:rsidRDefault="00101161" w:rsidP="00F740E6">
      <w:pPr>
        <w:pStyle w:val="Listaszerbekezds"/>
        <w:tabs>
          <w:tab w:val="center" w:pos="8505"/>
        </w:tabs>
        <w:suppressAutoHyphens w:val="0"/>
        <w:ind w:left="426" w:hanging="426"/>
        <w:rPr>
          <w:rFonts w:ascii="Times New Roman" w:hAnsi="Times New Roman"/>
          <w:sz w:val="22"/>
          <w:szCs w:val="22"/>
        </w:rPr>
      </w:pPr>
      <w:r>
        <w:rPr>
          <w:rFonts w:ascii="Times New Roman" w:hAnsi="Times New Roman"/>
          <w:sz w:val="22"/>
          <w:szCs w:val="22"/>
        </w:rPr>
        <w:t>Ajánlatok értékelési módszere:</w:t>
      </w:r>
    </w:p>
    <w:p w:rsidR="00101161" w:rsidRDefault="00101161" w:rsidP="0025034F">
      <w:pPr>
        <w:suppressAutoHyphens w:val="0"/>
        <w:jc w:val="both"/>
        <w:rPr>
          <w:rFonts w:ascii="Times New Roman" w:hAnsi="Times New Roman"/>
          <w:sz w:val="22"/>
          <w:szCs w:val="22"/>
        </w:rPr>
      </w:pPr>
    </w:p>
    <w:p w:rsidR="00101161" w:rsidRPr="009A713C" w:rsidRDefault="00101161" w:rsidP="004D606D">
      <w:pPr>
        <w:rPr>
          <w:rFonts w:ascii="Times New Roman" w:hAnsi="Times New Roman"/>
          <w:b/>
          <w:sz w:val="22"/>
          <w:szCs w:val="22"/>
        </w:rPr>
      </w:pPr>
      <w:r w:rsidRPr="009A713C">
        <w:rPr>
          <w:rFonts w:ascii="Times New Roman" w:hAnsi="Times New Roman"/>
          <w:b/>
          <w:sz w:val="22"/>
          <w:szCs w:val="22"/>
        </w:rPr>
        <w:t xml:space="preserve">1. </w:t>
      </w:r>
      <w:r w:rsidRPr="004D606D">
        <w:rPr>
          <w:rFonts w:ascii="Times New Roman" w:hAnsi="Times New Roman"/>
          <w:b/>
          <w:sz w:val="22"/>
          <w:szCs w:val="22"/>
        </w:rPr>
        <w:t>Ajánlati ár:</w:t>
      </w:r>
    </w:p>
    <w:p w:rsidR="001635F9" w:rsidRPr="004D606D" w:rsidRDefault="001635F9" w:rsidP="004D606D">
      <w:pPr>
        <w:rPr>
          <w:rFonts w:ascii="Times New Roman" w:hAnsi="Times New Roman"/>
          <w:sz w:val="22"/>
          <w:szCs w:val="22"/>
        </w:rPr>
      </w:pPr>
    </w:p>
    <w:p w:rsidR="001635F9" w:rsidRPr="009A713C" w:rsidRDefault="001635F9" w:rsidP="0025034F">
      <w:pPr>
        <w:suppressAutoHyphens w:val="0"/>
        <w:jc w:val="both"/>
        <w:rPr>
          <w:rFonts w:ascii="Times New Roman" w:hAnsi="Times New Roman"/>
          <w:sz w:val="22"/>
          <w:szCs w:val="22"/>
        </w:rPr>
      </w:pPr>
      <w:r w:rsidRPr="009A713C">
        <w:rPr>
          <w:rFonts w:ascii="Times New Roman" w:hAnsi="Times New Roman"/>
          <w:sz w:val="22"/>
          <w:szCs w:val="22"/>
        </w:rPr>
        <w:t>Aj</w:t>
      </w:r>
      <w:r w:rsidRPr="009A713C">
        <w:rPr>
          <w:rFonts w:ascii="Times New Roman" w:hAnsi="Times New Roman" w:hint="eastAsia"/>
          <w:sz w:val="22"/>
          <w:szCs w:val="22"/>
        </w:rPr>
        <w:t>á</w:t>
      </w:r>
      <w:r w:rsidRPr="009A713C">
        <w:rPr>
          <w:rFonts w:ascii="Times New Roman" w:hAnsi="Times New Roman"/>
          <w:sz w:val="22"/>
          <w:szCs w:val="22"/>
        </w:rPr>
        <w:t>nlatk</w:t>
      </w:r>
      <w:r w:rsidRPr="00867F62">
        <w:rPr>
          <w:rFonts w:ascii="Times New Roman" w:hAnsi="Times New Roman"/>
          <w:sz w:val="22"/>
          <w:szCs w:val="22"/>
        </w:rPr>
        <w:t>é</w:t>
      </w:r>
      <w:r w:rsidRPr="009A713C">
        <w:rPr>
          <w:rFonts w:ascii="Times New Roman" w:hAnsi="Times New Roman"/>
          <w:sz w:val="22"/>
          <w:szCs w:val="22"/>
        </w:rPr>
        <w:t>r</w:t>
      </w:r>
      <w:r w:rsidRPr="00867F62">
        <w:rPr>
          <w:rFonts w:ascii="Times New Roman" w:hAnsi="Times New Roman"/>
          <w:sz w:val="22"/>
          <w:szCs w:val="22"/>
        </w:rPr>
        <w:t>ő</w:t>
      </w:r>
      <w:r w:rsidRPr="009A713C">
        <w:rPr>
          <w:rFonts w:ascii="Times New Roman" w:hAnsi="Times New Roman"/>
          <w:sz w:val="22"/>
          <w:szCs w:val="22"/>
        </w:rPr>
        <w:t xml:space="preserve"> felh</w:t>
      </w:r>
      <w:r w:rsidRPr="00867F62">
        <w:rPr>
          <w:rFonts w:ascii="Times New Roman" w:hAnsi="Times New Roman"/>
          <w:sz w:val="22"/>
          <w:szCs w:val="22"/>
        </w:rPr>
        <w:t>í</w:t>
      </w:r>
      <w:r w:rsidRPr="009A713C">
        <w:rPr>
          <w:rFonts w:ascii="Times New Roman" w:hAnsi="Times New Roman"/>
          <w:sz w:val="22"/>
          <w:szCs w:val="22"/>
        </w:rPr>
        <w:t xml:space="preserve">vja a figyelmet arra, hogy az ajánlati ár kizárólag forintban adható meg. </w:t>
      </w:r>
    </w:p>
    <w:p w:rsidR="0025034F" w:rsidRPr="009A713C" w:rsidRDefault="0025034F" w:rsidP="0025034F">
      <w:pPr>
        <w:suppressAutoHyphens w:val="0"/>
        <w:ind w:left="720"/>
        <w:jc w:val="both"/>
        <w:rPr>
          <w:rFonts w:ascii="Times New Roman" w:hAnsi="Times New Roman"/>
          <w:sz w:val="22"/>
          <w:szCs w:val="22"/>
        </w:rPr>
      </w:pPr>
    </w:p>
    <w:p w:rsidR="003C12ED" w:rsidRPr="004D606D" w:rsidRDefault="003C12ED" w:rsidP="003C12ED">
      <w:pPr>
        <w:pStyle w:val="Listaszerbekezds"/>
        <w:numPr>
          <w:ilvl w:val="0"/>
          <w:numId w:val="38"/>
        </w:numPr>
        <w:tabs>
          <w:tab w:val="left" w:pos="567"/>
        </w:tabs>
        <w:suppressAutoHyphens w:val="0"/>
        <w:contextualSpacing w:val="0"/>
        <w:jc w:val="both"/>
        <w:rPr>
          <w:rFonts w:ascii="Times New Roman" w:hAnsi="Times New Roman"/>
          <w:bCs/>
          <w:vanish/>
          <w:sz w:val="22"/>
          <w:szCs w:val="22"/>
        </w:rPr>
      </w:pPr>
    </w:p>
    <w:p w:rsidR="003C12ED" w:rsidRPr="004D606D" w:rsidRDefault="003C12ED" w:rsidP="003C12ED">
      <w:pPr>
        <w:pStyle w:val="Listaszerbekezds"/>
        <w:numPr>
          <w:ilvl w:val="0"/>
          <w:numId w:val="38"/>
        </w:numPr>
        <w:tabs>
          <w:tab w:val="left" w:pos="567"/>
        </w:tabs>
        <w:suppressAutoHyphens w:val="0"/>
        <w:contextualSpacing w:val="0"/>
        <w:jc w:val="both"/>
        <w:rPr>
          <w:rFonts w:ascii="Times New Roman" w:hAnsi="Times New Roman"/>
          <w:bCs/>
          <w:vanish/>
          <w:sz w:val="22"/>
          <w:szCs w:val="22"/>
        </w:rPr>
      </w:pPr>
    </w:p>
    <w:p w:rsidR="003C12ED" w:rsidRPr="004D606D" w:rsidRDefault="003C12ED" w:rsidP="003C12ED">
      <w:pPr>
        <w:pStyle w:val="Listaszerbekezds"/>
        <w:numPr>
          <w:ilvl w:val="0"/>
          <w:numId w:val="38"/>
        </w:numPr>
        <w:tabs>
          <w:tab w:val="left" w:pos="567"/>
        </w:tabs>
        <w:suppressAutoHyphens w:val="0"/>
        <w:contextualSpacing w:val="0"/>
        <w:jc w:val="both"/>
        <w:rPr>
          <w:rFonts w:ascii="Times New Roman" w:hAnsi="Times New Roman"/>
          <w:bCs/>
          <w:vanish/>
          <w:sz w:val="22"/>
          <w:szCs w:val="22"/>
        </w:rPr>
      </w:pPr>
    </w:p>
    <w:p w:rsidR="003C12ED" w:rsidRPr="004D606D" w:rsidRDefault="003C12ED" w:rsidP="003C12ED">
      <w:pPr>
        <w:pStyle w:val="Listaszerbekezds"/>
        <w:numPr>
          <w:ilvl w:val="0"/>
          <w:numId w:val="38"/>
        </w:numPr>
        <w:tabs>
          <w:tab w:val="left" w:pos="567"/>
        </w:tabs>
        <w:suppressAutoHyphens w:val="0"/>
        <w:contextualSpacing w:val="0"/>
        <w:jc w:val="both"/>
        <w:rPr>
          <w:rFonts w:ascii="Times New Roman" w:hAnsi="Times New Roman"/>
          <w:bCs/>
          <w:vanish/>
          <w:sz w:val="22"/>
          <w:szCs w:val="22"/>
        </w:rPr>
      </w:pPr>
    </w:p>
    <w:p w:rsidR="003C12ED" w:rsidRPr="004D606D" w:rsidRDefault="003C12ED" w:rsidP="003C12ED">
      <w:pPr>
        <w:pStyle w:val="Listaszerbekezds"/>
        <w:numPr>
          <w:ilvl w:val="0"/>
          <w:numId w:val="38"/>
        </w:numPr>
        <w:tabs>
          <w:tab w:val="left" w:pos="567"/>
        </w:tabs>
        <w:suppressAutoHyphens w:val="0"/>
        <w:contextualSpacing w:val="0"/>
        <w:jc w:val="both"/>
        <w:rPr>
          <w:rFonts w:ascii="Times New Roman" w:hAnsi="Times New Roman"/>
          <w:bCs/>
          <w:vanish/>
          <w:sz w:val="22"/>
          <w:szCs w:val="22"/>
        </w:rPr>
      </w:pPr>
    </w:p>
    <w:p w:rsidR="003C12ED" w:rsidRPr="004D606D" w:rsidRDefault="003C12ED" w:rsidP="003C12ED">
      <w:pPr>
        <w:pStyle w:val="Listaszerbekezds"/>
        <w:numPr>
          <w:ilvl w:val="0"/>
          <w:numId w:val="38"/>
        </w:numPr>
        <w:tabs>
          <w:tab w:val="left" w:pos="567"/>
        </w:tabs>
        <w:suppressAutoHyphens w:val="0"/>
        <w:contextualSpacing w:val="0"/>
        <w:jc w:val="both"/>
        <w:rPr>
          <w:rFonts w:ascii="Times New Roman" w:hAnsi="Times New Roman"/>
          <w:bCs/>
          <w:vanish/>
          <w:sz w:val="22"/>
          <w:szCs w:val="22"/>
        </w:rPr>
      </w:pPr>
    </w:p>
    <w:p w:rsidR="00190CC1" w:rsidRPr="004D606D" w:rsidRDefault="003C12ED" w:rsidP="004D606D">
      <w:pPr>
        <w:tabs>
          <w:tab w:val="left" w:pos="567"/>
        </w:tabs>
        <w:suppressAutoHyphens w:val="0"/>
        <w:jc w:val="both"/>
        <w:rPr>
          <w:rFonts w:ascii="Times New Roman" w:hAnsi="Times New Roman"/>
          <w:sz w:val="22"/>
          <w:szCs w:val="22"/>
        </w:rPr>
      </w:pPr>
      <w:r w:rsidRPr="004D606D">
        <w:rPr>
          <w:rFonts w:ascii="Times New Roman" w:hAnsi="Times New Roman"/>
          <w:bCs/>
          <w:sz w:val="22"/>
          <w:szCs w:val="22"/>
        </w:rPr>
        <w:t xml:space="preserve">Az </w:t>
      </w:r>
      <w:r w:rsidR="004E07C7" w:rsidRPr="009A713C">
        <w:rPr>
          <w:rFonts w:ascii="Times New Roman" w:hAnsi="Times New Roman"/>
          <w:sz w:val="22"/>
          <w:szCs w:val="22"/>
        </w:rPr>
        <w:t>legjobb ár-érték</w:t>
      </w:r>
      <w:r w:rsidR="00D0125D">
        <w:rPr>
          <w:rFonts w:ascii="Times New Roman" w:hAnsi="Times New Roman"/>
          <w:sz w:val="22"/>
          <w:szCs w:val="22"/>
        </w:rPr>
        <w:t xml:space="preserve"> arányú</w:t>
      </w:r>
      <w:r w:rsidR="004E07C7" w:rsidRPr="009A713C">
        <w:rPr>
          <w:rFonts w:ascii="Times New Roman" w:hAnsi="Times New Roman"/>
          <w:sz w:val="22"/>
          <w:szCs w:val="22"/>
        </w:rPr>
        <w:t xml:space="preserve"> ajánlat </w:t>
      </w:r>
      <w:r w:rsidRPr="004D606D">
        <w:rPr>
          <w:rFonts w:ascii="Times New Roman" w:hAnsi="Times New Roman"/>
          <w:bCs/>
          <w:sz w:val="22"/>
          <w:szCs w:val="22"/>
        </w:rPr>
        <w:t>kiv</w:t>
      </w:r>
      <w:r w:rsidRPr="004D606D">
        <w:rPr>
          <w:rFonts w:ascii="Times New Roman" w:hAnsi="Times New Roman" w:hint="eastAsia"/>
          <w:bCs/>
          <w:sz w:val="22"/>
          <w:szCs w:val="22"/>
        </w:rPr>
        <w:t>á</w:t>
      </w:r>
      <w:r w:rsidRPr="004D606D">
        <w:rPr>
          <w:rFonts w:ascii="Times New Roman" w:hAnsi="Times New Roman"/>
          <w:bCs/>
          <w:sz w:val="22"/>
          <w:szCs w:val="22"/>
        </w:rPr>
        <w:t>laszt</w:t>
      </w:r>
      <w:r w:rsidRPr="004D606D">
        <w:rPr>
          <w:rFonts w:ascii="Times New Roman" w:hAnsi="Times New Roman" w:hint="eastAsia"/>
          <w:bCs/>
          <w:sz w:val="22"/>
          <w:szCs w:val="22"/>
        </w:rPr>
        <w:t>á</w:t>
      </w:r>
      <w:r w:rsidRPr="004D606D">
        <w:rPr>
          <w:rFonts w:ascii="Times New Roman" w:hAnsi="Times New Roman"/>
          <w:bCs/>
          <w:sz w:val="22"/>
          <w:szCs w:val="22"/>
        </w:rPr>
        <w:t>s</w:t>
      </w:r>
      <w:r w:rsidRPr="004D606D">
        <w:rPr>
          <w:rFonts w:ascii="Times New Roman" w:hAnsi="Times New Roman" w:hint="eastAsia"/>
          <w:bCs/>
          <w:sz w:val="22"/>
          <w:szCs w:val="22"/>
        </w:rPr>
        <w:t>á</w:t>
      </w:r>
      <w:r w:rsidRPr="004D606D">
        <w:rPr>
          <w:rFonts w:ascii="Times New Roman" w:hAnsi="Times New Roman"/>
          <w:bCs/>
          <w:sz w:val="22"/>
          <w:szCs w:val="22"/>
        </w:rPr>
        <w:t xml:space="preserve">nak </w:t>
      </w:r>
      <w:r w:rsidRPr="004D606D">
        <w:rPr>
          <w:rFonts w:ascii="Times New Roman" w:hAnsi="Times New Roman" w:hint="eastAsia"/>
          <w:bCs/>
          <w:sz w:val="22"/>
          <w:szCs w:val="22"/>
        </w:rPr>
        <w:t>é</w:t>
      </w:r>
      <w:r w:rsidRPr="004D606D">
        <w:rPr>
          <w:rFonts w:ascii="Times New Roman" w:hAnsi="Times New Roman"/>
          <w:bCs/>
          <w:sz w:val="22"/>
          <w:szCs w:val="22"/>
        </w:rPr>
        <w:t>rt</w:t>
      </w:r>
      <w:r w:rsidRPr="004D606D">
        <w:rPr>
          <w:rFonts w:ascii="Times New Roman" w:hAnsi="Times New Roman" w:hint="eastAsia"/>
          <w:bCs/>
          <w:sz w:val="22"/>
          <w:szCs w:val="22"/>
        </w:rPr>
        <w:t>é</w:t>
      </w:r>
      <w:r w:rsidRPr="004D606D">
        <w:rPr>
          <w:rFonts w:ascii="Times New Roman" w:hAnsi="Times New Roman"/>
          <w:bCs/>
          <w:sz w:val="22"/>
          <w:szCs w:val="22"/>
        </w:rPr>
        <w:t>kel</w:t>
      </w:r>
      <w:r w:rsidRPr="004D606D">
        <w:rPr>
          <w:rFonts w:ascii="Times New Roman" w:hAnsi="Times New Roman" w:hint="eastAsia"/>
          <w:bCs/>
          <w:sz w:val="22"/>
          <w:szCs w:val="22"/>
        </w:rPr>
        <w:t>é</w:t>
      </w:r>
      <w:r w:rsidRPr="004D606D">
        <w:rPr>
          <w:rFonts w:ascii="Times New Roman" w:hAnsi="Times New Roman"/>
          <w:bCs/>
          <w:sz w:val="22"/>
          <w:szCs w:val="22"/>
        </w:rPr>
        <w:t>si szempontja eset</w:t>
      </w:r>
      <w:r w:rsidRPr="004D606D">
        <w:rPr>
          <w:rFonts w:ascii="Times New Roman" w:hAnsi="Times New Roman" w:hint="eastAsia"/>
          <w:bCs/>
          <w:sz w:val="22"/>
          <w:szCs w:val="22"/>
        </w:rPr>
        <w:t>é</w:t>
      </w:r>
      <w:r w:rsidRPr="004D606D">
        <w:rPr>
          <w:rFonts w:ascii="Times New Roman" w:hAnsi="Times New Roman"/>
          <w:bCs/>
          <w:sz w:val="22"/>
          <w:szCs w:val="22"/>
        </w:rPr>
        <w:t>n az aj</w:t>
      </w:r>
      <w:r w:rsidRPr="004D606D">
        <w:rPr>
          <w:rFonts w:ascii="Times New Roman" w:hAnsi="Times New Roman" w:hint="eastAsia"/>
          <w:bCs/>
          <w:sz w:val="22"/>
          <w:szCs w:val="22"/>
        </w:rPr>
        <w:t>á</w:t>
      </w:r>
      <w:r w:rsidRPr="004D606D">
        <w:rPr>
          <w:rFonts w:ascii="Times New Roman" w:hAnsi="Times New Roman"/>
          <w:bCs/>
          <w:sz w:val="22"/>
          <w:szCs w:val="22"/>
        </w:rPr>
        <w:t>nlatok r</w:t>
      </w:r>
      <w:r w:rsidRPr="004D606D">
        <w:rPr>
          <w:rFonts w:ascii="Times New Roman" w:hAnsi="Times New Roman" w:hint="eastAsia"/>
          <w:bCs/>
          <w:sz w:val="22"/>
          <w:szCs w:val="22"/>
        </w:rPr>
        <w:t>é</w:t>
      </w:r>
      <w:r w:rsidRPr="004D606D">
        <w:rPr>
          <w:rFonts w:ascii="Times New Roman" w:hAnsi="Times New Roman"/>
          <w:bCs/>
          <w:sz w:val="22"/>
          <w:szCs w:val="22"/>
        </w:rPr>
        <w:t xml:space="preserve">szszempontok szerinti tartalmi elemeinek </w:t>
      </w:r>
      <w:r w:rsidRPr="004D606D">
        <w:rPr>
          <w:rFonts w:ascii="Times New Roman" w:hAnsi="Times New Roman" w:hint="eastAsia"/>
          <w:bCs/>
          <w:sz w:val="22"/>
          <w:szCs w:val="22"/>
        </w:rPr>
        <w:t>é</w:t>
      </w:r>
      <w:r w:rsidRPr="004D606D">
        <w:rPr>
          <w:rFonts w:ascii="Times New Roman" w:hAnsi="Times New Roman"/>
          <w:bCs/>
          <w:sz w:val="22"/>
          <w:szCs w:val="22"/>
        </w:rPr>
        <w:t>rt</w:t>
      </w:r>
      <w:r w:rsidRPr="004D606D">
        <w:rPr>
          <w:rFonts w:ascii="Times New Roman" w:hAnsi="Times New Roman" w:hint="eastAsia"/>
          <w:bCs/>
          <w:sz w:val="22"/>
          <w:szCs w:val="22"/>
        </w:rPr>
        <w:t>é</w:t>
      </w:r>
      <w:r w:rsidRPr="004D606D">
        <w:rPr>
          <w:rFonts w:ascii="Times New Roman" w:hAnsi="Times New Roman"/>
          <w:bCs/>
          <w:sz w:val="22"/>
          <w:szCs w:val="22"/>
        </w:rPr>
        <w:t>kel</w:t>
      </w:r>
      <w:r w:rsidRPr="004D606D">
        <w:rPr>
          <w:rFonts w:ascii="Times New Roman" w:hAnsi="Times New Roman" w:hint="eastAsia"/>
          <w:bCs/>
          <w:sz w:val="22"/>
          <w:szCs w:val="22"/>
        </w:rPr>
        <w:t>é</w:t>
      </w:r>
      <w:r w:rsidRPr="004D606D">
        <w:rPr>
          <w:rFonts w:ascii="Times New Roman" w:hAnsi="Times New Roman"/>
          <w:bCs/>
          <w:sz w:val="22"/>
          <w:szCs w:val="22"/>
        </w:rPr>
        <w:t>se sor</w:t>
      </w:r>
      <w:r w:rsidRPr="004D606D">
        <w:rPr>
          <w:rFonts w:ascii="Times New Roman" w:hAnsi="Times New Roman" w:hint="eastAsia"/>
          <w:bCs/>
          <w:sz w:val="22"/>
          <w:szCs w:val="22"/>
        </w:rPr>
        <w:t>á</w:t>
      </w:r>
      <w:r w:rsidRPr="004D606D">
        <w:rPr>
          <w:rFonts w:ascii="Times New Roman" w:hAnsi="Times New Roman"/>
          <w:bCs/>
          <w:sz w:val="22"/>
          <w:szCs w:val="22"/>
        </w:rPr>
        <w:t>n adhat</w:t>
      </w:r>
      <w:r w:rsidRPr="004D606D">
        <w:rPr>
          <w:rFonts w:ascii="Times New Roman" w:hAnsi="Times New Roman" w:hint="eastAsia"/>
          <w:bCs/>
          <w:sz w:val="22"/>
          <w:szCs w:val="22"/>
        </w:rPr>
        <w:t>ó</w:t>
      </w:r>
      <w:r w:rsidRPr="004D606D">
        <w:rPr>
          <w:rFonts w:ascii="Times New Roman" w:hAnsi="Times New Roman"/>
          <w:bCs/>
          <w:sz w:val="22"/>
          <w:szCs w:val="22"/>
        </w:rPr>
        <w:t xml:space="preserve"> pontsz</w:t>
      </w:r>
      <w:r w:rsidRPr="004D606D">
        <w:rPr>
          <w:rFonts w:ascii="Times New Roman" w:hAnsi="Times New Roman" w:hint="eastAsia"/>
          <w:bCs/>
          <w:sz w:val="22"/>
          <w:szCs w:val="22"/>
        </w:rPr>
        <w:t>á</w:t>
      </w:r>
      <w:r w:rsidRPr="004D606D">
        <w:rPr>
          <w:rFonts w:ascii="Times New Roman" w:hAnsi="Times New Roman"/>
          <w:bCs/>
          <w:sz w:val="22"/>
          <w:szCs w:val="22"/>
        </w:rPr>
        <w:t>m als</w:t>
      </w:r>
      <w:r w:rsidRPr="004D606D">
        <w:rPr>
          <w:rFonts w:ascii="Times New Roman" w:hAnsi="Times New Roman" w:hint="eastAsia"/>
          <w:bCs/>
          <w:sz w:val="22"/>
          <w:szCs w:val="22"/>
        </w:rPr>
        <w:t>ó</w:t>
      </w:r>
      <w:r w:rsidRPr="004D606D">
        <w:rPr>
          <w:rFonts w:ascii="Times New Roman" w:hAnsi="Times New Roman"/>
          <w:bCs/>
          <w:sz w:val="22"/>
          <w:szCs w:val="22"/>
        </w:rPr>
        <w:t xml:space="preserve"> </w:t>
      </w:r>
      <w:r w:rsidRPr="004D606D">
        <w:rPr>
          <w:rFonts w:ascii="Times New Roman" w:hAnsi="Times New Roman" w:hint="eastAsia"/>
          <w:bCs/>
          <w:sz w:val="22"/>
          <w:szCs w:val="22"/>
        </w:rPr>
        <w:t>é</w:t>
      </w:r>
      <w:r w:rsidRPr="004D606D">
        <w:rPr>
          <w:rFonts w:ascii="Times New Roman" w:hAnsi="Times New Roman"/>
          <w:bCs/>
          <w:sz w:val="22"/>
          <w:szCs w:val="22"/>
        </w:rPr>
        <w:t>s fels</w:t>
      </w:r>
      <w:r w:rsidRPr="004D606D">
        <w:rPr>
          <w:rFonts w:ascii="Times New Roman" w:hAnsi="Times New Roman" w:hint="eastAsia"/>
          <w:bCs/>
          <w:sz w:val="22"/>
          <w:szCs w:val="22"/>
        </w:rPr>
        <w:t>ő</w:t>
      </w:r>
      <w:r w:rsidRPr="004D606D">
        <w:rPr>
          <w:rFonts w:ascii="Times New Roman" w:hAnsi="Times New Roman"/>
          <w:bCs/>
          <w:sz w:val="22"/>
          <w:szCs w:val="22"/>
        </w:rPr>
        <w:t xml:space="preserve"> hat</w:t>
      </w:r>
      <w:r w:rsidRPr="004D606D">
        <w:rPr>
          <w:rFonts w:ascii="Times New Roman" w:hAnsi="Times New Roman" w:hint="eastAsia"/>
          <w:bCs/>
          <w:sz w:val="22"/>
          <w:szCs w:val="22"/>
        </w:rPr>
        <w:t>á</w:t>
      </w:r>
      <w:r w:rsidRPr="004D606D">
        <w:rPr>
          <w:rFonts w:ascii="Times New Roman" w:hAnsi="Times New Roman"/>
          <w:bCs/>
          <w:sz w:val="22"/>
          <w:szCs w:val="22"/>
        </w:rPr>
        <w:t>ra:</w:t>
      </w:r>
      <w:r w:rsidRPr="004D606D">
        <w:rPr>
          <w:rFonts w:ascii="Times New Roman" w:hAnsi="Times New Roman"/>
          <w:sz w:val="22"/>
          <w:szCs w:val="22"/>
        </w:rPr>
        <w:t xml:space="preserve"> </w:t>
      </w:r>
      <w:r w:rsidR="004E07C7" w:rsidRPr="004D606D">
        <w:rPr>
          <w:rFonts w:ascii="Times New Roman" w:hAnsi="Times New Roman"/>
          <w:sz w:val="22"/>
          <w:szCs w:val="22"/>
        </w:rPr>
        <w:t>0</w:t>
      </w:r>
      <w:r w:rsidRPr="004D606D">
        <w:rPr>
          <w:rFonts w:ascii="Times New Roman" w:hAnsi="Times New Roman"/>
          <w:sz w:val="22"/>
          <w:szCs w:val="22"/>
        </w:rPr>
        <w:t>-100</w:t>
      </w:r>
    </w:p>
    <w:p w:rsidR="004E07C7" w:rsidRPr="004D606D" w:rsidRDefault="003C12ED" w:rsidP="004D606D">
      <w:pPr>
        <w:tabs>
          <w:tab w:val="left" w:pos="567"/>
        </w:tabs>
        <w:suppressAutoHyphens w:val="0"/>
        <w:ind w:left="567"/>
        <w:jc w:val="both"/>
        <w:rPr>
          <w:rFonts w:ascii="Times New Roman" w:hAnsi="Times New Roman"/>
          <w:sz w:val="22"/>
          <w:szCs w:val="22"/>
        </w:rPr>
      </w:pPr>
      <w:r w:rsidRPr="004D606D">
        <w:rPr>
          <w:rFonts w:ascii="Times New Roman" w:hAnsi="Times New Roman"/>
          <w:sz w:val="22"/>
          <w:szCs w:val="22"/>
        </w:rPr>
        <w:t xml:space="preserve"> </w:t>
      </w:r>
    </w:p>
    <w:p w:rsidR="003C12ED" w:rsidRPr="004D606D" w:rsidRDefault="004E07C7" w:rsidP="004D606D">
      <w:pPr>
        <w:tabs>
          <w:tab w:val="left" w:pos="567"/>
        </w:tabs>
        <w:suppressAutoHyphens w:val="0"/>
        <w:jc w:val="both"/>
        <w:rPr>
          <w:rFonts w:ascii="Times New Roman" w:hAnsi="Times New Roman"/>
          <w:sz w:val="22"/>
          <w:szCs w:val="22"/>
        </w:rPr>
      </w:pPr>
      <w:r w:rsidRPr="004D606D">
        <w:rPr>
          <w:rFonts w:ascii="Times New Roman" w:hAnsi="Times New Roman"/>
          <w:bCs/>
          <w:sz w:val="22"/>
          <w:szCs w:val="22"/>
        </w:rPr>
        <w:t>Az 1. r</w:t>
      </w:r>
      <w:r w:rsidRPr="004D606D">
        <w:rPr>
          <w:rFonts w:ascii="Times New Roman" w:hAnsi="Times New Roman" w:hint="eastAsia"/>
          <w:bCs/>
          <w:sz w:val="22"/>
          <w:szCs w:val="22"/>
        </w:rPr>
        <w:t>é</w:t>
      </w:r>
      <w:r w:rsidRPr="004D606D">
        <w:rPr>
          <w:rFonts w:ascii="Times New Roman" w:hAnsi="Times New Roman"/>
          <w:bCs/>
          <w:sz w:val="22"/>
          <w:szCs w:val="22"/>
        </w:rPr>
        <w:t>szszempont szerinti Aj</w:t>
      </w:r>
      <w:r w:rsidRPr="004D606D">
        <w:rPr>
          <w:rFonts w:ascii="Times New Roman" w:hAnsi="Times New Roman" w:hint="eastAsia"/>
          <w:bCs/>
          <w:sz w:val="22"/>
          <w:szCs w:val="22"/>
        </w:rPr>
        <w:t>á</w:t>
      </w:r>
      <w:r w:rsidRPr="004D606D">
        <w:rPr>
          <w:rFonts w:ascii="Times New Roman" w:hAnsi="Times New Roman"/>
          <w:bCs/>
          <w:sz w:val="22"/>
          <w:szCs w:val="22"/>
        </w:rPr>
        <w:t xml:space="preserve">nlati </w:t>
      </w:r>
      <w:r w:rsidRPr="004D606D">
        <w:rPr>
          <w:rFonts w:ascii="Times New Roman" w:hAnsi="Times New Roman" w:hint="eastAsia"/>
          <w:bCs/>
          <w:sz w:val="22"/>
          <w:szCs w:val="22"/>
        </w:rPr>
        <w:t>á</w:t>
      </w:r>
      <w:r w:rsidRPr="004D606D">
        <w:rPr>
          <w:rFonts w:ascii="Times New Roman" w:hAnsi="Times New Roman"/>
          <w:bCs/>
          <w:sz w:val="22"/>
          <w:szCs w:val="22"/>
        </w:rPr>
        <w:t xml:space="preserve">r </w:t>
      </w:r>
      <w:r w:rsidR="00190CC1" w:rsidRPr="004D606D">
        <w:rPr>
          <w:rFonts w:ascii="Times New Roman" w:hAnsi="Times New Roman"/>
          <w:bCs/>
          <w:sz w:val="22"/>
          <w:szCs w:val="22"/>
        </w:rPr>
        <w:t>(1.1- 1.5. r</w:t>
      </w:r>
      <w:r w:rsidR="00190CC1" w:rsidRPr="004D606D">
        <w:rPr>
          <w:rFonts w:ascii="Times New Roman" w:hAnsi="Times New Roman" w:hint="eastAsia"/>
          <w:bCs/>
          <w:sz w:val="22"/>
          <w:szCs w:val="22"/>
        </w:rPr>
        <w:t>é</w:t>
      </w:r>
      <w:r w:rsidR="00190CC1" w:rsidRPr="004D606D">
        <w:rPr>
          <w:rFonts w:ascii="Times New Roman" w:hAnsi="Times New Roman"/>
          <w:bCs/>
          <w:sz w:val="22"/>
          <w:szCs w:val="22"/>
        </w:rPr>
        <w:t xml:space="preserve">szszempontok) </w:t>
      </w:r>
      <w:r w:rsidR="00D0125D">
        <w:rPr>
          <w:rFonts w:ascii="Times New Roman" w:hAnsi="Times New Roman"/>
          <w:bCs/>
          <w:sz w:val="22"/>
          <w:szCs w:val="22"/>
        </w:rPr>
        <w:t>értékelési</w:t>
      </w:r>
      <w:r w:rsidR="003C12ED" w:rsidRPr="004D606D">
        <w:rPr>
          <w:rFonts w:ascii="Times New Roman" w:hAnsi="Times New Roman"/>
          <w:bCs/>
          <w:sz w:val="22"/>
          <w:szCs w:val="22"/>
        </w:rPr>
        <w:t xml:space="preserve"> szempont eset</w:t>
      </w:r>
      <w:r w:rsidR="003C12ED" w:rsidRPr="004D606D">
        <w:rPr>
          <w:rFonts w:ascii="Times New Roman" w:hAnsi="Times New Roman" w:hint="eastAsia"/>
          <w:bCs/>
          <w:sz w:val="22"/>
          <w:szCs w:val="22"/>
        </w:rPr>
        <w:t>é</w:t>
      </w:r>
      <w:r w:rsidR="003C12ED" w:rsidRPr="004D606D">
        <w:rPr>
          <w:rFonts w:ascii="Times New Roman" w:hAnsi="Times New Roman"/>
          <w:bCs/>
          <w:sz w:val="22"/>
          <w:szCs w:val="22"/>
        </w:rPr>
        <w:t>ben az aj</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nlatk</w:t>
      </w:r>
      <w:r w:rsidR="003C12ED" w:rsidRPr="004D606D">
        <w:rPr>
          <w:rFonts w:ascii="Times New Roman" w:hAnsi="Times New Roman" w:hint="eastAsia"/>
          <w:bCs/>
          <w:sz w:val="22"/>
          <w:szCs w:val="22"/>
        </w:rPr>
        <w:t>é</w:t>
      </w:r>
      <w:r w:rsidR="003C12ED" w:rsidRPr="004D606D">
        <w:rPr>
          <w:rFonts w:ascii="Times New Roman" w:hAnsi="Times New Roman"/>
          <w:bCs/>
          <w:sz w:val="22"/>
          <w:szCs w:val="22"/>
        </w:rPr>
        <w:t>r</w:t>
      </w:r>
      <w:r w:rsidR="003C12ED" w:rsidRPr="004D606D">
        <w:rPr>
          <w:rFonts w:ascii="Times New Roman" w:hAnsi="Times New Roman" w:hint="eastAsia"/>
          <w:bCs/>
          <w:sz w:val="22"/>
          <w:szCs w:val="22"/>
        </w:rPr>
        <w:t>ő</w:t>
      </w:r>
      <w:r w:rsidR="003C12ED" w:rsidRPr="004D606D">
        <w:rPr>
          <w:rFonts w:ascii="Times New Roman" w:hAnsi="Times New Roman"/>
          <w:bCs/>
          <w:sz w:val="22"/>
          <w:szCs w:val="22"/>
        </w:rPr>
        <w:t xml:space="preserve"> a ford</w:t>
      </w:r>
      <w:r w:rsidR="003C12ED" w:rsidRPr="004D606D">
        <w:rPr>
          <w:rFonts w:ascii="Times New Roman" w:hAnsi="Times New Roman" w:hint="eastAsia"/>
          <w:bCs/>
          <w:sz w:val="22"/>
          <w:szCs w:val="22"/>
        </w:rPr>
        <w:t>í</w:t>
      </w:r>
      <w:r w:rsidR="003C12ED" w:rsidRPr="004D606D">
        <w:rPr>
          <w:rFonts w:ascii="Times New Roman" w:hAnsi="Times New Roman"/>
          <w:bCs/>
          <w:sz w:val="22"/>
          <w:szCs w:val="22"/>
        </w:rPr>
        <w:t>tott ar</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nyos</w:t>
      </w:r>
      <w:r w:rsidR="003C12ED" w:rsidRPr="004D606D">
        <w:rPr>
          <w:rFonts w:ascii="Times New Roman" w:hAnsi="Times New Roman" w:hint="eastAsia"/>
          <w:bCs/>
          <w:sz w:val="22"/>
          <w:szCs w:val="22"/>
        </w:rPr>
        <w:t>í</w:t>
      </w:r>
      <w:r w:rsidR="003C12ED" w:rsidRPr="004D606D">
        <w:rPr>
          <w:rFonts w:ascii="Times New Roman" w:hAnsi="Times New Roman"/>
          <w:bCs/>
          <w:sz w:val="22"/>
          <w:szCs w:val="22"/>
        </w:rPr>
        <w:t>t</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s m</w:t>
      </w:r>
      <w:r w:rsidR="003C12ED" w:rsidRPr="004D606D">
        <w:rPr>
          <w:rFonts w:ascii="Times New Roman" w:hAnsi="Times New Roman" w:hint="eastAsia"/>
          <w:bCs/>
          <w:sz w:val="22"/>
          <w:szCs w:val="22"/>
        </w:rPr>
        <w:t>ó</w:t>
      </w:r>
      <w:r w:rsidR="003C12ED" w:rsidRPr="004D606D">
        <w:rPr>
          <w:rFonts w:ascii="Times New Roman" w:hAnsi="Times New Roman"/>
          <w:bCs/>
          <w:sz w:val="22"/>
          <w:szCs w:val="22"/>
        </w:rPr>
        <w:t>dszer</w:t>
      </w:r>
      <w:r w:rsidR="003C12ED" w:rsidRPr="004D606D">
        <w:rPr>
          <w:rFonts w:ascii="Times New Roman" w:hAnsi="Times New Roman" w:hint="eastAsia"/>
          <w:bCs/>
          <w:sz w:val="22"/>
          <w:szCs w:val="22"/>
        </w:rPr>
        <w:t>é</w:t>
      </w:r>
      <w:r w:rsidR="003C12ED" w:rsidRPr="004D606D">
        <w:rPr>
          <w:rFonts w:ascii="Times New Roman" w:hAnsi="Times New Roman"/>
          <w:bCs/>
          <w:sz w:val="22"/>
          <w:szCs w:val="22"/>
        </w:rPr>
        <w:t>t alkalmazza az al</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 xml:space="preserve">bbiak szerint: a legalacsonyabb </w:t>
      </w:r>
      <w:r w:rsidR="003C12ED" w:rsidRPr="004D606D">
        <w:rPr>
          <w:rFonts w:ascii="Times New Roman" w:hAnsi="Times New Roman" w:hint="eastAsia"/>
          <w:bCs/>
          <w:sz w:val="22"/>
          <w:szCs w:val="22"/>
        </w:rPr>
        <w:t>é</w:t>
      </w:r>
      <w:r w:rsidR="003C12ED" w:rsidRPr="004D606D">
        <w:rPr>
          <w:rFonts w:ascii="Times New Roman" w:hAnsi="Times New Roman"/>
          <w:bCs/>
          <w:sz w:val="22"/>
          <w:szCs w:val="22"/>
        </w:rPr>
        <w:t>rt</w:t>
      </w:r>
      <w:r w:rsidR="003C12ED" w:rsidRPr="004D606D">
        <w:rPr>
          <w:rFonts w:ascii="Times New Roman" w:hAnsi="Times New Roman" w:hint="eastAsia"/>
          <w:bCs/>
          <w:sz w:val="22"/>
          <w:szCs w:val="22"/>
        </w:rPr>
        <w:t>é</w:t>
      </w:r>
      <w:r w:rsidR="003C12ED" w:rsidRPr="004D606D">
        <w:rPr>
          <w:rFonts w:ascii="Times New Roman" w:hAnsi="Times New Roman"/>
          <w:bCs/>
          <w:sz w:val="22"/>
          <w:szCs w:val="22"/>
        </w:rPr>
        <w:t>k</w:t>
      </w:r>
      <w:r w:rsidR="007F036B" w:rsidRPr="004D606D">
        <w:rPr>
          <w:rFonts w:ascii="Times New Roman" w:hAnsi="Times New Roman"/>
          <w:bCs/>
          <w:sz w:val="22"/>
          <w:szCs w:val="22"/>
        </w:rPr>
        <w:t xml:space="preserve"> (</w:t>
      </w:r>
      <w:r w:rsidR="00B73CE5" w:rsidRPr="004D606D">
        <w:rPr>
          <w:rFonts w:ascii="Times New Roman" w:hAnsi="Times New Roman"/>
          <w:bCs/>
          <w:sz w:val="22"/>
          <w:szCs w:val="22"/>
        </w:rPr>
        <w:t>legalacsonyabb</w:t>
      </w:r>
      <w:r w:rsidR="007F036B" w:rsidRPr="004D606D">
        <w:rPr>
          <w:rFonts w:ascii="Times New Roman" w:hAnsi="Times New Roman"/>
          <w:bCs/>
          <w:sz w:val="22"/>
          <w:szCs w:val="22"/>
        </w:rPr>
        <w:t xml:space="preserve"> </w:t>
      </w:r>
      <w:r w:rsidR="007F036B" w:rsidRPr="004D606D">
        <w:rPr>
          <w:rFonts w:ascii="Times New Roman" w:hAnsi="Times New Roman" w:hint="eastAsia"/>
          <w:bCs/>
          <w:sz w:val="22"/>
          <w:szCs w:val="22"/>
        </w:rPr>
        <w:t>ó</w:t>
      </w:r>
      <w:r w:rsidR="007F036B" w:rsidRPr="004D606D">
        <w:rPr>
          <w:rFonts w:ascii="Times New Roman" w:hAnsi="Times New Roman"/>
          <w:bCs/>
          <w:sz w:val="22"/>
          <w:szCs w:val="22"/>
        </w:rPr>
        <w:t>rad</w:t>
      </w:r>
      <w:r w:rsidR="007F036B" w:rsidRPr="004D606D">
        <w:rPr>
          <w:rFonts w:ascii="Times New Roman" w:hAnsi="Times New Roman" w:hint="eastAsia"/>
          <w:bCs/>
          <w:sz w:val="22"/>
          <w:szCs w:val="22"/>
        </w:rPr>
        <w:t>í</w:t>
      </w:r>
      <w:r w:rsidR="007F036B" w:rsidRPr="004D606D">
        <w:rPr>
          <w:rFonts w:ascii="Times New Roman" w:hAnsi="Times New Roman"/>
          <w:bCs/>
          <w:sz w:val="22"/>
          <w:szCs w:val="22"/>
        </w:rPr>
        <w:t>j</w:t>
      </w:r>
      <w:r w:rsidR="006542BA" w:rsidRPr="004D606D">
        <w:rPr>
          <w:rFonts w:ascii="Times New Roman" w:hAnsi="Times New Roman"/>
          <w:bCs/>
          <w:sz w:val="22"/>
          <w:szCs w:val="22"/>
        </w:rPr>
        <w:t>) a</w:t>
      </w:r>
      <w:r w:rsidR="003C12ED" w:rsidRPr="004D606D">
        <w:rPr>
          <w:rFonts w:ascii="Times New Roman" w:hAnsi="Times New Roman"/>
          <w:bCs/>
          <w:sz w:val="22"/>
          <w:szCs w:val="22"/>
        </w:rPr>
        <w:t xml:space="preserve"> legkedvez</w:t>
      </w:r>
      <w:r w:rsidR="003C12ED" w:rsidRPr="004D606D">
        <w:rPr>
          <w:rFonts w:ascii="Times New Roman" w:hAnsi="Times New Roman" w:hint="eastAsia"/>
          <w:bCs/>
          <w:sz w:val="22"/>
          <w:szCs w:val="22"/>
        </w:rPr>
        <w:t>ő</w:t>
      </w:r>
      <w:r w:rsidR="003C12ED" w:rsidRPr="004D606D">
        <w:rPr>
          <w:rFonts w:ascii="Times New Roman" w:hAnsi="Times New Roman"/>
          <w:bCs/>
          <w:sz w:val="22"/>
          <w:szCs w:val="22"/>
        </w:rPr>
        <w:t>bb (100 pont). Az aj</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nlatk</w:t>
      </w:r>
      <w:r w:rsidR="003C12ED" w:rsidRPr="004D606D">
        <w:rPr>
          <w:rFonts w:ascii="Times New Roman" w:hAnsi="Times New Roman" w:hint="eastAsia"/>
          <w:bCs/>
          <w:sz w:val="22"/>
          <w:szCs w:val="22"/>
        </w:rPr>
        <w:t>é</w:t>
      </w:r>
      <w:r w:rsidR="003C12ED" w:rsidRPr="004D606D">
        <w:rPr>
          <w:rFonts w:ascii="Times New Roman" w:hAnsi="Times New Roman"/>
          <w:bCs/>
          <w:sz w:val="22"/>
          <w:szCs w:val="22"/>
        </w:rPr>
        <w:t>r</w:t>
      </w:r>
      <w:r w:rsidR="003C12ED" w:rsidRPr="004D606D">
        <w:rPr>
          <w:rFonts w:ascii="Times New Roman" w:hAnsi="Times New Roman" w:hint="eastAsia"/>
          <w:bCs/>
          <w:sz w:val="22"/>
          <w:szCs w:val="22"/>
        </w:rPr>
        <w:t>ő</w:t>
      </w:r>
      <w:r w:rsidR="003C12ED" w:rsidRPr="004D606D">
        <w:rPr>
          <w:rFonts w:ascii="Times New Roman" w:hAnsi="Times New Roman"/>
          <w:bCs/>
          <w:sz w:val="22"/>
          <w:szCs w:val="22"/>
        </w:rPr>
        <w:t xml:space="preserve"> a legkedvez</w:t>
      </w:r>
      <w:r w:rsidR="003C12ED" w:rsidRPr="004D606D">
        <w:rPr>
          <w:rFonts w:ascii="Times New Roman" w:hAnsi="Times New Roman" w:hint="eastAsia"/>
          <w:bCs/>
          <w:sz w:val="22"/>
          <w:szCs w:val="22"/>
        </w:rPr>
        <w:t>ő</w:t>
      </w:r>
      <w:r w:rsidR="003C12ED" w:rsidRPr="004D606D">
        <w:rPr>
          <w:rFonts w:ascii="Times New Roman" w:hAnsi="Times New Roman"/>
          <w:bCs/>
          <w:sz w:val="22"/>
          <w:szCs w:val="22"/>
        </w:rPr>
        <w:t>bb tartalmi elemre a maxim</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lis pontot (fels</w:t>
      </w:r>
      <w:r w:rsidR="003C12ED" w:rsidRPr="004D606D">
        <w:rPr>
          <w:rFonts w:ascii="Times New Roman" w:hAnsi="Times New Roman" w:hint="eastAsia"/>
          <w:bCs/>
          <w:sz w:val="22"/>
          <w:szCs w:val="22"/>
        </w:rPr>
        <w:t>ő</w:t>
      </w:r>
      <w:r w:rsidR="003C12ED" w:rsidRPr="004D606D">
        <w:rPr>
          <w:rFonts w:ascii="Times New Roman" w:hAnsi="Times New Roman"/>
          <w:bCs/>
          <w:sz w:val="22"/>
          <w:szCs w:val="22"/>
        </w:rPr>
        <w:t xml:space="preserve"> ponthat</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r, azaz 100 pont) adja, a t</w:t>
      </w:r>
      <w:r w:rsidR="003C12ED" w:rsidRPr="004D606D">
        <w:rPr>
          <w:rFonts w:ascii="Times New Roman" w:hAnsi="Times New Roman" w:hint="eastAsia"/>
          <w:bCs/>
          <w:sz w:val="22"/>
          <w:szCs w:val="22"/>
        </w:rPr>
        <w:t>ö</w:t>
      </w:r>
      <w:r w:rsidR="003C12ED" w:rsidRPr="004D606D">
        <w:rPr>
          <w:rFonts w:ascii="Times New Roman" w:hAnsi="Times New Roman"/>
          <w:bCs/>
          <w:sz w:val="22"/>
          <w:szCs w:val="22"/>
        </w:rPr>
        <w:t>bbi aj</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nlat tartalmi elem</w:t>
      </w:r>
      <w:r w:rsidR="003C12ED" w:rsidRPr="004D606D">
        <w:rPr>
          <w:rFonts w:ascii="Times New Roman" w:hAnsi="Times New Roman" w:hint="eastAsia"/>
          <w:bCs/>
          <w:sz w:val="22"/>
          <w:szCs w:val="22"/>
        </w:rPr>
        <w:t>é</w:t>
      </w:r>
      <w:r w:rsidR="003C12ED" w:rsidRPr="004D606D">
        <w:rPr>
          <w:rFonts w:ascii="Times New Roman" w:hAnsi="Times New Roman"/>
          <w:bCs/>
          <w:sz w:val="22"/>
          <w:szCs w:val="22"/>
        </w:rPr>
        <w:t>re pedig a legkedvez</w:t>
      </w:r>
      <w:r w:rsidR="003C12ED" w:rsidRPr="004D606D">
        <w:rPr>
          <w:rFonts w:ascii="Times New Roman" w:hAnsi="Times New Roman" w:hint="eastAsia"/>
          <w:bCs/>
          <w:sz w:val="22"/>
          <w:szCs w:val="22"/>
        </w:rPr>
        <w:t>ő</w:t>
      </w:r>
      <w:r w:rsidR="003C12ED" w:rsidRPr="004D606D">
        <w:rPr>
          <w:rFonts w:ascii="Times New Roman" w:hAnsi="Times New Roman"/>
          <w:bCs/>
          <w:sz w:val="22"/>
          <w:szCs w:val="22"/>
        </w:rPr>
        <w:t>bb tartalmi elemhez viszony</w:t>
      </w:r>
      <w:r w:rsidR="003C12ED" w:rsidRPr="004D606D">
        <w:rPr>
          <w:rFonts w:ascii="Times New Roman" w:hAnsi="Times New Roman" w:hint="eastAsia"/>
          <w:bCs/>
          <w:sz w:val="22"/>
          <w:szCs w:val="22"/>
        </w:rPr>
        <w:t>í</w:t>
      </w:r>
      <w:r w:rsidR="003C12ED" w:rsidRPr="004D606D">
        <w:rPr>
          <w:rFonts w:ascii="Times New Roman" w:hAnsi="Times New Roman"/>
          <w:bCs/>
          <w:sz w:val="22"/>
          <w:szCs w:val="22"/>
        </w:rPr>
        <w:t>tva ford</w:t>
      </w:r>
      <w:r w:rsidR="003C12ED" w:rsidRPr="004D606D">
        <w:rPr>
          <w:rFonts w:ascii="Times New Roman" w:hAnsi="Times New Roman" w:hint="eastAsia"/>
          <w:bCs/>
          <w:sz w:val="22"/>
          <w:szCs w:val="22"/>
        </w:rPr>
        <w:t>í</w:t>
      </w:r>
      <w:r w:rsidR="003C12ED" w:rsidRPr="004D606D">
        <w:rPr>
          <w:rFonts w:ascii="Times New Roman" w:hAnsi="Times New Roman"/>
          <w:bCs/>
          <w:sz w:val="22"/>
          <w:szCs w:val="22"/>
        </w:rPr>
        <w:t>tottan ar</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nyosan sz</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molja ki a pontsz</w:t>
      </w:r>
      <w:r w:rsidR="003C12ED" w:rsidRPr="004D606D">
        <w:rPr>
          <w:rFonts w:ascii="Times New Roman" w:hAnsi="Times New Roman" w:hint="eastAsia"/>
          <w:bCs/>
          <w:sz w:val="22"/>
          <w:szCs w:val="22"/>
        </w:rPr>
        <w:t>á</w:t>
      </w:r>
      <w:r w:rsidR="003C12ED" w:rsidRPr="004D606D">
        <w:rPr>
          <w:rFonts w:ascii="Times New Roman" w:hAnsi="Times New Roman"/>
          <w:bCs/>
          <w:sz w:val="22"/>
          <w:szCs w:val="22"/>
        </w:rPr>
        <w:t>mokat.</w:t>
      </w:r>
    </w:p>
    <w:p w:rsidR="007F036B" w:rsidRPr="004D606D" w:rsidRDefault="007F036B" w:rsidP="007F036B">
      <w:pPr>
        <w:tabs>
          <w:tab w:val="left" w:pos="1098"/>
        </w:tabs>
        <w:ind w:left="720"/>
        <w:jc w:val="both"/>
        <w:rPr>
          <w:rFonts w:ascii="Times New Roman" w:hAnsi="Times New Roman"/>
          <w:sz w:val="22"/>
          <w:szCs w:val="22"/>
        </w:rPr>
      </w:pPr>
    </w:p>
    <w:p w:rsidR="007F036B" w:rsidRPr="004D606D" w:rsidRDefault="007F036B" w:rsidP="004D606D">
      <w:pPr>
        <w:tabs>
          <w:tab w:val="left" w:pos="1098"/>
        </w:tabs>
        <w:jc w:val="both"/>
        <w:rPr>
          <w:rFonts w:ascii="Times New Roman" w:hAnsi="Times New Roman"/>
          <w:sz w:val="22"/>
          <w:szCs w:val="22"/>
        </w:rPr>
      </w:pPr>
      <w:r w:rsidRPr="004D606D">
        <w:rPr>
          <w:rFonts w:ascii="Times New Roman" w:hAnsi="Times New Roman"/>
          <w:sz w:val="22"/>
          <w:szCs w:val="22"/>
        </w:rPr>
        <w:t xml:space="preserve">A pontszámok kiszámítása során alkalmazandó képletet a Közbeszerzési Hatóság útmutatója </w:t>
      </w:r>
      <w:r w:rsidR="003665C7" w:rsidRPr="00381122">
        <w:rPr>
          <w:rFonts w:ascii="Times New Roman" w:hAnsi="Times New Roman"/>
          <w:sz w:val="22"/>
          <w:szCs w:val="22"/>
        </w:rPr>
        <w:t xml:space="preserve">(KÉ 2016. </w:t>
      </w:r>
      <w:r w:rsidR="003665C7" w:rsidRPr="00381122">
        <w:rPr>
          <w:rFonts w:hint="eastAsia"/>
          <w:sz w:val="22"/>
          <w:szCs w:val="22"/>
        </w:rPr>
        <w:t>é</w:t>
      </w:r>
      <w:r w:rsidR="003665C7" w:rsidRPr="00381122">
        <w:rPr>
          <w:sz w:val="22"/>
          <w:szCs w:val="22"/>
        </w:rPr>
        <w:t>vi 147. sz</w:t>
      </w:r>
      <w:r w:rsidR="003665C7" w:rsidRPr="00381122">
        <w:rPr>
          <w:rFonts w:hint="eastAsia"/>
          <w:sz w:val="22"/>
          <w:szCs w:val="22"/>
        </w:rPr>
        <w:t>á</w:t>
      </w:r>
      <w:r w:rsidR="003665C7" w:rsidRPr="00381122">
        <w:rPr>
          <w:sz w:val="22"/>
          <w:szCs w:val="22"/>
        </w:rPr>
        <w:t>m; 2016.12.21.)</w:t>
      </w:r>
      <w:r w:rsidR="003665C7">
        <w:rPr>
          <w:sz w:val="22"/>
          <w:szCs w:val="22"/>
        </w:rPr>
        <w:t xml:space="preserve"> </w:t>
      </w:r>
      <w:r w:rsidRPr="004D606D">
        <w:rPr>
          <w:rFonts w:ascii="Times New Roman" w:hAnsi="Times New Roman"/>
          <w:sz w:val="22"/>
          <w:szCs w:val="22"/>
        </w:rPr>
        <w:t>szerinti fordított arányosítás módszere tartalmazza.</w:t>
      </w:r>
    </w:p>
    <w:p w:rsidR="007F036B" w:rsidRPr="004D606D" w:rsidRDefault="007F036B" w:rsidP="004D606D">
      <w:pPr>
        <w:tabs>
          <w:tab w:val="left" w:pos="1098"/>
        </w:tabs>
        <w:jc w:val="both"/>
        <w:rPr>
          <w:rFonts w:ascii="Times New Roman" w:hAnsi="Times New Roman"/>
          <w:sz w:val="22"/>
          <w:szCs w:val="22"/>
        </w:rPr>
      </w:pPr>
      <w:r w:rsidRPr="004D606D">
        <w:rPr>
          <w:rFonts w:ascii="Times New Roman" w:hAnsi="Times New Roman"/>
          <w:sz w:val="22"/>
          <w:szCs w:val="22"/>
        </w:rPr>
        <w:t>Az értékelés módszere képlettel leírva:</w:t>
      </w:r>
    </w:p>
    <w:p w:rsidR="003C12ED" w:rsidRPr="004D606D" w:rsidRDefault="003C12ED" w:rsidP="003C12ED">
      <w:pPr>
        <w:tabs>
          <w:tab w:val="right" w:leader="dot" w:pos="8820"/>
        </w:tabs>
        <w:rPr>
          <w:rFonts w:ascii="Times New Roman" w:hAnsi="Times New Roman"/>
          <w:sz w:val="22"/>
          <w:szCs w:val="22"/>
        </w:rPr>
      </w:pPr>
    </w:p>
    <w:tbl>
      <w:tblPr>
        <w:tblW w:w="0" w:type="auto"/>
        <w:jc w:val="center"/>
        <w:tblCellMar>
          <w:left w:w="70" w:type="dxa"/>
          <w:right w:w="70" w:type="dxa"/>
        </w:tblCellMar>
        <w:tblLook w:val="0000" w:firstRow="0" w:lastRow="0" w:firstColumn="0" w:lastColumn="0" w:noHBand="0" w:noVBand="0"/>
      </w:tblPr>
      <w:tblGrid>
        <w:gridCol w:w="1260"/>
        <w:gridCol w:w="1456"/>
        <w:gridCol w:w="2716"/>
      </w:tblGrid>
      <w:tr w:rsidR="003C12ED" w:rsidRPr="009A713C" w:rsidTr="0006792C">
        <w:trPr>
          <w:cantSplit/>
          <w:jc w:val="center"/>
        </w:trPr>
        <w:tc>
          <w:tcPr>
            <w:tcW w:w="1260" w:type="dxa"/>
            <w:vMerge w:val="restart"/>
            <w:vAlign w:val="center"/>
          </w:tcPr>
          <w:p w:rsidR="003C12ED" w:rsidRPr="004D606D" w:rsidRDefault="003C12ED" w:rsidP="0006792C">
            <w:pPr>
              <w:jc w:val="center"/>
              <w:rPr>
                <w:rFonts w:ascii="Times New Roman" w:hAnsi="Times New Roman"/>
                <w:b/>
                <w:bCs/>
                <w:sz w:val="22"/>
                <w:szCs w:val="22"/>
              </w:rPr>
            </w:pPr>
            <w:r w:rsidRPr="004D606D">
              <w:rPr>
                <w:rFonts w:ascii="Times New Roman" w:hAnsi="Times New Roman"/>
                <w:b/>
                <w:iCs/>
                <w:sz w:val="22"/>
                <w:szCs w:val="22"/>
              </w:rPr>
              <w:t>P</w:t>
            </w:r>
            <w:r w:rsidRPr="004D606D">
              <w:rPr>
                <w:rFonts w:ascii="Times New Roman" w:hAnsi="Times New Roman"/>
                <w:b/>
                <w:sz w:val="22"/>
                <w:szCs w:val="22"/>
              </w:rPr>
              <w:t xml:space="preserve"> =</w:t>
            </w:r>
          </w:p>
        </w:tc>
        <w:tc>
          <w:tcPr>
            <w:tcW w:w="1456" w:type="dxa"/>
            <w:tcBorders>
              <w:bottom w:val="single" w:sz="4" w:space="0" w:color="auto"/>
            </w:tcBorders>
            <w:vAlign w:val="center"/>
          </w:tcPr>
          <w:p w:rsidR="003C12ED" w:rsidRPr="004D606D" w:rsidRDefault="003C12ED" w:rsidP="0006792C">
            <w:pPr>
              <w:jc w:val="center"/>
              <w:rPr>
                <w:rFonts w:ascii="Times New Roman" w:hAnsi="Times New Roman"/>
                <w:b/>
                <w:bCs/>
                <w:sz w:val="22"/>
                <w:szCs w:val="22"/>
              </w:rPr>
            </w:pPr>
            <w:proofErr w:type="spellStart"/>
            <w:r w:rsidRPr="004D606D">
              <w:rPr>
                <w:rFonts w:ascii="Times New Roman" w:hAnsi="Times New Roman"/>
                <w:b/>
                <w:sz w:val="22"/>
                <w:szCs w:val="22"/>
              </w:rPr>
              <w:t>A</w:t>
            </w:r>
            <w:r w:rsidRPr="004D606D">
              <w:rPr>
                <w:rFonts w:ascii="Times New Roman" w:hAnsi="Times New Roman"/>
                <w:b/>
                <w:sz w:val="22"/>
                <w:szCs w:val="22"/>
                <w:vertAlign w:val="subscript"/>
              </w:rPr>
              <w:t>legjobb</w:t>
            </w:r>
            <w:proofErr w:type="spellEnd"/>
          </w:p>
        </w:tc>
        <w:tc>
          <w:tcPr>
            <w:tcW w:w="2716" w:type="dxa"/>
            <w:vMerge w:val="restart"/>
            <w:vAlign w:val="center"/>
          </w:tcPr>
          <w:p w:rsidR="003C12ED" w:rsidRPr="004D606D" w:rsidRDefault="003C12ED" w:rsidP="0006792C">
            <w:pPr>
              <w:jc w:val="center"/>
              <w:rPr>
                <w:rFonts w:ascii="Times New Roman" w:hAnsi="Times New Roman"/>
                <w:b/>
                <w:bCs/>
                <w:sz w:val="22"/>
                <w:szCs w:val="22"/>
              </w:rPr>
            </w:pPr>
            <w:r w:rsidRPr="004D606D">
              <w:rPr>
                <w:rFonts w:ascii="Times New Roman" w:hAnsi="Times New Roman"/>
                <w:b/>
                <w:sz w:val="22"/>
                <w:szCs w:val="22"/>
              </w:rPr>
              <w:t>* (</w:t>
            </w:r>
            <w:proofErr w:type="spellStart"/>
            <w:r w:rsidRPr="004D606D">
              <w:rPr>
                <w:rFonts w:ascii="Times New Roman" w:hAnsi="Times New Roman"/>
                <w:b/>
                <w:sz w:val="22"/>
                <w:szCs w:val="22"/>
              </w:rPr>
              <w:t>P</w:t>
            </w:r>
            <w:r w:rsidRPr="004D606D">
              <w:rPr>
                <w:rFonts w:ascii="Times New Roman" w:hAnsi="Times New Roman"/>
                <w:b/>
                <w:sz w:val="22"/>
                <w:szCs w:val="22"/>
                <w:vertAlign w:val="subscript"/>
              </w:rPr>
              <w:t>max</w:t>
            </w:r>
            <w:proofErr w:type="spellEnd"/>
            <w:r w:rsidRPr="004D606D">
              <w:rPr>
                <w:rFonts w:ascii="Times New Roman" w:hAnsi="Times New Roman"/>
                <w:b/>
                <w:sz w:val="22"/>
                <w:szCs w:val="22"/>
                <w:vertAlign w:val="subscript"/>
              </w:rPr>
              <w:t xml:space="preserve"> </w:t>
            </w:r>
            <w:r w:rsidRPr="004D606D">
              <w:rPr>
                <w:rFonts w:ascii="Times New Roman" w:hAnsi="Times New Roman" w:hint="eastAsia"/>
                <w:b/>
                <w:sz w:val="22"/>
                <w:szCs w:val="22"/>
              </w:rPr>
              <w:t>–</w:t>
            </w:r>
            <w:r w:rsidRPr="004D606D">
              <w:rPr>
                <w:rFonts w:ascii="Times New Roman" w:hAnsi="Times New Roman"/>
                <w:b/>
                <w:sz w:val="22"/>
                <w:szCs w:val="22"/>
              </w:rPr>
              <w:t xml:space="preserve"> P</w:t>
            </w:r>
            <w:r w:rsidRPr="004D606D">
              <w:rPr>
                <w:rFonts w:ascii="Times New Roman" w:hAnsi="Times New Roman"/>
                <w:b/>
                <w:sz w:val="22"/>
                <w:szCs w:val="22"/>
                <w:vertAlign w:val="subscript"/>
              </w:rPr>
              <w:t xml:space="preserve"> min</w:t>
            </w:r>
            <w:r w:rsidRPr="004D606D">
              <w:rPr>
                <w:rFonts w:ascii="Times New Roman" w:hAnsi="Times New Roman"/>
                <w:b/>
                <w:sz w:val="22"/>
                <w:szCs w:val="22"/>
              </w:rPr>
              <w:t xml:space="preserve">) + </w:t>
            </w:r>
            <w:proofErr w:type="spellStart"/>
            <w:r w:rsidRPr="004D606D">
              <w:rPr>
                <w:rFonts w:ascii="Times New Roman" w:hAnsi="Times New Roman"/>
                <w:b/>
                <w:sz w:val="22"/>
                <w:szCs w:val="22"/>
              </w:rPr>
              <w:t>P</w:t>
            </w:r>
            <w:r w:rsidRPr="004D606D">
              <w:rPr>
                <w:rFonts w:ascii="Times New Roman" w:hAnsi="Times New Roman"/>
                <w:b/>
                <w:sz w:val="22"/>
                <w:szCs w:val="22"/>
                <w:vertAlign w:val="subscript"/>
              </w:rPr>
              <w:t>min</w:t>
            </w:r>
            <w:proofErr w:type="spellEnd"/>
          </w:p>
        </w:tc>
      </w:tr>
      <w:tr w:rsidR="003C12ED" w:rsidRPr="009A713C" w:rsidTr="0006792C">
        <w:trPr>
          <w:cantSplit/>
          <w:jc w:val="center"/>
        </w:trPr>
        <w:tc>
          <w:tcPr>
            <w:tcW w:w="1260" w:type="dxa"/>
            <w:vMerge/>
          </w:tcPr>
          <w:p w:rsidR="003C12ED" w:rsidRPr="004D606D" w:rsidRDefault="003C12ED" w:rsidP="0006792C">
            <w:pPr>
              <w:rPr>
                <w:rFonts w:ascii="Times New Roman" w:hAnsi="Times New Roman"/>
                <w:b/>
                <w:bCs/>
                <w:sz w:val="22"/>
                <w:szCs w:val="22"/>
              </w:rPr>
            </w:pPr>
          </w:p>
        </w:tc>
        <w:tc>
          <w:tcPr>
            <w:tcW w:w="1456" w:type="dxa"/>
            <w:tcBorders>
              <w:top w:val="single" w:sz="4" w:space="0" w:color="auto"/>
            </w:tcBorders>
          </w:tcPr>
          <w:p w:rsidR="003C12ED" w:rsidRPr="004D606D" w:rsidRDefault="003C12ED" w:rsidP="0006792C">
            <w:pPr>
              <w:jc w:val="center"/>
              <w:rPr>
                <w:rFonts w:ascii="Times New Roman" w:hAnsi="Times New Roman"/>
                <w:b/>
                <w:bCs/>
                <w:sz w:val="22"/>
                <w:szCs w:val="22"/>
              </w:rPr>
            </w:pPr>
            <w:proofErr w:type="spellStart"/>
            <w:r w:rsidRPr="004D606D">
              <w:rPr>
                <w:rFonts w:ascii="Times New Roman" w:hAnsi="Times New Roman"/>
                <w:b/>
                <w:sz w:val="22"/>
                <w:szCs w:val="22"/>
              </w:rPr>
              <w:t>A</w:t>
            </w:r>
            <w:r w:rsidRPr="004D606D">
              <w:rPr>
                <w:rFonts w:ascii="Times New Roman" w:hAnsi="Times New Roman"/>
                <w:b/>
                <w:sz w:val="22"/>
                <w:szCs w:val="22"/>
                <w:vertAlign w:val="subscript"/>
              </w:rPr>
              <w:t>vizsg</w:t>
            </w:r>
            <w:r w:rsidRPr="004D606D">
              <w:rPr>
                <w:rFonts w:ascii="Times New Roman" w:hAnsi="Times New Roman" w:hint="eastAsia"/>
                <w:b/>
                <w:sz w:val="22"/>
                <w:szCs w:val="22"/>
                <w:vertAlign w:val="subscript"/>
              </w:rPr>
              <w:t>á</w:t>
            </w:r>
            <w:r w:rsidRPr="004D606D">
              <w:rPr>
                <w:rFonts w:ascii="Times New Roman" w:hAnsi="Times New Roman"/>
                <w:b/>
                <w:sz w:val="22"/>
                <w:szCs w:val="22"/>
                <w:vertAlign w:val="subscript"/>
              </w:rPr>
              <w:t>lt</w:t>
            </w:r>
            <w:proofErr w:type="spellEnd"/>
          </w:p>
        </w:tc>
        <w:tc>
          <w:tcPr>
            <w:tcW w:w="2716" w:type="dxa"/>
            <w:vMerge/>
          </w:tcPr>
          <w:p w:rsidR="003C12ED" w:rsidRPr="004D606D" w:rsidRDefault="003C12ED" w:rsidP="0006792C">
            <w:pPr>
              <w:rPr>
                <w:rFonts w:ascii="Times New Roman" w:hAnsi="Times New Roman"/>
                <w:b/>
                <w:bCs/>
                <w:sz w:val="22"/>
                <w:szCs w:val="22"/>
              </w:rPr>
            </w:pPr>
          </w:p>
        </w:tc>
      </w:tr>
    </w:tbl>
    <w:p w:rsidR="003C12ED" w:rsidRPr="004D606D" w:rsidRDefault="003C12ED" w:rsidP="003C12ED">
      <w:pPr>
        <w:ind w:left="720"/>
        <w:rPr>
          <w:rFonts w:ascii="Times New Roman" w:hAnsi="Times New Roman"/>
          <w:sz w:val="22"/>
          <w:szCs w:val="22"/>
        </w:rPr>
      </w:pPr>
    </w:p>
    <w:p w:rsidR="003C12ED" w:rsidRPr="004D606D" w:rsidRDefault="003C12ED" w:rsidP="003C12ED">
      <w:pPr>
        <w:ind w:left="720"/>
        <w:rPr>
          <w:rFonts w:ascii="Times New Roman" w:hAnsi="Times New Roman"/>
          <w:sz w:val="22"/>
          <w:szCs w:val="22"/>
        </w:rPr>
      </w:pPr>
      <w:r w:rsidRPr="004D606D">
        <w:rPr>
          <w:rFonts w:ascii="Times New Roman" w:hAnsi="Times New Roman"/>
          <w:sz w:val="22"/>
          <w:szCs w:val="22"/>
        </w:rPr>
        <w:lastRenderedPageBreak/>
        <w:t>ahol:</w:t>
      </w:r>
    </w:p>
    <w:p w:rsidR="003C12ED" w:rsidRPr="004D606D" w:rsidRDefault="003C12ED" w:rsidP="003C12ED">
      <w:pPr>
        <w:rPr>
          <w:rFonts w:ascii="Times New Roman" w:hAnsi="Times New Roman"/>
          <w:sz w:val="22"/>
          <w:szCs w:val="22"/>
        </w:rPr>
      </w:pPr>
      <w:r w:rsidRPr="004D606D">
        <w:rPr>
          <w:rFonts w:ascii="Times New Roman" w:hAnsi="Times New Roman"/>
          <w:sz w:val="22"/>
          <w:szCs w:val="22"/>
        </w:rPr>
        <w:t>P: a vizsg</w:t>
      </w:r>
      <w:r w:rsidRPr="004D606D">
        <w:rPr>
          <w:rFonts w:ascii="Times New Roman" w:hAnsi="Times New Roman" w:hint="eastAsia"/>
          <w:sz w:val="22"/>
          <w:szCs w:val="22"/>
        </w:rPr>
        <w:t>á</w:t>
      </w:r>
      <w:r w:rsidRPr="004D606D">
        <w:rPr>
          <w:rFonts w:ascii="Times New Roman" w:hAnsi="Times New Roman"/>
          <w:sz w:val="22"/>
          <w:szCs w:val="22"/>
        </w:rPr>
        <w:t>lt aj</w:t>
      </w:r>
      <w:r w:rsidRPr="004D606D">
        <w:rPr>
          <w:rFonts w:ascii="Times New Roman" w:hAnsi="Times New Roman" w:hint="eastAsia"/>
          <w:sz w:val="22"/>
          <w:szCs w:val="22"/>
        </w:rPr>
        <w:t>á</w:t>
      </w:r>
      <w:r w:rsidRPr="004D606D">
        <w:rPr>
          <w:rFonts w:ascii="Times New Roman" w:hAnsi="Times New Roman"/>
          <w:sz w:val="22"/>
          <w:szCs w:val="22"/>
        </w:rPr>
        <w:t>nlati elem adott szempontra vonatkoz</w:t>
      </w:r>
      <w:r w:rsidRPr="004D606D">
        <w:rPr>
          <w:rFonts w:ascii="Times New Roman" w:hAnsi="Times New Roman" w:hint="eastAsia"/>
          <w:sz w:val="22"/>
          <w:szCs w:val="22"/>
        </w:rPr>
        <w:t>ó</w:t>
      </w:r>
      <w:r w:rsidRPr="004D606D">
        <w:rPr>
          <w:rFonts w:ascii="Times New Roman" w:hAnsi="Times New Roman"/>
          <w:sz w:val="22"/>
          <w:szCs w:val="22"/>
        </w:rPr>
        <w:t xml:space="preserve"> pontsz</w:t>
      </w:r>
      <w:r w:rsidRPr="004D606D">
        <w:rPr>
          <w:rFonts w:ascii="Times New Roman" w:hAnsi="Times New Roman" w:hint="eastAsia"/>
          <w:sz w:val="22"/>
          <w:szCs w:val="22"/>
        </w:rPr>
        <w:t>á</w:t>
      </w:r>
      <w:r w:rsidRPr="004D606D">
        <w:rPr>
          <w:rFonts w:ascii="Times New Roman" w:hAnsi="Times New Roman"/>
          <w:sz w:val="22"/>
          <w:szCs w:val="22"/>
        </w:rPr>
        <w:t>ma</w:t>
      </w:r>
    </w:p>
    <w:p w:rsidR="003C12ED" w:rsidRPr="004D606D" w:rsidRDefault="003C12ED" w:rsidP="003C12ED">
      <w:pPr>
        <w:rPr>
          <w:rFonts w:ascii="Times New Roman" w:hAnsi="Times New Roman"/>
          <w:sz w:val="22"/>
          <w:szCs w:val="22"/>
        </w:rPr>
      </w:pPr>
      <w:proofErr w:type="spellStart"/>
      <w:r w:rsidRPr="004D606D">
        <w:rPr>
          <w:rFonts w:ascii="Times New Roman" w:hAnsi="Times New Roman"/>
          <w:sz w:val="22"/>
          <w:szCs w:val="22"/>
        </w:rPr>
        <w:t>P</w:t>
      </w:r>
      <w:r w:rsidRPr="004D606D">
        <w:rPr>
          <w:rFonts w:ascii="Times New Roman" w:hAnsi="Times New Roman"/>
          <w:sz w:val="22"/>
          <w:szCs w:val="22"/>
          <w:vertAlign w:val="subscript"/>
        </w:rPr>
        <w:t>max</w:t>
      </w:r>
      <w:proofErr w:type="spellEnd"/>
      <w:r w:rsidRPr="004D606D">
        <w:rPr>
          <w:rFonts w:ascii="Times New Roman" w:hAnsi="Times New Roman"/>
          <w:sz w:val="22"/>
          <w:szCs w:val="22"/>
        </w:rPr>
        <w:t>:</w:t>
      </w:r>
      <w:r w:rsidR="00D0125D">
        <w:rPr>
          <w:rFonts w:ascii="Times New Roman" w:hAnsi="Times New Roman"/>
          <w:sz w:val="22"/>
          <w:szCs w:val="22"/>
        </w:rPr>
        <w:t xml:space="preserve"> </w:t>
      </w:r>
      <w:r w:rsidRPr="004D606D">
        <w:rPr>
          <w:rFonts w:ascii="Times New Roman" w:hAnsi="Times New Roman"/>
          <w:sz w:val="22"/>
          <w:szCs w:val="22"/>
        </w:rPr>
        <w:t>a pontsk</w:t>
      </w:r>
      <w:r w:rsidRPr="004D606D">
        <w:rPr>
          <w:rFonts w:ascii="Times New Roman" w:hAnsi="Times New Roman" w:hint="eastAsia"/>
          <w:sz w:val="22"/>
          <w:szCs w:val="22"/>
        </w:rPr>
        <w:t>á</w:t>
      </w:r>
      <w:r w:rsidRPr="004D606D">
        <w:rPr>
          <w:rFonts w:ascii="Times New Roman" w:hAnsi="Times New Roman"/>
          <w:sz w:val="22"/>
          <w:szCs w:val="22"/>
        </w:rPr>
        <w:t>la fels</w:t>
      </w:r>
      <w:r w:rsidRPr="004D606D">
        <w:rPr>
          <w:rFonts w:ascii="Times New Roman" w:hAnsi="Times New Roman" w:hint="eastAsia"/>
          <w:sz w:val="22"/>
          <w:szCs w:val="22"/>
        </w:rPr>
        <w:t>ő</w:t>
      </w:r>
      <w:r w:rsidRPr="004D606D">
        <w:rPr>
          <w:rFonts w:ascii="Times New Roman" w:hAnsi="Times New Roman"/>
          <w:sz w:val="22"/>
          <w:szCs w:val="22"/>
        </w:rPr>
        <w:t xml:space="preserve"> hat</w:t>
      </w:r>
      <w:r w:rsidRPr="004D606D">
        <w:rPr>
          <w:rFonts w:ascii="Times New Roman" w:hAnsi="Times New Roman" w:hint="eastAsia"/>
          <w:sz w:val="22"/>
          <w:szCs w:val="22"/>
        </w:rPr>
        <w:t>á</w:t>
      </w:r>
      <w:r w:rsidRPr="004D606D">
        <w:rPr>
          <w:rFonts w:ascii="Times New Roman" w:hAnsi="Times New Roman"/>
          <w:sz w:val="22"/>
          <w:szCs w:val="22"/>
        </w:rPr>
        <w:t>ra</w:t>
      </w:r>
    </w:p>
    <w:p w:rsidR="003C12ED" w:rsidRPr="004D606D" w:rsidRDefault="003C12ED" w:rsidP="003C12ED">
      <w:pPr>
        <w:rPr>
          <w:rFonts w:ascii="Times New Roman" w:hAnsi="Times New Roman"/>
          <w:sz w:val="22"/>
          <w:szCs w:val="22"/>
        </w:rPr>
      </w:pPr>
      <w:proofErr w:type="spellStart"/>
      <w:r w:rsidRPr="004D606D">
        <w:rPr>
          <w:rFonts w:ascii="Times New Roman" w:hAnsi="Times New Roman"/>
          <w:sz w:val="22"/>
          <w:szCs w:val="22"/>
        </w:rPr>
        <w:t>P</w:t>
      </w:r>
      <w:r w:rsidRPr="004D606D">
        <w:rPr>
          <w:rFonts w:ascii="Times New Roman" w:hAnsi="Times New Roman"/>
          <w:sz w:val="22"/>
          <w:szCs w:val="22"/>
          <w:vertAlign w:val="subscript"/>
        </w:rPr>
        <w:t>min</w:t>
      </w:r>
      <w:proofErr w:type="spellEnd"/>
      <w:r w:rsidRPr="004D606D">
        <w:rPr>
          <w:rFonts w:ascii="Times New Roman" w:hAnsi="Times New Roman"/>
          <w:sz w:val="22"/>
          <w:szCs w:val="22"/>
        </w:rPr>
        <w:t>:</w:t>
      </w:r>
      <w:r w:rsidR="00D0125D">
        <w:rPr>
          <w:rFonts w:ascii="Times New Roman" w:hAnsi="Times New Roman"/>
          <w:sz w:val="22"/>
          <w:szCs w:val="22"/>
        </w:rPr>
        <w:t xml:space="preserve"> </w:t>
      </w:r>
      <w:r w:rsidRPr="004D606D">
        <w:rPr>
          <w:rFonts w:ascii="Times New Roman" w:hAnsi="Times New Roman"/>
          <w:sz w:val="22"/>
          <w:szCs w:val="22"/>
        </w:rPr>
        <w:t>a pontsk</w:t>
      </w:r>
      <w:r w:rsidRPr="004D606D">
        <w:rPr>
          <w:rFonts w:ascii="Times New Roman" w:hAnsi="Times New Roman" w:hint="eastAsia"/>
          <w:sz w:val="22"/>
          <w:szCs w:val="22"/>
        </w:rPr>
        <w:t>á</w:t>
      </w:r>
      <w:r w:rsidRPr="004D606D">
        <w:rPr>
          <w:rFonts w:ascii="Times New Roman" w:hAnsi="Times New Roman"/>
          <w:sz w:val="22"/>
          <w:szCs w:val="22"/>
        </w:rPr>
        <w:t>la als</w:t>
      </w:r>
      <w:r w:rsidRPr="004D606D">
        <w:rPr>
          <w:rFonts w:ascii="Times New Roman" w:hAnsi="Times New Roman" w:hint="eastAsia"/>
          <w:sz w:val="22"/>
          <w:szCs w:val="22"/>
        </w:rPr>
        <w:t>ó</w:t>
      </w:r>
      <w:r w:rsidRPr="004D606D">
        <w:rPr>
          <w:rFonts w:ascii="Times New Roman" w:hAnsi="Times New Roman"/>
          <w:sz w:val="22"/>
          <w:szCs w:val="22"/>
        </w:rPr>
        <w:t xml:space="preserve"> hat</w:t>
      </w:r>
      <w:r w:rsidRPr="004D606D">
        <w:rPr>
          <w:rFonts w:ascii="Times New Roman" w:hAnsi="Times New Roman" w:hint="eastAsia"/>
          <w:sz w:val="22"/>
          <w:szCs w:val="22"/>
        </w:rPr>
        <w:t>á</w:t>
      </w:r>
      <w:r w:rsidRPr="004D606D">
        <w:rPr>
          <w:rFonts w:ascii="Times New Roman" w:hAnsi="Times New Roman"/>
          <w:sz w:val="22"/>
          <w:szCs w:val="22"/>
        </w:rPr>
        <w:t>ra</w:t>
      </w:r>
    </w:p>
    <w:p w:rsidR="003C12ED" w:rsidRPr="004D606D" w:rsidRDefault="003C12ED" w:rsidP="003C12ED">
      <w:pPr>
        <w:rPr>
          <w:rFonts w:ascii="Times New Roman" w:hAnsi="Times New Roman"/>
          <w:sz w:val="22"/>
          <w:szCs w:val="22"/>
        </w:rPr>
      </w:pPr>
      <w:proofErr w:type="spellStart"/>
      <w:r w:rsidRPr="004D606D">
        <w:rPr>
          <w:rFonts w:ascii="Times New Roman" w:hAnsi="Times New Roman"/>
          <w:sz w:val="22"/>
          <w:szCs w:val="22"/>
        </w:rPr>
        <w:t>A</w:t>
      </w:r>
      <w:r w:rsidRPr="004D606D">
        <w:rPr>
          <w:rFonts w:ascii="Times New Roman" w:hAnsi="Times New Roman"/>
          <w:sz w:val="22"/>
          <w:szCs w:val="22"/>
          <w:vertAlign w:val="subscript"/>
        </w:rPr>
        <w:t>legjobb</w:t>
      </w:r>
      <w:proofErr w:type="spellEnd"/>
      <w:r w:rsidRPr="004D606D">
        <w:rPr>
          <w:rFonts w:ascii="Times New Roman" w:hAnsi="Times New Roman"/>
          <w:sz w:val="22"/>
          <w:szCs w:val="22"/>
        </w:rPr>
        <w:t>: a legel</w:t>
      </w:r>
      <w:r w:rsidRPr="004D606D">
        <w:rPr>
          <w:rFonts w:ascii="Times New Roman" w:hAnsi="Times New Roman" w:hint="eastAsia"/>
          <w:sz w:val="22"/>
          <w:szCs w:val="22"/>
        </w:rPr>
        <w:t>ő</w:t>
      </w:r>
      <w:r w:rsidRPr="004D606D">
        <w:rPr>
          <w:rFonts w:ascii="Times New Roman" w:hAnsi="Times New Roman"/>
          <w:sz w:val="22"/>
          <w:szCs w:val="22"/>
        </w:rPr>
        <w:t>ny</w:t>
      </w:r>
      <w:r w:rsidRPr="004D606D">
        <w:rPr>
          <w:rFonts w:ascii="Times New Roman" w:hAnsi="Times New Roman" w:hint="eastAsia"/>
          <w:sz w:val="22"/>
          <w:szCs w:val="22"/>
        </w:rPr>
        <w:t>ö</w:t>
      </w:r>
      <w:r w:rsidRPr="004D606D">
        <w:rPr>
          <w:rFonts w:ascii="Times New Roman" w:hAnsi="Times New Roman"/>
          <w:sz w:val="22"/>
          <w:szCs w:val="22"/>
        </w:rPr>
        <w:t>sebb aj</w:t>
      </w:r>
      <w:r w:rsidRPr="004D606D">
        <w:rPr>
          <w:rFonts w:ascii="Times New Roman" w:hAnsi="Times New Roman" w:hint="eastAsia"/>
          <w:sz w:val="22"/>
          <w:szCs w:val="22"/>
        </w:rPr>
        <w:t>á</w:t>
      </w:r>
      <w:r w:rsidRPr="004D606D">
        <w:rPr>
          <w:rFonts w:ascii="Times New Roman" w:hAnsi="Times New Roman"/>
          <w:sz w:val="22"/>
          <w:szCs w:val="22"/>
        </w:rPr>
        <w:t>nlat tartalmi eleme</w:t>
      </w:r>
    </w:p>
    <w:p w:rsidR="003C12ED" w:rsidRPr="004D606D" w:rsidRDefault="003C12ED" w:rsidP="003C12ED">
      <w:pPr>
        <w:rPr>
          <w:rFonts w:ascii="Times New Roman" w:hAnsi="Times New Roman"/>
          <w:sz w:val="22"/>
          <w:szCs w:val="22"/>
        </w:rPr>
      </w:pPr>
      <w:proofErr w:type="spellStart"/>
      <w:r w:rsidRPr="004D606D">
        <w:rPr>
          <w:rFonts w:ascii="Times New Roman" w:hAnsi="Times New Roman"/>
          <w:sz w:val="22"/>
          <w:szCs w:val="22"/>
        </w:rPr>
        <w:t>A</w:t>
      </w:r>
      <w:r w:rsidRPr="004D606D">
        <w:rPr>
          <w:rFonts w:ascii="Times New Roman" w:hAnsi="Times New Roman"/>
          <w:sz w:val="22"/>
          <w:szCs w:val="22"/>
          <w:vertAlign w:val="subscript"/>
        </w:rPr>
        <w:t>vizsg</w:t>
      </w:r>
      <w:r w:rsidRPr="004D606D">
        <w:rPr>
          <w:rFonts w:ascii="Times New Roman" w:hAnsi="Times New Roman" w:hint="eastAsia"/>
          <w:sz w:val="22"/>
          <w:szCs w:val="22"/>
          <w:vertAlign w:val="subscript"/>
        </w:rPr>
        <w:t>á</w:t>
      </w:r>
      <w:r w:rsidRPr="004D606D">
        <w:rPr>
          <w:rFonts w:ascii="Times New Roman" w:hAnsi="Times New Roman"/>
          <w:sz w:val="22"/>
          <w:szCs w:val="22"/>
          <w:vertAlign w:val="subscript"/>
        </w:rPr>
        <w:t>lt</w:t>
      </w:r>
      <w:proofErr w:type="spellEnd"/>
      <w:r w:rsidRPr="004D606D">
        <w:rPr>
          <w:rFonts w:ascii="Times New Roman" w:hAnsi="Times New Roman"/>
          <w:sz w:val="22"/>
          <w:szCs w:val="22"/>
        </w:rPr>
        <w:t>:</w:t>
      </w:r>
      <w:r w:rsidRPr="004D606D">
        <w:rPr>
          <w:rFonts w:ascii="Times New Roman" w:hAnsi="Times New Roman"/>
          <w:sz w:val="22"/>
          <w:szCs w:val="22"/>
          <w:vertAlign w:val="subscript"/>
        </w:rPr>
        <w:t xml:space="preserve"> </w:t>
      </w:r>
      <w:r w:rsidRPr="004D606D">
        <w:rPr>
          <w:rFonts w:ascii="Times New Roman" w:hAnsi="Times New Roman"/>
          <w:sz w:val="22"/>
          <w:szCs w:val="22"/>
        </w:rPr>
        <w:t>a vizsg</w:t>
      </w:r>
      <w:r w:rsidRPr="004D606D">
        <w:rPr>
          <w:rFonts w:ascii="Times New Roman" w:hAnsi="Times New Roman" w:hint="eastAsia"/>
          <w:sz w:val="22"/>
          <w:szCs w:val="22"/>
        </w:rPr>
        <w:t>á</w:t>
      </w:r>
      <w:r w:rsidRPr="004D606D">
        <w:rPr>
          <w:rFonts w:ascii="Times New Roman" w:hAnsi="Times New Roman"/>
          <w:sz w:val="22"/>
          <w:szCs w:val="22"/>
        </w:rPr>
        <w:t>lt aj</w:t>
      </w:r>
      <w:r w:rsidRPr="004D606D">
        <w:rPr>
          <w:rFonts w:ascii="Times New Roman" w:hAnsi="Times New Roman" w:hint="eastAsia"/>
          <w:sz w:val="22"/>
          <w:szCs w:val="22"/>
        </w:rPr>
        <w:t>á</w:t>
      </w:r>
      <w:r w:rsidRPr="004D606D">
        <w:rPr>
          <w:rFonts w:ascii="Times New Roman" w:hAnsi="Times New Roman"/>
          <w:sz w:val="22"/>
          <w:szCs w:val="22"/>
        </w:rPr>
        <w:t>nlat tartalmi eleme</w:t>
      </w:r>
    </w:p>
    <w:p w:rsidR="003C12ED" w:rsidRPr="004D606D" w:rsidRDefault="003C12ED" w:rsidP="003C12ED">
      <w:pPr>
        <w:tabs>
          <w:tab w:val="left" w:pos="567"/>
        </w:tabs>
        <w:ind w:left="567"/>
        <w:jc w:val="both"/>
        <w:rPr>
          <w:rFonts w:ascii="Times New Roman" w:hAnsi="Times New Roman"/>
          <w:bCs/>
          <w:sz w:val="22"/>
          <w:szCs w:val="22"/>
        </w:rPr>
      </w:pPr>
    </w:p>
    <w:p w:rsidR="003C12ED" w:rsidRPr="004D606D" w:rsidRDefault="003C12ED" w:rsidP="003C12ED">
      <w:pPr>
        <w:tabs>
          <w:tab w:val="left" w:pos="567"/>
        </w:tabs>
        <w:jc w:val="both"/>
        <w:rPr>
          <w:rFonts w:ascii="Times New Roman" w:hAnsi="Times New Roman"/>
          <w:bCs/>
          <w:sz w:val="22"/>
          <w:szCs w:val="22"/>
        </w:rPr>
      </w:pPr>
      <w:r w:rsidRPr="004D606D">
        <w:rPr>
          <w:rFonts w:ascii="Times New Roman" w:hAnsi="Times New Roman"/>
          <w:bCs/>
          <w:sz w:val="22"/>
          <w:szCs w:val="22"/>
        </w:rPr>
        <w:t>A fenti m</w:t>
      </w:r>
      <w:r w:rsidRPr="004D606D">
        <w:rPr>
          <w:rFonts w:ascii="Times New Roman" w:hAnsi="Times New Roman" w:hint="eastAsia"/>
          <w:bCs/>
          <w:sz w:val="22"/>
          <w:szCs w:val="22"/>
        </w:rPr>
        <w:t>ó</w:t>
      </w:r>
      <w:r w:rsidRPr="004D606D">
        <w:rPr>
          <w:rFonts w:ascii="Times New Roman" w:hAnsi="Times New Roman"/>
          <w:bCs/>
          <w:sz w:val="22"/>
          <w:szCs w:val="22"/>
        </w:rPr>
        <w:t>dszer alapj</w:t>
      </w:r>
      <w:r w:rsidRPr="004D606D">
        <w:rPr>
          <w:rFonts w:ascii="Times New Roman" w:hAnsi="Times New Roman" w:hint="eastAsia"/>
          <w:bCs/>
          <w:sz w:val="22"/>
          <w:szCs w:val="22"/>
        </w:rPr>
        <w:t>á</w:t>
      </w:r>
      <w:r w:rsidRPr="004D606D">
        <w:rPr>
          <w:rFonts w:ascii="Times New Roman" w:hAnsi="Times New Roman"/>
          <w:bCs/>
          <w:sz w:val="22"/>
          <w:szCs w:val="22"/>
        </w:rPr>
        <w:t>n kisz</w:t>
      </w:r>
      <w:r w:rsidRPr="004D606D">
        <w:rPr>
          <w:rFonts w:ascii="Times New Roman" w:hAnsi="Times New Roman" w:hint="eastAsia"/>
          <w:bCs/>
          <w:sz w:val="22"/>
          <w:szCs w:val="22"/>
        </w:rPr>
        <w:t>á</w:t>
      </w:r>
      <w:r w:rsidRPr="004D606D">
        <w:rPr>
          <w:rFonts w:ascii="Times New Roman" w:hAnsi="Times New Roman"/>
          <w:bCs/>
          <w:sz w:val="22"/>
          <w:szCs w:val="22"/>
        </w:rPr>
        <w:t>m</w:t>
      </w:r>
      <w:r w:rsidRPr="004D606D">
        <w:rPr>
          <w:rFonts w:ascii="Times New Roman" w:hAnsi="Times New Roman" w:hint="eastAsia"/>
          <w:bCs/>
          <w:sz w:val="22"/>
          <w:szCs w:val="22"/>
        </w:rPr>
        <w:t>í</w:t>
      </w:r>
      <w:r w:rsidRPr="004D606D">
        <w:rPr>
          <w:rFonts w:ascii="Times New Roman" w:hAnsi="Times New Roman"/>
          <w:bCs/>
          <w:sz w:val="22"/>
          <w:szCs w:val="22"/>
        </w:rPr>
        <w:t>tott pontsz</w:t>
      </w:r>
      <w:r w:rsidRPr="004D606D">
        <w:rPr>
          <w:rFonts w:ascii="Times New Roman" w:hAnsi="Times New Roman" w:hint="eastAsia"/>
          <w:bCs/>
          <w:sz w:val="22"/>
          <w:szCs w:val="22"/>
        </w:rPr>
        <w:t>á</w:t>
      </w:r>
      <w:r w:rsidRPr="004D606D">
        <w:rPr>
          <w:rFonts w:ascii="Times New Roman" w:hAnsi="Times New Roman"/>
          <w:bCs/>
          <w:sz w:val="22"/>
          <w:szCs w:val="22"/>
        </w:rPr>
        <w:t>mok a s</w:t>
      </w:r>
      <w:r w:rsidRPr="004D606D">
        <w:rPr>
          <w:rFonts w:ascii="Times New Roman" w:hAnsi="Times New Roman" w:hint="eastAsia"/>
          <w:bCs/>
          <w:sz w:val="22"/>
          <w:szCs w:val="22"/>
        </w:rPr>
        <w:t>ú</w:t>
      </w:r>
      <w:r w:rsidRPr="004D606D">
        <w:rPr>
          <w:rFonts w:ascii="Times New Roman" w:hAnsi="Times New Roman"/>
          <w:bCs/>
          <w:sz w:val="22"/>
          <w:szCs w:val="22"/>
        </w:rPr>
        <w:t>lysz</w:t>
      </w:r>
      <w:r w:rsidRPr="004D606D">
        <w:rPr>
          <w:rFonts w:ascii="Times New Roman" w:hAnsi="Times New Roman" w:hint="eastAsia"/>
          <w:bCs/>
          <w:sz w:val="22"/>
          <w:szCs w:val="22"/>
        </w:rPr>
        <w:t>á</w:t>
      </w:r>
      <w:r w:rsidRPr="004D606D">
        <w:rPr>
          <w:rFonts w:ascii="Times New Roman" w:hAnsi="Times New Roman"/>
          <w:bCs/>
          <w:sz w:val="22"/>
          <w:szCs w:val="22"/>
        </w:rPr>
        <w:t>mmal ker</w:t>
      </w:r>
      <w:r w:rsidRPr="004D606D">
        <w:rPr>
          <w:rFonts w:ascii="Times New Roman" w:hAnsi="Times New Roman" w:hint="eastAsia"/>
          <w:bCs/>
          <w:sz w:val="22"/>
          <w:szCs w:val="22"/>
        </w:rPr>
        <w:t>ü</w:t>
      </w:r>
      <w:r w:rsidRPr="004D606D">
        <w:rPr>
          <w:rFonts w:ascii="Times New Roman" w:hAnsi="Times New Roman"/>
          <w:bCs/>
          <w:sz w:val="22"/>
          <w:szCs w:val="22"/>
        </w:rPr>
        <w:t>lnek megszorz</w:t>
      </w:r>
      <w:r w:rsidRPr="004D606D">
        <w:rPr>
          <w:rFonts w:ascii="Times New Roman" w:hAnsi="Times New Roman" w:hint="eastAsia"/>
          <w:bCs/>
          <w:sz w:val="22"/>
          <w:szCs w:val="22"/>
        </w:rPr>
        <w:t>á</w:t>
      </w:r>
      <w:r w:rsidRPr="004D606D">
        <w:rPr>
          <w:rFonts w:ascii="Times New Roman" w:hAnsi="Times New Roman"/>
          <w:bCs/>
          <w:sz w:val="22"/>
          <w:szCs w:val="22"/>
        </w:rPr>
        <w:t>sra</w:t>
      </w:r>
      <w:r w:rsidR="00D0125D">
        <w:rPr>
          <w:rFonts w:ascii="Times New Roman" w:hAnsi="Times New Roman"/>
          <w:bCs/>
          <w:sz w:val="22"/>
          <w:szCs w:val="22"/>
        </w:rPr>
        <w:t>.</w:t>
      </w:r>
      <w:r w:rsidRPr="004D606D">
        <w:rPr>
          <w:rFonts w:ascii="Times New Roman" w:hAnsi="Times New Roman"/>
          <w:bCs/>
          <w:sz w:val="22"/>
          <w:szCs w:val="22"/>
        </w:rPr>
        <w:t xml:space="preserve"> </w:t>
      </w:r>
    </w:p>
    <w:p w:rsidR="003C12ED" w:rsidRPr="004D606D" w:rsidRDefault="003C12ED" w:rsidP="003C12ED">
      <w:pPr>
        <w:tabs>
          <w:tab w:val="left" w:pos="567"/>
        </w:tabs>
        <w:jc w:val="both"/>
        <w:rPr>
          <w:rFonts w:ascii="Times New Roman" w:hAnsi="Times New Roman"/>
          <w:sz w:val="22"/>
          <w:szCs w:val="22"/>
        </w:rPr>
      </w:pPr>
    </w:p>
    <w:p w:rsidR="004C249A" w:rsidRPr="009A713C" w:rsidRDefault="004C249A" w:rsidP="004C249A">
      <w:pPr>
        <w:suppressAutoHyphens w:val="0"/>
        <w:spacing w:before="120" w:after="120"/>
        <w:rPr>
          <w:rFonts w:ascii="Times New Roman" w:hAnsi="Times New Roman"/>
          <w:b/>
          <w:sz w:val="22"/>
          <w:szCs w:val="22"/>
        </w:rPr>
      </w:pPr>
      <w:r w:rsidRPr="009A713C">
        <w:rPr>
          <w:rFonts w:ascii="Times New Roman" w:hAnsi="Times New Roman"/>
          <w:b/>
          <w:sz w:val="22"/>
          <w:szCs w:val="22"/>
        </w:rPr>
        <w:t xml:space="preserve">Minőségi kritériumok </w:t>
      </w:r>
    </w:p>
    <w:p w:rsidR="004C249A" w:rsidRPr="004D606D" w:rsidRDefault="004C249A">
      <w:pPr>
        <w:tabs>
          <w:tab w:val="left" w:pos="567"/>
        </w:tabs>
        <w:jc w:val="both"/>
        <w:rPr>
          <w:rFonts w:ascii="Times New Roman" w:hAnsi="Times New Roman"/>
          <w:sz w:val="22"/>
          <w:szCs w:val="22"/>
        </w:rPr>
      </w:pPr>
      <w:r w:rsidRPr="004D606D">
        <w:rPr>
          <w:rFonts w:ascii="Times New Roman" w:hAnsi="Times New Roman"/>
          <w:b/>
          <w:sz w:val="22"/>
          <w:szCs w:val="22"/>
        </w:rPr>
        <w:t>2. R</w:t>
      </w:r>
      <w:r w:rsidRPr="004D606D">
        <w:rPr>
          <w:rFonts w:ascii="Times New Roman" w:hAnsi="Times New Roman" w:hint="eastAsia"/>
          <w:b/>
          <w:sz w:val="22"/>
          <w:szCs w:val="22"/>
        </w:rPr>
        <w:t>é</w:t>
      </w:r>
      <w:r w:rsidRPr="004D606D">
        <w:rPr>
          <w:rFonts w:ascii="Times New Roman" w:hAnsi="Times New Roman"/>
          <w:b/>
          <w:sz w:val="22"/>
          <w:szCs w:val="22"/>
        </w:rPr>
        <w:t>szszempont, ellen</w:t>
      </w:r>
      <w:r w:rsidRPr="004D606D">
        <w:rPr>
          <w:rFonts w:ascii="Times New Roman" w:hAnsi="Times New Roman" w:hint="eastAsia"/>
          <w:b/>
          <w:sz w:val="22"/>
          <w:szCs w:val="22"/>
        </w:rPr>
        <w:t>ő</w:t>
      </w:r>
      <w:r w:rsidRPr="004D606D">
        <w:rPr>
          <w:rFonts w:ascii="Times New Roman" w:hAnsi="Times New Roman"/>
          <w:b/>
          <w:sz w:val="22"/>
          <w:szCs w:val="22"/>
        </w:rPr>
        <w:t>rz</w:t>
      </w:r>
      <w:r w:rsidRPr="004D606D">
        <w:rPr>
          <w:rFonts w:ascii="Times New Roman" w:hAnsi="Times New Roman" w:hint="eastAsia"/>
          <w:b/>
          <w:sz w:val="22"/>
          <w:szCs w:val="22"/>
        </w:rPr>
        <w:t>é</w:t>
      </w:r>
      <w:r w:rsidRPr="004D606D">
        <w:rPr>
          <w:rFonts w:ascii="Times New Roman" w:hAnsi="Times New Roman"/>
          <w:b/>
          <w:sz w:val="22"/>
          <w:szCs w:val="22"/>
        </w:rPr>
        <w:t>sre ford</w:t>
      </w:r>
      <w:r w:rsidRPr="004D606D">
        <w:rPr>
          <w:rFonts w:ascii="Times New Roman" w:hAnsi="Times New Roman" w:hint="eastAsia"/>
          <w:b/>
          <w:sz w:val="22"/>
          <w:szCs w:val="22"/>
        </w:rPr>
        <w:t>í</w:t>
      </w:r>
      <w:r w:rsidRPr="004D606D">
        <w:rPr>
          <w:rFonts w:ascii="Times New Roman" w:hAnsi="Times New Roman"/>
          <w:b/>
          <w:sz w:val="22"/>
          <w:szCs w:val="22"/>
        </w:rPr>
        <w:t>tand</w:t>
      </w:r>
      <w:r w:rsidRPr="004D606D">
        <w:rPr>
          <w:rFonts w:ascii="Times New Roman" w:hAnsi="Times New Roman" w:hint="eastAsia"/>
          <w:b/>
          <w:sz w:val="22"/>
          <w:szCs w:val="22"/>
        </w:rPr>
        <w:t>ó</w:t>
      </w:r>
      <w:r w:rsidRPr="004D606D">
        <w:rPr>
          <w:rFonts w:ascii="Times New Roman" w:hAnsi="Times New Roman"/>
          <w:b/>
          <w:sz w:val="22"/>
          <w:szCs w:val="22"/>
        </w:rPr>
        <w:t xml:space="preserve"> keret</w:t>
      </w:r>
      <w:r w:rsidRPr="004D606D">
        <w:rPr>
          <w:rFonts w:ascii="Times New Roman" w:hAnsi="Times New Roman" w:hint="eastAsia"/>
          <w:b/>
          <w:sz w:val="22"/>
          <w:szCs w:val="22"/>
        </w:rPr>
        <w:t>ó</w:t>
      </w:r>
      <w:r w:rsidRPr="004D606D">
        <w:rPr>
          <w:rFonts w:ascii="Times New Roman" w:hAnsi="Times New Roman"/>
          <w:b/>
          <w:sz w:val="22"/>
          <w:szCs w:val="22"/>
        </w:rPr>
        <w:t>rasz</w:t>
      </w:r>
      <w:r w:rsidRPr="004D606D">
        <w:rPr>
          <w:rFonts w:ascii="Times New Roman" w:hAnsi="Times New Roman" w:hint="eastAsia"/>
          <w:b/>
          <w:sz w:val="22"/>
          <w:szCs w:val="22"/>
        </w:rPr>
        <w:t>á</w:t>
      </w:r>
      <w:r w:rsidRPr="004D606D">
        <w:rPr>
          <w:rFonts w:ascii="Times New Roman" w:hAnsi="Times New Roman"/>
          <w:b/>
          <w:sz w:val="22"/>
          <w:szCs w:val="22"/>
        </w:rPr>
        <w:t>m ellen</w:t>
      </w:r>
      <w:r w:rsidRPr="004D606D">
        <w:rPr>
          <w:rFonts w:ascii="Times New Roman" w:hAnsi="Times New Roman" w:hint="eastAsia"/>
          <w:b/>
          <w:sz w:val="22"/>
          <w:szCs w:val="22"/>
        </w:rPr>
        <w:t>ő</w:t>
      </w:r>
      <w:r w:rsidRPr="004D606D">
        <w:rPr>
          <w:rFonts w:ascii="Times New Roman" w:hAnsi="Times New Roman"/>
          <w:b/>
          <w:sz w:val="22"/>
          <w:szCs w:val="22"/>
        </w:rPr>
        <w:t>rz</w:t>
      </w:r>
      <w:r w:rsidRPr="004D606D">
        <w:rPr>
          <w:rFonts w:ascii="Times New Roman" w:hAnsi="Times New Roman" w:hint="eastAsia"/>
          <w:b/>
          <w:sz w:val="22"/>
          <w:szCs w:val="22"/>
        </w:rPr>
        <w:t>é</w:t>
      </w:r>
      <w:r w:rsidRPr="004D606D">
        <w:rPr>
          <w:rFonts w:ascii="Times New Roman" w:hAnsi="Times New Roman"/>
          <w:b/>
          <w:sz w:val="22"/>
          <w:szCs w:val="22"/>
        </w:rPr>
        <w:t>si t</w:t>
      </w:r>
      <w:r w:rsidRPr="004D606D">
        <w:rPr>
          <w:rFonts w:ascii="Times New Roman" w:hAnsi="Times New Roman" w:hint="eastAsia"/>
          <w:b/>
          <w:sz w:val="22"/>
          <w:szCs w:val="22"/>
        </w:rPr>
        <w:t>í</w:t>
      </w:r>
      <w:r w:rsidRPr="004D606D">
        <w:rPr>
          <w:rFonts w:ascii="Times New Roman" w:hAnsi="Times New Roman"/>
          <w:b/>
          <w:sz w:val="22"/>
          <w:szCs w:val="22"/>
        </w:rPr>
        <w:t>pusonk</w:t>
      </w:r>
      <w:r w:rsidRPr="004D606D">
        <w:rPr>
          <w:rFonts w:ascii="Times New Roman" w:hAnsi="Times New Roman" w:hint="eastAsia"/>
          <w:b/>
          <w:sz w:val="22"/>
          <w:szCs w:val="22"/>
        </w:rPr>
        <w:t>é</w:t>
      </w:r>
      <w:r w:rsidRPr="004D606D">
        <w:rPr>
          <w:rFonts w:ascii="Times New Roman" w:hAnsi="Times New Roman"/>
          <w:b/>
          <w:sz w:val="22"/>
          <w:szCs w:val="22"/>
        </w:rPr>
        <w:t>nt</w:t>
      </w:r>
      <w:r w:rsidR="00E30EB4" w:rsidRPr="004D606D">
        <w:rPr>
          <w:rFonts w:ascii="Times New Roman" w:hAnsi="Times New Roman"/>
          <w:b/>
          <w:sz w:val="22"/>
          <w:szCs w:val="22"/>
        </w:rPr>
        <w:t>:</w:t>
      </w:r>
    </w:p>
    <w:p w:rsidR="004C249A" w:rsidRPr="004D606D" w:rsidRDefault="004C249A" w:rsidP="003C12ED">
      <w:pPr>
        <w:tabs>
          <w:tab w:val="left" w:pos="567"/>
        </w:tabs>
        <w:jc w:val="both"/>
        <w:rPr>
          <w:rFonts w:ascii="Times New Roman" w:hAnsi="Times New Roman"/>
          <w:sz w:val="22"/>
          <w:szCs w:val="22"/>
        </w:rPr>
      </w:pPr>
    </w:p>
    <w:p w:rsidR="00101161" w:rsidRPr="009A713C" w:rsidRDefault="00101161" w:rsidP="00101161">
      <w:pPr>
        <w:jc w:val="both"/>
        <w:rPr>
          <w:rFonts w:ascii="Times New Roman" w:hAnsi="Times New Roman"/>
          <w:sz w:val="22"/>
          <w:szCs w:val="22"/>
        </w:rPr>
      </w:pPr>
      <w:r w:rsidRPr="009A713C">
        <w:rPr>
          <w:rFonts w:ascii="Times New Roman" w:hAnsi="Times New Roman"/>
          <w:sz w:val="22"/>
          <w:szCs w:val="22"/>
        </w:rPr>
        <w:t xml:space="preserve">Ajánlatkérő a 2. </w:t>
      </w:r>
      <w:r w:rsidR="006542BA" w:rsidRPr="009A713C">
        <w:rPr>
          <w:rFonts w:ascii="Times New Roman" w:hAnsi="Times New Roman"/>
          <w:sz w:val="22"/>
          <w:szCs w:val="22"/>
        </w:rPr>
        <w:t>részszempont tekintetében</w:t>
      </w:r>
      <w:r w:rsidRPr="009A713C">
        <w:rPr>
          <w:rFonts w:ascii="Times New Roman" w:hAnsi="Times New Roman"/>
          <w:sz w:val="22"/>
          <w:szCs w:val="22"/>
        </w:rPr>
        <w:t xml:space="preserve"> tájékoztatja az </w:t>
      </w:r>
      <w:r w:rsidR="00860D99">
        <w:rPr>
          <w:rFonts w:ascii="Times New Roman" w:hAnsi="Times New Roman"/>
          <w:sz w:val="22"/>
          <w:szCs w:val="22"/>
        </w:rPr>
        <w:t>a</w:t>
      </w:r>
      <w:r w:rsidRPr="009A713C">
        <w:rPr>
          <w:rFonts w:ascii="Times New Roman" w:hAnsi="Times New Roman"/>
          <w:sz w:val="22"/>
          <w:szCs w:val="22"/>
        </w:rPr>
        <w:t>jánlat</w:t>
      </w:r>
      <w:r w:rsidR="00F8470D">
        <w:rPr>
          <w:rFonts w:ascii="Times New Roman" w:hAnsi="Times New Roman"/>
          <w:sz w:val="22"/>
          <w:szCs w:val="22"/>
        </w:rPr>
        <w:t>tevőket</w:t>
      </w:r>
      <w:r w:rsidRPr="009A713C">
        <w:rPr>
          <w:rFonts w:ascii="Times New Roman" w:hAnsi="Times New Roman"/>
          <w:sz w:val="22"/>
          <w:szCs w:val="22"/>
        </w:rPr>
        <w:t>, hogy az utóellenőrzés maximum három, az alábbiak szerint részletezett ellenőrzési szakaszra bontható:</w:t>
      </w:r>
    </w:p>
    <w:p w:rsidR="00101161" w:rsidRPr="009A713C" w:rsidRDefault="00101161" w:rsidP="00101161">
      <w:pPr>
        <w:pStyle w:val="Listaszerbekezds"/>
        <w:numPr>
          <w:ilvl w:val="0"/>
          <w:numId w:val="53"/>
        </w:numPr>
        <w:suppressAutoHyphens w:val="0"/>
        <w:spacing w:before="120" w:after="120"/>
        <w:jc w:val="both"/>
        <w:rPr>
          <w:rFonts w:ascii="Times New Roman" w:hAnsi="Times New Roman"/>
          <w:sz w:val="22"/>
          <w:szCs w:val="22"/>
        </w:rPr>
      </w:pPr>
      <w:r w:rsidRPr="009A713C">
        <w:rPr>
          <w:rFonts w:ascii="Times New Roman" w:hAnsi="Times New Roman"/>
          <w:sz w:val="22"/>
          <w:szCs w:val="22"/>
        </w:rPr>
        <w:t>Első ellenőrzés, az esetleges hiánypótlás kérése (1. körben ellenőrzésre benyújtott dokumentumok hiányai);</w:t>
      </w:r>
    </w:p>
    <w:p w:rsidR="00101161" w:rsidRPr="009A713C" w:rsidRDefault="00101161" w:rsidP="00101161">
      <w:pPr>
        <w:pStyle w:val="Listaszerbekezds"/>
        <w:numPr>
          <w:ilvl w:val="0"/>
          <w:numId w:val="53"/>
        </w:numPr>
        <w:suppressAutoHyphens w:val="0"/>
        <w:spacing w:before="120" w:after="120"/>
        <w:jc w:val="both"/>
        <w:rPr>
          <w:rFonts w:ascii="Times New Roman" w:hAnsi="Times New Roman"/>
          <w:sz w:val="22"/>
          <w:szCs w:val="22"/>
        </w:rPr>
      </w:pPr>
      <w:r w:rsidRPr="009A713C">
        <w:rPr>
          <w:rFonts w:ascii="Times New Roman" w:hAnsi="Times New Roman"/>
          <w:sz w:val="22"/>
          <w:szCs w:val="22"/>
        </w:rPr>
        <w:t>Beérkezett hiánypótlás ellenőrzése, esetleges korrekció kérése (1.-2. körben ellenőrzésre benyújtott dokumentumok további hiányai, tisztázandó kérdései),</w:t>
      </w:r>
    </w:p>
    <w:p w:rsidR="00101161" w:rsidRPr="009A713C" w:rsidRDefault="00101161" w:rsidP="00101161">
      <w:pPr>
        <w:pStyle w:val="Listaszerbekezds"/>
        <w:numPr>
          <w:ilvl w:val="0"/>
          <w:numId w:val="53"/>
        </w:numPr>
        <w:suppressAutoHyphens w:val="0"/>
        <w:spacing w:before="120" w:after="120"/>
        <w:jc w:val="both"/>
        <w:rPr>
          <w:rFonts w:ascii="Times New Roman" w:hAnsi="Times New Roman"/>
          <w:sz w:val="22"/>
          <w:szCs w:val="22"/>
        </w:rPr>
      </w:pPr>
      <w:r w:rsidRPr="009A713C">
        <w:rPr>
          <w:rFonts w:ascii="Times New Roman" w:hAnsi="Times New Roman"/>
          <w:sz w:val="22"/>
          <w:szCs w:val="22"/>
        </w:rPr>
        <w:t xml:space="preserve">Beérkezett korrekció ellenőrzése és a lezáró jelentés elkészítése. </w:t>
      </w:r>
    </w:p>
    <w:p w:rsidR="00101161" w:rsidRPr="009A713C" w:rsidRDefault="00101161" w:rsidP="00101161">
      <w:pPr>
        <w:ind w:left="720"/>
        <w:jc w:val="both"/>
        <w:rPr>
          <w:rFonts w:ascii="Times New Roman" w:hAnsi="Times New Roman"/>
          <w:sz w:val="22"/>
          <w:szCs w:val="22"/>
        </w:rPr>
      </w:pPr>
    </w:p>
    <w:p w:rsidR="00101161" w:rsidRPr="009A713C" w:rsidRDefault="00101161" w:rsidP="00101161">
      <w:pPr>
        <w:jc w:val="both"/>
        <w:rPr>
          <w:rFonts w:ascii="Times New Roman" w:hAnsi="Times New Roman"/>
          <w:sz w:val="22"/>
          <w:szCs w:val="22"/>
        </w:rPr>
      </w:pPr>
      <w:r w:rsidRPr="009A713C">
        <w:rPr>
          <w:rFonts w:ascii="Times New Roman" w:hAnsi="Times New Roman"/>
          <w:sz w:val="22"/>
          <w:szCs w:val="22"/>
        </w:rPr>
        <w:t xml:space="preserve">Az utóellenőrzésnél elvárás a „négyszemes” ellenőrzés is, ezért az alábbi keretóraszám alsó korlátjánál alacsonyabb megajánlást ajánlatkérő az ellenőrzés szakmai minőségére kiható kockázatként értékeli, ezért </w:t>
      </w:r>
      <w:r w:rsidR="00F8470D">
        <w:rPr>
          <w:rFonts w:ascii="Times New Roman" w:hAnsi="Times New Roman"/>
          <w:sz w:val="22"/>
          <w:szCs w:val="22"/>
        </w:rPr>
        <w:t xml:space="preserve">az </w:t>
      </w:r>
      <w:r w:rsidRPr="009A713C">
        <w:rPr>
          <w:rFonts w:ascii="Times New Roman" w:hAnsi="Times New Roman"/>
          <w:sz w:val="22"/>
          <w:szCs w:val="22"/>
        </w:rPr>
        <w:t xml:space="preserve">alacsonyabb megajánlásokat irreálisan alacsony ajánlati elemnek tekinti.  </w:t>
      </w:r>
    </w:p>
    <w:p w:rsidR="00101161" w:rsidRPr="009A713C" w:rsidRDefault="00101161" w:rsidP="00101161">
      <w:pPr>
        <w:jc w:val="both"/>
        <w:rPr>
          <w:rFonts w:ascii="Times New Roman" w:hAnsi="Times New Roman"/>
          <w:sz w:val="22"/>
          <w:szCs w:val="22"/>
        </w:rPr>
      </w:pPr>
    </w:p>
    <w:p w:rsidR="00101161" w:rsidRPr="009A713C" w:rsidRDefault="00101161" w:rsidP="00101161">
      <w:pPr>
        <w:jc w:val="both"/>
        <w:rPr>
          <w:rFonts w:ascii="Times New Roman" w:hAnsi="Times New Roman"/>
          <w:sz w:val="22"/>
          <w:szCs w:val="22"/>
        </w:rPr>
      </w:pPr>
      <w:r w:rsidRPr="009A713C">
        <w:rPr>
          <w:rFonts w:ascii="Times New Roman" w:hAnsi="Times New Roman"/>
          <w:sz w:val="22"/>
          <w:szCs w:val="22"/>
        </w:rPr>
        <w:t>Az ajánlatkérő a megajánlható keretóraszámokat maximálja az alábbi táblázatban foglaltak szerint.</w:t>
      </w:r>
    </w:p>
    <w:p w:rsidR="00101161" w:rsidRPr="009A713C" w:rsidRDefault="00101161" w:rsidP="00101161">
      <w:pPr>
        <w:jc w:val="both"/>
        <w:rPr>
          <w:rFonts w:ascii="Times New Roman" w:hAnsi="Times New Roman"/>
          <w:sz w:val="22"/>
          <w:szCs w:val="22"/>
        </w:rPr>
      </w:pPr>
    </w:p>
    <w:p w:rsidR="00101161" w:rsidRPr="009A713C" w:rsidRDefault="00101161" w:rsidP="00101161">
      <w:pPr>
        <w:jc w:val="both"/>
        <w:rPr>
          <w:rFonts w:ascii="Times New Roman" w:hAnsi="Times New Roman"/>
          <w:sz w:val="22"/>
          <w:szCs w:val="22"/>
        </w:rPr>
      </w:pPr>
      <w:r w:rsidRPr="00F67D78">
        <w:rPr>
          <w:rFonts w:ascii="Times New Roman" w:hAnsi="Times New Roman"/>
          <w:sz w:val="22"/>
          <w:szCs w:val="22"/>
        </w:rPr>
        <w:t xml:space="preserve">Az alsó és </w:t>
      </w:r>
      <w:r w:rsidR="00F8470D" w:rsidRPr="00F67D78">
        <w:rPr>
          <w:rFonts w:ascii="Times New Roman" w:hAnsi="Times New Roman"/>
          <w:sz w:val="22"/>
          <w:szCs w:val="22"/>
        </w:rPr>
        <w:t xml:space="preserve">a </w:t>
      </w:r>
      <w:r w:rsidRPr="00F67D78">
        <w:rPr>
          <w:rFonts w:ascii="Times New Roman" w:hAnsi="Times New Roman"/>
          <w:sz w:val="22"/>
          <w:szCs w:val="22"/>
        </w:rPr>
        <w:t>felső időkorlátot elérő</w:t>
      </w:r>
      <w:r w:rsidR="00F8470D" w:rsidRPr="00F67D78">
        <w:rPr>
          <w:rFonts w:ascii="Times New Roman" w:hAnsi="Times New Roman"/>
          <w:sz w:val="22"/>
          <w:szCs w:val="22"/>
        </w:rPr>
        <w:t>,</w:t>
      </w:r>
      <w:r w:rsidRPr="00F67D78">
        <w:rPr>
          <w:rFonts w:ascii="Times New Roman" w:hAnsi="Times New Roman"/>
          <w:sz w:val="22"/>
          <w:szCs w:val="22"/>
        </w:rPr>
        <w:t xml:space="preserve"> vagy a két </w:t>
      </w:r>
      <w:r w:rsidR="00F41076" w:rsidRPr="00F67D78">
        <w:rPr>
          <w:rFonts w:ascii="Times New Roman" w:hAnsi="Times New Roman"/>
          <w:sz w:val="22"/>
          <w:szCs w:val="22"/>
        </w:rPr>
        <w:t xml:space="preserve">határérték </w:t>
      </w:r>
      <w:r w:rsidRPr="00F67D78">
        <w:rPr>
          <w:rFonts w:ascii="Times New Roman" w:hAnsi="Times New Roman"/>
          <w:sz w:val="22"/>
          <w:szCs w:val="22"/>
        </w:rPr>
        <w:t xml:space="preserve">közötti értékek kerülhetnek megajánlásra. </w:t>
      </w:r>
      <w:r w:rsidR="006B448B" w:rsidRPr="00F67D78">
        <w:rPr>
          <w:rFonts w:ascii="Times New Roman" w:hAnsi="Times New Roman"/>
          <w:sz w:val="22"/>
          <w:szCs w:val="22"/>
        </w:rPr>
        <w:t>A két szélső érték</w:t>
      </w:r>
      <w:r w:rsidR="00F8470D" w:rsidRPr="00F67D78">
        <w:rPr>
          <w:rFonts w:ascii="Times New Roman" w:hAnsi="Times New Roman"/>
          <w:sz w:val="22"/>
          <w:szCs w:val="22"/>
        </w:rPr>
        <w:t xml:space="preserve">en kívül eső </w:t>
      </w:r>
      <w:r w:rsidRPr="00F67D78">
        <w:rPr>
          <w:rFonts w:ascii="Times New Roman" w:hAnsi="Times New Roman"/>
          <w:sz w:val="22"/>
          <w:szCs w:val="22"/>
        </w:rPr>
        <w:t>értékeket tartalmazó ajánlatot ajánlatkérő érvénytelennek nyilvánítja.</w:t>
      </w:r>
      <w:r w:rsidRPr="009A713C">
        <w:rPr>
          <w:rFonts w:ascii="Times New Roman" w:hAnsi="Times New Roman"/>
          <w:sz w:val="22"/>
          <w:szCs w:val="22"/>
        </w:rPr>
        <w:t xml:space="preserve">    </w:t>
      </w:r>
    </w:p>
    <w:p w:rsidR="00101161" w:rsidRPr="00A06CD7" w:rsidRDefault="00101161" w:rsidP="00101161">
      <w:pPr>
        <w:jc w:val="both"/>
        <w:rPr>
          <w:rFonts w:ascii="Times New Roman" w:hAnsi="Times New Roman"/>
          <w:sz w:val="22"/>
          <w:szCs w:val="22"/>
        </w:rPr>
      </w:pPr>
    </w:p>
    <w:p w:rsidR="00101161" w:rsidRDefault="00101161" w:rsidP="00101161">
      <w:pPr>
        <w:ind w:left="60" w:right="-851"/>
        <w:jc w:val="cente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1843"/>
        <w:gridCol w:w="2126"/>
      </w:tblGrid>
      <w:tr w:rsidR="00101161" w:rsidRPr="0044538F" w:rsidTr="004D606D">
        <w:tc>
          <w:tcPr>
            <w:tcW w:w="5211" w:type="dxa"/>
            <w:shd w:val="clear" w:color="auto" w:fill="D9D9D9" w:themeFill="background1" w:themeFillShade="D9"/>
          </w:tcPr>
          <w:p w:rsidR="00101161" w:rsidRPr="00A06CD7" w:rsidRDefault="00101161" w:rsidP="0006792C">
            <w:pPr>
              <w:pStyle w:val="Listaszerbekezds"/>
              <w:numPr>
                <w:ilvl w:val="0"/>
                <w:numId w:val="27"/>
              </w:numPr>
              <w:suppressAutoHyphens w:val="0"/>
              <w:spacing w:before="120" w:after="120"/>
              <w:jc w:val="center"/>
              <w:rPr>
                <w:rFonts w:ascii="Times New Roman" w:hAnsi="Times New Roman"/>
                <w:sz w:val="22"/>
                <w:szCs w:val="22"/>
              </w:rPr>
            </w:pPr>
            <w:r w:rsidRPr="00A06CD7">
              <w:rPr>
                <w:rFonts w:ascii="Times New Roman" w:hAnsi="Times New Roman"/>
                <w:b/>
                <w:sz w:val="22"/>
                <w:szCs w:val="22"/>
              </w:rPr>
              <w:t>Min</w:t>
            </w:r>
            <w:r w:rsidRPr="00A06CD7">
              <w:rPr>
                <w:rFonts w:ascii="Times New Roman" w:hAnsi="Times New Roman" w:hint="eastAsia"/>
                <w:b/>
                <w:sz w:val="22"/>
                <w:szCs w:val="22"/>
              </w:rPr>
              <w:t>ő</w:t>
            </w:r>
            <w:r w:rsidRPr="00A06CD7">
              <w:rPr>
                <w:rFonts w:ascii="Times New Roman" w:hAnsi="Times New Roman"/>
                <w:b/>
                <w:sz w:val="22"/>
                <w:szCs w:val="22"/>
              </w:rPr>
              <w:t>s</w:t>
            </w:r>
            <w:r w:rsidRPr="00A06CD7">
              <w:rPr>
                <w:rFonts w:ascii="Times New Roman" w:hAnsi="Times New Roman" w:hint="eastAsia"/>
                <w:b/>
                <w:sz w:val="22"/>
                <w:szCs w:val="22"/>
              </w:rPr>
              <w:t>é</w:t>
            </w:r>
            <w:r w:rsidRPr="00A06CD7">
              <w:rPr>
                <w:rFonts w:ascii="Times New Roman" w:hAnsi="Times New Roman"/>
                <w:b/>
                <w:sz w:val="22"/>
                <w:szCs w:val="22"/>
              </w:rPr>
              <w:t>gi krit</w:t>
            </w:r>
            <w:r w:rsidRPr="00A06CD7">
              <w:rPr>
                <w:rFonts w:ascii="Times New Roman" w:hAnsi="Times New Roman" w:hint="eastAsia"/>
                <w:b/>
                <w:sz w:val="22"/>
                <w:szCs w:val="22"/>
              </w:rPr>
              <w:t>é</w:t>
            </w:r>
            <w:r w:rsidRPr="00A06CD7">
              <w:rPr>
                <w:rFonts w:ascii="Times New Roman" w:hAnsi="Times New Roman"/>
                <w:b/>
                <w:sz w:val="22"/>
                <w:szCs w:val="22"/>
              </w:rPr>
              <w:t>rium</w:t>
            </w:r>
          </w:p>
        </w:tc>
        <w:tc>
          <w:tcPr>
            <w:tcW w:w="1843" w:type="dxa"/>
            <w:shd w:val="clear" w:color="auto" w:fill="D9D9D9" w:themeFill="background1" w:themeFillShade="D9"/>
            <w:vAlign w:val="bottom"/>
          </w:tcPr>
          <w:p w:rsidR="00101161" w:rsidRPr="00A06CD7" w:rsidRDefault="00101161" w:rsidP="0006792C">
            <w:pPr>
              <w:suppressAutoHyphens w:val="0"/>
              <w:spacing w:before="120" w:after="120"/>
              <w:jc w:val="center"/>
              <w:rPr>
                <w:rFonts w:ascii="Times New Roman" w:hAnsi="Times New Roman"/>
                <w:b/>
                <w:sz w:val="22"/>
                <w:szCs w:val="22"/>
              </w:rPr>
            </w:pPr>
            <w:r w:rsidRPr="00A06CD7">
              <w:rPr>
                <w:rFonts w:ascii="Times New Roman" w:hAnsi="Times New Roman"/>
                <w:b/>
                <w:sz w:val="22"/>
                <w:szCs w:val="22"/>
              </w:rPr>
              <w:t>minimum</w:t>
            </w:r>
            <w:r w:rsidR="006B448B">
              <w:rPr>
                <w:rStyle w:val="Lbjegyzet-hivatkozs"/>
                <w:rFonts w:ascii="Times New Roman" w:hAnsi="Times New Roman"/>
                <w:b/>
                <w:sz w:val="22"/>
                <w:szCs w:val="22"/>
              </w:rPr>
              <w:footnoteReference w:id="2"/>
            </w:r>
          </w:p>
        </w:tc>
        <w:tc>
          <w:tcPr>
            <w:tcW w:w="2126" w:type="dxa"/>
            <w:shd w:val="clear" w:color="auto" w:fill="D9D9D9" w:themeFill="background1" w:themeFillShade="D9"/>
          </w:tcPr>
          <w:p w:rsidR="00101161" w:rsidRPr="00A06CD7" w:rsidRDefault="00101161" w:rsidP="0006792C">
            <w:pPr>
              <w:pStyle w:val="Listaszerbekezds"/>
              <w:suppressAutoHyphens w:val="0"/>
              <w:spacing w:before="120" w:after="120"/>
              <w:ind w:left="420"/>
              <w:rPr>
                <w:rFonts w:ascii="Times New Roman" w:hAnsi="Times New Roman"/>
                <w:b/>
                <w:sz w:val="22"/>
                <w:szCs w:val="22"/>
              </w:rPr>
            </w:pPr>
            <w:r w:rsidRPr="00A06CD7">
              <w:rPr>
                <w:rFonts w:ascii="Times New Roman" w:hAnsi="Times New Roman"/>
                <w:b/>
                <w:sz w:val="22"/>
                <w:szCs w:val="22"/>
              </w:rPr>
              <w:t>maximum</w:t>
            </w:r>
            <w:r w:rsidR="008D5F5F">
              <w:rPr>
                <w:rStyle w:val="Lbjegyzet-hivatkozs"/>
                <w:rFonts w:ascii="Times New Roman" w:hAnsi="Times New Roman"/>
                <w:b/>
                <w:sz w:val="22"/>
                <w:szCs w:val="22"/>
              </w:rPr>
              <w:footnoteReference w:id="3"/>
            </w:r>
          </w:p>
        </w:tc>
      </w:tr>
      <w:tr w:rsidR="00101161" w:rsidRPr="00935276" w:rsidTr="0006792C">
        <w:tc>
          <w:tcPr>
            <w:tcW w:w="5211" w:type="dxa"/>
            <w:vAlign w:val="center"/>
          </w:tcPr>
          <w:p w:rsidR="00101161" w:rsidRPr="00935276" w:rsidRDefault="00101161" w:rsidP="0006792C">
            <w:pPr>
              <w:pStyle w:val="Listaszerbekezds"/>
              <w:numPr>
                <w:ilvl w:val="1"/>
                <w:numId w:val="27"/>
              </w:numPr>
              <w:tabs>
                <w:tab w:val="center" w:pos="8505"/>
              </w:tabs>
              <w:suppressAutoHyphens w:val="0"/>
              <w:ind w:left="567" w:hanging="425"/>
              <w:rPr>
                <w:rFonts w:ascii="Times New Roman" w:hAnsi="Times New Roman"/>
                <w:sz w:val="22"/>
                <w:szCs w:val="22"/>
                <w:shd w:val="clear" w:color="auto" w:fill="FFFFFF"/>
                <w:lang w:eastAsia="en-GB"/>
              </w:rPr>
            </w:pPr>
            <w:r w:rsidRPr="004E33D4">
              <w:rPr>
                <w:rFonts w:ascii="Times New Roman" w:hAnsi="Times New Roman"/>
                <w:sz w:val="22"/>
                <w:szCs w:val="22"/>
              </w:rPr>
              <w:t>„Általános módon” lefolytatott közbeszerzési eljárás ellenőrzésére fordítandó keretóraszám</w:t>
            </w:r>
            <w:r>
              <w:rPr>
                <w:rFonts w:ascii="Times New Roman" w:hAnsi="Times New Roman"/>
                <w:sz w:val="22"/>
                <w:szCs w:val="22"/>
              </w:rPr>
              <w:t xml:space="preserve"> határértékei </w:t>
            </w:r>
          </w:p>
        </w:tc>
        <w:tc>
          <w:tcPr>
            <w:tcW w:w="1843" w:type="dxa"/>
            <w:vAlign w:val="center"/>
          </w:tcPr>
          <w:p w:rsidR="00101161" w:rsidRPr="00935276" w:rsidRDefault="00101161" w:rsidP="0006792C">
            <w:pPr>
              <w:spacing w:after="120"/>
              <w:jc w:val="center"/>
              <w:rPr>
                <w:rFonts w:ascii="Times New Roman" w:hAnsi="Times New Roman"/>
                <w:sz w:val="22"/>
                <w:szCs w:val="22"/>
              </w:rPr>
            </w:pPr>
            <w:r>
              <w:rPr>
                <w:rFonts w:ascii="Times New Roman" w:hAnsi="Times New Roman"/>
                <w:sz w:val="22"/>
                <w:szCs w:val="22"/>
              </w:rPr>
              <w:t>8 óra</w:t>
            </w:r>
          </w:p>
        </w:tc>
        <w:tc>
          <w:tcPr>
            <w:tcW w:w="2126" w:type="dxa"/>
            <w:vAlign w:val="center"/>
          </w:tcPr>
          <w:p w:rsidR="00101161" w:rsidRPr="00935276" w:rsidRDefault="00101161" w:rsidP="0006792C">
            <w:pPr>
              <w:spacing w:after="120"/>
              <w:jc w:val="center"/>
              <w:rPr>
                <w:rFonts w:ascii="Times New Roman" w:hAnsi="Times New Roman"/>
                <w:sz w:val="22"/>
                <w:szCs w:val="22"/>
              </w:rPr>
            </w:pPr>
            <w:r>
              <w:rPr>
                <w:rFonts w:ascii="Times New Roman" w:hAnsi="Times New Roman"/>
                <w:sz w:val="22"/>
                <w:szCs w:val="22"/>
              </w:rPr>
              <w:t>10 óra</w:t>
            </w:r>
          </w:p>
        </w:tc>
      </w:tr>
      <w:tr w:rsidR="00101161" w:rsidRPr="00935276" w:rsidTr="0006792C">
        <w:tc>
          <w:tcPr>
            <w:tcW w:w="5211" w:type="dxa"/>
          </w:tcPr>
          <w:p w:rsidR="00101161" w:rsidRPr="00935276" w:rsidRDefault="00101161" w:rsidP="0006792C">
            <w:pPr>
              <w:pStyle w:val="Listaszerbekezds"/>
              <w:numPr>
                <w:ilvl w:val="1"/>
                <w:numId w:val="27"/>
              </w:numPr>
              <w:tabs>
                <w:tab w:val="center" w:pos="8505"/>
              </w:tabs>
              <w:suppressAutoHyphens w:val="0"/>
              <w:ind w:left="567" w:hanging="425"/>
              <w:jc w:val="both"/>
              <w:rPr>
                <w:rFonts w:ascii="Times New Roman" w:hAnsi="Times New Roman"/>
                <w:sz w:val="22"/>
                <w:szCs w:val="22"/>
              </w:rPr>
            </w:pPr>
            <w:r w:rsidRPr="004E33D4">
              <w:rPr>
                <w:rFonts w:ascii="Times New Roman" w:hAnsi="Times New Roman"/>
                <w:sz w:val="22"/>
                <w:szCs w:val="22"/>
              </w:rPr>
              <w:t>Központi beszerző szerv által lefolytatott eljárás második részében verseny újranyitással, konzultációval lefolytatott eljárás ellenőrzésére fordítandó keretóraszám</w:t>
            </w:r>
            <w:r>
              <w:rPr>
                <w:rFonts w:ascii="Times New Roman" w:hAnsi="Times New Roman"/>
                <w:sz w:val="22"/>
                <w:szCs w:val="22"/>
              </w:rPr>
              <w:t xml:space="preserve"> határértékei</w:t>
            </w:r>
          </w:p>
        </w:tc>
        <w:tc>
          <w:tcPr>
            <w:tcW w:w="1843" w:type="dxa"/>
            <w:vAlign w:val="center"/>
          </w:tcPr>
          <w:p w:rsidR="00101161" w:rsidRPr="00935276" w:rsidRDefault="00101161" w:rsidP="0006792C">
            <w:pPr>
              <w:spacing w:after="120"/>
              <w:jc w:val="center"/>
              <w:rPr>
                <w:rFonts w:ascii="Times New Roman" w:hAnsi="Times New Roman"/>
                <w:sz w:val="22"/>
                <w:szCs w:val="22"/>
              </w:rPr>
            </w:pPr>
            <w:r>
              <w:rPr>
                <w:rFonts w:ascii="Times New Roman" w:hAnsi="Times New Roman"/>
                <w:sz w:val="22"/>
                <w:szCs w:val="22"/>
              </w:rPr>
              <w:t>7 óra</w:t>
            </w:r>
          </w:p>
        </w:tc>
        <w:tc>
          <w:tcPr>
            <w:tcW w:w="2126" w:type="dxa"/>
            <w:vAlign w:val="center"/>
          </w:tcPr>
          <w:p w:rsidR="00101161" w:rsidRPr="00935276" w:rsidRDefault="00101161" w:rsidP="0006792C">
            <w:pPr>
              <w:spacing w:after="120"/>
              <w:jc w:val="center"/>
              <w:rPr>
                <w:rFonts w:ascii="Times New Roman" w:hAnsi="Times New Roman"/>
                <w:sz w:val="22"/>
                <w:szCs w:val="22"/>
              </w:rPr>
            </w:pPr>
            <w:r>
              <w:rPr>
                <w:rFonts w:ascii="Times New Roman" w:hAnsi="Times New Roman"/>
                <w:sz w:val="22"/>
                <w:szCs w:val="22"/>
              </w:rPr>
              <w:t>9 óra</w:t>
            </w:r>
          </w:p>
        </w:tc>
      </w:tr>
      <w:tr w:rsidR="00101161" w:rsidRPr="00935276" w:rsidTr="0006792C">
        <w:tc>
          <w:tcPr>
            <w:tcW w:w="5211" w:type="dxa"/>
          </w:tcPr>
          <w:p w:rsidR="00101161" w:rsidRPr="004E33D4" w:rsidRDefault="00101161" w:rsidP="0006792C">
            <w:pPr>
              <w:pStyle w:val="Listaszerbekezds"/>
              <w:numPr>
                <w:ilvl w:val="1"/>
                <w:numId w:val="27"/>
              </w:numPr>
              <w:tabs>
                <w:tab w:val="center" w:pos="8505"/>
              </w:tabs>
              <w:suppressAutoHyphens w:val="0"/>
              <w:ind w:left="567" w:hanging="425"/>
              <w:jc w:val="both"/>
              <w:rPr>
                <w:rFonts w:ascii="Times New Roman" w:hAnsi="Times New Roman"/>
                <w:sz w:val="22"/>
                <w:szCs w:val="22"/>
              </w:rPr>
            </w:pPr>
            <w:r w:rsidRPr="004E33D4">
              <w:rPr>
                <w:rFonts w:ascii="Times New Roman" w:hAnsi="Times New Roman"/>
                <w:sz w:val="22"/>
                <w:szCs w:val="22"/>
              </w:rPr>
              <w:t xml:space="preserve">Központi beszerző szerv által lefolytatott eljárás alapján közvetlen megrendeléssel lefolytatott eljárás ellenőrzésére fordítandó keretóraszám </w:t>
            </w:r>
            <w:r>
              <w:rPr>
                <w:rFonts w:ascii="Times New Roman" w:hAnsi="Times New Roman"/>
                <w:sz w:val="22"/>
                <w:szCs w:val="22"/>
              </w:rPr>
              <w:t>határértékei</w:t>
            </w:r>
          </w:p>
        </w:tc>
        <w:tc>
          <w:tcPr>
            <w:tcW w:w="1843" w:type="dxa"/>
            <w:vAlign w:val="center"/>
          </w:tcPr>
          <w:p w:rsidR="00101161" w:rsidRDefault="00101161" w:rsidP="0006792C">
            <w:pPr>
              <w:spacing w:after="120"/>
              <w:jc w:val="center"/>
              <w:rPr>
                <w:rFonts w:ascii="Times New Roman" w:hAnsi="Times New Roman"/>
                <w:sz w:val="22"/>
                <w:szCs w:val="22"/>
                <w:shd w:val="clear" w:color="auto" w:fill="FFFFFF"/>
                <w:lang w:eastAsia="en-GB"/>
              </w:rPr>
            </w:pPr>
            <w:r>
              <w:rPr>
                <w:rFonts w:ascii="Times New Roman" w:hAnsi="Times New Roman"/>
                <w:sz w:val="22"/>
                <w:szCs w:val="22"/>
              </w:rPr>
              <w:t>4 óra</w:t>
            </w:r>
          </w:p>
        </w:tc>
        <w:tc>
          <w:tcPr>
            <w:tcW w:w="2126" w:type="dxa"/>
            <w:vAlign w:val="center"/>
          </w:tcPr>
          <w:p w:rsidR="00101161" w:rsidRDefault="00101161" w:rsidP="0006792C">
            <w:pPr>
              <w:spacing w:after="120"/>
              <w:jc w:val="center"/>
              <w:rPr>
                <w:rFonts w:ascii="Times New Roman" w:hAnsi="Times New Roman"/>
                <w:sz w:val="22"/>
                <w:szCs w:val="22"/>
                <w:shd w:val="clear" w:color="auto" w:fill="FFFFFF"/>
                <w:lang w:eastAsia="en-GB"/>
              </w:rPr>
            </w:pPr>
            <w:r>
              <w:rPr>
                <w:rFonts w:ascii="Times New Roman" w:hAnsi="Times New Roman"/>
                <w:sz w:val="22"/>
                <w:szCs w:val="22"/>
              </w:rPr>
              <w:t>6 óra</w:t>
            </w:r>
          </w:p>
        </w:tc>
      </w:tr>
      <w:tr w:rsidR="00101161" w:rsidRPr="00935276" w:rsidTr="0006792C">
        <w:tc>
          <w:tcPr>
            <w:tcW w:w="5211" w:type="dxa"/>
          </w:tcPr>
          <w:p w:rsidR="00101161" w:rsidRPr="004E33D4" w:rsidRDefault="00101161" w:rsidP="0006792C">
            <w:pPr>
              <w:pStyle w:val="Listaszerbekezds"/>
              <w:numPr>
                <w:ilvl w:val="1"/>
                <w:numId w:val="27"/>
              </w:numPr>
              <w:tabs>
                <w:tab w:val="center" w:pos="8505"/>
              </w:tabs>
              <w:suppressAutoHyphens w:val="0"/>
              <w:ind w:left="567" w:hanging="425"/>
              <w:jc w:val="both"/>
              <w:rPr>
                <w:rFonts w:ascii="Times New Roman" w:hAnsi="Times New Roman"/>
                <w:sz w:val="22"/>
                <w:szCs w:val="22"/>
              </w:rPr>
            </w:pPr>
            <w:r w:rsidRPr="004E33D4">
              <w:rPr>
                <w:rFonts w:ascii="Times New Roman" w:hAnsi="Times New Roman"/>
                <w:sz w:val="22"/>
                <w:szCs w:val="22"/>
              </w:rPr>
              <w:t xml:space="preserve">Szerződésmódosítás ellenőrzésére fordítandó keretóraszám </w:t>
            </w:r>
            <w:r>
              <w:rPr>
                <w:rFonts w:ascii="Times New Roman" w:hAnsi="Times New Roman"/>
                <w:sz w:val="22"/>
                <w:szCs w:val="22"/>
              </w:rPr>
              <w:t>határértékei</w:t>
            </w:r>
          </w:p>
        </w:tc>
        <w:tc>
          <w:tcPr>
            <w:tcW w:w="1843" w:type="dxa"/>
            <w:vAlign w:val="center"/>
          </w:tcPr>
          <w:p w:rsidR="00101161" w:rsidRDefault="00101161" w:rsidP="0006792C">
            <w:pPr>
              <w:spacing w:after="120"/>
              <w:jc w:val="center"/>
              <w:rPr>
                <w:rFonts w:ascii="Times New Roman" w:hAnsi="Times New Roman"/>
                <w:sz w:val="22"/>
                <w:szCs w:val="22"/>
                <w:shd w:val="clear" w:color="auto" w:fill="FFFFFF"/>
                <w:lang w:eastAsia="en-GB"/>
              </w:rPr>
            </w:pPr>
            <w:r>
              <w:rPr>
                <w:rFonts w:ascii="Times New Roman" w:hAnsi="Times New Roman"/>
                <w:sz w:val="22"/>
                <w:szCs w:val="22"/>
              </w:rPr>
              <w:t>5 óra</w:t>
            </w:r>
          </w:p>
        </w:tc>
        <w:tc>
          <w:tcPr>
            <w:tcW w:w="2126" w:type="dxa"/>
            <w:vAlign w:val="center"/>
          </w:tcPr>
          <w:p w:rsidR="00101161" w:rsidRDefault="00101161" w:rsidP="0006792C">
            <w:pPr>
              <w:spacing w:after="120"/>
              <w:jc w:val="center"/>
              <w:rPr>
                <w:rFonts w:ascii="Times New Roman" w:hAnsi="Times New Roman"/>
                <w:sz w:val="22"/>
                <w:szCs w:val="22"/>
                <w:shd w:val="clear" w:color="auto" w:fill="FFFFFF"/>
                <w:lang w:eastAsia="en-GB"/>
              </w:rPr>
            </w:pPr>
            <w:r>
              <w:rPr>
                <w:rFonts w:ascii="Times New Roman" w:hAnsi="Times New Roman"/>
                <w:sz w:val="22"/>
                <w:szCs w:val="22"/>
              </w:rPr>
              <w:t>7 óra</w:t>
            </w:r>
          </w:p>
        </w:tc>
      </w:tr>
    </w:tbl>
    <w:p w:rsidR="00101161" w:rsidRDefault="00101161" w:rsidP="00101161">
      <w:pPr>
        <w:pStyle w:val="Listaszerbekezds"/>
        <w:tabs>
          <w:tab w:val="center" w:pos="8505"/>
        </w:tabs>
        <w:suppressAutoHyphens w:val="0"/>
        <w:ind w:left="426" w:hanging="426"/>
        <w:rPr>
          <w:rFonts w:ascii="Times New Roman" w:hAnsi="Times New Roman"/>
          <w:sz w:val="22"/>
          <w:szCs w:val="22"/>
          <w:shd w:val="clear" w:color="auto" w:fill="FFFFFF"/>
          <w:lang w:eastAsia="en-GB"/>
        </w:rPr>
      </w:pPr>
    </w:p>
    <w:p w:rsidR="00101161" w:rsidRDefault="00101161" w:rsidP="00101161">
      <w:pPr>
        <w:rPr>
          <w:rFonts w:ascii="Times New Roman" w:hAnsi="Times New Roman"/>
          <w:sz w:val="22"/>
          <w:szCs w:val="22"/>
        </w:rPr>
      </w:pPr>
      <w:r w:rsidRPr="00A06CD7">
        <w:rPr>
          <w:rFonts w:ascii="Times New Roman" w:hAnsi="Times New Roman"/>
          <w:sz w:val="22"/>
          <w:szCs w:val="22"/>
        </w:rPr>
        <w:t xml:space="preserve">A megajánlásoknál a 0,5 órás lépték megadása lehetséges.  </w:t>
      </w:r>
    </w:p>
    <w:p w:rsidR="00101161" w:rsidRPr="00DD2B1E" w:rsidRDefault="00101161" w:rsidP="00101161">
      <w:pPr>
        <w:ind w:left="720"/>
        <w:jc w:val="both"/>
        <w:rPr>
          <w:rFonts w:ascii="Arial" w:hAnsi="Arial" w:cs="Arial"/>
          <w:sz w:val="20"/>
          <w:szCs w:val="20"/>
        </w:rPr>
      </w:pPr>
    </w:p>
    <w:p w:rsidR="00101161" w:rsidRPr="004D606D" w:rsidRDefault="00101161" w:rsidP="004D606D">
      <w:pPr>
        <w:pStyle w:val="Default"/>
        <w:jc w:val="both"/>
        <w:rPr>
          <w:color w:val="auto"/>
          <w:sz w:val="22"/>
          <w:szCs w:val="22"/>
          <w:lang w:eastAsia="ar-SA"/>
        </w:rPr>
      </w:pPr>
      <w:r w:rsidRPr="004D606D">
        <w:rPr>
          <w:color w:val="auto"/>
          <w:sz w:val="22"/>
          <w:szCs w:val="22"/>
          <w:lang w:eastAsia="ar-SA"/>
        </w:rPr>
        <w:lastRenderedPageBreak/>
        <w:t xml:space="preserve">A 2.1-től 2.4-ig terjedő részszempontok értékelése során a Közbeszerzési Hatóság útmutatója (KÉ 2016. </w:t>
      </w:r>
      <w:r w:rsidRPr="004D606D">
        <w:rPr>
          <w:rFonts w:hint="eastAsia"/>
          <w:color w:val="auto"/>
          <w:sz w:val="22"/>
          <w:szCs w:val="22"/>
          <w:lang w:eastAsia="ar-SA"/>
        </w:rPr>
        <w:t>é</w:t>
      </w:r>
      <w:r w:rsidRPr="004D606D">
        <w:rPr>
          <w:color w:val="auto"/>
          <w:sz w:val="22"/>
          <w:szCs w:val="22"/>
          <w:lang w:eastAsia="ar-SA"/>
        </w:rPr>
        <w:t>vi 147. sz</w:t>
      </w:r>
      <w:r w:rsidRPr="004D606D">
        <w:rPr>
          <w:rFonts w:hint="eastAsia"/>
          <w:color w:val="auto"/>
          <w:sz w:val="22"/>
          <w:szCs w:val="22"/>
          <w:lang w:eastAsia="ar-SA"/>
        </w:rPr>
        <w:t>á</w:t>
      </w:r>
      <w:r w:rsidRPr="004D606D">
        <w:rPr>
          <w:color w:val="auto"/>
          <w:sz w:val="22"/>
          <w:szCs w:val="22"/>
          <w:lang w:eastAsia="ar-SA"/>
        </w:rPr>
        <w:t>m; 2016.12.21.) szerinti abszol</w:t>
      </w:r>
      <w:r w:rsidRPr="004D606D">
        <w:rPr>
          <w:rFonts w:hint="eastAsia"/>
          <w:color w:val="auto"/>
          <w:sz w:val="22"/>
          <w:szCs w:val="22"/>
          <w:lang w:eastAsia="ar-SA"/>
        </w:rPr>
        <w:t>ú</w:t>
      </w:r>
      <w:r w:rsidRPr="004D606D">
        <w:rPr>
          <w:color w:val="auto"/>
          <w:sz w:val="22"/>
          <w:szCs w:val="22"/>
          <w:lang w:eastAsia="ar-SA"/>
        </w:rPr>
        <w:t xml:space="preserve">t </w:t>
      </w:r>
      <w:r w:rsidRPr="004D606D">
        <w:rPr>
          <w:rFonts w:hint="eastAsia"/>
          <w:color w:val="auto"/>
          <w:sz w:val="22"/>
          <w:szCs w:val="22"/>
          <w:lang w:eastAsia="ar-SA"/>
        </w:rPr>
        <w:t>é</w:t>
      </w:r>
      <w:r w:rsidRPr="004D606D">
        <w:rPr>
          <w:color w:val="auto"/>
          <w:sz w:val="22"/>
          <w:szCs w:val="22"/>
          <w:lang w:eastAsia="ar-SA"/>
        </w:rPr>
        <w:t>rt</w:t>
      </w:r>
      <w:r w:rsidRPr="004D606D">
        <w:rPr>
          <w:rFonts w:hint="eastAsia"/>
          <w:color w:val="auto"/>
          <w:sz w:val="22"/>
          <w:szCs w:val="22"/>
          <w:lang w:eastAsia="ar-SA"/>
        </w:rPr>
        <w:t>é</w:t>
      </w:r>
      <w:r w:rsidRPr="004D606D">
        <w:rPr>
          <w:color w:val="auto"/>
          <w:sz w:val="22"/>
          <w:szCs w:val="22"/>
          <w:lang w:eastAsia="ar-SA"/>
        </w:rPr>
        <w:t>kel</w:t>
      </w:r>
      <w:r w:rsidRPr="004D606D">
        <w:rPr>
          <w:rFonts w:hint="eastAsia"/>
          <w:color w:val="auto"/>
          <w:sz w:val="22"/>
          <w:szCs w:val="22"/>
          <w:lang w:eastAsia="ar-SA"/>
        </w:rPr>
        <w:t>é</w:t>
      </w:r>
      <w:r w:rsidRPr="004D606D">
        <w:rPr>
          <w:color w:val="auto"/>
          <w:sz w:val="22"/>
          <w:szCs w:val="22"/>
          <w:lang w:eastAsia="ar-SA"/>
        </w:rPr>
        <w:t>s, pontoz</w:t>
      </w:r>
      <w:r w:rsidRPr="004D606D">
        <w:rPr>
          <w:rFonts w:hint="eastAsia"/>
          <w:color w:val="auto"/>
          <w:sz w:val="22"/>
          <w:szCs w:val="22"/>
          <w:lang w:eastAsia="ar-SA"/>
        </w:rPr>
        <w:t>á</w:t>
      </w:r>
      <w:r w:rsidRPr="004D606D">
        <w:rPr>
          <w:color w:val="auto"/>
          <w:sz w:val="22"/>
          <w:szCs w:val="22"/>
          <w:lang w:eastAsia="ar-SA"/>
        </w:rPr>
        <w:t>s m</w:t>
      </w:r>
      <w:r w:rsidRPr="004D606D">
        <w:rPr>
          <w:rFonts w:hint="eastAsia"/>
          <w:color w:val="auto"/>
          <w:sz w:val="22"/>
          <w:szCs w:val="22"/>
          <w:lang w:eastAsia="ar-SA"/>
        </w:rPr>
        <w:t>ó</w:t>
      </w:r>
      <w:r w:rsidRPr="004D606D">
        <w:rPr>
          <w:color w:val="auto"/>
          <w:sz w:val="22"/>
          <w:szCs w:val="22"/>
          <w:lang w:eastAsia="ar-SA"/>
        </w:rPr>
        <w:t>dszer</w:t>
      </w:r>
      <w:r w:rsidRPr="004D606D">
        <w:rPr>
          <w:rFonts w:hint="eastAsia"/>
          <w:color w:val="auto"/>
          <w:sz w:val="22"/>
          <w:szCs w:val="22"/>
          <w:lang w:eastAsia="ar-SA"/>
        </w:rPr>
        <w:t>é</w:t>
      </w:r>
      <w:r w:rsidRPr="004D606D">
        <w:rPr>
          <w:color w:val="auto"/>
          <w:sz w:val="22"/>
          <w:szCs w:val="22"/>
          <w:lang w:eastAsia="ar-SA"/>
        </w:rPr>
        <w:t>t alkalmazza</w:t>
      </w:r>
      <w:r w:rsidR="00F8470D">
        <w:rPr>
          <w:color w:val="auto"/>
          <w:sz w:val="22"/>
          <w:szCs w:val="22"/>
          <w:lang w:eastAsia="ar-SA"/>
        </w:rPr>
        <w:t xml:space="preserve"> ajánlatkérő</w:t>
      </w:r>
      <w:r w:rsidRPr="004D606D">
        <w:rPr>
          <w:color w:val="auto"/>
          <w:sz w:val="22"/>
          <w:szCs w:val="22"/>
          <w:lang w:eastAsia="ar-SA"/>
        </w:rPr>
        <w:t>.</w:t>
      </w:r>
    </w:p>
    <w:p w:rsidR="00101161" w:rsidRPr="004D606D" w:rsidRDefault="00101161" w:rsidP="004D606D">
      <w:pPr>
        <w:pStyle w:val="Default"/>
        <w:jc w:val="both"/>
        <w:rPr>
          <w:color w:val="auto"/>
          <w:sz w:val="22"/>
          <w:szCs w:val="22"/>
          <w:lang w:eastAsia="ar-SA"/>
        </w:rPr>
      </w:pPr>
    </w:p>
    <w:p w:rsidR="00101161" w:rsidRPr="004D606D" w:rsidRDefault="00101161" w:rsidP="004D606D">
      <w:pPr>
        <w:pStyle w:val="Default"/>
        <w:jc w:val="both"/>
        <w:rPr>
          <w:color w:val="auto"/>
          <w:sz w:val="22"/>
          <w:szCs w:val="22"/>
          <w:lang w:eastAsia="ar-SA"/>
        </w:rPr>
      </w:pPr>
      <w:r w:rsidRPr="004D606D">
        <w:rPr>
          <w:color w:val="auto"/>
          <w:sz w:val="22"/>
          <w:szCs w:val="22"/>
          <w:lang w:eastAsia="ar-SA"/>
        </w:rPr>
        <w:t xml:space="preserve">Az </w:t>
      </w:r>
      <w:r w:rsidR="00927E89" w:rsidRPr="004D606D">
        <w:rPr>
          <w:color w:val="auto"/>
          <w:sz w:val="22"/>
          <w:szCs w:val="22"/>
          <w:lang w:eastAsia="ar-SA"/>
        </w:rPr>
        <w:t xml:space="preserve">2. értékelési részszempont szerinti </w:t>
      </w:r>
      <w:r w:rsidRPr="004D606D">
        <w:rPr>
          <w:color w:val="auto"/>
          <w:sz w:val="22"/>
          <w:szCs w:val="22"/>
          <w:lang w:eastAsia="ar-SA"/>
        </w:rPr>
        <w:t xml:space="preserve">ajánlati elemekhez közvetlenül hozzárendelt pontszámok az alábbiak  </w:t>
      </w:r>
    </w:p>
    <w:p w:rsidR="00101161" w:rsidRPr="004D606D" w:rsidRDefault="00101161" w:rsidP="004D606D">
      <w:pPr>
        <w:ind w:right="-851"/>
        <w:jc w:val="both"/>
        <w:rPr>
          <w:rFonts w:ascii="Times New Roman" w:hAnsi="Times New Roman"/>
          <w:i/>
          <w:sz w:val="22"/>
          <w:szCs w:val="22"/>
        </w:rPr>
      </w:pPr>
    </w:p>
    <w:tbl>
      <w:tblPr>
        <w:tblStyle w:val="Rcsostblzat"/>
        <w:tblW w:w="9889" w:type="dxa"/>
        <w:tblLook w:val="04A0" w:firstRow="1" w:lastRow="0" w:firstColumn="1" w:lastColumn="0" w:noHBand="0" w:noVBand="1"/>
      </w:tblPr>
      <w:tblGrid>
        <w:gridCol w:w="2660"/>
        <w:gridCol w:w="2693"/>
        <w:gridCol w:w="2410"/>
        <w:gridCol w:w="2126"/>
      </w:tblGrid>
      <w:tr w:rsidR="00101161" w:rsidRPr="00591F1A" w:rsidTr="00F8470D">
        <w:trPr>
          <w:trHeight w:val="1008"/>
        </w:trPr>
        <w:tc>
          <w:tcPr>
            <w:tcW w:w="2660" w:type="dxa"/>
            <w:shd w:val="clear" w:color="auto" w:fill="D9D9D9" w:themeFill="background1" w:themeFillShade="D9"/>
          </w:tcPr>
          <w:p w:rsidR="00C76C14" w:rsidRPr="004D606D" w:rsidRDefault="00C76C14" w:rsidP="00C76C14">
            <w:pPr>
              <w:ind w:right="-851"/>
              <w:jc w:val="both"/>
              <w:rPr>
                <w:rFonts w:ascii="Times New Roman" w:hAnsi="Times New Roman"/>
                <w:b/>
                <w:i/>
              </w:rPr>
            </w:pPr>
            <w:r w:rsidRPr="004D606D">
              <w:rPr>
                <w:rFonts w:ascii="Times New Roman" w:hAnsi="Times New Roman"/>
                <w:b/>
                <w:i/>
              </w:rPr>
              <w:t xml:space="preserve">2.1. „Általános módon” </w:t>
            </w:r>
          </w:p>
          <w:p w:rsidR="00F8470D" w:rsidRDefault="00C76C14" w:rsidP="00C76C14">
            <w:pPr>
              <w:ind w:right="-851"/>
              <w:jc w:val="both"/>
              <w:rPr>
                <w:rFonts w:ascii="Times New Roman" w:hAnsi="Times New Roman"/>
                <w:b/>
                <w:i/>
              </w:rPr>
            </w:pPr>
            <w:r w:rsidRPr="004D606D">
              <w:rPr>
                <w:rFonts w:ascii="Times New Roman" w:hAnsi="Times New Roman"/>
                <w:b/>
                <w:i/>
              </w:rPr>
              <w:t xml:space="preserve">lefolytatott közbeszerzési eljárás </w:t>
            </w:r>
          </w:p>
          <w:p w:rsidR="00F8470D" w:rsidRDefault="00C76C14" w:rsidP="004D606D">
            <w:pPr>
              <w:ind w:right="-851"/>
              <w:jc w:val="both"/>
              <w:rPr>
                <w:rFonts w:ascii="Times New Roman" w:hAnsi="Times New Roman"/>
                <w:b/>
                <w:i/>
              </w:rPr>
            </w:pPr>
            <w:r w:rsidRPr="004D606D">
              <w:rPr>
                <w:rFonts w:ascii="Times New Roman" w:hAnsi="Times New Roman"/>
                <w:b/>
                <w:i/>
              </w:rPr>
              <w:t xml:space="preserve">egyes ajánlati eleméhez rendelt </w:t>
            </w:r>
          </w:p>
          <w:p w:rsidR="00C76C14" w:rsidRPr="004D606D" w:rsidRDefault="00C76C14" w:rsidP="00F8470D">
            <w:pPr>
              <w:ind w:right="-851"/>
              <w:jc w:val="both"/>
              <w:rPr>
                <w:rFonts w:ascii="Times New Roman" w:hAnsi="Times New Roman"/>
                <w:b/>
                <w:i/>
              </w:rPr>
            </w:pPr>
            <w:r w:rsidRPr="004D606D">
              <w:rPr>
                <w:rFonts w:ascii="Times New Roman" w:hAnsi="Times New Roman"/>
                <w:b/>
                <w:i/>
              </w:rPr>
              <w:t>pontérték</w:t>
            </w:r>
          </w:p>
          <w:p w:rsidR="00101161" w:rsidRPr="004D606D" w:rsidRDefault="00101161" w:rsidP="004D606D">
            <w:pPr>
              <w:ind w:right="-851"/>
              <w:jc w:val="both"/>
              <w:rPr>
                <w:rFonts w:ascii="Arial" w:hAnsi="Arial" w:cs="Arial"/>
                <w:b/>
                <w:i/>
              </w:rPr>
            </w:pPr>
          </w:p>
        </w:tc>
        <w:tc>
          <w:tcPr>
            <w:tcW w:w="2693" w:type="dxa"/>
            <w:shd w:val="clear" w:color="auto" w:fill="D9D9D9" w:themeFill="background1" w:themeFillShade="D9"/>
          </w:tcPr>
          <w:p w:rsidR="000C65DF" w:rsidRPr="004D606D" w:rsidRDefault="00FA2ADB" w:rsidP="004D606D">
            <w:pPr>
              <w:ind w:right="-851"/>
              <w:jc w:val="both"/>
              <w:rPr>
                <w:rFonts w:ascii="Times New Roman" w:hAnsi="Times New Roman"/>
                <w:b/>
                <w:i/>
              </w:rPr>
            </w:pPr>
            <w:r w:rsidRPr="004D606D">
              <w:rPr>
                <w:rFonts w:ascii="Times New Roman" w:hAnsi="Times New Roman"/>
                <w:b/>
                <w:i/>
              </w:rPr>
              <w:t xml:space="preserve">2.2. </w:t>
            </w:r>
            <w:r w:rsidR="00101161" w:rsidRPr="004D606D">
              <w:rPr>
                <w:rFonts w:ascii="Times New Roman" w:hAnsi="Times New Roman"/>
                <w:b/>
                <w:i/>
              </w:rPr>
              <w:t xml:space="preserve">Központi beszerző szerv </w:t>
            </w:r>
          </w:p>
          <w:p w:rsidR="000C65DF" w:rsidRPr="004D606D" w:rsidRDefault="00101161" w:rsidP="000C65DF">
            <w:pPr>
              <w:ind w:right="-851"/>
              <w:jc w:val="both"/>
              <w:rPr>
                <w:rFonts w:ascii="Times New Roman" w:hAnsi="Times New Roman"/>
                <w:b/>
                <w:i/>
              </w:rPr>
            </w:pPr>
            <w:r w:rsidRPr="004D606D">
              <w:rPr>
                <w:rFonts w:ascii="Times New Roman" w:hAnsi="Times New Roman"/>
                <w:b/>
                <w:i/>
              </w:rPr>
              <w:t xml:space="preserve">által </w:t>
            </w:r>
            <w:r w:rsidR="000C65DF" w:rsidRPr="004D606D">
              <w:rPr>
                <w:rFonts w:ascii="Times New Roman" w:hAnsi="Times New Roman"/>
                <w:b/>
                <w:i/>
              </w:rPr>
              <w:t xml:space="preserve">lefolytatott eljárás második </w:t>
            </w:r>
          </w:p>
          <w:p w:rsidR="003D4E25" w:rsidRPr="004D606D" w:rsidRDefault="00101161" w:rsidP="004D606D">
            <w:pPr>
              <w:ind w:right="-851"/>
              <w:jc w:val="both"/>
              <w:rPr>
                <w:rFonts w:ascii="Times New Roman" w:hAnsi="Times New Roman"/>
                <w:b/>
                <w:i/>
              </w:rPr>
            </w:pPr>
            <w:r w:rsidRPr="004D606D">
              <w:rPr>
                <w:rFonts w:ascii="Times New Roman" w:hAnsi="Times New Roman"/>
                <w:b/>
                <w:i/>
              </w:rPr>
              <w:t xml:space="preserve">részében verseny újranyitással, </w:t>
            </w:r>
          </w:p>
          <w:p w:rsidR="003D4E25" w:rsidRPr="004D606D" w:rsidRDefault="00101161" w:rsidP="004D606D">
            <w:pPr>
              <w:ind w:right="-851"/>
              <w:jc w:val="both"/>
              <w:rPr>
                <w:rFonts w:ascii="Times New Roman" w:hAnsi="Times New Roman"/>
                <w:b/>
                <w:i/>
              </w:rPr>
            </w:pPr>
            <w:r w:rsidRPr="004D606D">
              <w:rPr>
                <w:rFonts w:ascii="Times New Roman" w:hAnsi="Times New Roman"/>
                <w:b/>
                <w:i/>
              </w:rPr>
              <w:t xml:space="preserve">konzultációval lefolytatott eljárás </w:t>
            </w:r>
          </w:p>
          <w:p w:rsidR="00000618" w:rsidRPr="004D606D" w:rsidRDefault="00101161" w:rsidP="004D606D">
            <w:pPr>
              <w:ind w:right="-851"/>
              <w:jc w:val="both"/>
              <w:rPr>
                <w:rFonts w:ascii="Times New Roman" w:hAnsi="Times New Roman"/>
                <w:b/>
                <w:i/>
              </w:rPr>
            </w:pPr>
            <w:r w:rsidRPr="004D606D">
              <w:rPr>
                <w:rFonts w:ascii="Times New Roman" w:hAnsi="Times New Roman"/>
                <w:b/>
                <w:i/>
              </w:rPr>
              <w:t xml:space="preserve">ajánlati eleméhez rendelt </w:t>
            </w:r>
          </w:p>
          <w:p w:rsidR="00101161" w:rsidRPr="004D606D" w:rsidRDefault="00101161" w:rsidP="004D606D">
            <w:pPr>
              <w:ind w:right="-851"/>
              <w:jc w:val="both"/>
              <w:rPr>
                <w:rFonts w:ascii="Arial" w:hAnsi="Arial" w:cs="Arial"/>
                <w:b/>
                <w:i/>
              </w:rPr>
            </w:pPr>
            <w:r w:rsidRPr="004D606D">
              <w:rPr>
                <w:rFonts w:ascii="Times New Roman" w:hAnsi="Times New Roman"/>
                <w:b/>
                <w:i/>
              </w:rPr>
              <w:t>pontérték</w:t>
            </w:r>
          </w:p>
        </w:tc>
        <w:tc>
          <w:tcPr>
            <w:tcW w:w="2410" w:type="dxa"/>
            <w:shd w:val="clear" w:color="auto" w:fill="D9D9D9" w:themeFill="background1" w:themeFillShade="D9"/>
          </w:tcPr>
          <w:p w:rsidR="000C65DF" w:rsidRPr="004D606D" w:rsidRDefault="00FA2ADB" w:rsidP="004D606D">
            <w:pPr>
              <w:ind w:right="-851"/>
              <w:jc w:val="both"/>
              <w:rPr>
                <w:rFonts w:ascii="Times New Roman" w:hAnsi="Times New Roman"/>
                <w:b/>
                <w:i/>
              </w:rPr>
            </w:pPr>
            <w:r w:rsidRPr="004D606D">
              <w:rPr>
                <w:rFonts w:ascii="Times New Roman" w:hAnsi="Times New Roman"/>
                <w:b/>
                <w:i/>
              </w:rPr>
              <w:t xml:space="preserve">2.3. </w:t>
            </w:r>
            <w:r w:rsidR="00101161" w:rsidRPr="004D606D">
              <w:rPr>
                <w:rFonts w:ascii="Times New Roman" w:hAnsi="Times New Roman"/>
                <w:b/>
                <w:i/>
              </w:rPr>
              <w:t xml:space="preserve">Központi beszerző szerv </w:t>
            </w:r>
          </w:p>
          <w:p w:rsidR="000C65DF" w:rsidRPr="004D606D" w:rsidRDefault="00101161" w:rsidP="000C65DF">
            <w:pPr>
              <w:ind w:right="-851"/>
              <w:jc w:val="both"/>
              <w:rPr>
                <w:rFonts w:ascii="Times New Roman" w:hAnsi="Times New Roman"/>
                <w:b/>
                <w:i/>
              </w:rPr>
            </w:pPr>
            <w:r w:rsidRPr="004D606D">
              <w:rPr>
                <w:rFonts w:ascii="Times New Roman" w:hAnsi="Times New Roman"/>
                <w:b/>
                <w:i/>
              </w:rPr>
              <w:t xml:space="preserve">által </w:t>
            </w:r>
            <w:r w:rsidR="000C65DF" w:rsidRPr="004D606D">
              <w:rPr>
                <w:rFonts w:ascii="Times New Roman" w:hAnsi="Times New Roman"/>
                <w:b/>
                <w:i/>
              </w:rPr>
              <w:t xml:space="preserve">lefolytatott eljárás </w:t>
            </w:r>
          </w:p>
          <w:p w:rsidR="000C65DF" w:rsidRPr="004D606D" w:rsidRDefault="000C65DF" w:rsidP="000C65DF">
            <w:pPr>
              <w:ind w:right="-851"/>
              <w:jc w:val="both"/>
              <w:rPr>
                <w:rFonts w:ascii="Times New Roman" w:hAnsi="Times New Roman"/>
                <w:b/>
                <w:i/>
              </w:rPr>
            </w:pPr>
            <w:r w:rsidRPr="004D606D">
              <w:rPr>
                <w:rFonts w:ascii="Times New Roman" w:hAnsi="Times New Roman"/>
                <w:b/>
                <w:i/>
              </w:rPr>
              <w:t xml:space="preserve">alapján </w:t>
            </w:r>
          </w:p>
          <w:p w:rsidR="005E350E" w:rsidRPr="004D606D" w:rsidRDefault="00101161" w:rsidP="004D606D">
            <w:pPr>
              <w:ind w:right="-851"/>
              <w:jc w:val="both"/>
              <w:rPr>
                <w:rFonts w:ascii="Times New Roman" w:hAnsi="Times New Roman"/>
                <w:b/>
                <w:i/>
              </w:rPr>
            </w:pPr>
            <w:r w:rsidRPr="004D606D">
              <w:rPr>
                <w:rFonts w:ascii="Times New Roman" w:hAnsi="Times New Roman"/>
                <w:b/>
                <w:i/>
              </w:rPr>
              <w:t>közvetlen megrendeléssel</w:t>
            </w:r>
          </w:p>
          <w:p w:rsidR="003D4E25" w:rsidRPr="004D606D" w:rsidRDefault="00101161" w:rsidP="004D606D">
            <w:pPr>
              <w:ind w:right="-851"/>
              <w:jc w:val="both"/>
              <w:rPr>
                <w:rFonts w:ascii="Times New Roman" w:hAnsi="Times New Roman"/>
                <w:b/>
                <w:i/>
              </w:rPr>
            </w:pPr>
            <w:r w:rsidRPr="004D606D">
              <w:rPr>
                <w:rFonts w:ascii="Times New Roman" w:hAnsi="Times New Roman"/>
                <w:b/>
                <w:i/>
              </w:rPr>
              <w:t xml:space="preserve">lefolytatott eljárás </w:t>
            </w:r>
          </w:p>
          <w:p w:rsidR="00000618" w:rsidRPr="004D606D" w:rsidRDefault="00101161" w:rsidP="004D606D">
            <w:pPr>
              <w:ind w:right="-851"/>
              <w:jc w:val="both"/>
              <w:rPr>
                <w:rFonts w:ascii="Times New Roman" w:hAnsi="Times New Roman"/>
                <w:b/>
                <w:i/>
              </w:rPr>
            </w:pPr>
            <w:r w:rsidRPr="004D606D">
              <w:rPr>
                <w:rFonts w:ascii="Times New Roman" w:hAnsi="Times New Roman"/>
                <w:b/>
                <w:i/>
              </w:rPr>
              <w:t xml:space="preserve">ajánlati eleméhez rendelt </w:t>
            </w:r>
          </w:p>
          <w:p w:rsidR="00101161" w:rsidRPr="004D606D" w:rsidRDefault="00101161" w:rsidP="004D606D">
            <w:pPr>
              <w:ind w:right="-851"/>
              <w:jc w:val="both"/>
              <w:rPr>
                <w:rFonts w:ascii="Arial" w:hAnsi="Arial" w:cs="Arial"/>
                <w:b/>
                <w:i/>
              </w:rPr>
            </w:pPr>
            <w:r w:rsidRPr="004D606D">
              <w:rPr>
                <w:rFonts w:ascii="Times New Roman" w:hAnsi="Times New Roman"/>
                <w:b/>
                <w:i/>
              </w:rPr>
              <w:t>pontérték</w:t>
            </w:r>
          </w:p>
        </w:tc>
        <w:tc>
          <w:tcPr>
            <w:tcW w:w="2126" w:type="dxa"/>
            <w:shd w:val="clear" w:color="auto" w:fill="D9D9D9" w:themeFill="background1" w:themeFillShade="D9"/>
          </w:tcPr>
          <w:p w:rsidR="000C65DF" w:rsidRPr="004D606D" w:rsidRDefault="00591F1A" w:rsidP="004D606D">
            <w:pPr>
              <w:ind w:right="-851"/>
              <w:jc w:val="both"/>
              <w:rPr>
                <w:rFonts w:ascii="Times New Roman" w:hAnsi="Times New Roman"/>
                <w:b/>
                <w:i/>
              </w:rPr>
            </w:pPr>
            <w:r w:rsidRPr="004D606D">
              <w:rPr>
                <w:rFonts w:ascii="Times New Roman" w:hAnsi="Times New Roman"/>
                <w:b/>
                <w:i/>
              </w:rPr>
              <w:t>2.4.</w:t>
            </w:r>
            <w:r>
              <w:rPr>
                <w:rFonts w:ascii="Times New Roman" w:hAnsi="Times New Roman"/>
                <w:b/>
                <w:i/>
              </w:rPr>
              <w:t xml:space="preserve"> </w:t>
            </w:r>
            <w:r w:rsidR="00101161" w:rsidRPr="004D606D">
              <w:rPr>
                <w:rFonts w:ascii="Times New Roman" w:hAnsi="Times New Roman"/>
                <w:b/>
                <w:i/>
              </w:rPr>
              <w:t xml:space="preserve">Szerződésmódosítás </w:t>
            </w:r>
          </w:p>
          <w:p w:rsidR="00F8470D" w:rsidRDefault="00101161" w:rsidP="004D606D">
            <w:pPr>
              <w:ind w:right="-851"/>
              <w:jc w:val="both"/>
              <w:rPr>
                <w:rFonts w:ascii="Times New Roman" w:hAnsi="Times New Roman"/>
                <w:b/>
                <w:i/>
              </w:rPr>
            </w:pPr>
            <w:r w:rsidRPr="004D606D">
              <w:rPr>
                <w:rFonts w:ascii="Times New Roman" w:hAnsi="Times New Roman"/>
                <w:b/>
                <w:i/>
              </w:rPr>
              <w:t xml:space="preserve">ellenőrzése </w:t>
            </w:r>
          </w:p>
          <w:p w:rsidR="003D4E25" w:rsidRPr="004D606D" w:rsidRDefault="00101161" w:rsidP="00F8470D">
            <w:pPr>
              <w:ind w:right="-851"/>
              <w:jc w:val="both"/>
              <w:rPr>
                <w:rFonts w:ascii="Times New Roman" w:hAnsi="Times New Roman"/>
                <w:b/>
                <w:i/>
              </w:rPr>
            </w:pPr>
            <w:r w:rsidRPr="004D606D">
              <w:rPr>
                <w:rFonts w:ascii="Times New Roman" w:hAnsi="Times New Roman"/>
                <w:b/>
                <w:i/>
              </w:rPr>
              <w:t>ajánlati eleméhez rendelt</w:t>
            </w:r>
          </w:p>
          <w:p w:rsidR="00101161" w:rsidRPr="004D606D" w:rsidRDefault="00101161" w:rsidP="004D606D">
            <w:pPr>
              <w:ind w:right="-851"/>
              <w:jc w:val="both"/>
              <w:rPr>
                <w:rFonts w:ascii="Arial" w:hAnsi="Arial" w:cs="Arial"/>
                <w:b/>
                <w:i/>
              </w:rPr>
            </w:pPr>
            <w:r w:rsidRPr="004D606D">
              <w:rPr>
                <w:rFonts w:ascii="Times New Roman" w:hAnsi="Times New Roman"/>
                <w:b/>
                <w:i/>
              </w:rPr>
              <w:t xml:space="preserve">pontérték  </w:t>
            </w:r>
          </w:p>
        </w:tc>
      </w:tr>
      <w:tr w:rsidR="00101161" w:rsidTr="00F8470D">
        <w:tc>
          <w:tcPr>
            <w:tcW w:w="2660"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8 óra = 100 pont</w:t>
            </w:r>
          </w:p>
        </w:tc>
        <w:tc>
          <w:tcPr>
            <w:tcW w:w="2693"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7 óra = 100 pont</w:t>
            </w:r>
          </w:p>
        </w:tc>
        <w:tc>
          <w:tcPr>
            <w:tcW w:w="2410"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4 óra =100 pont</w:t>
            </w:r>
          </w:p>
        </w:tc>
        <w:tc>
          <w:tcPr>
            <w:tcW w:w="2126"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5 óra =100 pont</w:t>
            </w:r>
          </w:p>
        </w:tc>
      </w:tr>
      <w:tr w:rsidR="00101161" w:rsidTr="00F8470D">
        <w:tc>
          <w:tcPr>
            <w:tcW w:w="2660"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8,5 óra = 75 pont</w:t>
            </w:r>
          </w:p>
        </w:tc>
        <w:tc>
          <w:tcPr>
            <w:tcW w:w="2693"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7,5 óra = 75 pont</w:t>
            </w:r>
          </w:p>
        </w:tc>
        <w:tc>
          <w:tcPr>
            <w:tcW w:w="2410"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4,5 óra = 75 pont</w:t>
            </w:r>
          </w:p>
        </w:tc>
        <w:tc>
          <w:tcPr>
            <w:tcW w:w="2126"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5,</w:t>
            </w:r>
            <w:proofErr w:type="spellStart"/>
            <w:r w:rsidRPr="004D606D">
              <w:rPr>
                <w:rFonts w:ascii="Times New Roman" w:hAnsi="Times New Roman"/>
                <w:sz w:val="22"/>
                <w:szCs w:val="22"/>
              </w:rPr>
              <w:t>5</w:t>
            </w:r>
            <w:proofErr w:type="spellEnd"/>
            <w:r w:rsidRPr="004D606D">
              <w:rPr>
                <w:rFonts w:ascii="Times New Roman" w:hAnsi="Times New Roman"/>
                <w:sz w:val="22"/>
                <w:szCs w:val="22"/>
              </w:rPr>
              <w:t xml:space="preserve"> óra =75 pont</w:t>
            </w:r>
          </w:p>
        </w:tc>
      </w:tr>
      <w:tr w:rsidR="00101161" w:rsidTr="00F8470D">
        <w:tc>
          <w:tcPr>
            <w:tcW w:w="2660"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9 óra = 50 pont</w:t>
            </w:r>
          </w:p>
        </w:tc>
        <w:tc>
          <w:tcPr>
            <w:tcW w:w="2693"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8 óra = 50 pont</w:t>
            </w:r>
          </w:p>
        </w:tc>
        <w:tc>
          <w:tcPr>
            <w:tcW w:w="2410"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5 óra = 50 pont</w:t>
            </w:r>
          </w:p>
        </w:tc>
        <w:tc>
          <w:tcPr>
            <w:tcW w:w="2126"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6 óra =50 pont</w:t>
            </w:r>
          </w:p>
        </w:tc>
      </w:tr>
      <w:tr w:rsidR="00101161" w:rsidTr="00F8470D">
        <w:tc>
          <w:tcPr>
            <w:tcW w:w="2660"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9,5 óra = 25 pont</w:t>
            </w:r>
            <w:r w:rsidR="00C76C14" w:rsidRPr="004D606D">
              <w:rPr>
                <w:rFonts w:ascii="Times New Roman" w:hAnsi="Times New Roman"/>
                <w:sz w:val="22"/>
                <w:szCs w:val="22"/>
              </w:rPr>
              <w:t xml:space="preserve"> </w:t>
            </w:r>
          </w:p>
        </w:tc>
        <w:tc>
          <w:tcPr>
            <w:tcW w:w="2693"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8,5 óra = 25 pont</w:t>
            </w:r>
          </w:p>
        </w:tc>
        <w:tc>
          <w:tcPr>
            <w:tcW w:w="2410"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5,</w:t>
            </w:r>
            <w:proofErr w:type="spellStart"/>
            <w:r w:rsidRPr="004D606D">
              <w:rPr>
                <w:rFonts w:ascii="Times New Roman" w:hAnsi="Times New Roman"/>
                <w:sz w:val="22"/>
                <w:szCs w:val="22"/>
              </w:rPr>
              <w:t>5</w:t>
            </w:r>
            <w:proofErr w:type="spellEnd"/>
            <w:r w:rsidRPr="004D606D">
              <w:rPr>
                <w:rFonts w:ascii="Times New Roman" w:hAnsi="Times New Roman"/>
                <w:sz w:val="22"/>
                <w:szCs w:val="22"/>
              </w:rPr>
              <w:t xml:space="preserve"> óra = 25 pont</w:t>
            </w:r>
          </w:p>
        </w:tc>
        <w:tc>
          <w:tcPr>
            <w:tcW w:w="2126"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6,5 óra = 25 pont</w:t>
            </w:r>
          </w:p>
        </w:tc>
      </w:tr>
      <w:tr w:rsidR="00101161" w:rsidTr="00F8470D">
        <w:tc>
          <w:tcPr>
            <w:tcW w:w="2660"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10 óra = 0 pont</w:t>
            </w:r>
          </w:p>
        </w:tc>
        <w:tc>
          <w:tcPr>
            <w:tcW w:w="2693"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9 óra = 0 pont</w:t>
            </w:r>
          </w:p>
        </w:tc>
        <w:tc>
          <w:tcPr>
            <w:tcW w:w="2410"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6 óra = 0 pont</w:t>
            </w:r>
          </w:p>
        </w:tc>
        <w:tc>
          <w:tcPr>
            <w:tcW w:w="2126" w:type="dxa"/>
          </w:tcPr>
          <w:p w:rsidR="00101161" w:rsidRPr="004D606D" w:rsidRDefault="00101161">
            <w:pPr>
              <w:ind w:right="-851"/>
              <w:rPr>
                <w:rFonts w:ascii="Times New Roman" w:hAnsi="Times New Roman"/>
                <w:sz w:val="22"/>
                <w:szCs w:val="22"/>
              </w:rPr>
            </w:pPr>
            <w:r w:rsidRPr="004D606D">
              <w:rPr>
                <w:rFonts w:ascii="Times New Roman" w:hAnsi="Times New Roman"/>
                <w:sz w:val="22"/>
                <w:szCs w:val="22"/>
              </w:rPr>
              <w:t>7 óra = 0 pont</w:t>
            </w:r>
          </w:p>
        </w:tc>
      </w:tr>
    </w:tbl>
    <w:p w:rsidR="00101161" w:rsidRPr="004D606D" w:rsidRDefault="00101161" w:rsidP="00101161">
      <w:pPr>
        <w:ind w:right="-851"/>
        <w:rPr>
          <w:rFonts w:ascii="Times New Roman" w:hAnsi="Times New Roman"/>
          <w:sz w:val="22"/>
          <w:szCs w:val="22"/>
        </w:rPr>
      </w:pPr>
      <w:r w:rsidRPr="004D606D">
        <w:rPr>
          <w:rFonts w:ascii="Times New Roman" w:hAnsi="Times New Roman"/>
          <w:sz w:val="22"/>
          <w:szCs w:val="22"/>
        </w:rPr>
        <w:t xml:space="preserve">  </w:t>
      </w:r>
    </w:p>
    <w:p w:rsidR="00101161" w:rsidRPr="004D606D" w:rsidRDefault="00101161" w:rsidP="00101161">
      <w:pPr>
        <w:jc w:val="both"/>
        <w:rPr>
          <w:rFonts w:ascii="Times New Roman" w:hAnsi="Times New Roman"/>
          <w:b/>
          <w:sz w:val="22"/>
          <w:szCs w:val="22"/>
        </w:rPr>
      </w:pPr>
      <w:r w:rsidRPr="004D606D">
        <w:rPr>
          <w:rFonts w:ascii="Times New Roman" w:hAnsi="Times New Roman"/>
          <w:b/>
          <w:sz w:val="22"/>
          <w:szCs w:val="22"/>
        </w:rPr>
        <w:t>Felhívjuk a figyelmet, hogy megbízási díj óraszám szerinti elszámolása - a megajánlott keretóraszámon belül - a ténylegesen teljesített részfeladatok arányában szükséges és lehetséges, az alábbiak figyelembe vétele mellett:</w:t>
      </w:r>
    </w:p>
    <w:p w:rsidR="00101161" w:rsidRPr="004D606D" w:rsidRDefault="00101161" w:rsidP="00101161">
      <w:pPr>
        <w:rPr>
          <w:rFonts w:ascii="Times New Roman" w:hAnsi="Times New Roman"/>
          <w:b/>
          <w:sz w:val="22"/>
          <w:szCs w:val="22"/>
        </w:rPr>
      </w:pPr>
    </w:p>
    <w:p w:rsidR="00101161" w:rsidRPr="004D606D" w:rsidRDefault="00101161" w:rsidP="00101161">
      <w:pPr>
        <w:rPr>
          <w:rFonts w:ascii="Times New Roman" w:hAnsi="Times New Roman"/>
          <w:b/>
          <w:sz w:val="22"/>
          <w:szCs w:val="22"/>
        </w:rPr>
      </w:pPr>
      <w:r w:rsidRPr="004D606D">
        <w:rPr>
          <w:rFonts w:ascii="Times New Roman" w:hAnsi="Times New Roman"/>
          <w:b/>
          <w:sz w:val="22"/>
          <w:szCs w:val="22"/>
        </w:rPr>
        <w:t>I. Első ellenőrzés: a keretóraszám 60 %-a számolható el.</w:t>
      </w:r>
    </w:p>
    <w:p w:rsidR="00101161" w:rsidRPr="004D606D" w:rsidRDefault="00101161" w:rsidP="00101161">
      <w:pPr>
        <w:rPr>
          <w:rFonts w:ascii="Times New Roman" w:hAnsi="Times New Roman"/>
          <w:b/>
          <w:sz w:val="22"/>
          <w:szCs w:val="22"/>
        </w:rPr>
      </w:pPr>
      <w:r w:rsidRPr="004D606D">
        <w:rPr>
          <w:rFonts w:ascii="Times New Roman" w:hAnsi="Times New Roman"/>
          <w:b/>
          <w:sz w:val="22"/>
          <w:szCs w:val="22"/>
        </w:rPr>
        <w:t>II. Hiánypótlást követő ellenőrzés: a keretóraszám 25 %-a számolható el.</w:t>
      </w:r>
    </w:p>
    <w:p w:rsidR="00101161" w:rsidRPr="004D606D" w:rsidRDefault="00101161" w:rsidP="00101161">
      <w:pPr>
        <w:rPr>
          <w:rFonts w:ascii="Times New Roman" w:hAnsi="Times New Roman"/>
          <w:b/>
          <w:sz w:val="22"/>
          <w:szCs w:val="22"/>
        </w:rPr>
      </w:pPr>
      <w:r w:rsidRPr="004D606D">
        <w:rPr>
          <w:rFonts w:ascii="Times New Roman" w:hAnsi="Times New Roman"/>
          <w:b/>
          <w:sz w:val="22"/>
          <w:szCs w:val="22"/>
        </w:rPr>
        <w:t>III. Korrekciókérést követő ellenőrzés: a keretóraszám fennmaradó 15 %-a számolható el.</w:t>
      </w:r>
    </w:p>
    <w:p w:rsidR="00101161" w:rsidRPr="004D606D" w:rsidRDefault="00101161" w:rsidP="00101161">
      <w:pPr>
        <w:rPr>
          <w:rFonts w:ascii="Times New Roman" w:hAnsi="Times New Roman"/>
          <w:sz w:val="22"/>
          <w:szCs w:val="22"/>
        </w:rPr>
      </w:pPr>
    </w:p>
    <w:p w:rsidR="00101161" w:rsidRPr="004D606D" w:rsidRDefault="00101161" w:rsidP="00101161">
      <w:pPr>
        <w:jc w:val="both"/>
        <w:rPr>
          <w:rFonts w:ascii="Times New Roman" w:hAnsi="Times New Roman"/>
          <w:sz w:val="22"/>
          <w:szCs w:val="22"/>
        </w:rPr>
      </w:pPr>
      <w:r w:rsidRPr="004D606D">
        <w:rPr>
          <w:rFonts w:ascii="Times New Roman" w:hAnsi="Times New Roman"/>
          <w:sz w:val="22"/>
          <w:szCs w:val="22"/>
        </w:rPr>
        <w:t xml:space="preserve">Az ellenőrzés alatt értendő a „négyszemes” ellenőrzés teljesítése is.     </w:t>
      </w:r>
    </w:p>
    <w:p w:rsidR="0006792C" w:rsidRPr="004D606D" w:rsidRDefault="0006792C" w:rsidP="004D606D">
      <w:pPr>
        <w:jc w:val="both"/>
        <w:rPr>
          <w:rFonts w:ascii="Times New Roman" w:hAnsi="Times New Roman"/>
          <w:sz w:val="22"/>
          <w:szCs w:val="22"/>
          <w:shd w:val="clear" w:color="auto" w:fill="FFFFFF"/>
        </w:rPr>
      </w:pPr>
    </w:p>
    <w:p w:rsidR="00E30EB4" w:rsidRPr="009A713C" w:rsidRDefault="00E30EB4" w:rsidP="004D606D">
      <w:pPr>
        <w:rPr>
          <w:rFonts w:ascii="Times New Roman" w:hAnsi="Times New Roman"/>
          <w:b/>
          <w:sz w:val="22"/>
          <w:szCs w:val="22"/>
        </w:rPr>
      </w:pPr>
      <w:r w:rsidRPr="009A713C">
        <w:rPr>
          <w:rFonts w:ascii="Times New Roman" w:hAnsi="Times New Roman"/>
          <w:b/>
          <w:sz w:val="22"/>
          <w:szCs w:val="22"/>
        </w:rPr>
        <w:t xml:space="preserve">Minőségi kritériumok </w:t>
      </w:r>
    </w:p>
    <w:p w:rsidR="00C76C14" w:rsidRPr="009A713C" w:rsidRDefault="00C76C14" w:rsidP="004D606D">
      <w:pPr>
        <w:rPr>
          <w:rFonts w:ascii="Times New Roman" w:hAnsi="Times New Roman"/>
          <w:b/>
          <w:sz w:val="22"/>
          <w:szCs w:val="22"/>
        </w:rPr>
      </w:pPr>
    </w:p>
    <w:p w:rsidR="00E30EB4" w:rsidRPr="004D606D" w:rsidRDefault="00F8470D" w:rsidP="004D606D">
      <w:pPr>
        <w:jc w:val="both"/>
        <w:rPr>
          <w:rFonts w:ascii="Times New Roman" w:hAnsi="Times New Roman"/>
          <w:b/>
          <w:sz w:val="22"/>
          <w:szCs w:val="22"/>
        </w:rPr>
      </w:pPr>
      <w:r>
        <w:rPr>
          <w:rFonts w:ascii="Times New Roman" w:hAnsi="Times New Roman"/>
          <w:b/>
          <w:sz w:val="22"/>
          <w:szCs w:val="22"/>
        </w:rPr>
        <w:t xml:space="preserve">3. </w:t>
      </w:r>
      <w:r w:rsidR="00E30EB4" w:rsidRPr="004D606D">
        <w:rPr>
          <w:rFonts w:ascii="Times New Roman" w:hAnsi="Times New Roman"/>
          <w:b/>
          <w:sz w:val="22"/>
          <w:szCs w:val="22"/>
        </w:rPr>
        <w:t>R</w:t>
      </w:r>
      <w:r w:rsidR="00E30EB4" w:rsidRPr="004D606D">
        <w:rPr>
          <w:rFonts w:ascii="Times New Roman" w:hAnsi="Times New Roman" w:hint="eastAsia"/>
          <w:b/>
          <w:sz w:val="22"/>
          <w:szCs w:val="22"/>
        </w:rPr>
        <w:t>é</w:t>
      </w:r>
      <w:r w:rsidR="00E30EB4" w:rsidRPr="004D606D">
        <w:rPr>
          <w:rFonts w:ascii="Times New Roman" w:hAnsi="Times New Roman"/>
          <w:b/>
          <w:sz w:val="22"/>
          <w:szCs w:val="22"/>
        </w:rPr>
        <w:t xml:space="preserve">szszempont, </w:t>
      </w:r>
      <w:r w:rsidRPr="004D606D">
        <w:rPr>
          <w:rFonts w:ascii="Times New Roman" w:hAnsi="Times New Roman"/>
          <w:b/>
          <w:sz w:val="22"/>
          <w:szCs w:val="22"/>
        </w:rPr>
        <w:t>a</w:t>
      </w:r>
      <w:r w:rsidR="00E30EB4" w:rsidRPr="004D606D">
        <w:rPr>
          <w:rFonts w:ascii="Times New Roman" w:hAnsi="Times New Roman"/>
          <w:b/>
          <w:sz w:val="22"/>
          <w:szCs w:val="22"/>
        </w:rPr>
        <w:t xml:space="preserve"> szerz</w:t>
      </w:r>
      <w:r w:rsidR="00E30EB4" w:rsidRPr="004D606D">
        <w:rPr>
          <w:rFonts w:ascii="Times New Roman" w:hAnsi="Times New Roman" w:hint="eastAsia"/>
          <w:b/>
          <w:sz w:val="22"/>
          <w:szCs w:val="22"/>
        </w:rPr>
        <w:t>ő</w:t>
      </w:r>
      <w:r w:rsidR="00E30EB4" w:rsidRPr="004D606D">
        <w:rPr>
          <w:rFonts w:ascii="Times New Roman" w:hAnsi="Times New Roman"/>
          <w:b/>
          <w:sz w:val="22"/>
          <w:szCs w:val="22"/>
        </w:rPr>
        <w:t>d</w:t>
      </w:r>
      <w:r w:rsidR="00E30EB4" w:rsidRPr="004D606D">
        <w:rPr>
          <w:rFonts w:ascii="Times New Roman" w:hAnsi="Times New Roman" w:hint="eastAsia"/>
          <w:b/>
          <w:sz w:val="22"/>
          <w:szCs w:val="22"/>
        </w:rPr>
        <w:t>é</w:t>
      </w:r>
      <w:r w:rsidR="00E30EB4" w:rsidRPr="004D606D">
        <w:rPr>
          <w:rFonts w:ascii="Times New Roman" w:hAnsi="Times New Roman"/>
          <w:b/>
          <w:sz w:val="22"/>
          <w:szCs w:val="22"/>
        </w:rPr>
        <w:t>s teljes</w:t>
      </w:r>
      <w:r w:rsidR="00E30EB4" w:rsidRPr="004D606D">
        <w:rPr>
          <w:rFonts w:ascii="Times New Roman" w:hAnsi="Times New Roman" w:hint="eastAsia"/>
          <w:b/>
          <w:sz w:val="22"/>
          <w:szCs w:val="22"/>
        </w:rPr>
        <w:t>í</w:t>
      </w:r>
      <w:r w:rsidR="00E30EB4" w:rsidRPr="004D606D">
        <w:rPr>
          <w:rFonts w:ascii="Times New Roman" w:hAnsi="Times New Roman"/>
          <w:b/>
          <w:sz w:val="22"/>
          <w:szCs w:val="22"/>
        </w:rPr>
        <w:t>t</w:t>
      </w:r>
      <w:r w:rsidR="00E30EB4" w:rsidRPr="004D606D">
        <w:rPr>
          <w:rFonts w:ascii="Times New Roman" w:hAnsi="Times New Roman" w:hint="eastAsia"/>
          <w:b/>
          <w:sz w:val="22"/>
          <w:szCs w:val="22"/>
        </w:rPr>
        <w:t>é</w:t>
      </w:r>
      <w:r w:rsidR="00E30EB4" w:rsidRPr="004D606D">
        <w:rPr>
          <w:rFonts w:ascii="Times New Roman" w:hAnsi="Times New Roman"/>
          <w:b/>
          <w:sz w:val="22"/>
          <w:szCs w:val="22"/>
        </w:rPr>
        <w:t>s</w:t>
      </w:r>
      <w:r w:rsidR="00E30EB4" w:rsidRPr="004D606D">
        <w:rPr>
          <w:rFonts w:ascii="Times New Roman" w:hAnsi="Times New Roman" w:hint="eastAsia"/>
          <w:b/>
          <w:sz w:val="22"/>
          <w:szCs w:val="22"/>
        </w:rPr>
        <w:t>é</w:t>
      </w:r>
      <w:r w:rsidR="00E30EB4" w:rsidRPr="004D606D">
        <w:rPr>
          <w:rFonts w:ascii="Times New Roman" w:hAnsi="Times New Roman"/>
          <w:b/>
          <w:sz w:val="22"/>
          <w:szCs w:val="22"/>
        </w:rPr>
        <w:t>ben r</w:t>
      </w:r>
      <w:r w:rsidR="00E30EB4" w:rsidRPr="004D606D">
        <w:rPr>
          <w:rFonts w:ascii="Times New Roman" w:hAnsi="Times New Roman" w:hint="eastAsia"/>
          <w:b/>
          <w:sz w:val="22"/>
          <w:szCs w:val="22"/>
        </w:rPr>
        <w:t>é</w:t>
      </w:r>
      <w:r w:rsidR="00E30EB4" w:rsidRPr="004D606D">
        <w:rPr>
          <w:rFonts w:ascii="Times New Roman" w:hAnsi="Times New Roman"/>
          <w:b/>
          <w:sz w:val="22"/>
          <w:szCs w:val="22"/>
        </w:rPr>
        <w:t>szt vev</w:t>
      </w:r>
      <w:r w:rsidR="00E30EB4" w:rsidRPr="004D606D">
        <w:rPr>
          <w:rFonts w:ascii="Times New Roman" w:hAnsi="Times New Roman" w:hint="eastAsia"/>
          <w:b/>
          <w:sz w:val="22"/>
          <w:szCs w:val="22"/>
        </w:rPr>
        <w:t>ő</w:t>
      </w:r>
      <w:r w:rsidR="00E30EB4" w:rsidRPr="004D606D">
        <w:rPr>
          <w:rFonts w:ascii="Times New Roman" w:hAnsi="Times New Roman"/>
          <w:b/>
          <w:sz w:val="22"/>
          <w:szCs w:val="22"/>
        </w:rPr>
        <w:t xml:space="preserve"> szem</w:t>
      </w:r>
      <w:r w:rsidR="00E30EB4" w:rsidRPr="004D606D">
        <w:rPr>
          <w:rFonts w:ascii="Times New Roman" w:hAnsi="Times New Roman" w:hint="eastAsia"/>
          <w:b/>
          <w:sz w:val="22"/>
          <w:szCs w:val="22"/>
        </w:rPr>
        <w:t>é</w:t>
      </w:r>
      <w:r w:rsidR="00E30EB4" w:rsidRPr="004D606D">
        <w:rPr>
          <w:rFonts w:ascii="Times New Roman" w:hAnsi="Times New Roman"/>
          <w:b/>
          <w:sz w:val="22"/>
          <w:szCs w:val="22"/>
        </w:rPr>
        <w:t xml:space="preserve">lyi </w:t>
      </w:r>
      <w:r w:rsidR="00E30EB4" w:rsidRPr="004D606D">
        <w:rPr>
          <w:rFonts w:ascii="Times New Roman" w:hAnsi="Times New Roman" w:hint="eastAsia"/>
          <w:b/>
          <w:sz w:val="22"/>
          <w:szCs w:val="22"/>
        </w:rPr>
        <w:t>á</w:t>
      </w:r>
      <w:r w:rsidR="00E30EB4" w:rsidRPr="004D606D">
        <w:rPr>
          <w:rFonts w:ascii="Times New Roman" w:hAnsi="Times New Roman"/>
          <w:b/>
          <w:sz w:val="22"/>
          <w:szCs w:val="22"/>
        </w:rPr>
        <w:t>llom</w:t>
      </w:r>
      <w:r w:rsidR="00E30EB4" w:rsidRPr="004D606D">
        <w:rPr>
          <w:rFonts w:ascii="Times New Roman" w:hAnsi="Times New Roman" w:hint="eastAsia"/>
          <w:b/>
          <w:sz w:val="22"/>
          <w:szCs w:val="22"/>
        </w:rPr>
        <w:t>á</w:t>
      </w:r>
      <w:r w:rsidR="00E30EB4" w:rsidRPr="004D606D">
        <w:rPr>
          <w:rFonts w:ascii="Times New Roman" w:hAnsi="Times New Roman"/>
          <w:b/>
          <w:sz w:val="22"/>
          <w:szCs w:val="22"/>
        </w:rPr>
        <w:t>ny k</w:t>
      </w:r>
      <w:r w:rsidR="00E30EB4" w:rsidRPr="004D606D">
        <w:rPr>
          <w:rFonts w:ascii="Times New Roman" w:hAnsi="Times New Roman" w:hint="eastAsia"/>
          <w:b/>
          <w:sz w:val="22"/>
          <w:szCs w:val="22"/>
        </w:rPr>
        <w:t>é</w:t>
      </w:r>
      <w:r w:rsidR="00E30EB4" w:rsidRPr="004D606D">
        <w:rPr>
          <w:rFonts w:ascii="Times New Roman" w:hAnsi="Times New Roman"/>
          <w:b/>
          <w:sz w:val="22"/>
          <w:szCs w:val="22"/>
        </w:rPr>
        <w:t>pzetts</w:t>
      </w:r>
      <w:r w:rsidR="00E30EB4" w:rsidRPr="004D606D">
        <w:rPr>
          <w:rFonts w:ascii="Times New Roman" w:hAnsi="Times New Roman" w:hint="eastAsia"/>
          <w:b/>
          <w:sz w:val="22"/>
          <w:szCs w:val="22"/>
        </w:rPr>
        <w:t>é</w:t>
      </w:r>
      <w:r w:rsidR="00E30EB4" w:rsidRPr="004D606D">
        <w:rPr>
          <w:rFonts w:ascii="Times New Roman" w:hAnsi="Times New Roman"/>
          <w:b/>
          <w:sz w:val="22"/>
          <w:szCs w:val="22"/>
        </w:rPr>
        <w:t xml:space="preserve">ge </w:t>
      </w:r>
      <w:r w:rsidR="00E30EB4" w:rsidRPr="004D606D">
        <w:rPr>
          <w:rFonts w:ascii="Times New Roman" w:hAnsi="Times New Roman" w:hint="eastAsia"/>
          <w:b/>
          <w:sz w:val="22"/>
          <w:szCs w:val="22"/>
        </w:rPr>
        <w:t>é</w:t>
      </w:r>
      <w:r w:rsidR="00E30EB4" w:rsidRPr="004D606D">
        <w:rPr>
          <w:rFonts w:ascii="Times New Roman" w:hAnsi="Times New Roman"/>
          <w:b/>
          <w:sz w:val="22"/>
          <w:szCs w:val="22"/>
        </w:rPr>
        <w:t>s tapasztalata</w:t>
      </w:r>
    </w:p>
    <w:p w:rsidR="00E30EB4" w:rsidRPr="004D606D" w:rsidRDefault="00E30EB4" w:rsidP="004D606D">
      <w:pPr>
        <w:pStyle w:val="Listaszerbekezds"/>
        <w:ind w:left="420"/>
        <w:jc w:val="both"/>
        <w:rPr>
          <w:rFonts w:ascii="Times New Roman" w:hAnsi="Times New Roman"/>
          <w:sz w:val="22"/>
          <w:szCs w:val="22"/>
        </w:rPr>
      </w:pPr>
    </w:p>
    <w:p w:rsidR="0006792C" w:rsidRPr="004D606D" w:rsidRDefault="0006792C" w:rsidP="004D606D">
      <w:pPr>
        <w:jc w:val="both"/>
        <w:rPr>
          <w:rFonts w:ascii="Times New Roman" w:hAnsi="Times New Roman"/>
          <w:sz w:val="22"/>
          <w:szCs w:val="22"/>
        </w:rPr>
      </w:pPr>
      <w:r w:rsidRPr="004D606D">
        <w:rPr>
          <w:rFonts w:ascii="Times New Roman" w:hAnsi="Times New Roman"/>
          <w:sz w:val="22"/>
          <w:szCs w:val="22"/>
        </w:rPr>
        <w:t>Az ajánlatkérő a 3. értékelési részszempont esetében a</w:t>
      </w:r>
      <w:r w:rsidR="00EA0164">
        <w:rPr>
          <w:rFonts w:ascii="Times New Roman" w:hAnsi="Times New Roman"/>
          <w:sz w:val="22"/>
          <w:szCs w:val="22"/>
        </w:rPr>
        <w:t xml:space="preserve">z </w:t>
      </w:r>
      <w:r w:rsidR="00EA0164" w:rsidRPr="004D606D">
        <w:rPr>
          <w:sz w:val="22"/>
          <w:szCs w:val="22"/>
        </w:rPr>
        <w:t>abszol</w:t>
      </w:r>
      <w:r w:rsidR="00EA0164" w:rsidRPr="004D606D">
        <w:rPr>
          <w:rFonts w:hint="eastAsia"/>
          <w:sz w:val="22"/>
          <w:szCs w:val="22"/>
        </w:rPr>
        <w:t>ú</w:t>
      </w:r>
      <w:r w:rsidR="00EA0164" w:rsidRPr="004D606D">
        <w:rPr>
          <w:sz w:val="22"/>
          <w:szCs w:val="22"/>
        </w:rPr>
        <w:t xml:space="preserve">t </w:t>
      </w:r>
      <w:r w:rsidR="00EA0164" w:rsidRPr="004D606D">
        <w:rPr>
          <w:rFonts w:hint="eastAsia"/>
          <w:sz w:val="22"/>
          <w:szCs w:val="22"/>
        </w:rPr>
        <w:t>é</w:t>
      </w:r>
      <w:r w:rsidR="00EA0164" w:rsidRPr="004D606D">
        <w:rPr>
          <w:sz w:val="22"/>
          <w:szCs w:val="22"/>
        </w:rPr>
        <w:t>rt</w:t>
      </w:r>
      <w:r w:rsidR="00EA0164" w:rsidRPr="004D606D">
        <w:rPr>
          <w:rFonts w:hint="eastAsia"/>
          <w:sz w:val="22"/>
          <w:szCs w:val="22"/>
        </w:rPr>
        <w:t>é</w:t>
      </w:r>
      <w:r w:rsidR="00EA0164" w:rsidRPr="004D606D">
        <w:rPr>
          <w:sz w:val="22"/>
          <w:szCs w:val="22"/>
        </w:rPr>
        <w:t>kel</w:t>
      </w:r>
      <w:r w:rsidR="00EA0164" w:rsidRPr="004D606D">
        <w:rPr>
          <w:rFonts w:hint="eastAsia"/>
          <w:sz w:val="22"/>
          <w:szCs w:val="22"/>
        </w:rPr>
        <w:t>é</w:t>
      </w:r>
      <w:r w:rsidR="00EA0164" w:rsidRPr="004D606D">
        <w:rPr>
          <w:sz w:val="22"/>
          <w:szCs w:val="22"/>
        </w:rPr>
        <w:t xml:space="preserve">s, </w:t>
      </w:r>
      <w:r w:rsidR="00EA0164" w:rsidRPr="004D606D">
        <w:rPr>
          <w:rFonts w:ascii="Times New Roman" w:hAnsi="Times New Roman"/>
          <w:sz w:val="22"/>
          <w:szCs w:val="22"/>
        </w:rPr>
        <w:t>pontozás</w:t>
      </w:r>
      <w:r w:rsidRPr="004D606D">
        <w:rPr>
          <w:rFonts w:ascii="Times New Roman" w:hAnsi="Times New Roman"/>
          <w:sz w:val="22"/>
          <w:szCs w:val="22"/>
        </w:rPr>
        <w:t xml:space="preserve"> módszerét alkalmazza az alábbiak szerint:</w:t>
      </w:r>
    </w:p>
    <w:p w:rsidR="0006792C" w:rsidRPr="004D606D" w:rsidRDefault="0006792C" w:rsidP="0006792C">
      <w:pPr>
        <w:tabs>
          <w:tab w:val="left" w:pos="1276"/>
        </w:tabs>
        <w:ind w:left="1276" w:hanging="556"/>
        <w:jc w:val="both"/>
        <w:rPr>
          <w:rFonts w:ascii="Times New Roman" w:hAnsi="Times New Roman"/>
          <w:sz w:val="22"/>
          <w:szCs w:val="22"/>
        </w:rPr>
      </w:pPr>
    </w:p>
    <w:p w:rsidR="00BD0F8B" w:rsidRPr="004D606D" w:rsidRDefault="0006792C" w:rsidP="004D606D">
      <w:pPr>
        <w:pStyle w:val="Listaszerbekezds"/>
        <w:numPr>
          <w:ilvl w:val="1"/>
          <w:numId w:val="53"/>
        </w:numPr>
        <w:tabs>
          <w:tab w:val="left" w:pos="1276"/>
        </w:tabs>
        <w:jc w:val="both"/>
        <w:rPr>
          <w:rFonts w:ascii="Times New Roman" w:hAnsi="Times New Roman"/>
          <w:sz w:val="22"/>
          <w:szCs w:val="22"/>
        </w:rPr>
      </w:pPr>
      <w:r w:rsidRPr="004D606D">
        <w:rPr>
          <w:rFonts w:ascii="Times New Roman" w:hAnsi="Times New Roman"/>
          <w:sz w:val="22"/>
          <w:szCs w:val="22"/>
        </w:rPr>
        <w:t>K</w:t>
      </w:r>
      <w:r w:rsidRPr="004D606D">
        <w:rPr>
          <w:rFonts w:ascii="Times New Roman" w:hAnsi="Times New Roman" w:hint="eastAsia"/>
          <w:sz w:val="22"/>
          <w:szCs w:val="22"/>
        </w:rPr>
        <w:t>ö</w:t>
      </w:r>
      <w:r w:rsidRPr="004D606D">
        <w:rPr>
          <w:rFonts w:ascii="Times New Roman" w:hAnsi="Times New Roman"/>
          <w:sz w:val="22"/>
          <w:szCs w:val="22"/>
        </w:rPr>
        <w:t>zbeszerz</w:t>
      </w:r>
      <w:r w:rsidRPr="004D606D">
        <w:rPr>
          <w:rFonts w:ascii="Times New Roman" w:hAnsi="Times New Roman" w:hint="eastAsia"/>
          <w:sz w:val="22"/>
          <w:szCs w:val="22"/>
        </w:rPr>
        <w:t>é</w:t>
      </w:r>
      <w:r w:rsidRPr="004D606D">
        <w:rPr>
          <w:rFonts w:ascii="Times New Roman" w:hAnsi="Times New Roman"/>
          <w:sz w:val="22"/>
          <w:szCs w:val="22"/>
        </w:rPr>
        <w:t>si szakember (</w:t>
      </w:r>
      <w:r w:rsidR="005D36C5" w:rsidRPr="004D606D">
        <w:rPr>
          <w:rFonts w:ascii="Times New Roman" w:hAnsi="Times New Roman"/>
          <w:sz w:val="22"/>
          <w:szCs w:val="22"/>
        </w:rPr>
        <w:t>öt</w:t>
      </w:r>
      <w:r w:rsidRPr="004D606D">
        <w:rPr>
          <w:rFonts w:ascii="Times New Roman" w:hAnsi="Times New Roman"/>
          <w:sz w:val="22"/>
          <w:szCs w:val="22"/>
        </w:rPr>
        <w:t xml:space="preserve"> </w:t>
      </w:r>
      <w:r w:rsidRPr="004D606D">
        <w:rPr>
          <w:rFonts w:ascii="Times New Roman" w:hAnsi="Times New Roman" w:hint="eastAsia"/>
          <w:sz w:val="22"/>
          <w:szCs w:val="22"/>
        </w:rPr>
        <w:t>é</w:t>
      </w:r>
      <w:r w:rsidRPr="004D606D">
        <w:rPr>
          <w:rFonts w:ascii="Times New Roman" w:hAnsi="Times New Roman"/>
          <w:sz w:val="22"/>
          <w:szCs w:val="22"/>
        </w:rPr>
        <w:t>vet el</w:t>
      </w:r>
      <w:r w:rsidRPr="004D606D">
        <w:rPr>
          <w:rFonts w:ascii="Times New Roman" w:hAnsi="Times New Roman" w:hint="eastAsia"/>
          <w:sz w:val="22"/>
          <w:szCs w:val="22"/>
        </w:rPr>
        <w:t>é</w:t>
      </w:r>
      <w:r w:rsidRPr="004D606D">
        <w:rPr>
          <w:rFonts w:ascii="Times New Roman" w:hAnsi="Times New Roman"/>
          <w:sz w:val="22"/>
          <w:szCs w:val="22"/>
        </w:rPr>
        <w:t>r</w:t>
      </w:r>
      <w:r w:rsidRPr="004D606D">
        <w:rPr>
          <w:rFonts w:ascii="Times New Roman" w:hAnsi="Times New Roman" w:hint="eastAsia"/>
          <w:sz w:val="22"/>
          <w:szCs w:val="22"/>
        </w:rPr>
        <w:t>ő</w:t>
      </w:r>
      <w:r w:rsidRPr="004D606D">
        <w:rPr>
          <w:rFonts w:ascii="Times New Roman" w:hAnsi="Times New Roman"/>
          <w:sz w:val="22"/>
          <w:szCs w:val="22"/>
        </w:rPr>
        <w:t xml:space="preserve"> vagy meghalad</w:t>
      </w:r>
      <w:r w:rsidRPr="004D606D">
        <w:rPr>
          <w:rFonts w:ascii="Times New Roman" w:hAnsi="Times New Roman" w:hint="eastAsia"/>
          <w:sz w:val="22"/>
          <w:szCs w:val="22"/>
        </w:rPr>
        <w:t>ó</w:t>
      </w:r>
      <w:r w:rsidRPr="004D606D">
        <w:rPr>
          <w:rFonts w:ascii="Times New Roman" w:hAnsi="Times New Roman"/>
          <w:sz w:val="22"/>
          <w:szCs w:val="22"/>
        </w:rPr>
        <w:t xml:space="preserve"> jogi vagy k</w:t>
      </w:r>
      <w:r w:rsidRPr="004D606D">
        <w:rPr>
          <w:rFonts w:ascii="Times New Roman" w:hAnsi="Times New Roman" w:hint="eastAsia"/>
          <w:sz w:val="22"/>
          <w:szCs w:val="22"/>
        </w:rPr>
        <w:t>ö</w:t>
      </w:r>
      <w:r w:rsidRPr="004D606D">
        <w:rPr>
          <w:rFonts w:ascii="Times New Roman" w:hAnsi="Times New Roman"/>
          <w:sz w:val="22"/>
          <w:szCs w:val="22"/>
        </w:rPr>
        <w:t>zbeszerz</w:t>
      </w:r>
      <w:r w:rsidRPr="004D606D">
        <w:rPr>
          <w:rFonts w:ascii="Times New Roman" w:hAnsi="Times New Roman" w:hint="eastAsia"/>
          <w:sz w:val="22"/>
          <w:szCs w:val="22"/>
        </w:rPr>
        <w:t>é</w:t>
      </w:r>
      <w:r w:rsidRPr="004D606D">
        <w:rPr>
          <w:rFonts w:ascii="Times New Roman" w:hAnsi="Times New Roman"/>
          <w:sz w:val="22"/>
          <w:szCs w:val="22"/>
        </w:rPr>
        <w:t>si tapasztalattal, aki rendelkezik a felel</w:t>
      </w:r>
      <w:r w:rsidRPr="004D606D">
        <w:rPr>
          <w:rFonts w:ascii="Times New Roman" w:hAnsi="Times New Roman" w:hint="eastAsia"/>
          <w:sz w:val="22"/>
          <w:szCs w:val="22"/>
        </w:rPr>
        <w:t>ő</w:t>
      </w:r>
      <w:r w:rsidRPr="004D606D">
        <w:rPr>
          <w:rFonts w:ascii="Times New Roman" w:hAnsi="Times New Roman"/>
          <w:sz w:val="22"/>
          <w:szCs w:val="22"/>
        </w:rPr>
        <w:t>s akkredit</w:t>
      </w:r>
      <w:r w:rsidRPr="004D606D">
        <w:rPr>
          <w:rFonts w:ascii="Times New Roman" w:hAnsi="Times New Roman" w:hint="eastAsia"/>
          <w:sz w:val="22"/>
          <w:szCs w:val="22"/>
        </w:rPr>
        <w:t>á</w:t>
      </w:r>
      <w:r w:rsidRPr="004D606D">
        <w:rPr>
          <w:rFonts w:ascii="Times New Roman" w:hAnsi="Times New Roman"/>
          <w:sz w:val="22"/>
          <w:szCs w:val="22"/>
        </w:rPr>
        <w:t>lt k</w:t>
      </w:r>
      <w:r w:rsidRPr="004D606D">
        <w:rPr>
          <w:rFonts w:ascii="Times New Roman" w:hAnsi="Times New Roman" w:hint="eastAsia"/>
          <w:sz w:val="22"/>
          <w:szCs w:val="22"/>
        </w:rPr>
        <w:t>ö</w:t>
      </w:r>
      <w:r w:rsidRPr="004D606D">
        <w:rPr>
          <w:rFonts w:ascii="Times New Roman" w:hAnsi="Times New Roman"/>
          <w:sz w:val="22"/>
          <w:szCs w:val="22"/>
        </w:rPr>
        <w:t>zbeszerz</w:t>
      </w:r>
      <w:r w:rsidRPr="004D606D">
        <w:rPr>
          <w:rFonts w:ascii="Times New Roman" w:hAnsi="Times New Roman" w:hint="eastAsia"/>
          <w:sz w:val="22"/>
          <w:szCs w:val="22"/>
        </w:rPr>
        <w:t>é</w:t>
      </w:r>
      <w:r w:rsidRPr="004D606D">
        <w:rPr>
          <w:rFonts w:ascii="Times New Roman" w:hAnsi="Times New Roman"/>
          <w:sz w:val="22"/>
          <w:szCs w:val="22"/>
        </w:rPr>
        <w:t>si szaktan</w:t>
      </w:r>
      <w:r w:rsidRPr="004D606D">
        <w:rPr>
          <w:rFonts w:ascii="Times New Roman" w:hAnsi="Times New Roman" w:hint="eastAsia"/>
          <w:sz w:val="22"/>
          <w:szCs w:val="22"/>
        </w:rPr>
        <w:t>á</w:t>
      </w:r>
      <w:r w:rsidRPr="004D606D">
        <w:rPr>
          <w:rFonts w:ascii="Times New Roman" w:hAnsi="Times New Roman"/>
          <w:sz w:val="22"/>
          <w:szCs w:val="22"/>
        </w:rPr>
        <w:t>csad</w:t>
      </w:r>
      <w:r w:rsidRPr="004D606D">
        <w:rPr>
          <w:rFonts w:ascii="Times New Roman" w:hAnsi="Times New Roman" w:hint="eastAsia"/>
          <w:sz w:val="22"/>
          <w:szCs w:val="22"/>
        </w:rPr>
        <w:t>ó</w:t>
      </w:r>
      <w:r w:rsidRPr="004D606D">
        <w:rPr>
          <w:rFonts w:ascii="Times New Roman" w:hAnsi="Times New Roman"/>
          <w:sz w:val="22"/>
          <w:szCs w:val="22"/>
        </w:rPr>
        <w:t>i n</w:t>
      </w:r>
      <w:r w:rsidRPr="004D606D">
        <w:rPr>
          <w:rFonts w:ascii="Times New Roman" w:hAnsi="Times New Roman" w:hint="eastAsia"/>
          <w:sz w:val="22"/>
          <w:szCs w:val="22"/>
        </w:rPr>
        <w:t>é</w:t>
      </w:r>
      <w:r w:rsidRPr="004D606D">
        <w:rPr>
          <w:rFonts w:ascii="Times New Roman" w:hAnsi="Times New Roman"/>
          <w:sz w:val="22"/>
          <w:szCs w:val="22"/>
        </w:rPr>
        <w:t>vjegyz</w:t>
      </w:r>
      <w:r w:rsidRPr="004D606D">
        <w:rPr>
          <w:rFonts w:ascii="Times New Roman" w:hAnsi="Times New Roman" w:hint="eastAsia"/>
          <w:sz w:val="22"/>
          <w:szCs w:val="22"/>
        </w:rPr>
        <w:t>é</w:t>
      </w:r>
      <w:r w:rsidRPr="004D606D">
        <w:rPr>
          <w:rFonts w:ascii="Times New Roman" w:hAnsi="Times New Roman"/>
          <w:sz w:val="22"/>
          <w:szCs w:val="22"/>
        </w:rPr>
        <w:t>kbe v</w:t>
      </w:r>
      <w:r w:rsidRPr="004D606D">
        <w:rPr>
          <w:rFonts w:ascii="Times New Roman" w:hAnsi="Times New Roman" w:hint="eastAsia"/>
          <w:sz w:val="22"/>
          <w:szCs w:val="22"/>
        </w:rPr>
        <w:t>é</w:t>
      </w:r>
      <w:r w:rsidRPr="004D606D">
        <w:rPr>
          <w:rFonts w:ascii="Times New Roman" w:hAnsi="Times New Roman"/>
          <w:sz w:val="22"/>
          <w:szCs w:val="22"/>
        </w:rPr>
        <w:t>telhez (el</w:t>
      </w:r>
      <w:r w:rsidRPr="004D606D">
        <w:rPr>
          <w:rFonts w:ascii="Times New Roman" w:hAnsi="Times New Roman" w:hint="eastAsia"/>
          <w:sz w:val="22"/>
          <w:szCs w:val="22"/>
        </w:rPr>
        <w:t>ő</w:t>
      </w:r>
      <w:r w:rsidRPr="004D606D">
        <w:rPr>
          <w:rFonts w:ascii="Times New Roman" w:hAnsi="Times New Roman"/>
          <w:sz w:val="22"/>
          <w:szCs w:val="22"/>
        </w:rPr>
        <w:t>zetes regisztr</w:t>
      </w:r>
      <w:r w:rsidRPr="004D606D">
        <w:rPr>
          <w:rFonts w:ascii="Times New Roman" w:hAnsi="Times New Roman" w:hint="eastAsia"/>
          <w:sz w:val="22"/>
          <w:szCs w:val="22"/>
        </w:rPr>
        <w:t>á</w:t>
      </w:r>
      <w:r w:rsidRPr="004D606D">
        <w:rPr>
          <w:rFonts w:ascii="Times New Roman" w:hAnsi="Times New Roman"/>
          <w:sz w:val="22"/>
          <w:szCs w:val="22"/>
        </w:rPr>
        <w:t>ci</w:t>
      </w:r>
      <w:r w:rsidRPr="004D606D">
        <w:rPr>
          <w:rFonts w:ascii="Times New Roman" w:hAnsi="Times New Roman" w:hint="eastAsia"/>
          <w:sz w:val="22"/>
          <w:szCs w:val="22"/>
        </w:rPr>
        <w:t>ó</w:t>
      </w:r>
      <w:r w:rsidRPr="004D606D">
        <w:rPr>
          <w:rFonts w:ascii="Times New Roman" w:hAnsi="Times New Roman"/>
          <w:sz w:val="22"/>
          <w:szCs w:val="22"/>
        </w:rPr>
        <w:t>hoz) sz</w:t>
      </w:r>
      <w:r w:rsidRPr="004D606D">
        <w:rPr>
          <w:rFonts w:ascii="Times New Roman" w:hAnsi="Times New Roman" w:hint="eastAsia"/>
          <w:sz w:val="22"/>
          <w:szCs w:val="22"/>
        </w:rPr>
        <w:t>ü</w:t>
      </w:r>
      <w:r w:rsidRPr="004D606D">
        <w:rPr>
          <w:rFonts w:ascii="Times New Roman" w:hAnsi="Times New Roman"/>
          <w:sz w:val="22"/>
          <w:szCs w:val="22"/>
        </w:rPr>
        <w:t>ks</w:t>
      </w:r>
      <w:r w:rsidRPr="004D606D">
        <w:rPr>
          <w:rFonts w:ascii="Times New Roman" w:hAnsi="Times New Roman" w:hint="eastAsia"/>
          <w:sz w:val="22"/>
          <w:szCs w:val="22"/>
        </w:rPr>
        <w:t>é</w:t>
      </w:r>
      <w:r w:rsidRPr="004D606D">
        <w:rPr>
          <w:rFonts w:ascii="Times New Roman" w:hAnsi="Times New Roman"/>
          <w:sz w:val="22"/>
          <w:szCs w:val="22"/>
        </w:rPr>
        <w:t>ges v</w:t>
      </w:r>
      <w:r w:rsidRPr="004D606D">
        <w:rPr>
          <w:rFonts w:ascii="Times New Roman" w:hAnsi="Times New Roman" w:hint="eastAsia"/>
          <w:sz w:val="22"/>
          <w:szCs w:val="22"/>
        </w:rPr>
        <w:t>é</w:t>
      </w:r>
      <w:r w:rsidRPr="004D606D">
        <w:rPr>
          <w:rFonts w:ascii="Times New Roman" w:hAnsi="Times New Roman"/>
          <w:sz w:val="22"/>
          <w:szCs w:val="22"/>
        </w:rPr>
        <w:t>gzetts</w:t>
      </w:r>
      <w:r w:rsidRPr="004D606D">
        <w:rPr>
          <w:rFonts w:ascii="Times New Roman" w:hAnsi="Times New Roman" w:hint="eastAsia"/>
          <w:sz w:val="22"/>
          <w:szCs w:val="22"/>
        </w:rPr>
        <w:t>é</w:t>
      </w:r>
      <w:r w:rsidRPr="004D606D">
        <w:rPr>
          <w:rFonts w:ascii="Times New Roman" w:hAnsi="Times New Roman"/>
          <w:sz w:val="22"/>
          <w:szCs w:val="22"/>
        </w:rPr>
        <w:t xml:space="preserve">ggel </w:t>
      </w:r>
      <w:r w:rsidRPr="004D606D">
        <w:rPr>
          <w:rFonts w:ascii="Times New Roman" w:hAnsi="Times New Roman" w:hint="eastAsia"/>
          <w:sz w:val="22"/>
          <w:szCs w:val="22"/>
        </w:rPr>
        <w:t>é</w:t>
      </w:r>
      <w:r w:rsidRPr="004D606D">
        <w:rPr>
          <w:rFonts w:ascii="Times New Roman" w:hAnsi="Times New Roman"/>
          <w:sz w:val="22"/>
          <w:szCs w:val="22"/>
        </w:rPr>
        <w:t>s szakmai tapasztalattal) bevon</w:t>
      </w:r>
      <w:r w:rsidRPr="004D606D">
        <w:rPr>
          <w:rFonts w:ascii="Times New Roman" w:hAnsi="Times New Roman" w:hint="eastAsia"/>
          <w:sz w:val="22"/>
          <w:szCs w:val="22"/>
        </w:rPr>
        <w:t>á</w:t>
      </w:r>
      <w:r w:rsidRPr="004D606D">
        <w:rPr>
          <w:rFonts w:ascii="Times New Roman" w:hAnsi="Times New Roman"/>
          <w:sz w:val="22"/>
          <w:szCs w:val="22"/>
        </w:rPr>
        <w:t xml:space="preserve">sa [M.2 </w:t>
      </w:r>
      <w:r w:rsidRPr="004D606D">
        <w:rPr>
          <w:rFonts w:ascii="Times New Roman" w:hAnsi="Times New Roman" w:hint="eastAsia"/>
          <w:sz w:val="22"/>
          <w:szCs w:val="22"/>
        </w:rPr>
        <w:t>–</w:t>
      </w:r>
      <w:r w:rsidRPr="004D606D">
        <w:rPr>
          <w:rFonts w:ascii="Times New Roman" w:hAnsi="Times New Roman"/>
          <w:sz w:val="22"/>
          <w:szCs w:val="22"/>
        </w:rPr>
        <w:t xml:space="preserve"> </w:t>
      </w:r>
      <w:r w:rsidR="00AF3470" w:rsidRPr="004D606D">
        <w:rPr>
          <w:rFonts w:ascii="Times New Roman" w:hAnsi="Times New Roman"/>
          <w:sz w:val="22"/>
          <w:szCs w:val="22"/>
        </w:rPr>
        <w:t>1.</w:t>
      </w:r>
      <w:r w:rsidRPr="004D606D">
        <w:rPr>
          <w:rFonts w:ascii="Times New Roman" w:hAnsi="Times New Roman"/>
          <w:sz w:val="22"/>
          <w:szCs w:val="22"/>
        </w:rPr>
        <w:t>) alkalmass</w:t>
      </w:r>
      <w:r w:rsidRPr="004D606D">
        <w:rPr>
          <w:rFonts w:ascii="Times New Roman" w:hAnsi="Times New Roman" w:hint="eastAsia"/>
          <w:sz w:val="22"/>
          <w:szCs w:val="22"/>
        </w:rPr>
        <w:t>á</w:t>
      </w:r>
      <w:r w:rsidRPr="004D606D">
        <w:rPr>
          <w:rFonts w:ascii="Times New Roman" w:hAnsi="Times New Roman"/>
          <w:sz w:val="22"/>
          <w:szCs w:val="22"/>
        </w:rPr>
        <w:t>gi felt</w:t>
      </w:r>
      <w:r w:rsidRPr="004D606D">
        <w:rPr>
          <w:rFonts w:ascii="Times New Roman" w:hAnsi="Times New Roman" w:hint="eastAsia"/>
          <w:sz w:val="22"/>
          <w:szCs w:val="22"/>
        </w:rPr>
        <w:t>é</w:t>
      </w:r>
      <w:r w:rsidRPr="004D606D">
        <w:rPr>
          <w:rFonts w:ascii="Times New Roman" w:hAnsi="Times New Roman"/>
          <w:sz w:val="22"/>
          <w:szCs w:val="22"/>
        </w:rPr>
        <w:t>tel keret</w:t>
      </w:r>
      <w:r w:rsidRPr="004D606D">
        <w:rPr>
          <w:rFonts w:ascii="Times New Roman" w:hAnsi="Times New Roman" w:hint="eastAsia"/>
          <w:sz w:val="22"/>
          <w:szCs w:val="22"/>
        </w:rPr>
        <w:t>é</w:t>
      </w:r>
      <w:r w:rsidRPr="004D606D">
        <w:rPr>
          <w:rFonts w:ascii="Times New Roman" w:hAnsi="Times New Roman"/>
          <w:sz w:val="22"/>
          <w:szCs w:val="22"/>
        </w:rPr>
        <w:t xml:space="preserve">ben bemutatott szakemberen </w:t>
      </w:r>
      <w:r w:rsidRPr="004D606D">
        <w:rPr>
          <w:rFonts w:ascii="Times New Roman" w:hAnsi="Times New Roman"/>
          <w:sz w:val="22"/>
          <w:szCs w:val="22"/>
          <w:u w:val="single"/>
        </w:rPr>
        <w:t>k</w:t>
      </w:r>
      <w:r w:rsidRPr="004D606D">
        <w:rPr>
          <w:rFonts w:ascii="Times New Roman" w:hAnsi="Times New Roman" w:hint="eastAsia"/>
          <w:sz w:val="22"/>
          <w:szCs w:val="22"/>
          <w:u w:val="single"/>
        </w:rPr>
        <w:t>í</w:t>
      </w:r>
      <w:r w:rsidRPr="004D606D">
        <w:rPr>
          <w:rFonts w:ascii="Times New Roman" w:hAnsi="Times New Roman"/>
          <w:sz w:val="22"/>
          <w:szCs w:val="22"/>
          <w:u w:val="single"/>
        </w:rPr>
        <w:t>v</w:t>
      </w:r>
      <w:r w:rsidRPr="004D606D">
        <w:rPr>
          <w:rFonts w:ascii="Times New Roman" w:hAnsi="Times New Roman" w:hint="eastAsia"/>
          <w:sz w:val="22"/>
          <w:szCs w:val="22"/>
          <w:u w:val="single"/>
        </w:rPr>
        <w:t>ü</w:t>
      </w:r>
      <w:r w:rsidRPr="004D606D">
        <w:rPr>
          <w:rFonts w:ascii="Times New Roman" w:hAnsi="Times New Roman"/>
          <w:sz w:val="22"/>
          <w:szCs w:val="22"/>
          <w:u w:val="single"/>
        </w:rPr>
        <w:t>l</w:t>
      </w:r>
      <w:r w:rsidRPr="004D606D">
        <w:rPr>
          <w:rFonts w:ascii="Times New Roman" w:hAnsi="Times New Roman"/>
          <w:sz w:val="22"/>
          <w:szCs w:val="22"/>
        </w:rPr>
        <w:t xml:space="preserve"> minim</w:t>
      </w:r>
      <w:r w:rsidRPr="004D606D">
        <w:rPr>
          <w:rFonts w:ascii="Times New Roman" w:hAnsi="Times New Roman" w:hint="eastAsia"/>
          <w:sz w:val="22"/>
          <w:szCs w:val="22"/>
        </w:rPr>
        <w:t>á</w:t>
      </w:r>
      <w:r w:rsidRPr="004D606D">
        <w:rPr>
          <w:rFonts w:ascii="Times New Roman" w:hAnsi="Times New Roman"/>
          <w:sz w:val="22"/>
          <w:szCs w:val="22"/>
        </w:rPr>
        <w:t>lisan 0 f</w:t>
      </w:r>
      <w:r w:rsidRPr="004D606D">
        <w:rPr>
          <w:rFonts w:ascii="Times New Roman" w:hAnsi="Times New Roman" w:hint="eastAsia"/>
          <w:sz w:val="22"/>
          <w:szCs w:val="22"/>
        </w:rPr>
        <w:t>ő</w:t>
      </w:r>
      <w:r w:rsidRPr="004D606D">
        <w:rPr>
          <w:rFonts w:ascii="Times New Roman" w:hAnsi="Times New Roman"/>
          <w:sz w:val="22"/>
          <w:szCs w:val="22"/>
        </w:rPr>
        <w:t xml:space="preserve">, </w:t>
      </w:r>
      <w:r w:rsidR="003E5C4C">
        <w:rPr>
          <w:rFonts w:ascii="Times New Roman" w:hAnsi="Times New Roman"/>
          <w:sz w:val="22"/>
          <w:szCs w:val="22"/>
        </w:rPr>
        <w:t xml:space="preserve">az </w:t>
      </w:r>
      <w:r w:rsidRPr="004D606D">
        <w:rPr>
          <w:rFonts w:ascii="Times New Roman" w:hAnsi="Times New Roman"/>
          <w:sz w:val="22"/>
          <w:szCs w:val="22"/>
        </w:rPr>
        <w:t>aj</w:t>
      </w:r>
      <w:r w:rsidRPr="004D606D">
        <w:rPr>
          <w:rFonts w:ascii="Times New Roman" w:hAnsi="Times New Roman" w:hint="eastAsia"/>
          <w:sz w:val="22"/>
          <w:szCs w:val="22"/>
        </w:rPr>
        <w:t>á</w:t>
      </w:r>
      <w:r w:rsidRPr="004D606D">
        <w:rPr>
          <w:rFonts w:ascii="Times New Roman" w:hAnsi="Times New Roman"/>
          <w:sz w:val="22"/>
          <w:szCs w:val="22"/>
        </w:rPr>
        <w:t>nlati elem legkedvez</w:t>
      </w:r>
      <w:r w:rsidRPr="004D606D">
        <w:rPr>
          <w:rFonts w:ascii="Times New Roman" w:hAnsi="Times New Roman" w:hint="eastAsia"/>
          <w:sz w:val="22"/>
          <w:szCs w:val="22"/>
        </w:rPr>
        <w:t>ő</w:t>
      </w:r>
      <w:r w:rsidRPr="004D606D">
        <w:rPr>
          <w:rFonts w:ascii="Times New Roman" w:hAnsi="Times New Roman"/>
          <w:sz w:val="22"/>
          <w:szCs w:val="22"/>
        </w:rPr>
        <w:t>bb szintje</w:t>
      </w:r>
      <w:r w:rsidR="00410133" w:rsidRPr="004D606D">
        <w:rPr>
          <w:rFonts w:ascii="Times New Roman" w:hAnsi="Times New Roman"/>
          <w:sz w:val="22"/>
          <w:szCs w:val="22"/>
        </w:rPr>
        <w:t xml:space="preserve">, </w:t>
      </w:r>
      <w:r w:rsidR="003E5C4C">
        <w:rPr>
          <w:rFonts w:ascii="Times New Roman" w:hAnsi="Times New Roman"/>
          <w:sz w:val="22"/>
          <w:szCs w:val="22"/>
        </w:rPr>
        <w:t xml:space="preserve">és </w:t>
      </w:r>
      <w:r w:rsidR="00410133" w:rsidRPr="004D606D">
        <w:rPr>
          <w:rFonts w:ascii="Times New Roman" w:hAnsi="Times New Roman"/>
          <w:sz w:val="22"/>
          <w:szCs w:val="22"/>
        </w:rPr>
        <w:t>amely</w:t>
      </w:r>
      <w:r w:rsidR="003E5C4C">
        <w:rPr>
          <w:rFonts w:ascii="Times New Roman" w:hAnsi="Times New Roman"/>
          <w:sz w:val="22"/>
          <w:szCs w:val="22"/>
        </w:rPr>
        <w:t xml:space="preserve"> még</w:t>
      </w:r>
      <w:r w:rsidR="00410133" w:rsidRPr="004D606D">
        <w:rPr>
          <w:rFonts w:ascii="Times New Roman" w:hAnsi="Times New Roman"/>
          <w:sz w:val="22"/>
          <w:szCs w:val="22"/>
        </w:rPr>
        <w:t xml:space="preserve"> </w:t>
      </w:r>
      <w:r w:rsidR="00BD0F8B" w:rsidRPr="004D606D">
        <w:rPr>
          <w:rFonts w:ascii="Times New Roman" w:hAnsi="Times New Roman"/>
          <w:sz w:val="22"/>
          <w:szCs w:val="22"/>
        </w:rPr>
        <w:t>pontozásra kerül</w:t>
      </w:r>
      <w:r w:rsidR="003E5C4C">
        <w:rPr>
          <w:rFonts w:ascii="Times New Roman" w:hAnsi="Times New Roman"/>
          <w:sz w:val="22"/>
          <w:szCs w:val="22"/>
        </w:rPr>
        <w:t>:</w:t>
      </w:r>
      <w:r w:rsidRPr="004D606D">
        <w:rPr>
          <w:rFonts w:ascii="Times New Roman" w:hAnsi="Times New Roman"/>
          <w:sz w:val="22"/>
          <w:szCs w:val="22"/>
        </w:rPr>
        <w:t xml:space="preserve"> 2 f</w:t>
      </w:r>
      <w:r w:rsidRPr="004D606D">
        <w:rPr>
          <w:rFonts w:ascii="Times New Roman" w:hAnsi="Times New Roman" w:hint="eastAsia"/>
          <w:sz w:val="22"/>
          <w:szCs w:val="22"/>
        </w:rPr>
        <w:t>ő</w:t>
      </w:r>
      <w:r w:rsidRPr="004D606D">
        <w:rPr>
          <w:rFonts w:ascii="Times New Roman" w:hAnsi="Times New Roman"/>
          <w:sz w:val="22"/>
          <w:szCs w:val="22"/>
        </w:rPr>
        <w:t xml:space="preserve">]; </w:t>
      </w:r>
    </w:p>
    <w:p w:rsidR="00BD0F8B" w:rsidRPr="004D606D" w:rsidRDefault="003E5C4C" w:rsidP="004D606D">
      <w:pPr>
        <w:pStyle w:val="Listaszerbekezds"/>
        <w:tabs>
          <w:tab w:val="left" w:pos="1276"/>
        </w:tabs>
        <w:ind w:left="1080"/>
        <w:jc w:val="both"/>
        <w:rPr>
          <w:rFonts w:ascii="Times New Roman" w:hAnsi="Times New Roman"/>
          <w:sz w:val="22"/>
          <w:szCs w:val="22"/>
        </w:rPr>
      </w:pPr>
      <w:r>
        <w:rPr>
          <w:rFonts w:ascii="Times New Roman" w:hAnsi="Times New Roman"/>
          <w:sz w:val="22"/>
          <w:szCs w:val="22"/>
        </w:rPr>
        <w:t xml:space="preserve">Az </w:t>
      </w:r>
      <w:r w:rsidR="00BD0F8B" w:rsidRPr="004D606D">
        <w:rPr>
          <w:rFonts w:ascii="Times New Roman" w:hAnsi="Times New Roman"/>
          <w:sz w:val="22"/>
          <w:szCs w:val="22"/>
        </w:rPr>
        <w:t>ajánlati elemekhez rendelt pontérték</w:t>
      </w:r>
      <w:r w:rsidR="00376D42" w:rsidRPr="004D606D">
        <w:rPr>
          <w:rFonts w:ascii="Times New Roman" w:hAnsi="Times New Roman"/>
          <w:sz w:val="22"/>
          <w:szCs w:val="22"/>
        </w:rPr>
        <w:t>:</w:t>
      </w:r>
    </w:p>
    <w:p w:rsidR="00BD0F8B" w:rsidRPr="004D606D" w:rsidRDefault="0006792C"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0 f</w:t>
      </w:r>
      <w:r w:rsidRPr="004D606D">
        <w:rPr>
          <w:rFonts w:ascii="Times New Roman" w:hAnsi="Times New Roman" w:hint="eastAsia"/>
          <w:sz w:val="22"/>
          <w:szCs w:val="22"/>
        </w:rPr>
        <w:t>ő</w:t>
      </w:r>
      <w:r w:rsidRPr="004D606D">
        <w:rPr>
          <w:rFonts w:ascii="Times New Roman" w:hAnsi="Times New Roman"/>
          <w:sz w:val="22"/>
          <w:szCs w:val="22"/>
        </w:rPr>
        <w:t xml:space="preserve"> </w:t>
      </w:r>
      <w:r w:rsidR="00BD0F8B" w:rsidRPr="004D606D">
        <w:rPr>
          <w:rFonts w:ascii="Times New Roman" w:hAnsi="Times New Roman"/>
          <w:sz w:val="22"/>
          <w:szCs w:val="22"/>
        </w:rPr>
        <w:t>=</w:t>
      </w:r>
      <w:r w:rsidRPr="004D606D">
        <w:rPr>
          <w:rFonts w:ascii="Times New Roman" w:hAnsi="Times New Roman"/>
          <w:sz w:val="22"/>
          <w:szCs w:val="22"/>
        </w:rPr>
        <w:t xml:space="preserve"> 0 pont, </w:t>
      </w:r>
    </w:p>
    <w:p w:rsidR="00BD0F8B" w:rsidRPr="004D606D" w:rsidRDefault="0006792C"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1 f</w:t>
      </w:r>
      <w:r w:rsidRPr="004D606D">
        <w:rPr>
          <w:rFonts w:ascii="Times New Roman" w:hAnsi="Times New Roman" w:hint="eastAsia"/>
          <w:sz w:val="22"/>
          <w:szCs w:val="22"/>
        </w:rPr>
        <w:t>ő</w:t>
      </w:r>
      <w:r w:rsidRPr="004D606D">
        <w:rPr>
          <w:rFonts w:ascii="Times New Roman" w:hAnsi="Times New Roman"/>
          <w:sz w:val="22"/>
          <w:szCs w:val="22"/>
        </w:rPr>
        <w:t xml:space="preserve"> </w:t>
      </w:r>
      <w:r w:rsidR="00BD0F8B" w:rsidRPr="004D606D">
        <w:rPr>
          <w:rFonts w:ascii="Times New Roman" w:hAnsi="Times New Roman"/>
          <w:sz w:val="22"/>
          <w:szCs w:val="22"/>
        </w:rPr>
        <w:t>=</w:t>
      </w:r>
      <w:r w:rsidRPr="004D606D">
        <w:rPr>
          <w:rFonts w:ascii="Times New Roman" w:hAnsi="Times New Roman"/>
          <w:sz w:val="22"/>
          <w:szCs w:val="22"/>
        </w:rPr>
        <w:t xml:space="preserve"> 50 pont, </w:t>
      </w:r>
    </w:p>
    <w:p w:rsidR="0006792C" w:rsidRPr="004D606D" w:rsidRDefault="0006792C"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 xml:space="preserve">2 </w:t>
      </w:r>
      <w:r w:rsidR="00410133" w:rsidRPr="004D606D">
        <w:rPr>
          <w:rFonts w:ascii="Times New Roman" w:hAnsi="Times New Roman"/>
          <w:sz w:val="22"/>
          <w:szCs w:val="22"/>
        </w:rPr>
        <w:t xml:space="preserve">vagy </w:t>
      </w:r>
      <w:r w:rsidR="00BD0F8B" w:rsidRPr="004D606D">
        <w:rPr>
          <w:rFonts w:ascii="Times New Roman" w:hAnsi="Times New Roman"/>
          <w:sz w:val="22"/>
          <w:szCs w:val="22"/>
        </w:rPr>
        <w:t>több fő =</w:t>
      </w:r>
      <w:r w:rsidRPr="004D606D">
        <w:rPr>
          <w:rFonts w:ascii="Times New Roman" w:hAnsi="Times New Roman"/>
          <w:sz w:val="22"/>
          <w:szCs w:val="22"/>
        </w:rPr>
        <w:t xml:space="preserve"> 100 pont; </w:t>
      </w:r>
    </w:p>
    <w:p w:rsidR="00410133" w:rsidRPr="004D606D" w:rsidRDefault="00410133" w:rsidP="004D606D">
      <w:pPr>
        <w:pStyle w:val="Listaszerbekezds"/>
        <w:tabs>
          <w:tab w:val="left" w:pos="1276"/>
        </w:tabs>
        <w:ind w:left="1080"/>
        <w:jc w:val="both"/>
        <w:rPr>
          <w:rFonts w:ascii="Times New Roman" w:hAnsi="Times New Roman"/>
          <w:sz w:val="22"/>
          <w:szCs w:val="22"/>
        </w:rPr>
      </w:pPr>
    </w:p>
    <w:p w:rsidR="00376D42" w:rsidRPr="004D606D" w:rsidRDefault="0006792C" w:rsidP="004D606D">
      <w:pPr>
        <w:pStyle w:val="Listaszerbekezds"/>
        <w:numPr>
          <w:ilvl w:val="1"/>
          <w:numId w:val="53"/>
        </w:numPr>
        <w:tabs>
          <w:tab w:val="left" w:pos="1276"/>
        </w:tabs>
        <w:jc w:val="both"/>
        <w:rPr>
          <w:rFonts w:ascii="Times New Roman" w:hAnsi="Times New Roman"/>
          <w:sz w:val="22"/>
          <w:szCs w:val="22"/>
        </w:rPr>
      </w:pPr>
      <w:r w:rsidRPr="004D606D">
        <w:rPr>
          <w:rFonts w:ascii="Times New Roman" w:hAnsi="Times New Roman"/>
          <w:sz w:val="22"/>
          <w:szCs w:val="22"/>
        </w:rPr>
        <w:t>Közbeszerzési szakember (</w:t>
      </w:r>
      <w:r w:rsidR="005D36C5" w:rsidRPr="004D606D">
        <w:rPr>
          <w:rFonts w:ascii="Times New Roman" w:hAnsi="Times New Roman"/>
          <w:sz w:val="22"/>
          <w:szCs w:val="22"/>
        </w:rPr>
        <w:t xml:space="preserve">két </w:t>
      </w:r>
      <w:r w:rsidRPr="004D606D">
        <w:rPr>
          <w:rFonts w:ascii="Times New Roman" w:hAnsi="Times New Roman"/>
          <w:sz w:val="22"/>
          <w:szCs w:val="22"/>
        </w:rPr>
        <w:t>évet elérő vagy meghaladó jogi vagy közbeszerzési szakmai tapasztalattal) bevonása [(M2 –</w:t>
      </w:r>
      <w:r w:rsidR="00AF3470" w:rsidRPr="004D606D">
        <w:rPr>
          <w:rFonts w:ascii="Times New Roman" w:hAnsi="Times New Roman"/>
          <w:sz w:val="22"/>
          <w:szCs w:val="22"/>
        </w:rPr>
        <w:t xml:space="preserve"> </w:t>
      </w:r>
      <w:r w:rsidRPr="004D606D">
        <w:rPr>
          <w:rFonts w:ascii="Times New Roman" w:hAnsi="Times New Roman"/>
          <w:sz w:val="22"/>
          <w:szCs w:val="22"/>
        </w:rPr>
        <w:t>2</w:t>
      </w:r>
      <w:r w:rsidR="00AF3470" w:rsidRPr="004D606D">
        <w:rPr>
          <w:rFonts w:ascii="Times New Roman" w:hAnsi="Times New Roman"/>
          <w:sz w:val="22"/>
          <w:szCs w:val="22"/>
        </w:rPr>
        <w:t>.</w:t>
      </w:r>
      <w:r w:rsidRPr="004D606D">
        <w:rPr>
          <w:rFonts w:ascii="Times New Roman" w:hAnsi="Times New Roman"/>
          <w:sz w:val="22"/>
          <w:szCs w:val="22"/>
        </w:rPr>
        <w:t xml:space="preserve">) alkalmassági feltétel keretében bemutatott szakemberen </w:t>
      </w:r>
      <w:r w:rsidRPr="004D606D">
        <w:rPr>
          <w:rFonts w:ascii="Times New Roman" w:hAnsi="Times New Roman"/>
          <w:sz w:val="22"/>
          <w:szCs w:val="22"/>
          <w:u w:val="single"/>
        </w:rPr>
        <w:t>kívül</w:t>
      </w:r>
      <w:r w:rsidRPr="004D606D">
        <w:rPr>
          <w:rFonts w:ascii="Times New Roman" w:hAnsi="Times New Roman"/>
          <w:sz w:val="22"/>
          <w:szCs w:val="22"/>
        </w:rPr>
        <w:t xml:space="preserve"> minimálisan 0 fő, </w:t>
      </w:r>
      <w:r w:rsidR="003E5C4C">
        <w:rPr>
          <w:rFonts w:ascii="Times New Roman" w:hAnsi="Times New Roman"/>
          <w:sz w:val="22"/>
          <w:szCs w:val="22"/>
        </w:rPr>
        <w:t xml:space="preserve">az </w:t>
      </w:r>
      <w:r w:rsidRPr="004D606D">
        <w:rPr>
          <w:rFonts w:ascii="Times New Roman" w:hAnsi="Times New Roman"/>
          <w:sz w:val="22"/>
          <w:szCs w:val="22"/>
        </w:rPr>
        <w:t>ajánlati elem legkedvezőbb szintje</w:t>
      </w:r>
      <w:r w:rsidR="00376D42" w:rsidRPr="004D606D">
        <w:rPr>
          <w:rFonts w:ascii="Times New Roman" w:hAnsi="Times New Roman"/>
          <w:sz w:val="22"/>
          <w:szCs w:val="22"/>
        </w:rPr>
        <w:t xml:space="preserve">, </w:t>
      </w:r>
      <w:r w:rsidR="003E5C4C">
        <w:rPr>
          <w:rFonts w:ascii="Times New Roman" w:hAnsi="Times New Roman"/>
          <w:sz w:val="22"/>
          <w:szCs w:val="22"/>
        </w:rPr>
        <w:t xml:space="preserve">és </w:t>
      </w:r>
      <w:r w:rsidR="00376D42" w:rsidRPr="004D606D">
        <w:rPr>
          <w:rFonts w:ascii="Times New Roman" w:hAnsi="Times New Roman"/>
          <w:sz w:val="22"/>
          <w:szCs w:val="22"/>
        </w:rPr>
        <w:t>amely</w:t>
      </w:r>
      <w:r w:rsidR="003E5C4C">
        <w:rPr>
          <w:rFonts w:ascii="Times New Roman" w:hAnsi="Times New Roman"/>
          <w:sz w:val="22"/>
          <w:szCs w:val="22"/>
        </w:rPr>
        <w:t xml:space="preserve"> még</w:t>
      </w:r>
      <w:r w:rsidR="00376D42" w:rsidRPr="004D606D">
        <w:rPr>
          <w:rFonts w:ascii="Times New Roman" w:hAnsi="Times New Roman"/>
          <w:sz w:val="22"/>
          <w:szCs w:val="22"/>
        </w:rPr>
        <w:t xml:space="preserve"> pontozásra kerül</w:t>
      </w:r>
      <w:r w:rsidRPr="004D606D">
        <w:rPr>
          <w:rFonts w:ascii="Times New Roman" w:hAnsi="Times New Roman"/>
          <w:sz w:val="22"/>
          <w:szCs w:val="22"/>
        </w:rPr>
        <w:t xml:space="preserve">: 4 fő]; </w:t>
      </w:r>
    </w:p>
    <w:p w:rsidR="00376D42" w:rsidRPr="004D606D" w:rsidRDefault="003E5C4C" w:rsidP="004D606D">
      <w:pPr>
        <w:pStyle w:val="Listaszerbekezds"/>
        <w:tabs>
          <w:tab w:val="left" w:pos="1276"/>
        </w:tabs>
        <w:ind w:left="1080"/>
        <w:jc w:val="both"/>
        <w:rPr>
          <w:rFonts w:ascii="Times New Roman" w:hAnsi="Times New Roman"/>
          <w:sz w:val="22"/>
          <w:szCs w:val="22"/>
        </w:rPr>
      </w:pPr>
      <w:r>
        <w:rPr>
          <w:rFonts w:ascii="Times New Roman" w:hAnsi="Times New Roman"/>
          <w:sz w:val="22"/>
          <w:szCs w:val="22"/>
        </w:rPr>
        <w:t xml:space="preserve">Az </w:t>
      </w:r>
      <w:r w:rsidR="00376D42" w:rsidRPr="004D606D">
        <w:rPr>
          <w:rFonts w:ascii="Times New Roman" w:hAnsi="Times New Roman"/>
          <w:sz w:val="22"/>
          <w:szCs w:val="22"/>
        </w:rPr>
        <w:t>ajánlati elemekhez rendelt pontérték:</w:t>
      </w:r>
    </w:p>
    <w:p w:rsidR="00376D42" w:rsidRPr="004D606D" w:rsidRDefault="0006792C"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 xml:space="preserve">0 fő </w:t>
      </w:r>
      <w:r w:rsidR="00376D42" w:rsidRPr="004D606D">
        <w:rPr>
          <w:rFonts w:ascii="Times New Roman" w:hAnsi="Times New Roman"/>
          <w:sz w:val="22"/>
          <w:szCs w:val="22"/>
        </w:rPr>
        <w:t>=</w:t>
      </w:r>
      <w:r w:rsidRPr="004D606D">
        <w:rPr>
          <w:rFonts w:ascii="Times New Roman" w:hAnsi="Times New Roman"/>
          <w:sz w:val="22"/>
          <w:szCs w:val="22"/>
        </w:rPr>
        <w:t xml:space="preserve"> 0 pont, </w:t>
      </w:r>
    </w:p>
    <w:p w:rsidR="00376D42" w:rsidRPr="004D606D" w:rsidRDefault="0006792C"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 xml:space="preserve">1 fő </w:t>
      </w:r>
      <w:r w:rsidR="00376D42" w:rsidRPr="004D606D">
        <w:rPr>
          <w:rFonts w:ascii="Times New Roman" w:hAnsi="Times New Roman"/>
          <w:sz w:val="22"/>
          <w:szCs w:val="22"/>
        </w:rPr>
        <w:t>=</w:t>
      </w:r>
      <w:r w:rsidRPr="004D606D">
        <w:rPr>
          <w:rFonts w:ascii="Times New Roman" w:hAnsi="Times New Roman"/>
          <w:sz w:val="22"/>
          <w:szCs w:val="22"/>
        </w:rPr>
        <w:t xml:space="preserve"> 25 pont,</w:t>
      </w:r>
    </w:p>
    <w:p w:rsidR="00376D42" w:rsidRPr="004D606D" w:rsidRDefault="0006792C"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lastRenderedPageBreak/>
        <w:t xml:space="preserve">2 fő </w:t>
      </w:r>
      <w:r w:rsidR="00376D42" w:rsidRPr="004D606D">
        <w:rPr>
          <w:rFonts w:ascii="Times New Roman" w:hAnsi="Times New Roman"/>
          <w:sz w:val="22"/>
          <w:szCs w:val="22"/>
        </w:rPr>
        <w:t xml:space="preserve">= </w:t>
      </w:r>
      <w:r w:rsidRPr="004D606D">
        <w:rPr>
          <w:rFonts w:ascii="Times New Roman" w:hAnsi="Times New Roman"/>
          <w:sz w:val="22"/>
          <w:szCs w:val="22"/>
        </w:rPr>
        <w:t xml:space="preserve">50 pont, </w:t>
      </w:r>
    </w:p>
    <w:p w:rsidR="00376D42" w:rsidRPr="004D606D" w:rsidRDefault="0006792C"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 xml:space="preserve">3 fő </w:t>
      </w:r>
      <w:r w:rsidR="00376D42" w:rsidRPr="004D606D">
        <w:rPr>
          <w:rFonts w:ascii="Times New Roman" w:hAnsi="Times New Roman"/>
          <w:sz w:val="22"/>
          <w:szCs w:val="22"/>
        </w:rPr>
        <w:t>=</w:t>
      </w:r>
      <w:r w:rsidRPr="004D606D">
        <w:rPr>
          <w:rFonts w:ascii="Times New Roman" w:hAnsi="Times New Roman"/>
          <w:sz w:val="22"/>
          <w:szCs w:val="22"/>
        </w:rPr>
        <w:t xml:space="preserve"> 75 pont, </w:t>
      </w:r>
    </w:p>
    <w:p w:rsidR="0006792C" w:rsidRPr="004D606D" w:rsidRDefault="0006792C"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 xml:space="preserve">4 </w:t>
      </w:r>
      <w:r w:rsidR="00376D42" w:rsidRPr="004D606D">
        <w:rPr>
          <w:rFonts w:ascii="Times New Roman" w:hAnsi="Times New Roman"/>
          <w:sz w:val="22"/>
          <w:szCs w:val="22"/>
        </w:rPr>
        <w:t>vagy több fő</w:t>
      </w:r>
      <w:r w:rsidRPr="004D606D">
        <w:rPr>
          <w:rFonts w:ascii="Times New Roman" w:hAnsi="Times New Roman"/>
          <w:sz w:val="22"/>
          <w:szCs w:val="22"/>
        </w:rPr>
        <w:t xml:space="preserve"> </w:t>
      </w:r>
      <w:r w:rsidR="00376D42" w:rsidRPr="004D606D">
        <w:rPr>
          <w:rFonts w:ascii="Times New Roman" w:hAnsi="Times New Roman"/>
          <w:sz w:val="22"/>
          <w:szCs w:val="22"/>
        </w:rPr>
        <w:t>=</w:t>
      </w:r>
      <w:r w:rsidRPr="004D606D">
        <w:rPr>
          <w:rFonts w:ascii="Times New Roman" w:hAnsi="Times New Roman"/>
          <w:sz w:val="22"/>
          <w:szCs w:val="22"/>
        </w:rPr>
        <w:t xml:space="preserve">100 pont; </w:t>
      </w:r>
    </w:p>
    <w:p w:rsidR="003D4E25" w:rsidRPr="004D606D" w:rsidRDefault="003D4E25" w:rsidP="004D606D">
      <w:pPr>
        <w:pStyle w:val="Listaszerbekezds"/>
        <w:tabs>
          <w:tab w:val="left" w:pos="1276"/>
        </w:tabs>
        <w:ind w:left="1080"/>
        <w:jc w:val="both"/>
        <w:rPr>
          <w:rFonts w:ascii="Times New Roman" w:hAnsi="Times New Roman"/>
          <w:sz w:val="22"/>
          <w:szCs w:val="22"/>
        </w:rPr>
      </w:pPr>
    </w:p>
    <w:p w:rsidR="00066AD4" w:rsidRPr="004D606D" w:rsidRDefault="0006792C" w:rsidP="004D606D">
      <w:pPr>
        <w:pStyle w:val="Listaszerbekezds"/>
        <w:numPr>
          <w:ilvl w:val="1"/>
          <w:numId w:val="53"/>
        </w:numPr>
        <w:tabs>
          <w:tab w:val="left" w:pos="1276"/>
        </w:tabs>
        <w:jc w:val="both"/>
        <w:rPr>
          <w:rFonts w:ascii="Times New Roman" w:hAnsi="Times New Roman"/>
          <w:sz w:val="22"/>
          <w:szCs w:val="22"/>
        </w:rPr>
      </w:pPr>
      <w:r w:rsidRPr="004D606D">
        <w:rPr>
          <w:rFonts w:ascii="Times New Roman" w:hAnsi="Times New Roman"/>
          <w:sz w:val="22"/>
          <w:szCs w:val="22"/>
        </w:rPr>
        <w:t xml:space="preserve">Jogi szakvizsgával rendelkező szakember bevonása [M2 – </w:t>
      </w:r>
      <w:del w:id="36" w:author="Kövérné Tászler Ágnes" w:date="2017-05-10T14:32:00Z">
        <w:r w:rsidRPr="004D606D" w:rsidDel="00085F78">
          <w:rPr>
            <w:rFonts w:ascii="Times New Roman" w:hAnsi="Times New Roman"/>
            <w:sz w:val="22"/>
            <w:szCs w:val="22"/>
          </w:rPr>
          <w:delText>3</w:delText>
        </w:r>
      </w:del>
      <w:ins w:id="37" w:author="Kövérné Tászler Ágnes" w:date="2017-05-10T14:32:00Z">
        <w:r w:rsidR="00085F78">
          <w:rPr>
            <w:rFonts w:ascii="Times New Roman" w:hAnsi="Times New Roman"/>
            <w:sz w:val="22"/>
            <w:szCs w:val="22"/>
          </w:rPr>
          <w:t>4</w:t>
        </w:r>
      </w:ins>
      <w:r w:rsidR="00AF3470" w:rsidRPr="004D606D">
        <w:rPr>
          <w:rFonts w:ascii="Times New Roman" w:hAnsi="Times New Roman"/>
          <w:sz w:val="22"/>
          <w:szCs w:val="22"/>
        </w:rPr>
        <w:t>.</w:t>
      </w:r>
      <w:r w:rsidRPr="004D606D">
        <w:rPr>
          <w:rFonts w:ascii="Times New Roman" w:hAnsi="Times New Roman"/>
          <w:sz w:val="22"/>
          <w:szCs w:val="22"/>
        </w:rPr>
        <w:t xml:space="preserve">) alkalmassági feltétel keretében bemutatott szakemberen </w:t>
      </w:r>
      <w:r w:rsidRPr="004D606D">
        <w:rPr>
          <w:rFonts w:ascii="Times New Roman" w:hAnsi="Times New Roman"/>
          <w:sz w:val="22"/>
          <w:szCs w:val="22"/>
          <w:u w:val="single"/>
        </w:rPr>
        <w:t>kívül</w:t>
      </w:r>
      <w:r w:rsidRPr="004D606D">
        <w:rPr>
          <w:rFonts w:ascii="Times New Roman" w:hAnsi="Times New Roman"/>
          <w:sz w:val="22"/>
          <w:szCs w:val="22"/>
        </w:rPr>
        <w:t xml:space="preserve"> minimálisan 0 fő, </w:t>
      </w:r>
      <w:r w:rsidR="003E5C4C">
        <w:rPr>
          <w:rFonts w:ascii="Times New Roman" w:hAnsi="Times New Roman"/>
          <w:sz w:val="22"/>
          <w:szCs w:val="22"/>
        </w:rPr>
        <w:t xml:space="preserve">az </w:t>
      </w:r>
      <w:r w:rsidRPr="004D606D">
        <w:rPr>
          <w:rFonts w:ascii="Times New Roman" w:hAnsi="Times New Roman"/>
          <w:sz w:val="22"/>
          <w:szCs w:val="22"/>
        </w:rPr>
        <w:t>ajánlati elem legkedvezőbb szintje</w:t>
      </w:r>
      <w:r w:rsidR="00066AD4" w:rsidRPr="004D606D">
        <w:rPr>
          <w:rFonts w:ascii="Times New Roman" w:hAnsi="Times New Roman"/>
          <w:sz w:val="22"/>
          <w:szCs w:val="22"/>
        </w:rPr>
        <w:t xml:space="preserve">, </w:t>
      </w:r>
      <w:r w:rsidR="003E5C4C">
        <w:rPr>
          <w:rFonts w:ascii="Times New Roman" w:hAnsi="Times New Roman"/>
          <w:sz w:val="22"/>
          <w:szCs w:val="22"/>
        </w:rPr>
        <w:t xml:space="preserve">és </w:t>
      </w:r>
      <w:r w:rsidR="00066AD4" w:rsidRPr="004D606D">
        <w:rPr>
          <w:rFonts w:ascii="Times New Roman" w:hAnsi="Times New Roman"/>
          <w:sz w:val="22"/>
          <w:szCs w:val="22"/>
        </w:rPr>
        <w:t xml:space="preserve">amely </w:t>
      </w:r>
      <w:r w:rsidR="003E5C4C">
        <w:rPr>
          <w:rFonts w:ascii="Times New Roman" w:hAnsi="Times New Roman"/>
          <w:sz w:val="22"/>
          <w:szCs w:val="22"/>
        </w:rPr>
        <w:t xml:space="preserve">még </w:t>
      </w:r>
      <w:r w:rsidR="00066AD4" w:rsidRPr="004D606D">
        <w:rPr>
          <w:rFonts w:ascii="Times New Roman" w:hAnsi="Times New Roman"/>
          <w:sz w:val="22"/>
          <w:szCs w:val="22"/>
        </w:rPr>
        <w:t>pontozásra kerül</w:t>
      </w:r>
      <w:r w:rsidRPr="004D606D">
        <w:rPr>
          <w:rFonts w:ascii="Times New Roman" w:hAnsi="Times New Roman"/>
          <w:sz w:val="22"/>
          <w:szCs w:val="22"/>
        </w:rPr>
        <w:t>: 2 fő],</w:t>
      </w:r>
    </w:p>
    <w:p w:rsidR="00066AD4" w:rsidRPr="004D606D" w:rsidRDefault="003E5C4C" w:rsidP="004D606D">
      <w:pPr>
        <w:pStyle w:val="Listaszerbekezds"/>
        <w:tabs>
          <w:tab w:val="left" w:pos="1276"/>
        </w:tabs>
        <w:ind w:left="1080"/>
        <w:jc w:val="both"/>
        <w:rPr>
          <w:rFonts w:ascii="Times New Roman" w:hAnsi="Times New Roman"/>
          <w:sz w:val="22"/>
          <w:szCs w:val="22"/>
        </w:rPr>
      </w:pPr>
      <w:r>
        <w:rPr>
          <w:rFonts w:ascii="Times New Roman" w:hAnsi="Times New Roman"/>
          <w:sz w:val="22"/>
          <w:szCs w:val="22"/>
        </w:rPr>
        <w:t xml:space="preserve">Az </w:t>
      </w:r>
      <w:r w:rsidR="00066AD4" w:rsidRPr="004D606D">
        <w:rPr>
          <w:rFonts w:ascii="Times New Roman" w:hAnsi="Times New Roman"/>
          <w:sz w:val="22"/>
          <w:szCs w:val="22"/>
        </w:rPr>
        <w:t>ajánlati elemekhez rendelt pontérték:</w:t>
      </w:r>
    </w:p>
    <w:p w:rsidR="00066AD4" w:rsidRPr="004D606D" w:rsidRDefault="00066AD4"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0 fő = 0 pont,</w:t>
      </w:r>
    </w:p>
    <w:p w:rsidR="00066AD4" w:rsidRPr="004D606D" w:rsidRDefault="0006792C"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1 f</w:t>
      </w:r>
      <w:r w:rsidRPr="004D606D">
        <w:rPr>
          <w:rFonts w:ascii="Times New Roman" w:hAnsi="Times New Roman" w:hint="eastAsia"/>
          <w:sz w:val="22"/>
          <w:szCs w:val="22"/>
        </w:rPr>
        <w:t>ő</w:t>
      </w:r>
      <w:r w:rsidRPr="004D606D">
        <w:rPr>
          <w:rFonts w:ascii="Times New Roman" w:hAnsi="Times New Roman"/>
          <w:sz w:val="22"/>
          <w:szCs w:val="22"/>
        </w:rPr>
        <w:t xml:space="preserve"> </w:t>
      </w:r>
      <w:r w:rsidR="00066AD4" w:rsidRPr="004D606D">
        <w:rPr>
          <w:rFonts w:ascii="Times New Roman" w:hAnsi="Times New Roman"/>
          <w:sz w:val="22"/>
          <w:szCs w:val="22"/>
        </w:rPr>
        <w:t>=</w:t>
      </w:r>
      <w:r w:rsidRPr="004D606D">
        <w:rPr>
          <w:rFonts w:ascii="Times New Roman" w:hAnsi="Times New Roman"/>
          <w:sz w:val="22"/>
          <w:szCs w:val="22"/>
        </w:rPr>
        <w:t xml:space="preserve"> 50 pont, </w:t>
      </w:r>
    </w:p>
    <w:p w:rsidR="0006792C" w:rsidRPr="004D606D" w:rsidRDefault="0006792C"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 xml:space="preserve">2 </w:t>
      </w:r>
      <w:r w:rsidR="00066AD4" w:rsidRPr="004D606D">
        <w:rPr>
          <w:rFonts w:ascii="Times New Roman" w:hAnsi="Times New Roman"/>
          <w:sz w:val="22"/>
          <w:szCs w:val="22"/>
        </w:rPr>
        <w:t xml:space="preserve">vagy több fő </w:t>
      </w:r>
      <w:r w:rsidRPr="004D606D">
        <w:rPr>
          <w:rFonts w:ascii="Times New Roman" w:hAnsi="Times New Roman"/>
          <w:sz w:val="22"/>
          <w:szCs w:val="22"/>
        </w:rPr>
        <w:t>megaj</w:t>
      </w:r>
      <w:r w:rsidRPr="004D606D">
        <w:rPr>
          <w:rFonts w:ascii="Times New Roman" w:hAnsi="Times New Roman" w:hint="eastAsia"/>
          <w:sz w:val="22"/>
          <w:szCs w:val="22"/>
        </w:rPr>
        <w:t>á</w:t>
      </w:r>
      <w:r w:rsidRPr="004D606D">
        <w:rPr>
          <w:rFonts w:ascii="Times New Roman" w:hAnsi="Times New Roman"/>
          <w:sz w:val="22"/>
          <w:szCs w:val="22"/>
        </w:rPr>
        <w:t>nl</w:t>
      </w:r>
      <w:r w:rsidRPr="004D606D">
        <w:rPr>
          <w:rFonts w:ascii="Times New Roman" w:hAnsi="Times New Roman" w:hint="eastAsia"/>
          <w:sz w:val="22"/>
          <w:szCs w:val="22"/>
        </w:rPr>
        <w:t>á</w:t>
      </w:r>
      <w:r w:rsidRPr="004D606D">
        <w:rPr>
          <w:rFonts w:ascii="Times New Roman" w:hAnsi="Times New Roman"/>
          <w:sz w:val="22"/>
          <w:szCs w:val="22"/>
        </w:rPr>
        <w:t>sa 100 pont;</w:t>
      </w:r>
    </w:p>
    <w:p w:rsidR="00066AD4" w:rsidRPr="004D606D" w:rsidRDefault="00066AD4" w:rsidP="004D606D">
      <w:pPr>
        <w:pStyle w:val="Listaszerbekezds"/>
        <w:tabs>
          <w:tab w:val="left" w:pos="1276"/>
        </w:tabs>
        <w:ind w:left="1080"/>
        <w:jc w:val="both"/>
        <w:rPr>
          <w:rFonts w:ascii="Times New Roman" w:hAnsi="Times New Roman"/>
          <w:sz w:val="22"/>
          <w:szCs w:val="22"/>
        </w:rPr>
      </w:pPr>
    </w:p>
    <w:p w:rsidR="00066AD4" w:rsidRPr="004D606D" w:rsidRDefault="005D36C5" w:rsidP="004D606D">
      <w:pPr>
        <w:pStyle w:val="Listaszerbekezds"/>
        <w:numPr>
          <w:ilvl w:val="1"/>
          <w:numId w:val="53"/>
        </w:numPr>
        <w:tabs>
          <w:tab w:val="left" w:pos="1276"/>
        </w:tabs>
        <w:jc w:val="both"/>
        <w:rPr>
          <w:rFonts w:ascii="Times New Roman" w:hAnsi="Times New Roman"/>
          <w:sz w:val="22"/>
          <w:szCs w:val="22"/>
        </w:rPr>
      </w:pPr>
      <w:r w:rsidRPr="004D606D">
        <w:rPr>
          <w:rFonts w:ascii="Times New Roman" w:hAnsi="Times New Roman"/>
          <w:sz w:val="22"/>
          <w:szCs w:val="22"/>
        </w:rPr>
        <w:t>Két</w:t>
      </w:r>
      <w:r w:rsidR="0006792C" w:rsidRPr="004D606D">
        <w:rPr>
          <w:rFonts w:ascii="Times New Roman" w:hAnsi="Times New Roman"/>
          <w:sz w:val="22"/>
          <w:szCs w:val="22"/>
        </w:rPr>
        <w:t xml:space="preserve"> éves szakmai gyakorlattal rendelkező közbeszerzések jogszabály szerinti minőségellenőrzésében és/vagy utó és/vagy utólagos ellenőrzésben és/vagy közbeszerzési szabályossági tanúsítvány / eredmény állásfoglalás és/vagy szerződésmódosítás véleményezés készítésében tapasztalattal rendelkező szakember bevonása [M2 – </w:t>
      </w:r>
      <w:del w:id="38" w:author="Kövérné Tászler Ágnes" w:date="2017-05-10T14:33:00Z">
        <w:r w:rsidR="00AF3470" w:rsidRPr="004D606D" w:rsidDel="00085F78">
          <w:rPr>
            <w:rFonts w:ascii="Times New Roman" w:hAnsi="Times New Roman"/>
            <w:sz w:val="22"/>
            <w:szCs w:val="22"/>
          </w:rPr>
          <w:delText>4</w:delText>
        </w:r>
      </w:del>
      <w:ins w:id="39" w:author="Kövérné Tászler Ágnes" w:date="2017-05-10T14:33:00Z">
        <w:r w:rsidR="00085F78">
          <w:rPr>
            <w:rFonts w:ascii="Times New Roman" w:hAnsi="Times New Roman"/>
            <w:sz w:val="22"/>
            <w:szCs w:val="22"/>
          </w:rPr>
          <w:t>5</w:t>
        </w:r>
      </w:ins>
      <w:r w:rsidR="00AF3470" w:rsidRPr="004D606D">
        <w:rPr>
          <w:rFonts w:ascii="Times New Roman" w:hAnsi="Times New Roman"/>
          <w:sz w:val="22"/>
          <w:szCs w:val="22"/>
        </w:rPr>
        <w:t>.</w:t>
      </w:r>
      <w:r w:rsidR="0006792C" w:rsidRPr="004D606D">
        <w:rPr>
          <w:rFonts w:ascii="Times New Roman" w:hAnsi="Times New Roman"/>
          <w:sz w:val="22"/>
          <w:szCs w:val="22"/>
        </w:rPr>
        <w:t xml:space="preserve">) alkalmassági feltétel keretében bemutatott szakemberen </w:t>
      </w:r>
      <w:r w:rsidR="0006792C" w:rsidRPr="004D606D">
        <w:rPr>
          <w:rFonts w:ascii="Times New Roman" w:hAnsi="Times New Roman"/>
          <w:sz w:val="22"/>
          <w:szCs w:val="22"/>
          <w:u w:val="single"/>
        </w:rPr>
        <w:t>kívül</w:t>
      </w:r>
      <w:r w:rsidR="0006792C" w:rsidRPr="004D606D">
        <w:rPr>
          <w:rFonts w:ascii="Times New Roman" w:hAnsi="Times New Roman"/>
          <w:sz w:val="22"/>
          <w:szCs w:val="22"/>
        </w:rPr>
        <w:t xml:space="preserve"> minimálisan 0 fő, </w:t>
      </w:r>
      <w:r w:rsidR="003E5C4C">
        <w:rPr>
          <w:rFonts w:ascii="Times New Roman" w:hAnsi="Times New Roman"/>
          <w:sz w:val="22"/>
          <w:szCs w:val="22"/>
        </w:rPr>
        <w:t xml:space="preserve">az </w:t>
      </w:r>
      <w:r w:rsidR="0006792C" w:rsidRPr="004D606D">
        <w:rPr>
          <w:rFonts w:ascii="Times New Roman" w:hAnsi="Times New Roman"/>
          <w:sz w:val="22"/>
          <w:szCs w:val="22"/>
        </w:rPr>
        <w:t>ajánlati elem legkedvezőbb szintje</w:t>
      </w:r>
      <w:r w:rsidR="00066AD4" w:rsidRPr="004D606D">
        <w:rPr>
          <w:rFonts w:ascii="Times New Roman" w:hAnsi="Times New Roman"/>
          <w:sz w:val="22"/>
          <w:szCs w:val="22"/>
        </w:rPr>
        <w:t xml:space="preserve">, </w:t>
      </w:r>
      <w:r w:rsidR="003E5C4C">
        <w:rPr>
          <w:rFonts w:ascii="Times New Roman" w:hAnsi="Times New Roman"/>
          <w:sz w:val="22"/>
          <w:szCs w:val="22"/>
        </w:rPr>
        <w:t xml:space="preserve">és </w:t>
      </w:r>
      <w:r w:rsidR="00066AD4" w:rsidRPr="004D606D">
        <w:rPr>
          <w:rFonts w:ascii="Times New Roman" w:hAnsi="Times New Roman"/>
          <w:sz w:val="22"/>
          <w:szCs w:val="22"/>
        </w:rPr>
        <w:t xml:space="preserve">amely </w:t>
      </w:r>
      <w:r w:rsidR="003E5C4C">
        <w:rPr>
          <w:rFonts w:ascii="Times New Roman" w:hAnsi="Times New Roman"/>
          <w:sz w:val="22"/>
          <w:szCs w:val="22"/>
        </w:rPr>
        <w:t xml:space="preserve">még </w:t>
      </w:r>
      <w:r w:rsidR="00066AD4" w:rsidRPr="004D606D">
        <w:rPr>
          <w:rFonts w:ascii="Times New Roman" w:hAnsi="Times New Roman"/>
          <w:sz w:val="22"/>
          <w:szCs w:val="22"/>
        </w:rPr>
        <w:t>pontozásra kerül</w:t>
      </w:r>
      <w:r w:rsidR="0006792C" w:rsidRPr="004D606D">
        <w:rPr>
          <w:rFonts w:ascii="Times New Roman" w:hAnsi="Times New Roman"/>
          <w:sz w:val="22"/>
          <w:szCs w:val="22"/>
        </w:rPr>
        <w:t xml:space="preserve">: 4 fő]; </w:t>
      </w:r>
    </w:p>
    <w:p w:rsidR="00066AD4" w:rsidRPr="004D606D" w:rsidRDefault="003E5C4C" w:rsidP="004D606D">
      <w:pPr>
        <w:pStyle w:val="Listaszerbekezds"/>
        <w:tabs>
          <w:tab w:val="left" w:pos="1276"/>
        </w:tabs>
        <w:ind w:left="1080"/>
        <w:jc w:val="both"/>
        <w:rPr>
          <w:rFonts w:ascii="Times New Roman" w:hAnsi="Times New Roman"/>
          <w:sz w:val="22"/>
          <w:szCs w:val="22"/>
        </w:rPr>
      </w:pPr>
      <w:r>
        <w:rPr>
          <w:rFonts w:ascii="Times New Roman" w:hAnsi="Times New Roman"/>
          <w:sz w:val="22"/>
          <w:szCs w:val="22"/>
        </w:rPr>
        <w:t xml:space="preserve">Az </w:t>
      </w:r>
      <w:r w:rsidR="00066AD4" w:rsidRPr="004D606D">
        <w:rPr>
          <w:rFonts w:ascii="Times New Roman" w:hAnsi="Times New Roman"/>
          <w:sz w:val="22"/>
          <w:szCs w:val="22"/>
        </w:rPr>
        <w:t>ajánlati elemekhez rendelt pontérték:</w:t>
      </w:r>
    </w:p>
    <w:p w:rsidR="00066AD4" w:rsidRPr="004D606D" w:rsidRDefault="00066AD4"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 xml:space="preserve">0 fő = 0 pont, </w:t>
      </w:r>
    </w:p>
    <w:p w:rsidR="00066AD4" w:rsidRPr="004D606D" w:rsidRDefault="00066AD4"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1 fő = 25 pont,</w:t>
      </w:r>
    </w:p>
    <w:p w:rsidR="00066AD4" w:rsidRPr="004D606D" w:rsidRDefault="00066AD4"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 xml:space="preserve">2 fő = 50 pont, </w:t>
      </w:r>
    </w:p>
    <w:p w:rsidR="00066AD4" w:rsidRPr="004D606D" w:rsidRDefault="00066AD4"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 xml:space="preserve">3 fő = 75 pont, </w:t>
      </w:r>
    </w:p>
    <w:p w:rsidR="00066AD4" w:rsidRPr="004D606D" w:rsidRDefault="00066AD4" w:rsidP="004D606D">
      <w:pPr>
        <w:pStyle w:val="Listaszerbekezds"/>
        <w:tabs>
          <w:tab w:val="left" w:pos="1276"/>
        </w:tabs>
        <w:ind w:left="1080"/>
        <w:jc w:val="both"/>
        <w:rPr>
          <w:rFonts w:ascii="Times New Roman" w:hAnsi="Times New Roman"/>
          <w:sz w:val="22"/>
          <w:szCs w:val="22"/>
        </w:rPr>
      </w:pPr>
      <w:r w:rsidRPr="004D606D">
        <w:rPr>
          <w:rFonts w:ascii="Times New Roman" w:hAnsi="Times New Roman"/>
          <w:sz w:val="22"/>
          <w:szCs w:val="22"/>
        </w:rPr>
        <w:t xml:space="preserve">4 vagy több fő =100 pont; </w:t>
      </w:r>
    </w:p>
    <w:p w:rsidR="00066AD4" w:rsidRPr="004D606D" w:rsidRDefault="00066AD4" w:rsidP="0006792C">
      <w:pPr>
        <w:jc w:val="both"/>
        <w:rPr>
          <w:rFonts w:ascii="Times New Roman" w:hAnsi="Times New Roman"/>
          <w:sz w:val="22"/>
          <w:szCs w:val="22"/>
        </w:rPr>
      </w:pPr>
    </w:p>
    <w:p w:rsidR="0006792C" w:rsidRDefault="0006792C" w:rsidP="0006792C">
      <w:pPr>
        <w:jc w:val="both"/>
        <w:rPr>
          <w:ins w:id="40" w:author="Kövérné Tászler Ágnes" w:date="2017-05-10T14:31:00Z"/>
          <w:rFonts w:ascii="Times New Roman" w:hAnsi="Times New Roman"/>
          <w:sz w:val="22"/>
          <w:szCs w:val="22"/>
        </w:rPr>
      </w:pPr>
      <w:r w:rsidRPr="004D606D">
        <w:rPr>
          <w:rFonts w:ascii="Times New Roman" w:hAnsi="Times New Roman"/>
          <w:sz w:val="22"/>
          <w:szCs w:val="22"/>
        </w:rPr>
        <w:t>A 3.1.</w:t>
      </w:r>
      <w:r w:rsidR="003E5C4C">
        <w:rPr>
          <w:rFonts w:ascii="Times New Roman" w:hAnsi="Times New Roman"/>
          <w:sz w:val="22"/>
          <w:szCs w:val="22"/>
        </w:rPr>
        <w:t>-</w:t>
      </w:r>
      <w:r w:rsidRPr="004D606D">
        <w:rPr>
          <w:rFonts w:ascii="Times New Roman" w:hAnsi="Times New Roman"/>
          <w:sz w:val="22"/>
          <w:szCs w:val="22"/>
        </w:rPr>
        <w:t>3.2. pontok keretében megajánlásra kerülő szakemberek között nem megengedett az átfedés, míg az 3.3.-3.4. pontok szerinti többlet szakértelemmel (ezáltal plusz ponttal értékelve) rendelkező szakemberek lehetnek a 3.1.-3.2. pontok keretében bemutatott szakértők azzal, hogy a 3.3.-3.4. pontok keretében megajánlott szakemberek között az átfedés nem megengedett.</w:t>
      </w:r>
    </w:p>
    <w:p w:rsidR="00085F78" w:rsidRDefault="00085F78" w:rsidP="0006792C">
      <w:pPr>
        <w:jc w:val="both"/>
        <w:rPr>
          <w:ins w:id="41" w:author="Kövérné Tászler Ágnes" w:date="2017-05-10T14:31:00Z"/>
          <w:rFonts w:ascii="Times New Roman" w:hAnsi="Times New Roman"/>
          <w:sz w:val="22"/>
          <w:szCs w:val="22"/>
        </w:rPr>
      </w:pPr>
    </w:p>
    <w:p w:rsidR="00085F78" w:rsidRDefault="00085F78" w:rsidP="00085F78">
      <w:pPr>
        <w:tabs>
          <w:tab w:val="left" w:pos="1240"/>
        </w:tabs>
        <w:jc w:val="both"/>
        <w:rPr>
          <w:ins w:id="42" w:author="Kövérné Tászler Ágnes" w:date="2017-05-10T14:31:00Z"/>
          <w:rFonts w:ascii="Times New Roman" w:hAnsi="Times New Roman"/>
          <w:sz w:val="22"/>
          <w:szCs w:val="22"/>
        </w:rPr>
      </w:pPr>
      <w:ins w:id="43" w:author="Kövérné Tászler Ágnes" w:date="2017-05-10T14:31:00Z">
        <w:r>
          <w:rPr>
            <w:rFonts w:ascii="Times New Roman" w:hAnsi="Times New Roman"/>
            <w:sz w:val="22"/>
            <w:szCs w:val="22"/>
          </w:rPr>
          <w:t>Felhívjuk a figyelmet arra, hogy a</w:t>
        </w:r>
        <w:r w:rsidRPr="004D5264">
          <w:rPr>
            <w:rFonts w:ascii="Times New Roman" w:hAnsi="Times New Roman"/>
            <w:sz w:val="22"/>
            <w:szCs w:val="22"/>
          </w:rPr>
          <w:t xml:space="preserve"> 3.</w:t>
        </w:r>
        <w:r>
          <w:rPr>
            <w:rFonts w:ascii="Times New Roman" w:hAnsi="Times New Roman"/>
            <w:sz w:val="22"/>
            <w:szCs w:val="22"/>
          </w:rPr>
          <w:t>1-3.4</w:t>
        </w:r>
        <w:r w:rsidRPr="004D5264">
          <w:rPr>
            <w:rFonts w:ascii="Times New Roman" w:hAnsi="Times New Roman"/>
            <w:sz w:val="22"/>
            <w:szCs w:val="22"/>
          </w:rPr>
          <w:t xml:space="preserve"> </w:t>
        </w:r>
        <w:r w:rsidRPr="004D5264">
          <w:rPr>
            <w:rFonts w:ascii="Times New Roman" w:hAnsi="Times New Roman" w:hint="eastAsia"/>
            <w:sz w:val="22"/>
            <w:szCs w:val="22"/>
          </w:rPr>
          <w:t>é</w:t>
        </w:r>
        <w:r w:rsidRPr="004D5264">
          <w:rPr>
            <w:rFonts w:ascii="Times New Roman" w:hAnsi="Times New Roman"/>
            <w:sz w:val="22"/>
            <w:szCs w:val="22"/>
          </w:rPr>
          <w:t>rt</w:t>
        </w:r>
        <w:r w:rsidRPr="004D5264">
          <w:rPr>
            <w:rFonts w:ascii="Times New Roman" w:hAnsi="Times New Roman" w:hint="eastAsia"/>
            <w:sz w:val="22"/>
            <w:szCs w:val="22"/>
          </w:rPr>
          <w:t>é</w:t>
        </w:r>
        <w:r w:rsidRPr="004D5264">
          <w:rPr>
            <w:rFonts w:ascii="Times New Roman" w:hAnsi="Times New Roman"/>
            <w:sz w:val="22"/>
            <w:szCs w:val="22"/>
          </w:rPr>
          <w:t>kel</w:t>
        </w:r>
        <w:r w:rsidRPr="004D5264">
          <w:rPr>
            <w:rFonts w:ascii="Times New Roman" w:hAnsi="Times New Roman" w:hint="eastAsia"/>
            <w:sz w:val="22"/>
            <w:szCs w:val="22"/>
          </w:rPr>
          <w:t>é</w:t>
        </w:r>
        <w:r w:rsidRPr="004D5264">
          <w:rPr>
            <w:rFonts w:ascii="Times New Roman" w:hAnsi="Times New Roman"/>
            <w:sz w:val="22"/>
            <w:szCs w:val="22"/>
          </w:rPr>
          <w:t>si r</w:t>
        </w:r>
        <w:r w:rsidRPr="004D5264">
          <w:rPr>
            <w:rFonts w:ascii="Times New Roman" w:hAnsi="Times New Roman" w:hint="eastAsia"/>
            <w:sz w:val="22"/>
            <w:szCs w:val="22"/>
          </w:rPr>
          <w:t>é</w:t>
        </w:r>
        <w:r w:rsidRPr="004D5264">
          <w:rPr>
            <w:rFonts w:ascii="Times New Roman" w:hAnsi="Times New Roman"/>
            <w:sz w:val="22"/>
            <w:szCs w:val="22"/>
          </w:rPr>
          <w:t>szszempont</w:t>
        </w:r>
        <w:r>
          <w:rPr>
            <w:rFonts w:ascii="Times New Roman" w:hAnsi="Times New Roman"/>
            <w:sz w:val="22"/>
            <w:szCs w:val="22"/>
          </w:rPr>
          <w:t>ok</w:t>
        </w:r>
        <w:r w:rsidRPr="004D5264">
          <w:rPr>
            <w:rFonts w:ascii="Times New Roman" w:hAnsi="Times New Roman"/>
            <w:sz w:val="22"/>
            <w:szCs w:val="22"/>
          </w:rPr>
          <w:t>ban meghat</w:t>
        </w:r>
        <w:r w:rsidRPr="004D5264">
          <w:rPr>
            <w:rFonts w:ascii="Times New Roman" w:hAnsi="Times New Roman" w:hint="eastAsia"/>
            <w:sz w:val="22"/>
            <w:szCs w:val="22"/>
          </w:rPr>
          <w:t>á</w:t>
        </w:r>
        <w:r w:rsidRPr="004D5264">
          <w:rPr>
            <w:rFonts w:ascii="Times New Roman" w:hAnsi="Times New Roman"/>
            <w:sz w:val="22"/>
            <w:szCs w:val="22"/>
          </w:rPr>
          <w:t xml:space="preserve">rozott szakemberek nem lehetnek azonosak (nem lehetnek </w:t>
        </w:r>
        <w:r w:rsidRPr="004D5264">
          <w:rPr>
            <w:rFonts w:ascii="Times New Roman" w:hAnsi="Times New Roman" w:hint="eastAsia"/>
            <w:sz w:val="22"/>
            <w:szCs w:val="22"/>
          </w:rPr>
          <w:t>á</w:t>
        </w:r>
        <w:r w:rsidRPr="004D5264">
          <w:rPr>
            <w:rFonts w:ascii="Times New Roman" w:hAnsi="Times New Roman"/>
            <w:sz w:val="22"/>
            <w:szCs w:val="22"/>
          </w:rPr>
          <w:t>tfed</w:t>
        </w:r>
        <w:r w:rsidRPr="004D5264">
          <w:rPr>
            <w:rFonts w:ascii="Times New Roman" w:hAnsi="Times New Roman" w:hint="eastAsia"/>
            <w:sz w:val="22"/>
            <w:szCs w:val="22"/>
          </w:rPr>
          <w:t>é</w:t>
        </w:r>
        <w:r w:rsidRPr="004D5264">
          <w:rPr>
            <w:rFonts w:ascii="Times New Roman" w:hAnsi="Times New Roman"/>
            <w:sz w:val="22"/>
            <w:szCs w:val="22"/>
          </w:rPr>
          <w:t xml:space="preserve">sben) egyetlen </w:t>
        </w:r>
        <w:proofErr w:type="spellStart"/>
        <w:r w:rsidRPr="004D5264">
          <w:rPr>
            <w:rFonts w:ascii="Times New Roman" w:hAnsi="Times New Roman"/>
            <w:sz w:val="22"/>
            <w:szCs w:val="22"/>
          </w:rPr>
          <w:t>alszempont</w:t>
        </w:r>
        <w:proofErr w:type="spellEnd"/>
        <w:r w:rsidRPr="004D5264">
          <w:rPr>
            <w:rFonts w:ascii="Times New Roman" w:hAnsi="Times New Roman"/>
            <w:sz w:val="22"/>
            <w:szCs w:val="22"/>
          </w:rPr>
          <w:t xml:space="preserve"> eset</w:t>
        </w:r>
        <w:r w:rsidRPr="004D5264">
          <w:rPr>
            <w:rFonts w:ascii="Times New Roman" w:hAnsi="Times New Roman" w:hint="eastAsia"/>
            <w:sz w:val="22"/>
            <w:szCs w:val="22"/>
          </w:rPr>
          <w:t>é</w:t>
        </w:r>
        <w:r w:rsidRPr="004D5264">
          <w:rPr>
            <w:rFonts w:ascii="Times New Roman" w:hAnsi="Times New Roman"/>
            <w:sz w:val="22"/>
            <w:szCs w:val="22"/>
          </w:rPr>
          <w:t>ben sem a</w:t>
        </w:r>
        <w:r>
          <w:rPr>
            <w:rFonts w:ascii="Times New Roman" w:hAnsi="Times New Roman"/>
            <w:sz w:val="22"/>
            <w:szCs w:val="22"/>
          </w:rPr>
          <w:t xml:space="preserve"> felhívás</w:t>
        </w:r>
        <w:r w:rsidRPr="004D5264">
          <w:rPr>
            <w:rFonts w:ascii="Times New Roman" w:hAnsi="Times New Roman"/>
            <w:sz w:val="22"/>
            <w:szCs w:val="22"/>
          </w:rPr>
          <w:t xml:space="preserve"> szakmai alkalmass</w:t>
        </w:r>
        <w:r w:rsidRPr="004D5264">
          <w:rPr>
            <w:rFonts w:ascii="Times New Roman" w:hAnsi="Times New Roman" w:hint="eastAsia"/>
            <w:sz w:val="22"/>
            <w:szCs w:val="22"/>
          </w:rPr>
          <w:t>á</w:t>
        </w:r>
        <w:r w:rsidRPr="004D5264">
          <w:rPr>
            <w:rFonts w:ascii="Times New Roman" w:hAnsi="Times New Roman"/>
            <w:sz w:val="22"/>
            <w:szCs w:val="22"/>
          </w:rPr>
          <w:t>g minimumk</w:t>
        </w:r>
        <w:r w:rsidRPr="004D5264">
          <w:rPr>
            <w:rFonts w:ascii="Times New Roman" w:hAnsi="Times New Roman" w:hint="eastAsia"/>
            <w:sz w:val="22"/>
            <w:szCs w:val="22"/>
          </w:rPr>
          <w:t>ö</w:t>
        </w:r>
        <w:r w:rsidRPr="004D5264">
          <w:rPr>
            <w:rFonts w:ascii="Times New Roman" w:hAnsi="Times New Roman"/>
            <w:sz w:val="22"/>
            <w:szCs w:val="22"/>
          </w:rPr>
          <w:t>vetelm</w:t>
        </w:r>
        <w:r w:rsidRPr="004D5264">
          <w:rPr>
            <w:rFonts w:ascii="Times New Roman" w:hAnsi="Times New Roman" w:hint="eastAsia"/>
            <w:sz w:val="22"/>
            <w:szCs w:val="22"/>
          </w:rPr>
          <w:t>é</w:t>
        </w:r>
        <w:r w:rsidRPr="004D5264">
          <w:rPr>
            <w:rFonts w:ascii="Times New Roman" w:hAnsi="Times New Roman"/>
            <w:sz w:val="22"/>
            <w:szCs w:val="22"/>
          </w:rPr>
          <w:t>nyek M.2. alpontjaiban bemutatott szakemberekkel, a Kbt. 76.</w:t>
        </w:r>
        <w:r w:rsidRPr="004D5264">
          <w:rPr>
            <w:rFonts w:ascii="Times New Roman" w:hAnsi="Times New Roman" w:hint="eastAsia"/>
            <w:sz w:val="22"/>
            <w:szCs w:val="22"/>
          </w:rPr>
          <w:t>§</w:t>
        </w:r>
        <w:r w:rsidRPr="004D5264">
          <w:rPr>
            <w:rFonts w:ascii="Times New Roman" w:hAnsi="Times New Roman"/>
            <w:sz w:val="22"/>
            <w:szCs w:val="22"/>
          </w:rPr>
          <w:t xml:space="preserve"> (6) bekezd</w:t>
        </w:r>
        <w:r w:rsidRPr="004D5264">
          <w:rPr>
            <w:rFonts w:ascii="Times New Roman" w:hAnsi="Times New Roman" w:hint="eastAsia"/>
            <w:sz w:val="22"/>
            <w:szCs w:val="22"/>
          </w:rPr>
          <w:t>é</w:t>
        </w:r>
        <w:r w:rsidRPr="004D5264">
          <w:rPr>
            <w:rFonts w:ascii="Times New Roman" w:hAnsi="Times New Roman"/>
            <w:sz w:val="22"/>
            <w:szCs w:val="22"/>
          </w:rPr>
          <w:t>s d) pontj</w:t>
        </w:r>
        <w:r w:rsidRPr="004D5264">
          <w:rPr>
            <w:rFonts w:ascii="Times New Roman" w:hAnsi="Times New Roman" w:hint="eastAsia"/>
            <w:sz w:val="22"/>
            <w:szCs w:val="22"/>
          </w:rPr>
          <w:t>á</w:t>
        </w:r>
        <w:r w:rsidRPr="004D5264">
          <w:rPr>
            <w:rFonts w:ascii="Times New Roman" w:hAnsi="Times New Roman"/>
            <w:sz w:val="22"/>
            <w:szCs w:val="22"/>
          </w:rPr>
          <w:t>ra figyelemmel.</w:t>
        </w:r>
      </w:ins>
    </w:p>
    <w:p w:rsidR="00085F78" w:rsidRPr="004D606D" w:rsidRDefault="00085F78" w:rsidP="0006792C">
      <w:pPr>
        <w:jc w:val="both"/>
        <w:rPr>
          <w:rFonts w:ascii="Times New Roman" w:hAnsi="Times New Roman"/>
          <w:sz w:val="22"/>
          <w:szCs w:val="22"/>
          <w:lang w:val="en-GB"/>
        </w:rPr>
      </w:pPr>
    </w:p>
    <w:p w:rsidR="0006792C" w:rsidRPr="004D606D" w:rsidRDefault="0006792C" w:rsidP="0006792C">
      <w:pPr>
        <w:tabs>
          <w:tab w:val="left" w:pos="1240"/>
        </w:tabs>
        <w:jc w:val="both"/>
        <w:rPr>
          <w:rFonts w:ascii="Times New Roman" w:hAnsi="Times New Roman"/>
          <w:sz w:val="22"/>
          <w:szCs w:val="22"/>
        </w:rPr>
      </w:pPr>
    </w:p>
    <w:p w:rsidR="0025034F" w:rsidRPr="009A713C" w:rsidRDefault="0025034F" w:rsidP="0025034F">
      <w:pPr>
        <w:tabs>
          <w:tab w:val="left" w:pos="1240"/>
        </w:tabs>
        <w:suppressAutoHyphens w:val="0"/>
        <w:spacing w:after="240"/>
        <w:jc w:val="both"/>
        <w:rPr>
          <w:rFonts w:ascii="Times New Roman" w:hAnsi="Times New Roman"/>
          <w:sz w:val="22"/>
          <w:szCs w:val="22"/>
        </w:rPr>
      </w:pPr>
      <w:r w:rsidRPr="009A713C">
        <w:rPr>
          <w:rFonts w:ascii="Times New Roman" w:hAnsi="Times New Roman"/>
          <w:sz w:val="22"/>
          <w:szCs w:val="22"/>
        </w:rPr>
        <w:t>A fenti módszerrel értékelt egyes tartalmi elemekre adott értékelési pontszámot az ajánlatkérő megszorozza az eljárást megindító felhívásban is meghatározott súlyszámmal, a szorzatokat pedig ajánlatonként összeadja.</w:t>
      </w:r>
      <w:r w:rsidR="00190CC1" w:rsidRPr="004D606D">
        <w:rPr>
          <w:rFonts w:ascii="Times New Roman" w:hAnsi="Times New Roman"/>
          <w:sz w:val="22"/>
          <w:szCs w:val="22"/>
        </w:rPr>
        <w:t xml:space="preserve"> Az aj</w:t>
      </w:r>
      <w:r w:rsidR="00190CC1" w:rsidRPr="004D606D">
        <w:rPr>
          <w:rFonts w:ascii="Times New Roman" w:hAnsi="Times New Roman" w:hint="eastAsia"/>
          <w:sz w:val="22"/>
          <w:szCs w:val="22"/>
        </w:rPr>
        <w:t>á</w:t>
      </w:r>
      <w:r w:rsidR="00190CC1" w:rsidRPr="004D606D">
        <w:rPr>
          <w:rFonts w:ascii="Times New Roman" w:hAnsi="Times New Roman"/>
          <w:sz w:val="22"/>
          <w:szCs w:val="22"/>
        </w:rPr>
        <w:t>nlatk</w:t>
      </w:r>
      <w:r w:rsidR="00190CC1" w:rsidRPr="004D606D">
        <w:rPr>
          <w:rFonts w:ascii="Times New Roman" w:hAnsi="Times New Roman" w:hint="eastAsia"/>
          <w:sz w:val="22"/>
          <w:szCs w:val="22"/>
        </w:rPr>
        <w:t>é</w:t>
      </w:r>
      <w:r w:rsidR="00190CC1" w:rsidRPr="004D606D">
        <w:rPr>
          <w:rFonts w:ascii="Times New Roman" w:hAnsi="Times New Roman"/>
          <w:sz w:val="22"/>
          <w:szCs w:val="22"/>
        </w:rPr>
        <w:t>r</w:t>
      </w:r>
      <w:r w:rsidR="00190CC1" w:rsidRPr="004D606D">
        <w:rPr>
          <w:rFonts w:ascii="Times New Roman" w:hAnsi="Times New Roman" w:hint="eastAsia"/>
          <w:sz w:val="22"/>
          <w:szCs w:val="22"/>
        </w:rPr>
        <w:t>ő</w:t>
      </w:r>
      <w:r w:rsidR="00190CC1" w:rsidRPr="004D606D">
        <w:rPr>
          <w:rFonts w:ascii="Times New Roman" w:hAnsi="Times New Roman"/>
          <w:sz w:val="22"/>
          <w:szCs w:val="22"/>
        </w:rPr>
        <w:t xml:space="preserve"> minden sz</w:t>
      </w:r>
      <w:r w:rsidR="00190CC1" w:rsidRPr="004D606D">
        <w:rPr>
          <w:rFonts w:ascii="Times New Roman" w:hAnsi="Times New Roman" w:hint="eastAsia"/>
          <w:sz w:val="22"/>
          <w:szCs w:val="22"/>
        </w:rPr>
        <w:t>á</w:t>
      </w:r>
      <w:r w:rsidR="00190CC1" w:rsidRPr="004D606D">
        <w:rPr>
          <w:rFonts w:ascii="Times New Roman" w:hAnsi="Times New Roman"/>
          <w:sz w:val="22"/>
          <w:szCs w:val="22"/>
        </w:rPr>
        <w:t>m</w:t>
      </w:r>
      <w:r w:rsidR="00190CC1" w:rsidRPr="004D606D">
        <w:rPr>
          <w:rFonts w:ascii="Times New Roman" w:hAnsi="Times New Roman" w:hint="eastAsia"/>
          <w:sz w:val="22"/>
          <w:szCs w:val="22"/>
        </w:rPr>
        <w:t>í</w:t>
      </w:r>
      <w:r w:rsidR="00190CC1" w:rsidRPr="004D606D">
        <w:rPr>
          <w:rFonts w:ascii="Times New Roman" w:hAnsi="Times New Roman"/>
          <w:sz w:val="22"/>
          <w:szCs w:val="22"/>
        </w:rPr>
        <w:t>t</w:t>
      </w:r>
      <w:r w:rsidR="00190CC1" w:rsidRPr="004D606D">
        <w:rPr>
          <w:rFonts w:ascii="Times New Roman" w:hAnsi="Times New Roman" w:hint="eastAsia"/>
          <w:sz w:val="22"/>
          <w:szCs w:val="22"/>
        </w:rPr>
        <w:t>á</w:t>
      </w:r>
      <w:r w:rsidR="00190CC1" w:rsidRPr="004D606D">
        <w:rPr>
          <w:rFonts w:ascii="Times New Roman" w:hAnsi="Times New Roman"/>
          <w:sz w:val="22"/>
          <w:szCs w:val="22"/>
        </w:rPr>
        <w:t>s sor</w:t>
      </w:r>
      <w:r w:rsidR="00190CC1" w:rsidRPr="004D606D">
        <w:rPr>
          <w:rFonts w:ascii="Times New Roman" w:hAnsi="Times New Roman" w:hint="eastAsia"/>
          <w:sz w:val="22"/>
          <w:szCs w:val="22"/>
        </w:rPr>
        <w:t>á</w:t>
      </w:r>
      <w:r w:rsidR="00190CC1" w:rsidRPr="004D606D">
        <w:rPr>
          <w:rFonts w:ascii="Times New Roman" w:hAnsi="Times New Roman"/>
          <w:sz w:val="22"/>
          <w:szCs w:val="22"/>
        </w:rPr>
        <w:t>n kett</w:t>
      </w:r>
      <w:r w:rsidR="00190CC1" w:rsidRPr="004D606D">
        <w:rPr>
          <w:rFonts w:ascii="Times New Roman" w:hAnsi="Times New Roman" w:hint="eastAsia"/>
          <w:sz w:val="22"/>
          <w:szCs w:val="22"/>
        </w:rPr>
        <w:t>ő</w:t>
      </w:r>
      <w:r w:rsidR="00190CC1" w:rsidRPr="004D606D">
        <w:rPr>
          <w:rFonts w:ascii="Times New Roman" w:hAnsi="Times New Roman"/>
          <w:sz w:val="22"/>
          <w:szCs w:val="22"/>
        </w:rPr>
        <w:t xml:space="preserve"> </w:t>
      </w:r>
      <w:proofErr w:type="spellStart"/>
      <w:r w:rsidR="00190CC1" w:rsidRPr="004D606D">
        <w:rPr>
          <w:rFonts w:ascii="Times New Roman" w:hAnsi="Times New Roman"/>
          <w:sz w:val="22"/>
          <w:szCs w:val="22"/>
        </w:rPr>
        <w:t>tizedesjegy</w:t>
      </w:r>
      <w:proofErr w:type="spellEnd"/>
      <w:r w:rsidR="003D57C9">
        <w:rPr>
          <w:rFonts w:ascii="Times New Roman" w:hAnsi="Times New Roman"/>
          <w:sz w:val="22"/>
          <w:szCs w:val="22"/>
        </w:rPr>
        <w:t xml:space="preserve"> pontossággal számol</w:t>
      </w:r>
      <w:r w:rsidR="00190CC1" w:rsidRPr="004D606D">
        <w:rPr>
          <w:rFonts w:ascii="Times New Roman" w:hAnsi="Times New Roman"/>
          <w:sz w:val="22"/>
          <w:szCs w:val="22"/>
        </w:rPr>
        <w:t xml:space="preserve"> </w:t>
      </w:r>
      <w:r w:rsidR="00101161" w:rsidRPr="009A713C">
        <w:rPr>
          <w:rFonts w:ascii="Times New Roman" w:hAnsi="Times New Roman"/>
          <w:sz w:val="22"/>
          <w:szCs w:val="22"/>
        </w:rPr>
        <w:t>(</w:t>
      </w:r>
      <w:proofErr w:type="spellStart"/>
      <w:r w:rsidR="00101161" w:rsidRPr="009A713C">
        <w:rPr>
          <w:rFonts w:ascii="Times New Roman" w:hAnsi="Times New Roman"/>
          <w:sz w:val="22"/>
          <w:szCs w:val="22"/>
        </w:rPr>
        <w:t>excel</w:t>
      </w:r>
      <w:proofErr w:type="spellEnd"/>
      <w:r w:rsidR="00190CC1" w:rsidRPr="004D606D">
        <w:rPr>
          <w:rFonts w:ascii="Times New Roman" w:hAnsi="Times New Roman"/>
          <w:sz w:val="22"/>
          <w:szCs w:val="22"/>
        </w:rPr>
        <w:t xml:space="preserve"> </w:t>
      </w:r>
      <w:r w:rsidR="003D57C9">
        <w:rPr>
          <w:rFonts w:ascii="Times New Roman" w:hAnsi="Times New Roman"/>
          <w:sz w:val="22"/>
          <w:szCs w:val="22"/>
        </w:rPr>
        <w:t xml:space="preserve">kerekít </w:t>
      </w:r>
      <w:r w:rsidR="00190CC1" w:rsidRPr="004D606D">
        <w:rPr>
          <w:rFonts w:ascii="Times New Roman" w:hAnsi="Times New Roman"/>
          <w:sz w:val="22"/>
          <w:szCs w:val="22"/>
        </w:rPr>
        <w:t>f</w:t>
      </w:r>
      <w:r w:rsidR="00190CC1" w:rsidRPr="004D606D">
        <w:rPr>
          <w:rFonts w:ascii="Times New Roman" w:hAnsi="Times New Roman" w:hint="eastAsia"/>
          <w:sz w:val="22"/>
          <w:szCs w:val="22"/>
        </w:rPr>
        <w:t>ü</w:t>
      </w:r>
      <w:r w:rsidR="00190CC1" w:rsidRPr="004D606D">
        <w:rPr>
          <w:rFonts w:ascii="Times New Roman" w:hAnsi="Times New Roman"/>
          <w:sz w:val="22"/>
          <w:szCs w:val="22"/>
        </w:rPr>
        <w:t>ggv</w:t>
      </w:r>
      <w:r w:rsidR="00190CC1" w:rsidRPr="004D606D">
        <w:rPr>
          <w:rFonts w:ascii="Times New Roman" w:hAnsi="Times New Roman" w:hint="eastAsia"/>
          <w:sz w:val="22"/>
          <w:szCs w:val="22"/>
        </w:rPr>
        <w:t>é</w:t>
      </w:r>
      <w:r w:rsidR="00190CC1" w:rsidRPr="004D606D">
        <w:rPr>
          <w:rFonts w:ascii="Times New Roman" w:hAnsi="Times New Roman"/>
          <w:sz w:val="22"/>
          <w:szCs w:val="22"/>
        </w:rPr>
        <w:t>ny alkalmaz</w:t>
      </w:r>
      <w:r w:rsidR="00190CC1" w:rsidRPr="004D606D">
        <w:rPr>
          <w:rFonts w:ascii="Times New Roman" w:hAnsi="Times New Roman" w:hint="eastAsia"/>
          <w:sz w:val="22"/>
          <w:szCs w:val="22"/>
        </w:rPr>
        <w:t>á</w:t>
      </w:r>
      <w:r w:rsidR="00190CC1" w:rsidRPr="004D606D">
        <w:rPr>
          <w:rFonts w:ascii="Times New Roman" w:hAnsi="Times New Roman"/>
          <w:sz w:val="22"/>
          <w:szCs w:val="22"/>
        </w:rPr>
        <w:t>s</w:t>
      </w:r>
      <w:r w:rsidR="00190CC1" w:rsidRPr="004D606D">
        <w:rPr>
          <w:rFonts w:ascii="Times New Roman" w:hAnsi="Times New Roman" w:hint="eastAsia"/>
          <w:sz w:val="22"/>
          <w:szCs w:val="22"/>
        </w:rPr>
        <w:t>á</w:t>
      </w:r>
      <w:r w:rsidR="00190CC1" w:rsidRPr="004D606D">
        <w:rPr>
          <w:rFonts w:ascii="Times New Roman" w:hAnsi="Times New Roman"/>
          <w:sz w:val="22"/>
          <w:szCs w:val="22"/>
        </w:rPr>
        <w:t xml:space="preserve">val) </w:t>
      </w:r>
    </w:p>
    <w:p w:rsidR="0025034F" w:rsidRPr="009A713C" w:rsidRDefault="0025034F" w:rsidP="0025034F">
      <w:pPr>
        <w:tabs>
          <w:tab w:val="left" w:pos="1240"/>
        </w:tabs>
        <w:suppressAutoHyphens w:val="0"/>
        <w:spacing w:after="240"/>
        <w:jc w:val="both"/>
        <w:rPr>
          <w:rFonts w:ascii="Times New Roman" w:hAnsi="Times New Roman"/>
          <w:sz w:val="22"/>
          <w:szCs w:val="22"/>
        </w:rPr>
      </w:pPr>
      <w:r w:rsidRPr="009A713C">
        <w:rPr>
          <w:rFonts w:ascii="Times New Roman" w:hAnsi="Times New Roman"/>
          <w:sz w:val="22"/>
          <w:szCs w:val="22"/>
        </w:rPr>
        <w:t>Az az ajánlat a legjobb ár-érték arányú, amelynek az összesített pontszáma a legmagasabb értékű.</w:t>
      </w:r>
    </w:p>
    <w:p w:rsidR="0025034F" w:rsidRPr="009A713C" w:rsidRDefault="0025034F" w:rsidP="0025034F">
      <w:pPr>
        <w:tabs>
          <w:tab w:val="left" w:pos="1240"/>
        </w:tabs>
        <w:suppressAutoHyphens w:val="0"/>
        <w:spacing w:after="240"/>
        <w:jc w:val="both"/>
        <w:rPr>
          <w:rFonts w:ascii="Times New Roman" w:hAnsi="Times New Roman"/>
          <w:sz w:val="22"/>
          <w:szCs w:val="22"/>
        </w:rPr>
      </w:pPr>
      <w:r w:rsidRPr="009A713C">
        <w:rPr>
          <w:rFonts w:ascii="Times New Roman" w:hAnsi="Times New Roman"/>
          <w:sz w:val="22"/>
          <w:szCs w:val="22"/>
        </w:rPr>
        <w:t>Az ajánlatkérő a nyertes ajánlattevőt a Kbt. 76. §</w:t>
      </w:r>
      <w:proofErr w:type="spellStart"/>
      <w:r w:rsidRPr="009A713C">
        <w:rPr>
          <w:rFonts w:ascii="Times New Roman" w:hAnsi="Times New Roman"/>
          <w:sz w:val="22"/>
          <w:szCs w:val="22"/>
        </w:rPr>
        <w:t>-nak</w:t>
      </w:r>
      <w:proofErr w:type="spellEnd"/>
      <w:r w:rsidRPr="009A713C">
        <w:rPr>
          <w:rFonts w:ascii="Times New Roman" w:hAnsi="Times New Roman"/>
          <w:sz w:val="22"/>
          <w:szCs w:val="22"/>
        </w:rPr>
        <w:t xml:space="preserve"> és a 69. § (4)-(6) bekezdésének megfelelően választja ki</w:t>
      </w:r>
      <w:r w:rsidR="00E146E6" w:rsidRPr="009A713C">
        <w:rPr>
          <w:rFonts w:ascii="Times New Roman" w:hAnsi="Times New Roman"/>
          <w:sz w:val="22"/>
          <w:szCs w:val="22"/>
        </w:rPr>
        <w:t xml:space="preserve">, azaz </w:t>
      </w:r>
      <w:r w:rsidR="00484EC7" w:rsidRPr="009A713C">
        <w:rPr>
          <w:rFonts w:ascii="Times New Roman" w:hAnsi="Times New Roman"/>
          <w:sz w:val="22"/>
          <w:szCs w:val="22"/>
        </w:rPr>
        <w:t>a Kbt. 69. § (3) bekezdése alapján, az ajánlatkérő az értékelési szempontok szerint értékeli.</w:t>
      </w:r>
    </w:p>
    <w:p w:rsidR="0025034F" w:rsidRPr="009A713C" w:rsidRDefault="0025034F" w:rsidP="0025034F">
      <w:pPr>
        <w:tabs>
          <w:tab w:val="left" w:pos="1240"/>
        </w:tabs>
        <w:suppressAutoHyphens w:val="0"/>
        <w:spacing w:after="240"/>
        <w:jc w:val="both"/>
        <w:rPr>
          <w:rFonts w:ascii="Times New Roman" w:hAnsi="Times New Roman"/>
          <w:sz w:val="22"/>
          <w:szCs w:val="22"/>
        </w:rPr>
      </w:pPr>
      <w:r w:rsidRPr="009A713C">
        <w:rPr>
          <w:rFonts w:ascii="Times New Roman" w:hAnsi="Times New Roman"/>
          <w:sz w:val="22"/>
          <w:szCs w:val="22"/>
        </w:rPr>
        <w:t>Az eljárás nyertese az az ajánlattevő, aki az ajánlatkérő részére az eljárást megindító felhívásban és a dokumentációban meghatározott feltételek alapján, valamint az értékelési szempontok szerint a legkedvezőbb érvényes ajánlatot tette.</w:t>
      </w:r>
    </w:p>
    <w:p w:rsidR="0025034F" w:rsidRPr="009A713C" w:rsidRDefault="0025034F" w:rsidP="0025034F">
      <w:pPr>
        <w:pStyle w:val="NormlWeb"/>
        <w:jc w:val="both"/>
        <w:rPr>
          <w:sz w:val="22"/>
          <w:szCs w:val="22"/>
        </w:rPr>
      </w:pPr>
      <w:r w:rsidRPr="009A713C">
        <w:rPr>
          <w:sz w:val="22"/>
          <w:szCs w:val="22"/>
        </w:rPr>
        <w:t xml:space="preserve">A Kbt. 69. § (4) bekezdés alapján az eljárás eredményéről szóló döntés meghozatalát megelőzően az ajánlatkérő köteles az értékelési szempontokra figyelemmel legkedvezőbbnek tekinthető ajánlattevőt </w:t>
      </w:r>
      <w:r w:rsidR="00A74CC9" w:rsidRPr="009A713C">
        <w:rPr>
          <w:sz w:val="22"/>
          <w:szCs w:val="22"/>
        </w:rPr>
        <w:t>megfelelő</w:t>
      </w:r>
      <w:r w:rsidRPr="009A713C">
        <w:rPr>
          <w:sz w:val="22"/>
          <w:szCs w:val="22"/>
        </w:rPr>
        <w:t xml:space="preserve"> határidő tűzésével felhívni a kizáró okok, az alkalmassági követelmények tekintetében </w:t>
      </w:r>
      <w:r w:rsidR="00A74CC9" w:rsidRPr="009A713C">
        <w:rPr>
          <w:sz w:val="22"/>
          <w:szCs w:val="22"/>
        </w:rPr>
        <w:t>a közbeszerzési dokumentumokban</w:t>
      </w:r>
      <w:r w:rsidRPr="009A713C">
        <w:rPr>
          <w:sz w:val="22"/>
          <w:szCs w:val="22"/>
        </w:rPr>
        <w:t xml:space="preserve"> előírt igazolások benyújtására. A kapacitásait rendelkezésre bocsátó </w:t>
      </w:r>
      <w:r w:rsidRPr="009A713C">
        <w:rPr>
          <w:sz w:val="22"/>
          <w:szCs w:val="22"/>
        </w:rPr>
        <w:lastRenderedPageBreak/>
        <w:t>szervezetnek csak az alkalmassági követelmények tekintetében kell az igazolásokat benyújtani.</w:t>
      </w:r>
      <w:r w:rsidR="00A74CC9" w:rsidRPr="004D606D">
        <w:rPr>
          <w:sz w:val="22"/>
          <w:szCs w:val="22"/>
        </w:rPr>
        <w:t xml:space="preserve"> </w:t>
      </w:r>
      <w:r w:rsidR="00A74CC9" w:rsidRPr="009A713C">
        <w:rPr>
          <w:sz w:val="22"/>
          <w:szCs w:val="22"/>
        </w:rPr>
        <w:t>A gazdasági szereplő által ajánlatában az ajánlatkérő erre vonatkozó, e § szerinti felhívása nélkül benyújtott igazolásokat az ajánlatkérő figyelmen kívül hagyhatja és elegendő azokat csak az eljárást lezáró döntést megelőzően, kizárólag azon ajánlattevők tekintetében bevonni a bírálatba, amely ajánlattevőket ajánlatkérő az igazolások benyújtására kívánt felhívni. Amennyiben az ajánlattevő az igazolásokat korábban benyújtotta, az ajánlatkérő nem hívja fel az ajánlattevőt az igazolások ismételt benyújtására, hanem úgy tekinti, mintha a korábban benyújtott igazolásokat az ajánlatkérő felhívására nyújtották volna be - és szükség szerint hiánypótlást rendel el vagy felvilágosítást kér.</w:t>
      </w:r>
    </w:p>
    <w:p w:rsidR="0025034F" w:rsidRPr="009A713C" w:rsidRDefault="0025034F" w:rsidP="0025034F">
      <w:pPr>
        <w:pStyle w:val="NormlWeb"/>
        <w:jc w:val="both"/>
        <w:rPr>
          <w:sz w:val="22"/>
          <w:szCs w:val="22"/>
        </w:rPr>
      </w:pPr>
      <w:r w:rsidRPr="009A713C">
        <w:rPr>
          <w:sz w:val="22"/>
          <w:szCs w:val="22"/>
        </w:rPr>
        <w:t>Ha a Kbt. 69. § (4) bekezdés szerinti ajánlattevő nem vagy az esetleges hiánypótlást, illetve felvilágosítás kérést követően sem megfelelően nyújtja be az igazolásokat (ideértve azt is, ha az igazolás nem támasztja alá az egységes európai közbeszerzési dokumentumban foglalt nyilatkozat tartalmát, vagy azzal ellentétes), az ajánlatkérő ezen ajánlattevő ajánlatának figyelmen kívül hagyásával az értékelési szempontokra figyelemmel legkedvezőbbnek tekinthető ajánlattevőt hívja fel a Kbt. 69. § (4) bekezdés szerint az igazolások benyújtására. Az ajánlatkérő az eljárást lezáró döntésben csak olyan ajánlattevőt nevezhet meg nyertes ajánlattevőként, aki az alkalmassági követelmények, a kizáró okok tekintetében az e törvényben és a külön jogszabályban foglaltak szerint előírt igazolási kötelezettségének eleget tett.</w:t>
      </w:r>
    </w:p>
    <w:p w:rsidR="0025034F" w:rsidRPr="009A713C" w:rsidRDefault="00484EC7" w:rsidP="0025034F">
      <w:pPr>
        <w:pStyle w:val="NormlWeb"/>
        <w:jc w:val="both"/>
        <w:rPr>
          <w:sz w:val="22"/>
          <w:szCs w:val="22"/>
        </w:rPr>
      </w:pPr>
      <w:r w:rsidRPr="009A713C">
        <w:rPr>
          <w:sz w:val="22"/>
          <w:szCs w:val="22"/>
        </w:rPr>
        <w:t>A Kbt. 69. § (6) bekezdés alapján a</w:t>
      </w:r>
      <w:r w:rsidR="0025034F" w:rsidRPr="009A713C">
        <w:rPr>
          <w:sz w:val="22"/>
          <w:szCs w:val="22"/>
        </w:rPr>
        <w:t>z ajánlatkérő az eljárást lezáró döntés meghozatalát megelőzően dönthet úgy, hogy a Kbt. 69. § (4) bekezdésben foglaltak szerint nemcsak a legkedvezőbb, hanem az értékelési sorrendben azt követő meghatározott számú következő legkedvezőbb ajánlattevőt is felhívja az igazolások benyújtására. Az ajánlatkérő az összegezésben csak akkor nevezheti meg a második legkedvezőbb ajánlattevőt, ha az eljárást lezáró döntés meghozatalát megelőzően őt is felhívta az igazolások benyújtására. Ezen lehetőséggel az ajánlatkérő akkor élhet, ha az értékelés módszerét figyelembe véve valamelyik ajánlat figyelmen kívül hagyása esetén az ajánlattevők egymáshoz viszonyított sorrendje nem változik.</w:t>
      </w:r>
    </w:p>
    <w:p w:rsidR="0025034F" w:rsidRPr="009A713C" w:rsidRDefault="00484EC7" w:rsidP="0025034F">
      <w:pPr>
        <w:pStyle w:val="NormlWeb"/>
        <w:jc w:val="both"/>
        <w:rPr>
          <w:sz w:val="22"/>
          <w:szCs w:val="22"/>
        </w:rPr>
      </w:pPr>
      <w:r w:rsidRPr="009A713C">
        <w:rPr>
          <w:sz w:val="22"/>
          <w:szCs w:val="22"/>
        </w:rPr>
        <w:t>A Kbt. 69. § (7) bekezdés alapján, h</w:t>
      </w:r>
      <w:r w:rsidR="0025034F" w:rsidRPr="009A713C">
        <w:rPr>
          <w:sz w:val="22"/>
          <w:szCs w:val="22"/>
        </w:rPr>
        <w:t>a az ajánlatkérőnek az ajánlatok bírálata során alapos kétsége merül fel valamely gazdasági szereplő nyilatkozatának valóságtartalmára vonatkozóan, bármikor öt munkanapos határidő tűzésével kérheti az érintett ajánlattevőt, hogy nyújtsa be a Kbt. 69. § (4) bekezdés szerinti igazolásokat</w:t>
      </w:r>
      <w:r w:rsidRPr="009A713C">
        <w:rPr>
          <w:sz w:val="22"/>
          <w:szCs w:val="22"/>
        </w:rPr>
        <w:t>.</w:t>
      </w:r>
    </w:p>
    <w:p w:rsidR="0025034F" w:rsidRPr="009A713C" w:rsidRDefault="00802BCC" w:rsidP="0025034F">
      <w:pPr>
        <w:pStyle w:val="NormlWeb"/>
        <w:jc w:val="both"/>
        <w:rPr>
          <w:sz w:val="22"/>
          <w:szCs w:val="22"/>
        </w:rPr>
      </w:pPr>
      <w:r w:rsidRPr="009A713C">
        <w:rPr>
          <w:sz w:val="22"/>
          <w:szCs w:val="22"/>
        </w:rPr>
        <w:t>A Kbt. 69. § (11) bekezdés szerint n</w:t>
      </w:r>
      <w:r w:rsidR="0025034F" w:rsidRPr="009A713C">
        <w:rPr>
          <w:sz w:val="22"/>
          <w:szCs w:val="22"/>
        </w:rPr>
        <w:t xml:space="preserve">em kérhető igazolás benyújtása, ha az ajánlatkérő az Európai Unió bármely tagállamában működő, – az adott tagállam által az </w:t>
      </w:r>
      <w:proofErr w:type="spellStart"/>
      <w:r w:rsidR="0025034F" w:rsidRPr="009A713C">
        <w:rPr>
          <w:sz w:val="22"/>
          <w:szCs w:val="22"/>
        </w:rPr>
        <w:t>e-Certis</w:t>
      </w:r>
      <w:proofErr w:type="spellEnd"/>
      <w:r w:rsidR="0025034F" w:rsidRPr="009A713C">
        <w:rPr>
          <w:sz w:val="22"/>
          <w:szCs w:val="22"/>
        </w:rPr>
        <w:t xml:space="preserve"> rendszerben igazolásra alkalmas adatbázisként feltüntetett – ingyenes elektronikus adatbázisba belépve közvetlenül hozzájuthat az igazoláshoz vagy egyéb releváns információhoz. Nem magyar nyelvű nyilvántartás esetén az ajánlatkérő kérheti a releváns igazolás vagy információ magyar nyelvű fordításának benyújtását. A magyarországi nyilvántartások közül a hatósági nyilvántartások, valamint a külön jogszabályban nevesített nyilvántartások tekintendőek az igazolás benyújtásának kiváltá</w:t>
      </w:r>
      <w:r w:rsidRPr="009A713C">
        <w:rPr>
          <w:sz w:val="22"/>
          <w:szCs w:val="22"/>
        </w:rPr>
        <w:t>sára alkalmas nyilvántartásnak.</w:t>
      </w:r>
    </w:p>
    <w:p w:rsidR="0025034F" w:rsidRPr="009A713C" w:rsidRDefault="00802BCC" w:rsidP="0025034F">
      <w:pPr>
        <w:pStyle w:val="NormlWeb"/>
        <w:jc w:val="both"/>
        <w:rPr>
          <w:sz w:val="22"/>
          <w:szCs w:val="22"/>
        </w:rPr>
      </w:pPr>
      <w:r w:rsidRPr="009A713C">
        <w:rPr>
          <w:sz w:val="22"/>
          <w:szCs w:val="22"/>
        </w:rPr>
        <w:t>A Kbt. 69. § (13) bekezdésének megfelelően a</w:t>
      </w:r>
      <w:r w:rsidR="0025034F" w:rsidRPr="009A713C">
        <w:rPr>
          <w:sz w:val="22"/>
          <w:szCs w:val="22"/>
        </w:rPr>
        <w:t xml:space="preserve">z ajánlatkérő jogosult az ajánlatban benyújtott igazolás, nyilatkozat tartalmának ellenőrzése érdekében más állami vagy önkormányzati szervtől, hatóságtól vagy gazdasági szereplőtől információt kérni. </w:t>
      </w:r>
    </w:p>
    <w:p w:rsidR="0025034F" w:rsidRPr="009A713C" w:rsidRDefault="0025034F" w:rsidP="0025034F">
      <w:pPr>
        <w:pStyle w:val="NormlWeb"/>
        <w:jc w:val="both"/>
        <w:rPr>
          <w:sz w:val="22"/>
          <w:szCs w:val="22"/>
        </w:rPr>
      </w:pPr>
      <w:r w:rsidRPr="009A713C">
        <w:rPr>
          <w:sz w:val="22"/>
          <w:szCs w:val="22"/>
        </w:rPr>
        <w:t xml:space="preserve">Az ajánlatkérő </w:t>
      </w:r>
      <w:r w:rsidR="00802BCC" w:rsidRPr="009A713C">
        <w:rPr>
          <w:sz w:val="22"/>
          <w:szCs w:val="22"/>
        </w:rPr>
        <w:t xml:space="preserve">a Kbt. 69. § (14) bekezdése alapján </w:t>
      </w:r>
      <w:r w:rsidRPr="009A713C">
        <w:rPr>
          <w:sz w:val="22"/>
          <w:szCs w:val="22"/>
        </w:rPr>
        <w:t>jogosult a kizáró okok fenn nem állása és az alkalmasság megítélése céljából az ajánlatban megnevezett személyek természetes személyazonosító adatait, valamint képzettségre és végzettségre, szakmai gyakorlatra, szervezeti, köztestületi tagságra és gazdasági társaságban fennálló tagságra vonatkozó adatait kezelni. A kizáró okok fenn nem állásának ellenőrzése keretében – a külön jogszabályban foglalt igazolási szabályok szerint – a büntetlen előéletre vonatkozó adatról hatósági igazolás is kérhető. A kizáró okok hiányának igazolásához benyújtandó, külön jogszabályban foglalt nyilatkozat gazdasági, valamint szakmai kamara előtt annak tagja által tett n</w:t>
      </w:r>
      <w:r w:rsidR="00802BCC" w:rsidRPr="009A713C">
        <w:rPr>
          <w:sz w:val="22"/>
          <w:szCs w:val="22"/>
        </w:rPr>
        <w:t>yilatkozat is lehet</w:t>
      </w:r>
      <w:r w:rsidRPr="009A713C">
        <w:rPr>
          <w:sz w:val="22"/>
          <w:szCs w:val="22"/>
        </w:rPr>
        <w:t>.</w:t>
      </w:r>
    </w:p>
    <w:p w:rsidR="0025034F" w:rsidRPr="00935276" w:rsidRDefault="00802BCC" w:rsidP="0025034F">
      <w:pPr>
        <w:pStyle w:val="NormlWeb"/>
        <w:jc w:val="both"/>
        <w:rPr>
          <w:sz w:val="22"/>
          <w:szCs w:val="22"/>
        </w:rPr>
      </w:pPr>
      <w:r w:rsidRPr="009A713C">
        <w:rPr>
          <w:sz w:val="22"/>
          <w:szCs w:val="22"/>
        </w:rPr>
        <w:lastRenderedPageBreak/>
        <w:t>A Kbt. 70. § (1) bekezdésének megfelelően a</w:t>
      </w:r>
      <w:r w:rsidR="0025034F" w:rsidRPr="009A713C">
        <w:rPr>
          <w:sz w:val="22"/>
          <w:szCs w:val="22"/>
        </w:rPr>
        <w:t>z ajánlatkérő az ajánlatokat a lehető legrövidebb időn belül köteles elbírálni. Az ajánlatkérő a Kbt. 69. §</w:t>
      </w:r>
      <w:proofErr w:type="spellStart"/>
      <w:r w:rsidR="0025034F" w:rsidRPr="009A713C">
        <w:rPr>
          <w:sz w:val="22"/>
          <w:szCs w:val="22"/>
        </w:rPr>
        <w:t>-tól</w:t>
      </w:r>
      <w:proofErr w:type="spellEnd"/>
      <w:r w:rsidR="0025034F" w:rsidRPr="009A713C">
        <w:rPr>
          <w:sz w:val="22"/>
          <w:szCs w:val="22"/>
        </w:rPr>
        <w:t xml:space="preserve"> eltérően az ajánlatok bírálata és értékelése nélkül meghozhatja az eljárás eredménytelenségéről szóló döntést, ha az adott eljárásban végleges árajánlatok mindegyike meghaladja a – Kbt. 75. § (4) bekezdésének</w:t>
      </w:r>
      <w:r w:rsidR="0025034F" w:rsidRPr="00935276">
        <w:rPr>
          <w:sz w:val="22"/>
          <w:szCs w:val="22"/>
        </w:rPr>
        <w:t xml:space="preserve"> megfelelően igazolt – rendelkezésr</w:t>
      </w:r>
      <w:r w:rsidRPr="00935276">
        <w:rPr>
          <w:sz w:val="22"/>
          <w:szCs w:val="22"/>
        </w:rPr>
        <w:t>e álló anyagi fedezet összegét.</w:t>
      </w:r>
      <w:r w:rsidR="00FC3BCE">
        <w:rPr>
          <w:sz w:val="22"/>
          <w:szCs w:val="22"/>
        </w:rPr>
        <w:t xml:space="preserve"> </w:t>
      </w:r>
      <w:r w:rsidR="00FC3BCE" w:rsidRPr="00FC3BCE">
        <w:rPr>
          <w:sz w:val="22"/>
          <w:szCs w:val="22"/>
        </w:rPr>
        <w:t>Az aj</w:t>
      </w:r>
      <w:r w:rsidR="00FC3BCE" w:rsidRPr="00FC3BCE">
        <w:rPr>
          <w:rFonts w:hint="eastAsia"/>
          <w:sz w:val="22"/>
          <w:szCs w:val="22"/>
        </w:rPr>
        <w:t>á</w:t>
      </w:r>
      <w:r w:rsidR="00FC3BCE" w:rsidRPr="00FC3BCE">
        <w:rPr>
          <w:sz w:val="22"/>
          <w:szCs w:val="22"/>
        </w:rPr>
        <w:t>nlatk</w:t>
      </w:r>
      <w:r w:rsidR="00FC3BCE" w:rsidRPr="00FC3BCE">
        <w:rPr>
          <w:rFonts w:hint="eastAsia"/>
          <w:sz w:val="22"/>
          <w:szCs w:val="22"/>
        </w:rPr>
        <w:t>é</w:t>
      </w:r>
      <w:r w:rsidR="00FC3BCE" w:rsidRPr="00FC3BCE">
        <w:rPr>
          <w:sz w:val="22"/>
          <w:szCs w:val="22"/>
        </w:rPr>
        <w:t>r</w:t>
      </w:r>
      <w:r w:rsidR="00FC3BCE" w:rsidRPr="00FC3BCE">
        <w:rPr>
          <w:rFonts w:hint="eastAsia"/>
          <w:sz w:val="22"/>
          <w:szCs w:val="22"/>
        </w:rPr>
        <w:t>ő</w:t>
      </w:r>
      <w:r w:rsidR="00FC3BCE" w:rsidRPr="00FC3BCE">
        <w:rPr>
          <w:sz w:val="22"/>
          <w:szCs w:val="22"/>
        </w:rPr>
        <w:t xml:space="preserve"> a 69. </w:t>
      </w:r>
      <w:r w:rsidR="00FC3BCE" w:rsidRPr="00FC3BCE">
        <w:rPr>
          <w:rFonts w:hint="eastAsia"/>
          <w:sz w:val="22"/>
          <w:szCs w:val="22"/>
        </w:rPr>
        <w:t>§</w:t>
      </w:r>
      <w:proofErr w:type="spellStart"/>
      <w:r w:rsidR="00FC3BCE" w:rsidRPr="00FC3BCE">
        <w:rPr>
          <w:sz w:val="22"/>
          <w:szCs w:val="22"/>
        </w:rPr>
        <w:t>-t</w:t>
      </w:r>
      <w:r w:rsidR="00FC3BCE" w:rsidRPr="00FC3BCE">
        <w:rPr>
          <w:rFonts w:hint="eastAsia"/>
          <w:sz w:val="22"/>
          <w:szCs w:val="22"/>
        </w:rPr>
        <w:t>ó</w:t>
      </w:r>
      <w:r w:rsidR="00FC3BCE" w:rsidRPr="00FC3BCE">
        <w:rPr>
          <w:sz w:val="22"/>
          <w:szCs w:val="22"/>
        </w:rPr>
        <w:t>l</w:t>
      </w:r>
      <w:proofErr w:type="spellEnd"/>
      <w:r w:rsidR="00FC3BCE" w:rsidRPr="00FC3BCE">
        <w:rPr>
          <w:sz w:val="22"/>
          <w:szCs w:val="22"/>
        </w:rPr>
        <w:t xml:space="preserve"> elt</w:t>
      </w:r>
      <w:r w:rsidR="00FC3BCE" w:rsidRPr="00FC3BCE">
        <w:rPr>
          <w:rFonts w:hint="eastAsia"/>
          <w:sz w:val="22"/>
          <w:szCs w:val="22"/>
        </w:rPr>
        <w:t>é</w:t>
      </w:r>
      <w:r w:rsidR="00FC3BCE" w:rsidRPr="00FC3BCE">
        <w:rPr>
          <w:sz w:val="22"/>
          <w:szCs w:val="22"/>
        </w:rPr>
        <w:t>r</w:t>
      </w:r>
      <w:r w:rsidR="00FC3BCE" w:rsidRPr="00FC3BCE">
        <w:rPr>
          <w:rFonts w:hint="eastAsia"/>
          <w:sz w:val="22"/>
          <w:szCs w:val="22"/>
        </w:rPr>
        <w:t>ő</w:t>
      </w:r>
      <w:r w:rsidR="00FC3BCE" w:rsidRPr="00FC3BCE">
        <w:rPr>
          <w:sz w:val="22"/>
          <w:szCs w:val="22"/>
        </w:rPr>
        <w:t>en az aj</w:t>
      </w:r>
      <w:r w:rsidR="00FC3BCE" w:rsidRPr="00FC3BCE">
        <w:rPr>
          <w:rFonts w:hint="eastAsia"/>
          <w:sz w:val="22"/>
          <w:szCs w:val="22"/>
        </w:rPr>
        <w:t>á</w:t>
      </w:r>
      <w:r w:rsidR="00FC3BCE" w:rsidRPr="00FC3BCE">
        <w:rPr>
          <w:sz w:val="22"/>
          <w:szCs w:val="22"/>
        </w:rPr>
        <w:t>nlatok b</w:t>
      </w:r>
      <w:r w:rsidR="00FC3BCE" w:rsidRPr="00FC3BCE">
        <w:rPr>
          <w:rFonts w:hint="eastAsia"/>
          <w:sz w:val="22"/>
          <w:szCs w:val="22"/>
        </w:rPr>
        <w:t>í</w:t>
      </w:r>
      <w:r w:rsidR="00FC3BCE" w:rsidRPr="00FC3BCE">
        <w:rPr>
          <w:sz w:val="22"/>
          <w:szCs w:val="22"/>
        </w:rPr>
        <w:t>r</w:t>
      </w:r>
      <w:r w:rsidR="00FC3BCE" w:rsidRPr="00FC3BCE">
        <w:rPr>
          <w:rFonts w:hint="eastAsia"/>
          <w:sz w:val="22"/>
          <w:szCs w:val="22"/>
        </w:rPr>
        <w:t>á</w:t>
      </w:r>
      <w:r w:rsidR="00FC3BCE" w:rsidRPr="00FC3BCE">
        <w:rPr>
          <w:sz w:val="22"/>
          <w:szCs w:val="22"/>
        </w:rPr>
        <w:t xml:space="preserve">lata </w:t>
      </w:r>
      <w:r w:rsidR="00FC3BCE" w:rsidRPr="00FC3BCE">
        <w:rPr>
          <w:rFonts w:hint="eastAsia"/>
          <w:sz w:val="22"/>
          <w:szCs w:val="22"/>
        </w:rPr>
        <w:t>é</w:t>
      </w:r>
      <w:r w:rsidR="00FC3BCE" w:rsidRPr="00FC3BCE">
        <w:rPr>
          <w:sz w:val="22"/>
          <w:szCs w:val="22"/>
        </w:rPr>
        <w:t xml:space="preserve">s </w:t>
      </w:r>
      <w:r w:rsidR="00FC3BCE" w:rsidRPr="00FC3BCE">
        <w:rPr>
          <w:rFonts w:hint="eastAsia"/>
          <w:sz w:val="22"/>
          <w:szCs w:val="22"/>
        </w:rPr>
        <w:t>é</w:t>
      </w:r>
      <w:r w:rsidR="00FC3BCE" w:rsidRPr="00FC3BCE">
        <w:rPr>
          <w:sz w:val="22"/>
          <w:szCs w:val="22"/>
        </w:rPr>
        <w:t>rt</w:t>
      </w:r>
      <w:r w:rsidR="00FC3BCE" w:rsidRPr="00FC3BCE">
        <w:rPr>
          <w:rFonts w:hint="eastAsia"/>
          <w:sz w:val="22"/>
          <w:szCs w:val="22"/>
        </w:rPr>
        <w:t>é</w:t>
      </w:r>
      <w:r w:rsidR="00FC3BCE" w:rsidRPr="00FC3BCE">
        <w:rPr>
          <w:sz w:val="22"/>
          <w:szCs w:val="22"/>
        </w:rPr>
        <w:t>kel</w:t>
      </w:r>
      <w:r w:rsidR="00FC3BCE" w:rsidRPr="00FC3BCE">
        <w:rPr>
          <w:rFonts w:hint="eastAsia"/>
          <w:sz w:val="22"/>
          <w:szCs w:val="22"/>
        </w:rPr>
        <w:t>é</w:t>
      </w:r>
      <w:r w:rsidR="00FC3BCE" w:rsidRPr="00FC3BCE">
        <w:rPr>
          <w:sz w:val="22"/>
          <w:szCs w:val="22"/>
        </w:rPr>
        <w:t>se n</w:t>
      </w:r>
      <w:r w:rsidR="00FC3BCE" w:rsidRPr="00FC3BCE">
        <w:rPr>
          <w:rFonts w:hint="eastAsia"/>
          <w:sz w:val="22"/>
          <w:szCs w:val="22"/>
        </w:rPr>
        <w:t>é</w:t>
      </w:r>
      <w:r w:rsidR="00FC3BCE" w:rsidRPr="00FC3BCE">
        <w:rPr>
          <w:sz w:val="22"/>
          <w:szCs w:val="22"/>
        </w:rPr>
        <w:t>lk</w:t>
      </w:r>
      <w:r w:rsidR="00FC3BCE" w:rsidRPr="00FC3BCE">
        <w:rPr>
          <w:rFonts w:hint="eastAsia"/>
          <w:sz w:val="22"/>
          <w:szCs w:val="22"/>
        </w:rPr>
        <w:t>ü</w:t>
      </w:r>
      <w:r w:rsidR="00FC3BCE" w:rsidRPr="00FC3BCE">
        <w:rPr>
          <w:sz w:val="22"/>
          <w:szCs w:val="22"/>
        </w:rPr>
        <w:t>l meghozhatja az elj</w:t>
      </w:r>
      <w:r w:rsidR="00FC3BCE" w:rsidRPr="00FC3BCE">
        <w:rPr>
          <w:rFonts w:hint="eastAsia"/>
          <w:sz w:val="22"/>
          <w:szCs w:val="22"/>
        </w:rPr>
        <w:t>á</w:t>
      </w:r>
      <w:r w:rsidR="00FC3BCE" w:rsidRPr="00FC3BCE">
        <w:rPr>
          <w:sz w:val="22"/>
          <w:szCs w:val="22"/>
        </w:rPr>
        <w:t>r</w:t>
      </w:r>
      <w:r w:rsidR="00FC3BCE" w:rsidRPr="00FC3BCE">
        <w:rPr>
          <w:rFonts w:hint="eastAsia"/>
          <w:sz w:val="22"/>
          <w:szCs w:val="22"/>
        </w:rPr>
        <w:t>á</w:t>
      </w:r>
      <w:r w:rsidR="00FC3BCE" w:rsidRPr="00FC3BCE">
        <w:rPr>
          <w:sz w:val="22"/>
          <w:szCs w:val="22"/>
        </w:rPr>
        <w:t>s eredm</w:t>
      </w:r>
      <w:r w:rsidR="00FC3BCE" w:rsidRPr="00FC3BCE">
        <w:rPr>
          <w:rFonts w:hint="eastAsia"/>
          <w:sz w:val="22"/>
          <w:szCs w:val="22"/>
        </w:rPr>
        <w:t>é</w:t>
      </w:r>
      <w:r w:rsidR="00FC3BCE" w:rsidRPr="00FC3BCE">
        <w:rPr>
          <w:sz w:val="22"/>
          <w:szCs w:val="22"/>
        </w:rPr>
        <w:t>nytelens</w:t>
      </w:r>
      <w:r w:rsidR="00FC3BCE" w:rsidRPr="00FC3BCE">
        <w:rPr>
          <w:rFonts w:hint="eastAsia"/>
          <w:sz w:val="22"/>
          <w:szCs w:val="22"/>
        </w:rPr>
        <w:t>é</w:t>
      </w:r>
      <w:r w:rsidR="00FC3BCE" w:rsidRPr="00FC3BCE">
        <w:rPr>
          <w:sz w:val="22"/>
          <w:szCs w:val="22"/>
        </w:rPr>
        <w:t>g</w:t>
      </w:r>
      <w:r w:rsidR="00FC3BCE" w:rsidRPr="00FC3BCE">
        <w:rPr>
          <w:rFonts w:hint="eastAsia"/>
          <w:sz w:val="22"/>
          <w:szCs w:val="22"/>
        </w:rPr>
        <w:t>é</w:t>
      </w:r>
      <w:r w:rsidR="00FC3BCE" w:rsidRPr="00FC3BCE">
        <w:rPr>
          <w:sz w:val="22"/>
          <w:szCs w:val="22"/>
        </w:rPr>
        <w:t>r</w:t>
      </w:r>
      <w:r w:rsidR="00FC3BCE" w:rsidRPr="00FC3BCE">
        <w:rPr>
          <w:rFonts w:hint="eastAsia"/>
          <w:sz w:val="22"/>
          <w:szCs w:val="22"/>
        </w:rPr>
        <w:t>ő</w:t>
      </w:r>
      <w:r w:rsidR="00FC3BCE" w:rsidRPr="00FC3BCE">
        <w:rPr>
          <w:sz w:val="22"/>
          <w:szCs w:val="22"/>
        </w:rPr>
        <w:t>l sz</w:t>
      </w:r>
      <w:r w:rsidR="00FC3BCE" w:rsidRPr="00FC3BCE">
        <w:rPr>
          <w:rFonts w:hint="eastAsia"/>
          <w:sz w:val="22"/>
          <w:szCs w:val="22"/>
        </w:rPr>
        <w:t>ó</w:t>
      </w:r>
      <w:r w:rsidR="00FC3BCE" w:rsidRPr="00FC3BCE">
        <w:rPr>
          <w:sz w:val="22"/>
          <w:szCs w:val="22"/>
        </w:rPr>
        <w:t>l</w:t>
      </w:r>
      <w:r w:rsidR="00FC3BCE" w:rsidRPr="00FC3BCE">
        <w:rPr>
          <w:rFonts w:hint="eastAsia"/>
          <w:sz w:val="22"/>
          <w:szCs w:val="22"/>
        </w:rPr>
        <w:t>ó</w:t>
      </w:r>
      <w:r w:rsidR="00FC3BCE" w:rsidRPr="00FC3BCE">
        <w:rPr>
          <w:sz w:val="22"/>
          <w:szCs w:val="22"/>
        </w:rPr>
        <w:t xml:space="preserve"> d</w:t>
      </w:r>
      <w:r w:rsidR="00FC3BCE" w:rsidRPr="00FC3BCE">
        <w:rPr>
          <w:rFonts w:hint="eastAsia"/>
          <w:sz w:val="22"/>
          <w:szCs w:val="22"/>
        </w:rPr>
        <w:t>ö</w:t>
      </w:r>
      <w:r w:rsidR="00FC3BCE" w:rsidRPr="00FC3BCE">
        <w:rPr>
          <w:sz w:val="22"/>
          <w:szCs w:val="22"/>
        </w:rPr>
        <w:t>nt</w:t>
      </w:r>
      <w:r w:rsidR="00FC3BCE" w:rsidRPr="00FC3BCE">
        <w:rPr>
          <w:rFonts w:hint="eastAsia"/>
          <w:sz w:val="22"/>
          <w:szCs w:val="22"/>
        </w:rPr>
        <w:t>é</w:t>
      </w:r>
      <w:r w:rsidR="00FC3BCE" w:rsidRPr="00FC3BCE">
        <w:rPr>
          <w:sz w:val="22"/>
          <w:szCs w:val="22"/>
        </w:rPr>
        <w:t>st akkor is, ha az elj</w:t>
      </w:r>
      <w:r w:rsidR="00FC3BCE" w:rsidRPr="00FC3BCE">
        <w:rPr>
          <w:rFonts w:hint="eastAsia"/>
          <w:sz w:val="22"/>
          <w:szCs w:val="22"/>
        </w:rPr>
        <w:t>á</w:t>
      </w:r>
      <w:r w:rsidR="00FC3BCE" w:rsidRPr="00FC3BCE">
        <w:rPr>
          <w:sz w:val="22"/>
          <w:szCs w:val="22"/>
        </w:rPr>
        <w:t>r</w:t>
      </w:r>
      <w:r w:rsidR="00FC3BCE" w:rsidRPr="00FC3BCE">
        <w:rPr>
          <w:rFonts w:hint="eastAsia"/>
          <w:sz w:val="22"/>
          <w:szCs w:val="22"/>
        </w:rPr>
        <w:t>á</w:t>
      </w:r>
      <w:r w:rsidR="00FC3BCE" w:rsidRPr="00FC3BCE">
        <w:rPr>
          <w:sz w:val="22"/>
          <w:szCs w:val="22"/>
        </w:rPr>
        <w:t>s eredm</w:t>
      </w:r>
      <w:r w:rsidR="00FC3BCE" w:rsidRPr="00FC3BCE">
        <w:rPr>
          <w:rFonts w:hint="eastAsia"/>
          <w:sz w:val="22"/>
          <w:szCs w:val="22"/>
        </w:rPr>
        <w:t>é</w:t>
      </w:r>
      <w:r w:rsidR="00FC3BCE" w:rsidRPr="00FC3BCE">
        <w:rPr>
          <w:sz w:val="22"/>
          <w:szCs w:val="22"/>
        </w:rPr>
        <w:t>nytelens</w:t>
      </w:r>
      <w:r w:rsidR="00FC3BCE" w:rsidRPr="00FC3BCE">
        <w:rPr>
          <w:rFonts w:hint="eastAsia"/>
          <w:sz w:val="22"/>
          <w:szCs w:val="22"/>
        </w:rPr>
        <w:t>é</w:t>
      </w:r>
      <w:r w:rsidR="00FC3BCE" w:rsidRPr="00FC3BCE">
        <w:rPr>
          <w:sz w:val="22"/>
          <w:szCs w:val="22"/>
        </w:rPr>
        <w:t xml:space="preserve">ge a 75. </w:t>
      </w:r>
      <w:r w:rsidR="00FC3BCE" w:rsidRPr="00FC3BCE">
        <w:rPr>
          <w:rFonts w:hint="eastAsia"/>
          <w:sz w:val="22"/>
          <w:szCs w:val="22"/>
        </w:rPr>
        <w:t>§</w:t>
      </w:r>
      <w:r w:rsidR="00FC3BCE" w:rsidRPr="00FC3BCE">
        <w:rPr>
          <w:sz w:val="22"/>
          <w:szCs w:val="22"/>
        </w:rPr>
        <w:t xml:space="preserve"> (2) bekezd</w:t>
      </w:r>
      <w:r w:rsidR="00FC3BCE" w:rsidRPr="00FC3BCE">
        <w:rPr>
          <w:rFonts w:hint="eastAsia"/>
          <w:sz w:val="22"/>
          <w:szCs w:val="22"/>
        </w:rPr>
        <w:t>é</w:t>
      </w:r>
      <w:r w:rsidR="00FC3BCE" w:rsidRPr="00FC3BCE">
        <w:rPr>
          <w:sz w:val="22"/>
          <w:szCs w:val="22"/>
        </w:rPr>
        <w:t>s e) pontj</w:t>
      </w:r>
      <w:r w:rsidR="00FC3BCE" w:rsidRPr="00FC3BCE">
        <w:rPr>
          <w:rFonts w:hint="eastAsia"/>
          <w:sz w:val="22"/>
          <w:szCs w:val="22"/>
        </w:rPr>
        <w:t>á</w:t>
      </w:r>
      <w:r w:rsidR="00FC3BCE" w:rsidRPr="00FC3BCE">
        <w:rPr>
          <w:sz w:val="22"/>
          <w:szCs w:val="22"/>
        </w:rPr>
        <w:t>n alapul.</w:t>
      </w:r>
    </w:p>
    <w:p w:rsidR="00284D83" w:rsidRPr="004D606D" w:rsidRDefault="00802BCC" w:rsidP="004D606D">
      <w:pPr>
        <w:pStyle w:val="NormlWeb"/>
        <w:jc w:val="both"/>
        <w:rPr>
          <w:rFonts w:ascii="Times New Roman félkövér" w:hAnsi="Times New Roman félkövér"/>
          <w:b/>
          <w:sz w:val="22"/>
          <w:szCs w:val="22"/>
        </w:rPr>
      </w:pPr>
      <w:r w:rsidRPr="00935276">
        <w:rPr>
          <w:sz w:val="22"/>
          <w:szCs w:val="22"/>
        </w:rPr>
        <w:t>A Kbt. 70. § (2) bekezdés szerint h</w:t>
      </w:r>
      <w:r w:rsidR="0025034F" w:rsidRPr="00935276">
        <w:rPr>
          <w:sz w:val="22"/>
          <w:szCs w:val="22"/>
        </w:rPr>
        <w:t>a az ajánlatkérő az elbírálást nem tudja olyan időtartam alatt elvégezni, hogy az ajánlattevőknek az eljárást lezáró döntésről való értesítésére az ajánlati kötöttség fennállása alatt sor kerüljön, felkérheti az ajánlattevőket ajánlataiknak meghatározott időpontig történő további fenntartására, az ajánlati kötöttség kiterjesztése azonban nem haladhatja meg az ajánlati kötöttség lejártának eredeti időpontjától számított hatvan napot. Ha az ajánlattevő az ajánlatkérő által megadott határidőben nem nyilatkozik, úgy kell tekinteni, hogy ajánlatát az ajánlatkérő által megjelölt időpontig fenntartja. Ha valamelyik ajánlattevő az ajánlatát nem tartja fenn, az ajánlati kötöttség lejártának eredeti időpontját követően az eljárás további részében az értékelés során ajánlat</w:t>
      </w:r>
      <w:r w:rsidRPr="00935276">
        <w:rPr>
          <w:sz w:val="22"/>
          <w:szCs w:val="22"/>
        </w:rPr>
        <w:t>át figyelmen kívül kell hagyni</w:t>
      </w:r>
      <w:r w:rsidR="0025034F" w:rsidRPr="00935276">
        <w:rPr>
          <w:sz w:val="22"/>
          <w:szCs w:val="22"/>
        </w:rPr>
        <w:t>.</w:t>
      </w:r>
    </w:p>
    <w:p w:rsidR="0025034F" w:rsidRPr="00935276" w:rsidRDefault="0025034F" w:rsidP="00C77E42">
      <w:pPr>
        <w:pStyle w:val="Listaszerbekezds"/>
        <w:numPr>
          <w:ilvl w:val="1"/>
          <w:numId w:val="6"/>
        </w:numPr>
        <w:spacing w:after="120"/>
        <w:ind w:left="567" w:hanging="283"/>
        <w:contextualSpacing w:val="0"/>
        <w:jc w:val="both"/>
        <w:rPr>
          <w:rFonts w:ascii="Times New Roman félkövér" w:hAnsi="Times New Roman félkövér"/>
          <w:b/>
          <w:sz w:val="22"/>
          <w:szCs w:val="22"/>
        </w:rPr>
      </w:pPr>
      <w:r w:rsidRPr="00935276">
        <w:rPr>
          <w:rFonts w:ascii="Times New Roman félkövér" w:hAnsi="Times New Roman félkövér"/>
          <w:b/>
          <w:sz w:val="22"/>
          <w:szCs w:val="22"/>
        </w:rPr>
        <w:t>Hi</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nyp</w:t>
      </w:r>
      <w:r w:rsidRPr="00935276">
        <w:rPr>
          <w:rFonts w:ascii="Times New Roman félkövér" w:hAnsi="Times New Roman félkövér" w:hint="eastAsia"/>
          <w:b/>
          <w:sz w:val="22"/>
          <w:szCs w:val="22"/>
        </w:rPr>
        <w:t>ó</w:t>
      </w:r>
      <w:r w:rsidRPr="00935276">
        <w:rPr>
          <w:rFonts w:ascii="Times New Roman félkövér" w:hAnsi="Times New Roman félkövér"/>
          <w:b/>
          <w:sz w:val="22"/>
          <w:szCs w:val="22"/>
        </w:rPr>
        <w:t>tl</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 felvil</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gos</w:t>
      </w:r>
      <w:r w:rsidRPr="00935276">
        <w:rPr>
          <w:rFonts w:ascii="Times New Roman félkövér" w:hAnsi="Times New Roman félkövér" w:hint="eastAsia"/>
          <w:b/>
          <w:sz w:val="22"/>
          <w:szCs w:val="22"/>
        </w:rPr>
        <w:t>í</w:t>
      </w:r>
      <w:r w:rsidRPr="00935276">
        <w:rPr>
          <w:rFonts w:ascii="Times New Roman félkövér" w:hAnsi="Times New Roman félkövér"/>
          <w:b/>
          <w:sz w:val="22"/>
          <w:szCs w:val="22"/>
        </w:rPr>
        <w:t>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 k</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r</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 xml:space="preserve">s </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 sz</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m</w:t>
      </w:r>
      <w:r w:rsidRPr="00935276">
        <w:rPr>
          <w:rFonts w:ascii="Times New Roman félkövér" w:hAnsi="Times New Roman félkövér" w:hint="eastAsia"/>
          <w:b/>
          <w:sz w:val="22"/>
          <w:szCs w:val="22"/>
        </w:rPr>
        <w:t>í</w:t>
      </w:r>
      <w:r w:rsidRPr="00935276">
        <w:rPr>
          <w:rFonts w:ascii="Times New Roman félkövér" w:hAnsi="Times New Roman félkövér"/>
          <w:b/>
          <w:sz w:val="22"/>
          <w:szCs w:val="22"/>
        </w:rPr>
        <w:t>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si hiba jav</w:t>
      </w:r>
      <w:r w:rsidRPr="00935276">
        <w:rPr>
          <w:rFonts w:ascii="Times New Roman félkövér" w:hAnsi="Times New Roman félkövér" w:hint="eastAsia"/>
          <w:b/>
          <w:sz w:val="22"/>
          <w:szCs w:val="22"/>
        </w:rPr>
        <w:t>í</w:t>
      </w:r>
      <w:r w:rsidRPr="00935276">
        <w:rPr>
          <w:rFonts w:ascii="Times New Roman félkövér" w:hAnsi="Times New Roman félkövér"/>
          <w:b/>
          <w:sz w:val="22"/>
          <w:szCs w:val="22"/>
        </w:rPr>
        <w:t>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sa</w:t>
      </w:r>
    </w:p>
    <w:bookmarkEnd w:id="30"/>
    <w:bookmarkEnd w:id="31"/>
    <w:bookmarkEnd w:id="32"/>
    <w:bookmarkEnd w:id="33"/>
    <w:bookmarkEnd w:id="34"/>
    <w:bookmarkEnd w:id="35"/>
    <w:p w:rsidR="0025034F" w:rsidRPr="00935276" w:rsidRDefault="0025034F" w:rsidP="0025034F">
      <w:pPr>
        <w:pStyle w:val="NormlWeb"/>
        <w:jc w:val="both"/>
        <w:rPr>
          <w:sz w:val="22"/>
          <w:szCs w:val="22"/>
        </w:rPr>
      </w:pPr>
      <w:r w:rsidRPr="00935276">
        <w:rPr>
          <w:sz w:val="22"/>
          <w:szCs w:val="22"/>
        </w:rPr>
        <w:t>Az ajánlatkérő az összes ajánlattevő számára azonos feltételekkel biztosít</w:t>
      </w:r>
      <w:r w:rsidR="0085256E" w:rsidRPr="00935276">
        <w:rPr>
          <w:sz w:val="22"/>
          <w:szCs w:val="22"/>
        </w:rPr>
        <w:t>ja</w:t>
      </w:r>
      <w:r w:rsidRPr="00935276">
        <w:rPr>
          <w:sz w:val="22"/>
          <w:szCs w:val="22"/>
        </w:rPr>
        <w:t xml:space="preserve"> a hiánypótlás lehetőségét, valamint az ajánlatban található, nem egyértelmű kijelentés, nyilatkozat, igazolás tartalmának tisztázása érdekében az ajánlattevőtől felvilágosítást kér.</w:t>
      </w:r>
    </w:p>
    <w:p w:rsidR="0025034F" w:rsidRPr="00935276" w:rsidRDefault="0025034F" w:rsidP="0025034F">
      <w:pPr>
        <w:pStyle w:val="NormlWeb"/>
        <w:jc w:val="both"/>
        <w:rPr>
          <w:sz w:val="22"/>
          <w:szCs w:val="22"/>
        </w:rPr>
      </w:pPr>
      <w:r w:rsidRPr="00935276">
        <w:rPr>
          <w:sz w:val="22"/>
          <w:szCs w:val="22"/>
        </w:rPr>
        <w:t xml:space="preserve">A hiánypótlásra vagy a felvilágosítás nyújtására vonatkozó felszólítást az ajánlatkérő a többi ajánlattevő egyidejű értesítése mellett közvetlenül </w:t>
      </w:r>
      <w:r w:rsidR="0085256E" w:rsidRPr="00935276">
        <w:rPr>
          <w:sz w:val="22"/>
          <w:szCs w:val="22"/>
        </w:rPr>
        <w:t xml:space="preserve">megküldi </w:t>
      </w:r>
      <w:r w:rsidRPr="00935276">
        <w:rPr>
          <w:sz w:val="22"/>
          <w:szCs w:val="22"/>
        </w:rPr>
        <w:t>az ajánlattevő részére, megjelölve a határidőt, továbbá a hiánypótlási felhívásban a pótlandó hiányokat.</w:t>
      </w:r>
    </w:p>
    <w:p w:rsidR="0025034F" w:rsidRPr="00935276" w:rsidRDefault="0025034F" w:rsidP="0025034F">
      <w:pPr>
        <w:pStyle w:val="NormlWeb"/>
        <w:jc w:val="both"/>
        <w:rPr>
          <w:sz w:val="22"/>
          <w:szCs w:val="22"/>
        </w:rPr>
      </w:pPr>
      <w:r w:rsidRPr="00935276">
        <w:rPr>
          <w:sz w:val="22"/>
          <w:szCs w:val="22"/>
        </w:rPr>
        <w:t>A hiányok pótlása csak arra irányulhat, hogy az ajánlat megfeleljen a közbeszerzési dokumentumok vagy a jogszabályok előírásainak. A hiánypótlás során az ajánlatban szereplő iratokat – ideértve a Kbt. 69. § (4)–(5) bekezdése szerint benyújtandó dokumentumokat is – módosítani és kiegészíteni is lehet.</w:t>
      </w:r>
    </w:p>
    <w:p w:rsidR="0025034F" w:rsidRPr="00935276" w:rsidRDefault="0025034F" w:rsidP="0025034F">
      <w:pPr>
        <w:pStyle w:val="NormlWeb"/>
        <w:jc w:val="both"/>
        <w:rPr>
          <w:sz w:val="22"/>
          <w:szCs w:val="22"/>
        </w:rPr>
      </w:pPr>
      <w:r w:rsidRPr="00935276">
        <w:rPr>
          <w:sz w:val="22"/>
          <w:szCs w:val="22"/>
        </w:rPr>
        <w:t xml:space="preserve">Ha az ajánlatkérő megállapítja, hogy az ajánlattevő az alkalmasság igazolásához olyan gazdasági szereplő kapacitásaira támaszkodik, vagy olyan alvállalkozót nevezett meg, amely a Kbt. 62. § (1) bekezdés </w:t>
      </w:r>
      <w:r w:rsidRPr="00935276">
        <w:rPr>
          <w:i/>
          <w:sz w:val="22"/>
          <w:szCs w:val="22"/>
        </w:rPr>
        <w:t>a)–h), k)–n)</w:t>
      </w:r>
      <w:r w:rsidRPr="00935276">
        <w:rPr>
          <w:sz w:val="22"/>
          <w:szCs w:val="22"/>
        </w:rPr>
        <w:t xml:space="preserve"> és </w:t>
      </w:r>
      <w:r w:rsidRPr="00935276">
        <w:rPr>
          <w:i/>
          <w:sz w:val="22"/>
          <w:szCs w:val="22"/>
        </w:rPr>
        <w:t>p)</w:t>
      </w:r>
      <w:proofErr w:type="spellStart"/>
      <w:r w:rsidR="00FC3BCE">
        <w:rPr>
          <w:i/>
          <w:sz w:val="22"/>
          <w:szCs w:val="22"/>
        </w:rPr>
        <w:t>-q</w:t>
      </w:r>
      <w:proofErr w:type="spellEnd"/>
      <w:r w:rsidR="00FC3BCE">
        <w:rPr>
          <w:i/>
          <w:sz w:val="22"/>
          <w:szCs w:val="22"/>
        </w:rPr>
        <w:t>)</w:t>
      </w:r>
      <w:r w:rsidRPr="00935276">
        <w:rPr>
          <w:sz w:val="22"/>
          <w:szCs w:val="22"/>
        </w:rPr>
        <w:t xml:space="preserve"> pontja szerinti, korábbi eljárásban tanúsított magatartás alapján a </w:t>
      </w:r>
      <w:r w:rsidRPr="00935276">
        <w:rPr>
          <w:i/>
          <w:sz w:val="22"/>
          <w:szCs w:val="22"/>
        </w:rPr>
        <w:t>j)</w:t>
      </w:r>
      <w:r w:rsidRPr="00935276">
        <w:rPr>
          <w:sz w:val="22"/>
          <w:szCs w:val="22"/>
        </w:rPr>
        <w:t xml:space="preserve"> pontja szerinti kizáró ok hatálya alatt áll, a kizáró okkal érintett gazdasági szereplő kizárása mellett hiánypótlás keretében felhívja az ajánlattevőt a kizárt helyett szükség esetén más gazdasági szereplő megnevezésére.</w:t>
      </w:r>
    </w:p>
    <w:p w:rsidR="0025034F" w:rsidRPr="00935276" w:rsidRDefault="0025034F" w:rsidP="0025034F">
      <w:pPr>
        <w:pStyle w:val="NormlWeb"/>
        <w:jc w:val="both"/>
        <w:rPr>
          <w:sz w:val="22"/>
          <w:szCs w:val="22"/>
        </w:rPr>
      </w:pPr>
      <w:r w:rsidRPr="00935276">
        <w:rPr>
          <w:sz w:val="22"/>
          <w:szCs w:val="22"/>
        </w:rPr>
        <w:t>Amíg bármely ajánlattevő számára hiánypótlásra vagy felvilágosítás nyújtására – a hiánypótlási és/vagy felvilágosítás kérési felszólításban, illetve értesítésben megjelölt – határidő van folyamatban, az ajánlattevő pótolhat olyan hiányokat, amelyekre nézve az ajánlatkérő nem hívta fel hiánypótlásra.</w:t>
      </w:r>
    </w:p>
    <w:p w:rsidR="0025034F" w:rsidRPr="00935276" w:rsidRDefault="0025034F" w:rsidP="0025034F">
      <w:pPr>
        <w:pStyle w:val="NormlWeb"/>
        <w:jc w:val="both"/>
        <w:rPr>
          <w:sz w:val="22"/>
          <w:szCs w:val="22"/>
        </w:rPr>
      </w:pPr>
      <w:r w:rsidRPr="00935276">
        <w:rPr>
          <w:sz w:val="22"/>
          <w:szCs w:val="22"/>
        </w:rPr>
        <w:t>Az ajánlatkérő újabb hiánypótlást rendel</w:t>
      </w:r>
      <w:r w:rsidR="0085256E" w:rsidRPr="00935276">
        <w:rPr>
          <w:sz w:val="22"/>
          <w:szCs w:val="22"/>
        </w:rPr>
        <w:t xml:space="preserve"> el</w:t>
      </w:r>
      <w:r w:rsidRPr="00935276">
        <w:rPr>
          <w:sz w:val="22"/>
          <w:szCs w:val="22"/>
        </w:rPr>
        <w:t>, ha a korábbi hiánypótlási felhívás(ok)</w:t>
      </w:r>
      <w:proofErr w:type="spellStart"/>
      <w:r w:rsidRPr="00935276">
        <w:rPr>
          <w:sz w:val="22"/>
          <w:szCs w:val="22"/>
        </w:rPr>
        <w:t>ban</w:t>
      </w:r>
      <w:proofErr w:type="spellEnd"/>
      <w:r w:rsidRPr="00935276">
        <w:rPr>
          <w:sz w:val="22"/>
          <w:szCs w:val="22"/>
        </w:rPr>
        <w:t xml:space="preserve"> nem szereplő hiányt észlelt. Ajánlatkérő újabb hiánypótlást nem rendel el, ha a hiánypótlással az ajánlattevő az ajánlatban korábban nem szereplő gazdasági szereplőt von be az eljárásba, és e gazdasági szereplőre tekintettel lenne szükséges az újabb hiánypótlás. A korábban megjelölt hiány a későbbi hiánypótlás során már nem pótolható.</w:t>
      </w:r>
    </w:p>
    <w:p w:rsidR="0025034F" w:rsidRDefault="0025034F" w:rsidP="0025034F">
      <w:pPr>
        <w:pStyle w:val="NormlWeb"/>
        <w:jc w:val="both"/>
        <w:rPr>
          <w:sz w:val="22"/>
          <w:szCs w:val="22"/>
        </w:rPr>
      </w:pPr>
      <w:r w:rsidRPr="00935276">
        <w:rPr>
          <w:sz w:val="22"/>
          <w:szCs w:val="22"/>
        </w:rPr>
        <w:t>Az ajánlatkérő kizárólag a Kbt. 71. § (1)–(2) bekezdésében foglaltak szerint és csak olyan felvilágosítást kérhet, amely az ajánlatok elbírálása érdekében szükséges.</w:t>
      </w:r>
    </w:p>
    <w:p w:rsidR="00740AD7" w:rsidRPr="00935276" w:rsidRDefault="00740AD7" w:rsidP="0025034F">
      <w:pPr>
        <w:pStyle w:val="NormlWeb"/>
        <w:jc w:val="both"/>
        <w:rPr>
          <w:sz w:val="22"/>
          <w:szCs w:val="22"/>
        </w:rPr>
      </w:pPr>
      <w:r w:rsidRPr="00740AD7">
        <w:rPr>
          <w:sz w:val="22"/>
          <w:szCs w:val="22"/>
        </w:rPr>
        <w:lastRenderedPageBreak/>
        <w:t>Aj</w:t>
      </w:r>
      <w:r w:rsidRPr="00740AD7">
        <w:rPr>
          <w:rFonts w:hint="eastAsia"/>
          <w:sz w:val="22"/>
          <w:szCs w:val="22"/>
        </w:rPr>
        <w:t>á</w:t>
      </w:r>
      <w:r w:rsidRPr="00740AD7">
        <w:rPr>
          <w:sz w:val="22"/>
          <w:szCs w:val="22"/>
        </w:rPr>
        <w:t>nlatk</w:t>
      </w:r>
      <w:r w:rsidRPr="00740AD7">
        <w:rPr>
          <w:rFonts w:hint="eastAsia"/>
          <w:sz w:val="22"/>
          <w:szCs w:val="22"/>
        </w:rPr>
        <w:t>é</w:t>
      </w:r>
      <w:r w:rsidRPr="00740AD7">
        <w:rPr>
          <w:sz w:val="22"/>
          <w:szCs w:val="22"/>
        </w:rPr>
        <w:t>r</w:t>
      </w:r>
      <w:r w:rsidRPr="00740AD7">
        <w:rPr>
          <w:rFonts w:hint="eastAsia"/>
          <w:sz w:val="22"/>
          <w:szCs w:val="22"/>
        </w:rPr>
        <w:t>ő</w:t>
      </w:r>
      <w:r w:rsidRPr="00740AD7">
        <w:rPr>
          <w:sz w:val="22"/>
          <w:szCs w:val="22"/>
        </w:rPr>
        <w:t xml:space="preserve"> a Kbt. 71. </w:t>
      </w:r>
      <w:r w:rsidRPr="00740AD7">
        <w:rPr>
          <w:rFonts w:hint="eastAsia"/>
          <w:sz w:val="22"/>
          <w:szCs w:val="22"/>
        </w:rPr>
        <w:t>§</w:t>
      </w:r>
      <w:r w:rsidRPr="00740AD7">
        <w:rPr>
          <w:sz w:val="22"/>
          <w:szCs w:val="22"/>
        </w:rPr>
        <w:t xml:space="preserve"> (6) bekezd</w:t>
      </w:r>
      <w:r w:rsidRPr="00740AD7">
        <w:rPr>
          <w:rFonts w:hint="eastAsia"/>
          <w:sz w:val="22"/>
          <w:szCs w:val="22"/>
        </w:rPr>
        <w:t>é</w:t>
      </w:r>
      <w:r w:rsidRPr="00740AD7">
        <w:rPr>
          <w:sz w:val="22"/>
          <w:szCs w:val="22"/>
        </w:rPr>
        <w:t>se alapj</w:t>
      </w:r>
      <w:r w:rsidRPr="00740AD7">
        <w:rPr>
          <w:rFonts w:hint="eastAsia"/>
          <w:sz w:val="22"/>
          <w:szCs w:val="22"/>
        </w:rPr>
        <w:t>á</w:t>
      </w:r>
      <w:r w:rsidRPr="00740AD7">
        <w:rPr>
          <w:sz w:val="22"/>
          <w:szCs w:val="22"/>
        </w:rPr>
        <w:t xml:space="preserve">n </w:t>
      </w:r>
      <w:r w:rsidRPr="00740AD7">
        <w:rPr>
          <w:rFonts w:hint="eastAsia"/>
          <w:sz w:val="22"/>
          <w:szCs w:val="22"/>
        </w:rPr>
        <w:t>ú</w:t>
      </w:r>
      <w:r w:rsidRPr="00740AD7">
        <w:rPr>
          <w:sz w:val="22"/>
          <w:szCs w:val="22"/>
        </w:rPr>
        <w:t>jabb hi</w:t>
      </w:r>
      <w:r w:rsidRPr="00740AD7">
        <w:rPr>
          <w:rFonts w:hint="eastAsia"/>
          <w:sz w:val="22"/>
          <w:szCs w:val="22"/>
        </w:rPr>
        <w:t>á</w:t>
      </w:r>
      <w:r w:rsidRPr="00740AD7">
        <w:rPr>
          <w:sz w:val="22"/>
          <w:szCs w:val="22"/>
        </w:rPr>
        <w:t>nyp</w:t>
      </w:r>
      <w:r w:rsidRPr="00740AD7">
        <w:rPr>
          <w:rFonts w:hint="eastAsia"/>
          <w:sz w:val="22"/>
          <w:szCs w:val="22"/>
        </w:rPr>
        <w:t>ó</w:t>
      </w:r>
      <w:r w:rsidRPr="00740AD7">
        <w:rPr>
          <w:sz w:val="22"/>
          <w:szCs w:val="22"/>
        </w:rPr>
        <w:t>tl</w:t>
      </w:r>
      <w:r w:rsidRPr="00740AD7">
        <w:rPr>
          <w:rFonts w:hint="eastAsia"/>
          <w:sz w:val="22"/>
          <w:szCs w:val="22"/>
        </w:rPr>
        <w:t>á</w:t>
      </w:r>
      <w:r w:rsidRPr="00740AD7">
        <w:rPr>
          <w:sz w:val="22"/>
          <w:szCs w:val="22"/>
        </w:rPr>
        <w:t>st nem rendel el, ha a hi</w:t>
      </w:r>
      <w:r w:rsidRPr="00740AD7">
        <w:rPr>
          <w:rFonts w:hint="eastAsia"/>
          <w:sz w:val="22"/>
          <w:szCs w:val="22"/>
        </w:rPr>
        <w:t>á</w:t>
      </w:r>
      <w:r w:rsidRPr="00740AD7">
        <w:rPr>
          <w:sz w:val="22"/>
          <w:szCs w:val="22"/>
        </w:rPr>
        <w:t>nyp</w:t>
      </w:r>
      <w:r w:rsidRPr="00740AD7">
        <w:rPr>
          <w:rFonts w:hint="eastAsia"/>
          <w:sz w:val="22"/>
          <w:szCs w:val="22"/>
        </w:rPr>
        <w:t>ó</w:t>
      </w:r>
      <w:r w:rsidRPr="00740AD7">
        <w:rPr>
          <w:sz w:val="22"/>
          <w:szCs w:val="22"/>
        </w:rPr>
        <w:t>tl</w:t>
      </w:r>
      <w:r w:rsidRPr="00740AD7">
        <w:rPr>
          <w:rFonts w:hint="eastAsia"/>
          <w:sz w:val="22"/>
          <w:szCs w:val="22"/>
        </w:rPr>
        <w:t>á</w:t>
      </w:r>
      <w:r w:rsidRPr="00740AD7">
        <w:rPr>
          <w:sz w:val="22"/>
          <w:szCs w:val="22"/>
        </w:rPr>
        <w:t>ssal az aj</w:t>
      </w:r>
      <w:r w:rsidRPr="00740AD7">
        <w:rPr>
          <w:rFonts w:hint="eastAsia"/>
          <w:sz w:val="22"/>
          <w:szCs w:val="22"/>
        </w:rPr>
        <w:t>á</w:t>
      </w:r>
      <w:r w:rsidRPr="00740AD7">
        <w:rPr>
          <w:sz w:val="22"/>
          <w:szCs w:val="22"/>
        </w:rPr>
        <w:t>nlattev</w:t>
      </w:r>
      <w:r w:rsidRPr="00740AD7">
        <w:rPr>
          <w:rFonts w:hint="eastAsia"/>
          <w:sz w:val="22"/>
          <w:szCs w:val="22"/>
        </w:rPr>
        <w:t>ő</w:t>
      </w:r>
      <w:r w:rsidRPr="00740AD7">
        <w:rPr>
          <w:sz w:val="22"/>
          <w:szCs w:val="22"/>
        </w:rPr>
        <w:t xml:space="preserve"> az aj</w:t>
      </w:r>
      <w:r w:rsidRPr="00740AD7">
        <w:rPr>
          <w:rFonts w:hint="eastAsia"/>
          <w:sz w:val="22"/>
          <w:szCs w:val="22"/>
        </w:rPr>
        <w:t>á</w:t>
      </w:r>
      <w:r w:rsidRPr="00740AD7">
        <w:rPr>
          <w:sz w:val="22"/>
          <w:szCs w:val="22"/>
        </w:rPr>
        <w:t>nlatban kor</w:t>
      </w:r>
      <w:r w:rsidRPr="00740AD7">
        <w:rPr>
          <w:rFonts w:hint="eastAsia"/>
          <w:sz w:val="22"/>
          <w:szCs w:val="22"/>
        </w:rPr>
        <w:t>á</w:t>
      </w:r>
      <w:r w:rsidRPr="00740AD7">
        <w:rPr>
          <w:sz w:val="22"/>
          <w:szCs w:val="22"/>
        </w:rPr>
        <w:t>bban nem szerepl</w:t>
      </w:r>
      <w:r w:rsidRPr="00740AD7">
        <w:rPr>
          <w:rFonts w:hint="eastAsia"/>
          <w:sz w:val="22"/>
          <w:szCs w:val="22"/>
        </w:rPr>
        <w:t>ő</w:t>
      </w:r>
      <w:r w:rsidRPr="00740AD7">
        <w:rPr>
          <w:sz w:val="22"/>
          <w:szCs w:val="22"/>
        </w:rPr>
        <w:t xml:space="preserve"> gazdas</w:t>
      </w:r>
      <w:r w:rsidRPr="00740AD7">
        <w:rPr>
          <w:rFonts w:hint="eastAsia"/>
          <w:sz w:val="22"/>
          <w:szCs w:val="22"/>
        </w:rPr>
        <w:t>á</w:t>
      </w:r>
      <w:r w:rsidRPr="00740AD7">
        <w:rPr>
          <w:sz w:val="22"/>
          <w:szCs w:val="22"/>
        </w:rPr>
        <w:t>gi szerepl</w:t>
      </w:r>
      <w:r w:rsidRPr="00740AD7">
        <w:rPr>
          <w:rFonts w:hint="eastAsia"/>
          <w:sz w:val="22"/>
          <w:szCs w:val="22"/>
        </w:rPr>
        <w:t>ő</w:t>
      </w:r>
      <w:r w:rsidRPr="00740AD7">
        <w:rPr>
          <w:sz w:val="22"/>
          <w:szCs w:val="22"/>
        </w:rPr>
        <w:t>t von be az elj</w:t>
      </w:r>
      <w:r w:rsidRPr="00740AD7">
        <w:rPr>
          <w:rFonts w:hint="eastAsia"/>
          <w:sz w:val="22"/>
          <w:szCs w:val="22"/>
        </w:rPr>
        <w:t>á</w:t>
      </w:r>
      <w:r w:rsidRPr="00740AD7">
        <w:rPr>
          <w:sz w:val="22"/>
          <w:szCs w:val="22"/>
        </w:rPr>
        <w:t>r</w:t>
      </w:r>
      <w:r w:rsidRPr="00740AD7">
        <w:rPr>
          <w:rFonts w:hint="eastAsia"/>
          <w:sz w:val="22"/>
          <w:szCs w:val="22"/>
        </w:rPr>
        <w:t>á</w:t>
      </w:r>
      <w:r w:rsidRPr="00740AD7">
        <w:rPr>
          <w:sz w:val="22"/>
          <w:szCs w:val="22"/>
        </w:rPr>
        <w:t xml:space="preserve">sba, </w:t>
      </w:r>
      <w:r w:rsidRPr="00740AD7">
        <w:rPr>
          <w:rFonts w:hint="eastAsia"/>
          <w:sz w:val="22"/>
          <w:szCs w:val="22"/>
        </w:rPr>
        <w:t>é</w:t>
      </w:r>
      <w:r w:rsidRPr="00740AD7">
        <w:rPr>
          <w:sz w:val="22"/>
          <w:szCs w:val="22"/>
        </w:rPr>
        <w:t>s e gazdas</w:t>
      </w:r>
      <w:r w:rsidRPr="00740AD7">
        <w:rPr>
          <w:rFonts w:hint="eastAsia"/>
          <w:sz w:val="22"/>
          <w:szCs w:val="22"/>
        </w:rPr>
        <w:t>á</w:t>
      </w:r>
      <w:r w:rsidRPr="00740AD7">
        <w:rPr>
          <w:sz w:val="22"/>
          <w:szCs w:val="22"/>
        </w:rPr>
        <w:t>gi szerepl</w:t>
      </w:r>
      <w:r w:rsidRPr="00740AD7">
        <w:rPr>
          <w:rFonts w:hint="eastAsia"/>
          <w:sz w:val="22"/>
          <w:szCs w:val="22"/>
        </w:rPr>
        <w:t>ő</w:t>
      </w:r>
      <w:r w:rsidRPr="00740AD7">
        <w:rPr>
          <w:sz w:val="22"/>
          <w:szCs w:val="22"/>
        </w:rPr>
        <w:t>re tekintettel lenne sz</w:t>
      </w:r>
      <w:r w:rsidRPr="00740AD7">
        <w:rPr>
          <w:rFonts w:hint="eastAsia"/>
          <w:sz w:val="22"/>
          <w:szCs w:val="22"/>
        </w:rPr>
        <w:t>ü</w:t>
      </w:r>
      <w:r w:rsidRPr="00740AD7">
        <w:rPr>
          <w:sz w:val="22"/>
          <w:szCs w:val="22"/>
        </w:rPr>
        <w:t>ks</w:t>
      </w:r>
      <w:r w:rsidRPr="00740AD7">
        <w:rPr>
          <w:rFonts w:hint="eastAsia"/>
          <w:sz w:val="22"/>
          <w:szCs w:val="22"/>
        </w:rPr>
        <w:t>é</w:t>
      </w:r>
      <w:r w:rsidRPr="00740AD7">
        <w:rPr>
          <w:sz w:val="22"/>
          <w:szCs w:val="22"/>
        </w:rPr>
        <w:t xml:space="preserve">ges az </w:t>
      </w:r>
      <w:r w:rsidRPr="00740AD7">
        <w:rPr>
          <w:rFonts w:hint="eastAsia"/>
          <w:sz w:val="22"/>
          <w:szCs w:val="22"/>
        </w:rPr>
        <w:t>ú</w:t>
      </w:r>
      <w:r w:rsidRPr="00740AD7">
        <w:rPr>
          <w:sz w:val="22"/>
          <w:szCs w:val="22"/>
        </w:rPr>
        <w:t>jabb hi</w:t>
      </w:r>
      <w:r w:rsidRPr="00740AD7">
        <w:rPr>
          <w:rFonts w:hint="eastAsia"/>
          <w:sz w:val="22"/>
          <w:szCs w:val="22"/>
        </w:rPr>
        <w:t>á</w:t>
      </w:r>
      <w:r w:rsidRPr="00740AD7">
        <w:rPr>
          <w:sz w:val="22"/>
          <w:szCs w:val="22"/>
        </w:rPr>
        <w:t>nyp</w:t>
      </w:r>
      <w:r w:rsidRPr="00740AD7">
        <w:rPr>
          <w:rFonts w:hint="eastAsia"/>
          <w:sz w:val="22"/>
          <w:szCs w:val="22"/>
        </w:rPr>
        <w:t>ó</w:t>
      </w:r>
      <w:r w:rsidRPr="00740AD7">
        <w:rPr>
          <w:sz w:val="22"/>
          <w:szCs w:val="22"/>
        </w:rPr>
        <w:t>tl</w:t>
      </w:r>
      <w:r w:rsidRPr="00740AD7">
        <w:rPr>
          <w:rFonts w:hint="eastAsia"/>
          <w:sz w:val="22"/>
          <w:szCs w:val="22"/>
        </w:rPr>
        <w:t>á</w:t>
      </w:r>
      <w:r w:rsidRPr="00740AD7">
        <w:rPr>
          <w:sz w:val="22"/>
          <w:szCs w:val="22"/>
        </w:rPr>
        <w:t>s.</w:t>
      </w:r>
    </w:p>
    <w:p w:rsidR="0025034F" w:rsidRPr="00935276" w:rsidRDefault="0025034F" w:rsidP="0025034F">
      <w:pPr>
        <w:pStyle w:val="NormlWeb"/>
        <w:spacing w:before="0" w:after="0"/>
        <w:jc w:val="both"/>
        <w:rPr>
          <w:sz w:val="22"/>
          <w:szCs w:val="22"/>
        </w:rPr>
      </w:pPr>
      <w:r w:rsidRPr="00935276">
        <w:rPr>
          <w:sz w:val="22"/>
          <w:szCs w:val="22"/>
        </w:rPr>
        <w:t>A Kbt. 71. § (8) bekezdése értelmében a hiánypótlás vagy a felvilágosítás megadása:</w:t>
      </w:r>
    </w:p>
    <w:p w:rsidR="0025034F" w:rsidRPr="00935276" w:rsidRDefault="0025034F" w:rsidP="0025034F">
      <w:pPr>
        <w:pStyle w:val="NormlWeb"/>
        <w:spacing w:before="0" w:after="0"/>
        <w:jc w:val="both"/>
        <w:rPr>
          <w:sz w:val="22"/>
          <w:szCs w:val="22"/>
        </w:rPr>
      </w:pPr>
      <w:r w:rsidRPr="00935276">
        <w:rPr>
          <w:i/>
          <w:sz w:val="22"/>
          <w:szCs w:val="22"/>
        </w:rPr>
        <w:t>a)</w:t>
      </w:r>
      <w:r w:rsidRPr="00935276">
        <w:rPr>
          <w:sz w:val="22"/>
          <w:szCs w:val="22"/>
        </w:rPr>
        <w:t xml:space="preserve"> nem járhat a Kbt. 2. § (1)–(3) és (5) bekezdésében foglalt alapelvek sérelmével és</w:t>
      </w:r>
    </w:p>
    <w:p w:rsidR="0025034F" w:rsidRPr="00935276" w:rsidRDefault="0025034F" w:rsidP="0025034F">
      <w:pPr>
        <w:pStyle w:val="NormlWeb"/>
        <w:spacing w:before="0" w:after="0"/>
        <w:jc w:val="both"/>
        <w:rPr>
          <w:sz w:val="22"/>
          <w:szCs w:val="22"/>
        </w:rPr>
      </w:pPr>
      <w:r w:rsidRPr="00935276">
        <w:rPr>
          <w:i/>
          <w:sz w:val="22"/>
          <w:szCs w:val="22"/>
        </w:rPr>
        <w:t>b)</w:t>
      </w:r>
      <w:r w:rsidRPr="00935276">
        <w:rPr>
          <w:sz w:val="22"/>
          <w:szCs w:val="22"/>
        </w:rPr>
        <w:t xml:space="preserve"> </w:t>
      </w:r>
      <w:r w:rsidR="00FC3BCE">
        <w:rPr>
          <w:sz w:val="22"/>
          <w:szCs w:val="22"/>
        </w:rPr>
        <w:t xml:space="preserve">annak során </w:t>
      </w:r>
      <w:r w:rsidRPr="00935276">
        <w:rPr>
          <w:sz w:val="22"/>
          <w:szCs w:val="22"/>
        </w:rPr>
        <w:t>az 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rsidR="0025034F" w:rsidRPr="00935276" w:rsidRDefault="0025034F" w:rsidP="0025034F">
      <w:pPr>
        <w:pStyle w:val="NormlWeb"/>
        <w:jc w:val="both"/>
        <w:rPr>
          <w:sz w:val="22"/>
          <w:szCs w:val="22"/>
        </w:rPr>
      </w:pPr>
      <w:r w:rsidRPr="00935276">
        <w:rPr>
          <w:sz w:val="22"/>
          <w:szCs w:val="22"/>
        </w:rPr>
        <w:t>Az ajánlatkérő köteles meggyőződni arról, hogy a hiánypótlás vagy a felvilágosítás megadása a Kbt. 71. §</w:t>
      </w:r>
      <w:proofErr w:type="spellStart"/>
      <w:r w:rsidRPr="00935276">
        <w:rPr>
          <w:sz w:val="22"/>
          <w:szCs w:val="22"/>
        </w:rPr>
        <w:t>-ában</w:t>
      </w:r>
      <w:proofErr w:type="spellEnd"/>
      <w:r w:rsidRPr="00935276">
        <w:rPr>
          <w:sz w:val="22"/>
          <w:szCs w:val="22"/>
        </w:rPr>
        <w:t xml:space="preserve"> foglaltaknak megfelel. A Kbt. 71. § (3) vagy (8)–(9) bekezdése rendelkezéseinek megsértése esetén, vagy ha a hiánypótlást, felvilágosítás megadását nem, vagy nem az előírt határidőben teljesítették, kizárólag az eredeti ajánlati példányt (példányokat) lehet figyelembe venni az elbírálás során.</w:t>
      </w:r>
    </w:p>
    <w:p w:rsidR="0025034F" w:rsidRPr="00935276" w:rsidRDefault="0025034F" w:rsidP="0025034F">
      <w:pPr>
        <w:pStyle w:val="NormlWeb"/>
        <w:jc w:val="both"/>
        <w:rPr>
          <w:sz w:val="22"/>
          <w:szCs w:val="22"/>
        </w:rPr>
      </w:pPr>
      <w:r w:rsidRPr="00935276">
        <w:rPr>
          <w:sz w:val="22"/>
          <w:szCs w:val="22"/>
        </w:rPr>
        <w:t xml:space="preserve">Ha az ajánlatkérő az ajánlatban az értékelésre kiható számítási hibát észlel, annak javítását az ajánlatkérő végzi el úgy, hogy a közbeszerzés tárgya elemeinek tételesen meghatározott értékeit (az alapadatokat) alapul véve számítja ki az összesített ellenértéket vagy más – az ajánlatban megtalálható számításon alapuló – adatot. A számítási hiba javításáról </w:t>
      </w:r>
      <w:r w:rsidR="000F5AF0">
        <w:rPr>
          <w:sz w:val="22"/>
          <w:szCs w:val="22"/>
        </w:rPr>
        <w:t>a</w:t>
      </w:r>
      <w:r w:rsidRPr="00935276">
        <w:rPr>
          <w:sz w:val="22"/>
          <w:szCs w:val="22"/>
        </w:rPr>
        <w:t>jánlatkérő az összes ajánlattevőt egyidejűleg, közvetlenül, írásban, haladéktalanul tájékoztatja.</w:t>
      </w:r>
    </w:p>
    <w:p w:rsidR="0025034F" w:rsidRPr="00935276" w:rsidRDefault="0025034F" w:rsidP="004C5A32">
      <w:pPr>
        <w:pStyle w:val="Listaszerbekezds"/>
        <w:numPr>
          <w:ilvl w:val="1"/>
          <w:numId w:val="6"/>
        </w:numPr>
        <w:spacing w:after="120"/>
        <w:ind w:left="567" w:hanging="283"/>
        <w:contextualSpacing w:val="0"/>
        <w:jc w:val="both"/>
        <w:rPr>
          <w:rFonts w:ascii="Times New Roman félkövér" w:hAnsi="Times New Roman félkövér"/>
          <w:b/>
          <w:sz w:val="22"/>
          <w:szCs w:val="22"/>
        </w:rPr>
      </w:pPr>
      <w:r w:rsidRPr="00935276">
        <w:rPr>
          <w:rFonts w:ascii="Times New Roman félkövér" w:hAnsi="Times New Roman félkövér"/>
          <w:b/>
          <w:sz w:val="22"/>
          <w:szCs w:val="22"/>
        </w:rPr>
        <w:t>Ar</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 xml:space="preserve">nytalanul alacsony </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 xml:space="preserve">r </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 egy</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b ar</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nytalan v</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llal</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sok</w:t>
      </w:r>
    </w:p>
    <w:p w:rsidR="0025034F" w:rsidRPr="00935276" w:rsidRDefault="0025034F" w:rsidP="0025034F">
      <w:pPr>
        <w:pStyle w:val="NormlWeb"/>
        <w:jc w:val="both"/>
        <w:rPr>
          <w:sz w:val="22"/>
          <w:szCs w:val="22"/>
        </w:rPr>
      </w:pPr>
      <w:r w:rsidRPr="00935276">
        <w:rPr>
          <w:sz w:val="22"/>
          <w:szCs w:val="22"/>
        </w:rPr>
        <w:t>Az ajánlatkérő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összeget tartalmaz az értékelési szempontként figyelembe vett ár vagy költség, vagy azoknak valamely önállóan értékelésre kerülő eleme tekintetében.</w:t>
      </w:r>
    </w:p>
    <w:p w:rsidR="0025034F" w:rsidRPr="00935276" w:rsidRDefault="0025034F" w:rsidP="0025034F">
      <w:pPr>
        <w:pStyle w:val="NormlWeb"/>
        <w:spacing w:before="0" w:after="0"/>
        <w:jc w:val="both"/>
        <w:rPr>
          <w:sz w:val="22"/>
          <w:szCs w:val="22"/>
        </w:rPr>
      </w:pPr>
      <w:r w:rsidRPr="00935276">
        <w:rPr>
          <w:sz w:val="22"/>
          <w:szCs w:val="22"/>
        </w:rPr>
        <w:t>Ajánlatkérő a Kbt. 72. § (2) bekezdése alapján figyelembe veheti az olyan objektív alapú indokolást, amely különösen</w:t>
      </w:r>
    </w:p>
    <w:p w:rsidR="0025034F" w:rsidRPr="00935276" w:rsidRDefault="0025034F" w:rsidP="0025034F">
      <w:pPr>
        <w:pStyle w:val="NormlWeb"/>
        <w:spacing w:before="0" w:after="0"/>
        <w:jc w:val="both"/>
        <w:rPr>
          <w:sz w:val="22"/>
          <w:szCs w:val="22"/>
        </w:rPr>
      </w:pPr>
      <w:r w:rsidRPr="00935276">
        <w:rPr>
          <w:i/>
          <w:sz w:val="22"/>
          <w:szCs w:val="22"/>
        </w:rPr>
        <w:t>a)</w:t>
      </w:r>
      <w:r w:rsidRPr="00935276">
        <w:rPr>
          <w:sz w:val="22"/>
          <w:szCs w:val="22"/>
        </w:rPr>
        <w:t xml:space="preserve"> </w:t>
      </w:r>
      <w:proofErr w:type="spellStart"/>
      <w:r w:rsidRPr="00935276">
        <w:rPr>
          <w:sz w:val="22"/>
          <w:szCs w:val="22"/>
        </w:rPr>
        <w:t>a</w:t>
      </w:r>
      <w:proofErr w:type="spellEnd"/>
      <w:r w:rsidRPr="00935276">
        <w:rPr>
          <w:sz w:val="22"/>
          <w:szCs w:val="22"/>
        </w:rPr>
        <w:t xml:space="preserve"> gyártási folyamat, az építési beruházás vagy a szolgáltatásnyújtás módszerének gazdaságosságára,</w:t>
      </w:r>
    </w:p>
    <w:p w:rsidR="0025034F" w:rsidRPr="00935276" w:rsidRDefault="0025034F" w:rsidP="0025034F">
      <w:pPr>
        <w:pStyle w:val="NormlWeb"/>
        <w:spacing w:before="0" w:after="0"/>
        <w:jc w:val="both"/>
        <w:rPr>
          <w:sz w:val="22"/>
          <w:szCs w:val="22"/>
        </w:rPr>
      </w:pPr>
      <w:r w:rsidRPr="00935276">
        <w:rPr>
          <w:i/>
          <w:sz w:val="22"/>
          <w:szCs w:val="22"/>
        </w:rPr>
        <w:t>b)</w:t>
      </w:r>
      <w:r w:rsidRPr="00935276">
        <w:rPr>
          <w:sz w:val="22"/>
          <w:szCs w:val="22"/>
        </w:rPr>
        <w:t xml:space="preserve"> a választott műszaki megoldásra,</w:t>
      </w:r>
    </w:p>
    <w:p w:rsidR="0025034F" w:rsidRPr="00935276" w:rsidRDefault="0025034F" w:rsidP="0025034F">
      <w:pPr>
        <w:pStyle w:val="NormlWeb"/>
        <w:spacing w:before="0" w:after="0"/>
        <w:jc w:val="both"/>
        <w:rPr>
          <w:sz w:val="22"/>
          <w:szCs w:val="22"/>
        </w:rPr>
      </w:pPr>
      <w:r w:rsidRPr="00935276">
        <w:rPr>
          <w:i/>
          <w:sz w:val="22"/>
          <w:szCs w:val="22"/>
        </w:rPr>
        <w:t>c)</w:t>
      </w:r>
      <w:r w:rsidRPr="00935276">
        <w:rPr>
          <w:sz w:val="22"/>
          <w:szCs w:val="22"/>
        </w:rPr>
        <w:t xml:space="preserve"> a teljesítésnek az ajánlattevő számára kivételesen előnyös körülményeire,</w:t>
      </w:r>
    </w:p>
    <w:p w:rsidR="0025034F" w:rsidRPr="00935276" w:rsidRDefault="0025034F" w:rsidP="0025034F">
      <w:pPr>
        <w:pStyle w:val="NormlWeb"/>
        <w:spacing w:before="0" w:after="0"/>
        <w:jc w:val="both"/>
        <w:rPr>
          <w:sz w:val="22"/>
          <w:szCs w:val="22"/>
        </w:rPr>
      </w:pPr>
      <w:r w:rsidRPr="00935276">
        <w:rPr>
          <w:i/>
          <w:sz w:val="22"/>
          <w:szCs w:val="22"/>
        </w:rPr>
        <w:t>d)</w:t>
      </w:r>
      <w:r w:rsidRPr="00935276">
        <w:rPr>
          <w:sz w:val="22"/>
          <w:szCs w:val="22"/>
        </w:rPr>
        <w:t xml:space="preserve"> az ajánlattevő által ajánlott áru, építési beruházás vagy szolgáltatás eredetiségére,</w:t>
      </w:r>
    </w:p>
    <w:p w:rsidR="0025034F" w:rsidRPr="00935276" w:rsidRDefault="0025034F" w:rsidP="0025034F">
      <w:pPr>
        <w:pStyle w:val="NormlWeb"/>
        <w:spacing w:before="0" w:after="0"/>
        <w:jc w:val="both"/>
        <w:rPr>
          <w:sz w:val="22"/>
          <w:szCs w:val="22"/>
        </w:rPr>
      </w:pPr>
      <w:r w:rsidRPr="00935276">
        <w:rPr>
          <w:i/>
          <w:sz w:val="22"/>
          <w:szCs w:val="22"/>
        </w:rPr>
        <w:t>e)</w:t>
      </w:r>
      <w:r w:rsidRPr="00935276">
        <w:rPr>
          <w:sz w:val="22"/>
          <w:szCs w:val="22"/>
        </w:rPr>
        <w:t xml:space="preserve"> a Kbt. 73. § (4) bekezdése szerinti környezetvédelmi, szociális és munkajogi követelményeknek való megfelelésre, vagy</w:t>
      </w:r>
    </w:p>
    <w:p w:rsidR="0025034F" w:rsidRPr="00935276" w:rsidRDefault="0025034F" w:rsidP="0025034F">
      <w:pPr>
        <w:pStyle w:val="NormlWeb"/>
        <w:spacing w:before="0" w:after="0"/>
        <w:jc w:val="both"/>
        <w:rPr>
          <w:sz w:val="22"/>
          <w:szCs w:val="22"/>
        </w:rPr>
      </w:pPr>
      <w:r w:rsidRPr="00935276">
        <w:rPr>
          <w:i/>
          <w:sz w:val="22"/>
          <w:szCs w:val="22"/>
        </w:rPr>
        <w:t>f)</w:t>
      </w:r>
      <w:r w:rsidRPr="00935276">
        <w:rPr>
          <w:sz w:val="22"/>
          <w:szCs w:val="22"/>
        </w:rPr>
        <w:t xml:space="preserve"> az ajánlattevőnek állami támogatások megszerzésére való lehetőségére</w:t>
      </w:r>
    </w:p>
    <w:p w:rsidR="0025034F" w:rsidRPr="00935276" w:rsidRDefault="0025034F" w:rsidP="0025034F">
      <w:pPr>
        <w:pStyle w:val="NormlWeb"/>
        <w:spacing w:before="0" w:after="0"/>
        <w:jc w:val="both"/>
        <w:rPr>
          <w:sz w:val="22"/>
          <w:szCs w:val="22"/>
        </w:rPr>
      </w:pPr>
      <w:r w:rsidRPr="00935276">
        <w:rPr>
          <w:sz w:val="22"/>
          <w:szCs w:val="22"/>
        </w:rPr>
        <w:t>vonatkozik.</w:t>
      </w:r>
    </w:p>
    <w:p w:rsidR="0025034F" w:rsidRPr="00935276" w:rsidRDefault="0025034F" w:rsidP="0025034F">
      <w:pPr>
        <w:pStyle w:val="NormlWeb"/>
        <w:jc w:val="both"/>
        <w:rPr>
          <w:sz w:val="22"/>
          <w:szCs w:val="22"/>
        </w:rPr>
      </w:pPr>
      <w:r w:rsidRPr="00935276">
        <w:rPr>
          <w:sz w:val="22"/>
          <w:szCs w:val="22"/>
        </w:rPr>
        <w:t>A Kbt. 72. § (3) bekezdése alapján az ajánlatkérő az indokolás elfogadhatóságának megítéléséhez – ha az elfogadhatóság kétséges – további kiegészítő indokolást kérhet az ajánlattevőtől, a többi ajánlattevő egyidejű értesítése mellett. Az ajánlattevő kötelessége az ajánlati ára megalapozottságára vonatkozó minden tényt, adatot, kalkulációt az ajánlatkérő rendelkezésére bocsátani ahhoz, hogy megfelelő mérlegelés eredményeként az ajánlatkérő döntést hozhasson az ajánlati ár megalapozottságáról. Az ajánlatkérő köteles érvénytelennek nyilvánítani az ajánlatot, ha a közölt információk nem indokolják megfelelően, hogy a szerződés az adott áron vagy költséggel teljesíthető.</w:t>
      </w:r>
    </w:p>
    <w:p w:rsidR="0025034F" w:rsidRPr="00935276" w:rsidRDefault="0025034F" w:rsidP="0025034F">
      <w:pPr>
        <w:pStyle w:val="NormlWeb"/>
        <w:jc w:val="both"/>
        <w:rPr>
          <w:sz w:val="22"/>
          <w:szCs w:val="22"/>
        </w:rPr>
      </w:pPr>
      <w:r w:rsidRPr="00935276">
        <w:rPr>
          <w:sz w:val="22"/>
          <w:szCs w:val="22"/>
        </w:rPr>
        <w:lastRenderedPageBreak/>
        <w:t>Nem megfelelő az indokolás különösen, ha megállapítható, hogy az ajánlat azért tartalmaz aránytalanul alacsony árat vagy költséget, mert nem felel meg a Kbt. 73. § (4) bekezdése szerinti környezetvédelmi, szociális és munkajogi követelményeknek. Az ajánlatkérő az ajánlat megalapozottságának vizsgálata során ennek megítéléséhez az adott ágazatban kötelezően alkalmazandó irányadó munkabérekről is tájékoztatást kérhet az ajánlattevőtől.</w:t>
      </w:r>
    </w:p>
    <w:p w:rsidR="0025034F" w:rsidRPr="00935276" w:rsidRDefault="0025034F" w:rsidP="0025034F">
      <w:pPr>
        <w:pStyle w:val="NormlWeb"/>
        <w:jc w:val="both"/>
        <w:rPr>
          <w:sz w:val="22"/>
          <w:szCs w:val="22"/>
        </w:rPr>
      </w:pPr>
      <w:r w:rsidRPr="00935276">
        <w:rPr>
          <w:sz w:val="22"/>
          <w:szCs w:val="22"/>
        </w:rPr>
        <w:t>Ha az ajánlati ár megalapozottságáról a döntés meghozatalához az szükséges, az ajánlatkérő összehasonlítás céljából a többi ajánlattevőtől is kérhet be meghatározott ajánlati elemeket megalapozó adatokat.</w:t>
      </w:r>
    </w:p>
    <w:p w:rsidR="0025034F" w:rsidRPr="00935276" w:rsidRDefault="0025034F" w:rsidP="0025034F">
      <w:pPr>
        <w:pStyle w:val="NormlWeb"/>
        <w:jc w:val="both"/>
        <w:rPr>
          <w:sz w:val="22"/>
          <w:szCs w:val="22"/>
        </w:rPr>
      </w:pPr>
      <w:r w:rsidRPr="00935276">
        <w:rPr>
          <w:sz w:val="22"/>
          <w:szCs w:val="22"/>
        </w:rPr>
        <w:t>Az ajánlatkérő az állami támogatás miatt kirívóan alacsonynak értékelt ellenszolgáltatást tartalmazó ajánlatot csak abban az esetben nyilváníthatja érvénytelennek, ha ezzel kapcsolatban előzetesen írásban tájékoztatást kért az ajánlattevőtől, és ha az ajánlattevő nem tudta igazolni, hogy a kérdéses állami támogatást jogszerűen szerezte. Az ezen okból érvénytelen ajánlatokról az ajánlatkérő köteles tájékoztatni – a Közbeszerzési Hatóságon keresztül – az Európai Bizottságot.</w:t>
      </w:r>
    </w:p>
    <w:p w:rsidR="0025034F" w:rsidRDefault="0025034F" w:rsidP="0025034F">
      <w:pPr>
        <w:pStyle w:val="NormlWeb"/>
        <w:jc w:val="both"/>
        <w:rPr>
          <w:sz w:val="22"/>
          <w:szCs w:val="22"/>
        </w:rPr>
      </w:pPr>
      <w:r w:rsidRPr="00935276">
        <w:rPr>
          <w:sz w:val="22"/>
          <w:szCs w:val="22"/>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rsidR="006B448B" w:rsidRPr="004D606D" w:rsidRDefault="006B448B" w:rsidP="0025034F">
      <w:pPr>
        <w:pStyle w:val="NormlWeb"/>
        <w:jc w:val="both"/>
        <w:rPr>
          <w:b/>
          <w:sz w:val="22"/>
          <w:szCs w:val="22"/>
        </w:rPr>
      </w:pPr>
      <w:r w:rsidRPr="004D606D">
        <w:rPr>
          <w:b/>
          <w:sz w:val="22"/>
          <w:szCs w:val="22"/>
        </w:rPr>
        <w:t xml:space="preserve">Felhívjuk a figyelmet, hogy a </w:t>
      </w:r>
      <w:r w:rsidR="008D5F5F" w:rsidRPr="004D606D">
        <w:rPr>
          <w:b/>
          <w:sz w:val="22"/>
          <w:szCs w:val="22"/>
        </w:rPr>
        <w:t>2.</w:t>
      </w:r>
      <w:r w:rsidR="00B874D0" w:rsidRPr="004D606D">
        <w:rPr>
          <w:b/>
          <w:sz w:val="22"/>
          <w:szCs w:val="22"/>
        </w:rPr>
        <w:t xml:space="preserve"> értékelési részszempontra megajánlható tartalmi elemeket ajánlatkérő </w:t>
      </w:r>
      <w:r w:rsidR="00824594" w:rsidRPr="004D606D">
        <w:rPr>
          <w:b/>
          <w:sz w:val="22"/>
          <w:szCs w:val="22"/>
        </w:rPr>
        <w:t>korlátozta</w:t>
      </w:r>
      <w:r w:rsidR="00B874D0" w:rsidRPr="004D606D">
        <w:rPr>
          <w:b/>
          <w:sz w:val="22"/>
          <w:szCs w:val="22"/>
        </w:rPr>
        <w:t>. A határérték</w:t>
      </w:r>
      <w:r w:rsidR="00824594" w:rsidRPr="004D606D">
        <w:rPr>
          <w:b/>
          <w:sz w:val="22"/>
          <w:szCs w:val="22"/>
        </w:rPr>
        <w:t>eken kívül eső</w:t>
      </w:r>
      <w:r w:rsidR="00B874D0" w:rsidRPr="004D606D">
        <w:rPr>
          <w:b/>
          <w:sz w:val="22"/>
          <w:szCs w:val="22"/>
        </w:rPr>
        <w:t xml:space="preserve"> </w:t>
      </w:r>
      <w:r w:rsidR="00824594" w:rsidRPr="004D606D">
        <w:rPr>
          <w:b/>
          <w:sz w:val="22"/>
          <w:szCs w:val="22"/>
        </w:rPr>
        <w:t xml:space="preserve">értékeket tartalmazó </w:t>
      </w:r>
      <w:proofErr w:type="spellStart"/>
      <w:r w:rsidR="00824594" w:rsidRPr="004D606D">
        <w:rPr>
          <w:b/>
          <w:sz w:val="22"/>
          <w:szCs w:val="22"/>
        </w:rPr>
        <w:t>ajánlato</w:t>
      </w:r>
      <w:proofErr w:type="spellEnd"/>
      <w:r w:rsidR="00824594">
        <w:rPr>
          <w:b/>
          <w:sz w:val="22"/>
          <w:szCs w:val="22"/>
        </w:rPr>
        <w:t>(</w:t>
      </w:r>
      <w:proofErr w:type="spellStart"/>
      <w:r w:rsidR="00824594">
        <w:rPr>
          <w:b/>
          <w:sz w:val="22"/>
          <w:szCs w:val="22"/>
        </w:rPr>
        <w:t>ka</w:t>
      </w:r>
      <w:proofErr w:type="spellEnd"/>
      <w:r w:rsidR="00824594">
        <w:rPr>
          <w:b/>
          <w:sz w:val="22"/>
          <w:szCs w:val="22"/>
        </w:rPr>
        <w:t>)</w:t>
      </w:r>
      <w:r w:rsidR="00824594" w:rsidRPr="004D606D">
        <w:rPr>
          <w:b/>
          <w:sz w:val="22"/>
          <w:szCs w:val="22"/>
        </w:rPr>
        <w:t>t</w:t>
      </w:r>
      <w:r w:rsidR="00B874D0" w:rsidRPr="004D606D">
        <w:rPr>
          <w:b/>
          <w:sz w:val="22"/>
          <w:szCs w:val="22"/>
        </w:rPr>
        <w:t xml:space="preserve"> ajánlattevő</w:t>
      </w:r>
      <w:r w:rsidR="000C13CB">
        <w:rPr>
          <w:b/>
          <w:sz w:val="22"/>
          <w:szCs w:val="22"/>
        </w:rPr>
        <w:t xml:space="preserve"> a </w:t>
      </w:r>
      <w:r w:rsidR="000C13CB" w:rsidRPr="004D606D">
        <w:rPr>
          <w:b/>
          <w:sz w:val="22"/>
          <w:szCs w:val="22"/>
        </w:rPr>
        <w:t xml:space="preserve">Kbt. 73. § (1) </w:t>
      </w:r>
      <w:r w:rsidR="00860D99">
        <w:rPr>
          <w:b/>
          <w:sz w:val="22"/>
          <w:szCs w:val="22"/>
        </w:rPr>
        <w:t>bekezdés</w:t>
      </w:r>
      <w:r w:rsidR="000C13CB" w:rsidRPr="004D606D">
        <w:rPr>
          <w:b/>
          <w:sz w:val="22"/>
          <w:szCs w:val="22"/>
        </w:rPr>
        <w:t xml:space="preserve"> e.) pontja alapján </w:t>
      </w:r>
      <w:r w:rsidR="00B874D0" w:rsidRPr="004D606D">
        <w:rPr>
          <w:b/>
          <w:sz w:val="22"/>
          <w:szCs w:val="22"/>
        </w:rPr>
        <w:t xml:space="preserve">érvénytelennek </w:t>
      </w:r>
      <w:r w:rsidR="00824594" w:rsidRPr="004D606D">
        <w:rPr>
          <w:b/>
          <w:sz w:val="22"/>
          <w:szCs w:val="22"/>
        </w:rPr>
        <w:t>nyilvánítja</w:t>
      </w:r>
      <w:r w:rsidR="00B874D0" w:rsidRPr="004D606D">
        <w:rPr>
          <w:b/>
          <w:sz w:val="22"/>
          <w:szCs w:val="22"/>
        </w:rPr>
        <w:t xml:space="preserve">.  </w:t>
      </w:r>
    </w:p>
    <w:p w:rsidR="0025034F" w:rsidRPr="00935276" w:rsidRDefault="0025034F" w:rsidP="004C5A32">
      <w:pPr>
        <w:pStyle w:val="Listaszerbekezds"/>
        <w:numPr>
          <w:ilvl w:val="1"/>
          <w:numId w:val="6"/>
        </w:numPr>
        <w:spacing w:after="120"/>
        <w:ind w:left="709" w:hanging="425"/>
        <w:contextualSpacing w:val="0"/>
        <w:jc w:val="both"/>
        <w:rPr>
          <w:rFonts w:ascii="Times New Roman félkövér" w:hAnsi="Times New Roman félkövér"/>
          <w:b/>
          <w:sz w:val="22"/>
          <w:szCs w:val="22"/>
        </w:rPr>
      </w:pPr>
      <w:r w:rsidRPr="00935276">
        <w:rPr>
          <w:rFonts w:ascii="Times New Roman félkövér" w:hAnsi="Times New Roman félkövér"/>
          <w:b/>
          <w:sz w:val="22"/>
          <w:szCs w:val="22"/>
        </w:rPr>
        <w:t>Az aj</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 xml:space="preserve">nlat </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rv</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nytelens</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ge</w:t>
      </w:r>
    </w:p>
    <w:p w:rsidR="0025034F" w:rsidRPr="00935276" w:rsidRDefault="0025034F" w:rsidP="0025034F">
      <w:pPr>
        <w:pStyle w:val="NormlWeb"/>
        <w:spacing w:before="0" w:after="0"/>
        <w:jc w:val="both"/>
        <w:rPr>
          <w:sz w:val="22"/>
          <w:szCs w:val="22"/>
        </w:rPr>
      </w:pPr>
      <w:r w:rsidRPr="00935276">
        <w:rPr>
          <w:sz w:val="22"/>
          <w:szCs w:val="22"/>
        </w:rPr>
        <w:t>Az ajánlat a Kbt. 73. § (1) bekezdése alapján érvénytelen, ha:</w:t>
      </w:r>
    </w:p>
    <w:p w:rsidR="0025034F" w:rsidRPr="00935276" w:rsidRDefault="0025034F" w:rsidP="0025034F">
      <w:pPr>
        <w:pStyle w:val="NormlWeb"/>
        <w:spacing w:before="0" w:after="0"/>
        <w:jc w:val="both"/>
        <w:rPr>
          <w:sz w:val="22"/>
          <w:szCs w:val="22"/>
        </w:rPr>
      </w:pPr>
      <w:r w:rsidRPr="00935276">
        <w:rPr>
          <w:i/>
          <w:sz w:val="22"/>
          <w:szCs w:val="22"/>
        </w:rPr>
        <w:t>a)</w:t>
      </w:r>
      <w:r w:rsidRPr="00935276">
        <w:rPr>
          <w:sz w:val="22"/>
          <w:szCs w:val="22"/>
        </w:rPr>
        <w:t xml:space="preserve"> azt az ajánlattételi határidő lejárta után nyújtották be;</w:t>
      </w:r>
    </w:p>
    <w:p w:rsidR="0025034F" w:rsidRPr="00935276" w:rsidRDefault="0025034F" w:rsidP="0025034F">
      <w:pPr>
        <w:pStyle w:val="NormlWeb"/>
        <w:spacing w:before="0" w:after="0"/>
        <w:jc w:val="both"/>
        <w:rPr>
          <w:sz w:val="22"/>
          <w:szCs w:val="22"/>
        </w:rPr>
      </w:pPr>
      <w:r w:rsidRPr="00935276">
        <w:rPr>
          <w:i/>
          <w:sz w:val="22"/>
          <w:szCs w:val="22"/>
        </w:rPr>
        <w:t>b)</w:t>
      </w:r>
      <w:r w:rsidRPr="00935276">
        <w:rPr>
          <w:sz w:val="22"/>
          <w:szCs w:val="22"/>
        </w:rPr>
        <w:t xml:space="preserve"> az ajánlattevőt az eljárásból kizárták;</w:t>
      </w:r>
    </w:p>
    <w:p w:rsidR="0025034F" w:rsidRPr="00935276" w:rsidRDefault="0025034F" w:rsidP="0025034F">
      <w:pPr>
        <w:pStyle w:val="NormlWeb"/>
        <w:spacing w:before="0" w:after="0"/>
        <w:jc w:val="both"/>
        <w:rPr>
          <w:sz w:val="22"/>
          <w:szCs w:val="22"/>
        </w:rPr>
      </w:pPr>
      <w:r w:rsidRPr="00935276">
        <w:rPr>
          <w:i/>
          <w:sz w:val="22"/>
          <w:szCs w:val="22"/>
        </w:rPr>
        <w:t>c)</w:t>
      </w:r>
      <w:r w:rsidRPr="00935276">
        <w:rPr>
          <w:sz w:val="22"/>
          <w:szCs w:val="22"/>
        </w:rPr>
        <w:t xml:space="preserve"> ha az ajánlattevő alvállalkozója, vagy az alkalmasság igazolásában részt vevő szervezet a Kbt. 62. § (1) bekezdés </w:t>
      </w:r>
      <w:r w:rsidRPr="00935276">
        <w:rPr>
          <w:i/>
          <w:sz w:val="22"/>
          <w:szCs w:val="22"/>
        </w:rPr>
        <w:t>i)</w:t>
      </w:r>
      <w:r w:rsidRPr="00935276">
        <w:rPr>
          <w:sz w:val="22"/>
          <w:szCs w:val="22"/>
        </w:rPr>
        <w:t xml:space="preserve"> pontja, vagy az adott eljárásban felmerült magatartása alapján </w:t>
      </w:r>
      <w:r w:rsidRPr="00935276">
        <w:rPr>
          <w:i/>
          <w:sz w:val="22"/>
          <w:szCs w:val="22"/>
        </w:rPr>
        <w:t>j)</w:t>
      </w:r>
      <w:r w:rsidRPr="00935276">
        <w:rPr>
          <w:sz w:val="22"/>
          <w:szCs w:val="22"/>
        </w:rPr>
        <w:t xml:space="preserve"> pontja szerinti kizáró ok miatt kizárásra került;</w:t>
      </w:r>
    </w:p>
    <w:p w:rsidR="0025034F" w:rsidRPr="00935276" w:rsidRDefault="0025034F" w:rsidP="0025034F">
      <w:pPr>
        <w:pStyle w:val="NormlWeb"/>
        <w:spacing w:before="0" w:after="0"/>
        <w:jc w:val="both"/>
        <w:rPr>
          <w:sz w:val="22"/>
          <w:szCs w:val="22"/>
        </w:rPr>
      </w:pPr>
      <w:r w:rsidRPr="00935276">
        <w:rPr>
          <w:i/>
          <w:sz w:val="22"/>
          <w:szCs w:val="22"/>
        </w:rPr>
        <w:t>d)</w:t>
      </w:r>
      <w:r w:rsidRPr="00935276">
        <w:rPr>
          <w:sz w:val="22"/>
          <w:szCs w:val="22"/>
        </w:rPr>
        <w:t xml:space="preserve"> az ajánlattevő nem felel meg a szerződés teljesítéséhez szükséges alkalmassági követelményeknek, vagy nem igazolta megfelelően a követelményeknek való megfelelést;</w:t>
      </w:r>
    </w:p>
    <w:p w:rsidR="0025034F" w:rsidRPr="00935276" w:rsidRDefault="0025034F" w:rsidP="0025034F">
      <w:pPr>
        <w:pStyle w:val="NormlWeb"/>
        <w:spacing w:before="0" w:after="0"/>
        <w:jc w:val="both"/>
        <w:rPr>
          <w:sz w:val="22"/>
          <w:szCs w:val="22"/>
        </w:rPr>
      </w:pPr>
      <w:r w:rsidRPr="00935276">
        <w:rPr>
          <w:i/>
          <w:sz w:val="22"/>
          <w:szCs w:val="22"/>
        </w:rPr>
        <w:t>e)</w:t>
      </w:r>
      <w:r w:rsidRPr="00935276">
        <w:rPr>
          <w:sz w:val="22"/>
          <w:szCs w:val="22"/>
        </w:rPr>
        <w:t xml:space="preserve"> egyéb módon nem felel meg az ajánlati felhívásban és a közbeszerzési dokumentumokban, valamint a jogszabályokban meghatározott feltételeknek, ide nem értve az ajánlat ajánlatkérő által előírt formai követelményeit;</w:t>
      </w:r>
    </w:p>
    <w:p w:rsidR="0025034F" w:rsidRPr="00935276" w:rsidRDefault="0025034F" w:rsidP="0025034F">
      <w:pPr>
        <w:pStyle w:val="NormlWeb"/>
        <w:spacing w:before="0" w:after="0"/>
        <w:jc w:val="both"/>
        <w:rPr>
          <w:sz w:val="22"/>
          <w:szCs w:val="22"/>
        </w:rPr>
      </w:pPr>
      <w:r w:rsidRPr="00935276">
        <w:rPr>
          <w:i/>
          <w:sz w:val="22"/>
          <w:szCs w:val="22"/>
        </w:rPr>
        <w:t>f)</w:t>
      </w:r>
      <w:r w:rsidRPr="00935276">
        <w:rPr>
          <w:sz w:val="22"/>
          <w:szCs w:val="22"/>
        </w:rPr>
        <w:t xml:space="preserve"> az ajánlattevő </w:t>
      </w:r>
    </w:p>
    <w:p w:rsidR="0025034F" w:rsidRPr="00935276" w:rsidRDefault="0025034F" w:rsidP="0025034F">
      <w:pPr>
        <w:pStyle w:val="NormlWeb"/>
        <w:spacing w:before="0" w:after="0"/>
        <w:jc w:val="both"/>
        <w:rPr>
          <w:sz w:val="22"/>
          <w:szCs w:val="22"/>
        </w:rPr>
      </w:pPr>
      <w:r w:rsidRPr="00935276">
        <w:rPr>
          <w:i/>
          <w:sz w:val="22"/>
          <w:szCs w:val="22"/>
        </w:rPr>
        <w:t>fa)</w:t>
      </w:r>
      <w:r w:rsidRPr="00935276">
        <w:rPr>
          <w:sz w:val="22"/>
          <w:szCs w:val="22"/>
        </w:rPr>
        <w:t xml:space="preserve"> valamely adatot a Kbt. 44. § (2)–(3) bekezdésébe ütköző módon minősít üzleti titoknak és ezt az ajánlatkérő hiánypótlási felhívását követően sem javítja; vagy</w:t>
      </w:r>
    </w:p>
    <w:p w:rsidR="0025034F" w:rsidRPr="00935276" w:rsidRDefault="0025034F" w:rsidP="0025034F">
      <w:pPr>
        <w:pStyle w:val="NormlWeb"/>
        <w:spacing w:before="0" w:after="0"/>
        <w:jc w:val="both"/>
        <w:rPr>
          <w:sz w:val="22"/>
          <w:szCs w:val="22"/>
        </w:rPr>
      </w:pPr>
      <w:proofErr w:type="spellStart"/>
      <w:r w:rsidRPr="00935276">
        <w:rPr>
          <w:i/>
          <w:sz w:val="22"/>
          <w:szCs w:val="22"/>
        </w:rPr>
        <w:t>fb</w:t>
      </w:r>
      <w:proofErr w:type="spellEnd"/>
      <w:r w:rsidRPr="00935276">
        <w:rPr>
          <w:i/>
          <w:sz w:val="22"/>
          <w:szCs w:val="22"/>
        </w:rPr>
        <w:t>)</w:t>
      </w:r>
      <w:r w:rsidRPr="00935276">
        <w:rPr>
          <w:sz w:val="22"/>
          <w:szCs w:val="22"/>
        </w:rPr>
        <w:t xml:space="preserve"> a Kbt. 44. § (1) bekezdése szerinti indokolás a hiánypótlást követően sem megfelelő.</w:t>
      </w:r>
    </w:p>
    <w:p w:rsidR="0025034F" w:rsidRPr="00935276" w:rsidRDefault="0025034F" w:rsidP="0025034F">
      <w:pPr>
        <w:pStyle w:val="NormlWeb"/>
        <w:jc w:val="both"/>
        <w:rPr>
          <w:sz w:val="22"/>
          <w:szCs w:val="22"/>
        </w:rPr>
      </w:pPr>
      <w:r w:rsidRPr="00935276">
        <w:rPr>
          <w:sz w:val="22"/>
          <w:szCs w:val="22"/>
        </w:rPr>
        <w:t>A Kbt. 73. § (1) bekezdésben foglaltakon túl az ajánlat érvénytelen, ha aránytalanul alacsony ellenszolgáltatást vagy más teljesíthetetlen feltételt tartalmaz [Kbt. 72. §].</w:t>
      </w:r>
    </w:p>
    <w:p w:rsidR="0025034F" w:rsidRPr="00935276" w:rsidRDefault="0025034F" w:rsidP="00757CFE">
      <w:pPr>
        <w:pStyle w:val="NormlWeb"/>
        <w:spacing w:after="0"/>
        <w:jc w:val="both"/>
        <w:rPr>
          <w:sz w:val="22"/>
          <w:szCs w:val="22"/>
        </w:rPr>
      </w:pPr>
      <w:r w:rsidRPr="00935276">
        <w:rPr>
          <w:sz w:val="22"/>
          <w:szCs w:val="22"/>
        </w:rPr>
        <w:t xml:space="preserve">A Kbt. 73. § (1) bekezdés </w:t>
      </w:r>
      <w:r w:rsidRPr="00935276">
        <w:rPr>
          <w:i/>
          <w:sz w:val="22"/>
          <w:szCs w:val="22"/>
        </w:rPr>
        <w:t>e)</w:t>
      </w:r>
      <w:r w:rsidRPr="00935276">
        <w:rPr>
          <w:sz w:val="22"/>
          <w:szCs w:val="22"/>
        </w:rPr>
        <w:t xml:space="preserve"> pontja alapján érvénytelen különösen az ajánlat, ha</w:t>
      </w:r>
    </w:p>
    <w:p w:rsidR="0025034F" w:rsidRPr="00935276" w:rsidRDefault="0025034F" w:rsidP="00757CFE">
      <w:pPr>
        <w:pStyle w:val="NormlWeb"/>
        <w:spacing w:before="0" w:after="0"/>
        <w:jc w:val="both"/>
        <w:rPr>
          <w:sz w:val="22"/>
          <w:szCs w:val="22"/>
        </w:rPr>
      </w:pPr>
      <w:r w:rsidRPr="00935276">
        <w:rPr>
          <w:i/>
          <w:sz w:val="22"/>
          <w:szCs w:val="22"/>
        </w:rPr>
        <w:t>a)</w:t>
      </w:r>
      <w:r w:rsidRPr="00935276">
        <w:rPr>
          <w:sz w:val="22"/>
          <w:szCs w:val="22"/>
        </w:rPr>
        <w:t xml:space="preserve"> azt az ajánlati kötöttség fennállása ellenére az ajánlattevő visszavonta;</w:t>
      </w:r>
    </w:p>
    <w:p w:rsidR="0025034F" w:rsidRPr="00935276" w:rsidRDefault="0025034F" w:rsidP="00757CFE">
      <w:pPr>
        <w:pStyle w:val="NormlWeb"/>
        <w:spacing w:before="0" w:after="0"/>
        <w:jc w:val="both"/>
        <w:rPr>
          <w:sz w:val="22"/>
          <w:szCs w:val="22"/>
        </w:rPr>
      </w:pPr>
      <w:r w:rsidRPr="00935276">
        <w:rPr>
          <w:i/>
          <w:sz w:val="22"/>
          <w:szCs w:val="22"/>
        </w:rPr>
        <w:t>b)</w:t>
      </w:r>
      <w:r w:rsidRPr="00935276">
        <w:rPr>
          <w:sz w:val="22"/>
          <w:szCs w:val="22"/>
        </w:rPr>
        <w:t xml:space="preserve"> az ajánlattevő az ajánlati biztosítékot határidőre nem vagy az előírt mértéknél kisebb összegben bocsátotta rendelkezésre;</w:t>
      </w:r>
    </w:p>
    <w:p w:rsidR="0025034F" w:rsidRPr="004D606D" w:rsidRDefault="0025034F" w:rsidP="00757CFE">
      <w:pPr>
        <w:pStyle w:val="NormlWeb"/>
        <w:spacing w:before="0" w:after="0"/>
        <w:jc w:val="both"/>
        <w:rPr>
          <w:b/>
          <w:sz w:val="22"/>
          <w:szCs w:val="22"/>
        </w:rPr>
      </w:pPr>
      <w:r w:rsidRPr="004D606D">
        <w:rPr>
          <w:b/>
          <w:i/>
          <w:sz w:val="22"/>
          <w:szCs w:val="22"/>
        </w:rPr>
        <w:t>c)</w:t>
      </w:r>
      <w:r w:rsidRPr="004D606D">
        <w:rPr>
          <w:b/>
          <w:sz w:val="22"/>
          <w:szCs w:val="22"/>
        </w:rPr>
        <w:t xml:space="preserve"> az ajánlatkérő </w:t>
      </w:r>
      <w:r w:rsidR="00A8759F">
        <w:rPr>
          <w:b/>
          <w:sz w:val="22"/>
          <w:szCs w:val="22"/>
        </w:rPr>
        <w:t xml:space="preserve">által </w:t>
      </w:r>
      <w:r w:rsidRPr="004D606D">
        <w:rPr>
          <w:b/>
          <w:sz w:val="22"/>
          <w:szCs w:val="22"/>
        </w:rPr>
        <w:t xml:space="preserve">az eljárást megindító felhívásban előre meghatározott </w:t>
      </w:r>
      <w:r w:rsidR="00DD01D7" w:rsidRPr="004D606D">
        <w:rPr>
          <w:b/>
          <w:sz w:val="22"/>
          <w:szCs w:val="22"/>
        </w:rPr>
        <w:t>határértékeket és határértéken kívül eső elemeket</w:t>
      </w:r>
      <w:r w:rsidRPr="004D606D">
        <w:rPr>
          <w:b/>
          <w:sz w:val="22"/>
          <w:szCs w:val="22"/>
        </w:rPr>
        <w:t xml:space="preserve"> </w:t>
      </w:r>
      <w:r w:rsidR="000C13CB" w:rsidRPr="004D606D">
        <w:rPr>
          <w:b/>
          <w:sz w:val="22"/>
          <w:szCs w:val="22"/>
        </w:rPr>
        <w:t xml:space="preserve">tartalmazó </w:t>
      </w:r>
      <w:r w:rsidRPr="004D606D">
        <w:rPr>
          <w:b/>
          <w:sz w:val="22"/>
          <w:szCs w:val="22"/>
        </w:rPr>
        <w:t>ajánlat</w:t>
      </w:r>
      <w:r w:rsidR="00B069BA" w:rsidRPr="004D606D">
        <w:rPr>
          <w:b/>
          <w:sz w:val="22"/>
          <w:szCs w:val="22"/>
        </w:rPr>
        <w:t xml:space="preserve"> kerül benyújtásra. </w:t>
      </w:r>
    </w:p>
    <w:p w:rsidR="001635F9" w:rsidRDefault="001635F9" w:rsidP="00757CFE">
      <w:pPr>
        <w:pStyle w:val="NormlWeb"/>
        <w:spacing w:before="0" w:after="0"/>
        <w:jc w:val="both"/>
        <w:rPr>
          <w:sz w:val="22"/>
          <w:szCs w:val="22"/>
        </w:rPr>
      </w:pPr>
    </w:p>
    <w:p w:rsidR="001635F9" w:rsidRPr="00935276" w:rsidRDefault="001635F9" w:rsidP="00757CFE">
      <w:pPr>
        <w:pStyle w:val="NormlWeb"/>
        <w:spacing w:before="0" w:after="0"/>
        <w:jc w:val="both"/>
        <w:rPr>
          <w:sz w:val="22"/>
          <w:szCs w:val="22"/>
        </w:rPr>
      </w:pPr>
      <w:r w:rsidRPr="001635F9">
        <w:rPr>
          <w:sz w:val="22"/>
          <w:szCs w:val="22"/>
        </w:rPr>
        <w:t>Az aj</w:t>
      </w:r>
      <w:r w:rsidRPr="001635F9">
        <w:rPr>
          <w:rFonts w:hint="eastAsia"/>
          <w:sz w:val="22"/>
          <w:szCs w:val="22"/>
        </w:rPr>
        <w:t>á</w:t>
      </w:r>
      <w:r w:rsidRPr="001635F9">
        <w:rPr>
          <w:sz w:val="22"/>
          <w:szCs w:val="22"/>
        </w:rPr>
        <w:t>nlatk</w:t>
      </w:r>
      <w:r w:rsidRPr="001635F9">
        <w:rPr>
          <w:rFonts w:hint="eastAsia"/>
          <w:sz w:val="22"/>
          <w:szCs w:val="22"/>
        </w:rPr>
        <w:t>é</w:t>
      </w:r>
      <w:r w:rsidRPr="001635F9">
        <w:rPr>
          <w:sz w:val="22"/>
          <w:szCs w:val="22"/>
        </w:rPr>
        <w:t>r</w:t>
      </w:r>
      <w:r w:rsidRPr="001635F9">
        <w:rPr>
          <w:rFonts w:hint="eastAsia"/>
          <w:sz w:val="22"/>
          <w:szCs w:val="22"/>
        </w:rPr>
        <w:t>ő</w:t>
      </w:r>
      <w:r w:rsidRPr="001635F9">
        <w:rPr>
          <w:sz w:val="22"/>
          <w:szCs w:val="22"/>
        </w:rPr>
        <w:t xml:space="preserve"> felh</w:t>
      </w:r>
      <w:r w:rsidRPr="001635F9">
        <w:rPr>
          <w:rFonts w:hint="eastAsia"/>
          <w:sz w:val="22"/>
          <w:szCs w:val="22"/>
        </w:rPr>
        <w:t>í</w:t>
      </w:r>
      <w:r w:rsidRPr="001635F9">
        <w:rPr>
          <w:sz w:val="22"/>
          <w:szCs w:val="22"/>
        </w:rPr>
        <w:t>vja az aj</w:t>
      </w:r>
      <w:r w:rsidRPr="001635F9">
        <w:rPr>
          <w:rFonts w:hint="eastAsia"/>
          <w:sz w:val="22"/>
          <w:szCs w:val="22"/>
        </w:rPr>
        <w:t>á</w:t>
      </w:r>
      <w:r w:rsidRPr="001635F9">
        <w:rPr>
          <w:sz w:val="22"/>
          <w:szCs w:val="22"/>
        </w:rPr>
        <w:t>nlattev</w:t>
      </w:r>
      <w:r w:rsidRPr="001635F9">
        <w:rPr>
          <w:rFonts w:hint="eastAsia"/>
          <w:sz w:val="22"/>
          <w:szCs w:val="22"/>
        </w:rPr>
        <w:t>ő</w:t>
      </w:r>
      <w:r w:rsidRPr="001635F9">
        <w:rPr>
          <w:sz w:val="22"/>
          <w:szCs w:val="22"/>
        </w:rPr>
        <w:t>k figyelm</w:t>
      </w:r>
      <w:r w:rsidRPr="001635F9">
        <w:rPr>
          <w:rFonts w:hint="eastAsia"/>
          <w:sz w:val="22"/>
          <w:szCs w:val="22"/>
        </w:rPr>
        <w:t>é</w:t>
      </w:r>
      <w:r w:rsidRPr="001635F9">
        <w:rPr>
          <w:sz w:val="22"/>
          <w:szCs w:val="22"/>
        </w:rPr>
        <w:t xml:space="preserve">t, hogy </w:t>
      </w:r>
      <w:r w:rsidRPr="001635F9">
        <w:rPr>
          <w:rFonts w:hint="eastAsia"/>
          <w:sz w:val="22"/>
          <w:szCs w:val="22"/>
        </w:rPr>
        <w:t>é</w:t>
      </w:r>
      <w:r w:rsidRPr="001635F9">
        <w:rPr>
          <w:sz w:val="22"/>
          <w:szCs w:val="22"/>
        </w:rPr>
        <w:t>rv</w:t>
      </w:r>
      <w:r w:rsidRPr="001635F9">
        <w:rPr>
          <w:rFonts w:hint="eastAsia"/>
          <w:sz w:val="22"/>
          <w:szCs w:val="22"/>
        </w:rPr>
        <w:t>é</w:t>
      </w:r>
      <w:r w:rsidRPr="001635F9">
        <w:rPr>
          <w:sz w:val="22"/>
          <w:szCs w:val="22"/>
        </w:rPr>
        <w:t>nytelen az aj</w:t>
      </w:r>
      <w:r w:rsidRPr="001635F9">
        <w:rPr>
          <w:rFonts w:hint="eastAsia"/>
          <w:sz w:val="22"/>
          <w:szCs w:val="22"/>
        </w:rPr>
        <w:t>á</w:t>
      </w:r>
      <w:r w:rsidRPr="001635F9">
        <w:rPr>
          <w:sz w:val="22"/>
          <w:szCs w:val="22"/>
        </w:rPr>
        <w:t>nlat k</w:t>
      </w:r>
      <w:r w:rsidRPr="001635F9">
        <w:rPr>
          <w:rFonts w:hint="eastAsia"/>
          <w:sz w:val="22"/>
          <w:szCs w:val="22"/>
        </w:rPr>
        <w:t>ü</w:t>
      </w:r>
      <w:r w:rsidRPr="001635F9">
        <w:rPr>
          <w:sz w:val="22"/>
          <w:szCs w:val="22"/>
        </w:rPr>
        <w:t>l</w:t>
      </w:r>
      <w:r w:rsidRPr="001635F9">
        <w:rPr>
          <w:rFonts w:hint="eastAsia"/>
          <w:sz w:val="22"/>
          <w:szCs w:val="22"/>
        </w:rPr>
        <w:t>ö</w:t>
      </w:r>
      <w:r w:rsidRPr="001635F9">
        <w:rPr>
          <w:sz w:val="22"/>
          <w:szCs w:val="22"/>
        </w:rPr>
        <w:t>n</w:t>
      </w:r>
      <w:r w:rsidRPr="001635F9">
        <w:rPr>
          <w:rFonts w:hint="eastAsia"/>
          <w:sz w:val="22"/>
          <w:szCs w:val="22"/>
        </w:rPr>
        <w:t>ö</w:t>
      </w:r>
      <w:r w:rsidRPr="001635F9">
        <w:rPr>
          <w:sz w:val="22"/>
          <w:szCs w:val="22"/>
        </w:rPr>
        <w:t>sen akkor, ha nem felel meg azoknak a k</w:t>
      </w:r>
      <w:r w:rsidRPr="001635F9">
        <w:rPr>
          <w:rFonts w:hint="eastAsia"/>
          <w:sz w:val="22"/>
          <w:szCs w:val="22"/>
        </w:rPr>
        <w:t>ö</w:t>
      </w:r>
      <w:r w:rsidRPr="001635F9">
        <w:rPr>
          <w:sz w:val="22"/>
          <w:szCs w:val="22"/>
        </w:rPr>
        <w:t>rnyezetv</w:t>
      </w:r>
      <w:r w:rsidRPr="001635F9">
        <w:rPr>
          <w:rFonts w:hint="eastAsia"/>
          <w:sz w:val="22"/>
          <w:szCs w:val="22"/>
        </w:rPr>
        <w:t>é</w:t>
      </w:r>
      <w:r w:rsidRPr="001635F9">
        <w:rPr>
          <w:sz w:val="22"/>
          <w:szCs w:val="22"/>
        </w:rPr>
        <w:t>delmi, szoci</w:t>
      </w:r>
      <w:r w:rsidRPr="001635F9">
        <w:rPr>
          <w:rFonts w:hint="eastAsia"/>
          <w:sz w:val="22"/>
          <w:szCs w:val="22"/>
        </w:rPr>
        <w:t>á</w:t>
      </w:r>
      <w:r w:rsidRPr="001635F9">
        <w:rPr>
          <w:sz w:val="22"/>
          <w:szCs w:val="22"/>
        </w:rPr>
        <w:t xml:space="preserve">lis </w:t>
      </w:r>
      <w:r w:rsidRPr="001635F9">
        <w:rPr>
          <w:rFonts w:hint="eastAsia"/>
          <w:sz w:val="22"/>
          <w:szCs w:val="22"/>
        </w:rPr>
        <w:t>é</w:t>
      </w:r>
      <w:r w:rsidRPr="001635F9">
        <w:rPr>
          <w:sz w:val="22"/>
          <w:szCs w:val="22"/>
        </w:rPr>
        <w:t>s munkajogi k</w:t>
      </w:r>
      <w:r w:rsidRPr="001635F9">
        <w:rPr>
          <w:rFonts w:hint="eastAsia"/>
          <w:sz w:val="22"/>
          <w:szCs w:val="22"/>
        </w:rPr>
        <w:t>ö</w:t>
      </w:r>
      <w:r w:rsidRPr="001635F9">
        <w:rPr>
          <w:sz w:val="22"/>
          <w:szCs w:val="22"/>
        </w:rPr>
        <w:t>vetelm</w:t>
      </w:r>
      <w:r w:rsidRPr="001635F9">
        <w:rPr>
          <w:rFonts w:hint="eastAsia"/>
          <w:sz w:val="22"/>
          <w:szCs w:val="22"/>
        </w:rPr>
        <w:t>é</w:t>
      </w:r>
      <w:r w:rsidRPr="001635F9">
        <w:rPr>
          <w:sz w:val="22"/>
          <w:szCs w:val="22"/>
        </w:rPr>
        <w:t xml:space="preserve">nyeknek, amelyeket a </w:t>
      </w:r>
      <w:r w:rsidRPr="001635F9">
        <w:rPr>
          <w:sz w:val="22"/>
          <w:szCs w:val="22"/>
        </w:rPr>
        <w:lastRenderedPageBreak/>
        <w:t>jogszab</w:t>
      </w:r>
      <w:r w:rsidRPr="001635F9">
        <w:rPr>
          <w:rFonts w:hint="eastAsia"/>
          <w:sz w:val="22"/>
          <w:szCs w:val="22"/>
        </w:rPr>
        <w:t>á</w:t>
      </w:r>
      <w:r w:rsidRPr="001635F9">
        <w:rPr>
          <w:sz w:val="22"/>
          <w:szCs w:val="22"/>
        </w:rPr>
        <w:t>lyok vagy k</w:t>
      </w:r>
      <w:r w:rsidRPr="001635F9">
        <w:rPr>
          <w:rFonts w:hint="eastAsia"/>
          <w:sz w:val="22"/>
          <w:szCs w:val="22"/>
        </w:rPr>
        <w:t>ö</w:t>
      </w:r>
      <w:r w:rsidRPr="001635F9">
        <w:rPr>
          <w:sz w:val="22"/>
          <w:szCs w:val="22"/>
        </w:rPr>
        <w:t>telez</w:t>
      </w:r>
      <w:r w:rsidRPr="001635F9">
        <w:rPr>
          <w:rFonts w:hint="eastAsia"/>
          <w:sz w:val="22"/>
          <w:szCs w:val="22"/>
        </w:rPr>
        <w:t>ő</w:t>
      </w:r>
      <w:r w:rsidRPr="001635F9">
        <w:rPr>
          <w:sz w:val="22"/>
          <w:szCs w:val="22"/>
        </w:rPr>
        <w:t>en alkalmazand</w:t>
      </w:r>
      <w:r w:rsidRPr="001635F9">
        <w:rPr>
          <w:rFonts w:hint="eastAsia"/>
          <w:sz w:val="22"/>
          <w:szCs w:val="22"/>
        </w:rPr>
        <w:t>ó</w:t>
      </w:r>
      <w:r w:rsidRPr="001635F9">
        <w:rPr>
          <w:sz w:val="22"/>
          <w:szCs w:val="22"/>
        </w:rPr>
        <w:t xml:space="preserve"> kollekt</w:t>
      </w:r>
      <w:r w:rsidRPr="001635F9">
        <w:rPr>
          <w:rFonts w:hint="eastAsia"/>
          <w:sz w:val="22"/>
          <w:szCs w:val="22"/>
        </w:rPr>
        <w:t>í</w:t>
      </w:r>
      <w:r w:rsidRPr="001635F9">
        <w:rPr>
          <w:sz w:val="22"/>
          <w:szCs w:val="22"/>
        </w:rPr>
        <w:t>v szerz</w:t>
      </w:r>
      <w:r w:rsidRPr="001635F9">
        <w:rPr>
          <w:rFonts w:hint="eastAsia"/>
          <w:sz w:val="22"/>
          <w:szCs w:val="22"/>
        </w:rPr>
        <w:t>ő</w:t>
      </w:r>
      <w:r w:rsidRPr="001635F9">
        <w:rPr>
          <w:sz w:val="22"/>
          <w:szCs w:val="22"/>
        </w:rPr>
        <w:t>d</w:t>
      </w:r>
      <w:r w:rsidRPr="001635F9">
        <w:rPr>
          <w:rFonts w:hint="eastAsia"/>
          <w:sz w:val="22"/>
          <w:szCs w:val="22"/>
        </w:rPr>
        <w:t>é</w:t>
      </w:r>
      <w:r w:rsidRPr="001635F9">
        <w:rPr>
          <w:sz w:val="22"/>
          <w:szCs w:val="22"/>
        </w:rPr>
        <w:t>s, illetve a Kbt. 4. mell</w:t>
      </w:r>
      <w:r w:rsidRPr="001635F9">
        <w:rPr>
          <w:rFonts w:hint="eastAsia"/>
          <w:sz w:val="22"/>
          <w:szCs w:val="22"/>
        </w:rPr>
        <w:t>é</w:t>
      </w:r>
      <w:r w:rsidRPr="001635F9">
        <w:rPr>
          <w:sz w:val="22"/>
          <w:szCs w:val="22"/>
        </w:rPr>
        <w:t>klet</w:t>
      </w:r>
      <w:r w:rsidRPr="001635F9">
        <w:rPr>
          <w:rFonts w:hint="eastAsia"/>
          <w:sz w:val="22"/>
          <w:szCs w:val="22"/>
        </w:rPr>
        <w:t>é</w:t>
      </w:r>
      <w:r w:rsidRPr="001635F9">
        <w:rPr>
          <w:sz w:val="22"/>
          <w:szCs w:val="22"/>
        </w:rPr>
        <w:t>ben felsorolt k</w:t>
      </w:r>
      <w:r w:rsidRPr="001635F9">
        <w:rPr>
          <w:rFonts w:hint="eastAsia"/>
          <w:sz w:val="22"/>
          <w:szCs w:val="22"/>
        </w:rPr>
        <w:t>ö</w:t>
      </w:r>
      <w:r w:rsidRPr="001635F9">
        <w:rPr>
          <w:sz w:val="22"/>
          <w:szCs w:val="22"/>
        </w:rPr>
        <w:t>rnyezetv</w:t>
      </w:r>
      <w:r w:rsidRPr="001635F9">
        <w:rPr>
          <w:rFonts w:hint="eastAsia"/>
          <w:sz w:val="22"/>
          <w:szCs w:val="22"/>
        </w:rPr>
        <w:t>é</w:t>
      </w:r>
      <w:r w:rsidRPr="001635F9">
        <w:rPr>
          <w:sz w:val="22"/>
          <w:szCs w:val="22"/>
        </w:rPr>
        <w:t>delmi, szoci</w:t>
      </w:r>
      <w:r w:rsidRPr="001635F9">
        <w:rPr>
          <w:rFonts w:hint="eastAsia"/>
          <w:sz w:val="22"/>
          <w:szCs w:val="22"/>
        </w:rPr>
        <w:t>á</w:t>
      </w:r>
      <w:r w:rsidRPr="001635F9">
        <w:rPr>
          <w:sz w:val="22"/>
          <w:szCs w:val="22"/>
        </w:rPr>
        <w:t xml:space="preserve">lis </w:t>
      </w:r>
      <w:r w:rsidRPr="001635F9">
        <w:rPr>
          <w:rFonts w:hint="eastAsia"/>
          <w:sz w:val="22"/>
          <w:szCs w:val="22"/>
        </w:rPr>
        <w:t>é</w:t>
      </w:r>
      <w:r w:rsidRPr="001635F9">
        <w:rPr>
          <w:sz w:val="22"/>
          <w:szCs w:val="22"/>
        </w:rPr>
        <w:t>s munkajogi rendelkez</w:t>
      </w:r>
      <w:r w:rsidRPr="001635F9">
        <w:rPr>
          <w:rFonts w:hint="eastAsia"/>
          <w:sz w:val="22"/>
          <w:szCs w:val="22"/>
        </w:rPr>
        <w:t>é</w:t>
      </w:r>
      <w:r w:rsidRPr="001635F9">
        <w:rPr>
          <w:sz w:val="22"/>
          <w:szCs w:val="22"/>
        </w:rPr>
        <w:t xml:space="preserve">sek </w:t>
      </w:r>
      <w:r w:rsidRPr="001635F9">
        <w:rPr>
          <w:rFonts w:hint="eastAsia"/>
          <w:sz w:val="22"/>
          <w:szCs w:val="22"/>
        </w:rPr>
        <w:t>í</w:t>
      </w:r>
      <w:r w:rsidRPr="001635F9">
        <w:rPr>
          <w:sz w:val="22"/>
          <w:szCs w:val="22"/>
        </w:rPr>
        <w:t>rnak el</w:t>
      </w:r>
      <w:r w:rsidRPr="001635F9">
        <w:rPr>
          <w:rFonts w:hint="eastAsia"/>
          <w:sz w:val="22"/>
          <w:szCs w:val="22"/>
        </w:rPr>
        <w:t>ő</w:t>
      </w:r>
      <w:r w:rsidRPr="001635F9">
        <w:rPr>
          <w:sz w:val="22"/>
          <w:szCs w:val="22"/>
        </w:rPr>
        <w:t xml:space="preserve"> (Kbt. 73. </w:t>
      </w:r>
      <w:r w:rsidRPr="001635F9">
        <w:rPr>
          <w:rFonts w:hint="eastAsia"/>
          <w:sz w:val="22"/>
          <w:szCs w:val="22"/>
        </w:rPr>
        <w:t>§</w:t>
      </w:r>
      <w:r w:rsidRPr="001635F9">
        <w:rPr>
          <w:sz w:val="22"/>
          <w:szCs w:val="22"/>
        </w:rPr>
        <w:t xml:space="preserve"> (4) bekezd</w:t>
      </w:r>
      <w:r w:rsidRPr="001635F9">
        <w:rPr>
          <w:rFonts w:hint="eastAsia"/>
          <w:sz w:val="22"/>
          <w:szCs w:val="22"/>
        </w:rPr>
        <w:t>é</w:t>
      </w:r>
      <w:r w:rsidRPr="001635F9">
        <w:rPr>
          <w:sz w:val="22"/>
          <w:szCs w:val="22"/>
        </w:rPr>
        <w:t>s).</w:t>
      </w:r>
    </w:p>
    <w:p w:rsidR="00757CFE" w:rsidRPr="00935276" w:rsidRDefault="00757CFE" w:rsidP="00757CFE">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sz w:val="22"/>
          <w:szCs w:val="22"/>
        </w:rPr>
        <w:t xml:space="preserve">A Kbt. 74. § (1) bekezdése értelmében az ajánlatkérőnek </w:t>
      </w:r>
      <w:r w:rsidRPr="00935276">
        <w:rPr>
          <w:sz w:val="22"/>
          <w:szCs w:val="22"/>
          <w:u w:val="single"/>
        </w:rPr>
        <w:t>ki kell zárnia</w:t>
      </w:r>
      <w:r w:rsidRPr="00935276">
        <w:rPr>
          <w:sz w:val="22"/>
          <w:szCs w:val="22"/>
        </w:rPr>
        <w:t xml:space="preserve"> az eljárásból azt az ajánlattevőt, alvállalkozót vagy az alkalmasság igazolásában részt vevő szervezetet, aki</w:t>
      </w:r>
    </w:p>
    <w:p w:rsidR="0025034F" w:rsidRPr="00935276" w:rsidRDefault="0025034F" w:rsidP="0025034F">
      <w:pPr>
        <w:pStyle w:val="NormlWeb"/>
        <w:spacing w:before="0" w:after="0"/>
        <w:jc w:val="both"/>
        <w:rPr>
          <w:sz w:val="22"/>
          <w:szCs w:val="22"/>
        </w:rPr>
      </w:pPr>
      <w:r w:rsidRPr="00935276">
        <w:rPr>
          <w:i/>
          <w:sz w:val="22"/>
          <w:szCs w:val="22"/>
        </w:rPr>
        <w:t>a)</w:t>
      </w:r>
      <w:r w:rsidRPr="00935276">
        <w:rPr>
          <w:sz w:val="22"/>
          <w:szCs w:val="22"/>
        </w:rPr>
        <w:t xml:space="preserve"> </w:t>
      </w:r>
      <w:proofErr w:type="spellStart"/>
      <w:r w:rsidRPr="00935276">
        <w:rPr>
          <w:sz w:val="22"/>
          <w:szCs w:val="22"/>
        </w:rPr>
        <w:t>a</w:t>
      </w:r>
      <w:proofErr w:type="spellEnd"/>
      <w:r w:rsidRPr="00935276">
        <w:rPr>
          <w:sz w:val="22"/>
          <w:szCs w:val="22"/>
        </w:rPr>
        <w:t xml:space="preserve"> kizáró okok [Kbt. 62. §,] hatálya alá tartozik;</w:t>
      </w:r>
    </w:p>
    <w:p w:rsidR="0025034F" w:rsidRPr="00935276" w:rsidRDefault="0025034F" w:rsidP="0025034F">
      <w:pPr>
        <w:pStyle w:val="NormlWeb"/>
        <w:spacing w:before="0" w:after="0"/>
        <w:jc w:val="both"/>
        <w:rPr>
          <w:sz w:val="22"/>
          <w:szCs w:val="22"/>
        </w:rPr>
      </w:pPr>
      <w:r w:rsidRPr="00935276">
        <w:rPr>
          <w:i/>
          <w:sz w:val="22"/>
          <w:szCs w:val="22"/>
        </w:rPr>
        <w:t>b)</w:t>
      </w:r>
      <w:r w:rsidRPr="00935276">
        <w:rPr>
          <w:sz w:val="22"/>
          <w:szCs w:val="22"/>
        </w:rPr>
        <w:t xml:space="preserve"> részéről a kizáró ok az eljárás során következett be.</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sz w:val="22"/>
          <w:szCs w:val="22"/>
        </w:rPr>
        <w:t xml:space="preserve">A Kbt. 74. § (2) bekezdése értelmében az ajánlatkérő </w:t>
      </w:r>
      <w:r w:rsidRPr="00935276">
        <w:rPr>
          <w:sz w:val="22"/>
          <w:szCs w:val="22"/>
          <w:u w:val="single"/>
        </w:rPr>
        <w:t>kizárhatja</w:t>
      </w:r>
      <w:r w:rsidRPr="00935276">
        <w:rPr>
          <w:sz w:val="22"/>
          <w:szCs w:val="22"/>
        </w:rPr>
        <w:t xml:space="preserve"> az eljárásból:</w:t>
      </w:r>
    </w:p>
    <w:p w:rsidR="0025034F" w:rsidRPr="00935276" w:rsidRDefault="0025034F" w:rsidP="0025034F">
      <w:pPr>
        <w:pStyle w:val="NormlWeb"/>
        <w:spacing w:before="0" w:after="0"/>
        <w:jc w:val="both"/>
        <w:rPr>
          <w:sz w:val="22"/>
          <w:szCs w:val="22"/>
        </w:rPr>
      </w:pPr>
      <w:r w:rsidRPr="00935276">
        <w:rPr>
          <w:i/>
          <w:sz w:val="22"/>
          <w:szCs w:val="22"/>
        </w:rPr>
        <w:t>a)</w:t>
      </w:r>
      <w:r w:rsidRPr="00935276">
        <w:rPr>
          <w:sz w:val="22"/>
          <w:szCs w:val="22"/>
        </w:rPr>
        <w:t xml:space="preserve"> azt az ajánlattevőt, aki számára nem kell nemzeti elbánást nyújtani [Kbt. 2. § (5) bekezdés],</w:t>
      </w:r>
    </w:p>
    <w:p w:rsidR="0025034F" w:rsidRPr="00935276" w:rsidRDefault="0025034F" w:rsidP="0025034F">
      <w:pPr>
        <w:pStyle w:val="NormlWeb"/>
        <w:spacing w:before="0" w:after="0"/>
        <w:jc w:val="both"/>
        <w:rPr>
          <w:sz w:val="22"/>
          <w:szCs w:val="22"/>
        </w:rPr>
      </w:pPr>
      <w:r w:rsidRPr="00935276">
        <w:rPr>
          <w:i/>
          <w:sz w:val="22"/>
          <w:szCs w:val="22"/>
        </w:rPr>
        <w:t>b)</w:t>
      </w:r>
      <w:r w:rsidRPr="00935276">
        <w:rPr>
          <w:sz w:val="22"/>
          <w:szCs w:val="22"/>
        </w:rPr>
        <w:t xml:space="preserve"> azt az ajánlattevőt, aki ajánlatában olyan származású árut ajánl, amely számára nem kell nemzeti elbánást nyújtani [Kbt. 2. § (5) bekezdés].</w:t>
      </w:r>
    </w:p>
    <w:p w:rsidR="0025034F" w:rsidRPr="00935276" w:rsidRDefault="0025034F" w:rsidP="0025034F">
      <w:pPr>
        <w:pStyle w:val="standard"/>
        <w:ind w:left="181"/>
        <w:jc w:val="both"/>
        <w:rPr>
          <w:rFonts w:ascii="Times New Roman" w:hAnsi="Times New Roman" w:cs="Times New Roman"/>
          <w:sz w:val="22"/>
          <w:szCs w:val="22"/>
        </w:rPr>
      </w:pPr>
    </w:p>
    <w:p w:rsidR="0025034F" w:rsidRPr="00935276" w:rsidRDefault="0025034F" w:rsidP="00757CFE">
      <w:pPr>
        <w:pStyle w:val="Listaszerbekezds"/>
        <w:numPr>
          <w:ilvl w:val="1"/>
          <w:numId w:val="6"/>
        </w:numPr>
        <w:spacing w:after="120"/>
        <w:ind w:left="709" w:hanging="425"/>
        <w:contextualSpacing w:val="0"/>
        <w:jc w:val="both"/>
        <w:rPr>
          <w:rFonts w:ascii="Times New Roman félkövér" w:hAnsi="Times New Roman félkövér"/>
          <w:b/>
          <w:sz w:val="22"/>
          <w:szCs w:val="22"/>
        </w:rPr>
      </w:pPr>
      <w:bookmarkStart w:id="44" w:name="_Toc292887249"/>
      <w:r w:rsidRPr="00935276">
        <w:rPr>
          <w:rFonts w:ascii="Times New Roman félkövér" w:hAnsi="Times New Roman félkövér"/>
          <w:b/>
          <w:sz w:val="22"/>
          <w:szCs w:val="22"/>
        </w:rPr>
        <w:t>Az elj</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r</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 eredm</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nytelens</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ge</w:t>
      </w:r>
    </w:p>
    <w:p w:rsidR="0025034F" w:rsidRPr="00935276" w:rsidRDefault="0025034F" w:rsidP="0025034F">
      <w:pPr>
        <w:pStyle w:val="NormlWeb"/>
        <w:spacing w:before="0" w:after="0"/>
        <w:jc w:val="both"/>
        <w:rPr>
          <w:sz w:val="22"/>
          <w:szCs w:val="22"/>
        </w:rPr>
      </w:pPr>
      <w:r w:rsidRPr="00935276">
        <w:rPr>
          <w:sz w:val="22"/>
          <w:szCs w:val="22"/>
        </w:rPr>
        <w:t>A Kbt. 75. § (1) bekezdése értelmében eredménytelen az eljárás, ha:</w:t>
      </w:r>
    </w:p>
    <w:p w:rsidR="0025034F" w:rsidRPr="00935276" w:rsidRDefault="0025034F" w:rsidP="0025034F">
      <w:pPr>
        <w:pStyle w:val="NormlWeb"/>
        <w:spacing w:before="0" w:after="0"/>
        <w:jc w:val="both"/>
        <w:rPr>
          <w:sz w:val="22"/>
          <w:szCs w:val="22"/>
        </w:rPr>
      </w:pPr>
      <w:r w:rsidRPr="00935276">
        <w:rPr>
          <w:i/>
          <w:sz w:val="22"/>
          <w:szCs w:val="22"/>
        </w:rPr>
        <w:t>a)</w:t>
      </w:r>
      <w:r w:rsidRPr="00935276">
        <w:rPr>
          <w:sz w:val="22"/>
          <w:szCs w:val="22"/>
        </w:rPr>
        <w:t xml:space="preserve"> nem nyújtottak be ajánlatot;</w:t>
      </w:r>
    </w:p>
    <w:p w:rsidR="0025034F" w:rsidRPr="00935276" w:rsidRDefault="0025034F" w:rsidP="0025034F">
      <w:pPr>
        <w:pStyle w:val="NormlWeb"/>
        <w:spacing w:before="0" w:after="0"/>
        <w:jc w:val="both"/>
        <w:rPr>
          <w:sz w:val="22"/>
          <w:szCs w:val="22"/>
        </w:rPr>
      </w:pPr>
      <w:r w:rsidRPr="00935276">
        <w:rPr>
          <w:i/>
          <w:sz w:val="22"/>
          <w:szCs w:val="22"/>
        </w:rPr>
        <w:t>b)</w:t>
      </w:r>
      <w:r w:rsidRPr="00935276">
        <w:rPr>
          <w:sz w:val="22"/>
          <w:szCs w:val="22"/>
        </w:rPr>
        <w:t xml:space="preserve"> kizárólag érvénytelen ajánlatot nyújtottak be;</w:t>
      </w:r>
    </w:p>
    <w:p w:rsidR="0025034F" w:rsidRPr="00935276" w:rsidRDefault="0025034F" w:rsidP="0025034F">
      <w:pPr>
        <w:pStyle w:val="NormlWeb"/>
        <w:spacing w:before="0" w:after="0"/>
        <w:jc w:val="both"/>
        <w:rPr>
          <w:sz w:val="22"/>
          <w:szCs w:val="22"/>
        </w:rPr>
      </w:pPr>
      <w:r w:rsidRPr="00935276">
        <w:rPr>
          <w:i/>
          <w:sz w:val="22"/>
          <w:szCs w:val="22"/>
        </w:rPr>
        <w:t>c)</w:t>
      </w:r>
      <w:r w:rsidRPr="00935276">
        <w:rPr>
          <w:sz w:val="22"/>
          <w:szCs w:val="22"/>
        </w:rPr>
        <w:t xml:space="preserve"> az eljárásban benyújtott minden ajánlat tekintetében lejárt az ajánlati kötöttség és egyetlen ajánlattevő sem tartja fenn ajánlatát.</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sz w:val="22"/>
          <w:szCs w:val="22"/>
        </w:rPr>
        <w:t>A Kbt. 75. § (2) bekezdése alapján az ajánlatkérő eredménytelenné nyilváníthatja az eljárást, ha:</w:t>
      </w:r>
    </w:p>
    <w:p w:rsidR="0025034F" w:rsidRPr="00935276" w:rsidRDefault="0025034F" w:rsidP="0025034F">
      <w:pPr>
        <w:pStyle w:val="NormlWeb"/>
        <w:spacing w:before="0" w:after="0"/>
        <w:jc w:val="both"/>
        <w:rPr>
          <w:sz w:val="22"/>
          <w:szCs w:val="22"/>
        </w:rPr>
      </w:pPr>
      <w:r w:rsidRPr="00935276">
        <w:rPr>
          <w:i/>
          <w:sz w:val="22"/>
          <w:szCs w:val="22"/>
        </w:rPr>
        <w:t>a)</w:t>
      </w:r>
      <w:r w:rsidRPr="00935276">
        <w:rPr>
          <w:sz w:val="22"/>
          <w:szCs w:val="22"/>
        </w:rPr>
        <w:t xml:space="preserve"> </w:t>
      </w:r>
      <w:proofErr w:type="spellStart"/>
      <w:r w:rsidRPr="00935276">
        <w:rPr>
          <w:sz w:val="22"/>
          <w:szCs w:val="22"/>
        </w:rPr>
        <w:t>a</w:t>
      </w:r>
      <w:proofErr w:type="spellEnd"/>
      <w:r w:rsidRPr="00935276">
        <w:rPr>
          <w:sz w:val="22"/>
          <w:szCs w:val="22"/>
        </w:rPr>
        <w:t xml:space="preserve"> szerződés megkötésére vagy teljesítésére képtelenné vált vagy a szerződéstől való elállásnak vagy a szerződés felmondásának lenne helye [Kbt. 53. § (4)–(6) bekezdés];</w:t>
      </w:r>
    </w:p>
    <w:p w:rsidR="0025034F" w:rsidRPr="00935276" w:rsidRDefault="0025034F" w:rsidP="0025034F">
      <w:pPr>
        <w:pStyle w:val="NormlWeb"/>
        <w:spacing w:before="0" w:after="0"/>
        <w:jc w:val="both"/>
        <w:rPr>
          <w:sz w:val="22"/>
          <w:szCs w:val="22"/>
        </w:rPr>
      </w:pPr>
      <w:r w:rsidRPr="00935276">
        <w:rPr>
          <w:i/>
          <w:sz w:val="22"/>
          <w:szCs w:val="22"/>
        </w:rPr>
        <w:t>b)</w:t>
      </w:r>
      <w:r w:rsidRPr="00935276">
        <w:rPr>
          <w:sz w:val="22"/>
          <w:szCs w:val="22"/>
        </w:rPr>
        <w:t xml:space="preserve"> a – Kbt. 75. § (4) bekezdésben foglaltak szerint igazolható – rendelkezésére álló anyagi fedezet összege nem elegendő a szerződés megkötéséhez az értékelés alapján legkedvezőbb ajánlatot tett ajánlattevővel;</w:t>
      </w:r>
    </w:p>
    <w:p w:rsidR="0025034F" w:rsidRPr="00935276" w:rsidRDefault="0025034F" w:rsidP="0025034F">
      <w:pPr>
        <w:pStyle w:val="NormlWeb"/>
        <w:spacing w:before="0" w:after="0"/>
        <w:jc w:val="both"/>
        <w:rPr>
          <w:sz w:val="22"/>
          <w:szCs w:val="22"/>
        </w:rPr>
      </w:pPr>
      <w:r w:rsidRPr="00935276">
        <w:rPr>
          <w:i/>
          <w:sz w:val="22"/>
          <w:szCs w:val="22"/>
        </w:rPr>
        <w:t>c)</w:t>
      </w:r>
      <w:r w:rsidRPr="00935276">
        <w:rPr>
          <w:sz w:val="22"/>
          <w:szCs w:val="22"/>
        </w:rPr>
        <w:t xml:space="preserve"> valamelyik ajánlattevő az eljárás tisztaságát vagy a többi ajánlattevő érdekeit súlyosan sértő cselekményt követ el;</w:t>
      </w:r>
    </w:p>
    <w:p w:rsidR="007B2B1C" w:rsidRDefault="0025034F" w:rsidP="0025034F">
      <w:pPr>
        <w:pStyle w:val="NormlWeb"/>
        <w:spacing w:before="0" w:after="0"/>
        <w:jc w:val="both"/>
        <w:rPr>
          <w:sz w:val="22"/>
          <w:szCs w:val="22"/>
        </w:rPr>
      </w:pPr>
      <w:r w:rsidRPr="00935276">
        <w:rPr>
          <w:i/>
          <w:sz w:val="22"/>
          <w:szCs w:val="22"/>
        </w:rPr>
        <w:t>d)</w:t>
      </w:r>
      <w:r w:rsidRPr="00935276">
        <w:rPr>
          <w:sz w:val="22"/>
          <w:szCs w:val="22"/>
        </w:rPr>
        <w:t xml:space="preserve"> a Közbeszerzési Döntőbizottság megsemmisíti az ajánlatkérő valamely döntését, és az ajánlatkérő új közbeszerzési eljárás lefolytatását határozza el vagy eláll az eljárás lefolytatásának szándékától, az ajánlatkérő azonban nem nyilváníthatja eredménytelennek az eljárást akkor, ha a jogszerűtlen eljárást lezáró döntés megsemmisítését követően jogszerű döntés meghozatalával az eljárás jogszerűsége helyreállítható</w:t>
      </w:r>
      <w:r w:rsidR="007B2B1C">
        <w:rPr>
          <w:sz w:val="22"/>
          <w:szCs w:val="22"/>
        </w:rPr>
        <w:t>;</w:t>
      </w:r>
    </w:p>
    <w:p w:rsidR="007B2B1C" w:rsidRPr="007B2B1C" w:rsidRDefault="007B2B1C" w:rsidP="00FC3BCE">
      <w:pPr>
        <w:pStyle w:val="NormlWeb"/>
        <w:spacing w:before="0" w:after="0"/>
        <w:jc w:val="both"/>
        <w:rPr>
          <w:sz w:val="22"/>
          <w:szCs w:val="22"/>
        </w:rPr>
      </w:pPr>
      <w:r w:rsidRPr="007B2B1C">
        <w:rPr>
          <w:sz w:val="22"/>
          <w:szCs w:val="22"/>
        </w:rPr>
        <w:t xml:space="preserve">e) </w:t>
      </w:r>
      <w:r w:rsidR="00A8759F">
        <w:rPr>
          <w:sz w:val="22"/>
          <w:szCs w:val="22"/>
        </w:rPr>
        <w:t xml:space="preserve">az </w:t>
      </w:r>
      <w:r w:rsidRPr="007B2B1C">
        <w:rPr>
          <w:sz w:val="22"/>
          <w:szCs w:val="22"/>
        </w:rPr>
        <w:t>elj</w:t>
      </w:r>
      <w:r w:rsidRPr="007B2B1C">
        <w:rPr>
          <w:rFonts w:hint="eastAsia"/>
          <w:sz w:val="22"/>
          <w:szCs w:val="22"/>
        </w:rPr>
        <w:t>á</w:t>
      </w:r>
      <w:r w:rsidRPr="007B2B1C">
        <w:rPr>
          <w:sz w:val="22"/>
          <w:szCs w:val="22"/>
        </w:rPr>
        <w:t>r</w:t>
      </w:r>
      <w:r w:rsidRPr="007B2B1C">
        <w:rPr>
          <w:rFonts w:hint="eastAsia"/>
          <w:sz w:val="22"/>
          <w:szCs w:val="22"/>
        </w:rPr>
        <w:t>á</w:t>
      </w:r>
      <w:r w:rsidRPr="007B2B1C">
        <w:rPr>
          <w:sz w:val="22"/>
          <w:szCs w:val="22"/>
        </w:rPr>
        <w:t>sban nem ny</w:t>
      </w:r>
      <w:r w:rsidRPr="007B2B1C">
        <w:rPr>
          <w:rFonts w:hint="eastAsia"/>
          <w:sz w:val="22"/>
          <w:szCs w:val="22"/>
        </w:rPr>
        <w:t>ú</w:t>
      </w:r>
      <w:r w:rsidRPr="007B2B1C">
        <w:rPr>
          <w:sz w:val="22"/>
          <w:szCs w:val="22"/>
        </w:rPr>
        <w:t>jtottak be az aj</w:t>
      </w:r>
      <w:r w:rsidRPr="007B2B1C">
        <w:rPr>
          <w:rFonts w:hint="eastAsia"/>
          <w:sz w:val="22"/>
          <w:szCs w:val="22"/>
        </w:rPr>
        <w:t>á</w:t>
      </w:r>
      <w:r w:rsidRPr="007B2B1C">
        <w:rPr>
          <w:sz w:val="22"/>
          <w:szCs w:val="22"/>
        </w:rPr>
        <w:t>nlatt</w:t>
      </w:r>
      <w:r w:rsidRPr="007B2B1C">
        <w:rPr>
          <w:rFonts w:hint="eastAsia"/>
          <w:sz w:val="22"/>
          <w:szCs w:val="22"/>
        </w:rPr>
        <w:t>é</w:t>
      </w:r>
      <w:r w:rsidRPr="007B2B1C">
        <w:rPr>
          <w:sz w:val="22"/>
          <w:szCs w:val="22"/>
        </w:rPr>
        <w:t>teli hat</w:t>
      </w:r>
      <w:r w:rsidRPr="007B2B1C">
        <w:rPr>
          <w:rFonts w:hint="eastAsia"/>
          <w:sz w:val="22"/>
          <w:szCs w:val="22"/>
        </w:rPr>
        <w:t>á</w:t>
      </w:r>
      <w:r w:rsidRPr="007B2B1C">
        <w:rPr>
          <w:sz w:val="22"/>
          <w:szCs w:val="22"/>
        </w:rPr>
        <w:t>rid</w:t>
      </w:r>
      <w:r w:rsidRPr="007B2B1C">
        <w:rPr>
          <w:rFonts w:hint="eastAsia"/>
          <w:sz w:val="22"/>
          <w:szCs w:val="22"/>
        </w:rPr>
        <w:t>ő</w:t>
      </w:r>
      <w:r w:rsidRPr="007B2B1C">
        <w:rPr>
          <w:sz w:val="22"/>
          <w:szCs w:val="22"/>
        </w:rPr>
        <w:t>ben legal</w:t>
      </w:r>
      <w:r w:rsidRPr="007B2B1C">
        <w:rPr>
          <w:rFonts w:hint="eastAsia"/>
          <w:sz w:val="22"/>
          <w:szCs w:val="22"/>
        </w:rPr>
        <w:t>á</w:t>
      </w:r>
      <w:r w:rsidRPr="007B2B1C">
        <w:rPr>
          <w:sz w:val="22"/>
          <w:szCs w:val="22"/>
        </w:rPr>
        <w:t>bb k</w:t>
      </w:r>
      <w:r w:rsidRPr="007B2B1C">
        <w:rPr>
          <w:rFonts w:hint="eastAsia"/>
          <w:sz w:val="22"/>
          <w:szCs w:val="22"/>
        </w:rPr>
        <w:t>é</w:t>
      </w:r>
      <w:r w:rsidRPr="007B2B1C">
        <w:rPr>
          <w:sz w:val="22"/>
          <w:szCs w:val="22"/>
        </w:rPr>
        <w:t>t aj</w:t>
      </w:r>
      <w:r w:rsidRPr="007B2B1C">
        <w:rPr>
          <w:rFonts w:hint="eastAsia"/>
          <w:sz w:val="22"/>
          <w:szCs w:val="22"/>
        </w:rPr>
        <w:t>á</w:t>
      </w:r>
      <w:r w:rsidRPr="007B2B1C">
        <w:rPr>
          <w:sz w:val="22"/>
          <w:szCs w:val="22"/>
        </w:rPr>
        <w:t>nlatot;</w:t>
      </w:r>
    </w:p>
    <w:p w:rsidR="0025034F" w:rsidRPr="00935276" w:rsidRDefault="007B2B1C" w:rsidP="007B2B1C">
      <w:pPr>
        <w:pStyle w:val="NormlWeb"/>
        <w:spacing w:before="0" w:after="0"/>
        <w:jc w:val="both"/>
        <w:rPr>
          <w:sz w:val="22"/>
          <w:szCs w:val="22"/>
        </w:rPr>
      </w:pPr>
      <w:r w:rsidRPr="007B2B1C">
        <w:rPr>
          <w:sz w:val="22"/>
          <w:szCs w:val="22"/>
        </w:rPr>
        <w:t>f) a k</w:t>
      </w:r>
      <w:r w:rsidRPr="007B2B1C">
        <w:rPr>
          <w:rFonts w:hint="eastAsia"/>
          <w:sz w:val="22"/>
          <w:szCs w:val="22"/>
        </w:rPr>
        <w:t>ö</w:t>
      </w:r>
      <w:r w:rsidRPr="007B2B1C">
        <w:rPr>
          <w:sz w:val="22"/>
          <w:szCs w:val="22"/>
        </w:rPr>
        <w:t>zbeszerz</w:t>
      </w:r>
      <w:r w:rsidRPr="007B2B1C">
        <w:rPr>
          <w:rFonts w:hint="eastAsia"/>
          <w:sz w:val="22"/>
          <w:szCs w:val="22"/>
        </w:rPr>
        <w:t>é</w:t>
      </w:r>
      <w:r w:rsidRPr="007B2B1C">
        <w:rPr>
          <w:sz w:val="22"/>
          <w:szCs w:val="22"/>
        </w:rPr>
        <w:t>shez t</w:t>
      </w:r>
      <w:r w:rsidRPr="007B2B1C">
        <w:rPr>
          <w:rFonts w:hint="eastAsia"/>
          <w:sz w:val="22"/>
          <w:szCs w:val="22"/>
        </w:rPr>
        <w:t>á</w:t>
      </w:r>
      <w:r w:rsidRPr="007B2B1C">
        <w:rPr>
          <w:sz w:val="22"/>
          <w:szCs w:val="22"/>
        </w:rPr>
        <w:t>mogat</w:t>
      </w:r>
      <w:r w:rsidRPr="007B2B1C">
        <w:rPr>
          <w:rFonts w:hint="eastAsia"/>
          <w:sz w:val="22"/>
          <w:szCs w:val="22"/>
        </w:rPr>
        <w:t>á</w:t>
      </w:r>
      <w:r w:rsidRPr="007B2B1C">
        <w:rPr>
          <w:sz w:val="22"/>
          <w:szCs w:val="22"/>
        </w:rPr>
        <w:t>st ny</w:t>
      </w:r>
      <w:r w:rsidRPr="007B2B1C">
        <w:rPr>
          <w:rFonts w:hint="eastAsia"/>
          <w:sz w:val="22"/>
          <w:szCs w:val="22"/>
        </w:rPr>
        <w:t>ú</w:t>
      </w:r>
      <w:r w:rsidRPr="007B2B1C">
        <w:rPr>
          <w:sz w:val="22"/>
          <w:szCs w:val="22"/>
        </w:rPr>
        <w:t>jt</w:t>
      </w:r>
      <w:r w:rsidRPr="007B2B1C">
        <w:rPr>
          <w:rFonts w:hint="eastAsia"/>
          <w:sz w:val="22"/>
          <w:szCs w:val="22"/>
        </w:rPr>
        <w:t>ó</w:t>
      </w:r>
      <w:r w:rsidRPr="007B2B1C">
        <w:rPr>
          <w:sz w:val="22"/>
          <w:szCs w:val="22"/>
        </w:rPr>
        <w:t xml:space="preserve"> vagy a k</w:t>
      </w:r>
      <w:r w:rsidRPr="007B2B1C">
        <w:rPr>
          <w:rFonts w:hint="eastAsia"/>
          <w:sz w:val="22"/>
          <w:szCs w:val="22"/>
        </w:rPr>
        <w:t>ö</w:t>
      </w:r>
      <w:r w:rsidRPr="007B2B1C">
        <w:rPr>
          <w:sz w:val="22"/>
          <w:szCs w:val="22"/>
        </w:rPr>
        <w:t>zbeszerz</w:t>
      </w:r>
      <w:r w:rsidRPr="007B2B1C">
        <w:rPr>
          <w:rFonts w:hint="eastAsia"/>
          <w:sz w:val="22"/>
          <w:szCs w:val="22"/>
        </w:rPr>
        <w:t>é</w:t>
      </w:r>
      <w:r w:rsidRPr="007B2B1C">
        <w:rPr>
          <w:sz w:val="22"/>
          <w:szCs w:val="22"/>
        </w:rPr>
        <w:t>sek jogszab</w:t>
      </w:r>
      <w:r w:rsidRPr="007B2B1C">
        <w:rPr>
          <w:rFonts w:hint="eastAsia"/>
          <w:sz w:val="22"/>
          <w:szCs w:val="22"/>
        </w:rPr>
        <w:t>á</w:t>
      </w:r>
      <w:r w:rsidRPr="007B2B1C">
        <w:rPr>
          <w:sz w:val="22"/>
          <w:szCs w:val="22"/>
        </w:rPr>
        <w:t>lyban el</w:t>
      </w:r>
      <w:r w:rsidRPr="007B2B1C">
        <w:rPr>
          <w:rFonts w:hint="eastAsia"/>
          <w:sz w:val="22"/>
          <w:szCs w:val="22"/>
        </w:rPr>
        <w:t>őí</w:t>
      </w:r>
      <w:r w:rsidRPr="007B2B1C">
        <w:rPr>
          <w:sz w:val="22"/>
          <w:szCs w:val="22"/>
        </w:rPr>
        <w:t xml:space="preserve">rt folyamatba </w:t>
      </w:r>
      <w:r w:rsidRPr="007B2B1C">
        <w:rPr>
          <w:rFonts w:hint="eastAsia"/>
          <w:sz w:val="22"/>
          <w:szCs w:val="22"/>
        </w:rPr>
        <w:t>é</w:t>
      </w:r>
      <w:r w:rsidRPr="007B2B1C">
        <w:rPr>
          <w:sz w:val="22"/>
          <w:szCs w:val="22"/>
        </w:rPr>
        <w:t>p</w:t>
      </w:r>
      <w:r w:rsidRPr="007B2B1C">
        <w:rPr>
          <w:rFonts w:hint="eastAsia"/>
          <w:sz w:val="22"/>
          <w:szCs w:val="22"/>
        </w:rPr>
        <w:t>í</w:t>
      </w:r>
      <w:r w:rsidRPr="007B2B1C">
        <w:rPr>
          <w:sz w:val="22"/>
          <w:szCs w:val="22"/>
        </w:rPr>
        <w:t>tett ellen</w:t>
      </w:r>
      <w:r w:rsidRPr="007B2B1C">
        <w:rPr>
          <w:rFonts w:hint="eastAsia"/>
          <w:sz w:val="22"/>
          <w:szCs w:val="22"/>
        </w:rPr>
        <w:t>ő</w:t>
      </w:r>
      <w:r w:rsidRPr="007B2B1C">
        <w:rPr>
          <w:sz w:val="22"/>
          <w:szCs w:val="22"/>
        </w:rPr>
        <w:t>rz</w:t>
      </w:r>
      <w:r w:rsidRPr="007B2B1C">
        <w:rPr>
          <w:rFonts w:hint="eastAsia"/>
          <w:sz w:val="22"/>
          <w:szCs w:val="22"/>
        </w:rPr>
        <w:t>é</w:t>
      </w:r>
      <w:r w:rsidRPr="007B2B1C">
        <w:rPr>
          <w:sz w:val="22"/>
          <w:szCs w:val="22"/>
        </w:rPr>
        <w:t>s</w:t>
      </w:r>
      <w:r w:rsidRPr="007B2B1C">
        <w:rPr>
          <w:rFonts w:hint="eastAsia"/>
          <w:sz w:val="22"/>
          <w:szCs w:val="22"/>
        </w:rPr>
        <w:t>é</w:t>
      </w:r>
      <w:r w:rsidRPr="007B2B1C">
        <w:rPr>
          <w:sz w:val="22"/>
          <w:szCs w:val="22"/>
        </w:rPr>
        <w:t>t v</w:t>
      </w:r>
      <w:r w:rsidRPr="007B2B1C">
        <w:rPr>
          <w:rFonts w:hint="eastAsia"/>
          <w:sz w:val="22"/>
          <w:szCs w:val="22"/>
        </w:rPr>
        <w:t>é</w:t>
      </w:r>
      <w:r w:rsidRPr="007B2B1C">
        <w:rPr>
          <w:sz w:val="22"/>
          <w:szCs w:val="22"/>
        </w:rPr>
        <w:t>gz</w:t>
      </w:r>
      <w:r w:rsidRPr="007B2B1C">
        <w:rPr>
          <w:rFonts w:hint="eastAsia"/>
          <w:sz w:val="22"/>
          <w:szCs w:val="22"/>
        </w:rPr>
        <w:t>ő</w:t>
      </w:r>
      <w:r w:rsidRPr="007B2B1C">
        <w:rPr>
          <w:sz w:val="22"/>
          <w:szCs w:val="22"/>
        </w:rPr>
        <w:t xml:space="preserve"> szerv meg</w:t>
      </w:r>
      <w:r w:rsidRPr="007B2B1C">
        <w:rPr>
          <w:rFonts w:hint="eastAsia"/>
          <w:sz w:val="22"/>
          <w:szCs w:val="22"/>
        </w:rPr>
        <w:t>á</w:t>
      </w:r>
      <w:r w:rsidRPr="007B2B1C">
        <w:rPr>
          <w:sz w:val="22"/>
          <w:szCs w:val="22"/>
        </w:rPr>
        <w:t>llap</w:t>
      </w:r>
      <w:r w:rsidRPr="007B2B1C">
        <w:rPr>
          <w:rFonts w:hint="eastAsia"/>
          <w:sz w:val="22"/>
          <w:szCs w:val="22"/>
        </w:rPr>
        <w:t>í</w:t>
      </w:r>
      <w:r w:rsidRPr="007B2B1C">
        <w:rPr>
          <w:sz w:val="22"/>
          <w:szCs w:val="22"/>
        </w:rPr>
        <w:t>t</w:t>
      </w:r>
      <w:r w:rsidRPr="007B2B1C">
        <w:rPr>
          <w:rFonts w:hint="eastAsia"/>
          <w:sz w:val="22"/>
          <w:szCs w:val="22"/>
        </w:rPr>
        <w:t>á</w:t>
      </w:r>
      <w:r w:rsidRPr="007B2B1C">
        <w:rPr>
          <w:sz w:val="22"/>
          <w:szCs w:val="22"/>
        </w:rPr>
        <w:t>sa szerint s</w:t>
      </w:r>
      <w:r w:rsidRPr="007B2B1C">
        <w:rPr>
          <w:rFonts w:hint="eastAsia"/>
          <w:sz w:val="22"/>
          <w:szCs w:val="22"/>
        </w:rPr>
        <w:t>ú</w:t>
      </w:r>
      <w:r w:rsidRPr="007B2B1C">
        <w:rPr>
          <w:sz w:val="22"/>
          <w:szCs w:val="22"/>
        </w:rPr>
        <w:t>lyos jogs</w:t>
      </w:r>
      <w:r w:rsidRPr="007B2B1C">
        <w:rPr>
          <w:rFonts w:hint="eastAsia"/>
          <w:sz w:val="22"/>
          <w:szCs w:val="22"/>
        </w:rPr>
        <w:t>é</w:t>
      </w:r>
      <w:r w:rsidRPr="007B2B1C">
        <w:rPr>
          <w:sz w:val="22"/>
          <w:szCs w:val="22"/>
        </w:rPr>
        <w:t>rt</w:t>
      </w:r>
      <w:r w:rsidRPr="007B2B1C">
        <w:rPr>
          <w:rFonts w:hint="eastAsia"/>
          <w:sz w:val="22"/>
          <w:szCs w:val="22"/>
        </w:rPr>
        <w:t>é</w:t>
      </w:r>
      <w:r w:rsidRPr="007B2B1C">
        <w:rPr>
          <w:sz w:val="22"/>
          <w:szCs w:val="22"/>
        </w:rPr>
        <w:t>s t</w:t>
      </w:r>
      <w:r w:rsidRPr="007B2B1C">
        <w:rPr>
          <w:rFonts w:hint="eastAsia"/>
          <w:sz w:val="22"/>
          <w:szCs w:val="22"/>
        </w:rPr>
        <w:t>ö</w:t>
      </w:r>
      <w:r w:rsidRPr="007B2B1C">
        <w:rPr>
          <w:sz w:val="22"/>
          <w:szCs w:val="22"/>
        </w:rPr>
        <w:t>rt</w:t>
      </w:r>
      <w:r w:rsidRPr="007B2B1C">
        <w:rPr>
          <w:rFonts w:hint="eastAsia"/>
          <w:sz w:val="22"/>
          <w:szCs w:val="22"/>
        </w:rPr>
        <w:t>é</w:t>
      </w:r>
      <w:r w:rsidRPr="007B2B1C">
        <w:rPr>
          <w:sz w:val="22"/>
          <w:szCs w:val="22"/>
        </w:rPr>
        <w:t xml:space="preserve">nt, </w:t>
      </w:r>
      <w:r w:rsidRPr="007B2B1C">
        <w:rPr>
          <w:rFonts w:hint="eastAsia"/>
          <w:sz w:val="22"/>
          <w:szCs w:val="22"/>
        </w:rPr>
        <w:t>é</w:t>
      </w:r>
      <w:r w:rsidRPr="007B2B1C">
        <w:rPr>
          <w:sz w:val="22"/>
          <w:szCs w:val="22"/>
        </w:rPr>
        <w:t>s a k</w:t>
      </w:r>
      <w:r w:rsidRPr="007B2B1C">
        <w:rPr>
          <w:rFonts w:hint="eastAsia"/>
          <w:sz w:val="22"/>
          <w:szCs w:val="22"/>
        </w:rPr>
        <w:t>ö</w:t>
      </w:r>
      <w:r w:rsidRPr="007B2B1C">
        <w:rPr>
          <w:sz w:val="22"/>
          <w:szCs w:val="22"/>
        </w:rPr>
        <w:t>zbeszerz</w:t>
      </w:r>
      <w:r w:rsidRPr="007B2B1C">
        <w:rPr>
          <w:rFonts w:hint="eastAsia"/>
          <w:sz w:val="22"/>
          <w:szCs w:val="22"/>
        </w:rPr>
        <w:t>é</w:t>
      </w:r>
      <w:r w:rsidRPr="007B2B1C">
        <w:rPr>
          <w:sz w:val="22"/>
          <w:szCs w:val="22"/>
        </w:rPr>
        <w:t>si elj</w:t>
      </w:r>
      <w:r w:rsidRPr="007B2B1C">
        <w:rPr>
          <w:rFonts w:hint="eastAsia"/>
          <w:sz w:val="22"/>
          <w:szCs w:val="22"/>
        </w:rPr>
        <w:t>á</w:t>
      </w:r>
      <w:r w:rsidRPr="007B2B1C">
        <w:rPr>
          <w:sz w:val="22"/>
          <w:szCs w:val="22"/>
        </w:rPr>
        <w:t>r</w:t>
      </w:r>
      <w:r w:rsidRPr="007B2B1C">
        <w:rPr>
          <w:rFonts w:hint="eastAsia"/>
          <w:sz w:val="22"/>
          <w:szCs w:val="22"/>
        </w:rPr>
        <w:t>á</w:t>
      </w:r>
      <w:r w:rsidRPr="007B2B1C">
        <w:rPr>
          <w:sz w:val="22"/>
          <w:szCs w:val="22"/>
        </w:rPr>
        <w:t>s szab</w:t>
      </w:r>
      <w:r w:rsidRPr="007B2B1C">
        <w:rPr>
          <w:rFonts w:hint="eastAsia"/>
          <w:sz w:val="22"/>
          <w:szCs w:val="22"/>
        </w:rPr>
        <w:t>á</w:t>
      </w:r>
      <w:r w:rsidRPr="007B2B1C">
        <w:rPr>
          <w:sz w:val="22"/>
          <w:szCs w:val="22"/>
        </w:rPr>
        <w:t>lyai szerint aj</w:t>
      </w:r>
      <w:r w:rsidRPr="007B2B1C">
        <w:rPr>
          <w:rFonts w:hint="eastAsia"/>
          <w:sz w:val="22"/>
          <w:szCs w:val="22"/>
        </w:rPr>
        <w:t>á</w:t>
      </w:r>
      <w:r w:rsidRPr="007B2B1C">
        <w:rPr>
          <w:sz w:val="22"/>
          <w:szCs w:val="22"/>
        </w:rPr>
        <w:t>nlatk</w:t>
      </w:r>
      <w:r w:rsidRPr="007B2B1C">
        <w:rPr>
          <w:rFonts w:hint="eastAsia"/>
          <w:sz w:val="22"/>
          <w:szCs w:val="22"/>
        </w:rPr>
        <w:t>é</w:t>
      </w:r>
      <w:r w:rsidRPr="007B2B1C">
        <w:rPr>
          <w:sz w:val="22"/>
          <w:szCs w:val="22"/>
        </w:rPr>
        <w:t>r</w:t>
      </w:r>
      <w:r w:rsidRPr="007B2B1C">
        <w:rPr>
          <w:rFonts w:hint="eastAsia"/>
          <w:sz w:val="22"/>
          <w:szCs w:val="22"/>
        </w:rPr>
        <w:t>ő</w:t>
      </w:r>
      <w:r w:rsidRPr="007B2B1C">
        <w:rPr>
          <w:sz w:val="22"/>
          <w:szCs w:val="22"/>
        </w:rPr>
        <w:t>nek m</w:t>
      </w:r>
      <w:r w:rsidRPr="007B2B1C">
        <w:rPr>
          <w:rFonts w:hint="eastAsia"/>
          <w:sz w:val="22"/>
          <w:szCs w:val="22"/>
        </w:rPr>
        <w:t>á</w:t>
      </w:r>
      <w:r w:rsidRPr="007B2B1C">
        <w:rPr>
          <w:sz w:val="22"/>
          <w:szCs w:val="22"/>
        </w:rPr>
        <w:t>r nincs lehet</w:t>
      </w:r>
      <w:r w:rsidRPr="007B2B1C">
        <w:rPr>
          <w:rFonts w:hint="eastAsia"/>
          <w:sz w:val="22"/>
          <w:szCs w:val="22"/>
        </w:rPr>
        <w:t>ő</w:t>
      </w:r>
      <w:r w:rsidRPr="007B2B1C">
        <w:rPr>
          <w:sz w:val="22"/>
          <w:szCs w:val="22"/>
        </w:rPr>
        <w:t>s</w:t>
      </w:r>
      <w:r w:rsidRPr="007B2B1C">
        <w:rPr>
          <w:rFonts w:hint="eastAsia"/>
          <w:sz w:val="22"/>
          <w:szCs w:val="22"/>
        </w:rPr>
        <w:t>é</w:t>
      </w:r>
      <w:r w:rsidRPr="007B2B1C">
        <w:rPr>
          <w:sz w:val="22"/>
          <w:szCs w:val="22"/>
        </w:rPr>
        <w:t>ge az elj</w:t>
      </w:r>
      <w:r w:rsidRPr="007B2B1C">
        <w:rPr>
          <w:rFonts w:hint="eastAsia"/>
          <w:sz w:val="22"/>
          <w:szCs w:val="22"/>
        </w:rPr>
        <w:t>á</w:t>
      </w:r>
      <w:r w:rsidRPr="007B2B1C">
        <w:rPr>
          <w:sz w:val="22"/>
          <w:szCs w:val="22"/>
        </w:rPr>
        <w:t>r</w:t>
      </w:r>
      <w:r w:rsidRPr="007B2B1C">
        <w:rPr>
          <w:rFonts w:hint="eastAsia"/>
          <w:sz w:val="22"/>
          <w:szCs w:val="22"/>
        </w:rPr>
        <w:t>á</w:t>
      </w:r>
      <w:r w:rsidRPr="007B2B1C">
        <w:rPr>
          <w:sz w:val="22"/>
          <w:szCs w:val="22"/>
        </w:rPr>
        <w:t>s jogszer</w:t>
      </w:r>
      <w:r w:rsidRPr="007B2B1C">
        <w:rPr>
          <w:rFonts w:hint="eastAsia"/>
          <w:sz w:val="22"/>
          <w:szCs w:val="22"/>
        </w:rPr>
        <w:t>ű</w:t>
      </w:r>
      <w:r w:rsidRPr="007B2B1C">
        <w:rPr>
          <w:sz w:val="22"/>
          <w:szCs w:val="22"/>
        </w:rPr>
        <w:t>s</w:t>
      </w:r>
      <w:r w:rsidRPr="007B2B1C">
        <w:rPr>
          <w:rFonts w:hint="eastAsia"/>
          <w:sz w:val="22"/>
          <w:szCs w:val="22"/>
        </w:rPr>
        <w:t>é</w:t>
      </w:r>
      <w:r w:rsidRPr="007B2B1C">
        <w:rPr>
          <w:sz w:val="22"/>
          <w:szCs w:val="22"/>
        </w:rPr>
        <w:t>g</w:t>
      </w:r>
      <w:r w:rsidRPr="007B2B1C">
        <w:rPr>
          <w:rFonts w:hint="eastAsia"/>
          <w:sz w:val="22"/>
          <w:szCs w:val="22"/>
        </w:rPr>
        <w:t>é</w:t>
      </w:r>
      <w:r w:rsidRPr="007B2B1C">
        <w:rPr>
          <w:sz w:val="22"/>
          <w:szCs w:val="22"/>
        </w:rPr>
        <w:t>t helyre</w:t>
      </w:r>
      <w:r w:rsidRPr="007B2B1C">
        <w:rPr>
          <w:rFonts w:hint="eastAsia"/>
          <w:sz w:val="22"/>
          <w:szCs w:val="22"/>
        </w:rPr>
        <w:t>á</w:t>
      </w:r>
      <w:r w:rsidRPr="007B2B1C">
        <w:rPr>
          <w:sz w:val="22"/>
          <w:szCs w:val="22"/>
        </w:rPr>
        <w:t>ll</w:t>
      </w:r>
      <w:r w:rsidRPr="007B2B1C">
        <w:rPr>
          <w:rFonts w:hint="eastAsia"/>
          <w:sz w:val="22"/>
          <w:szCs w:val="22"/>
        </w:rPr>
        <w:t>í</w:t>
      </w:r>
      <w:r w:rsidRPr="007B2B1C">
        <w:rPr>
          <w:sz w:val="22"/>
          <w:szCs w:val="22"/>
        </w:rPr>
        <w:t>tani.</w:t>
      </w:r>
    </w:p>
    <w:p w:rsidR="0025034F" w:rsidRPr="00935276" w:rsidRDefault="0025034F" w:rsidP="0025034F">
      <w:pPr>
        <w:jc w:val="both"/>
        <w:rPr>
          <w:rFonts w:ascii="Times New Roman" w:hAnsi="Times New Roman"/>
          <w:b/>
          <w:smallCaps/>
          <w:sz w:val="22"/>
          <w:szCs w:val="22"/>
          <w:u w:val="single"/>
        </w:rPr>
      </w:pPr>
    </w:p>
    <w:p w:rsidR="0025034F" w:rsidRPr="00935276" w:rsidRDefault="0025034F" w:rsidP="00757CFE">
      <w:pPr>
        <w:pStyle w:val="Listaszerbekezds"/>
        <w:numPr>
          <w:ilvl w:val="1"/>
          <w:numId w:val="6"/>
        </w:numPr>
        <w:spacing w:after="120"/>
        <w:ind w:left="709" w:hanging="425"/>
        <w:contextualSpacing w:val="0"/>
        <w:jc w:val="both"/>
        <w:rPr>
          <w:rFonts w:ascii="Times New Roman félkövér" w:hAnsi="Times New Roman félkövér"/>
          <w:b/>
          <w:sz w:val="22"/>
          <w:szCs w:val="22"/>
        </w:rPr>
      </w:pPr>
      <w:r w:rsidRPr="00935276">
        <w:rPr>
          <w:rFonts w:ascii="Times New Roman félkövér" w:hAnsi="Times New Roman félkövér"/>
          <w:b/>
          <w:sz w:val="22"/>
          <w:szCs w:val="22"/>
        </w:rPr>
        <w:t>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j</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koztat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 az aj</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nlatk</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r</w:t>
      </w:r>
      <w:r w:rsidRPr="00935276">
        <w:rPr>
          <w:rFonts w:ascii="Times New Roman félkövér" w:hAnsi="Times New Roman félkövér" w:hint="eastAsia"/>
          <w:b/>
          <w:sz w:val="22"/>
          <w:szCs w:val="22"/>
        </w:rPr>
        <w:t>ő</w:t>
      </w:r>
      <w:r w:rsidRPr="00935276">
        <w:rPr>
          <w:rFonts w:ascii="Times New Roman félkövér" w:hAnsi="Times New Roman félkövér"/>
          <w:b/>
          <w:sz w:val="22"/>
          <w:szCs w:val="22"/>
        </w:rPr>
        <w:t xml:space="preserve"> d</w:t>
      </w:r>
      <w:r w:rsidRPr="00935276">
        <w:rPr>
          <w:rFonts w:ascii="Times New Roman félkövér" w:hAnsi="Times New Roman félkövér" w:hint="eastAsia"/>
          <w:b/>
          <w:sz w:val="22"/>
          <w:szCs w:val="22"/>
        </w:rPr>
        <w:t>ö</w:t>
      </w:r>
      <w:r w:rsidRPr="00935276">
        <w:rPr>
          <w:rFonts w:ascii="Times New Roman félkövér" w:hAnsi="Times New Roman félkövér"/>
          <w:b/>
          <w:sz w:val="22"/>
          <w:szCs w:val="22"/>
        </w:rPr>
        <w:t>nt</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seir</w:t>
      </w:r>
      <w:r w:rsidRPr="00935276">
        <w:rPr>
          <w:rFonts w:ascii="Times New Roman félkövér" w:hAnsi="Times New Roman félkövér" w:hint="eastAsia"/>
          <w:b/>
          <w:sz w:val="22"/>
          <w:szCs w:val="22"/>
        </w:rPr>
        <w:t>ő</w:t>
      </w:r>
      <w:r w:rsidRPr="00935276">
        <w:rPr>
          <w:rFonts w:ascii="Times New Roman félkövér" w:hAnsi="Times New Roman félkövér"/>
          <w:b/>
          <w:sz w:val="22"/>
          <w:szCs w:val="22"/>
        </w:rPr>
        <w:t>l</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sz w:val="22"/>
          <w:szCs w:val="22"/>
        </w:rPr>
        <w:t>A Kbt. 79. § (1) bekezdése alapján az ajánlatkérő az ajánlattevőt írásban tájékoztatja az eljárás eredményéről, az eljárás eredménytelenségéről, az ajánlattevő ajánlatának érvénytelenné nyilvánításáról, valamely gazdasági szereplő kizárásáról, valamint ezek részletes indokáról, az erről hozott döntést követően a lehető leghamarabb, de legkésőbb három munkanapon belül.</w:t>
      </w:r>
    </w:p>
    <w:p w:rsidR="0025034F" w:rsidRPr="00935276" w:rsidRDefault="0025034F" w:rsidP="0025034F">
      <w:pPr>
        <w:pStyle w:val="NormlWeb"/>
        <w:jc w:val="both"/>
        <w:rPr>
          <w:sz w:val="22"/>
          <w:szCs w:val="22"/>
        </w:rPr>
      </w:pPr>
      <w:r w:rsidRPr="00935276">
        <w:rPr>
          <w:sz w:val="22"/>
          <w:szCs w:val="22"/>
        </w:rPr>
        <w:t xml:space="preserve">Az ajánlatkérő az ajánlatok elbírálásának befejezésekor külön jogszabályban meghatározott minta szerint írásbeli összegezést készít az ajánlatokról. Az ajánlatkérő az ajánlatok elbírálásának befejezésekor a Kbt. 79. § (1) bekezdése szerinti tájékoztatást az írásbeli összegezésnek minden ajánlattevő részére egyidejűleg elektronikus úton </w:t>
      </w:r>
      <w:r w:rsidR="0099793B" w:rsidRPr="00935276">
        <w:rPr>
          <w:sz w:val="22"/>
          <w:szCs w:val="22"/>
        </w:rPr>
        <w:t xml:space="preserve">(fokozott biztonságú elektronikus aláírással ellátott e-mailben) </w:t>
      </w:r>
      <w:r w:rsidRPr="00935276">
        <w:rPr>
          <w:sz w:val="22"/>
          <w:szCs w:val="22"/>
        </w:rPr>
        <w:t>történő megküldésével teljesíti.</w:t>
      </w:r>
    </w:p>
    <w:p w:rsidR="0025034F" w:rsidRPr="00935276" w:rsidRDefault="0025034F" w:rsidP="0025034F">
      <w:pPr>
        <w:pStyle w:val="NormlWeb"/>
        <w:spacing w:before="0" w:after="0"/>
        <w:jc w:val="both"/>
        <w:rPr>
          <w:sz w:val="22"/>
          <w:szCs w:val="22"/>
        </w:rPr>
      </w:pPr>
      <w:r w:rsidRPr="00935276">
        <w:rPr>
          <w:sz w:val="22"/>
          <w:szCs w:val="22"/>
        </w:rPr>
        <w:t xml:space="preserve">Az ajánlatkérő az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ha az eredeti állapot </w:t>
      </w:r>
      <w:r w:rsidRPr="00935276">
        <w:rPr>
          <w:sz w:val="22"/>
          <w:szCs w:val="22"/>
        </w:rPr>
        <w:lastRenderedPageBreak/>
        <w:t>nem állítható helyre, a szerződést azonnali hatállyal felmondani, ha az eredmény megküldését követően észleli, hogy az eredmény (eredménytelenség) jogszabálysértő volt és a módosítás a jogszabálysértést orvosolja.</w:t>
      </w:r>
    </w:p>
    <w:p w:rsidR="0025034F" w:rsidRPr="00935276" w:rsidRDefault="0025034F" w:rsidP="0025034F">
      <w:pPr>
        <w:pStyle w:val="NormlWeb"/>
        <w:spacing w:before="0" w:after="0"/>
        <w:jc w:val="both"/>
        <w:rPr>
          <w:sz w:val="22"/>
          <w:szCs w:val="22"/>
        </w:rPr>
      </w:pPr>
      <w:r w:rsidRPr="00935276">
        <w:rPr>
          <w:sz w:val="22"/>
          <w:szCs w:val="22"/>
        </w:rPr>
        <w:t>Az ajánlatkérő a módosított írásbeli összegezést köteles faxon vagy elektronikus úton haladéktalanul, egyidejűleg az összes ajánlattevőnek megküldeni.</w:t>
      </w:r>
    </w:p>
    <w:p w:rsidR="0025034F" w:rsidRPr="00935276" w:rsidRDefault="0025034F" w:rsidP="0025034F">
      <w:pPr>
        <w:pStyle w:val="NormlWeb"/>
        <w:jc w:val="both"/>
        <w:rPr>
          <w:sz w:val="22"/>
          <w:szCs w:val="22"/>
        </w:rPr>
      </w:pPr>
      <w:r w:rsidRPr="00935276">
        <w:rPr>
          <w:sz w:val="22"/>
          <w:szCs w:val="22"/>
        </w:rPr>
        <w:t>Az ajánlatokról készült írásbeli összegezésben észlelt bármely elírást (névcserét, hibás névírást, szám- vagy számítási hibát vagy más hasonló elírást) az ajánlatkérő kérelemre vagy kérelem hiányában is kijavíthatja. A kijavított írásbeli összegezést az ajánlatkérő legkésőbb az eljárás eredményének megküldését követő tíz napon belül köteles egyidejűleg megküldeni az összes</w:t>
      </w:r>
      <w:r w:rsidR="007E42DC" w:rsidRPr="00935276">
        <w:rPr>
          <w:sz w:val="22"/>
          <w:szCs w:val="22"/>
        </w:rPr>
        <w:t xml:space="preserve"> ajánlattevőnek.</w:t>
      </w:r>
    </w:p>
    <w:bookmarkEnd w:id="44"/>
    <w:p w:rsidR="0025034F" w:rsidRPr="00935276" w:rsidRDefault="0099793B" w:rsidP="0099793B">
      <w:pPr>
        <w:pStyle w:val="Listaszerbekezds"/>
        <w:numPr>
          <w:ilvl w:val="1"/>
          <w:numId w:val="6"/>
        </w:numPr>
        <w:spacing w:after="120"/>
        <w:ind w:left="709" w:hanging="425"/>
        <w:contextualSpacing w:val="0"/>
        <w:jc w:val="both"/>
        <w:rPr>
          <w:rFonts w:ascii="Times New Roman félkövér" w:hAnsi="Times New Roman félkövér"/>
          <w:b/>
          <w:sz w:val="22"/>
          <w:szCs w:val="22"/>
        </w:rPr>
      </w:pPr>
      <w:r w:rsidRPr="00935276">
        <w:rPr>
          <w:rFonts w:ascii="Times New Roman félkövér" w:hAnsi="Times New Roman félkövér"/>
          <w:b/>
          <w:sz w:val="22"/>
          <w:szCs w:val="22"/>
        </w:rPr>
        <w:t>A</w:t>
      </w:r>
      <w:r w:rsidR="0025034F" w:rsidRPr="00935276">
        <w:rPr>
          <w:rFonts w:ascii="Times New Roman félkövér" w:hAnsi="Times New Roman félkövér"/>
          <w:b/>
          <w:sz w:val="22"/>
          <w:szCs w:val="22"/>
        </w:rPr>
        <w:t>j</w:t>
      </w:r>
      <w:r w:rsidR="0025034F" w:rsidRPr="00935276">
        <w:rPr>
          <w:rFonts w:ascii="Times New Roman félkövér" w:hAnsi="Times New Roman félkövér" w:hint="eastAsia"/>
          <w:b/>
          <w:sz w:val="22"/>
          <w:szCs w:val="22"/>
        </w:rPr>
        <w:t>á</w:t>
      </w:r>
      <w:r w:rsidR="0025034F" w:rsidRPr="00935276">
        <w:rPr>
          <w:rFonts w:ascii="Times New Roman félkövér" w:hAnsi="Times New Roman félkövér"/>
          <w:b/>
          <w:sz w:val="22"/>
          <w:szCs w:val="22"/>
        </w:rPr>
        <w:t>nlati k</w:t>
      </w:r>
      <w:r w:rsidR="0025034F" w:rsidRPr="00935276">
        <w:rPr>
          <w:rFonts w:ascii="Times New Roman félkövér" w:hAnsi="Times New Roman félkövér" w:hint="eastAsia"/>
          <w:b/>
          <w:sz w:val="22"/>
          <w:szCs w:val="22"/>
        </w:rPr>
        <w:t>ö</w:t>
      </w:r>
      <w:r w:rsidR="0025034F" w:rsidRPr="00935276">
        <w:rPr>
          <w:rFonts w:ascii="Times New Roman félkövér" w:hAnsi="Times New Roman félkövér"/>
          <w:b/>
          <w:sz w:val="22"/>
          <w:szCs w:val="22"/>
        </w:rPr>
        <w:t>t</w:t>
      </w:r>
      <w:r w:rsidR="0025034F" w:rsidRPr="00935276">
        <w:rPr>
          <w:rFonts w:ascii="Times New Roman félkövér" w:hAnsi="Times New Roman félkövér" w:hint="eastAsia"/>
          <w:b/>
          <w:sz w:val="22"/>
          <w:szCs w:val="22"/>
        </w:rPr>
        <w:t>ö</w:t>
      </w:r>
      <w:r w:rsidR="0025034F" w:rsidRPr="00935276">
        <w:rPr>
          <w:rFonts w:ascii="Times New Roman félkövér" w:hAnsi="Times New Roman félkövér"/>
          <w:b/>
          <w:sz w:val="22"/>
          <w:szCs w:val="22"/>
        </w:rPr>
        <w:t>tts</w:t>
      </w:r>
      <w:r w:rsidR="0025034F" w:rsidRPr="00935276">
        <w:rPr>
          <w:rFonts w:ascii="Times New Roman félkövér" w:hAnsi="Times New Roman félkövér" w:hint="eastAsia"/>
          <w:b/>
          <w:sz w:val="22"/>
          <w:szCs w:val="22"/>
        </w:rPr>
        <w:t>é</w:t>
      </w:r>
      <w:r w:rsidR="0025034F" w:rsidRPr="00935276">
        <w:rPr>
          <w:rFonts w:ascii="Times New Roman félkövér" w:hAnsi="Times New Roman félkövér"/>
          <w:b/>
          <w:sz w:val="22"/>
          <w:szCs w:val="22"/>
        </w:rPr>
        <w:t>g</w:t>
      </w:r>
    </w:p>
    <w:p w:rsidR="0025034F" w:rsidRPr="00935276" w:rsidRDefault="0025034F" w:rsidP="0025034F">
      <w:pPr>
        <w:ind w:left="720"/>
        <w:jc w:val="both"/>
        <w:rPr>
          <w:rFonts w:ascii="Times New Roman" w:hAnsi="Times New Roman"/>
          <w:b/>
          <w:sz w:val="22"/>
          <w:szCs w:val="22"/>
        </w:rPr>
      </w:pPr>
    </w:p>
    <w:p w:rsidR="0025034F" w:rsidRPr="00935276" w:rsidRDefault="0025034F" w:rsidP="0025034F">
      <w:pPr>
        <w:jc w:val="both"/>
        <w:rPr>
          <w:rFonts w:ascii="Times New Roman" w:hAnsi="Times New Roman"/>
          <w:b/>
          <w:sz w:val="22"/>
          <w:szCs w:val="22"/>
        </w:rPr>
      </w:pPr>
      <w:r w:rsidRPr="00935276">
        <w:rPr>
          <w:rFonts w:ascii="Times New Roman" w:hAnsi="Times New Roman"/>
          <w:sz w:val="22"/>
          <w:szCs w:val="22"/>
        </w:rPr>
        <w:t xml:space="preserve">A Kbt. 81. § (11) bekezdése értelmében a nyílt eljárásban az ajánlatkérő a felhívásban és a közbeszerzési dokumentumokban meghatározott feltételekhez, az ajánlattevő az ajánlatához kötve van. </w:t>
      </w:r>
    </w:p>
    <w:p w:rsidR="0025034F" w:rsidRPr="00935276" w:rsidRDefault="0025034F" w:rsidP="0025034F">
      <w:pPr>
        <w:ind w:left="900"/>
        <w:jc w:val="both"/>
        <w:rPr>
          <w:rFonts w:ascii="Times New Roman" w:hAnsi="Times New Roman"/>
          <w:b/>
          <w:sz w:val="22"/>
          <w:szCs w:val="22"/>
        </w:rPr>
      </w:pPr>
    </w:p>
    <w:p w:rsidR="0025034F" w:rsidRPr="00935276" w:rsidRDefault="0025034F" w:rsidP="0025034F">
      <w:pPr>
        <w:jc w:val="both"/>
        <w:rPr>
          <w:rFonts w:ascii="Times New Roman" w:hAnsi="Times New Roman"/>
          <w:b/>
          <w:smallCaps/>
          <w:sz w:val="22"/>
          <w:szCs w:val="22"/>
        </w:rPr>
      </w:pPr>
    </w:p>
    <w:p w:rsidR="0025034F" w:rsidRPr="00935276" w:rsidRDefault="0025034F" w:rsidP="001669B8">
      <w:pPr>
        <w:pStyle w:val="Listaszerbekezds"/>
        <w:numPr>
          <w:ilvl w:val="1"/>
          <w:numId w:val="6"/>
        </w:numPr>
        <w:spacing w:after="120"/>
        <w:ind w:left="709" w:hanging="425"/>
        <w:contextualSpacing w:val="0"/>
        <w:jc w:val="both"/>
        <w:rPr>
          <w:rFonts w:ascii="Times New Roman félkövér" w:hAnsi="Times New Roman félkövér"/>
          <w:b/>
          <w:sz w:val="22"/>
          <w:szCs w:val="22"/>
        </w:rPr>
      </w:pPr>
      <w:r w:rsidRPr="00935276">
        <w:rPr>
          <w:rFonts w:ascii="Times New Roman félkövér" w:hAnsi="Times New Roman félkövér"/>
          <w:b/>
          <w:sz w:val="22"/>
          <w:szCs w:val="22"/>
        </w:rPr>
        <w:t>A kiz</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r</w:t>
      </w:r>
      <w:r w:rsidRPr="00935276">
        <w:rPr>
          <w:rFonts w:ascii="Times New Roman félkövér" w:hAnsi="Times New Roman félkövér" w:hint="eastAsia"/>
          <w:b/>
          <w:sz w:val="22"/>
          <w:szCs w:val="22"/>
        </w:rPr>
        <w:t>ó</w:t>
      </w:r>
      <w:r w:rsidRPr="00935276">
        <w:rPr>
          <w:rFonts w:ascii="Times New Roman félkövér" w:hAnsi="Times New Roman félkövér"/>
          <w:b/>
          <w:sz w:val="22"/>
          <w:szCs w:val="22"/>
        </w:rPr>
        <w:t xml:space="preserve"> okok hat</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lya al</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 xml:space="preserve"> tartoz</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 igazol</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ra, valamint az alkalmass</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gi k</w:t>
      </w:r>
      <w:r w:rsidRPr="00935276">
        <w:rPr>
          <w:rFonts w:ascii="Times New Roman félkövér" w:hAnsi="Times New Roman félkövér" w:hint="eastAsia"/>
          <w:b/>
          <w:sz w:val="22"/>
          <w:szCs w:val="22"/>
        </w:rPr>
        <w:t>ö</w:t>
      </w:r>
      <w:r w:rsidRPr="00935276">
        <w:rPr>
          <w:rFonts w:ascii="Times New Roman félkövér" w:hAnsi="Times New Roman félkövér"/>
          <w:b/>
          <w:sz w:val="22"/>
          <w:szCs w:val="22"/>
        </w:rPr>
        <w:t>vetelm</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nyeknek t</w:t>
      </w:r>
      <w:r w:rsidRPr="00935276">
        <w:rPr>
          <w:rFonts w:ascii="Times New Roman félkövér" w:hAnsi="Times New Roman félkövér" w:hint="eastAsia"/>
          <w:b/>
          <w:sz w:val="22"/>
          <w:szCs w:val="22"/>
        </w:rPr>
        <w:t>ö</w:t>
      </w:r>
      <w:r w:rsidRPr="00935276">
        <w:rPr>
          <w:rFonts w:ascii="Times New Roman félkövér" w:hAnsi="Times New Roman félkövér"/>
          <w:b/>
          <w:sz w:val="22"/>
          <w:szCs w:val="22"/>
        </w:rPr>
        <w:t>rt</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n</w:t>
      </w:r>
      <w:r w:rsidRPr="00935276">
        <w:rPr>
          <w:rFonts w:ascii="Times New Roman félkövér" w:hAnsi="Times New Roman félkövér" w:hint="eastAsia"/>
          <w:b/>
          <w:sz w:val="22"/>
          <w:szCs w:val="22"/>
        </w:rPr>
        <w:t>ő</w:t>
      </w:r>
      <w:r w:rsidRPr="00935276">
        <w:rPr>
          <w:rFonts w:ascii="Times New Roman félkövér" w:hAnsi="Times New Roman félkövér"/>
          <w:b/>
          <w:sz w:val="22"/>
          <w:szCs w:val="22"/>
        </w:rPr>
        <w:t xml:space="preserve"> megfelel</w:t>
      </w:r>
      <w:r w:rsidRPr="00935276">
        <w:rPr>
          <w:rFonts w:ascii="Times New Roman félkövér" w:hAnsi="Times New Roman félkövér" w:hint="eastAsia"/>
          <w:b/>
          <w:sz w:val="22"/>
          <w:szCs w:val="22"/>
        </w:rPr>
        <w:t>é</w:t>
      </w:r>
      <w:r w:rsidRPr="00935276">
        <w:rPr>
          <w:rFonts w:ascii="Times New Roman félkövér" w:hAnsi="Times New Roman félkövér"/>
          <w:b/>
          <w:sz w:val="22"/>
          <w:szCs w:val="22"/>
        </w:rPr>
        <w:t>s igazol</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ra vonatkoz</w:t>
      </w:r>
      <w:r w:rsidRPr="00935276">
        <w:rPr>
          <w:rFonts w:ascii="Times New Roman félkövér" w:hAnsi="Times New Roman félkövér" w:hint="eastAsia"/>
          <w:b/>
          <w:sz w:val="22"/>
          <w:szCs w:val="22"/>
        </w:rPr>
        <w:t>ó</w:t>
      </w:r>
      <w:r w:rsidRPr="00935276">
        <w:rPr>
          <w:rFonts w:ascii="Times New Roman félkövér" w:hAnsi="Times New Roman félkövér"/>
          <w:b/>
          <w:sz w:val="22"/>
          <w:szCs w:val="22"/>
        </w:rPr>
        <w:t xml:space="preserve"> el</w:t>
      </w:r>
      <w:r w:rsidRPr="00935276">
        <w:rPr>
          <w:rFonts w:ascii="Times New Roman félkövér" w:hAnsi="Times New Roman félkövér" w:hint="eastAsia"/>
          <w:b/>
          <w:sz w:val="22"/>
          <w:szCs w:val="22"/>
        </w:rPr>
        <w:t>őí</w:t>
      </w:r>
      <w:r w:rsidRPr="00935276">
        <w:rPr>
          <w:rFonts w:ascii="Times New Roman félkövér" w:hAnsi="Times New Roman félkövér"/>
          <w:b/>
          <w:sz w:val="22"/>
          <w:szCs w:val="22"/>
        </w:rPr>
        <w:t>r</w:t>
      </w:r>
      <w:r w:rsidRPr="00935276">
        <w:rPr>
          <w:rFonts w:ascii="Times New Roman félkövér" w:hAnsi="Times New Roman félkövér" w:hint="eastAsia"/>
          <w:b/>
          <w:sz w:val="22"/>
          <w:szCs w:val="22"/>
        </w:rPr>
        <w:t>á</w:t>
      </w:r>
      <w:r w:rsidRPr="00935276">
        <w:rPr>
          <w:rFonts w:ascii="Times New Roman félkövér" w:hAnsi="Times New Roman félkövér"/>
          <w:b/>
          <w:sz w:val="22"/>
          <w:szCs w:val="22"/>
        </w:rPr>
        <w:t>sok</w:t>
      </w:r>
    </w:p>
    <w:p w:rsidR="0025034F" w:rsidRPr="00935276" w:rsidRDefault="0025034F" w:rsidP="0025034F">
      <w:pPr>
        <w:jc w:val="both"/>
        <w:rPr>
          <w:rFonts w:ascii="Times New Roman" w:hAnsi="Times New Roman"/>
          <w:sz w:val="22"/>
          <w:szCs w:val="22"/>
        </w:rPr>
      </w:pPr>
      <w:r w:rsidRPr="00935276">
        <w:rPr>
          <w:rFonts w:ascii="Times New Roman" w:hAnsi="Times New Roman"/>
          <w:sz w:val="22"/>
          <w:szCs w:val="22"/>
        </w:rPr>
        <w:t xml:space="preserve">Az ajánlati felhívásban előírt kizáró okok hatálya alá tartozást, valamint a felhívásban előírt alkalmassági követelményeknek történő megfelelést </w:t>
      </w:r>
      <w:r w:rsidRPr="00935276">
        <w:rPr>
          <w:rFonts w:ascii="Times New Roman" w:hAnsi="Times New Roman"/>
          <w:i/>
          <w:sz w:val="22"/>
          <w:szCs w:val="22"/>
        </w:rPr>
        <w:t>a közbeszerzési eljárásokban az alkalmasság és a kizáró okok igazolásának, valamint a közbeszerzési műszaki leírás meghatározásának módjáról</w:t>
      </w:r>
      <w:r w:rsidRPr="00935276">
        <w:rPr>
          <w:rFonts w:ascii="Times New Roman" w:hAnsi="Times New Roman"/>
          <w:sz w:val="22"/>
          <w:szCs w:val="22"/>
        </w:rPr>
        <w:t xml:space="preserve"> </w:t>
      </w:r>
      <w:r w:rsidRPr="00935276">
        <w:rPr>
          <w:rFonts w:ascii="Times New Roman" w:hAnsi="Times New Roman"/>
          <w:i/>
          <w:sz w:val="22"/>
          <w:szCs w:val="22"/>
        </w:rPr>
        <w:t>szóló</w:t>
      </w:r>
      <w:r w:rsidRPr="00935276">
        <w:rPr>
          <w:rFonts w:ascii="Times New Roman" w:hAnsi="Times New Roman"/>
          <w:sz w:val="22"/>
          <w:szCs w:val="22"/>
        </w:rPr>
        <w:t xml:space="preserve"> 321/2015. (X. 30.) Korm. rendeletben foglaltaknak megfelelően kell igazolni.</w:t>
      </w:r>
    </w:p>
    <w:p w:rsidR="0025034F" w:rsidRPr="00935276" w:rsidRDefault="0025034F" w:rsidP="0025034F">
      <w:pPr>
        <w:jc w:val="both"/>
        <w:rPr>
          <w:rFonts w:ascii="Times New Roman" w:hAnsi="Times New Roman"/>
          <w:sz w:val="22"/>
          <w:szCs w:val="22"/>
        </w:rPr>
      </w:pPr>
    </w:p>
    <w:p w:rsidR="0025034F" w:rsidRPr="00935276" w:rsidRDefault="00550CBE" w:rsidP="0025034F">
      <w:pPr>
        <w:pStyle w:val="NormlWeb"/>
        <w:shd w:val="clear" w:color="auto" w:fill="FFFFFF"/>
        <w:suppressAutoHyphens w:val="0"/>
        <w:spacing w:before="0" w:after="0"/>
        <w:jc w:val="both"/>
        <w:textAlignment w:val="baseline"/>
        <w:rPr>
          <w:sz w:val="22"/>
          <w:szCs w:val="22"/>
        </w:rPr>
      </w:pPr>
      <w:r>
        <w:rPr>
          <w:b/>
          <w:sz w:val="22"/>
          <w:szCs w:val="22"/>
        </w:rPr>
        <w:t>14</w:t>
      </w:r>
      <w:r w:rsidR="004379F7" w:rsidRPr="00935276">
        <w:rPr>
          <w:b/>
          <w:sz w:val="22"/>
          <w:szCs w:val="22"/>
        </w:rPr>
        <w:t xml:space="preserve">.1. </w:t>
      </w:r>
      <w:r w:rsidR="0025034F" w:rsidRPr="00935276">
        <w:rPr>
          <w:b/>
          <w:sz w:val="22"/>
          <w:szCs w:val="22"/>
        </w:rPr>
        <w:t>Az ajánlati felhívásban előírt kizáró okok</w:t>
      </w:r>
      <w:r w:rsidR="0025034F" w:rsidRPr="00935276">
        <w:rPr>
          <w:sz w:val="22"/>
          <w:szCs w:val="22"/>
        </w:rPr>
        <w:t>:</w:t>
      </w:r>
    </w:p>
    <w:p w:rsidR="0025034F" w:rsidRPr="00935276" w:rsidRDefault="0025034F" w:rsidP="0025034F">
      <w:pPr>
        <w:pStyle w:val="NormlWeb"/>
        <w:shd w:val="clear" w:color="auto" w:fill="FFFFFF"/>
        <w:suppressAutoHyphens w:val="0"/>
        <w:spacing w:before="0" w:after="0"/>
        <w:jc w:val="both"/>
        <w:textAlignment w:val="baseline"/>
        <w:rPr>
          <w:sz w:val="22"/>
          <w:szCs w:val="22"/>
        </w:rPr>
      </w:pPr>
    </w:p>
    <w:p w:rsidR="0025034F" w:rsidRPr="00935276" w:rsidRDefault="0025034F" w:rsidP="0025034F">
      <w:pPr>
        <w:pStyle w:val="NormlWeb"/>
        <w:shd w:val="clear" w:color="auto" w:fill="FFFFFF"/>
        <w:suppressAutoHyphens w:val="0"/>
        <w:spacing w:before="0" w:after="0"/>
        <w:jc w:val="both"/>
        <w:textAlignment w:val="baseline"/>
        <w:rPr>
          <w:sz w:val="22"/>
          <w:szCs w:val="22"/>
        </w:rPr>
      </w:pPr>
      <w:r w:rsidRPr="00935276">
        <w:rPr>
          <w:sz w:val="22"/>
          <w:szCs w:val="22"/>
        </w:rPr>
        <w:t>Az eljárásban nem lehet ajánlattevő, alvállalkozó, és nem vehet részt alkalmasság igazolásában olyan gazdasági szereplő, aki a Kbt. 62. § (1)-(2) bekezdésben meghatározott kizáró okok hatálya alatt áll.</w:t>
      </w:r>
    </w:p>
    <w:p w:rsidR="0025034F" w:rsidRPr="00935276" w:rsidRDefault="0025034F" w:rsidP="0025034F">
      <w:pPr>
        <w:pStyle w:val="NormlWeb"/>
        <w:shd w:val="clear" w:color="auto" w:fill="FFFFFF"/>
        <w:suppressAutoHyphens w:val="0"/>
        <w:spacing w:before="0" w:after="0"/>
        <w:jc w:val="both"/>
        <w:textAlignment w:val="baseline"/>
        <w:rPr>
          <w:sz w:val="22"/>
          <w:szCs w:val="22"/>
        </w:rPr>
      </w:pPr>
    </w:p>
    <w:p w:rsidR="0025034F" w:rsidRPr="00935276" w:rsidRDefault="0025034F" w:rsidP="0025034F">
      <w:pPr>
        <w:pStyle w:val="NormlWeb"/>
        <w:shd w:val="clear" w:color="auto" w:fill="FFFFFF"/>
        <w:spacing w:before="0" w:after="0"/>
        <w:jc w:val="both"/>
        <w:textAlignment w:val="baseline"/>
        <w:rPr>
          <w:sz w:val="22"/>
          <w:szCs w:val="22"/>
        </w:rPr>
      </w:pPr>
      <w:r w:rsidRPr="00935276">
        <w:rPr>
          <w:sz w:val="22"/>
          <w:szCs w:val="22"/>
          <w:u w:val="single"/>
        </w:rPr>
        <w:t>Öntisztázás</w:t>
      </w:r>
      <w:r w:rsidR="006D62AA">
        <w:rPr>
          <w:sz w:val="22"/>
          <w:szCs w:val="22"/>
          <w:u w:val="single"/>
        </w:rPr>
        <w:t xml:space="preserve"> (</w:t>
      </w:r>
      <w:r w:rsidRPr="00935276">
        <w:rPr>
          <w:sz w:val="22"/>
          <w:szCs w:val="22"/>
        </w:rPr>
        <w:t>Kbt. 64. §</w:t>
      </w:r>
      <w:r w:rsidR="006D62AA">
        <w:rPr>
          <w:sz w:val="22"/>
          <w:szCs w:val="22"/>
        </w:rPr>
        <w:t>)</w:t>
      </w:r>
      <w:r w:rsidRPr="00935276">
        <w:rPr>
          <w:sz w:val="22"/>
          <w:szCs w:val="22"/>
        </w:rPr>
        <w:t xml:space="preserve"> </w:t>
      </w:r>
      <w:r w:rsidR="006D62AA">
        <w:rPr>
          <w:sz w:val="22"/>
          <w:szCs w:val="22"/>
        </w:rPr>
        <w:t>A</w:t>
      </w:r>
      <w:r w:rsidRPr="00935276">
        <w:rPr>
          <w:sz w:val="22"/>
          <w:szCs w:val="22"/>
        </w:rPr>
        <w:t xml:space="preserve"> 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Kbt.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 Ha a Közbeszerzési Hatóság a 188. § (4) bekezdése szerinti – vagy bírósági felülvizsgálata esetén a bíróság a 188. § (5) bekezdése szerinti – jogerős határozata kimondja az adott kizáró ok hatálya alatt álló gazdasági szereplő megbízhatóságát, az ajánlatkérő mérlegelés nélkül köteles azt elfogadni. A jogerős határozatot a gazdasági szereplő az egységes európai közbeszerzési dokumentummal egyidejűleg köteles benyújtani.</w:t>
      </w:r>
    </w:p>
    <w:p w:rsidR="0025034F" w:rsidRPr="00935276" w:rsidRDefault="0025034F" w:rsidP="0025034F">
      <w:pPr>
        <w:pStyle w:val="NormlWeb"/>
        <w:shd w:val="clear" w:color="auto" w:fill="FFFFFF"/>
        <w:spacing w:before="0" w:after="0"/>
        <w:jc w:val="both"/>
        <w:textAlignment w:val="baseline"/>
        <w:rPr>
          <w:sz w:val="22"/>
          <w:szCs w:val="22"/>
        </w:rPr>
      </w:pPr>
    </w:p>
    <w:p w:rsidR="0025034F" w:rsidRPr="00935276" w:rsidRDefault="0025034F" w:rsidP="0025034F">
      <w:pPr>
        <w:pStyle w:val="NormlWeb"/>
        <w:shd w:val="clear" w:color="auto" w:fill="FFFFFF"/>
        <w:spacing w:before="0" w:after="0"/>
        <w:jc w:val="both"/>
        <w:textAlignment w:val="baseline"/>
        <w:rPr>
          <w:sz w:val="22"/>
          <w:szCs w:val="22"/>
        </w:rPr>
      </w:pPr>
      <w:r w:rsidRPr="00935276">
        <w:rPr>
          <w:sz w:val="22"/>
          <w:szCs w:val="22"/>
          <w:u w:val="single"/>
        </w:rPr>
        <w:t>Igazolás</w:t>
      </w:r>
      <w:r w:rsidRPr="00935276">
        <w:rPr>
          <w:sz w:val="22"/>
          <w:szCs w:val="22"/>
        </w:rPr>
        <w:t xml:space="preserve">: </w:t>
      </w:r>
    </w:p>
    <w:p w:rsidR="0025034F" w:rsidRPr="00935276" w:rsidRDefault="0025034F" w:rsidP="0025034F">
      <w:pPr>
        <w:pStyle w:val="NormlWeb"/>
        <w:shd w:val="clear" w:color="auto" w:fill="FFFFFF"/>
        <w:spacing w:before="0" w:after="0"/>
        <w:jc w:val="both"/>
        <w:textAlignment w:val="baseline"/>
        <w:rPr>
          <w:sz w:val="22"/>
          <w:szCs w:val="22"/>
        </w:rPr>
      </w:pPr>
      <w:r w:rsidRPr="00935276">
        <w:rPr>
          <w:sz w:val="22"/>
          <w:szCs w:val="22"/>
        </w:rPr>
        <w:t>A 321/2015. (X.30.) Kormányrendelet 1-16. § szerint, különösen:</w:t>
      </w:r>
    </w:p>
    <w:p w:rsidR="0025034F" w:rsidRPr="00935276" w:rsidRDefault="0025034F" w:rsidP="0025034F">
      <w:pPr>
        <w:pStyle w:val="NormlWeb"/>
        <w:shd w:val="clear" w:color="auto" w:fill="FFFFFF"/>
        <w:spacing w:before="0" w:after="0"/>
        <w:jc w:val="both"/>
        <w:textAlignment w:val="baseline"/>
        <w:rPr>
          <w:sz w:val="22"/>
          <w:szCs w:val="22"/>
        </w:rPr>
      </w:pPr>
    </w:p>
    <w:p w:rsidR="000E4C2B" w:rsidRDefault="0025034F" w:rsidP="0025034F">
      <w:pPr>
        <w:pStyle w:val="NormlWeb"/>
        <w:shd w:val="clear" w:color="auto" w:fill="FFFFFF"/>
        <w:spacing w:before="0" w:after="0"/>
        <w:jc w:val="both"/>
        <w:textAlignment w:val="baseline"/>
        <w:rPr>
          <w:sz w:val="22"/>
          <w:szCs w:val="22"/>
        </w:rPr>
      </w:pPr>
      <w:r w:rsidRPr="00935276">
        <w:rPr>
          <w:sz w:val="22"/>
          <w:szCs w:val="22"/>
        </w:rPr>
        <w:t>A 321/2015. (X. 30.) Korm. rendelet 1. § (1) bekezdése</w:t>
      </w:r>
      <w:r w:rsidR="000E4C2B">
        <w:rPr>
          <w:sz w:val="22"/>
          <w:szCs w:val="22"/>
        </w:rPr>
        <w:t>:</w:t>
      </w:r>
      <w:r w:rsidRPr="00935276">
        <w:rPr>
          <w:sz w:val="22"/>
          <w:szCs w:val="22"/>
        </w:rPr>
        <w:t xml:space="preserve"> </w:t>
      </w:r>
    </w:p>
    <w:p w:rsidR="0025034F" w:rsidRPr="00935276" w:rsidRDefault="000E4C2B" w:rsidP="0025034F">
      <w:pPr>
        <w:pStyle w:val="NormlWeb"/>
        <w:shd w:val="clear" w:color="auto" w:fill="FFFFFF"/>
        <w:spacing w:before="0" w:after="0"/>
        <w:jc w:val="both"/>
        <w:textAlignment w:val="baseline"/>
        <w:rPr>
          <w:sz w:val="22"/>
          <w:szCs w:val="22"/>
        </w:rPr>
      </w:pPr>
      <w:r>
        <w:rPr>
          <w:sz w:val="22"/>
          <w:szCs w:val="22"/>
        </w:rPr>
        <w:t>A</w:t>
      </w:r>
      <w:r w:rsidR="0025034F" w:rsidRPr="00935276">
        <w:rPr>
          <w:sz w:val="22"/>
          <w:szCs w:val="22"/>
        </w:rPr>
        <w:t xml:space="preserve">z ajánlattevőnek </w:t>
      </w:r>
      <w:r w:rsidR="0025034F" w:rsidRPr="00935276">
        <w:rPr>
          <w:rFonts w:eastAsia="Calibri"/>
          <w:kern w:val="1"/>
          <w:sz w:val="22"/>
          <w:szCs w:val="22"/>
          <w:lang w:eastAsia="hu-HU"/>
        </w:rPr>
        <w:t xml:space="preserve">és az alkalmasság igazolásában résztvevő gazdasági szereplőnek </w:t>
      </w:r>
      <w:r w:rsidR="0025034F" w:rsidRPr="00935276">
        <w:rPr>
          <w:sz w:val="22"/>
          <w:szCs w:val="22"/>
        </w:rPr>
        <w:t xml:space="preserve">az ajánlatában a </w:t>
      </w:r>
      <w:r w:rsidR="006D62AA">
        <w:rPr>
          <w:sz w:val="22"/>
          <w:szCs w:val="22"/>
        </w:rPr>
        <w:t xml:space="preserve">Kbt. </w:t>
      </w:r>
      <w:r w:rsidR="0025034F" w:rsidRPr="00935276">
        <w:rPr>
          <w:sz w:val="22"/>
          <w:szCs w:val="22"/>
        </w:rPr>
        <w:t>Második Része szerint lefolytatott közbeszerzési eljárásban ajánlatának benyújtásakor a rendelet II. Fejezetének megfelelően, az egységes európai közbeszerzési dokumentum (</w:t>
      </w:r>
      <w:r w:rsidR="001669B8" w:rsidRPr="00935276">
        <w:rPr>
          <w:sz w:val="22"/>
          <w:szCs w:val="22"/>
        </w:rPr>
        <w:t>ESPD</w:t>
      </w:r>
      <w:r w:rsidR="0025034F" w:rsidRPr="00935276">
        <w:rPr>
          <w:sz w:val="22"/>
          <w:szCs w:val="22"/>
        </w:rPr>
        <w:t>) benyújtásával kell előzetesen igazolnia, hogy nem tartozik a Kbt. 62. § (1) és (2) bekezdésének a hatálya alá.</w:t>
      </w:r>
    </w:p>
    <w:p w:rsidR="0025034F" w:rsidRPr="00935276" w:rsidRDefault="0025034F" w:rsidP="0025034F">
      <w:pPr>
        <w:pStyle w:val="NormlWeb"/>
        <w:shd w:val="clear" w:color="auto" w:fill="FFFFFF"/>
        <w:spacing w:before="0" w:after="0"/>
        <w:jc w:val="both"/>
        <w:textAlignment w:val="baseline"/>
        <w:rPr>
          <w:sz w:val="22"/>
          <w:szCs w:val="22"/>
        </w:rPr>
      </w:pPr>
    </w:p>
    <w:p w:rsidR="000E4C2B" w:rsidRDefault="0025034F" w:rsidP="0025034F">
      <w:pPr>
        <w:pStyle w:val="NormlWeb"/>
        <w:shd w:val="clear" w:color="auto" w:fill="FFFFFF"/>
        <w:spacing w:before="0" w:after="0"/>
        <w:jc w:val="both"/>
        <w:textAlignment w:val="baseline"/>
        <w:rPr>
          <w:rFonts w:eastAsia="Calibri"/>
          <w:kern w:val="1"/>
          <w:sz w:val="22"/>
          <w:szCs w:val="22"/>
          <w:lang w:eastAsia="hu-HU"/>
        </w:rPr>
      </w:pPr>
      <w:r w:rsidRPr="00935276">
        <w:rPr>
          <w:rFonts w:eastAsia="Calibri"/>
          <w:kern w:val="1"/>
          <w:sz w:val="22"/>
          <w:szCs w:val="22"/>
          <w:lang w:eastAsia="hu-HU"/>
        </w:rPr>
        <w:t>A 321/2015. (X. 30.) Korm. rendelet 1. § (2) bekezdése</w:t>
      </w:r>
      <w:r w:rsidR="000E4C2B">
        <w:rPr>
          <w:rFonts w:eastAsia="Calibri"/>
          <w:kern w:val="1"/>
          <w:sz w:val="22"/>
          <w:szCs w:val="22"/>
          <w:lang w:eastAsia="hu-HU"/>
        </w:rPr>
        <w:t>:</w:t>
      </w:r>
    </w:p>
    <w:p w:rsidR="0025034F" w:rsidRPr="00935276" w:rsidRDefault="000E4C2B" w:rsidP="0025034F">
      <w:pPr>
        <w:pStyle w:val="NormlWeb"/>
        <w:shd w:val="clear" w:color="auto" w:fill="FFFFFF"/>
        <w:spacing w:before="0" w:after="0"/>
        <w:jc w:val="both"/>
        <w:textAlignment w:val="baseline"/>
        <w:rPr>
          <w:sz w:val="22"/>
          <w:szCs w:val="22"/>
        </w:rPr>
      </w:pPr>
      <w:r>
        <w:rPr>
          <w:rFonts w:eastAsia="Calibri"/>
          <w:kern w:val="1"/>
          <w:sz w:val="22"/>
          <w:szCs w:val="22"/>
          <w:lang w:eastAsia="hu-HU"/>
        </w:rPr>
        <w:t>A</w:t>
      </w:r>
      <w:r w:rsidR="0025034F" w:rsidRPr="00935276">
        <w:rPr>
          <w:rFonts w:eastAsia="Calibri"/>
          <w:kern w:val="1"/>
          <w:sz w:val="22"/>
          <w:szCs w:val="22"/>
          <w:lang w:eastAsia="hu-HU"/>
        </w:rPr>
        <w:t xml:space="preserve">z ajánlatkérő által a Kbt. 69. § (4)–(8) bekezdése alapján a kizáró okokra vonatkozó igazolások benyújtására felhívott gazdasági szereplőnek a 321/2015. (X. 30.) Korm. rendelet </w:t>
      </w:r>
      <w:r w:rsidR="00667A2A" w:rsidRPr="00D862C9">
        <w:rPr>
          <w:rFonts w:eastAsia="Calibri"/>
          <w:kern w:val="1"/>
          <w:sz w:val="22"/>
          <w:szCs w:val="22"/>
          <w:lang w:eastAsia="hu-HU"/>
        </w:rPr>
        <w:t>8 §, 10. §, 12-</w:t>
      </w:r>
      <w:r w:rsidR="0025034F" w:rsidRPr="00935276">
        <w:rPr>
          <w:rFonts w:eastAsia="Calibri"/>
          <w:kern w:val="1"/>
          <w:sz w:val="22"/>
          <w:szCs w:val="22"/>
          <w:lang w:eastAsia="hu-HU"/>
        </w:rPr>
        <w:t xml:space="preserve">16. § </w:t>
      </w:r>
      <w:r w:rsidR="0025034F" w:rsidRPr="00935276">
        <w:rPr>
          <w:rFonts w:eastAsia="Calibri"/>
          <w:kern w:val="1"/>
          <w:sz w:val="22"/>
          <w:szCs w:val="22"/>
          <w:lang w:eastAsia="hu-HU"/>
        </w:rPr>
        <w:lastRenderedPageBreak/>
        <w:t>és a 18. §(1) bekezdésének megfelelően kell igazolnia, hogy nem tartozik az eljárásban előírt kizáró okok hatálya alá.</w:t>
      </w:r>
    </w:p>
    <w:p w:rsidR="0025034F" w:rsidRPr="00935276" w:rsidRDefault="0025034F" w:rsidP="0025034F">
      <w:pPr>
        <w:pStyle w:val="NormlWeb"/>
        <w:shd w:val="clear" w:color="auto" w:fill="FFFFFF"/>
        <w:spacing w:before="0" w:after="0"/>
        <w:jc w:val="both"/>
        <w:textAlignment w:val="baseline"/>
        <w:rPr>
          <w:sz w:val="22"/>
          <w:szCs w:val="22"/>
        </w:rPr>
      </w:pPr>
    </w:p>
    <w:p w:rsidR="000E4C2B" w:rsidRDefault="0025034F" w:rsidP="0025034F">
      <w:pPr>
        <w:pStyle w:val="NormlWeb"/>
        <w:shd w:val="clear" w:color="auto" w:fill="FFFFFF"/>
        <w:spacing w:before="0" w:after="0"/>
        <w:jc w:val="both"/>
        <w:textAlignment w:val="baseline"/>
        <w:rPr>
          <w:sz w:val="22"/>
          <w:szCs w:val="22"/>
        </w:rPr>
      </w:pPr>
      <w:r w:rsidRPr="00935276">
        <w:rPr>
          <w:sz w:val="22"/>
          <w:szCs w:val="22"/>
        </w:rPr>
        <w:t>A 321/2015. (X. 30.) Korm. rendelet 1. § (4) bekezdése</w:t>
      </w:r>
      <w:r w:rsidR="000E4C2B">
        <w:rPr>
          <w:sz w:val="22"/>
          <w:szCs w:val="22"/>
        </w:rPr>
        <w:t>:</w:t>
      </w:r>
    </w:p>
    <w:p w:rsidR="0025034F" w:rsidRPr="00935276" w:rsidRDefault="000E4C2B" w:rsidP="0025034F">
      <w:pPr>
        <w:pStyle w:val="NormlWeb"/>
        <w:shd w:val="clear" w:color="auto" w:fill="FFFFFF"/>
        <w:spacing w:before="0" w:after="0"/>
        <w:jc w:val="both"/>
        <w:textAlignment w:val="baseline"/>
        <w:rPr>
          <w:sz w:val="22"/>
          <w:szCs w:val="22"/>
        </w:rPr>
      </w:pPr>
      <w:r>
        <w:rPr>
          <w:sz w:val="22"/>
          <w:szCs w:val="22"/>
        </w:rPr>
        <w:t>A</w:t>
      </w:r>
      <w:r w:rsidR="0025034F" w:rsidRPr="00935276">
        <w:rPr>
          <w:sz w:val="22"/>
          <w:szCs w:val="22"/>
        </w:rPr>
        <w:t xml:space="preserve"> III. Fejezetben említett igazolási módok az V. Fejezetnek megfelelőn kiválthatók, ha az érintett gazdasági szereplő minősített ajánlattevői jegyzéken való szerepléssel bizonyítja, hogy megfelel a közbeszerzési eljárásban előírt követelményeknek.</w:t>
      </w:r>
    </w:p>
    <w:p w:rsidR="0025034F" w:rsidRPr="00935276" w:rsidRDefault="0025034F" w:rsidP="0025034F">
      <w:pPr>
        <w:pStyle w:val="NormlWeb"/>
        <w:shd w:val="clear" w:color="auto" w:fill="FFFFFF"/>
        <w:spacing w:before="0" w:after="0"/>
        <w:jc w:val="both"/>
        <w:textAlignment w:val="baseline"/>
        <w:rPr>
          <w:sz w:val="22"/>
          <w:szCs w:val="22"/>
        </w:rPr>
      </w:pPr>
    </w:p>
    <w:p w:rsidR="000E4C2B" w:rsidRDefault="0025034F" w:rsidP="0025034F">
      <w:pPr>
        <w:jc w:val="both"/>
        <w:rPr>
          <w:rFonts w:ascii="Times New Roman" w:hAnsi="Times New Roman"/>
          <w:sz w:val="22"/>
          <w:szCs w:val="22"/>
        </w:rPr>
      </w:pPr>
      <w:r w:rsidRPr="00935276">
        <w:rPr>
          <w:rFonts w:ascii="Times New Roman" w:hAnsi="Times New Roman"/>
          <w:sz w:val="22"/>
          <w:szCs w:val="22"/>
        </w:rPr>
        <w:t>A 321/2015. (X. 30.) Korm. rendelet 1. § (5) bekezdése</w:t>
      </w:r>
      <w:r w:rsidR="000E4C2B">
        <w:rPr>
          <w:rFonts w:ascii="Times New Roman" w:hAnsi="Times New Roman"/>
          <w:sz w:val="22"/>
          <w:szCs w:val="22"/>
        </w:rPr>
        <w:t>:</w:t>
      </w:r>
    </w:p>
    <w:p w:rsidR="0025034F" w:rsidRPr="00935276" w:rsidRDefault="000E4C2B" w:rsidP="0025034F">
      <w:pPr>
        <w:jc w:val="both"/>
        <w:rPr>
          <w:rFonts w:ascii="Times New Roman" w:hAnsi="Times New Roman"/>
          <w:sz w:val="22"/>
          <w:szCs w:val="22"/>
        </w:rPr>
      </w:pPr>
      <w:r>
        <w:rPr>
          <w:rFonts w:ascii="Times New Roman" w:hAnsi="Times New Roman"/>
          <w:sz w:val="22"/>
          <w:szCs w:val="22"/>
        </w:rPr>
        <w:t>N</w:t>
      </w:r>
      <w:r w:rsidR="0025034F" w:rsidRPr="00935276">
        <w:rPr>
          <w:rFonts w:ascii="Times New Roman" w:hAnsi="Times New Roman"/>
          <w:sz w:val="22"/>
          <w:szCs w:val="22"/>
        </w:rPr>
        <w:t xml:space="preserve">em Magyarországon letelepedett gazdasági szereplő esetén az ajánlatkérő az igazolások hitelességét a </w:t>
      </w:r>
      <w:r w:rsidR="005264D8" w:rsidRPr="00935276">
        <w:rPr>
          <w:rFonts w:ascii="Times New Roman" w:hAnsi="Times New Roman"/>
          <w:sz w:val="22"/>
          <w:szCs w:val="22"/>
        </w:rPr>
        <w:t xml:space="preserve">321/2015. (X. 30.) Korm. rendelet </w:t>
      </w:r>
      <w:r w:rsidR="0025034F" w:rsidRPr="00935276">
        <w:rPr>
          <w:rFonts w:ascii="Times New Roman" w:hAnsi="Times New Roman"/>
          <w:sz w:val="22"/>
          <w:szCs w:val="22"/>
        </w:rPr>
        <w:t>VI. Fejezetnek megfelelően ellenőrzi.</w:t>
      </w:r>
    </w:p>
    <w:p w:rsidR="0025034F" w:rsidRPr="00935276" w:rsidRDefault="0025034F" w:rsidP="0025034F">
      <w:pPr>
        <w:jc w:val="both"/>
        <w:rPr>
          <w:rFonts w:ascii="Times New Roman" w:hAnsi="Times New Roman"/>
          <w:sz w:val="22"/>
          <w:szCs w:val="22"/>
        </w:rPr>
      </w:pPr>
    </w:p>
    <w:p w:rsidR="0025034F" w:rsidRPr="00935276" w:rsidRDefault="0025034F" w:rsidP="0025034F">
      <w:pPr>
        <w:jc w:val="both"/>
        <w:rPr>
          <w:rFonts w:ascii="Times New Roman" w:hAnsi="Times New Roman"/>
          <w:sz w:val="22"/>
          <w:szCs w:val="22"/>
        </w:rPr>
      </w:pPr>
      <w:r w:rsidRPr="00935276">
        <w:rPr>
          <w:rFonts w:ascii="Times New Roman" w:hAnsi="Times New Roman"/>
          <w:sz w:val="22"/>
          <w:szCs w:val="22"/>
        </w:rPr>
        <w:t xml:space="preserve">A magyarországi letelepedésű ajánlattevő(k), valamint adott esetben az alkalmasság igazolásában részt vevő gazdasági szereplő(k) vonatkozásában a 321/2015. (X.30.) </w:t>
      </w:r>
      <w:r w:rsidR="001E3485" w:rsidRPr="00935276">
        <w:rPr>
          <w:rFonts w:ascii="Times New Roman" w:hAnsi="Times New Roman"/>
          <w:sz w:val="22"/>
          <w:szCs w:val="22"/>
        </w:rPr>
        <w:t xml:space="preserve">Korm. rendelet </w:t>
      </w:r>
      <w:r w:rsidRPr="00935276">
        <w:rPr>
          <w:rFonts w:ascii="Times New Roman" w:hAnsi="Times New Roman"/>
          <w:sz w:val="22"/>
          <w:szCs w:val="22"/>
        </w:rPr>
        <w:t>4. § és 8 §</w:t>
      </w:r>
      <w:proofErr w:type="spellStart"/>
      <w:r w:rsidRPr="00935276">
        <w:rPr>
          <w:rFonts w:ascii="Times New Roman" w:hAnsi="Times New Roman"/>
          <w:sz w:val="22"/>
          <w:szCs w:val="22"/>
        </w:rPr>
        <w:t>-ai</w:t>
      </w:r>
      <w:proofErr w:type="spellEnd"/>
      <w:r w:rsidRPr="00935276">
        <w:rPr>
          <w:rFonts w:ascii="Times New Roman" w:hAnsi="Times New Roman"/>
          <w:sz w:val="22"/>
          <w:szCs w:val="22"/>
        </w:rPr>
        <w:t xml:space="preserve"> szerint kell igazolni a Kbt. 62. § (1) és (2) bekezdésben foglalt kizáró okok fenn nem állását.</w:t>
      </w:r>
    </w:p>
    <w:p w:rsidR="005264D8" w:rsidRPr="00935276" w:rsidRDefault="005264D8" w:rsidP="0025034F">
      <w:pPr>
        <w:jc w:val="both"/>
        <w:rPr>
          <w:rFonts w:ascii="Times New Roman" w:hAnsi="Times New Roman"/>
          <w:sz w:val="22"/>
          <w:szCs w:val="22"/>
        </w:rPr>
      </w:pPr>
    </w:p>
    <w:p w:rsidR="0025034F" w:rsidRPr="00935276" w:rsidRDefault="0025034F" w:rsidP="0025034F">
      <w:pPr>
        <w:jc w:val="both"/>
        <w:rPr>
          <w:rFonts w:ascii="Times New Roman" w:hAnsi="Times New Roman"/>
          <w:sz w:val="22"/>
          <w:szCs w:val="22"/>
        </w:rPr>
      </w:pPr>
      <w:r w:rsidRPr="00935276">
        <w:rPr>
          <w:rFonts w:ascii="Times New Roman" w:hAnsi="Times New Roman"/>
          <w:sz w:val="22"/>
          <w:szCs w:val="22"/>
        </w:rPr>
        <w:t xml:space="preserve">A nem Magyarországon letelepedett ajánlattevő esetében az ajánlatkérő a 321/2015. (X.30.) </w:t>
      </w:r>
      <w:r w:rsidR="001E3485" w:rsidRPr="00935276">
        <w:rPr>
          <w:rFonts w:ascii="Times New Roman" w:hAnsi="Times New Roman"/>
          <w:sz w:val="22"/>
          <w:szCs w:val="22"/>
        </w:rPr>
        <w:t xml:space="preserve">Korm. rendelet </w:t>
      </w:r>
      <w:r w:rsidRPr="00935276">
        <w:rPr>
          <w:rFonts w:ascii="Times New Roman" w:hAnsi="Times New Roman"/>
          <w:sz w:val="22"/>
          <w:szCs w:val="22"/>
        </w:rPr>
        <w:t>4. és 10. §</w:t>
      </w:r>
      <w:proofErr w:type="spellStart"/>
      <w:r w:rsidRPr="00935276">
        <w:rPr>
          <w:rFonts w:ascii="Times New Roman" w:hAnsi="Times New Roman"/>
          <w:sz w:val="22"/>
          <w:szCs w:val="22"/>
        </w:rPr>
        <w:t>-a</w:t>
      </w:r>
      <w:proofErr w:type="spellEnd"/>
      <w:r w:rsidRPr="00935276">
        <w:rPr>
          <w:rFonts w:ascii="Times New Roman" w:hAnsi="Times New Roman"/>
          <w:sz w:val="22"/>
          <w:szCs w:val="22"/>
        </w:rPr>
        <w:t xml:space="preserve"> szerinti igazolásokat és írásbeli nyilatkozatok</w:t>
      </w:r>
      <w:r w:rsidR="005264D8" w:rsidRPr="00935276">
        <w:rPr>
          <w:rFonts w:ascii="Times New Roman" w:hAnsi="Times New Roman"/>
          <w:sz w:val="22"/>
          <w:szCs w:val="22"/>
        </w:rPr>
        <w:t>at fogadja el.</w:t>
      </w:r>
    </w:p>
    <w:p w:rsidR="005264D8" w:rsidRPr="00935276" w:rsidRDefault="005264D8" w:rsidP="0025034F">
      <w:pPr>
        <w:jc w:val="both"/>
        <w:rPr>
          <w:rFonts w:ascii="Times New Roman" w:hAnsi="Times New Roman"/>
          <w:sz w:val="22"/>
          <w:szCs w:val="22"/>
        </w:rPr>
      </w:pPr>
    </w:p>
    <w:p w:rsidR="000E4C2B" w:rsidRDefault="0025034F" w:rsidP="0025034F">
      <w:pPr>
        <w:jc w:val="both"/>
        <w:rPr>
          <w:rFonts w:ascii="Times New Roman" w:hAnsi="Times New Roman"/>
          <w:sz w:val="22"/>
          <w:szCs w:val="22"/>
        </w:rPr>
      </w:pPr>
      <w:r w:rsidRPr="00935276">
        <w:rPr>
          <w:rFonts w:ascii="Times New Roman" w:hAnsi="Times New Roman"/>
          <w:sz w:val="22"/>
          <w:szCs w:val="22"/>
        </w:rPr>
        <w:t xml:space="preserve">A 321/2015. (X.30.) </w:t>
      </w:r>
      <w:r w:rsidR="001E3485" w:rsidRPr="00935276">
        <w:rPr>
          <w:rFonts w:ascii="Times New Roman" w:hAnsi="Times New Roman"/>
          <w:sz w:val="22"/>
          <w:szCs w:val="22"/>
        </w:rPr>
        <w:t xml:space="preserve">Korm. rendelet </w:t>
      </w:r>
      <w:r w:rsidRPr="00935276">
        <w:rPr>
          <w:rFonts w:ascii="Times New Roman" w:hAnsi="Times New Roman"/>
          <w:sz w:val="22"/>
          <w:szCs w:val="22"/>
        </w:rPr>
        <w:t>15. §</w:t>
      </w:r>
      <w:proofErr w:type="spellStart"/>
      <w:r w:rsidR="000E4C2B">
        <w:rPr>
          <w:rFonts w:ascii="Times New Roman" w:hAnsi="Times New Roman"/>
          <w:sz w:val="22"/>
          <w:szCs w:val="22"/>
        </w:rPr>
        <w:t>-a</w:t>
      </w:r>
      <w:proofErr w:type="spellEnd"/>
      <w:r w:rsidR="000E4C2B">
        <w:rPr>
          <w:rFonts w:ascii="Times New Roman" w:hAnsi="Times New Roman"/>
          <w:sz w:val="22"/>
          <w:szCs w:val="22"/>
        </w:rPr>
        <w:t>:</w:t>
      </w:r>
    </w:p>
    <w:p w:rsidR="0025034F" w:rsidRPr="00935276" w:rsidRDefault="000E4C2B" w:rsidP="0025034F">
      <w:pPr>
        <w:jc w:val="both"/>
        <w:rPr>
          <w:rFonts w:ascii="Times New Roman" w:hAnsi="Times New Roman"/>
          <w:sz w:val="22"/>
          <w:szCs w:val="22"/>
        </w:rPr>
      </w:pPr>
      <w:r>
        <w:rPr>
          <w:rFonts w:ascii="Times New Roman" w:hAnsi="Times New Roman"/>
          <w:sz w:val="22"/>
          <w:szCs w:val="22"/>
        </w:rPr>
        <w:t>A</w:t>
      </w:r>
      <w:r w:rsidR="0025034F" w:rsidRPr="00935276">
        <w:rPr>
          <w:rFonts w:ascii="Times New Roman" w:hAnsi="Times New Roman"/>
          <w:sz w:val="22"/>
          <w:szCs w:val="22"/>
        </w:rPr>
        <w:t>z ajánlattevő az alkalmasság igazolásában részt vevő alvállalkozó vagy más szervezet vonatkozásában csak az egységes európai közbeszerzési dokumentumot szükséges benyújtani a Kbt. 62. §</w:t>
      </w:r>
      <w:proofErr w:type="spellStart"/>
      <w:r w:rsidR="0025034F" w:rsidRPr="00935276">
        <w:rPr>
          <w:rFonts w:ascii="Times New Roman" w:hAnsi="Times New Roman"/>
          <w:sz w:val="22"/>
          <w:szCs w:val="22"/>
        </w:rPr>
        <w:t>-ában</w:t>
      </w:r>
      <w:proofErr w:type="spellEnd"/>
      <w:r w:rsidR="0025034F" w:rsidRPr="00935276">
        <w:rPr>
          <w:rFonts w:ascii="Times New Roman" w:hAnsi="Times New Roman"/>
          <w:sz w:val="22"/>
          <w:szCs w:val="22"/>
        </w:rPr>
        <w:t xml:space="preserve"> foglalt kizáró okok hiányának igazolása érdekében.</w:t>
      </w:r>
      <w:r w:rsidR="00C518F8">
        <w:rPr>
          <w:rFonts w:ascii="Times New Roman" w:hAnsi="Times New Roman"/>
          <w:sz w:val="22"/>
          <w:szCs w:val="22"/>
        </w:rPr>
        <w:t xml:space="preserve"> Az alkalmasság igazolásában részt vevő alvállalkozó tekintetében az ESPD benyújtásával az ajánlattevő eleget tesz a Kbt. 67. § (4) bekezdése szerinti nyilatkozati kötelezettségének.</w:t>
      </w:r>
    </w:p>
    <w:p w:rsidR="0025034F" w:rsidRPr="00935276" w:rsidRDefault="0025034F" w:rsidP="0025034F">
      <w:pPr>
        <w:jc w:val="both"/>
        <w:rPr>
          <w:rFonts w:ascii="Times New Roman" w:hAnsi="Times New Roman"/>
          <w:sz w:val="22"/>
          <w:szCs w:val="22"/>
        </w:rPr>
      </w:pPr>
      <w:r w:rsidRPr="00935276">
        <w:rPr>
          <w:rFonts w:ascii="Times New Roman" w:hAnsi="Times New Roman"/>
          <w:sz w:val="22"/>
          <w:szCs w:val="22"/>
        </w:rPr>
        <w:t xml:space="preserve">Azon alvállalkozók tekintetében, amelyek nem vesznek részt alkalmasság igazolásában az ajánlattevőnek a Kbt. 67. § (4) bekezdése szerinti nyilatkozatot kell benyújtani. </w:t>
      </w:r>
    </w:p>
    <w:p w:rsidR="0025034F" w:rsidRPr="00935276" w:rsidRDefault="0025034F" w:rsidP="0025034F">
      <w:pPr>
        <w:jc w:val="both"/>
        <w:rPr>
          <w:rFonts w:ascii="Times New Roman" w:hAnsi="Times New Roman"/>
          <w:sz w:val="22"/>
          <w:szCs w:val="22"/>
        </w:rPr>
      </w:pPr>
    </w:p>
    <w:p w:rsidR="0025034F" w:rsidRPr="00935276" w:rsidRDefault="0025034F" w:rsidP="0025034F">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Közös ajánlattétel esetén a közös ajánlattevők mindegyikének külön formanyomtatványt (</w:t>
      </w:r>
      <w:r w:rsidR="001669B8" w:rsidRPr="00935276">
        <w:rPr>
          <w:rFonts w:ascii="Times New Roman" w:eastAsia="Calibri" w:hAnsi="Times New Roman"/>
          <w:kern w:val="1"/>
          <w:sz w:val="22"/>
          <w:szCs w:val="22"/>
          <w:lang w:eastAsia="zh-CN"/>
        </w:rPr>
        <w:t>ESPD</w:t>
      </w:r>
      <w:r w:rsidRPr="00935276">
        <w:rPr>
          <w:rFonts w:ascii="Times New Roman" w:eastAsia="Calibri" w:hAnsi="Times New Roman"/>
          <w:kern w:val="1"/>
          <w:sz w:val="22"/>
          <w:szCs w:val="22"/>
          <w:lang w:eastAsia="zh-CN"/>
        </w:rPr>
        <w:t>) kell benyújtania</w:t>
      </w:r>
      <w:r w:rsidR="00A8231D" w:rsidRPr="00935276">
        <w:rPr>
          <w:rFonts w:ascii="Times New Roman" w:eastAsia="Calibri" w:hAnsi="Times New Roman"/>
          <w:kern w:val="1"/>
          <w:sz w:val="22"/>
          <w:szCs w:val="22"/>
          <w:lang w:eastAsia="zh-CN"/>
        </w:rPr>
        <w:t>.</w:t>
      </w:r>
    </w:p>
    <w:p w:rsidR="00ED0C41" w:rsidRPr="00935276" w:rsidRDefault="00ED0C41" w:rsidP="0025034F">
      <w:pPr>
        <w:jc w:val="both"/>
        <w:rPr>
          <w:rFonts w:ascii="Times New Roman" w:eastAsia="Calibri" w:hAnsi="Times New Roman"/>
          <w:kern w:val="1"/>
          <w:sz w:val="22"/>
          <w:szCs w:val="22"/>
          <w:lang w:eastAsia="zh-CN"/>
        </w:rPr>
      </w:pPr>
    </w:p>
    <w:p w:rsidR="00ED0C41" w:rsidRPr="0036556C" w:rsidRDefault="00550CBE" w:rsidP="00ED0C41">
      <w:pPr>
        <w:widowControl w:val="0"/>
        <w:ind w:right="22"/>
        <w:jc w:val="both"/>
        <w:rPr>
          <w:rFonts w:ascii="Times New Roman" w:hAnsi="Times New Roman"/>
          <w:b/>
          <w:sz w:val="22"/>
          <w:szCs w:val="22"/>
        </w:rPr>
      </w:pPr>
      <w:r w:rsidRPr="00550CBE">
        <w:rPr>
          <w:rFonts w:ascii="Times New Roman" w:hAnsi="Times New Roman"/>
          <w:b/>
          <w:sz w:val="22"/>
          <w:szCs w:val="22"/>
        </w:rPr>
        <w:t>14</w:t>
      </w:r>
      <w:r w:rsidR="004379F7" w:rsidRPr="00173CB0">
        <w:rPr>
          <w:rFonts w:ascii="Times New Roman" w:hAnsi="Times New Roman"/>
          <w:b/>
          <w:sz w:val="22"/>
          <w:szCs w:val="22"/>
        </w:rPr>
        <w:t xml:space="preserve">.2. </w:t>
      </w:r>
      <w:r w:rsidR="00ED0C41" w:rsidRPr="0036556C">
        <w:rPr>
          <w:rFonts w:ascii="Times New Roman" w:hAnsi="Times New Roman"/>
          <w:b/>
          <w:sz w:val="22"/>
          <w:szCs w:val="22"/>
        </w:rPr>
        <w:t>A kizáró okok hatálya alá nem tartozás igazolásának részletes módja</w:t>
      </w:r>
    </w:p>
    <w:p w:rsidR="00ED0C41" w:rsidRPr="001E6995" w:rsidRDefault="00ED0C41" w:rsidP="00ED0C41">
      <w:pPr>
        <w:widowControl w:val="0"/>
        <w:ind w:right="22"/>
        <w:jc w:val="both"/>
        <w:rPr>
          <w:rFonts w:ascii="Times New Roman" w:hAnsi="Times New Roman"/>
          <w:b/>
          <w:sz w:val="22"/>
          <w:szCs w:val="22"/>
          <w:u w:val="single"/>
        </w:rPr>
      </w:pPr>
    </w:p>
    <w:p w:rsidR="00ED0C41" w:rsidRPr="00232161" w:rsidRDefault="00ED0C41" w:rsidP="00ED0C41">
      <w:pPr>
        <w:widowControl w:val="0"/>
        <w:ind w:right="22"/>
        <w:jc w:val="both"/>
        <w:rPr>
          <w:rFonts w:ascii="Times New Roman" w:hAnsi="Times New Roman"/>
          <w:i/>
          <w:sz w:val="22"/>
          <w:szCs w:val="22"/>
        </w:rPr>
      </w:pPr>
      <w:r w:rsidRPr="00232161">
        <w:rPr>
          <w:rFonts w:ascii="Times New Roman" w:hAnsi="Times New Roman"/>
          <w:i/>
          <w:sz w:val="22"/>
          <w:szCs w:val="22"/>
        </w:rPr>
        <w:t>Magyarországon letelepedett ajánlattevő esetében a Kbt. Második Része szerint lefolytatott közbeszerzési eljárásban az ajánlatkérő a Kbt. 62. §</w:t>
      </w:r>
      <w:proofErr w:type="spellStart"/>
      <w:r w:rsidRPr="00232161">
        <w:rPr>
          <w:rFonts w:ascii="Times New Roman" w:hAnsi="Times New Roman"/>
          <w:i/>
          <w:sz w:val="22"/>
          <w:szCs w:val="22"/>
        </w:rPr>
        <w:t>-a</w:t>
      </w:r>
      <w:proofErr w:type="spellEnd"/>
      <w:r w:rsidRPr="00232161">
        <w:rPr>
          <w:rFonts w:ascii="Times New Roman" w:hAnsi="Times New Roman"/>
          <w:i/>
          <w:sz w:val="22"/>
          <w:szCs w:val="22"/>
        </w:rPr>
        <w:t xml:space="preserve"> tekintetében a következő igazolásokat és írásbeli nyilatkozatokat köteles elfogadni, illetve a következőképpen köteles ellenőrizni a kizáró okok hiányát:</w:t>
      </w:r>
    </w:p>
    <w:p w:rsidR="00ED0C41" w:rsidRPr="00F348A7" w:rsidRDefault="00ED0C41" w:rsidP="00ED0C41">
      <w:pPr>
        <w:widowControl w:val="0"/>
        <w:ind w:right="22"/>
        <w:jc w:val="both"/>
        <w:rPr>
          <w:rFonts w:ascii="Times New Roman" w:hAnsi="Times New Roman"/>
          <w:sz w:val="22"/>
          <w:szCs w:val="22"/>
        </w:rPr>
      </w:pPr>
    </w:p>
    <w:p w:rsidR="00ED0C41" w:rsidRPr="00875C30" w:rsidRDefault="00ED0C41" w:rsidP="00ED0C41">
      <w:pPr>
        <w:widowControl w:val="0"/>
        <w:ind w:right="22"/>
        <w:jc w:val="both"/>
        <w:rPr>
          <w:rFonts w:ascii="Times New Roman" w:hAnsi="Times New Roman"/>
          <w:sz w:val="22"/>
          <w:szCs w:val="22"/>
        </w:rPr>
      </w:pPr>
      <w:r w:rsidRPr="00A0687E">
        <w:rPr>
          <w:rFonts w:ascii="Times New Roman" w:hAnsi="Times New Roman"/>
          <w:sz w:val="22"/>
          <w:szCs w:val="22"/>
        </w:rPr>
        <w:t xml:space="preserve">a) </w:t>
      </w:r>
      <w:proofErr w:type="spellStart"/>
      <w:r w:rsidRPr="00A0687E">
        <w:rPr>
          <w:rFonts w:ascii="Times New Roman" w:hAnsi="Times New Roman"/>
          <w:sz w:val="22"/>
          <w:szCs w:val="22"/>
        </w:rPr>
        <w:t>a</w:t>
      </w:r>
      <w:proofErr w:type="spellEnd"/>
      <w:r w:rsidRPr="00A0687E">
        <w:rPr>
          <w:rFonts w:ascii="Times New Roman" w:hAnsi="Times New Roman"/>
          <w:sz w:val="22"/>
          <w:szCs w:val="22"/>
        </w:rPr>
        <w:t xml:space="preserve"> </w:t>
      </w:r>
      <w:r w:rsidRPr="00A0687E">
        <w:rPr>
          <w:rFonts w:ascii="Times New Roman" w:hAnsi="Times New Roman"/>
          <w:sz w:val="22"/>
          <w:szCs w:val="22"/>
          <w:u w:val="single"/>
        </w:rPr>
        <w:t>Kbt. 62. § (1) bekezdés a) és e) pontja</w:t>
      </w:r>
      <w:r w:rsidRPr="00667A2A">
        <w:rPr>
          <w:rFonts w:ascii="Times New Roman" w:hAnsi="Times New Roman"/>
          <w:sz w:val="22"/>
          <w:szCs w:val="22"/>
          <w:u w:val="single"/>
        </w:rPr>
        <w:t xml:space="preserve"> tekintetében</w:t>
      </w:r>
      <w:r w:rsidRPr="00667A2A">
        <w:rPr>
          <w:rFonts w:ascii="Times New Roman" w:hAnsi="Times New Roman"/>
          <w:sz w:val="22"/>
          <w:szCs w:val="22"/>
        </w:rPr>
        <w:t xml:space="preserve"> – amelyet kizárólag természetes személy gazdasági szereplő köteles igazolni –, valamint a </w:t>
      </w:r>
      <w:r w:rsidR="00C047A9" w:rsidRPr="00550CBE">
        <w:rPr>
          <w:rFonts w:ascii="Times New Roman" w:hAnsi="Times New Roman"/>
          <w:sz w:val="22"/>
          <w:szCs w:val="22"/>
          <w:u w:val="single"/>
        </w:rPr>
        <w:t>Kbt. 62. § (2)</w:t>
      </w:r>
      <w:r w:rsidRPr="00667A2A">
        <w:rPr>
          <w:rFonts w:ascii="Times New Roman" w:hAnsi="Times New Roman"/>
          <w:sz w:val="22"/>
          <w:szCs w:val="22"/>
        </w:rPr>
        <w:t xml:space="preserve"> bekezdésében említett személyek esetén </w:t>
      </w:r>
      <w:r w:rsidR="00C047A9" w:rsidRPr="00550CBE">
        <w:rPr>
          <w:rFonts w:ascii="Times New Roman" w:hAnsi="Times New Roman"/>
          <w:b/>
          <w:sz w:val="22"/>
          <w:szCs w:val="22"/>
        </w:rPr>
        <w:t>közjegyző vagy gazdasági, illetve szakmai kamara által hitelesített nyilatkozatot</w:t>
      </w:r>
      <w:r w:rsidRPr="00667A2A">
        <w:rPr>
          <w:rFonts w:ascii="Times New Roman" w:hAnsi="Times New Roman"/>
          <w:sz w:val="22"/>
          <w:szCs w:val="22"/>
        </w:rPr>
        <w:t xml:space="preserve"> kell benyújtani;</w:t>
      </w:r>
    </w:p>
    <w:p w:rsidR="00ED0C41" w:rsidRPr="00EC6221" w:rsidRDefault="00ED0C41" w:rsidP="00ED0C41">
      <w:pPr>
        <w:widowControl w:val="0"/>
        <w:ind w:right="22"/>
        <w:jc w:val="both"/>
        <w:rPr>
          <w:rFonts w:ascii="Times New Roman" w:hAnsi="Times New Roman"/>
          <w:sz w:val="22"/>
          <w:szCs w:val="22"/>
        </w:rPr>
      </w:pPr>
    </w:p>
    <w:p w:rsidR="00ED0C41" w:rsidRPr="00B505B6" w:rsidRDefault="00ED0C41" w:rsidP="00ED0C41">
      <w:pPr>
        <w:widowControl w:val="0"/>
        <w:ind w:right="22"/>
        <w:jc w:val="both"/>
        <w:rPr>
          <w:rFonts w:ascii="Times New Roman" w:hAnsi="Times New Roman"/>
          <w:sz w:val="22"/>
          <w:szCs w:val="22"/>
        </w:rPr>
      </w:pPr>
      <w:r w:rsidRPr="00674283">
        <w:rPr>
          <w:rFonts w:ascii="Times New Roman" w:hAnsi="Times New Roman"/>
          <w:sz w:val="22"/>
          <w:szCs w:val="22"/>
        </w:rPr>
        <w:t xml:space="preserve">b) a </w:t>
      </w:r>
      <w:r w:rsidRPr="00674283">
        <w:rPr>
          <w:rFonts w:ascii="Times New Roman" w:hAnsi="Times New Roman"/>
          <w:sz w:val="22"/>
          <w:szCs w:val="22"/>
          <w:u w:val="single"/>
        </w:rPr>
        <w:t>Kbt. 62. § (1) bekezdés b) pontja tekintetében</w:t>
      </w:r>
      <w:r w:rsidRPr="009E53CB">
        <w:rPr>
          <w:rFonts w:ascii="Times New Roman" w:hAnsi="Times New Roman"/>
          <w:sz w:val="22"/>
          <w:szCs w:val="22"/>
        </w:rPr>
        <w:t xml:space="preserve"> az adózás rendjéről szóló 2003. évi XCII. törvény (a továbbiakban: Art.) szerinti köztartozásmentes adózói adatbázisból az </w:t>
      </w:r>
      <w:r w:rsidRPr="009E53CB">
        <w:rPr>
          <w:rFonts w:ascii="Times New Roman" w:hAnsi="Times New Roman"/>
          <w:b/>
          <w:sz w:val="22"/>
          <w:szCs w:val="22"/>
        </w:rPr>
        <w:t>ajánlatkérő ellenőrzi</w:t>
      </w:r>
      <w:r w:rsidRPr="0099667E">
        <w:rPr>
          <w:rFonts w:ascii="Times New Roman" w:hAnsi="Times New Roman"/>
          <w:sz w:val="22"/>
          <w:szCs w:val="22"/>
        </w:rPr>
        <w:t xml:space="preserve">, ha a </w:t>
      </w:r>
      <w:r w:rsidR="00C047A9" w:rsidRPr="00550CBE">
        <w:rPr>
          <w:rFonts w:ascii="Times New Roman" w:hAnsi="Times New Roman"/>
          <w:b/>
          <w:sz w:val="22"/>
          <w:szCs w:val="22"/>
        </w:rPr>
        <w:t>gazdasági szereplő az adatbázisban nem szerepel</w:t>
      </w:r>
      <w:r w:rsidRPr="0099667E">
        <w:rPr>
          <w:rFonts w:ascii="Times New Roman" w:hAnsi="Times New Roman"/>
          <w:sz w:val="22"/>
          <w:szCs w:val="22"/>
        </w:rPr>
        <w:t xml:space="preserve">, az illetékes </w:t>
      </w:r>
      <w:r w:rsidR="00C047A9" w:rsidRPr="00550CBE">
        <w:rPr>
          <w:rFonts w:ascii="Times New Roman" w:hAnsi="Times New Roman"/>
          <w:b/>
          <w:sz w:val="22"/>
          <w:szCs w:val="22"/>
        </w:rPr>
        <w:t>adó- és vámhivatal igazolását</w:t>
      </w:r>
      <w:r w:rsidRPr="00B505B6">
        <w:rPr>
          <w:rFonts w:ascii="Times New Roman" w:hAnsi="Times New Roman"/>
          <w:sz w:val="22"/>
          <w:szCs w:val="22"/>
        </w:rPr>
        <w:t xml:space="preserve"> vagy az Art. szerinti </w:t>
      </w:r>
      <w:r w:rsidR="00C047A9" w:rsidRPr="00550CBE">
        <w:rPr>
          <w:rFonts w:ascii="Times New Roman" w:hAnsi="Times New Roman"/>
          <w:b/>
          <w:sz w:val="22"/>
          <w:szCs w:val="22"/>
        </w:rPr>
        <w:t>együttes adóigazolást</w:t>
      </w:r>
      <w:r w:rsidRPr="00B505B6">
        <w:rPr>
          <w:rFonts w:ascii="Times New Roman" w:hAnsi="Times New Roman"/>
          <w:sz w:val="22"/>
          <w:szCs w:val="22"/>
        </w:rPr>
        <w:t xml:space="preserve"> kell benyújtani;</w:t>
      </w:r>
    </w:p>
    <w:p w:rsidR="00ED0C41" w:rsidRPr="00062948" w:rsidRDefault="00ED0C41" w:rsidP="00ED0C41">
      <w:pPr>
        <w:widowControl w:val="0"/>
        <w:ind w:right="22"/>
        <w:jc w:val="both"/>
        <w:rPr>
          <w:rFonts w:ascii="Times New Roman" w:hAnsi="Times New Roman"/>
          <w:sz w:val="22"/>
          <w:szCs w:val="22"/>
        </w:rPr>
      </w:pPr>
    </w:p>
    <w:p w:rsidR="00ED0C41" w:rsidRPr="0062265E" w:rsidRDefault="00ED0C41" w:rsidP="00ED0C41">
      <w:pPr>
        <w:widowControl w:val="0"/>
        <w:ind w:right="22"/>
        <w:jc w:val="both"/>
        <w:rPr>
          <w:rFonts w:ascii="Times New Roman" w:hAnsi="Times New Roman"/>
          <w:sz w:val="22"/>
          <w:szCs w:val="22"/>
        </w:rPr>
      </w:pPr>
      <w:r w:rsidRPr="00062948">
        <w:rPr>
          <w:rFonts w:ascii="Times New Roman" w:hAnsi="Times New Roman"/>
          <w:sz w:val="22"/>
          <w:szCs w:val="22"/>
        </w:rPr>
        <w:t xml:space="preserve">c) a </w:t>
      </w:r>
      <w:r w:rsidRPr="00062948">
        <w:rPr>
          <w:rFonts w:ascii="Times New Roman" w:hAnsi="Times New Roman"/>
          <w:sz w:val="22"/>
          <w:szCs w:val="22"/>
          <w:u w:val="single"/>
        </w:rPr>
        <w:t>Kbt. 62. § (1) bekezdés c) és d) pontja tekintetében</w:t>
      </w:r>
      <w:r w:rsidRPr="00062948">
        <w:rPr>
          <w:rFonts w:ascii="Times New Roman" w:hAnsi="Times New Roman"/>
          <w:sz w:val="22"/>
          <w:szCs w:val="22"/>
        </w:rPr>
        <w:t xml:space="preserve"> a céginformációs és az elektronikus cégeljárásban közreműködő szolgálattól (</w:t>
      </w:r>
      <w:r w:rsidRPr="00D40B4E">
        <w:rPr>
          <w:rFonts w:ascii="Times New Roman" w:hAnsi="Times New Roman"/>
          <w:sz w:val="22"/>
          <w:szCs w:val="22"/>
        </w:rPr>
        <w:t>a továbbiakban: céginformációs szolgálat) ingyenesen, elektronikusan kér</w:t>
      </w:r>
      <w:r w:rsidRPr="00122F44">
        <w:rPr>
          <w:rFonts w:ascii="Times New Roman" w:hAnsi="Times New Roman"/>
          <w:sz w:val="22"/>
          <w:szCs w:val="22"/>
        </w:rPr>
        <w:t xml:space="preserve">hető cégjegyzék-adatok alapján az </w:t>
      </w:r>
      <w:r w:rsidRPr="0062265E">
        <w:rPr>
          <w:rFonts w:ascii="Times New Roman" w:hAnsi="Times New Roman"/>
          <w:b/>
          <w:sz w:val="22"/>
          <w:szCs w:val="22"/>
        </w:rPr>
        <w:t>ajánlatkérő ellenőrzi</w:t>
      </w:r>
      <w:r w:rsidRPr="0062265E">
        <w:rPr>
          <w:rFonts w:ascii="Times New Roman" w:hAnsi="Times New Roman"/>
          <w:sz w:val="22"/>
          <w:szCs w:val="22"/>
        </w:rPr>
        <w:t xml:space="preserve">; a </w:t>
      </w:r>
      <w:r w:rsidRPr="0062265E">
        <w:rPr>
          <w:rFonts w:ascii="Times New Roman" w:hAnsi="Times New Roman"/>
          <w:sz w:val="22"/>
          <w:szCs w:val="22"/>
          <w:u w:val="single"/>
        </w:rPr>
        <w:t>Kbt. 62. § (1) bekezdés d) pontja tekintetében</w:t>
      </w:r>
      <w:r w:rsidRPr="0062265E">
        <w:rPr>
          <w:rFonts w:ascii="Times New Roman" w:hAnsi="Times New Roman"/>
          <w:sz w:val="22"/>
          <w:szCs w:val="22"/>
        </w:rPr>
        <w:t xml:space="preserve">,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w:t>
      </w:r>
      <w:r w:rsidR="00C047A9" w:rsidRPr="00550CBE">
        <w:rPr>
          <w:rFonts w:ascii="Times New Roman" w:hAnsi="Times New Roman"/>
          <w:b/>
          <w:sz w:val="22"/>
          <w:szCs w:val="22"/>
        </w:rPr>
        <w:t>közjegyző vagy gazdasági, illetve szakmai kamara által hitelesített nyilatkozatot</w:t>
      </w:r>
      <w:r w:rsidRPr="0062265E">
        <w:rPr>
          <w:rFonts w:ascii="Times New Roman" w:hAnsi="Times New Roman"/>
          <w:sz w:val="22"/>
          <w:szCs w:val="22"/>
        </w:rPr>
        <w:t xml:space="preserve"> kell benyújtani;</w:t>
      </w:r>
    </w:p>
    <w:p w:rsidR="00ED0C41" w:rsidRPr="001A4B28" w:rsidRDefault="00ED0C41" w:rsidP="00ED0C41">
      <w:pPr>
        <w:widowControl w:val="0"/>
        <w:ind w:right="22"/>
        <w:jc w:val="both"/>
        <w:rPr>
          <w:rFonts w:ascii="Times New Roman" w:hAnsi="Times New Roman"/>
          <w:sz w:val="22"/>
          <w:szCs w:val="22"/>
        </w:rPr>
      </w:pPr>
    </w:p>
    <w:p w:rsidR="00ED0C41" w:rsidRPr="00A14274" w:rsidRDefault="00ED0C41" w:rsidP="00ED0C41">
      <w:pPr>
        <w:widowControl w:val="0"/>
        <w:ind w:right="22"/>
        <w:jc w:val="both"/>
        <w:rPr>
          <w:rFonts w:ascii="Times New Roman" w:hAnsi="Times New Roman"/>
          <w:sz w:val="22"/>
          <w:szCs w:val="22"/>
        </w:rPr>
      </w:pPr>
      <w:r w:rsidRPr="00C249BD">
        <w:rPr>
          <w:rFonts w:ascii="Times New Roman" w:hAnsi="Times New Roman"/>
          <w:sz w:val="22"/>
          <w:szCs w:val="22"/>
        </w:rPr>
        <w:t xml:space="preserve">d) a </w:t>
      </w:r>
      <w:r w:rsidRPr="00C249BD">
        <w:rPr>
          <w:rFonts w:ascii="Times New Roman" w:hAnsi="Times New Roman"/>
          <w:sz w:val="22"/>
          <w:szCs w:val="22"/>
          <w:u w:val="single"/>
        </w:rPr>
        <w:t>Kbt. 62. § (1) bekezdés f) pontja</w:t>
      </w:r>
      <w:r w:rsidRPr="00C249BD">
        <w:rPr>
          <w:rFonts w:ascii="Times New Roman" w:hAnsi="Times New Roman"/>
          <w:sz w:val="22"/>
          <w:szCs w:val="22"/>
        </w:rPr>
        <w:t xml:space="preserve"> tekintetében a kizáró ok hiányát a céginformációs szolgálattól ingyenesen, elektronikusan kérhető cégjegyzék-adatok alapján </w:t>
      </w:r>
      <w:r w:rsidRPr="00FF5055">
        <w:rPr>
          <w:rFonts w:ascii="Times New Roman" w:hAnsi="Times New Roman"/>
          <w:b/>
          <w:sz w:val="22"/>
          <w:szCs w:val="22"/>
        </w:rPr>
        <w:t>az ajánlatkérő ellenőrzi</w:t>
      </w:r>
      <w:r w:rsidRPr="00A14274">
        <w:rPr>
          <w:rFonts w:ascii="Times New Roman" w:hAnsi="Times New Roman"/>
          <w:sz w:val="22"/>
          <w:szCs w:val="22"/>
        </w:rPr>
        <w:t xml:space="preserve">; ha a nem természetes személy gazdasági szereplő nem minősül cégnek, </w:t>
      </w:r>
      <w:r w:rsidR="00C047A9" w:rsidRPr="00550CBE">
        <w:rPr>
          <w:rFonts w:ascii="Times New Roman" w:hAnsi="Times New Roman"/>
          <w:b/>
          <w:sz w:val="22"/>
          <w:szCs w:val="22"/>
        </w:rPr>
        <w:t>közjegyző vagy gazdasági, illetve szakmai kamara által hitelesített nyilatkozatot</w:t>
      </w:r>
      <w:r w:rsidRPr="00A14274">
        <w:rPr>
          <w:rFonts w:ascii="Times New Roman" w:hAnsi="Times New Roman"/>
          <w:sz w:val="22"/>
          <w:szCs w:val="22"/>
        </w:rPr>
        <w:t xml:space="preserve"> kell benyújtani;</w:t>
      </w:r>
    </w:p>
    <w:p w:rsidR="00ED0C41" w:rsidRPr="000B66A2" w:rsidRDefault="00ED0C41" w:rsidP="00ED0C41">
      <w:pPr>
        <w:widowControl w:val="0"/>
        <w:ind w:right="22"/>
        <w:jc w:val="both"/>
        <w:rPr>
          <w:rFonts w:ascii="Times New Roman" w:hAnsi="Times New Roman"/>
          <w:sz w:val="22"/>
          <w:szCs w:val="22"/>
        </w:rPr>
      </w:pPr>
    </w:p>
    <w:p w:rsidR="00ED0C41" w:rsidRPr="00F302AA" w:rsidRDefault="00ED0C41" w:rsidP="00ED0C41">
      <w:pPr>
        <w:widowControl w:val="0"/>
        <w:ind w:right="22"/>
        <w:jc w:val="both"/>
        <w:rPr>
          <w:rFonts w:ascii="Times New Roman" w:hAnsi="Times New Roman"/>
          <w:sz w:val="22"/>
          <w:szCs w:val="22"/>
        </w:rPr>
      </w:pPr>
      <w:r w:rsidRPr="000B66A2">
        <w:rPr>
          <w:rFonts w:ascii="Times New Roman" w:hAnsi="Times New Roman"/>
          <w:sz w:val="22"/>
          <w:szCs w:val="22"/>
        </w:rPr>
        <w:t xml:space="preserve">e) a </w:t>
      </w:r>
      <w:r w:rsidRPr="00034ED0">
        <w:rPr>
          <w:rFonts w:ascii="Times New Roman" w:hAnsi="Times New Roman"/>
          <w:sz w:val="22"/>
          <w:szCs w:val="22"/>
          <w:u w:val="single"/>
        </w:rPr>
        <w:t>Kbt. 62. § (1) bekezdés g) pontja</w:t>
      </w:r>
      <w:r w:rsidRPr="009D3186">
        <w:rPr>
          <w:rFonts w:ascii="Times New Roman" w:hAnsi="Times New Roman"/>
          <w:sz w:val="22"/>
          <w:szCs w:val="22"/>
        </w:rPr>
        <w:t xml:space="preserve"> tekintetében a kizáró ok hiányát a Hatóság honlapján elérhető nyilvántartásból, valamint a céginformációs szolgálattól ingyenesen, elektronikusan kérhető cégjegyzék-adatok alapján az </w:t>
      </w:r>
      <w:r w:rsidRPr="00F302AA">
        <w:rPr>
          <w:rFonts w:ascii="Times New Roman" w:hAnsi="Times New Roman"/>
          <w:b/>
          <w:sz w:val="22"/>
          <w:szCs w:val="22"/>
        </w:rPr>
        <w:t>ajánlatkérő ellenőrzi</w:t>
      </w:r>
      <w:r w:rsidRPr="00F302AA">
        <w:rPr>
          <w:rFonts w:ascii="Times New Roman" w:hAnsi="Times New Roman"/>
          <w:sz w:val="22"/>
          <w:szCs w:val="22"/>
        </w:rPr>
        <w:t>;</w:t>
      </w:r>
    </w:p>
    <w:p w:rsidR="00ED0C41" w:rsidRPr="00A42EE6" w:rsidRDefault="00ED0C41" w:rsidP="00ED0C41">
      <w:pPr>
        <w:widowControl w:val="0"/>
        <w:ind w:right="22"/>
        <w:jc w:val="both"/>
        <w:rPr>
          <w:rFonts w:ascii="Times New Roman" w:hAnsi="Times New Roman"/>
          <w:sz w:val="22"/>
          <w:szCs w:val="22"/>
        </w:rPr>
      </w:pPr>
    </w:p>
    <w:p w:rsidR="00ED0C41" w:rsidRPr="007B2B1C" w:rsidRDefault="00ED0C41" w:rsidP="00ED0C41">
      <w:pPr>
        <w:widowControl w:val="0"/>
        <w:ind w:right="22"/>
        <w:jc w:val="both"/>
        <w:rPr>
          <w:rFonts w:ascii="Times New Roman" w:hAnsi="Times New Roman"/>
          <w:sz w:val="22"/>
          <w:szCs w:val="22"/>
        </w:rPr>
      </w:pPr>
      <w:r w:rsidRPr="007B2B1C">
        <w:rPr>
          <w:rFonts w:ascii="Times New Roman" w:hAnsi="Times New Roman"/>
          <w:sz w:val="22"/>
          <w:szCs w:val="22"/>
        </w:rPr>
        <w:t xml:space="preserve">f) a </w:t>
      </w:r>
      <w:r w:rsidRPr="007B2B1C">
        <w:rPr>
          <w:rFonts w:ascii="Times New Roman" w:hAnsi="Times New Roman"/>
          <w:sz w:val="22"/>
          <w:szCs w:val="22"/>
          <w:u w:val="single"/>
        </w:rPr>
        <w:t>Kbt. 62. § (1) bekezdés h) pontja</w:t>
      </w:r>
      <w:r w:rsidRPr="007B2B1C">
        <w:rPr>
          <w:rFonts w:ascii="Times New Roman" w:hAnsi="Times New Roman"/>
          <w:sz w:val="22"/>
          <w:szCs w:val="22"/>
        </w:rPr>
        <w:t xml:space="preserve"> tekintetében az ajánlatkérő nem kérhet külön igazolást, a kizáró ok hiányának igazolásaként az ajánlatkérő köteles elfogadni az eljárásban benyújtott egységes </w:t>
      </w:r>
      <w:r w:rsidRPr="007B2B1C">
        <w:rPr>
          <w:rFonts w:ascii="Times New Roman" w:hAnsi="Times New Roman"/>
          <w:b/>
          <w:sz w:val="22"/>
          <w:szCs w:val="22"/>
        </w:rPr>
        <w:t>európai közbeszerzési dokumentumba foglalt nyilatkozat</w:t>
      </w:r>
      <w:r w:rsidRPr="007B2B1C">
        <w:rPr>
          <w:rFonts w:ascii="Times New Roman" w:hAnsi="Times New Roman"/>
          <w:sz w:val="22"/>
          <w:szCs w:val="22"/>
        </w:rPr>
        <w:t>ot</w:t>
      </w:r>
      <w:r w:rsidR="00242841">
        <w:rPr>
          <w:rFonts w:ascii="Times New Roman" w:hAnsi="Times New Roman"/>
          <w:sz w:val="22"/>
          <w:szCs w:val="22"/>
        </w:rPr>
        <w:t xml:space="preserve">, a Közbeszerzési Döntőbizottság vagy a bíróság döntésére vonatkozóan a kizáró ok hiányát a Hatóság honlapján közzétett adatokból az </w:t>
      </w:r>
      <w:r w:rsidR="00C047A9" w:rsidRPr="00550CBE">
        <w:rPr>
          <w:rFonts w:ascii="Times New Roman" w:hAnsi="Times New Roman"/>
          <w:b/>
          <w:sz w:val="22"/>
          <w:szCs w:val="22"/>
        </w:rPr>
        <w:t>ajánlatkérő ellenőrzi</w:t>
      </w:r>
      <w:r w:rsidRPr="007B2B1C">
        <w:rPr>
          <w:rFonts w:ascii="Times New Roman" w:hAnsi="Times New Roman"/>
          <w:sz w:val="22"/>
          <w:szCs w:val="22"/>
        </w:rPr>
        <w:t>;</w:t>
      </w:r>
      <w:r w:rsidRPr="007B2B1C">
        <w:rPr>
          <w:rFonts w:ascii="Times New Roman" w:hAnsi="Times New Roman"/>
          <w:sz w:val="22"/>
          <w:szCs w:val="22"/>
        </w:rPr>
        <w:cr/>
      </w:r>
    </w:p>
    <w:p w:rsidR="00ED0C41" w:rsidRPr="00B70519" w:rsidRDefault="00ED0C41" w:rsidP="00ED0C41">
      <w:pPr>
        <w:widowControl w:val="0"/>
        <w:ind w:right="22"/>
        <w:jc w:val="both"/>
        <w:rPr>
          <w:rFonts w:ascii="Times New Roman" w:hAnsi="Times New Roman"/>
          <w:sz w:val="22"/>
          <w:szCs w:val="22"/>
        </w:rPr>
      </w:pPr>
      <w:r w:rsidRPr="00A20150">
        <w:rPr>
          <w:rFonts w:ascii="Times New Roman" w:hAnsi="Times New Roman"/>
          <w:sz w:val="22"/>
          <w:szCs w:val="22"/>
        </w:rPr>
        <w:t xml:space="preserve">g) a </w:t>
      </w:r>
      <w:r w:rsidRPr="001778D1">
        <w:rPr>
          <w:rFonts w:ascii="Times New Roman" w:hAnsi="Times New Roman"/>
          <w:sz w:val="22"/>
          <w:szCs w:val="22"/>
          <w:u w:val="single"/>
        </w:rPr>
        <w:t>Kbt. 62. § (1) bekezdés i) pontja</w:t>
      </w:r>
      <w:r w:rsidRPr="001778D1">
        <w:rPr>
          <w:rFonts w:ascii="Times New Roman" w:hAnsi="Times New Roman"/>
          <w:sz w:val="22"/>
          <w:szCs w:val="22"/>
        </w:rPr>
        <w:t xml:space="preserve"> tekintetében nem szükséges igazolás benyújtása, a kizáró ok megvalósulását </w:t>
      </w:r>
      <w:r w:rsidRPr="00E43DB9">
        <w:rPr>
          <w:rFonts w:ascii="Times New Roman" w:hAnsi="Times New Roman"/>
          <w:b/>
          <w:sz w:val="22"/>
          <w:szCs w:val="22"/>
        </w:rPr>
        <w:t>az ajánlatkérő ellenőrzi</w:t>
      </w:r>
      <w:r w:rsidRPr="00B70519">
        <w:rPr>
          <w:rFonts w:ascii="Times New Roman" w:hAnsi="Times New Roman"/>
          <w:sz w:val="22"/>
          <w:szCs w:val="22"/>
        </w:rPr>
        <w:t xml:space="preserve"> az eljárás során;</w:t>
      </w:r>
    </w:p>
    <w:p w:rsidR="00ED0C41" w:rsidRPr="00FC3BCE" w:rsidRDefault="00ED0C41" w:rsidP="00ED0C41">
      <w:pPr>
        <w:widowControl w:val="0"/>
        <w:ind w:right="22"/>
        <w:jc w:val="both"/>
        <w:rPr>
          <w:rFonts w:ascii="Times New Roman" w:hAnsi="Times New Roman"/>
          <w:sz w:val="22"/>
          <w:szCs w:val="22"/>
        </w:rPr>
      </w:pPr>
    </w:p>
    <w:p w:rsidR="00ED0C41" w:rsidRPr="00FC3BCE" w:rsidRDefault="00ED0C41" w:rsidP="00ED0C41">
      <w:pPr>
        <w:widowControl w:val="0"/>
        <w:ind w:right="22"/>
        <w:jc w:val="both"/>
        <w:rPr>
          <w:rFonts w:ascii="Times New Roman" w:hAnsi="Times New Roman"/>
          <w:sz w:val="22"/>
          <w:szCs w:val="22"/>
        </w:rPr>
      </w:pPr>
      <w:r w:rsidRPr="00FC3BCE">
        <w:rPr>
          <w:rFonts w:ascii="Times New Roman" w:hAnsi="Times New Roman"/>
          <w:sz w:val="22"/>
          <w:szCs w:val="22"/>
        </w:rPr>
        <w:t xml:space="preserve">h) a </w:t>
      </w:r>
      <w:r w:rsidRPr="00FC3BCE">
        <w:rPr>
          <w:rFonts w:ascii="Times New Roman" w:hAnsi="Times New Roman"/>
          <w:sz w:val="22"/>
          <w:szCs w:val="22"/>
          <w:u w:val="single"/>
        </w:rPr>
        <w:t>Kbt. 62. § (1) bek</w:t>
      </w:r>
      <w:r w:rsidRPr="00A51E20">
        <w:rPr>
          <w:rFonts w:ascii="Times New Roman" w:hAnsi="Times New Roman"/>
          <w:sz w:val="22"/>
          <w:szCs w:val="22"/>
          <w:u w:val="single"/>
        </w:rPr>
        <w:t>ezdés j) pontja</w:t>
      </w:r>
      <w:r w:rsidRPr="00D862C9">
        <w:rPr>
          <w:rFonts w:ascii="Times New Roman" w:hAnsi="Times New Roman"/>
          <w:sz w:val="22"/>
          <w:szCs w:val="22"/>
        </w:rPr>
        <w:t xml:space="preserve"> tekintetében az adott eljárásban a kizáró ok megvalósulását az </w:t>
      </w:r>
      <w:r w:rsidR="00C047A9" w:rsidRPr="00550CBE">
        <w:rPr>
          <w:rFonts w:ascii="Times New Roman" w:hAnsi="Times New Roman"/>
          <w:b/>
          <w:sz w:val="22"/>
          <w:szCs w:val="22"/>
        </w:rPr>
        <w:t>ajánlatkérő ellenőrzi</w:t>
      </w:r>
      <w:r w:rsidRPr="00242841">
        <w:rPr>
          <w:rFonts w:ascii="Times New Roman" w:hAnsi="Times New Roman"/>
          <w:sz w:val="22"/>
          <w:szCs w:val="22"/>
        </w:rPr>
        <w:t xml:space="preserve"> az eljárás során; korábbi közbeszerzési eljárásra vonatkozóan pedig az ajánlatkérő köteles elfogadni az eljárásban benyújtott </w:t>
      </w:r>
      <w:r w:rsidRPr="00FC3BCE">
        <w:rPr>
          <w:rFonts w:ascii="Times New Roman" w:hAnsi="Times New Roman"/>
          <w:b/>
          <w:sz w:val="22"/>
          <w:szCs w:val="22"/>
        </w:rPr>
        <w:t>egységes európai közbeszerzési dokumentumba foglalt nyilatkozat</w:t>
      </w:r>
      <w:r w:rsidRPr="00FC3BCE">
        <w:rPr>
          <w:rFonts w:ascii="Times New Roman" w:hAnsi="Times New Roman"/>
          <w:sz w:val="22"/>
          <w:szCs w:val="22"/>
        </w:rPr>
        <w:t>ot;</w:t>
      </w:r>
    </w:p>
    <w:p w:rsidR="00ED0C41" w:rsidRPr="00A51E20" w:rsidRDefault="00ED0C41" w:rsidP="00ED0C41">
      <w:pPr>
        <w:widowControl w:val="0"/>
        <w:ind w:right="22"/>
        <w:jc w:val="both"/>
        <w:rPr>
          <w:rFonts w:ascii="Times New Roman" w:hAnsi="Times New Roman"/>
          <w:sz w:val="22"/>
          <w:szCs w:val="22"/>
        </w:rPr>
      </w:pPr>
    </w:p>
    <w:p w:rsidR="00ED0C41" w:rsidRPr="008F5AAA" w:rsidRDefault="00ED0C41" w:rsidP="00ED0C41">
      <w:pPr>
        <w:widowControl w:val="0"/>
        <w:ind w:right="22"/>
        <w:jc w:val="both"/>
        <w:rPr>
          <w:rFonts w:ascii="Times New Roman" w:hAnsi="Times New Roman"/>
          <w:sz w:val="22"/>
          <w:szCs w:val="22"/>
        </w:rPr>
      </w:pPr>
      <w:r w:rsidRPr="00D862C9">
        <w:rPr>
          <w:rFonts w:ascii="Times New Roman" w:hAnsi="Times New Roman"/>
          <w:sz w:val="22"/>
          <w:szCs w:val="22"/>
        </w:rPr>
        <w:t xml:space="preserve">i) a </w:t>
      </w:r>
      <w:r w:rsidRPr="00065622">
        <w:rPr>
          <w:rFonts w:ascii="Times New Roman" w:hAnsi="Times New Roman"/>
          <w:sz w:val="22"/>
          <w:szCs w:val="22"/>
          <w:u w:val="single"/>
        </w:rPr>
        <w:t>Kbt. 62. § (1) bekezdés k) pontjára vonatkozóan</w:t>
      </w:r>
    </w:p>
    <w:p w:rsidR="00ED0C41" w:rsidRPr="001B7206" w:rsidRDefault="00ED0C41" w:rsidP="00ED0C41">
      <w:pPr>
        <w:widowControl w:val="0"/>
        <w:ind w:right="22"/>
        <w:jc w:val="both"/>
        <w:rPr>
          <w:rFonts w:ascii="Times New Roman" w:hAnsi="Times New Roman"/>
          <w:sz w:val="22"/>
          <w:szCs w:val="22"/>
        </w:rPr>
      </w:pPr>
    </w:p>
    <w:p w:rsidR="00ED0C41" w:rsidRPr="00550CBE" w:rsidRDefault="00ED0C41" w:rsidP="00ED0C41">
      <w:pPr>
        <w:widowControl w:val="0"/>
        <w:ind w:right="22"/>
        <w:jc w:val="both"/>
        <w:rPr>
          <w:rFonts w:ascii="Times New Roman" w:hAnsi="Times New Roman"/>
          <w:sz w:val="22"/>
          <w:szCs w:val="22"/>
        </w:rPr>
      </w:pPr>
      <w:proofErr w:type="spellStart"/>
      <w:r w:rsidRPr="00D03677">
        <w:rPr>
          <w:rFonts w:ascii="Times New Roman" w:hAnsi="Times New Roman"/>
          <w:sz w:val="22"/>
          <w:szCs w:val="22"/>
        </w:rPr>
        <w:t>ia</w:t>
      </w:r>
      <w:proofErr w:type="spellEnd"/>
      <w:r w:rsidRPr="00D03677">
        <w:rPr>
          <w:rFonts w:ascii="Times New Roman" w:hAnsi="Times New Roman"/>
          <w:sz w:val="22"/>
          <w:szCs w:val="22"/>
        </w:rPr>
        <w:t xml:space="preserve">) a </w:t>
      </w:r>
      <w:r w:rsidR="00C047A9" w:rsidRPr="00C047A9">
        <w:rPr>
          <w:rFonts w:ascii="Times New Roman" w:hAnsi="Times New Roman"/>
          <w:sz w:val="22"/>
          <w:szCs w:val="22"/>
          <w:u w:val="single"/>
        </w:rPr>
        <w:t xml:space="preserve">Kbt. 62. § (1) bekezdés k) pont </w:t>
      </w:r>
      <w:proofErr w:type="spellStart"/>
      <w:r w:rsidR="00C047A9" w:rsidRPr="00C047A9">
        <w:rPr>
          <w:rFonts w:ascii="Times New Roman" w:hAnsi="Times New Roman"/>
          <w:sz w:val="22"/>
          <w:szCs w:val="22"/>
          <w:u w:val="single"/>
        </w:rPr>
        <w:t>ka</w:t>
      </w:r>
      <w:proofErr w:type="spellEnd"/>
      <w:r w:rsidR="00C047A9" w:rsidRPr="00C047A9">
        <w:rPr>
          <w:rFonts w:ascii="Times New Roman" w:hAnsi="Times New Roman"/>
          <w:sz w:val="22"/>
          <w:szCs w:val="22"/>
          <w:u w:val="single"/>
        </w:rPr>
        <w:t>) alpontja tekintetében</w:t>
      </w:r>
      <w:r w:rsidR="00C047A9" w:rsidRPr="00C047A9">
        <w:rPr>
          <w:rFonts w:ascii="Times New Roman" w:hAnsi="Times New Roman"/>
          <w:sz w:val="22"/>
          <w:szCs w:val="22"/>
        </w:rPr>
        <w:t xml:space="preserve"> nem szükséges igazolás vagy nyilatkozat benyújtása, a céginformációs szolgálattól ingyenesen, elektronikusan kérhető cégjegyzék-adatok alapján az </w:t>
      </w:r>
      <w:r w:rsidR="00C047A9" w:rsidRPr="00091BAF">
        <w:rPr>
          <w:rFonts w:ascii="Times New Roman" w:hAnsi="Times New Roman"/>
          <w:b/>
          <w:sz w:val="22"/>
          <w:szCs w:val="22"/>
        </w:rPr>
        <w:t>ajánlatkérő azt ellenőrzi</w:t>
      </w:r>
      <w:r w:rsidR="00C047A9" w:rsidRPr="00F92F01">
        <w:rPr>
          <w:rFonts w:ascii="Times New Roman" w:hAnsi="Times New Roman"/>
          <w:sz w:val="22"/>
          <w:szCs w:val="22"/>
        </w:rPr>
        <w:t>, hogy valóban Magyarországon bejegyzett gazdasági szereplőről van szó;</w:t>
      </w:r>
    </w:p>
    <w:p w:rsidR="00ED0C41" w:rsidRPr="00550CBE" w:rsidRDefault="00ED0C41" w:rsidP="00ED0C41">
      <w:pPr>
        <w:widowControl w:val="0"/>
        <w:ind w:right="22"/>
        <w:jc w:val="both"/>
        <w:rPr>
          <w:rFonts w:ascii="Times New Roman" w:hAnsi="Times New Roman"/>
          <w:sz w:val="22"/>
          <w:szCs w:val="22"/>
        </w:rPr>
      </w:pPr>
    </w:p>
    <w:p w:rsidR="00ED0C41" w:rsidRPr="00550CBE" w:rsidRDefault="00C047A9" w:rsidP="00ED0C41">
      <w:pPr>
        <w:widowControl w:val="0"/>
        <w:ind w:right="22"/>
        <w:jc w:val="both"/>
        <w:rPr>
          <w:rFonts w:ascii="Times New Roman" w:hAnsi="Times New Roman"/>
          <w:sz w:val="22"/>
          <w:szCs w:val="22"/>
        </w:rPr>
      </w:pPr>
      <w:proofErr w:type="spellStart"/>
      <w:r w:rsidRPr="00550CBE">
        <w:rPr>
          <w:rFonts w:ascii="Times New Roman" w:hAnsi="Times New Roman"/>
          <w:sz w:val="22"/>
          <w:szCs w:val="22"/>
        </w:rPr>
        <w:t>ib</w:t>
      </w:r>
      <w:proofErr w:type="spellEnd"/>
      <w:r w:rsidRPr="00550CBE">
        <w:rPr>
          <w:rFonts w:ascii="Times New Roman" w:hAnsi="Times New Roman"/>
          <w:sz w:val="22"/>
          <w:szCs w:val="22"/>
        </w:rPr>
        <w:t xml:space="preserve">) a </w:t>
      </w:r>
      <w:r w:rsidRPr="00550CBE">
        <w:rPr>
          <w:rFonts w:ascii="Times New Roman" w:hAnsi="Times New Roman"/>
          <w:sz w:val="22"/>
          <w:szCs w:val="22"/>
          <w:u w:val="single"/>
        </w:rPr>
        <w:t xml:space="preserve">Kbt. 62. § (1) bekezdés k) pont </w:t>
      </w:r>
      <w:proofErr w:type="spellStart"/>
      <w:r w:rsidRPr="00550CBE">
        <w:rPr>
          <w:rFonts w:ascii="Times New Roman" w:hAnsi="Times New Roman"/>
          <w:sz w:val="22"/>
          <w:szCs w:val="22"/>
          <w:u w:val="single"/>
        </w:rPr>
        <w:t>kb</w:t>
      </w:r>
      <w:proofErr w:type="spellEnd"/>
      <w:r w:rsidRPr="00550CBE">
        <w:rPr>
          <w:rFonts w:ascii="Times New Roman" w:hAnsi="Times New Roman"/>
          <w:sz w:val="22"/>
          <w:szCs w:val="22"/>
          <w:u w:val="single"/>
        </w:rPr>
        <w:t>) alpontja tekintetében</w:t>
      </w:r>
      <w:r w:rsidRPr="00550CBE">
        <w:rPr>
          <w:rFonts w:ascii="Times New Roman" w:hAnsi="Times New Roman"/>
          <w:sz w:val="22"/>
          <w:szCs w:val="22"/>
        </w:rPr>
        <w:t xml:space="preserve"> az ajánlattevő nyilatkozata arról, hogy olyan társaságnak minősül-e, melyet nem jegyeznek szabályozott tőzsdén, vagy amelyet szabályozott tőzsdén jegyeznek; ha az ajánlattevőt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550CBE">
        <w:rPr>
          <w:rFonts w:ascii="Times New Roman" w:hAnsi="Times New Roman"/>
          <w:sz w:val="22"/>
          <w:szCs w:val="22"/>
        </w:rPr>
        <w:t>ra</w:t>
      </w:r>
      <w:proofErr w:type="spellEnd"/>
      <w:r w:rsidRPr="00550CBE">
        <w:rPr>
          <w:rFonts w:ascii="Times New Roman" w:hAnsi="Times New Roman"/>
          <w:sz w:val="22"/>
          <w:szCs w:val="22"/>
        </w:rPr>
        <w:t>)</w:t>
      </w:r>
      <w:proofErr w:type="spellStart"/>
      <w:r w:rsidRPr="00550CBE">
        <w:rPr>
          <w:rFonts w:ascii="Times New Roman" w:hAnsi="Times New Roman"/>
          <w:sz w:val="22"/>
          <w:szCs w:val="22"/>
        </w:rPr>
        <w:t>-rb</w:t>
      </w:r>
      <w:proofErr w:type="spellEnd"/>
      <w:r w:rsidRPr="00550CBE">
        <w:rPr>
          <w:rFonts w:ascii="Times New Roman" w:hAnsi="Times New Roman"/>
          <w:sz w:val="22"/>
          <w:szCs w:val="22"/>
        </w:rPr>
        <w:t xml:space="preserve">) vagy </w:t>
      </w:r>
      <w:proofErr w:type="spellStart"/>
      <w:r w:rsidRPr="00550CBE">
        <w:rPr>
          <w:rFonts w:ascii="Times New Roman" w:hAnsi="Times New Roman"/>
          <w:sz w:val="22"/>
          <w:szCs w:val="22"/>
        </w:rPr>
        <w:t>rc</w:t>
      </w:r>
      <w:proofErr w:type="spellEnd"/>
      <w:r w:rsidRPr="00550CBE">
        <w:rPr>
          <w:rFonts w:ascii="Times New Roman" w:hAnsi="Times New Roman"/>
          <w:sz w:val="22"/>
          <w:szCs w:val="22"/>
        </w:rPr>
        <w:t>)</w:t>
      </w:r>
      <w:proofErr w:type="spellStart"/>
      <w:r w:rsidRPr="00550CBE">
        <w:rPr>
          <w:rFonts w:ascii="Times New Roman" w:hAnsi="Times New Roman"/>
          <w:sz w:val="22"/>
          <w:szCs w:val="22"/>
        </w:rPr>
        <w:t>-rd</w:t>
      </w:r>
      <w:proofErr w:type="spellEnd"/>
      <w:r w:rsidRPr="00550CBE">
        <w:rPr>
          <w:rFonts w:ascii="Times New Roman" w:hAnsi="Times New Roman"/>
          <w:sz w:val="22"/>
          <w:szCs w:val="22"/>
        </w:rPr>
        <w:t xml:space="preserve">) alpontja szerint definiált valamennyi tényleges tulajdonos nevének és állandó lakóhelyének bemutatását tartalmazó nyilatkozatot szükséges benyújtani; ha a gazdasági szereplőnek nincs a pénzmosásról szóló törvény 3. § r) pont </w:t>
      </w:r>
      <w:proofErr w:type="spellStart"/>
      <w:r w:rsidRPr="00550CBE">
        <w:rPr>
          <w:rFonts w:ascii="Times New Roman" w:hAnsi="Times New Roman"/>
          <w:sz w:val="22"/>
          <w:szCs w:val="22"/>
        </w:rPr>
        <w:t>ra</w:t>
      </w:r>
      <w:proofErr w:type="spellEnd"/>
      <w:r w:rsidRPr="00550CBE">
        <w:rPr>
          <w:rFonts w:ascii="Times New Roman" w:hAnsi="Times New Roman"/>
          <w:sz w:val="22"/>
          <w:szCs w:val="22"/>
        </w:rPr>
        <w:t>)</w:t>
      </w:r>
      <w:proofErr w:type="spellStart"/>
      <w:r w:rsidRPr="00550CBE">
        <w:rPr>
          <w:rFonts w:ascii="Times New Roman" w:hAnsi="Times New Roman"/>
          <w:sz w:val="22"/>
          <w:szCs w:val="22"/>
        </w:rPr>
        <w:t>-rb</w:t>
      </w:r>
      <w:proofErr w:type="spellEnd"/>
      <w:r w:rsidRPr="00550CBE">
        <w:rPr>
          <w:rFonts w:ascii="Times New Roman" w:hAnsi="Times New Roman"/>
          <w:sz w:val="22"/>
          <w:szCs w:val="22"/>
        </w:rPr>
        <w:t xml:space="preserve">) vagy </w:t>
      </w:r>
      <w:proofErr w:type="spellStart"/>
      <w:r w:rsidRPr="00550CBE">
        <w:rPr>
          <w:rFonts w:ascii="Times New Roman" w:hAnsi="Times New Roman"/>
          <w:sz w:val="22"/>
          <w:szCs w:val="22"/>
        </w:rPr>
        <w:t>rc</w:t>
      </w:r>
      <w:proofErr w:type="spellEnd"/>
      <w:r w:rsidRPr="00550CBE">
        <w:rPr>
          <w:rFonts w:ascii="Times New Roman" w:hAnsi="Times New Roman"/>
          <w:sz w:val="22"/>
          <w:szCs w:val="22"/>
        </w:rPr>
        <w:t>)</w:t>
      </w:r>
      <w:proofErr w:type="spellStart"/>
      <w:r w:rsidRPr="00550CBE">
        <w:rPr>
          <w:rFonts w:ascii="Times New Roman" w:hAnsi="Times New Roman"/>
          <w:sz w:val="22"/>
          <w:szCs w:val="22"/>
        </w:rPr>
        <w:t>-rd</w:t>
      </w:r>
      <w:proofErr w:type="spellEnd"/>
      <w:r w:rsidRPr="00550CBE">
        <w:rPr>
          <w:rFonts w:ascii="Times New Roman" w:hAnsi="Times New Roman"/>
          <w:sz w:val="22"/>
          <w:szCs w:val="22"/>
        </w:rPr>
        <w:t>) alpontja szerinti tényleges tulajdonosa, úgy erre vonatkozó nyilatkozatot szükséges csatolni;</w:t>
      </w:r>
    </w:p>
    <w:p w:rsidR="00ED0C41" w:rsidRPr="00550CBE" w:rsidRDefault="00ED0C41" w:rsidP="00ED0C41">
      <w:pPr>
        <w:widowControl w:val="0"/>
        <w:ind w:right="22"/>
        <w:jc w:val="both"/>
        <w:rPr>
          <w:rFonts w:ascii="Times New Roman" w:hAnsi="Times New Roman"/>
          <w:sz w:val="22"/>
          <w:szCs w:val="22"/>
        </w:rPr>
      </w:pPr>
    </w:p>
    <w:p w:rsidR="00ED0C41" w:rsidRPr="00550CBE" w:rsidRDefault="00C047A9" w:rsidP="00ED0C41">
      <w:pPr>
        <w:widowControl w:val="0"/>
        <w:ind w:right="22"/>
        <w:jc w:val="both"/>
        <w:rPr>
          <w:rFonts w:ascii="Times New Roman" w:hAnsi="Times New Roman"/>
          <w:sz w:val="22"/>
          <w:szCs w:val="22"/>
        </w:rPr>
      </w:pPr>
      <w:proofErr w:type="spellStart"/>
      <w:r w:rsidRPr="00550CBE">
        <w:rPr>
          <w:rFonts w:ascii="Times New Roman" w:hAnsi="Times New Roman"/>
          <w:sz w:val="22"/>
          <w:szCs w:val="22"/>
        </w:rPr>
        <w:t>ic</w:t>
      </w:r>
      <w:proofErr w:type="spellEnd"/>
      <w:r w:rsidRPr="00550CBE">
        <w:rPr>
          <w:rFonts w:ascii="Times New Roman" w:hAnsi="Times New Roman"/>
          <w:sz w:val="22"/>
          <w:szCs w:val="22"/>
        </w:rPr>
        <w:t xml:space="preserve">) a </w:t>
      </w:r>
      <w:r w:rsidRPr="00550CBE">
        <w:rPr>
          <w:rFonts w:ascii="Times New Roman" w:hAnsi="Times New Roman"/>
          <w:sz w:val="22"/>
          <w:szCs w:val="22"/>
          <w:u w:val="single"/>
        </w:rPr>
        <w:t xml:space="preserve">Kbt. 62. § (1) bekezdés k) pont </w:t>
      </w:r>
      <w:proofErr w:type="spellStart"/>
      <w:r w:rsidRPr="00550CBE">
        <w:rPr>
          <w:rFonts w:ascii="Times New Roman" w:hAnsi="Times New Roman"/>
          <w:sz w:val="22"/>
          <w:szCs w:val="22"/>
          <w:u w:val="single"/>
        </w:rPr>
        <w:t>kc</w:t>
      </w:r>
      <w:proofErr w:type="spellEnd"/>
      <w:r w:rsidRPr="00550CBE">
        <w:rPr>
          <w:rFonts w:ascii="Times New Roman" w:hAnsi="Times New Roman"/>
          <w:sz w:val="22"/>
          <w:szCs w:val="22"/>
          <w:u w:val="single"/>
        </w:rPr>
        <w:t>) alpontjára vonatkozóan</w:t>
      </w:r>
      <w:r w:rsidRPr="00550CBE">
        <w:rPr>
          <w:rFonts w:ascii="Times New Roman" w:hAnsi="Times New Roman"/>
          <w:sz w:val="22"/>
          <w:szCs w:val="22"/>
        </w:rPr>
        <w:t xml:space="preserve"> az ajánlattevő nyilatkozata arról, hogy van-e olyan jogi személy vagy személyes joga szerint jogképes szervezet, amely az ajánlattevőben közvetetten vagy közvetlenül több, mint 25%-os tulajdoni résszel vagy szavazati joggal rendelkezik; ha van ilyen szervezet, az ajánlattevő azt nyilatkozatban megnevezi (cégnév, székhely), továbbá nyilatkozik, hogy annak vonatkozásában a Kbt. 62. § (1) bekezdés k) pont </w:t>
      </w:r>
      <w:proofErr w:type="spellStart"/>
      <w:r w:rsidRPr="00550CBE">
        <w:rPr>
          <w:rFonts w:ascii="Times New Roman" w:hAnsi="Times New Roman"/>
          <w:sz w:val="22"/>
          <w:szCs w:val="22"/>
        </w:rPr>
        <w:t>kc</w:t>
      </w:r>
      <w:proofErr w:type="spellEnd"/>
      <w:r w:rsidRPr="00550CBE">
        <w:rPr>
          <w:rFonts w:ascii="Times New Roman" w:hAnsi="Times New Roman"/>
          <w:sz w:val="22"/>
          <w:szCs w:val="22"/>
        </w:rPr>
        <w:t>) alpontjában hivatkozott kizáró feltétel nem áll fenn;</w:t>
      </w:r>
    </w:p>
    <w:p w:rsidR="00ED0C41" w:rsidRPr="00550CBE" w:rsidRDefault="00ED0C41" w:rsidP="00ED0C41">
      <w:pPr>
        <w:widowControl w:val="0"/>
        <w:ind w:right="22"/>
        <w:jc w:val="both"/>
        <w:rPr>
          <w:rFonts w:ascii="Times New Roman" w:hAnsi="Times New Roman"/>
          <w:sz w:val="22"/>
          <w:szCs w:val="22"/>
        </w:rPr>
      </w:pPr>
    </w:p>
    <w:p w:rsidR="00ED0C41" w:rsidRPr="006009AE" w:rsidRDefault="00C047A9" w:rsidP="00ED0C41">
      <w:pPr>
        <w:widowControl w:val="0"/>
        <w:ind w:right="22"/>
        <w:jc w:val="both"/>
        <w:rPr>
          <w:rFonts w:ascii="Times New Roman" w:hAnsi="Times New Roman"/>
          <w:sz w:val="22"/>
          <w:szCs w:val="22"/>
        </w:rPr>
      </w:pPr>
      <w:r w:rsidRPr="00550CBE">
        <w:rPr>
          <w:rFonts w:ascii="Times New Roman" w:hAnsi="Times New Roman"/>
          <w:sz w:val="22"/>
          <w:szCs w:val="22"/>
        </w:rPr>
        <w:t xml:space="preserve">j) a </w:t>
      </w:r>
      <w:r w:rsidRPr="00550CBE">
        <w:rPr>
          <w:rFonts w:ascii="Times New Roman" w:hAnsi="Times New Roman"/>
          <w:sz w:val="22"/>
          <w:szCs w:val="22"/>
          <w:u w:val="single"/>
        </w:rPr>
        <w:t>Kbt. 62. § (1) bekezdés l) pontja tekintetében</w:t>
      </w:r>
      <w:r w:rsidRPr="00550CBE">
        <w:rPr>
          <w:rFonts w:ascii="Times New Roman" w:hAnsi="Times New Roman"/>
          <w:sz w:val="22"/>
          <w:szCs w:val="22"/>
        </w:rPr>
        <w:t xml:space="preserve"> a kizáró okok hiányát az </w:t>
      </w:r>
      <w:r w:rsidRPr="00550CBE">
        <w:rPr>
          <w:rFonts w:ascii="Times New Roman" w:hAnsi="Times New Roman"/>
          <w:b/>
          <w:sz w:val="22"/>
          <w:szCs w:val="22"/>
        </w:rPr>
        <w:t>ajánlatkérő ellenőrzi</w:t>
      </w:r>
      <w:r w:rsidRPr="00550CBE">
        <w:rPr>
          <w:rFonts w:ascii="Times New Roman" w:hAnsi="Times New Roman"/>
          <w:sz w:val="22"/>
          <w:szCs w:val="22"/>
        </w:rPr>
        <w:t xml:space="preserve"> a munkaügyi hatóságnak a munkaügyi ellenőrzésről szóló 1996. évi LXXV. törvény 8/C. §</w:t>
      </w:r>
      <w:proofErr w:type="spellStart"/>
      <w:r w:rsidRPr="00550CBE">
        <w:rPr>
          <w:rFonts w:ascii="Times New Roman" w:hAnsi="Times New Roman"/>
          <w:sz w:val="22"/>
          <w:szCs w:val="22"/>
        </w:rPr>
        <w:t>-a</w:t>
      </w:r>
      <w:proofErr w:type="spellEnd"/>
      <w:r w:rsidRPr="00550CBE">
        <w:rPr>
          <w:rFonts w:ascii="Times New Roman" w:hAnsi="Times New Roman"/>
          <w:sz w:val="22"/>
          <w:szCs w:val="22"/>
        </w:rPr>
        <w:t xml:space="preserve"> szerint vezetett nyilvántartásából nyilvánosságra hozott adatokból, valamint a Bevándorlási és </w:t>
      </w:r>
      <w:r w:rsidR="006009AE">
        <w:rPr>
          <w:rFonts w:ascii="Times New Roman" w:hAnsi="Times New Roman"/>
          <w:sz w:val="22"/>
          <w:szCs w:val="22"/>
        </w:rPr>
        <w:t>Menekültügy</w:t>
      </w:r>
      <w:r w:rsidR="006009AE" w:rsidRPr="006009AE">
        <w:rPr>
          <w:rFonts w:ascii="Times New Roman" w:hAnsi="Times New Roman"/>
          <w:sz w:val="22"/>
          <w:szCs w:val="22"/>
        </w:rPr>
        <w:t xml:space="preserve">i </w:t>
      </w:r>
      <w:r w:rsidR="00ED0C41" w:rsidRPr="006009AE">
        <w:rPr>
          <w:rFonts w:ascii="Times New Roman" w:hAnsi="Times New Roman"/>
          <w:sz w:val="22"/>
          <w:szCs w:val="22"/>
        </w:rPr>
        <w:t>Hivatal honlapján közzétett adatokból;</w:t>
      </w:r>
    </w:p>
    <w:p w:rsidR="00ED0C41" w:rsidRPr="00FC3BCE" w:rsidRDefault="00ED0C41" w:rsidP="00ED0C41">
      <w:pPr>
        <w:widowControl w:val="0"/>
        <w:ind w:right="22"/>
        <w:jc w:val="both"/>
        <w:rPr>
          <w:rFonts w:ascii="Times New Roman" w:hAnsi="Times New Roman"/>
          <w:sz w:val="22"/>
          <w:szCs w:val="22"/>
        </w:rPr>
      </w:pPr>
    </w:p>
    <w:p w:rsidR="00ED0C41" w:rsidRPr="008F5AAA" w:rsidRDefault="00ED0C41" w:rsidP="00ED0C41">
      <w:pPr>
        <w:widowControl w:val="0"/>
        <w:ind w:right="22"/>
        <w:jc w:val="both"/>
        <w:rPr>
          <w:rFonts w:ascii="Times New Roman" w:hAnsi="Times New Roman"/>
          <w:sz w:val="22"/>
          <w:szCs w:val="22"/>
        </w:rPr>
      </w:pPr>
      <w:r w:rsidRPr="00FC3BCE">
        <w:rPr>
          <w:rFonts w:ascii="Times New Roman" w:hAnsi="Times New Roman"/>
          <w:sz w:val="22"/>
          <w:szCs w:val="22"/>
        </w:rPr>
        <w:t xml:space="preserve">k) a </w:t>
      </w:r>
      <w:r w:rsidRPr="00FC3BCE">
        <w:rPr>
          <w:rFonts w:ascii="Times New Roman" w:hAnsi="Times New Roman"/>
          <w:sz w:val="22"/>
          <w:szCs w:val="22"/>
          <w:u w:val="single"/>
        </w:rPr>
        <w:t>Kbt. 62. § (1) bekezdés m) pontja tekintetében</w:t>
      </w:r>
      <w:r w:rsidRPr="00A51E20">
        <w:rPr>
          <w:rFonts w:ascii="Times New Roman" w:hAnsi="Times New Roman"/>
          <w:sz w:val="22"/>
          <w:szCs w:val="22"/>
        </w:rPr>
        <w:t xml:space="preserve"> nem szükséges igazolás benyújtása, a kizáró ok meg</w:t>
      </w:r>
      <w:r w:rsidRPr="00D862C9">
        <w:rPr>
          <w:rFonts w:ascii="Times New Roman" w:hAnsi="Times New Roman"/>
          <w:sz w:val="22"/>
          <w:szCs w:val="22"/>
        </w:rPr>
        <w:t xml:space="preserve">valósulását az </w:t>
      </w:r>
      <w:r w:rsidRPr="00065622">
        <w:rPr>
          <w:rFonts w:ascii="Times New Roman" w:hAnsi="Times New Roman"/>
          <w:b/>
          <w:sz w:val="22"/>
          <w:szCs w:val="22"/>
        </w:rPr>
        <w:t>ajánlatkérő ellenőrzi</w:t>
      </w:r>
      <w:r w:rsidRPr="008F5AAA">
        <w:rPr>
          <w:rFonts w:ascii="Times New Roman" w:hAnsi="Times New Roman"/>
          <w:sz w:val="22"/>
          <w:szCs w:val="22"/>
        </w:rPr>
        <w:t xml:space="preserve"> az eljárás során;</w:t>
      </w:r>
    </w:p>
    <w:p w:rsidR="00ED0C41" w:rsidRPr="001B7206" w:rsidRDefault="00ED0C41" w:rsidP="00ED0C41">
      <w:pPr>
        <w:widowControl w:val="0"/>
        <w:ind w:right="22"/>
        <w:jc w:val="both"/>
        <w:rPr>
          <w:rFonts w:ascii="Times New Roman" w:hAnsi="Times New Roman"/>
          <w:sz w:val="22"/>
          <w:szCs w:val="22"/>
        </w:rPr>
      </w:pPr>
    </w:p>
    <w:p w:rsidR="00ED0C41" w:rsidRPr="00550CBE" w:rsidRDefault="00ED0C41" w:rsidP="00ED0C41">
      <w:pPr>
        <w:widowControl w:val="0"/>
        <w:ind w:right="22"/>
        <w:jc w:val="both"/>
        <w:rPr>
          <w:rFonts w:ascii="Times New Roman" w:hAnsi="Times New Roman"/>
          <w:sz w:val="22"/>
          <w:szCs w:val="22"/>
        </w:rPr>
      </w:pPr>
      <w:r w:rsidRPr="00D03677">
        <w:rPr>
          <w:rFonts w:ascii="Times New Roman" w:hAnsi="Times New Roman"/>
          <w:sz w:val="22"/>
          <w:szCs w:val="22"/>
        </w:rPr>
        <w:t xml:space="preserve">l) a </w:t>
      </w:r>
      <w:r w:rsidR="00C047A9" w:rsidRPr="00C047A9">
        <w:rPr>
          <w:rFonts w:ascii="Times New Roman" w:hAnsi="Times New Roman"/>
          <w:sz w:val="22"/>
          <w:szCs w:val="22"/>
          <w:u w:val="single"/>
        </w:rPr>
        <w:t>Kbt. 62. § (1) bekezdés n) pontja tekintetében</w:t>
      </w:r>
      <w:r w:rsidR="00C047A9" w:rsidRPr="00C047A9">
        <w:rPr>
          <w:rFonts w:ascii="Times New Roman" w:hAnsi="Times New Roman"/>
          <w:sz w:val="22"/>
          <w:szCs w:val="22"/>
        </w:rPr>
        <w:t xml:space="preserve"> a Gazdasági Versenyhivatal (a továbbiakban: GVH) döntései, illetve az ezt felülvizsgáló bírósági döntések tekintetében a jogsértés megtörténtét </w:t>
      </w:r>
      <w:r w:rsidR="00C047A9" w:rsidRPr="00091BAF">
        <w:rPr>
          <w:rFonts w:ascii="Times New Roman" w:hAnsi="Times New Roman"/>
          <w:b/>
          <w:sz w:val="22"/>
          <w:szCs w:val="22"/>
        </w:rPr>
        <w:t>az ajánlatkérő a GVH honlapján található, döntéseket tartalmazó adatbázisokból ellenőrzi</w:t>
      </w:r>
      <w:r w:rsidR="00C047A9" w:rsidRPr="00F92F01">
        <w:rPr>
          <w:rFonts w:ascii="Times New Roman" w:hAnsi="Times New Roman"/>
          <w:sz w:val="22"/>
          <w:szCs w:val="22"/>
        </w:rPr>
        <w:t>; az ajánlatkérő ezen f</w:t>
      </w:r>
      <w:r w:rsidR="00C047A9" w:rsidRPr="00550CBE">
        <w:rPr>
          <w:rFonts w:ascii="Times New Roman" w:hAnsi="Times New Roman"/>
          <w:sz w:val="22"/>
          <w:szCs w:val="22"/>
        </w:rPr>
        <w:t xml:space="preserve">elül nem kérhet külön igazolást, a GVH honlapján található adatbázisokban nem szereplő esetleges jogsértés hiányának igazolásaként az ajánlatkérő köteles elfogadni az eljárásban benyújtott </w:t>
      </w:r>
      <w:r w:rsidR="00C047A9" w:rsidRPr="00550CBE">
        <w:rPr>
          <w:rFonts w:ascii="Times New Roman" w:hAnsi="Times New Roman"/>
          <w:b/>
          <w:sz w:val="22"/>
          <w:szCs w:val="22"/>
        </w:rPr>
        <w:t>egységes európai közbeszerzési dokumentumba foglalt nyilatkozat</w:t>
      </w:r>
      <w:r w:rsidR="00C047A9" w:rsidRPr="00550CBE">
        <w:rPr>
          <w:rFonts w:ascii="Times New Roman" w:hAnsi="Times New Roman"/>
          <w:sz w:val="22"/>
          <w:szCs w:val="22"/>
        </w:rPr>
        <w:t>ot;</w:t>
      </w:r>
    </w:p>
    <w:p w:rsidR="00ED0C41" w:rsidRPr="00550CBE" w:rsidRDefault="00ED0C41" w:rsidP="00ED0C41">
      <w:pPr>
        <w:widowControl w:val="0"/>
        <w:ind w:right="22"/>
        <w:jc w:val="both"/>
        <w:rPr>
          <w:rFonts w:ascii="Times New Roman" w:hAnsi="Times New Roman"/>
          <w:sz w:val="22"/>
          <w:szCs w:val="22"/>
        </w:rPr>
      </w:pPr>
    </w:p>
    <w:p w:rsidR="00ED0C41" w:rsidRPr="00550CBE" w:rsidRDefault="00C047A9" w:rsidP="00ED0C41">
      <w:pPr>
        <w:widowControl w:val="0"/>
        <w:ind w:right="22"/>
        <w:jc w:val="both"/>
        <w:rPr>
          <w:rFonts w:ascii="Times New Roman" w:hAnsi="Times New Roman"/>
          <w:sz w:val="22"/>
          <w:szCs w:val="22"/>
        </w:rPr>
      </w:pPr>
      <w:r w:rsidRPr="00550CBE">
        <w:rPr>
          <w:rFonts w:ascii="Times New Roman" w:hAnsi="Times New Roman"/>
          <w:sz w:val="22"/>
          <w:szCs w:val="22"/>
        </w:rPr>
        <w:t xml:space="preserve">m) a </w:t>
      </w:r>
      <w:r w:rsidRPr="00550CBE">
        <w:rPr>
          <w:rFonts w:ascii="Times New Roman" w:hAnsi="Times New Roman"/>
          <w:sz w:val="22"/>
          <w:szCs w:val="22"/>
          <w:u w:val="single"/>
        </w:rPr>
        <w:t>Kbt. 62. § (1) bekezdés o) pontja tekintetében</w:t>
      </w:r>
      <w:r w:rsidRPr="00550CBE">
        <w:rPr>
          <w:rFonts w:ascii="Times New Roman" w:hAnsi="Times New Roman"/>
          <w:sz w:val="22"/>
          <w:szCs w:val="22"/>
        </w:rPr>
        <w:t xml:space="preserve"> az ajánlatkérő köteles elfogadni igazolásként az eljárásban benyújtott </w:t>
      </w:r>
      <w:r w:rsidRPr="00550CBE">
        <w:rPr>
          <w:rFonts w:ascii="Times New Roman" w:hAnsi="Times New Roman"/>
          <w:b/>
          <w:sz w:val="22"/>
          <w:szCs w:val="22"/>
        </w:rPr>
        <w:t>egységes európai közbeszerzési dokumentumba foglalt nyilatkozat</w:t>
      </w:r>
      <w:r w:rsidRPr="00550CBE">
        <w:rPr>
          <w:rFonts w:ascii="Times New Roman" w:hAnsi="Times New Roman"/>
          <w:sz w:val="22"/>
          <w:szCs w:val="22"/>
        </w:rPr>
        <w:t>ot;</w:t>
      </w:r>
    </w:p>
    <w:p w:rsidR="00ED0C41" w:rsidRPr="00550CBE" w:rsidRDefault="00ED0C41" w:rsidP="00ED0C41">
      <w:pPr>
        <w:widowControl w:val="0"/>
        <w:ind w:right="22"/>
        <w:jc w:val="both"/>
        <w:rPr>
          <w:rFonts w:ascii="Times New Roman" w:hAnsi="Times New Roman"/>
          <w:sz w:val="22"/>
          <w:szCs w:val="22"/>
        </w:rPr>
      </w:pPr>
    </w:p>
    <w:p w:rsidR="006009AE" w:rsidRDefault="00C047A9" w:rsidP="00ED0C41">
      <w:pPr>
        <w:widowControl w:val="0"/>
        <w:ind w:right="22"/>
        <w:jc w:val="both"/>
        <w:rPr>
          <w:rFonts w:ascii="Times New Roman" w:hAnsi="Times New Roman"/>
          <w:sz w:val="22"/>
          <w:szCs w:val="22"/>
        </w:rPr>
      </w:pPr>
      <w:r w:rsidRPr="00550CBE">
        <w:rPr>
          <w:rFonts w:ascii="Times New Roman" w:hAnsi="Times New Roman"/>
          <w:sz w:val="22"/>
          <w:szCs w:val="22"/>
        </w:rPr>
        <w:t xml:space="preserve">n) a </w:t>
      </w:r>
      <w:r w:rsidRPr="00550CBE">
        <w:rPr>
          <w:rFonts w:ascii="Times New Roman" w:hAnsi="Times New Roman"/>
          <w:sz w:val="22"/>
          <w:szCs w:val="22"/>
          <w:u w:val="single"/>
        </w:rPr>
        <w:t>Kbt. 62. § (1) bekezdés p) pontja tekintetében</w:t>
      </w:r>
      <w:r w:rsidRPr="00550CBE">
        <w:rPr>
          <w:rFonts w:ascii="Times New Roman" w:hAnsi="Times New Roman"/>
          <w:sz w:val="22"/>
          <w:szCs w:val="22"/>
        </w:rPr>
        <w:t xml:space="preserve"> az ajánlatkérő nem kérhet külön igazolást, a kizáró ok hiányának igazolásaként az ajánlatkérő köteles elfogadni az eljárásban benyújtott </w:t>
      </w:r>
      <w:r w:rsidRPr="00550CBE">
        <w:rPr>
          <w:rFonts w:ascii="Times New Roman" w:hAnsi="Times New Roman"/>
          <w:b/>
          <w:sz w:val="22"/>
          <w:szCs w:val="22"/>
        </w:rPr>
        <w:t>egységes európai közbeszerzési dokumentumba foglalt nyilatkozat</w:t>
      </w:r>
      <w:r w:rsidRPr="00550CBE">
        <w:rPr>
          <w:rFonts w:ascii="Times New Roman" w:hAnsi="Times New Roman"/>
          <w:sz w:val="22"/>
          <w:szCs w:val="22"/>
        </w:rPr>
        <w:t>ot</w:t>
      </w:r>
      <w:r w:rsidR="006009AE">
        <w:rPr>
          <w:rFonts w:ascii="Times New Roman" w:hAnsi="Times New Roman"/>
          <w:sz w:val="22"/>
          <w:szCs w:val="22"/>
        </w:rPr>
        <w:t>;</w:t>
      </w:r>
    </w:p>
    <w:p w:rsidR="001378A3" w:rsidRDefault="001378A3" w:rsidP="00ED0C41">
      <w:pPr>
        <w:widowControl w:val="0"/>
        <w:ind w:right="22"/>
        <w:jc w:val="both"/>
        <w:rPr>
          <w:rFonts w:ascii="Times New Roman" w:hAnsi="Times New Roman"/>
          <w:sz w:val="22"/>
          <w:szCs w:val="22"/>
        </w:rPr>
      </w:pPr>
    </w:p>
    <w:p w:rsidR="00ED0C41" w:rsidRPr="006009AE" w:rsidRDefault="006009AE" w:rsidP="00ED0C41">
      <w:pPr>
        <w:widowControl w:val="0"/>
        <w:ind w:right="22"/>
        <w:jc w:val="both"/>
        <w:rPr>
          <w:rFonts w:ascii="Times New Roman" w:hAnsi="Times New Roman"/>
          <w:sz w:val="22"/>
          <w:szCs w:val="22"/>
        </w:rPr>
      </w:pPr>
      <w:r>
        <w:rPr>
          <w:rFonts w:ascii="Times New Roman" w:hAnsi="Times New Roman"/>
          <w:sz w:val="22"/>
          <w:szCs w:val="22"/>
        </w:rPr>
        <w:t xml:space="preserve">o) a </w:t>
      </w:r>
      <w:r w:rsidR="00C047A9" w:rsidRPr="00550CBE">
        <w:rPr>
          <w:rFonts w:ascii="Times New Roman" w:hAnsi="Times New Roman"/>
          <w:sz w:val="22"/>
          <w:szCs w:val="22"/>
          <w:u w:val="single"/>
        </w:rPr>
        <w:t>Kbt. 62. § (1) bekezdés q) pontja tekintetében</w:t>
      </w:r>
      <w:r>
        <w:rPr>
          <w:rFonts w:ascii="Times New Roman" w:hAnsi="Times New Roman"/>
          <w:sz w:val="22"/>
          <w:szCs w:val="22"/>
        </w:rPr>
        <w:t xml:space="preserve"> az ajánlatkérő nem kérhet külön igazolást, a jogsértés megtörténtét vagy annak hiányát a Hatóság honlapján közzétett adatokból </w:t>
      </w:r>
      <w:r w:rsidR="00C047A9" w:rsidRPr="00550CBE">
        <w:rPr>
          <w:rFonts w:ascii="Times New Roman" w:hAnsi="Times New Roman"/>
          <w:b/>
          <w:sz w:val="22"/>
          <w:szCs w:val="22"/>
        </w:rPr>
        <w:t>az ajánlatkérő ellenőrzi.</w:t>
      </w:r>
    </w:p>
    <w:p w:rsidR="00ED0C41" w:rsidRPr="00FC3BCE" w:rsidRDefault="00ED0C41" w:rsidP="00ED0C41">
      <w:pPr>
        <w:widowControl w:val="0"/>
        <w:ind w:right="22"/>
        <w:jc w:val="both"/>
        <w:rPr>
          <w:rFonts w:ascii="Times New Roman" w:hAnsi="Times New Roman"/>
          <w:sz w:val="22"/>
          <w:szCs w:val="22"/>
        </w:rPr>
      </w:pPr>
    </w:p>
    <w:p w:rsidR="00ED0C41" w:rsidRPr="00935276" w:rsidRDefault="00ED0C41" w:rsidP="00ED0C41">
      <w:pPr>
        <w:jc w:val="both"/>
        <w:rPr>
          <w:rFonts w:ascii="Times New Roman" w:eastAsia="Calibri" w:hAnsi="Times New Roman"/>
          <w:i/>
          <w:kern w:val="1"/>
          <w:sz w:val="22"/>
          <w:szCs w:val="22"/>
          <w:lang w:eastAsia="zh-CN"/>
        </w:rPr>
      </w:pPr>
      <w:r w:rsidRPr="00935276">
        <w:rPr>
          <w:rFonts w:ascii="Times New Roman" w:eastAsia="Calibri" w:hAnsi="Times New Roman"/>
          <w:i/>
          <w:kern w:val="1"/>
          <w:sz w:val="22"/>
          <w:szCs w:val="22"/>
          <w:lang w:eastAsia="zh-CN"/>
        </w:rPr>
        <w:t>Nem Magyarországon letelepedett ajánlattevő, illetve részvételre jelentkező esetében az ajánlatkérő a Kbt. Második Része szerint lefolytatott közbeszerzési eljárásban a Kbt. 62. §</w:t>
      </w:r>
      <w:proofErr w:type="spellStart"/>
      <w:r w:rsidRPr="00935276">
        <w:rPr>
          <w:rFonts w:ascii="Times New Roman" w:eastAsia="Calibri" w:hAnsi="Times New Roman"/>
          <w:i/>
          <w:kern w:val="1"/>
          <w:sz w:val="22"/>
          <w:szCs w:val="22"/>
          <w:lang w:eastAsia="zh-CN"/>
        </w:rPr>
        <w:t>-a</w:t>
      </w:r>
      <w:proofErr w:type="spellEnd"/>
      <w:r w:rsidRPr="00935276">
        <w:rPr>
          <w:rFonts w:ascii="Times New Roman" w:eastAsia="Calibri" w:hAnsi="Times New Roman"/>
          <w:i/>
          <w:kern w:val="1"/>
          <w:sz w:val="22"/>
          <w:szCs w:val="22"/>
          <w:lang w:eastAsia="zh-CN"/>
        </w:rPr>
        <w:t xml:space="preserve"> tekintetében a következő igazolásokat és írásbeli nyilatkozatokat köteles elfogadni, illetve a következőképpen köteles ellenőrizni a kizáró okok hiányát:</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 xml:space="preserve">a) </w:t>
      </w:r>
      <w:proofErr w:type="spellStart"/>
      <w:r w:rsidRPr="00935276">
        <w:rPr>
          <w:rFonts w:ascii="Times New Roman" w:eastAsia="Calibri" w:hAnsi="Times New Roman"/>
          <w:kern w:val="1"/>
          <w:sz w:val="22"/>
          <w:szCs w:val="22"/>
          <w:u w:val="single"/>
          <w:lang w:eastAsia="zh-CN"/>
        </w:rPr>
        <w:t>a</w:t>
      </w:r>
      <w:proofErr w:type="spellEnd"/>
      <w:r w:rsidRPr="00935276">
        <w:rPr>
          <w:rFonts w:ascii="Times New Roman" w:eastAsia="Calibri" w:hAnsi="Times New Roman"/>
          <w:kern w:val="1"/>
          <w:sz w:val="22"/>
          <w:szCs w:val="22"/>
          <w:u w:val="single"/>
          <w:lang w:eastAsia="zh-CN"/>
        </w:rPr>
        <w:t xml:space="preserve"> Kbt. 62. § (1) bekezdés a), e)</w:t>
      </w:r>
      <w:proofErr w:type="spellStart"/>
      <w:r w:rsidRPr="00935276">
        <w:rPr>
          <w:rFonts w:ascii="Times New Roman" w:eastAsia="Calibri" w:hAnsi="Times New Roman"/>
          <w:kern w:val="1"/>
          <w:sz w:val="22"/>
          <w:szCs w:val="22"/>
          <w:u w:val="single"/>
          <w:lang w:eastAsia="zh-CN"/>
        </w:rPr>
        <w:t>-f</w:t>
      </w:r>
      <w:proofErr w:type="spellEnd"/>
      <w:r w:rsidRPr="00935276">
        <w:rPr>
          <w:rFonts w:ascii="Times New Roman" w:eastAsia="Calibri" w:hAnsi="Times New Roman"/>
          <w:kern w:val="1"/>
          <w:sz w:val="22"/>
          <w:szCs w:val="22"/>
          <w:u w:val="single"/>
          <w:lang w:eastAsia="zh-CN"/>
        </w:rPr>
        <w:t>) pontja és (2) bekezdése tekintetében</w:t>
      </w:r>
      <w:r w:rsidRPr="00935276">
        <w:rPr>
          <w:rFonts w:ascii="Times New Roman" w:eastAsia="Calibri" w:hAnsi="Times New Roman"/>
          <w:kern w:val="1"/>
          <w:sz w:val="22"/>
          <w:szCs w:val="22"/>
          <w:lang w:eastAsia="zh-CN"/>
        </w:rPr>
        <w:t xml:space="preserve"> a gazdasági szereplő, illetve személy tagállama vagy letelepedése szerinti országa </w:t>
      </w:r>
      <w:r w:rsidRPr="00935276">
        <w:rPr>
          <w:rFonts w:ascii="Times New Roman" w:eastAsia="Calibri" w:hAnsi="Times New Roman"/>
          <w:b/>
          <w:kern w:val="1"/>
          <w:sz w:val="22"/>
          <w:szCs w:val="22"/>
          <w:lang w:eastAsia="zh-CN"/>
        </w:rPr>
        <w:t>illetékes igazságügyi vagy közigazgatási hatósága által kibocsátott okiratot</w:t>
      </w:r>
      <w:r w:rsidR="006F0DFC" w:rsidRPr="00935276">
        <w:rPr>
          <w:rFonts w:ascii="Times New Roman" w:eastAsia="Calibri" w:hAnsi="Times New Roman"/>
          <w:kern w:val="1"/>
          <w:sz w:val="22"/>
          <w:szCs w:val="22"/>
          <w:lang w:eastAsia="zh-CN"/>
        </w:rPr>
        <w:t xml:space="preserve"> kell benyújtani</w:t>
      </w:r>
      <w:r w:rsidRPr="00935276">
        <w:rPr>
          <w:rFonts w:ascii="Times New Roman" w:eastAsia="Calibri" w:hAnsi="Times New Roman"/>
          <w:kern w:val="1"/>
          <w:sz w:val="22"/>
          <w:szCs w:val="22"/>
          <w:lang w:eastAsia="zh-CN"/>
        </w:rPr>
        <w:t>, amely igazolja az említett követelmények teljesítését;</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 xml:space="preserve">b) </w:t>
      </w:r>
      <w:r w:rsidRPr="00935276">
        <w:rPr>
          <w:rFonts w:ascii="Times New Roman" w:eastAsia="Calibri" w:hAnsi="Times New Roman"/>
          <w:kern w:val="1"/>
          <w:sz w:val="22"/>
          <w:szCs w:val="22"/>
          <w:u w:val="single"/>
          <w:lang w:eastAsia="zh-CN"/>
        </w:rPr>
        <w:t>a Kbt. 62. § (1) bekezdés b) pontja tekintetében</w:t>
      </w:r>
      <w:r w:rsidRPr="00935276">
        <w:rPr>
          <w:rFonts w:ascii="Times New Roman" w:eastAsia="Calibri" w:hAnsi="Times New Roman"/>
          <w:kern w:val="1"/>
          <w:sz w:val="22"/>
          <w:szCs w:val="22"/>
          <w:lang w:eastAsia="zh-CN"/>
        </w:rPr>
        <w:t xml:space="preserve"> a letelepedése szerinti ország </w:t>
      </w:r>
      <w:r w:rsidRPr="00935276">
        <w:rPr>
          <w:rFonts w:ascii="Times New Roman" w:eastAsia="Calibri" w:hAnsi="Times New Roman"/>
          <w:b/>
          <w:kern w:val="1"/>
          <w:sz w:val="22"/>
          <w:szCs w:val="22"/>
          <w:lang w:eastAsia="zh-CN"/>
        </w:rPr>
        <w:t>illetékes hatóságainak igazolását</w:t>
      </w:r>
      <w:r w:rsidR="006F0DFC" w:rsidRPr="00935276">
        <w:rPr>
          <w:rFonts w:ascii="Times New Roman" w:eastAsia="Calibri" w:hAnsi="Times New Roman"/>
          <w:kern w:val="1"/>
          <w:sz w:val="22"/>
          <w:szCs w:val="22"/>
          <w:lang w:eastAsia="zh-CN"/>
        </w:rPr>
        <w:t xml:space="preserve"> kell benyújtani</w:t>
      </w:r>
      <w:r w:rsidRPr="00935276">
        <w:rPr>
          <w:rFonts w:ascii="Times New Roman" w:eastAsia="Calibri" w:hAnsi="Times New Roman"/>
          <w:kern w:val="1"/>
          <w:sz w:val="22"/>
          <w:szCs w:val="22"/>
          <w:lang w:eastAsia="zh-CN"/>
        </w:rPr>
        <w:t xml:space="preserve">; a kizáró ok hiányát </w:t>
      </w:r>
      <w:r w:rsidRPr="00935276">
        <w:rPr>
          <w:rFonts w:ascii="Times New Roman" w:eastAsia="Calibri" w:hAnsi="Times New Roman"/>
          <w:b/>
          <w:kern w:val="1"/>
          <w:sz w:val="22"/>
          <w:szCs w:val="22"/>
          <w:lang w:eastAsia="zh-CN"/>
        </w:rPr>
        <w:t>magyarországi köztartozással</w:t>
      </w:r>
      <w:r w:rsidRPr="00935276">
        <w:rPr>
          <w:rFonts w:ascii="Times New Roman" w:eastAsia="Calibri" w:hAnsi="Times New Roman"/>
          <w:kern w:val="1"/>
          <w:sz w:val="22"/>
          <w:szCs w:val="22"/>
          <w:lang w:eastAsia="zh-CN"/>
        </w:rPr>
        <w:t xml:space="preserve"> kapcsolatban az Art. szerinti </w:t>
      </w:r>
      <w:r w:rsidRPr="00935276">
        <w:rPr>
          <w:rFonts w:ascii="Times New Roman" w:eastAsia="Calibri" w:hAnsi="Times New Roman"/>
          <w:b/>
          <w:kern w:val="1"/>
          <w:sz w:val="22"/>
          <w:szCs w:val="22"/>
          <w:lang w:eastAsia="zh-CN"/>
        </w:rPr>
        <w:t>köztartozásmentes adózói adatbázisból az ajánlatkérő is ellenőrzi</w:t>
      </w:r>
      <w:r w:rsidRPr="00935276">
        <w:rPr>
          <w:rFonts w:ascii="Times New Roman" w:eastAsia="Calibri" w:hAnsi="Times New Roman"/>
          <w:kern w:val="1"/>
          <w:sz w:val="22"/>
          <w:szCs w:val="22"/>
          <w:lang w:eastAsia="zh-CN"/>
        </w:rPr>
        <w:t xml:space="preserve">; ha az ajánlattevő az </w:t>
      </w:r>
      <w:r w:rsidRPr="00935276">
        <w:rPr>
          <w:rFonts w:ascii="Times New Roman" w:eastAsia="Calibri" w:hAnsi="Times New Roman"/>
          <w:b/>
          <w:kern w:val="1"/>
          <w:sz w:val="22"/>
          <w:szCs w:val="22"/>
          <w:lang w:eastAsia="zh-CN"/>
        </w:rPr>
        <w:t>adatbázisban nem szerepel, az illetékes adó- és vámhivatal igazolását</w:t>
      </w:r>
      <w:r w:rsidRPr="00935276">
        <w:rPr>
          <w:rFonts w:ascii="Times New Roman" w:eastAsia="Calibri" w:hAnsi="Times New Roman"/>
          <w:kern w:val="1"/>
          <w:sz w:val="22"/>
          <w:szCs w:val="22"/>
          <w:lang w:eastAsia="zh-CN"/>
        </w:rPr>
        <w:t xml:space="preserve"> </w:t>
      </w:r>
      <w:r w:rsidRPr="00935276">
        <w:rPr>
          <w:rFonts w:ascii="Times New Roman" w:eastAsia="Calibri" w:hAnsi="Times New Roman"/>
          <w:b/>
          <w:kern w:val="1"/>
          <w:sz w:val="22"/>
          <w:szCs w:val="22"/>
          <w:lang w:eastAsia="zh-CN"/>
        </w:rPr>
        <w:t>vagy</w:t>
      </w:r>
      <w:r w:rsidRPr="00935276">
        <w:rPr>
          <w:rFonts w:ascii="Times New Roman" w:eastAsia="Calibri" w:hAnsi="Times New Roman"/>
          <w:kern w:val="1"/>
          <w:sz w:val="22"/>
          <w:szCs w:val="22"/>
          <w:lang w:eastAsia="zh-CN"/>
        </w:rPr>
        <w:t xml:space="preserve"> az Art. szerinti </w:t>
      </w:r>
      <w:r w:rsidRPr="00935276">
        <w:rPr>
          <w:rFonts w:ascii="Times New Roman" w:eastAsia="Calibri" w:hAnsi="Times New Roman"/>
          <w:b/>
          <w:kern w:val="1"/>
          <w:sz w:val="22"/>
          <w:szCs w:val="22"/>
          <w:lang w:eastAsia="zh-CN"/>
        </w:rPr>
        <w:t>együttes adóigazolást is be kell nyújtani</w:t>
      </w:r>
      <w:r w:rsidRPr="00935276">
        <w:rPr>
          <w:rFonts w:ascii="Times New Roman" w:eastAsia="Calibri" w:hAnsi="Times New Roman"/>
          <w:kern w:val="1"/>
          <w:sz w:val="22"/>
          <w:szCs w:val="22"/>
          <w:lang w:eastAsia="zh-CN"/>
        </w:rPr>
        <w:t xml:space="preserve">; amennyiben a gazdasági szereplő Magyarországon </w:t>
      </w:r>
      <w:r w:rsidRPr="00935276">
        <w:rPr>
          <w:rFonts w:ascii="Times New Roman" w:eastAsia="Calibri" w:hAnsi="Times New Roman"/>
          <w:b/>
          <w:kern w:val="1"/>
          <w:sz w:val="22"/>
          <w:szCs w:val="22"/>
          <w:lang w:eastAsia="zh-CN"/>
        </w:rPr>
        <w:t>nem végez adóköteles tevékenységet, a Nemzeti Adó- és Vámhivatal erről szóló igazolását</w:t>
      </w:r>
      <w:r w:rsidR="006F0DFC" w:rsidRPr="00935276">
        <w:rPr>
          <w:rFonts w:ascii="Times New Roman" w:eastAsia="Calibri" w:hAnsi="Times New Roman"/>
          <w:kern w:val="1"/>
          <w:sz w:val="22"/>
          <w:szCs w:val="22"/>
          <w:lang w:eastAsia="zh-CN"/>
        </w:rPr>
        <w:t xml:space="preserve"> kell benyújtani</w:t>
      </w:r>
      <w:r w:rsidRPr="00935276">
        <w:rPr>
          <w:rFonts w:ascii="Times New Roman" w:eastAsia="Calibri" w:hAnsi="Times New Roman"/>
          <w:kern w:val="1"/>
          <w:sz w:val="22"/>
          <w:szCs w:val="22"/>
          <w:lang w:eastAsia="zh-CN"/>
        </w:rPr>
        <w:t>;</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 xml:space="preserve">c) </w:t>
      </w:r>
      <w:r w:rsidRPr="00935276">
        <w:rPr>
          <w:rFonts w:ascii="Times New Roman" w:eastAsia="Calibri" w:hAnsi="Times New Roman"/>
          <w:kern w:val="1"/>
          <w:sz w:val="22"/>
          <w:szCs w:val="22"/>
          <w:u w:val="single"/>
          <w:lang w:eastAsia="zh-CN"/>
        </w:rPr>
        <w:t>a Kbt. 62. § (1) bekezdés c), d), g) pontja tekintetében</w:t>
      </w:r>
      <w:r w:rsidRPr="00935276">
        <w:rPr>
          <w:rFonts w:ascii="Times New Roman" w:eastAsia="Calibri" w:hAnsi="Times New Roman"/>
          <w:kern w:val="1"/>
          <w:sz w:val="22"/>
          <w:szCs w:val="22"/>
          <w:lang w:eastAsia="zh-CN"/>
        </w:rPr>
        <w:t xml:space="preserve"> a </w:t>
      </w:r>
      <w:r w:rsidRPr="00935276">
        <w:rPr>
          <w:rFonts w:ascii="Times New Roman" w:eastAsia="Calibri" w:hAnsi="Times New Roman"/>
          <w:b/>
          <w:kern w:val="1"/>
          <w:sz w:val="22"/>
          <w:szCs w:val="22"/>
          <w:lang w:eastAsia="zh-CN"/>
        </w:rPr>
        <w:t>letelepedése szerinti ország illetékes hatóságainak igazolását</w:t>
      </w:r>
      <w:r w:rsidR="00E80CD7" w:rsidRPr="00935276">
        <w:rPr>
          <w:rFonts w:ascii="Times New Roman" w:eastAsia="Calibri" w:hAnsi="Times New Roman"/>
          <w:kern w:val="1"/>
          <w:sz w:val="22"/>
          <w:szCs w:val="22"/>
          <w:lang w:eastAsia="zh-CN"/>
        </w:rPr>
        <w:t xml:space="preserve"> kell benyújtani</w:t>
      </w:r>
      <w:r w:rsidRPr="00935276">
        <w:rPr>
          <w:rFonts w:ascii="Times New Roman" w:eastAsia="Calibri" w:hAnsi="Times New Roman"/>
          <w:kern w:val="1"/>
          <w:sz w:val="22"/>
          <w:szCs w:val="22"/>
          <w:lang w:eastAsia="zh-CN"/>
        </w:rPr>
        <w:t xml:space="preserve">; a </w:t>
      </w:r>
      <w:r w:rsidR="00C047A9" w:rsidRPr="00550CBE">
        <w:rPr>
          <w:rFonts w:ascii="Times New Roman" w:eastAsia="Calibri" w:hAnsi="Times New Roman"/>
          <w:kern w:val="1"/>
          <w:sz w:val="22"/>
          <w:szCs w:val="22"/>
          <w:u w:val="single"/>
          <w:lang w:eastAsia="zh-CN"/>
        </w:rPr>
        <w:t>g) pont tekintetében</w:t>
      </w:r>
      <w:r w:rsidRPr="00935276">
        <w:rPr>
          <w:rFonts w:ascii="Times New Roman" w:eastAsia="Calibri" w:hAnsi="Times New Roman"/>
          <w:kern w:val="1"/>
          <w:sz w:val="22"/>
          <w:szCs w:val="22"/>
          <w:lang w:eastAsia="zh-CN"/>
        </w:rPr>
        <w:t xml:space="preserve"> a Közbeszerzési Döntőbizottság által alkalmazott eltiltásra vonatkozóan a kizáró ok hiányát </w:t>
      </w:r>
      <w:r w:rsidRPr="00935276">
        <w:rPr>
          <w:rFonts w:ascii="Times New Roman" w:eastAsia="Calibri" w:hAnsi="Times New Roman"/>
          <w:b/>
          <w:kern w:val="1"/>
          <w:sz w:val="22"/>
          <w:szCs w:val="22"/>
          <w:lang w:eastAsia="zh-CN"/>
        </w:rPr>
        <w:t>az ajánlatkérő a Hatóság honlapján elérhető nyilvántartásból ellenőrzi</w:t>
      </w:r>
      <w:r w:rsidRPr="00935276">
        <w:rPr>
          <w:rFonts w:ascii="Times New Roman" w:eastAsia="Calibri" w:hAnsi="Times New Roman"/>
          <w:kern w:val="1"/>
          <w:sz w:val="22"/>
          <w:szCs w:val="22"/>
          <w:lang w:eastAsia="zh-CN"/>
        </w:rPr>
        <w:t>;</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 xml:space="preserve">d) </w:t>
      </w:r>
      <w:r w:rsidRPr="00935276">
        <w:rPr>
          <w:rFonts w:ascii="Times New Roman" w:eastAsia="Calibri" w:hAnsi="Times New Roman"/>
          <w:kern w:val="1"/>
          <w:sz w:val="22"/>
          <w:szCs w:val="22"/>
          <w:u w:val="single"/>
          <w:lang w:eastAsia="zh-CN"/>
        </w:rPr>
        <w:t>a Kbt. 62. § (1) bekezdés h) pontja tekintetében</w:t>
      </w:r>
      <w:r w:rsidRPr="00935276">
        <w:rPr>
          <w:rFonts w:ascii="Times New Roman" w:eastAsia="Calibri" w:hAnsi="Times New Roman"/>
          <w:kern w:val="1"/>
          <w:sz w:val="22"/>
          <w:szCs w:val="22"/>
          <w:lang w:eastAsia="zh-CN"/>
        </w:rPr>
        <w:t xml:space="preserve"> az ajánlatkérő nem kérhet külön igazolást, a kizáró ok hiányának igazolásaként </w:t>
      </w:r>
      <w:r w:rsidRPr="00935276">
        <w:rPr>
          <w:rFonts w:ascii="Times New Roman" w:eastAsia="Calibri" w:hAnsi="Times New Roman"/>
          <w:b/>
          <w:kern w:val="1"/>
          <w:sz w:val="22"/>
          <w:szCs w:val="22"/>
          <w:lang w:eastAsia="zh-CN"/>
        </w:rPr>
        <w:t>az ajánlatkérő köteles elfogadni az eljárásban benyújtott egységes európai közbeszerzési dokumentumba foglalt nyilatkozatot</w:t>
      </w:r>
      <w:r w:rsidR="006009AE">
        <w:rPr>
          <w:rFonts w:ascii="Times New Roman" w:eastAsia="Calibri" w:hAnsi="Times New Roman"/>
          <w:b/>
          <w:kern w:val="1"/>
          <w:sz w:val="22"/>
          <w:szCs w:val="22"/>
          <w:lang w:eastAsia="zh-CN"/>
        </w:rPr>
        <w:t xml:space="preserve">, </w:t>
      </w:r>
      <w:r w:rsidR="006009AE">
        <w:rPr>
          <w:rFonts w:ascii="Times New Roman" w:eastAsia="Calibri" w:hAnsi="Times New Roman"/>
          <w:kern w:val="1"/>
          <w:sz w:val="22"/>
          <w:szCs w:val="22"/>
          <w:lang w:eastAsia="zh-CN"/>
        </w:rPr>
        <w:t xml:space="preserve">a Közbeszerzési Döntőbizottság vagy a bíróság döntésére vonatkozóan a kizáró okok hiányát a Hatóság honlapján közzétett adatokból az </w:t>
      </w:r>
      <w:r w:rsidR="00C047A9" w:rsidRPr="00550CBE">
        <w:rPr>
          <w:rFonts w:ascii="Times New Roman" w:eastAsia="Calibri" w:hAnsi="Times New Roman"/>
          <w:b/>
          <w:kern w:val="1"/>
          <w:sz w:val="22"/>
          <w:szCs w:val="22"/>
          <w:lang w:eastAsia="zh-CN"/>
        </w:rPr>
        <w:t>ajánlatkérő ell</w:t>
      </w:r>
      <w:r w:rsidR="00587B87">
        <w:rPr>
          <w:rFonts w:ascii="Times New Roman" w:eastAsia="Calibri" w:hAnsi="Times New Roman"/>
          <w:b/>
          <w:kern w:val="1"/>
          <w:sz w:val="22"/>
          <w:szCs w:val="22"/>
          <w:lang w:eastAsia="zh-CN"/>
        </w:rPr>
        <w:t>en</w:t>
      </w:r>
      <w:r w:rsidR="00C047A9" w:rsidRPr="00550CBE">
        <w:rPr>
          <w:rFonts w:ascii="Times New Roman" w:eastAsia="Calibri" w:hAnsi="Times New Roman"/>
          <w:b/>
          <w:kern w:val="1"/>
          <w:sz w:val="22"/>
          <w:szCs w:val="22"/>
          <w:lang w:eastAsia="zh-CN"/>
        </w:rPr>
        <w:t>őrzi</w:t>
      </w:r>
      <w:r w:rsidRPr="00935276">
        <w:rPr>
          <w:rFonts w:ascii="Times New Roman" w:eastAsia="Calibri" w:hAnsi="Times New Roman"/>
          <w:kern w:val="1"/>
          <w:sz w:val="22"/>
          <w:szCs w:val="22"/>
          <w:lang w:eastAsia="zh-CN"/>
        </w:rPr>
        <w:t>;</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 xml:space="preserve">e) </w:t>
      </w:r>
      <w:r w:rsidRPr="00935276">
        <w:rPr>
          <w:rFonts w:ascii="Times New Roman" w:eastAsia="Calibri" w:hAnsi="Times New Roman"/>
          <w:kern w:val="1"/>
          <w:sz w:val="22"/>
          <w:szCs w:val="22"/>
          <w:u w:val="single"/>
          <w:lang w:eastAsia="zh-CN"/>
        </w:rPr>
        <w:t>a Kbt. 62. § (1) bekezdés i) pontja tekintetében</w:t>
      </w:r>
      <w:r w:rsidRPr="00935276">
        <w:rPr>
          <w:rFonts w:ascii="Times New Roman" w:eastAsia="Calibri" w:hAnsi="Times New Roman"/>
          <w:kern w:val="1"/>
          <w:sz w:val="22"/>
          <w:szCs w:val="22"/>
          <w:lang w:eastAsia="zh-CN"/>
        </w:rPr>
        <w:t xml:space="preserve"> nem szükséges igazolás benyújtása, a kizáró ok megvalósulását </w:t>
      </w:r>
      <w:r w:rsidRPr="00935276">
        <w:rPr>
          <w:rFonts w:ascii="Times New Roman" w:eastAsia="Calibri" w:hAnsi="Times New Roman"/>
          <w:b/>
          <w:kern w:val="1"/>
          <w:sz w:val="22"/>
          <w:szCs w:val="22"/>
          <w:lang w:eastAsia="zh-CN"/>
        </w:rPr>
        <w:t>az ajánlatkérő ellenőrzi az eljárás során</w:t>
      </w:r>
      <w:r w:rsidRPr="00935276">
        <w:rPr>
          <w:rFonts w:ascii="Times New Roman" w:eastAsia="Calibri" w:hAnsi="Times New Roman"/>
          <w:kern w:val="1"/>
          <w:sz w:val="22"/>
          <w:szCs w:val="22"/>
          <w:lang w:eastAsia="zh-CN"/>
        </w:rPr>
        <w:t>;</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 xml:space="preserve">f) </w:t>
      </w:r>
      <w:r w:rsidR="00C047A9" w:rsidRPr="00550CBE">
        <w:rPr>
          <w:rFonts w:ascii="Times New Roman" w:eastAsia="Calibri" w:hAnsi="Times New Roman"/>
          <w:kern w:val="1"/>
          <w:sz w:val="22"/>
          <w:szCs w:val="22"/>
          <w:u w:val="single"/>
          <w:lang w:eastAsia="zh-CN"/>
        </w:rPr>
        <w:t>a Kbt. 62. § (1) bekezdés j) pontja tekintetében</w:t>
      </w:r>
      <w:r w:rsidRPr="00935276">
        <w:rPr>
          <w:rFonts w:ascii="Times New Roman" w:eastAsia="Calibri" w:hAnsi="Times New Roman"/>
          <w:kern w:val="1"/>
          <w:sz w:val="22"/>
          <w:szCs w:val="22"/>
          <w:lang w:eastAsia="zh-CN"/>
        </w:rPr>
        <w:t xml:space="preserve"> az adott eljárásban a kizáró ok megvalósulását az </w:t>
      </w:r>
      <w:r w:rsidRPr="00935276">
        <w:rPr>
          <w:rFonts w:ascii="Times New Roman" w:eastAsia="Calibri" w:hAnsi="Times New Roman"/>
          <w:b/>
          <w:kern w:val="1"/>
          <w:sz w:val="22"/>
          <w:szCs w:val="22"/>
          <w:lang w:eastAsia="zh-CN"/>
        </w:rPr>
        <w:t>ajánlatkérő ellenőrzi az eljárás során</w:t>
      </w:r>
      <w:r w:rsidRPr="00935276">
        <w:rPr>
          <w:rFonts w:ascii="Times New Roman" w:eastAsia="Calibri" w:hAnsi="Times New Roman"/>
          <w:kern w:val="1"/>
          <w:sz w:val="22"/>
          <w:szCs w:val="22"/>
          <w:lang w:eastAsia="zh-CN"/>
        </w:rPr>
        <w:t xml:space="preserve">; korábbi közbeszerzési eljárásra vonatkozóan pedig az ajánlatkérő </w:t>
      </w:r>
      <w:r w:rsidRPr="00935276">
        <w:rPr>
          <w:rFonts w:ascii="Times New Roman" w:eastAsia="Calibri" w:hAnsi="Times New Roman"/>
          <w:b/>
          <w:kern w:val="1"/>
          <w:sz w:val="22"/>
          <w:szCs w:val="22"/>
          <w:lang w:eastAsia="zh-CN"/>
        </w:rPr>
        <w:t>köteles elfogadni az eljárásban benyújtott egységes európai közbeszerzési dokumentumba foglalt nyilatkozatot</w:t>
      </w:r>
      <w:r w:rsidRPr="00935276">
        <w:rPr>
          <w:rFonts w:ascii="Times New Roman" w:eastAsia="Calibri" w:hAnsi="Times New Roman"/>
          <w:kern w:val="1"/>
          <w:sz w:val="22"/>
          <w:szCs w:val="22"/>
          <w:lang w:eastAsia="zh-CN"/>
        </w:rPr>
        <w:t>;</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 xml:space="preserve">g) </w:t>
      </w:r>
      <w:r w:rsidRPr="00935276">
        <w:rPr>
          <w:rFonts w:ascii="Times New Roman" w:eastAsia="Calibri" w:hAnsi="Times New Roman"/>
          <w:kern w:val="1"/>
          <w:sz w:val="22"/>
          <w:szCs w:val="22"/>
          <w:u w:val="single"/>
          <w:lang w:eastAsia="zh-CN"/>
        </w:rPr>
        <w:t>a Kbt. 62. § (1) bekezdés k) pontjára vonatkozóan:</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proofErr w:type="spellStart"/>
      <w:r w:rsidRPr="00935276">
        <w:rPr>
          <w:rFonts w:ascii="Times New Roman" w:eastAsia="Calibri" w:hAnsi="Times New Roman"/>
          <w:kern w:val="1"/>
          <w:sz w:val="22"/>
          <w:szCs w:val="22"/>
          <w:lang w:eastAsia="zh-CN"/>
        </w:rPr>
        <w:t>ga</w:t>
      </w:r>
      <w:proofErr w:type="spellEnd"/>
      <w:r w:rsidRPr="00935276">
        <w:rPr>
          <w:rFonts w:ascii="Times New Roman" w:eastAsia="Calibri" w:hAnsi="Times New Roman"/>
          <w:kern w:val="1"/>
          <w:sz w:val="22"/>
          <w:szCs w:val="22"/>
          <w:lang w:eastAsia="zh-CN"/>
        </w:rPr>
        <w:t xml:space="preserve">) </w:t>
      </w:r>
      <w:r w:rsidRPr="00935276">
        <w:rPr>
          <w:rFonts w:ascii="Times New Roman" w:eastAsia="Calibri" w:hAnsi="Times New Roman"/>
          <w:kern w:val="1"/>
          <w:sz w:val="22"/>
          <w:szCs w:val="22"/>
          <w:u w:val="single"/>
          <w:lang w:eastAsia="zh-CN"/>
        </w:rPr>
        <w:t xml:space="preserve">a Kbt. 62. § (1) bekezdés k) pont </w:t>
      </w:r>
      <w:proofErr w:type="spellStart"/>
      <w:r w:rsidRPr="00935276">
        <w:rPr>
          <w:rFonts w:ascii="Times New Roman" w:eastAsia="Calibri" w:hAnsi="Times New Roman"/>
          <w:kern w:val="1"/>
          <w:sz w:val="22"/>
          <w:szCs w:val="22"/>
          <w:u w:val="single"/>
          <w:lang w:eastAsia="zh-CN"/>
        </w:rPr>
        <w:t>ka</w:t>
      </w:r>
      <w:proofErr w:type="spellEnd"/>
      <w:r w:rsidRPr="00935276">
        <w:rPr>
          <w:rFonts w:ascii="Times New Roman" w:eastAsia="Calibri" w:hAnsi="Times New Roman"/>
          <w:kern w:val="1"/>
          <w:sz w:val="22"/>
          <w:szCs w:val="22"/>
          <w:u w:val="single"/>
          <w:lang w:eastAsia="zh-CN"/>
        </w:rPr>
        <w:t>) alpontja tekintetében</w:t>
      </w:r>
      <w:r w:rsidRPr="00935276">
        <w:rPr>
          <w:rFonts w:ascii="Times New Roman" w:eastAsia="Calibri" w:hAnsi="Times New Roman"/>
          <w:kern w:val="1"/>
          <w:sz w:val="22"/>
          <w:szCs w:val="22"/>
          <w:lang w:eastAsia="zh-CN"/>
        </w:rPr>
        <w:t xml:space="preserve"> az érintett ország </w:t>
      </w:r>
      <w:r w:rsidRPr="00935276">
        <w:rPr>
          <w:rFonts w:ascii="Times New Roman" w:eastAsia="Calibri" w:hAnsi="Times New Roman"/>
          <w:b/>
          <w:kern w:val="1"/>
          <w:sz w:val="22"/>
          <w:szCs w:val="22"/>
          <w:lang w:eastAsia="zh-CN"/>
        </w:rPr>
        <w:t>illetékes hatósága által kiállított adóilletőség-igazolást</w:t>
      </w:r>
      <w:r w:rsidR="00D8637D" w:rsidRPr="00935276">
        <w:rPr>
          <w:rFonts w:ascii="Times New Roman" w:eastAsia="Calibri" w:hAnsi="Times New Roman"/>
          <w:kern w:val="1"/>
          <w:sz w:val="22"/>
          <w:szCs w:val="22"/>
          <w:lang w:eastAsia="zh-CN"/>
        </w:rPr>
        <w:t xml:space="preserve"> kell benyújtani</w:t>
      </w:r>
      <w:r w:rsidRPr="00935276">
        <w:rPr>
          <w:rFonts w:ascii="Times New Roman" w:eastAsia="Calibri" w:hAnsi="Times New Roman"/>
          <w:kern w:val="1"/>
          <w:sz w:val="22"/>
          <w:szCs w:val="22"/>
          <w:lang w:eastAsia="zh-CN"/>
        </w:rPr>
        <w:t>;</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proofErr w:type="spellStart"/>
      <w:r w:rsidRPr="00935276">
        <w:rPr>
          <w:rFonts w:ascii="Times New Roman" w:eastAsia="Calibri" w:hAnsi="Times New Roman"/>
          <w:kern w:val="1"/>
          <w:sz w:val="22"/>
          <w:szCs w:val="22"/>
          <w:lang w:eastAsia="zh-CN"/>
        </w:rPr>
        <w:t>gb</w:t>
      </w:r>
      <w:proofErr w:type="spellEnd"/>
      <w:r w:rsidRPr="00935276">
        <w:rPr>
          <w:rFonts w:ascii="Times New Roman" w:eastAsia="Calibri" w:hAnsi="Times New Roman"/>
          <w:kern w:val="1"/>
          <w:sz w:val="22"/>
          <w:szCs w:val="22"/>
          <w:lang w:eastAsia="zh-CN"/>
        </w:rPr>
        <w:t xml:space="preserve">) </w:t>
      </w:r>
      <w:r w:rsidRPr="00935276">
        <w:rPr>
          <w:rFonts w:ascii="Times New Roman" w:eastAsia="Calibri" w:hAnsi="Times New Roman"/>
          <w:kern w:val="1"/>
          <w:sz w:val="22"/>
          <w:szCs w:val="22"/>
          <w:u w:val="single"/>
          <w:lang w:eastAsia="zh-CN"/>
        </w:rPr>
        <w:t xml:space="preserve">a Kbt. 62. § (1) bekezdés k) pont </w:t>
      </w:r>
      <w:proofErr w:type="spellStart"/>
      <w:r w:rsidRPr="00935276">
        <w:rPr>
          <w:rFonts w:ascii="Times New Roman" w:eastAsia="Calibri" w:hAnsi="Times New Roman"/>
          <w:kern w:val="1"/>
          <w:sz w:val="22"/>
          <w:szCs w:val="22"/>
          <w:u w:val="single"/>
          <w:lang w:eastAsia="zh-CN"/>
        </w:rPr>
        <w:t>kb</w:t>
      </w:r>
      <w:proofErr w:type="spellEnd"/>
      <w:r w:rsidRPr="00935276">
        <w:rPr>
          <w:rFonts w:ascii="Times New Roman" w:eastAsia="Calibri" w:hAnsi="Times New Roman"/>
          <w:kern w:val="1"/>
          <w:sz w:val="22"/>
          <w:szCs w:val="22"/>
          <w:u w:val="single"/>
          <w:lang w:eastAsia="zh-CN"/>
        </w:rPr>
        <w:t>) alpontja tekintetében</w:t>
      </w:r>
      <w:r w:rsidRPr="00935276">
        <w:rPr>
          <w:rFonts w:ascii="Times New Roman" w:eastAsia="Calibri" w:hAnsi="Times New Roman"/>
          <w:kern w:val="1"/>
          <w:sz w:val="22"/>
          <w:szCs w:val="22"/>
          <w:lang w:eastAsia="zh-CN"/>
        </w:rPr>
        <w:t xml:space="preserve"> </w:t>
      </w:r>
      <w:r w:rsidRPr="00935276">
        <w:rPr>
          <w:rFonts w:ascii="Times New Roman" w:eastAsia="Calibri" w:hAnsi="Times New Roman"/>
          <w:b/>
          <w:kern w:val="1"/>
          <w:sz w:val="22"/>
          <w:szCs w:val="22"/>
          <w:lang w:eastAsia="zh-CN"/>
        </w:rPr>
        <w:t>az ajánlattevő nyilatkozata</w:t>
      </w:r>
      <w:r w:rsidRPr="00935276">
        <w:rPr>
          <w:rFonts w:ascii="Times New Roman" w:eastAsia="Calibri" w:hAnsi="Times New Roman"/>
          <w:kern w:val="1"/>
          <w:sz w:val="22"/>
          <w:szCs w:val="22"/>
          <w:lang w:eastAsia="zh-CN"/>
        </w:rPr>
        <w:t xml:space="preserve"> arról, hogy olyan társaságnak minősül-e, melyet nem jegyeznek szabályozott tőzsdén vagy amelyet szabályozott tőzsdén jegyeznek; ha az ajánlattevőt nem jegyzik szabályozott tőzsdén, akkor a pénzmosásról szóló törvény 3. § r) pont </w:t>
      </w:r>
      <w:proofErr w:type="spellStart"/>
      <w:r w:rsidRPr="00935276">
        <w:rPr>
          <w:rFonts w:ascii="Times New Roman" w:eastAsia="Calibri" w:hAnsi="Times New Roman"/>
          <w:kern w:val="1"/>
          <w:sz w:val="22"/>
          <w:szCs w:val="22"/>
          <w:lang w:eastAsia="zh-CN"/>
        </w:rPr>
        <w:t>ra</w:t>
      </w:r>
      <w:proofErr w:type="spellEnd"/>
      <w:r w:rsidRPr="00935276">
        <w:rPr>
          <w:rFonts w:ascii="Times New Roman" w:eastAsia="Calibri" w:hAnsi="Times New Roman"/>
          <w:kern w:val="1"/>
          <w:sz w:val="22"/>
          <w:szCs w:val="22"/>
          <w:lang w:eastAsia="zh-CN"/>
        </w:rPr>
        <w:t>)</w:t>
      </w:r>
      <w:proofErr w:type="spellStart"/>
      <w:r w:rsidRPr="00935276">
        <w:rPr>
          <w:rFonts w:ascii="Times New Roman" w:eastAsia="Calibri" w:hAnsi="Times New Roman"/>
          <w:kern w:val="1"/>
          <w:sz w:val="22"/>
          <w:szCs w:val="22"/>
          <w:lang w:eastAsia="zh-CN"/>
        </w:rPr>
        <w:t>-rb</w:t>
      </w:r>
      <w:proofErr w:type="spellEnd"/>
      <w:r w:rsidRPr="00935276">
        <w:rPr>
          <w:rFonts w:ascii="Times New Roman" w:eastAsia="Calibri" w:hAnsi="Times New Roman"/>
          <w:kern w:val="1"/>
          <w:sz w:val="22"/>
          <w:szCs w:val="22"/>
          <w:lang w:eastAsia="zh-CN"/>
        </w:rPr>
        <w:t xml:space="preserve">) vagy </w:t>
      </w:r>
      <w:proofErr w:type="spellStart"/>
      <w:r w:rsidRPr="00935276">
        <w:rPr>
          <w:rFonts w:ascii="Times New Roman" w:eastAsia="Calibri" w:hAnsi="Times New Roman"/>
          <w:kern w:val="1"/>
          <w:sz w:val="22"/>
          <w:szCs w:val="22"/>
          <w:lang w:eastAsia="zh-CN"/>
        </w:rPr>
        <w:t>rc</w:t>
      </w:r>
      <w:proofErr w:type="spellEnd"/>
      <w:r w:rsidRPr="00935276">
        <w:rPr>
          <w:rFonts w:ascii="Times New Roman" w:eastAsia="Calibri" w:hAnsi="Times New Roman"/>
          <w:kern w:val="1"/>
          <w:sz w:val="22"/>
          <w:szCs w:val="22"/>
          <w:lang w:eastAsia="zh-CN"/>
        </w:rPr>
        <w:t>)</w:t>
      </w:r>
      <w:proofErr w:type="spellStart"/>
      <w:r w:rsidRPr="00935276">
        <w:rPr>
          <w:rFonts w:ascii="Times New Roman" w:eastAsia="Calibri" w:hAnsi="Times New Roman"/>
          <w:kern w:val="1"/>
          <w:sz w:val="22"/>
          <w:szCs w:val="22"/>
          <w:lang w:eastAsia="zh-CN"/>
        </w:rPr>
        <w:t>-rd</w:t>
      </w:r>
      <w:proofErr w:type="spellEnd"/>
      <w:r w:rsidRPr="00935276">
        <w:rPr>
          <w:rFonts w:ascii="Times New Roman" w:eastAsia="Calibri" w:hAnsi="Times New Roman"/>
          <w:kern w:val="1"/>
          <w:sz w:val="22"/>
          <w:szCs w:val="22"/>
          <w:lang w:eastAsia="zh-CN"/>
        </w:rPr>
        <w:t xml:space="preserve">) alpontja szerint definiált valamennyi </w:t>
      </w:r>
      <w:r w:rsidRPr="00935276">
        <w:rPr>
          <w:rFonts w:ascii="Times New Roman" w:eastAsia="Calibri" w:hAnsi="Times New Roman"/>
          <w:b/>
          <w:kern w:val="1"/>
          <w:sz w:val="22"/>
          <w:szCs w:val="22"/>
          <w:lang w:eastAsia="zh-CN"/>
        </w:rPr>
        <w:t>tényleges tulajdonos nevének és állandó lakóhelyének bemutatását tartalmazó nyilatkozatot</w:t>
      </w:r>
      <w:r w:rsidRPr="00935276">
        <w:rPr>
          <w:rFonts w:ascii="Times New Roman" w:eastAsia="Calibri" w:hAnsi="Times New Roman"/>
          <w:kern w:val="1"/>
          <w:sz w:val="22"/>
          <w:szCs w:val="22"/>
          <w:lang w:eastAsia="zh-CN"/>
        </w:rPr>
        <w:t xml:space="preserve"> szükséges benyújtani; ha a gazdasági szereplőnek </w:t>
      </w:r>
      <w:r w:rsidRPr="00935276">
        <w:rPr>
          <w:rFonts w:ascii="Times New Roman" w:eastAsia="Calibri" w:hAnsi="Times New Roman"/>
          <w:b/>
          <w:kern w:val="1"/>
          <w:sz w:val="22"/>
          <w:szCs w:val="22"/>
          <w:lang w:eastAsia="zh-CN"/>
        </w:rPr>
        <w:t>nincs</w:t>
      </w:r>
      <w:r w:rsidRPr="00935276">
        <w:rPr>
          <w:rFonts w:ascii="Times New Roman" w:eastAsia="Calibri" w:hAnsi="Times New Roman"/>
          <w:kern w:val="1"/>
          <w:sz w:val="22"/>
          <w:szCs w:val="22"/>
          <w:lang w:eastAsia="zh-CN"/>
        </w:rPr>
        <w:t xml:space="preserve"> a pénzmosásról szóló törvény 3. § r) pont </w:t>
      </w:r>
      <w:proofErr w:type="spellStart"/>
      <w:r w:rsidRPr="00935276">
        <w:rPr>
          <w:rFonts w:ascii="Times New Roman" w:eastAsia="Calibri" w:hAnsi="Times New Roman"/>
          <w:kern w:val="1"/>
          <w:sz w:val="22"/>
          <w:szCs w:val="22"/>
          <w:lang w:eastAsia="zh-CN"/>
        </w:rPr>
        <w:t>ra</w:t>
      </w:r>
      <w:proofErr w:type="spellEnd"/>
      <w:r w:rsidRPr="00935276">
        <w:rPr>
          <w:rFonts w:ascii="Times New Roman" w:eastAsia="Calibri" w:hAnsi="Times New Roman"/>
          <w:kern w:val="1"/>
          <w:sz w:val="22"/>
          <w:szCs w:val="22"/>
          <w:lang w:eastAsia="zh-CN"/>
        </w:rPr>
        <w:t>)</w:t>
      </w:r>
      <w:proofErr w:type="spellStart"/>
      <w:r w:rsidRPr="00935276">
        <w:rPr>
          <w:rFonts w:ascii="Times New Roman" w:eastAsia="Calibri" w:hAnsi="Times New Roman"/>
          <w:kern w:val="1"/>
          <w:sz w:val="22"/>
          <w:szCs w:val="22"/>
          <w:lang w:eastAsia="zh-CN"/>
        </w:rPr>
        <w:t>-rb</w:t>
      </w:r>
      <w:proofErr w:type="spellEnd"/>
      <w:r w:rsidRPr="00935276">
        <w:rPr>
          <w:rFonts w:ascii="Times New Roman" w:eastAsia="Calibri" w:hAnsi="Times New Roman"/>
          <w:kern w:val="1"/>
          <w:sz w:val="22"/>
          <w:szCs w:val="22"/>
          <w:lang w:eastAsia="zh-CN"/>
        </w:rPr>
        <w:t xml:space="preserve">) vagy </w:t>
      </w:r>
      <w:proofErr w:type="spellStart"/>
      <w:r w:rsidRPr="00935276">
        <w:rPr>
          <w:rFonts w:ascii="Times New Roman" w:eastAsia="Calibri" w:hAnsi="Times New Roman"/>
          <w:kern w:val="1"/>
          <w:sz w:val="22"/>
          <w:szCs w:val="22"/>
          <w:lang w:eastAsia="zh-CN"/>
        </w:rPr>
        <w:t>rc</w:t>
      </w:r>
      <w:proofErr w:type="spellEnd"/>
      <w:r w:rsidRPr="00935276">
        <w:rPr>
          <w:rFonts w:ascii="Times New Roman" w:eastAsia="Calibri" w:hAnsi="Times New Roman"/>
          <w:kern w:val="1"/>
          <w:sz w:val="22"/>
          <w:szCs w:val="22"/>
          <w:lang w:eastAsia="zh-CN"/>
        </w:rPr>
        <w:t>)</w:t>
      </w:r>
      <w:proofErr w:type="spellStart"/>
      <w:r w:rsidRPr="00935276">
        <w:rPr>
          <w:rFonts w:ascii="Times New Roman" w:eastAsia="Calibri" w:hAnsi="Times New Roman"/>
          <w:kern w:val="1"/>
          <w:sz w:val="22"/>
          <w:szCs w:val="22"/>
          <w:lang w:eastAsia="zh-CN"/>
        </w:rPr>
        <w:t>-rd</w:t>
      </w:r>
      <w:proofErr w:type="spellEnd"/>
      <w:r w:rsidRPr="00935276">
        <w:rPr>
          <w:rFonts w:ascii="Times New Roman" w:eastAsia="Calibri" w:hAnsi="Times New Roman"/>
          <w:kern w:val="1"/>
          <w:sz w:val="22"/>
          <w:szCs w:val="22"/>
          <w:lang w:eastAsia="zh-CN"/>
        </w:rPr>
        <w:t xml:space="preserve">) alpontja szerinti </w:t>
      </w:r>
      <w:r w:rsidRPr="00935276">
        <w:rPr>
          <w:rFonts w:ascii="Times New Roman" w:eastAsia="Calibri" w:hAnsi="Times New Roman"/>
          <w:b/>
          <w:kern w:val="1"/>
          <w:sz w:val="22"/>
          <w:szCs w:val="22"/>
          <w:lang w:eastAsia="zh-CN"/>
        </w:rPr>
        <w:t>tényleges tulajdonosa</w:t>
      </w:r>
      <w:r w:rsidRPr="00935276">
        <w:rPr>
          <w:rFonts w:ascii="Times New Roman" w:eastAsia="Calibri" w:hAnsi="Times New Roman"/>
          <w:kern w:val="1"/>
          <w:sz w:val="22"/>
          <w:szCs w:val="22"/>
          <w:lang w:eastAsia="zh-CN"/>
        </w:rPr>
        <w:t xml:space="preserve">, úgy erre vonatkozó </w:t>
      </w:r>
      <w:r w:rsidRPr="00935276">
        <w:rPr>
          <w:rFonts w:ascii="Times New Roman" w:eastAsia="Calibri" w:hAnsi="Times New Roman"/>
          <w:b/>
          <w:kern w:val="1"/>
          <w:sz w:val="22"/>
          <w:szCs w:val="22"/>
          <w:lang w:eastAsia="zh-CN"/>
        </w:rPr>
        <w:t>nyilatkozatot szükséges csatolni</w:t>
      </w:r>
      <w:r w:rsidRPr="00935276">
        <w:rPr>
          <w:rFonts w:ascii="Times New Roman" w:eastAsia="Calibri" w:hAnsi="Times New Roman"/>
          <w:kern w:val="1"/>
          <w:sz w:val="22"/>
          <w:szCs w:val="22"/>
          <w:lang w:eastAsia="zh-CN"/>
        </w:rPr>
        <w:t>;</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proofErr w:type="spellStart"/>
      <w:r w:rsidRPr="00935276">
        <w:rPr>
          <w:rFonts w:ascii="Times New Roman" w:eastAsia="Calibri" w:hAnsi="Times New Roman"/>
          <w:kern w:val="1"/>
          <w:sz w:val="22"/>
          <w:szCs w:val="22"/>
          <w:lang w:eastAsia="zh-CN"/>
        </w:rPr>
        <w:t>gc</w:t>
      </w:r>
      <w:proofErr w:type="spellEnd"/>
      <w:r w:rsidRPr="00935276">
        <w:rPr>
          <w:rFonts w:ascii="Times New Roman" w:eastAsia="Calibri" w:hAnsi="Times New Roman"/>
          <w:kern w:val="1"/>
          <w:sz w:val="22"/>
          <w:szCs w:val="22"/>
          <w:lang w:eastAsia="zh-CN"/>
        </w:rPr>
        <w:t xml:space="preserve">) </w:t>
      </w:r>
      <w:r w:rsidRPr="00935276">
        <w:rPr>
          <w:rFonts w:ascii="Times New Roman" w:eastAsia="Calibri" w:hAnsi="Times New Roman"/>
          <w:kern w:val="1"/>
          <w:sz w:val="22"/>
          <w:szCs w:val="22"/>
          <w:u w:val="single"/>
          <w:lang w:eastAsia="zh-CN"/>
        </w:rPr>
        <w:t xml:space="preserve">a Kbt. 62. § (1) bekezdés k) pont </w:t>
      </w:r>
      <w:proofErr w:type="spellStart"/>
      <w:r w:rsidRPr="00935276">
        <w:rPr>
          <w:rFonts w:ascii="Times New Roman" w:eastAsia="Calibri" w:hAnsi="Times New Roman"/>
          <w:kern w:val="1"/>
          <w:sz w:val="22"/>
          <w:szCs w:val="22"/>
          <w:u w:val="single"/>
          <w:lang w:eastAsia="zh-CN"/>
        </w:rPr>
        <w:t>kc</w:t>
      </w:r>
      <w:proofErr w:type="spellEnd"/>
      <w:r w:rsidRPr="00935276">
        <w:rPr>
          <w:rFonts w:ascii="Times New Roman" w:eastAsia="Calibri" w:hAnsi="Times New Roman"/>
          <w:kern w:val="1"/>
          <w:sz w:val="22"/>
          <w:szCs w:val="22"/>
          <w:u w:val="single"/>
          <w:lang w:eastAsia="zh-CN"/>
        </w:rPr>
        <w:t>) pontja tekintetében</w:t>
      </w:r>
      <w:r w:rsidRPr="00935276">
        <w:rPr>
          <w:rFonts w:ascii="Times New Roman" w:eastAsia="Calibri" w:hAnsi="Times New Roman"/>
          <w:kern w:val="1"/>
          <w:sz w:val="22"/>
          <w:szCs w:val="22"/>
          <w:lang w:eastAsia="zh-CN"/>
        </w:rPr>
        <w:t xml:space="preserve"> az </w:t>
      </w:r>
      <w:r w:rsidRPr="00935276">
        <w:rPr>
          <w:rFonts w:ascii="Times New Roman" w:eastAsia="Calibri" w:hAnsi="Times New Roman"/>
          <w:b/>
          <w:kern w:val="1"/>
          <w:sz w:val="22"/>
          <w:szCs w:val="22"/>
          <w:lang w:eastAsia="zh-CN"/>
        </w:rPr>
        <w:t>ajánlattevő nyilatkozata</w:t>
      </w:r>
      <w:r w:rsidRPr="00935276">
        <w:rPr>
          <w:rFonts w:ascii="Times New Roman" w:eastAsia="Calibri" w:hAnsi="Times New Roman"/>
          <w:kern w:val="1"/>
          <w:sz w:val="22"/>
          <w:szCs w:val="22"/>
          <w:lang w:eastAsia="zh-CN"/>
        </w:rPr>
        <w:t xml:space="preserve"> arról, hogy van-e olyan jogi személy vagy személyes joga szerint jogképes szervezet, amely az ajánlattevőben közvetetten vagy közvetlenül több, mint 25%-os tulajdoni résszel vagy szavazati joggal rendelkezik; ha van ilyen szervezet, az </w:t>
      </w:r>
      <w:r w:rsidRPr="00935276">
        <w:rPr>
          <w:rFonts w:ascii="Times New Roman" w:eastAsia="Calibri" w:hAnsi="Times New Roman"/>
          <w:b/>
          <w:kern w:val="1"/>
          <w:sz w:val="22"/>
          <w:szCs w:val="22"/>
          <w:lang w:eastAsia="zh-CN"/>
        </w:rPr>
        <w:t>ajánlattevő azt nyilatkozatban</w:t>
      </w:r>
      <w:r w:rsidRPr="00935276">
        <w:rPr>
          <w:rFonts w:ascii="Times New Roman" w:eastAsia="Calibri" w:hAnsi="Times New Roman"/>
          <w:kern w:val="1"/>
          <w:sz w:val="22"/>
          <w:szCs w:val="22"/>
          <w:lang w:eastAsia="zh-CN"/>
        </w:rPr>
        <w:t xml:space="preserve"> megnevezi (cégnév, székhely), továbbá </w:t>
      </w:r>
      <w:r w:rsidR="00C047A9" w:rsidRPr="00550CBE">
        <w:rPr>
          <w:rFonts w:ascii="Times New Roman" w:eastAsia="Calibri" w:hAnsi="Times New Roman"/>
          <w:b/>
          <w:kern w:val="1"/>
          <w:sz w:val="22"/>
          <w:szCs w:val="22"/>
          <w:lang w:eastAsia="zh-CN"/>
        </w:rPr>
        <w:t>nyilatkozik</w:t>
      </w:r>
      <w:r w:rsidRPr="00935276">
        <w:rPr>
          <w:rFonts w:ascii="Times New Roman" w:eastAsia="Calibri" w:hAnsi="Times New Roman"/>
          <w:kern w:val="1"/>
          <w:sz w:val="22"/>
          <w:szCs w:val="22"/>
          <w:lang w:eastAsia="zh-CN"/>
        </w:rPr>
        <w:t xml:space="preserve">, hogy annak vonatkozásában a Kbt. 62. § (1) bekezdés k) pont </w:t>
      </w:r>
      <w:proofErr w:type="spellStart"/>
      <w:r w:rsidRPr="00935276">
        <w:rPr>
          <w:rFonts w:ascii="Times New Roman" w:eastAsia="Calibri" w:hAnsi="Times New Roman"/>
          <w:kern w:val="1"/>
          <w:sz w:val="22"/>
          <w:szCs w:val="22"/>
          <w:lang w:eastAsia="zh-CN"/>
        </w:rPr>
        <w:t>kc</w:t>
      </w:r>
      <w:proofErr w:type="spellEnd"/>
      <w:r w:rsidRPr="00935276">
        <w:rPr>
          <w:rFonts w:ascii="Times New Roman" w:eastAsia="Calibri" w:hAnsi="Times New Roman"/>
          <w:kern w:val="1"/>
          <w:sz w:val="22"/>
          <w:szCs w:val="22"/>
          <w:lang w:eastAsia="zh-CN"/>
        </w:rPr>
        <w:t>) alpontjában hivatkozott kizáró feltétel nem áll fenn;</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 xml:space="preserve">h) </w:t>
      </w:r>
      <w:r w:rsidRPr="00935276">
        <w:rPr>
          <w:rFonts w:ascii="Times New Roman" w:eastAsia="Calibri" w:hAnsi="Times New Roman"/>
          <w:kern w:val="1"/>
          <w:sz w:val="22"/>
          <w:szCs w:val="22"/>
          <w:u w:val="single"/>
          <w:lang w:eastAsia="zh-CN"/>
        </w:rPr>
        <w:t>a Kbt. 62. § (1) bekezdés l) pontja tekintetében</w:t>
      </w:r>
      <w:r w:rsidRPr="00935276">
        <w:rPr>
          <w:rFonts w:ascii="Times New Roman" w:eastAsia="Calibri" w:hAnsi="Times New Roman"/>
          <w:kern w:val="1"/>
          <w:sz w:val="22"/>
          <w:szCs w:val="22"/>
          <w:lang w:eastAsia="zh-CN"/>
        </w:rPr>
        <w:t xml:space="preserve"> a kizáró okok hiányát </w:t>
      </w:r>
      <w:r w:rsidRPr="00935276">
        <w:rPr>
          <w:rFonts w:ascii="Times New Roman" w:eastAsia="Calibri" w:hAnsi="Times New Roman"/>
          <w:b/>
          <w:kern w:val="1"/>
          <w:sz w:val="22"/>
          <w:szCs w:val="22"/>
          <w:lang w:eastAsia="zh-CN"/>
        </w:rPr>
        <w:t>az ajánlatkérő ellenőrzi</w:t>
      </w:r>
      <w:r w:rsidRPr="00935276">
        <w:rPr>
          <w:rFonts w:ascii="Times New Roman" w:eastAsia="Calibri" w:hAnsi="Times New Roman"/>
          <w:kern w:val="1"/>
          <w:sz w:val="22"/>
          <w:szCs w:val="22"/>
          <w:lang w:eastAsia="zh-CN"/>
        </w:rPr>
        <w:t xml:space="preserve"> a munkaügyi hatóságnak a munkaügyi ellenőrzésről szóló 1996. évi LXXV. törvény 8/C. §</w:t>
      </w:r>
      <w:proofErr w:type="spellStart"/>
      <w:r w:rsidRPr="00935276">
        <w:rPr>
          <w:rFonts w:ascii="Times New Roman" w:eastAsia="Calibri" w:hAnsi="Times New Roman"/>
          <w:kern w:val="1"/>
          <w:sz w:val="22"/>
          <w:szCs w:val="22"/>
          <w:lang w:eastAsia="zh-CN"/>
        </w:rPr>
        <w:t>-a</w:t>
      </w:r>
      <w:proofErr w:type="spellEnd"/>
      <w:r w:rsidRPr="00935276">
        <w:rPr>
          <w:rFonts w:ascii="Times New Roman" w:eastAsia="Calibri" w:hAnsi="Times New Roman"/>
          <w:kern w:val="1"/>
          <w:sz w:val="22"/>
          <w:szCs w:val="22"/>
          <w:lang w:eastAsia="zh-CN"/>
        </w:rPr>
        <w:t xml:space="preserve"> szerint vezetett nyilvántartásából nyilvánosságra hozott adatokból, valamint a Bevándorlási és </w:t>
      </w:r>
      <w:r w:rsidR="00F437A3">
        <w:rPr>
          <w:rFonts w:ascii="Times New Roman" w:eastAsia="Calibri" w:hAnsi="Times New Roman"/>
          <w:kern w:val="1"/>
          <w:sz w:val="22"/>
          <w:szCs w:val="22"/>
          <w:lang w:eastAsia="zh-CN"/>
        </w:rPr>
        <w:t>Menekültügy</w:t>
      </w:r>
      <w:r w:rsidR="00F437A3" w:rsidRPr="00935276">
        <w:rPr>
          <w:rFonts w:ascii="Times New Roman" w:eastAsia="Calibri" w:hAnsi="Times New Roman"/>
          <w:kern w:val="1"/>
          <w:sz w:val="22"/>
          <w:szCs w:val="22"/>
          <w:lang w:eastAsia="zh-CN"/>
        </w:rPr>
        <w:t xml:space="preserve">i </w:t>
      </w:r>
      <w:r w:rsidRPr="00935276">
        <w:rPr>
          <w:rFonts w:ascii="Times New Roman" w:eastAsia="Calibri" w:hAnsi="Times New Roman"/>
          <w:kern w:val="1"/>
          <w:sz w:val="22"/>
          <w:szCs w:val="22"/>
          <w:lang w:eastAsia="zh-CN"/>
        </w:rPr>
        <w:t>Hivatal honlapján közzétett adatokból;</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 xml:space="preserve">i) </w:t>
      </w:r>
      <w:r w:rsidRPr="00935276">
        <w:rPr>
          <w:rFonts w:ascii="Times New Roman" w:eastAsia="Calibri" w:hAnsi="Times New Roman"/>
          <w:kern w:val="1"/>
          <w:sz w:val="22"/>
          <w:szCs w:val="22"/>
          <w:u w:val="single"/>
          <w:lang w:eastAsia="zh-CN"/>
        </w:rPr>
        <w:t>a Kbt. 62. § (1) bekezdés m) pontja tekintetében</w:t>
      </w:r>
      <w:r w:rsidRPr="00935276">
        <w:rPr>
          <w:rFonts w:ascii="Times New Roman" w:eastAsia="Calibri" w:hAnsi="Times New Roman"/>
          <w:kern w:val="1"/>
          <w:sz w:val="22"/>
          <w:szCs w:val="22"/>
          <w:lang w:eastAsia="zh-CN"/>
        </w:rPr>
        <w:t xml:space="preserve"> nem szükséges igazolás benyújtása, a kizáró ok megvalósulását </w:t>
      </w:r>
      <w:r w:rsidRPr="00935276">
        <w:rPr>
          <w:rFonts w:ascii="Times New Roman" w:eastAsia="Calibri" w:hAnsi="Times New Roman"/>
          <w:b/>
          <w:kern w:val="1"/>
          <w:sz w:val="22"/>
          <w:szCs w:val="22"/>
          <w:lang w:eastAsia="zh-CN"/>
        </w:rPr>
        <w:t>az ajánlatkérő ellenőrzi</w:t>
      </w:r>
      <w:r w:rsidRPr="00935276">
        <w:rPr>
          <w:rFonts w:ascii="Times New Roman" w:eastAsia="Calibri" w:hAnsi="Times New Roman"/>
          <w:kern w:val="1"/>
          <w:sz w:val="22"/>
          <w:szCs w:val="22"/>
          <w:lang w:eastAsia="zh-CN"/>
        </w:rPr>
        <w:t xml:space="preserve"> az eljárás során;</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 xml:space="preserve">j) </w:t>
      </w:r>
      <w:r w:rsidRPr="00935276">
        <w:rPr>
          <w:rFonts w:ascii="Times New Roman" w:eastAsia="Calibri" w:hAnsi="Times New Roman"/>
          <w:kern w:val="1"/>
          <w:sz w:val="22"/>
          <w:szCs w:val="22"/>
          <w:u w:val="single"/>
          <w:lang w:eastAsia="zh-CN"/>
        </w:rPr>
        <w:t>a Kbt. 62. § (1) bekezdés n) és o) pontja tekintetében</w:t>
      </w:r>
      <w:r w:rsidRPr="00935276">
        <w:rPr>
          <w:rFonts w:ascii="Times New Roman" w:eastAsia="Calibri" w:hAnsi="Times New Roman"/>
          <w:kern w:val="1"/>
          <w:sz w:val="22"/>
          <w:szCs w:val="22"/>
          <w:lang w:eastAsia="zh-CN"/>
        </w:rPr>
        <w:t xml:space="preserve"> az ajánlatkérő nem kérhet külön igazolást, a kizáró ok hiányának igazolásaként </w:t>
      </w:r>
      <w:r w:rsidRPr="00935276">
        <w:rPr>
          <w:rFonts w:ascii="Times New Roman" w:eastAsia="Calibri" w:hAnsi="Times New Roman"/>
          <w:b/>
          <w:kern w:val="1"/>
          <w:sz w:val="22"/>
          <w:szCs w:val="22"/>
          <w:lang w:eastAsia="zh-CN"/>
        </w:rPr>
        <w:t>az ajánlatkérő köteles elfogadni az eljárásban benyújtott egységes európai közbeszerzési dokumentumba foglalt nyilatkozatot</w:t>
      </w:r>
      <w:r w:rsidRPr="00935276">
        <w:rPr>
          <w:rFonts w:ascii="Times New Roman" w:eastAsia="Calibri" w:hAnsi="Times New Roman"/>
          <w:kern w:val="1"/>
          <w:sz w:val="22"/>
          <w:szCs w:val="22"/>
          <w:lang w:eastAsia="zh-CN"/>
        </w:rPr>
        <w:t xml:space="preserve">; Magyarországon elkövetett korábbi jogsértés tekintetében </w:t>
      </w:r>
      <w:r w:rsidRPr="00935276">
        <w:rPr>
          <w:rFonts w:ascii="Times New Roman" w:eastAsia="Calibri" w:hAnsi="Times New Roman"/>
          <w:b/>
          <w:kern w:val="1"/>
          <w:sz w:val="22"/>
          <w:szCs w:val="22"/>
          <w:lang w:eastAsia="zh-CN"/>
        </w:rPr>
        <w:t xml:space="preserve">az ajánlatkérő </w:t>
      </w:r>
      <w:r w:rsidR="00C047A9" w:rsidRPr="00550CBE">
        <w:rPr>
          <w:rFonts w:ascii="Times New Roman" w:eastAsia="Calibri" w:hAnsi="Times New Roman"/>
          <w:kern w:val="1"/>
          <w:sz w:val="22"/>
          <w:szCs w:val="22"/>
          <w:u w:val="single"/>
          <w:lang w:eastAsia="zh-CN"/>
        </w:rPr>
        <w:t>az n) pontban</w:t>
      </w:r>
      <w:r w:rsidRPr="00935276">
        <w:rPr>
          <w:rFonts w:ascii="Times New Roman" w:eastAsia="Calibri" w:hAnsi="Times New Roman"/>
          <w:b/>
          <w:kern w:val="1"/>
          <w:sz w:val="22"/>
          <w:szCs w:val="22"/>
          <w:lang w:eastAsia="zh-CN"/>
        </w:rPr>
        <w:t xml:space="preserve"> </w:t>
      </w:r>
      <w:r w:rsidRPr="00935276">
        <w:rPr>
          <w:rFonts w:ascii="Times New Roman" w:eastAsia="Calibri" w:hAnsi="Times New Roman"/>
          <w:kern w:val="1"/>
          <w:sz w:val="22"/>
          <w:szCs w:val="22"/>
          <w:lang w:eastAsia="zh-CN"/>
        </w:rPr>
        <w:t xml:space="preserve">található kizáró ok hiányát a GVH honlapján található, döntéseket tartalmazó </w:t>
      </w:r>
      <w:r w:rsidRPr="00935276">
        <w:rPr>
          <w:rFonts w:ascii="Times New Roman" w:eastAsia="Calibri" w:hAnsi="Times New Roman"/>
          <w:b/>
          <w:kern w:val="1"/>
          <w:sz w:val="22"/>
          <w:szCs w:val="22"/>
          <w:lang w:eastAsia="zh-CN"/>
        </w:rPr>
        <w:t>adatbázisokból ellenőrzi</w:t>
      </w:r>
      <w:r w:rsidRPr="00935276">
        <w:rPr>
          <w:rFonts w:ascii="Times New Roman" w:eastAsia="Calibri" w:hAnsi="Times New Roman"/>
          <w:kern w:val="1"/>
          <w:sz w:val="22"/>
          <w:szCs w:val="22"/>
          <w:lang w:eastAsia="zh-CN"/>
        </w:rPr>
        <w:t>;</w:t>
      </w:r>
    </w:p>
    <w:p w:rsidR="00ED0C41" w:rsidRPr="00935276" w:rsidRDefault="00ED0C41" w:rsidP="00ED0C41">
      <w:pPr>
        <w:jc w:val="both"/>
        <w:rPr>
          <w:rFonts w:ascii="Times New Roman" w:eastAsia="Calibri" w:hAnsi="Times New Roman"/>
          <w:kern w:val="1"/>
          <w:sz w:val="22"/>
          <w:szCs w:val="22"/>
          <w:lang w:eastAsia="zh-CN"/>
        </w:rPr>
      </w:pPr>
    </w:p>
    <w:p w:rsidR="00F437A3" w:rsidRDefault="00ED0C41" w:rsidP="00ED0C41">
      <w:pPr>
        <w:jc w:val="both"/>
        <w:rPr>
          <w:rFonts w:ascii="Times New Roman" w:eastAsia="Calibri" w:hAnsi="Times New Roman"/>
          <w:b/>
          <w:kern w:val="1"/>
          <w:sz w:val="22"/>
          <w:szCs w:val="22"/>
          <w:lang w:eastAsia="zh-CN"/>
        </w:rPr>
      </w:pPr>
      <w:r w:rsidRPr="00935276">
        <w:rPr>
          <w:rFonts w:ascii="Times New Roman" w:eastAsia="Calibri" w:hAnsi="Times New Roman"/>
          <w:kern w:val="1"/>
          <w:sz w:val="22"/>
          <w:szCs w:val="22"/>
          <w:lang w:eastAsia="zh-CN"/>
        </w:rPr>
        <w:t xml:space="preserve">k) </w:t>
      </w:r>
      <w:r w:rsidRPr="00935276">
        <w:rPr>
          <w:rFonts w:ascii="Times New Roman" w:eastAsia="Calibri" w:hAnsi="Times New Roman"/>
          <w:kern w:val="1"/>
          <w:sz w:val="22"/>
          <w:szCs w:val="22"/>
          <w:u w:val="single"/>
          <w:lang w:eastAsia="zh-CN"/>
        </w:rPr>
        <w:t>a Kbt. 62. § (1) bekezdés p) pontja tekintetében</w:t>
      </w:r>
      <w:r w:rsidRPr="00935276">
        <w:rPr>
          <w:rFonts w:ascii="Times New Roman" w:eastAsia="Calibri" w:hAnsi="Times New Roman"/>
          <w:kern w:val="1"/>
          <w:sz w:val="22"/>
          <w:szCs w:val="22"/>
          <w:lang w:eastAsia="zh-CN"/>
        </w:rPr>
        <w:t xml:space="preserve"> az ajánlatkérő nem kérhet külön igazolást, a kizáró ok hiányának igazolásaként </w:t>
      </w:r>
      <w:r w:rsidRPr="00935276">
        <w:rPr>
          <w:rFonts w:ascii="Times New Roman" w:eastAsia="Calibri" w:hAnsi="Times New Roman"/>
          <w:b/>
          <w:kern w:val="1"/>
          <w:sz w:val="22"/>
          <w:szCs w:val="22"/>
          <w:lang w:eastAsia="zh-CN"/>
        </w:rPr>
        <w:t>az ajánlatkérő köteles elfogadni az eljárásban benyújtott egységes európai közbeszerzési dokumentumba foglalt nyilatkozatot</w:t>
      </w:r>
      <w:r w:rsidR="00F437A3">
        <w:rPr>
          <w:rFonts w:ascii="Times New Roman" w:eastAsia="Calibri" w:hAnsi="Times New Roman"/>
          <w:b/>
          <w:kern w:val="1"/>
          <w:sz w:val="22"/>
          <w:szCs w:val="22"/>
          <w:lang w:eastAsia="zh-CN"/>
        </w:rPr>
        <w:t>;</w:t>
      </w:r>
    </w:p>
    <w:p w:rsidR="00F437A3" w:rsidRDefault="00F437A3" w:rsidP="00ED0C41">
      <w:pPr>
        <w:jc w:val="both"/>
        <w:rPr>
          <w:rFonts w:ascii="Times New Roman" w:eastAsia="Calibri" w:hAnsi="Times New Roman"/>
          <w:b/>
          <w:kern w:val="1"/>
          <w:sz w:val="22"/>
          <w:szCs w:val="22"/>
          <w:lang w:eastAsia="zh-CN"/>
        </w:rPr>
      </w:pPr>
    </w:p>
    <w:p w:rsidR="00ED0C41" w:rsidRPr="00935276" w:rsidRDefault="00F437A3" w:rsidP="00ED0C41">
      <w:pPr>
        <w:jc w:val="both"/>
        <w:rPr>
          <w:rFonts w:ascii="Times New Roman" w:eastAsia="Calibri" w:hAnsi="Times New Roman"/>
          <w:kern w:val="1"/>
          <w:sz w:val="22"/>
          <w:szCs w:val="22"/>
          <w:lang w:eastAsia="zh-CN"/>
        </w:rPr>
      </w:pPr>
      <w:r>
        <w:rPr>
          <w:rFonts w:ascii="Times New Roman" w:eastAsia="Calibri" w:hAnsi="Times New Roman"/>
          <w:kern w:val="1"/>
          <w:sz w:val="22"/>
          <w:szCs w:val="22"/>
          <w:lang w:eastAsia="zh-CN"/>
        </w:rPr>
        <w:t xml:space="preserve">l) </w:t>
      </w:r>
      <w:r w:rsidR="00C047A9" w:rsidRPr="00550CBE">
        <w:rPr>
          <w:rFonts w:ascii="Times New Roman" w:eastAsia="Calibri" w:hAnsi="Times New Roman"/>
          <w:kern w:val="1"/>
          <w:sz w:val="22"/>
          <w:szCs w:val="22"/>
          <w:u w:val="single"/>
          <w:lang w:eastAsia="zh-CN"/>
        </w:rPr>
        <w:t xml:space="preserve">a Kbt. 62. </w:t>
      </w:r>
      <w:r w:rsidR="00C047A9" w:rsidRPr="00550CBE">
        <w:rPr>
          <w:rFonts w:ascii="Times New Roman" w:eastAsia="Calibri" w:hAnsi="Times New Roman" w:hint="eastAsia"/>
          <w:kern w:val="1"/>
          <w:sz w:val="22"/>
          <w:szCs w:val="22"/>
          <w:u w:val="single"/>
          <w:lang w:eastAsia="zh-CN"/>
        </w:rPr>
        <w:t>§</w:t>
      </w:r>
      <w:r w:rsidR="00C047A9" w:rsidRPr="00550CBE">
        <w:rPr>
          <w:rFonts w:ascii="Times New Roman" w:eastAsia="Calibri" w:hAnsi="Times New Roman"/>
          <w:kern w:val="1"/>
          <w:sz w:val="22"/>
          <w:szCs w:val="22"/>
          <w:u w:val="single"/>
          <w:lang w:eastAsia="zh-CN"/>
        </w:rPr>
        <w:t xml:space="preserve"> (1) bekezd</w:t>
      </w:r>
      <w:r w:rsidR="00C047A9" w:rsidRPr="00550CBE">
        <w:rPr>
          <w:rFonts w:ascii="Times New Roman" w:eastAsia="Calibri" w:hAnsi="Times New Roman" w:hint="eastAsia"/>
          <w:kern w:val="1"/>
          <w:sz w:val="22"/>
          <w:szCs w:val="22"/>
          <w:u w:val="single"/>
          <w:lang w:eastAsia="zh-CN"/>
        </w:rPr>
        <w:t>é</w:t>
      </w:r>
      <w:r w:rsidR="00C047A9" w:rsidRPr="00550CBE">
        <w:rPr>
          <w:rFonts w:ascii="Times New Roman" w:eastAsia="Calibri" w:hAnsi="Times New Roman"/>
          <w:kern w:val="1"/>
          <w:sz w:val="22"/>
          <w:szCs w:val="22"/>
          <w:u w:val="single"/>
          <w:lang w:eastAsia="zh-CN"/>
        </w:rPr>
        <w:t>s q) pontja tekintetében</w:t>
      </w:r>
      <w:r>
        <w:rPr>
          <w:rFonts w:ascii="Times New Roman" w:eastAsia="Calibri" w:hAnsi="Times New Roman"/>
          <w:kern w:val="1"/>
          <w:sz w:val="22"/>
          <w:szCs w:val="22"/>
          <w:lang w:eastAsia="zh-CN"/>
        </w:rPr>
        <w:t xml:space="preserve"> </w:t>
      </w:r>
      <w:r w:rsidRPr="00F437A3">
        <w:rPr>
          <w:rFonts w:ascii="Times New Roman" w:eastAsia="Calibri" w:hAnsi="Times New Roman"/>
          <w:kern w:val="1"/>
          <w:sz w:val="22"/>
          <w:szCs w:val="22"/>
          <w:lang w:eastAsia="zh-CN"/>
        </w:rPr>
        <w:t>az aj</w:t>
      </w:r>
      <w:r w:rsidR="00860D99">
        <w:rPr>
          <w:rFonts w:ascii="Times New Roman" w:eastAsia="Calibri" w:hAnsi="Times New Roman"/>
          <w:kern w:val="1"/>
          <w:sz w:val="22"/>
          <w:szCs w:val="22"/>
          <w:lang w:eastAsia="zh-CN"/>
        </w:rPr>
        <w:t>ánlatkérő</w:t>
      </w:r>
      <w:r w:rsidRPr="00F437A3">
        <w:rPr>
          <w:rFonts w:ascii="Times New Roman" w:eastAsia="Calibri" w:hAnsi="Times New Roman"/>
          <w:kern w:val="1"/>
          <w:sz w:val="22"/>
          <w:szCs w:val="22"/>
          <w:lang w:eastAsia="zh-CN"/>
        </w:rPr>
        <w:t xml:space="preserve"> nem k</w:t>
      </w:r>
      <w:r w:rsidR="00860D99">
        <w:rPr>
          <w:rFonts w:ascii="Times New Roman" w:eastAsia="Calibri" w:hAnsi="Times New Roman"/>
          <w:kern w:val="1"/>
          <w:sz w:val="22"/>
          <w:szCs w:val="22"/>
          <w:lang w:eastAsia="zh-CN"/>
        </w:rPr>
        <w:t>é</w:t>
      </w:r>
      <w:r w:rsidRPr="00F437A3">
        <w:rPr>
          <w:rFonts w:ascii="Times New Roman" w:eastAsia="Calibri" w:hAnsi="Times New Roman"/>
          <w:kern w:val="1"/>
          <w:sz w:val="22"/>
          <w:szCs w:val="22"/>
          <w:lang w:eastAsia="zh-CN"/>
        </w:rPr>
        <w:t>rhet k</w:t>
      </w:r>
      <w:r w:rsidR="00860D99">
        <w:rPr>
          <w:rFonts w:ascii="Times New Roman" w:eastAsia="Calibri" w:hAnsi="Times New Roman"/>
          <w:kern w:val="1"/>
          <w:sz w:val="22"/>
          <w:szCs w:val="22"/>
          <w:lang w:eastAsia="zh-CN"/>
        </w:rPr>
        <w:t>ü</w:t>
      </w:r>
      <w:r w:rsidRPr="00F437A3">
        <w:rPr>
          <w:rFonts w:ascii="Times New Roman" w:eastAsia="Calibri" w:hAnsi="Times New Roman"/>
          <w:kern w:val="1"/>
          <w:sz w:val="22"/>
          <w:szCs w:val="22"/>
          <w:lang w:eastAsia="zh-CN"/>
        </w:rPr>
        <w:t>l</w:t>
      </w:r>
      <w:r w:rsidRPr="00F437A3">
        <w:rPr>
          <w:rFonts w:ascii="Times New Roman" w:eastAsia="Calibri" w:hAnsi="Times New Roman" w:hint="eastAsia"/>
          <w:kern w:val="1"/>
          <w:sz w:val="22"/>
          <w:szCs w:val="22"/>
          <w:lang w:eastAsia="zh-CN"/>
        </w:rPr>
        <w:t>ö</w:t>
      </w:r>
      <w:r w:rsidRPr="00F437A3">
        <w:rPr>
          <w:rFonts w:ascii="Times New Roman" w:eastAsia="Calibri" w:hAnsi="Times New Roman"/>
          <w:kern w:val="1"/>
          <w:sz w:val="22"/>
          <w:szCs w:val="22"/>
          <w:lang w:eastAsia="zh-CN"/>
        </w:rPr>
        <w:t>n igazol</w:t>
      </w:r>
      <w:r w:rsidR="00860D99">
        <w:rPr>
          <w:rFonts w:ascii="Times New Roman" w:eastAsia="Calibri" w:hAnsi="Times New Roman"/>
          <w:kern w:val="1"/>
          <w:sz w:val="22"/>
          <w:szCs w:val="22"/>
          <w:lang w:eastAsia="zh-CN"/>
        </w:rPr>
        <w:t>á</w:t>
      </w:r>
      <w:r w:rsidRPr="00F437A3">
        <w:rPr>
          <w:rFonts w:ascii="Times New Roman" w:eastAsia="Calibri" w:hAnsi="Times New Roman"/>
          <w:kern w:val="1"/>
          <w:sz w:val="22"/>
          <w:szCs w:val="22"/>
          <w:lang w:eastAsia="zh-CN"/>
        </w:rPr>
        <w:t>st, a</w:t>
      </w:r>
      <w:r>
        <w:rPr>
          <w:rFonts w:ascii="Times New Roman" w:eastAsia="Calibri" w:hAnsi="Times New Roman"/>
          <w:kern w:val="1"/>
          <w:sz w:val="22"/>
          <w:szCs w:val="22"/>
          <w:lang w:eastAsia="zh-CN"/>
        </w:rPr>
        <w:t xml:space="preserve"> jogsértés megtörténtét vagy annak hiányát a Hatóság honlapján közzétett adatokból </w:t>
      </w:r>
      <w:r w:rsidR="00C047A9" w:rsidRPr="00550CBE">
        <w:rPr>
          <w:rFonts w:ascii="Times New Roman" w:eastAsia="Calibri" w:hAnsi="Times New Roman"/>
          <w:b/>
          <w:kern w:val="1"/>
          <w:sz w:val="22"/>
          <w:szCs w:val="22"/>
          <w:lang w:eastAsia="zh-CN"/>
        </w:rPr>
        <w:t>az ajánlatkérő ellenőrzi</w:t>
      </w:r>
      <w:r w:rsidR="00ED0C41" w:rsidRPr="00935276">
        <w:rPr>
          <w:rFonts w:ascii="Times New Roman" w:eastAsia="Calibri" w:hAnsi="Times New Roman"/>
          <w:kern w:val="1"/>
          <w:sz w:val="22"/>
          <w:szCs w:val="22"/>
          <w:lang w:eastAsia="zh-CN"/>
        </w:rPr>
        <w:t>.</w:t>
      </w:r>
    </w:p>
    <w:p w:rsidR="00ED0C41" w:rsidRPr="00935276" w:rsidRDefault="00ED0C41" w:rsidP="00ED0C41">
      <w:pPr>
        <w:jc w:val="both"/>
        <w:rPr>
          <w:rFonts w:ascii="Times New Roman" w:eastAsia="Calibri" w:hAnsi="Times New Roman"/>
          <w:kern w:val="1"/>
          <w:sz w:val="22"/>
          <w:szCs w:val="22"/>
          <w:lang w:eastAsia="zh-CN"/>
        </w:rPr>
      </w:pPr>
    </w:p>
    <w:p w:rsidR="00ED0C41" w:rsidRPr="00935276" w:rsidRDefault="00ED0C41" w:rsidP="00ED0C41">
      <w:pPr>
        <w:jc w:val="both"/>
        <w:rPr>
          <w:rFonts w:ascii="Times New Roman" w:eastAsia="Calibri" w:hAnsi="Times New Roman"/>
          <w:kern w:val="1"/>
          <w:sz w:val="22"/>
          <w:szCs w:val="22"/>
          <w:lang w:eastAsia="zh-CN"/>
        </w:rPr>
      </w:pPr>
      <w:r w:rsidRPr="00935276">
        <w:rPr>
          <w:rFonts w:ascii="Times New Roman" w:eastAsia="Calibri" w:hAnsi="Times New Roman"/>
          <w:kern w:val="1"/>
          <w:sz w:val="22"/>
          <w:szCs w:val="22"/>
          <w:lang w:eastAsia="zh-CN"/>
        </w:rPr>
        <w:t>Ha az illetékes bíróság vagy hatóság nem bocsát ki az (1) bekezdés a)</w:t>
      </w:r>
      <w:proofErr w:type="spellStart"/>
      <w:r w:rsidRPr="00935276">
        <w:rPr>
          <w:rFonts w:ascii="Times New Roman" w:eastAsia="Calibri" w:hAnsi="Times New Roman"/>
          <w:kern w:val="1"/>
          <w:sz w:val="22"/>
          <w:szCs w:val="22"/>
          <w:lang w:eastAsia="zh-CN"/>
        </w:rPr>
        <w:t>-c</w:t>
      </w:r>
      <w:proofErr w:type="spellEnd"/>
      <w:r w:rsidRPr="00935276">
        <w:rPr>
          <w:rFonts w:ascii="Times New Roman" w:eastAsia="Calibri" w:hAnsi="Times New Roman"/>
          <w:kern w:val="1"/>
          <w:sz w:val="22"/>
          <w:szCs w:val="22"/>
          <w:lang w:eastAsia="zh-CN"/>
        </w:rPr>
        <w:t xml:space="preserve">) pontja, vagy g) pont </w:t>
      </w:r>
      <w:proofErr w:type="spellStart"/>
      <w:r w:rsidRPr="00935276">
        <w:rPr>
          <w:rFonts w:ascii="Times New Roman" w:eastAsia="Calibri" w:hAnsi="Times New Roman"/>
          <w:kern w:val="1"/>
          <w:sz w:val="22"/>
          <w:szCs w:val="22"/>
          <w:lang w:eastAsia="zh-CN"/>
        </w:rPr>
        <w:t>ga</w:t>
      </w:r>
      <w:proofErr w:type="spellEnd"/>
      <w:r w:rsidRPr="00935276">
        <w:rPr>
          <w:rFonts w:ascii="Times New Roman" w:eastAsia="Calibri" w:hAnsi="Times New Roman"/>
          <w:kern w:val="1"/>
          <w:sz w:val="22"/>
          <w:szCs w:val="22"/>
          <w:lang w:eastAsia="zh-CN"/>
        </w:rPr>
        <w:t xml:space="preserve">) alpontja szerinti kivonatot vagy igazolást, vagy azok nem terjednek ki az e pontokban hivatkozott esetek mindegyikére, </w:t>
      </w:r>
      <w:r w:rsidRPr="00935276">
        <w:rPr>
          <w:rFonts w:ascii="Times New Roman" w:eastAsia="Calibri" w:hAnsi="Times New Roman"/>
          <w:b/>
          <w:kern w:val="1"/>
          <w:sz w:val="22"/>
          <w:szCs w:val="22"/>
          <w:lang w:eastAsia="zh-CN"/>
        </w:rPr>
        <w:t>az ajánlatkérő köteles elfogadni az ajánlattevő eskü alatt tett nyilatkozatát, vagy ha ilyen nyilatkozat nem ismert az érintett országban, az ajánlattevő által az illetékes bíróság, hatóság, kamara vagy szakmai szervezet előtt tett vagy közjegyző által hitelesített nyilatkozatot</w:t>
      </w:r>
      <w:r w:rsidRPr="00935276">
        <w:rPr>
          <w:rFonts w:ascii="Times New Roman" w:eastAsia="Calibri" w:hAnsi="Times New Roman"/>
          <w:kern w:val="1"/>
          <w:sz w:val="22"/>
          <w:szCs w:val="22"/>
          <w:lang w:eastAsia="zh-CN"/>
        </w:rPr>
        <w:t>.</w:t>
      </w:r>
    </w:p>
    <w:p w:rsidR="004379F7" w:rsidRPr="00935276" w:rsidRDefault="004379F7" w:rsidP="00ED0C41">
      <w:pPr>
        <w:jc w:val="both"/>
        <w:rPr>
          <w:rFonts w:ascii="Times New Roman" w:eastAsia="Calibri" w:hAnsi="Times New Roman"/>
          <w:kern w:val="1"/>
          <w:sz w:val="22"/>
          <w:szCs w:val="22"/>
          <w:lang w:eastAsia="zh-CN"/>
        </w:rPr>
      </w:pPr>
    </w:p>
    <w:p w:rsidR="004379F7" w:rsidRPr="00232161" w:rsidRDefault="004379F7" w:rsidP="004379F7">
      <w:pPr>
        <w:jc w:val="both"/>
        <w:rPr>
          <w:rFonts w:ascii="Times New Roman" w:hAnsi="Times New Roman"/>
          <w:b/>
          <w:sz w:val="22"/>
          <w:szCs w:val="22"/>
        </w:rPr>
      </w:pPr>
      <w:r w:rsidRPr="00173CB0">
        <w:rPr>
          <w:rFonts w:ascii="Times New Roman" w:hAnsi="Times New Roman"/>
          <w:b/>
          <w:sz w:val="22"/>
          <w:szCs w:val="22"/>
        </w:rPr>
        <w:t>A 321/2015. (X. 30.) Korm. rend</w:t>
      </w:r>
      <w:r w:rsidR="001E3485" w:rsidRPr="0036556C">
        <w:rPr>
          <w:rFonts w:ascii="Times New Roman" w:hAnsi="Times New Roman"/>
          <w:b/>
          <w:sz w:val="22"/>
          <w:szCs w:val="22"/>
        </w:rPr>
        <w:t>elet</w:t>
      </w:r>
      <w:r w:rsidRPr="001E6995">
        <w:rPr>
          <w:rFonts w:ascii="Times New Roman" w:hAnsi="Times New Roman"/>
          <w:b/>
          <w:sz w:val="22"/>
          <w:szCs w:val="22"/>
        </w:rPr>
        <w:t xml:space="preserve"> 12. § alapján abban az esetben, ha a kormányrendelet 28. §</w:t>
      </w:r>
      <w:proofErr w:type="spellStart"/>
      <w:r w:rsidRPr="001E6995">
        <w:rPr>
          <w:rFonts w:ascii="Times New Roman" w:hAnsi="Times New Roman"/>
          <w:b/>
          <w:sz w:val="22"/>
          <w:szCs w:val="22"/>
        </w:rPr>
        <w:t>-ban</w:t>
      </w:r>
      <w:proofErr w:type="spellEnd"/>
      <w:r w:rsidRPr="001E6995">
        <w:rPr>
          <w:rFonts w:ascii="Times New Roman" w:hAnsi="Times New Roman"/>
          <w:b/>
          <w:sz w:val="22"/>
          <w:szCs w:val="22"/>
        </w:rPr>
        <w:t xml:space="preserve"> meghatározott minősített ajánlattevők hivatalos jegyzéke – figyelemmel a kormányrendelet 30. §</w:t>
      </w:r>
      <w:proofErr w:type="spellStart"/>
      <w:r w:rsidRPr="001E6995">
        <w:rPr>
          <w:rFonts w:ascii="Times New Roman" w:hAnsi="Times New Roman"/>
          <w:b/>
          <w:sz w:val="22"/>
          <w:szCs w:val="22"/>
        </w:rPr>
        <w:t>-ban</w:t>
      </w:r>
      <w:proofErr w:type="spellEnd"/>
      <w:r w:rsidRPr="001E6995">
        <w:rPr>
          <w:rFonts w:ascii="Times New Roman" w:hAnsi="Times New Roman"/>
          <w:b/>
          <w:sz w:val="22"/>
          <w:szCs w:val="22"/>
        </w:rPr>
        <w:t xml:space="preserve"> foglaltakra – bizonyítja, hogy a gazdasági szereplő nem esik valamely kizáró ok hatálya alá, a minősített ajánlattevők e</w:t>
      </w:r>
      <w:r w:rsidRPr="00232161">
        <w:rPr>
          <w:rFonts w:ascii="Times New Roman" w:hAnsi="Times New Roman"/>
          <w:b/>
          <w:sz w:val="22"/>
          <w:szCs w:val="22"/>
        </w:rPr>
        <w:t xml:space="preserve">lektronikusan elérhető hivatalos jegyzékén való szereplés </w:t>
      </w:r>
      <w:r w:rsidRPr="00232161">
        <w:rPr>
          <w:rFonts w:ascii="Times New Roman" w:hAnsi="Times New Roman"/>
          <w:b/>
          <w:sz w:val="22"/>
          <w:szCs w:val="22"/>
        </w:rPr>
        <w:lastRenderedPageBreak/>
        <w:t>tényét, illetve az Európai Unió egy másik tagállamában letelepedett gazdasági szereplő által benyújtott, a letelepedési helye szerinti elismert ajánlattevők hivatalos listáját vezető szervezettől származó jegyzék szerinti igazolást is elfogadja az ajánlatkérő a kormányrendelet 8. §</w:t>
      </w:r>
      <w:proofErr w:type="spellStart"/>
      <w:r w:rsidRPr="00232161">
        <w:rPr>
          <w:rFonts w:ascii="Times New Roman" w:hAnsi="Times New Roman"/>
          <w:b/>
          <w:sz w:val="22"/>
          <w:szCs w:val="22"/>
        </w:rPr>
        <w:t>-ban</w:t>
      </w:r>
      <w:proofErr w:type="spellEnd"/>
      <w:r w:rsidRPr="00232161">
        <w:rPr>
          <w:rFonts w:ascii="Times New Roman" w:hAnsi="Times New Roman"/>
          <w:b/>
          <w:sz w:val="22"/>
          <w:szCs w:val="22"/>
        </w:rPr>
        <w:t xml:space="preserve"> és 10. §</w:t>
      </w:r>
      <w:proofErr w:type="spellStart"/>
      <w:r w:rsidRPr="00232161">
        <w:rPr>
          <w:rFonts w:ascii="Times New Roman" w:hAnsi="Times New Roman"/>
          <w:b/>
          <w:sz w:val="22"/>
          <w:szCs w:val="22"/>
        </w:rPr>
        <w:t>-ban</w:t>
      </w:r>
      <w:proofErr w:type="spellEnd"/>
      <w:r w:rsidRPr="00232161">
        <w:rPr>
          <w:rFonts w:ascii="Times New Roman" w:hAnsi="Times New Roman"/>
          <w:b/>
          <w:sz w:val="22"/>
          <w:szCs w:val="22"/>
        </w:rPr>
        <w:t xml:space="preserve"> foglalt egyéb igazolási módok helyett.</w:t>
      </w:r>
    </w:p>
    <w:p w:rsidR="004379F7" w:rsidRPr="00F348A7" w:rsidRDefault="004379F7" w:rsidP="004379F7">
      <w:pPr>
        <w:jc w:val="both"/>
        <w:rPr>
          <w:rFonts w:ascii="Times New Roman" w:hAnsi="Times New Roman"/>
          <w:b/>
          <w:sz w:val="22"/>
          <w:szCs w:val="22"/>
        </w:rPr>
      </w:pPr>
    </w:p>
    <w:p w:rsidR="004379F7" w:rsidRPr="00A0687E" w:rsidRDefault="004379F7" w:rsidP="004379F7">
      <w:pPr>
        <w:jc w:val="both"/>
        <w:rPr>
          <w:rFonts w:ascii="Times New Roman" w:hAnsi="Times New Roman"/>
          <w:b/>
          <w:sz w:val="22"/>
          <w:szCs w:val="22"/>
        </w:rPr>
      </w:pPr>
      <w:r w:rsidRPr="00A0687E">
        <w:rPr>
          <w:rFonts w:ascii="Times New Roman" w:hAnsi="Times New Roman"/>
          <w:b/>
          <w:sz w:val="22"/>
          <w:szCs w:val="22"/>
        </w:rPr>
        <w:t>Folyamatban lévő változásbejegyzési eljárás esetében az ajánlattevő, az ajánlathoz köteles csatolni a cégbírósághoz benyújtott változásbejegyzési kérelmet és az annak érkezéséről a cégbíróság által megküldött igazolást.</w:t>
      </w:r>
    </w:p>
    <w:p w:rsidR="0025034F" w:rsidRPr="00935276" w:rsidRDefault="0025034F" w:rsidP="0025034F">
      <w:pPr>
        <w:jc w:val="both"/>
        <w:rPr>
          <w:rFonts w:ascii="Times New Roman" w:hAnsi="Times New Roman"/>
          <w:sz w:val="22"/>
          <w:szCs w:val="22"/>
        </w:rPr>
      </w:pPr>
    </w:p>
    <w:p w:rsidR="00B904A6" w:rsidRPr="00550CBE" w:rsidRDefault="00550CBE" w:rsidP="00550CBE">
      <w:pPr>
        <w:suppressAutoHyphens w:val="0"/>
        <w:jc w:val="both"/>
        <w:rPr>
          <w:rFonts w:ascii="Times New Roman félkövér" w:hAnsi="Times New Roman félkövér"/>
          <w:b/>
          <w:sz w:val="22"/>
          <w:szCs w:val="22"/>
        </w:rPr>
      </w:pPr>
      <w:r>
        <w:rPr>
          <w:rFonts w:ascii="Times New Roman félkövér" w:hAnsi="Times New Roman félkövér"/>
          <w:b/>
          <w:sz w:val="22"/>
          <w:szCs w:val="22"/>
        </w:rPr>
        <w:t xml:space="preserve">14.3. </w:t>
      </w:r>
      <w:r w:rsidR="00C047A9" w:rsidRPr="00550CBE">
        <w:rPr>
          <w:rFonts w:ascii="Times New Roman félkövér" w:hAnsi="Times New Roman félkövér"/>
          <w:b/>
          <w:sz w:val="22"/>
          <w:szCs w:val="22"/>
        </w:rPr>
        <w:t>Az egys</w:t>
      </w:r>
      <w:r w:rsidR="00C047A9" w:rsidRPr="00550CBE">
        <w:rPr>
          <w:rFonts w:ascii="Times New Roman félkövér" w:hAnsi="Times New Roman félkövér" w:hint="eastAsia"/>
          <w:b/>
          <w:sz w:val="22"/>
          <w:szCs w:val="22"/>
        </w:rPr>
        <w:t>é</w:t>
      </w:r>
      <w:r w:rsidR="00C047A9" w:rsidRPr="00550CBE">
        <w:rPr>
          <w:rFonts w:ascii="Times New Roman félkövér" w:hAnsi="Times New Roman félkövér"/>
          <w:b/>
          <w:sz w:val="22"/>
          <w:szCs w:val="22"/>
        </w:rPr>
        <w:t>ges eur</w:t>
      </w:r>
      <w:r w:rsidR="00C047A9" w:rsidRPr="00550CBE">
        <w:rPr>
          <w:rFonts w:ascii="Times New Roman félkövér" w:hAnsi="Times New Roman félkövér" w:hint="eastAsia"/>
          <w:b/>
          <w:sz w:val="22"/>
          <w:szCs w:val="22"/>
        </w:rPr>
        <w:t>ó</w:t>
      </w:r>
      <w:r w:rsidR="00C047A9" w:rsidRPr="00550CBE">
        <w:rPr>
          <w:rFonts w:ascii="Times New Roman félkövér" w:hAnsi="Times New Roman félkövér"/>
          <w:b/>
          <w:sz w:val="22"/>
          <w:szCs w:val="22"/>
        </w:rPr>
        <w:t>pai k</w:t>
      </w:r>
      <w:r w:rsidR="00C047A9" w:rsidRPr="00550CBE">
        <w:rPr>
          <w:rFonts w:ascii="Times New Roman félkövér" w:hAnsi="Times New Roman félkövér" w:hint="eastAsia"/>
          <w:b/>
          <w:sz w:val="22"/>
          <w:szCs w:val="22"/>
        </w:rPr>
        <w:t>ö</w:t>
      </w:r>
      <w:r w:rsidR="00C047A9" w:rsidRPr="00550CBE">
        <w:rPr>
          <w:rFonts w:ascii="Times New Roman félkövér" w:hAnsi="Times New Roman félkövér"/>
          <w:b/>
          <w:sz w:val="22"/>
          <w:szCs w:val="22"/>
        </w:rPr>
        <w:t>zbeszerz</w:t>
      </w:r>
      <w:r w:rsidR="00C047A9" w:rsidRPr="00550CBE">
        <w:rPr>
          <w:rFonts w:ascii="Times New Roman félkövér" w:hAnsi="Times New Roman félkövér" w:hint="eastAsia"/>
          <w:b/>
          <w:sz w:val="22"/>
          <w:szCs w:val="22"/>
        </w:rPr>
        <w:t>é</w:t>
      </w:r>
      <w:r w:rsidR="00C047A9" w:rsidRPr="00550CBE">
        <w:rPr>
          <w:rFonts w:ascii="Times New Roman félkövér" w:hAnsi="Times New Roman félkövér"/>
          <w:b/>
          <w:sz w:val="22"/>
          <w:szCs w:val="22"/>
        </w:rPr>
        <w:t>si dokumentum:</w:t>
      </w:r>
    </w:p>
    <w:p w:rsidR="0025034F" w:rsidRPr="00935276" w:rsidRDefault="0025034F" w:rsidP="0025034F">
      <w:pPr>
        <w:jc w:val="both"/>
        <w:rPr>
          <w:rFonts w:ascii="Times New Roman" w:hAnsi="Times New Roman"/>
          <w:b/>
          <w:sz w:val="22"/>
          <w:szCs w:val="22"/>
        </w:rPr>
      </w:pPr>
    </w:p>
    <w:p w:rsidR="0025034F" w:rsidRPr="00935276" w:rsidRDefault="0025034F" w:rsidP="0025034F">
      <w:pPr>
        <w:pStyle w:val="NormlWeb"/>
        <w:spacing w:before="0" w:after="0"/>
        <w:jc w:val="both"/>
        <w:rPr>
          <w:sz w:val="22"/>
          <w:szCs w:val="22"/>
        </w:rPr>
      </w:pPr>
      <w:r w:rsidRPr="00935276">
        <w:rPr>
          <w:sz w:val="22"/>
          <w:szCs w:val="22"/>
        </w:rPr>
        <w:t xml:space="preserve">A </w:t>
      </w:r>
      <w:r w:rsidR="00A8231D" w:rsidRPr="00935276">
        <w:rPr>
          <w:sz w:val="22"/>
          <w:szCs w:val="22"/>
        </w:rPr>
        <w:t xml:space="preserve">321/2015. (X. 30.) Korm. </w:t>
      </w:r>
      <w:r w:rsidR="001E3485" w:rsidRPr="00935276">
        <w:rPr>
          <w:sz w:val="22"/>
          <w:szCs w:val="22"/>
        </w:rPr>
        <w:t>rendelet</w:t>
      </w:r>
      <w:r w:rsidRPr="00935276">
        <w:rPr>
          <w:sz w:val="22"/>
          <w:szCs w:val="22"/>
        </w:rPr>
        <w:t xml:space="preserve"> 15. § (1) bekezdése értelmében az ajánlattevő az alkalmasság igazolásában részt vevő alvállalkozó vagy más szervezet vonatkozásában csak az egységes európai közbeszerzési dokumentumot köteles benyújtani a Kbt. 62. §</w:t>
      </w:r>
      <w:proofErr w:type="spellStart"/>
      <w:r w:rsidRPr="00935276">
        <w:rPr>
          <w:sz w:val="22"/>
          <w:szCs w:val="22"/>
        </w:rPr>
        <w:t>-ában</w:t>
      </w:r>
      <w:proofErr w:type="spellEnd"/>
      <w:r w:rsidRPr="00935276">
        <w:rPr>
          <w:sz w:val="22"/>
          <w:szCs w:val="22"/>
        </w:rPr>
        <w:t xml:space="preserve"> foglalt kizáró okok hiányának igazolása érdekében.</w:t>
      </w:r>
      <w:r w:rsidR="00194874">
        <w:rPr>
          <w:sz w:val="22"/>
          <w:szCs w:val="22"/>
        </w:rPr>
        <w:t xml:space="preserve"> Az alkalmasság igazolásában részt vevő alvállalkozó tekintetében az egységes európai közbeszerzési dokumentum benyújtásával az ajánlattevő eleget tesz a Kbt. 67. § (4) bekezdése szerinti nyilatkozati kötelezettségének.</w:t>
      </w:r>
    </w:p>
    <w:p w:rsidR="0025034F" w:rsidRPr="00935276" w:rsidRDefault="0025034F" w:rsidP="0025034F">
      <w:pPr>
        <w:pStyle w:val="NormlWeb"/>
        <w:jc w:val="both"/>
        <w:rPr>
          <w:sz w:val="22"/>
          <w:szCs w:val="22"/>
        </w:rPr>
      </w:pPr>
      <w:r w:rsidRPr="00935276">
        <w:rPr>
          <w:sz w:val="22"/>
          <w:szCs w:val="22"/>
        </w:rPr>
        <w:t xml:space="preserve">A </w:t>
      </w:r>
      <w:r w:rsidR="00A8231D" w:rsidRPr="00935276">
        <w:rPr>
          <w:sz w:val="22"/>
          <w:szCs w:val="22"/>
        </w:rPr>
        <w:t xml:space="preserve">321/2015. (X. 30.) Korm. </w:t>
      </w:r>
      <w:r w:rsidR="001E3485" w:rsidRPr="00935276">
        <w:rPr>
          <w:sz w:val="22"/>
          <w:szCs w:val="22"/>
        </w:rPr>
        <w:t>rendelet</w:t>
      </w:r>
      <w:r w:rsidRPr="00935276">
        <w:rPr>
          <w:sz w:val="22"/>
          <w:szCs w:val="22"/>
        </w:rPr>
        <w:t xml:space="preserve"> 15. § (2) bekezdése értelmében azon alvállalkozók tekintetében, amelyek nem vesznek részt alkalmasság igazolásában az ajánlattevő a Kbt. 67. § (4) bekezdése szerinti nyilatkozatot köteles benyújtani az ajánlatában.</w:t>
      </w:r>
    </w:p>
    <w:p w:rsidR="0025034F" w:rsidRPr="00935276" w:rsidRDefault="0025034F" w:rsidP="0025034F">
      <w:pPr>
        <w:pStyle w:val="NormlWeb"/>
        <w:spacing w:before="0" w:after="0"/>
        <w:jc w:val="both"/>
        <w:rPr>
          <w:sz w:val="22"/>
          <w:szCs w:val="22"/>
        </w:rPr>
      </w:pPr>
      <w:r w:rsidRPr="00935276">
        <w:rPr>
          <w:sz w:val="22"/>
          <w:szCs w:val="22"/>
        </w:rPr>
        <w:t xml:space="preserve">A </w:t>
      </w:r>
      <w:r w:rsidR="00A8231D" w:rsidRPr="00935276">
        <w:rPr>
          <w:sz w:val="22"/>
          <w:szCs w:val="22"/>
        </w:rPr>
        <w:t xml:space="preserve">321/2015. (X. 30.) Korm. </w:t>
      </w:r>
      <w:r w:rsidR="001E3485" w:rsidRPr="00935276">
        <w:rPr>
          <w:sz w:val="22"/>
          <w:szCs w:val="22"/>
        </w:rPr>
        <w:t>rendelet</w:t>
      </w:r>
      <w:r w:rsidRPr="00935276">
        <w:rPr>
          <w:sz w:val="22"/>
          <w:szCs w:val="22"/>
        </w:rPr>
        <w:t xml:space="preserve"> 3. § (1) bekezdése értelmében az ajánlattevő az ajánlatával együtt köteles benyújtani a megfelelő képviseleti jogosultsággal rendelkező személy által aláírt, a </w:t>
      </w:r>
      <w:r w:rsidR="00A8231D" w:rsidRPr="00935276">
        <w:rPr>
          <w:sz w:val="22"/>
          <w:szCs w:val="22"/>
        </w:rPr>
        <w:t xml:space="preserve">321/2015. (X. 30.) Korm. </w:t>
      </w:r>
      <w:r w:rsidR="001E3485" w:rsidRPr="00935276">
        <w:rPr>
          <w:sz w:val="22"/>
          <w:szCs w:val="22"/>
        </w:rPr>
        <w:t>rendelet</w:t>
      </w:r>
      <w:r w:rsidRPr="00935276">
        <w:rPr>
          <w:sz w:val="22"/>
          <w:szCs w:val="22"/>
        </w:rPr>
        <w:t xml:space="preserve"> 4–7. §</w:t>
      </w:r>
      <w:proofErr w:type="spellStart"/>
      <w:r w:rsidRPr="00935276">
        <w:rPr>
          <w:sz w:val="22"/>
          <w:szCs w:val="22"/>
        </w:rPr>
        <w:t>-nak</w:t>
      </w:r>
      <w:proofErr w:type="spellEnd"/>
      <w:r w:rsidRPr="00935276">
        <w:rPr>
          <w:sz w:val="22"/>
          <w:szCs w:val="22"/>
        </w:rPr>
        <w:t xml:space="preserve"> és az ajánlatkérő által a </w:t>
      </w:r>
      <w:r w:rsidR="00A8231D" w:rsidRPr="00935276">
        <w:rPr>
          <w:sz w:val="22"/>
          <w:szCs w:val="22"/>
        </w:rPr>
        <w:t xml:space="preserve">321/2015. (X. 30.) Korm. </w:t>
      </w:r>
      <w:r w:rsidR="001E3485" w:rsidRPr="00935276">
        <w:rPr>
          <w:sz w:val="22"/>
          <w:szCs w:val="22"/>
        </w:rPr>
        <w:t>rendelet</w:t>
      </w:r>
      <w:r w:rsidRPr="00935276">
        <w:rPr>
          <w:sz w:val="22"/>
          <w:szCs w:val="22"/>
        </w:rPr>
        <w:t xml:space="preserve"> 2. §</w:t>
      </w:r>
      <w:proofErr w:type="spellStart"/>
      <w:r w:rsidRPr="00935276">
        <w:rPr>
          <w:sz w:val="22"/>
          <w:szCs w:val="22"/>
        </w:rPr>
        <w:t>-nak</w:t>
      </w:r>
      <w:proofErr w:type="spellEnd"/>
      <w:r w:rsidRPr="00935276">
        <w:rPr>
          <w:sz w:val="22"/>
          <w:szCs w:val="22"/>
        </w:rPr>
        <w:t xml:space="preserve"> megfelelően kért módon kitöltött formanyomtatványt.</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sz w:val="22"/>
          <w:szCs w:val="22"/>
          <w:u w:val="single"/>
        </w:rPr>
        <w:t>A kapacitásaikat rendelkezésre bocsátó szervezetek vagy személyek bevonása esetében alkalmazandó szabályok</w:t>
      </w:r>
      <w:r w:rsidRPr="00935276">
        <w:rPr>
          <w:sz w:val="22"/>
          <w:szCs w:val="22"/>
        </w:rPr>
        <w:t>:</w:t>
      </w:r>
    </w:p>
    <w:p w:rsidR="0025034F" w:rsidRPr="00935276" w:rsidRDefault="0025034F" w:rsidP="0025034F">
      <w:pPr>
        <w:pStyle w:val="NormlWeb"/>
        <w:spacing w:before="0" w:after="0"/>
        <w:jc w:val="both"/>
        <w:rPr>
          <w:sz w:val="22"/>
          <w:szCs w:val="22"/>
        </w:rPr>
      </w:pPr>
      <w:r w:rsidRPr="00935276">
        <w:rPr>
          <w:sz w:val="22"/>
          <w:szCs w:val="22"/>
        </w:rPr>
        <w:t xml:space="preserve">A </w:t>
      </w:r>
      <w:r w:rsidR="00A8231D" w:rsidRPr="00935276">
        <w:rPr>
          <w:sz w:val="22"/>
          <w:szCs w:val="22"/>
        </w:rPr>
        <w:t xml:space="preserve">321/2015. (X. 30.) Korm. </w:t>
      </w:r>
      <w:r w:rsidR="001E3485" w:rsidRPr="00935276">
        <w:rPr>
          <w:sz w:val="22"/>
          <w:szCs w:val="22"/>
        </w:rPr>
        <w:t>rendelet</w:t>
      </w:r>
      <w:r w:rsidRPr="00935276">
        <w:rPr>
          <w:sz w:val="22"/>
          <w:szCs w:val="22"/>
        </w:rPr>
        <w:t xml:space="preserve"> 3. § (2) bekezdése értelmében, amennyiben az ajánlattevő az előírt alkalmassági követelményeknek más szervezet vagy személy kapacitásaira támaszkodva kíván megfelelni, az érintett szervezetek vagy személyek mindegyike által kitöltött és aláírt külön formanyomtatványokat is be kell nyújtania. Ilyen esetben a kapacitásaikat rendelkezésre bocsátó szervezetek vagy személyek az alkalmassági feltételek vonatkozásában csak azokról nyilatkoznak, amelyeket az ajánlattevő igénybe kíván venni alkalmasságának igazolásához.</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rPr>
          <w:sz w:val="22"/>
          <w:szCs w:val="22"/>
        </w:rPr>
      </w:pPr>
      <w:r w:rsidRPr="00935276">
        <w:rPr>
          <w:sz w:val="22"/>
          <w:szCs w:val="22"/>
          <w:u w:val="single"/>
        </w:rPr>
        <w:t>Közös ajánlattétel esetében alkalmazandó szabályok</w:t>
      </w:r>
      <w:r w:rsidRPr="00935276">
        <w:rPr>
          <w:sz w:val="22"/>
          <w:szCs w:val="22"/>
        </w:rPr>
        <w:t>:</w:t>
      </w:r>
    </w:p>
    <w:p w:rsidR="0025034F" w:rsidRPr="00935276" w:rsidRDefault="0025034F" w:rsidP="0025034F">
      <w:pPr>
        <w:pStyle w:val="NormlWeb"/>
        <w:spacing w:before="0" w:after="0"/>
        <w:jc w:val="both"/>
        <w:rPr>
          <w:sz w:val="22"/>
          <w:szCs w:val="22"/>
        </w:rPr>
      </w:pPr>
      <w:r w:rsidRPr="00935276">
        <w:rPr>
          <w:sz w:val="22"/>
          <w:szCs w:val="22"/>
        </w:rPr>
        <w:t xml:space="preserve">A </w:t>
      </w:r>
      <w:r w:rsidR="00A8231D" w:rsidRPr="00935276">
        <w:rPr>
          <w:sz w:val="22"/>
          <w:szCs w:val="22"/>
        </w:rPr>
        <w:t xml:space="preserve">321/2015. (X. 30.) Korm. </w:t>
      </w:r>
      <w:r w:rsidR="001E3485" w:rsidRPr="00935276">
        <w:rPr>
          <w:sz w:val="22"/>
          <w:szCs w:val="22"/>
        </w:rPr>
        <w:t>rendelet</w:t>
      </w:r>
      <w:r w:rsidRPr="00935276">
        <w:rPr>
          <w:sz w:val="22"/>
          <w:szCs w:val="22"/>
        </w:rPr>
        <w:t xml:space="preserve"> 3. § (3) bekezdése értelmében, közös ajánlattétel esetén a közös ajánlattevők mindegyike külön formanyomtatványt köteles benyújtani.</w:t>
      </w:r>
    </w:p>
    <w:p w:rsidR="0025034F" w:rsidRPr="00935276" w:rsidRDefault="0025034F" w:rsidP="0025034F">
      <w:pPr>
        <w:pStyle w:val="NormlWeb"/>
        <w:spacing w:before="0" w:after="0"/>
        <w:jc w:val="both"/>
        <w:rPr>
          <w:sz w:val="22"/>
          <w:szCs w:val="22"/>
        </w:rPr>
      </w:pPr>
    </w:p>
    <w:p w:rsidR="0025034F" w:rsidRPr="004D606D" w:rsidRDefault="00550CBE" w:rsidP="00550CBE">
      <w:pPr>
        <w:rPr>
          <w:rFonts w:ascii="Times New Roman félkövér" w:hAnsi="Times New Roman félkövér"/>
          <w:b/>
          <w:sz w:val="22"/>
          <w:szCs w:val="22"/>
        </w:rPr>
      </w:pPr>
      <w:r w:rsidRPr="004D606D">
        <w:rPr>
          <w:rFonts w:ascii="Times New Roman félkövér" w:hAnsi="Times New Roman félkövér"/>
          <w:b/>
          <w:sz w:val="22"/>
          <w:szCs w:val="22"/>
        </w:rPr>
        <w:t xml:space="preserve">14.3.1. </w:t>
      </w:r>
      <w:r w:rsidR="0025034F" w:rsidRPr="004D606D">
        <w:rPr>
          <w:rFonts w:ascii="Times New Roman félkövér" w:hAnsi="Times New Roman félkövér"/>
          <w:b/>
          <w:sz w:val="22"/>
          <w:szCs w:val="22"/>
        </w:rPr>
        <w:t>AZ EGYS</w:t>
      </w:r>
      <w:r w:rsidR="0025034F" w:rsidRPr="004D606D">
        <w:rPr>
          <w:rFonts w:ascii="Times New Roman félkövér" w:hAnsi="Times New Roman félkövér" w:hint="eastAsia"/>
          <w:b/>
          <w:sz w:val="22"/>
          <w:szCs w:val="22"/>
        </w:rPr>
        <w:t>É</w:t>
      </w:r>
      <w:r w:rsidR="0025034F" w:rsidRPr="004D606D">
        <w:rPr>
          <w:rFonts w:ascii="Times New Roman félkövér" w:hAnsi="Times New Roman félkövér"/>
          <w:b/>
          <w:sz w:val="22"/>
          <w:szCs w:val="22"/>
        </w:rPr>
        <w:t>GES EUR</w:t>
      </w:r>
      <w:r w:rsidR="0025034F" w:rsidRPr="004D606D">
        <w:rPr>
          <w:rFonts w:ascii="Times New Roman félkövér" w:hAnsi="Times New Roman félkövér" w:hint="eastAsia"/>
          <w:b/>
          <w:sz w:val="22"/>
          <w:szCs w:val="22"/>
        </w:rPr>
        <w:t>Ó</w:t>
      </w:r>
      <w:r w:rsidR="0025034F" w:rsidRPr="004D606D">
        <w:rPr>
          <w:rFonts w:ascii="Times New Roman félkövér" w:hAnsi="Times New Roman félkövér"/>
          <w:b/>
          <w:sz w:val="22"/>
          <w:szCs w:val="22"/>
        </w:rPr>
        <w:t>PAI K</w:t>
      </w:r>
      <w:r w:rsidR="0025034F" w:rsidRPr="004D606D">
        <w:rPr>
          <w:rFonts w:ascii="Times New Roman félkövér" w:hAnsi="Times New Roman félkövér" w:hint="eastAsia"/>
          <w:b/>
          <w:sz w:val="22"/>
          <w:szCs w:val="22"/>
        </w:rPr>
        <w:t>Ö</w:t>
      </w:r>
      <w:r w:rsidR="0025034F" w:rsidRPr="004D606D">
        <w:rPr>
          <w:rFonts w:ascii="Times New Roman félkövér" w:hAnsi="Times New Roman félkövér"/>
          <w:b/>
          <w:sz w:val="22"/>
          <w:szCs w:val="22"/>
        </w:rPr>
        <w:t>ZBESZERZ</w:t>
      </w:r>
      <w:r w:rsidR="0025034F" w:rsidRPr="004D606D">
        <w:rPr>
          <w:rFonts w:ascii="Times New Roman félkövér" w:hAnsi="Times New Roman félkövér" w:hint="eastAsia"/>
          <w:b/>
          <w:sz w:val="22"/>
          <w:szCs w:val="22"/>
        </w:rPr>
        <w:t>É</w:t>
      </w:r>
      <w:r w:rsidR="0025034F" w:rsidRPr="004D606D">
        <w:rPr>
          <w:rFonts w:ascii="Times New Roman félkövér" w:hAnsi="Times New Roman félkövér"/>
          <w:b/>
          <w:sz w:val="22"/>
          <w:szCs w:val="22"/>
        </w:rPr>
        <w:t>SI DOKUMENTUM MINT</w:t>
      </w:r>
      <w:r w:rsidR="0025034F" w:rsidRPr="004D606D">
        <w:rPr>
          <w:rFonts w:ascii="Times New Roman félkövér" w:hAnsi="Times New Roman félkövér" w:hint="eastAsia"/>
          <w:b/>
          <w:sz w:val="22"/>
          <w:szCs w:val="22"/>
        </w:rPr>
        <w:t>Á</w:t>
      </w:r>
      <w:r w:rsidR="0025034F" w:rsidRPr="004D606D">
        <w:rPr>
          <w:rFonts w:ascii="Times New Roman félkövér" w:hAnsi="Times New Roman félkövér"/>
          <w:b/>
          <w:sz w:val="22"/>
          <w:szCs w:val="22"/>
        </w:rPr>
        <w:t>JA:</w:t>
      </w:r>
    </w:p>
    <w:p w:rsidR="0025034F" w:rsidRPr="00935276" w:rsidRDefault="0025034F" w:rsidP="0025034F">
      <w:pPr>
        <w:jc w:val="both"/>
        <w:rPr>
          <w:rFonts w:ascii="Times New Roman" w:hAnsi="Times New Roman"/>
          <w:sz w:val="22"/>
          <w:szCs w:val="22"/>
        </w:rPr>
      </w:pPr>
    </w:p>
    <w:p w:rsidR="0025034F" w:rsidRPr="00935276" w:rsidRDefault="0025034F" w:rsidP="0025034F">
      <w:pPr>
        <w:jc w:val="both"/>
        <w:rPr>
          <w:rFonts w:ascii="Times New Roman" w:hAnsi="Times New Roman"/>
          <w:sz w:val="22"/>
          <w:szCs w:val="22"/>
        </w:rPr>
      </w:pPr>
      <w:r w:rsidRPr="00935276">
        <w:rPr>
          <w:rFonts w:ascii="Times New Roman" w:hAnsi="Times New Roman"/>
          <w:sz w:val="22"/>
          <w:szCs w:val="22"/>
        </w:rPr>
        <w:t>Az ajánlatkérő a közbeszerzési dokumentumokkal együtt – jelen Dokumentáció részeként - elektronikus formában is rendelkezésre bocsátja az eljáráshoz tartozó egységes európai közbeszerzési dokumentum mintáját.</w:t>
      </w:r>
    </w:p>
    <w:p w:rsidR="0025034F" w:rsidRPr="00935276" w:rsidRDefault="0025034F" w:rsidP="0025034F">
      <w:pPr>
        <w:tabs>
          <w:tab w:val="num" w:pos="709"/>
        </w:tabs>
        <w:jc w:val="both"/>
        <w:rPr>
          <w:rFonts w:ascii="Times New Roman" w:hAnsi="Times New Roman"/>
          <w:sz w:val="22"/>
          <w:szCs w:val="22"/>
        </w:rPr>
      </w:pPr>
    </w:p>
    <w:p w:rsidR="0025034F" w:rsidRPr="00935276" w:rsidRDefault="0025034F" w:rsidP="0025034F">
      <w:pPr>
        <w:pStyle w:val="NormlWeb"/>
        <w:spacing w:before="0" w:after="0"/>
        <w:jc w:val="both"/>
        <w:rPr>
          <w:sz w:val="22"/>
          <w:szCs w:val="22"/>
        </w:rPr>
      </w:pPr>
      <w:r w:rsidRPr="008B04A4">
        <w:rPr>
          <w:sz w:val="22"/>
          <w:szCs w:val="22"/>
          <w:u w:val="single"/>
        </w:rPr>
        <w:t>Az egységes európai közbeszerzési dokumentummal kapcsolatos előírások</w:t>
      </w:r>
      <w:r w:rsidRPr="008B04A4">
        <w:rPr>
          <w:sz w:val="22"/>
          <w:szCs w:val="22"/>
        </w:rPr>
        <w:t>:</w:t>
      </w:r>
    </w:p>
    <w:p w:rsidR="0025034F" w:rsidRPr="00935276" w:rsidRDefault="0025034F" w:rsidP="0025034F">
      <w:pPr>
        <w:pStyle w:val="NormlWeb"/>
        <w:spacing w:before="0" w:after="0"/>
        <w:jc w:val="both"/>
        <w:rPr>
          <w:sz w:val="22"/>
          <w:szCs w:val="22"/>
        </w:rPr>
      </w:pPr>
    </w:p>
    <w:p w:rsidR="0025034F" w:rsidRPr="00935276" w:rsidRDefault="0025034F" w:rsidP="008C31F2">
      <w:pPr>
        <w:pStyle w:val="NormlWeb"/>
        <w:shd w:val="clear" w:color="auto" w:fill="FFFFFF"/>
        <w:spacing w:before="0" w:after="0"/>
        <w:jc w:val="both"/>
        <w:textAlignment w:val="baseline"/>
        <w:rPr>
          <w:sz w:val="22"/>
          <w:szCs w:val="22"/>
        </w:rPr>
      </w:pPr>
      <w:r w:rsidRPr="00935276">
        <w:rPr>
          <w:sz w:val="22"/>
          <w:szCs w:val="22"/>
        </w:rPr>
        <w:t>A Kbt. 67. §</w:t>
      </w:r>
      <w:r w:rsidR="005A30D5" w:rsidRPr="00935276">
        <w:rPr>
          <w:sz w:val="22"/>
          <w:szCs w:val="22"/>
        </w:rPr>
        <w:t xml:space="preserve"> </w:t>
      </w:r>
      <w:r w:rsidRPr="00935276">
        <w:rPr>
          <w:sz w:val="22"/>
          <w:szCs w:val="22"/>
        </w:rPr>
        <w:t>(1)</w:t>
      </w:r>
      <w:r w:rsidR="001378A3">
        <w:rPr>
          <w:sz w:val="22"/>
          <w:szCs w:val="22"/>
        </w:rPr>
        <w:t>-</w:t>
      </w:r>
      <w:r w:rsidRPr="00935276">
        <w:rPr>
          <w:sz w:val="22"/>
          <w:szCs w:val="22"/>
        </w:rPr>
        <w:t xml:space="preserve">(2) bekezdése alapján a gazdasági szereplő ajánlatában köteles a kizáró okok fenn nem állása, az alkalmassági követelményeknek való megfelelés tekintetében az egységes európai közbeszerzési dokumentumba foglalt nyilatkozatát benyújtani. Ajánlattevőnek az </w:t>
      </w:r>
      <w:r w:rsidR="001669B8" w:rsidRPr="00935276">
        <w:rPr>
          <w:sz w:val="22"/>
          <w:szCs w:val="22"/>
        </w:rPr>
        <w:t>ESPD</w:t>
      </w:r>
      <w:r w:rsidRPr="00935276">
        <w:rPr>
          <w:sz w:val="22"/>
          <w:szCs w:val="22"/>
        </w:rPr>
        <w:t xml:space="preserve"> benyújtásával kell előzetesen nyilatkoznia, hogy megfelel az ajánlatkérő által meghatározott alkalmassági követelményeknek. </w:t>
      </w:r>
      <w:r w:rsidRPr="004D606D">
        <w:rPr>
          <w:sz w:val="22"/>
          <w:szCs w:val="22"/>
          <w:u w:val="single"/>
        </w:rPr>
        <w:t xml:space="preserve">Ajánlattevőnek elegendő az </w:t>
      </w:r>
      <w:r w:rsidR="001669B8" w:rsidRPr="004D606D">
        <w:rPr>
          <w:sz w:val="22"/>
          <w:szCs w:val="22"/>
          <w:u w:val="single"/>
        </w:rPr>
        <w:t>ESPD</w:t>
      </w:r>
      <w:r w:rsidRPr="004D606D">
        <w:rPr>
          <w:sz w:val="22"/>
          <w:szCs w:val="22"/>
          <w:u w:val="single"/>
        </w:rPr>
        <w:t xml:space="preserve"> IV. rész α pontját kitöltve nyilatkoznia anélkül, hogy a IV. rész bármely további szakaszát ki kellene töltenie.</w:t>
      </w:r>
    </w:p>
    <w:p w:rsidR="008C31F2" w:rsidRDefault="008C31F2" w:rsidP="008C31F2">
      <w:pPr>
        <w:jc w:val="both"/>
        <w:textAlignment w:val="baseline"/>
        <w:rPr>
          <w:rFonts w:ascii="Times New Roman" w:hAnsi="Times New Roman"/>
          <w:sz w:val="22"/>
          <w:szCs w:val="22"/>
        </w:rPr>
      </w:pPr>
    </w:p>
    <w:p w:rsidR="000E7789" w:rsidRDefault="0025034F" w:rsidP="008C31F2">
      <w:pPr>
        <w:jc w:val="both"/>
        <w:textAlignment w:val="baseline"/>
        <w:rPr>
          <w:rFonts w:ascii="Times New Roman" w:hAnsi="Times New Roman"/>
          <w:sz w:val="22"/>
          <w:szCs w:val="22"/>
        </w:rPr>
      </w:pPr>
      <w:r w:rsidRPr="00935276">
        <w:rPr>
          <w:rFonts w:ascii="Times New Roman" w:hAnsi="Times New Roman"/>
          <w:sz w:val="22"/>
          <w:szCs w:val="22"/>
        </w:rPr>
        <w:lastRenderedPageBreak/>
        <w:t>Az egységes európai közbeszerzési dokumentumban a gazdasági szereplő egyrészt nyilatkozik arról, hogy a kizáró okok nem állnak fenn, valamint az előírt alkalmassági követelmények teljesülnek, másrészt megadja az eljárásban kért információkat</w:t>
      </w:r>
      <w:r w:rsidR="000E7789">
        <w:rPr>
          <w:rFonts w:ascii="Times New Roman" w:hAnsi="Times New Roman"/>
          <w:sz w:val="22"/>
          <w:szCs w:val="22"/>
        </w:rPr>
        <w:t>, köztük az alkalmassági követelmények teljesítésére vonatkozó adatokat</w:t>
      </w:r>
      <w:r w:rsidRPr="00935276">
        <w:rPr>
          <w:rFonts w:ascii="Times New Roman" w:hAnsi="Times New Roman"/>
          <w:sz w:val="22"/>
          <w:szCs w:val="22"/>
        </w:rPr>
        <w:t xml:space="preserve">. </w:t>
      </w:r>
      <w:r w:rsidRPr="00935276">
        <w:rPr>
          <w:rFonts w:ascii="Times New Roman" w:hAnsi="Times New Roman"/>
          <w:sz w:val="22"/>
          <w:szCs w:val="22"/>
          <w:u w:val="single"/>
        </w:rPr>
        <w:t>A nyilatkozatnak tartalmaznia kell annak megjelölését, hogy a Kbt. 69. § (4) bekezdése szerint benyújtandó igazolás kiállítására mely szerv jogosult</w:t>
      </w:r>
      <w:r w:rsidRPr="00935276">
        <w:rPr>
          <w:rFonts w:ascii="Times New Roman" w:hAnsi="Times New Roman"/>
          <w:sz w:val="22"/>
          <w:szCs w:val="22"/>
        </w:rPr>
        <w:t xml:space="preserve">, valamint a Kbt. 69. § (11) bekezdése szerinti adatbázis alkalmazásához </w:t>
      </w:r>
      <w:r w:rsidRPr="00935276">
        <w:rPr>
          <w:rFonts w:ascii="Times New Roman" w:hAnsi="Times New Roman"/>
          <w:sz w:val="22"/>
          <w:szCs w:val="22"/>
          <w:u w:val="single"/>
        </w:rPr>
        <w:t>szükséges adatokat</w:t>
      </w:r>
      <w:r w:rsidRPr="00935276">
        <w:rPr>
          <w:rFonts w:ascii="Times New Roman" w:hAnsi="Times New Roman"/>
          <w:sz w:val="22"/>
          <w:szCs w:val="22"/>
        </w:rPr>
        <w:t xml:space="preserve"> és – szükség esetén – hozzájáruló nyilatkozatot.</w:t>
      </w:r>
    </w:p>
    <w:p w:rsidR="008C31F2" w:rsidRDefault="008C31F2" w:rsidP="008C31F2">
      <w:pPr>
        <w:jc w:val="both"/>
        <w:textAlignment w:val="baseline"/>
        <w:rPr>
          <w:sz w:val="22"/>
          <w:szCs w:val="22"/>
        </w:rPr>
      </w:pPr>
    </w:p>
    <w:p w:rsidR="00B904A6" w:rsidRDefault="000E7789" w:rsidP="008C31F2">
      <w:pPr>
        <w:jc w:val="both"/>
        <w:textAlignment w:val="baseline"/>
        <w:rPr>
          <w:rFonts w:ascii="Times New Roman" w:hAnsi="Times New Roman"/>
          <w:sz w:val="22"/>
          <w:szCs w:val="22"/>
          <w:u w:val="single"/>
        </w:rPr>
      </w:pPr>
      <w:r w:rsidRPr="00935276">
        <w:rPr>
          <w:sz w:val="22"/>
          <w:szCs w:val="22"/>
        </w:rPr>
        <w:t>A Kbt. 67. § (</w:t>
      </w:r>
      <w:r>
        <w:rPr>
          <w:sz w:val="22"/>
          <w:szCs w:val="22"/>
        </w:rPr>
        <w:t>3</w:t>
      </w:r>
      <w:r w:rsidRPr="00935276">
        <w:rPr>
          <w:sz w:val="22"/>
          <w:szCs w:val="22"/>
        </w:rPr>
        <w:t>) bekezdése alapján</w:t>
      </w:r>
      <w:r w:rsidR="00B70610">
        <w:rPr>
          <w:sz w:val="22"/>
          <w:szCs w:val="22"/>
        </w:rPr>
        <w:t>,</w:t>
      </w:r>
      <w:r>
        <w:rPr>
          <w:sz w:val="22"/>
          <w:szCs w:val="22"/>
        </w:rPr>
        <w:t xml:space="preserve"> ha az előírt alkalmassági </w:t>
      </w:r>
      <w:r w:rsidR="00B70610">
        <w:rPr>
          <w:sz w:val="22"/>
          <w:szCs w:val="22"/>
        </w:rPr>
        <w:t xml:space="preserve">követelményeknek az ajánlattevő más szervezet kapacitására támaszkodva felel meg, az ajánlatban be kell nyújtania a kapacitásait rendelkezésre bocsátó szervezet részéről tett – az </w:t>
      </w:r>
      <w:r w:rsidR="00B70610" w:rsidRPr="00935276">
        <w:rPr>
          <w:rFonts w:ascii="Times New Roman" w:hAnsi="Times New Roman"/>
          <w:sz w:val="22"/>
          <w:szCs w:val="22"/>
        </w:rPr>
        <w:t>egységes európai közbeszerzési dokumentumba</w:t>
      </w:r>
      <w:r w:rsidR="00B70610">
        <w:rPr>
          <w:rFonts w:ascii="Times New Roman" w:hAnsi="Times New Roman"/>
          <w:sz w:val="22"/>
          <w:szCs w:val="22"/>
        </w:rPr>
        <w:t xml:space="preserve"> foglalt – nyilatkozatot a kizáró okok fenn nem állásáról, valamint az alkalmassági követelményeknek való megfelelésről. Az igazolások benyújtásának előírásakor pedig a szervezetnek – kizárólag az alkalmassági követelmények tekintetében – az előírt igazolási módokkal azonos módon kell igazolnia az adott alkalmassági feltételnek történő megfelelést.</w:t>
      </w:r>
    </w:p>
    <w:p w:rsidR="006C5B2F" w:rsidRDefault="006C5B2F" w:rsidP="00550CBE">
      <w:pPr>
        <w:suppressAutoHyphens w:val="0"/>
        <w:jc w:val="both"/>
        <w:rPr>
          <w:rFonts w:ascii="Times New Roman félkövér" w:hAnsi="Times New Roman félkövér"/>
          <w:b/>
          <w:sz w:val="22"/>
          <w:szCs w:val="22"/>
        </w:rPr>
      </w:pPr>
    </w:p>
    <w:p w:rsidR="0025034F" w:rsidRPr="00550CBE" w:rsidRDefault="00550CBE" w:rsidP="00550CBE">
      <w:pPr>
        <w:suppressAutoHyphens w:val="0"/>
        <w:jc w:val="both"/>
        <w:rPr>
          <w:rFonts w:ascii="Times New Roman félkövér" w:hAnsi="Times New Roman félkövér"/>
          <w:b/>
          <w:sz w:val="22"/>
          <w:szCs w:val="22"/>
        </w:rPr>
      </w:pPr>
      <w:r>
        <w:rPr>
          <w:rFonts w:ascii="Times New Roman félkövér" w:hAnsi="Times New Roman félkövér"/>
          <w:b/>
          <w:sz w:val="22"/>
          <w:szCs w:val="22"/>
        </w:rPr>
        <w:t xml:space="preserve">14.3.1.1. </w:t>
      </w:r>
      <w:r w:rsidR="0025034F" w:rsidRPr="00550CBE">
        <w:rPr>
          <w:rFonts w:ascii="Times New Roman félkövér" w:hAnsi="Times New Roman félkövér"/>
          <w:b/>
          <w:sz w:val="22"/>
          <w:szCs w:val="22"/>
        </w:rPr>
        <w:t>A kiz</w:t>
      </w:r>
      <w:r w:rsidR="0025034F" w:rsidRPr="00550CBE">
        <w:rPr>
          <w:rFonts w:ascii="Times New Roman félkövér" w:hAnsi="Times New Roman félkövér" w:hint="eastAsia"/>
          <w:b/>
          <w:sz w:val="22"/>
          <w:szCs w:val="22"/>
        </w:rPr>
        <w:t>á</w:t>
      </w:r>
      <w:r w:rsidR="0025034F" w:rsidRPr="00550CBE">
        <w:rPr>
          <w:rFonts w:ascii="Times New Roman félkövér" w:hAnsi="Times New Roman félkövér"/>
          <w:b/>
          <w:sz w:val="22"/>
          <w:szCs w:val="22"/>
        </w:rPr>
        <w:t>r</w:t>
      </w:r>
      <w:r w:rsidR="0025034F" w:rsidRPr="00550CBE">
        <w:rPr>
          <w:rFonts w:ascii="Times New Roman félkövér" w:hAnsi="Times New Roman félkövér" w:hint="eastAsia"/>
          <w:b/>
          <w:sz w:val="22"/>
          <w:szCs w:val="22"/>
        </w:rPr>
        <w:t>ó</w:t>
      </w:r>
      <w:r w:rsidR="0025034F" w:rsidRPr="00550CBE">
        <w:rPr>
          <w:rFonts w:ascii="Times New Roman félkövér" w:hAnsi="Times New Roman félkövér"/>
          <w:b/>
          <w:sz w:val="22"/>
          <w:szCs w:val="22"/>
        </w:rPr>
        <w:t xml:space="preserve"> okok hat</w:t>
      </w:r>
      <w:r w:rsidR="0025034F" w:rsidRPr="00550CBE">
        <w:rPr>
          <w:rFonts w:ascii="Times New Roman félkövér" w:hAnsi="Times New Roman félkövér" w:hint="eastAsia"/>
          <w:b/>
          <w:sz w:val="22"/>
          <w:szCs w:val="22"/>
        </w:rPr>
        <w:t>á</w:t>
      </w:r>
      <w:r w:rsidR="0025034F" w:rsidRPr="00550CBE">
        <w:rPr>
          <w:rFonts w:ascii="Times New Roman félkövér" w:hAnsi="Times New Roman félkövér"/>
          <w:b/>
          <w:sz w:val="22"/>
          <w:szCs w:val="22"/>
        </w:rPr>
        <w:t>lya al</w:t>
      </w:r>
      <w:r w:rsidR="0025034F" w:rsidRPr="00550CBE">
        <w:rPr>
          <w:rFonts w:ascii="Times New Roman félkövér" w:hAnsi="Times New Roman félkövér" w:hint="eastAsia"/>
          <w:b/>
          <w:sz w:val="22"/>
          <w:szCs w:val="22"/>
        </w:rPr>
        <w:t>á</w:t>
      </w:r>
      <w:r w:rsidR="0025034F" w:rsidRPr="00550CBE">
        <w:rPr>
          <w:rFonts w:ascii="Times New Roman félkövér" w:hAnsi="Times New Roman félkövér"/>
          <w:b/>
          <w:sz w:val="22"/>
          <w:szCs w:val="22"/>
        </w:rPr>
        <w:t xml:space="preserve"> tartoz</w:t>
      </w:r>
      <w:r w:rsidR="0025034F" w:rsidRPr="00550CBE">
        <w:rPr>
          <w:rFonts w:ascii="Times New Roman félkövér" w:hAnsi="Times New Roman félkövér" w:hint="eastAsia"/>
          <w:b/>
          <w:sz w:val="22"/>
          <w:szCs w:val="22"/>
        </w:rPr>
        <w:t>á</w:t>
      </w:r>
      <w:r w:rsidR="0025034F" w:rsidRPr="00550CBE">
        <w:rPr>
          <w:rFonts w:ascii="Times New Roman félkövér" w:hAnsi="Times New Roman félkövér"/>
          <w:b/>
          <w:sz w:val="22"/>
          <w:szCs w:val="22"/>
        </w:rPr>
        <w:t>s igazol</w:t>
      </w:r>
      <w:r w:rsidR="0025034F" w:rsidRPr="00550CBE">
        <w:rPr>
          <w:rFonts w:ascii="Times New Roman félkövér" w:hAnsi="Times New Roman félkövér" w:hint="eastAsia"/>
          <w:b/>
          <w:sz w:val="22"/>
          <w:szCs w:val="22"/>
        </w:rPr>
        <w:t>á</w:t>
      </w:r>
      <w:r w:rsidR="0025034F" w:rsidRPr="00550CBE">
        <w:rPr>
          <w:rFonts w:ascii="Times New Roman félkövér" w:hAnsi="Times New Roman félkövér"/>
          <w:b/>
          <w:sz w:val="22"/>
          <w:szCs w:val="22"/>
        </w:rPr>
        <w:t>sa:</w:t>
      </w:r>
    </w:p>
    <w:p w:rsidR="0025034F" w:rsidRPr="00935276" w:rsidRDefault="0025034F" w:rsidP="0025034F">
      <w:pPr>
        <w:ind w:left="1004"/>
        <w:jc w:val="both"/>
        <w:rPr>
          <w:rFonts w:ascii="Times New Roman" w:hAnsi="Times New Roman"/>
          <w:b/>
          <w:smallCaps/>
          <w:sz w:val="22"/>
          <w:szCs w:val="22"/>
        </w:rPr>
      </w:pPr>
    </w:p>
    <w:p w:rsidR="0025034F" w:rsidRPr="00935276" w:rsidRDefault="0025034F" w:rsidP="0025034F">
      <w:pPr>
        <w:pStyle w:val="NormlWeb"/>
        <w:spacing w:before="0" w:after="0"/>
        <w:jc w:val="both"/>
        <w:rPr>
          <w:sz w:val="22"/>
          <w:szCs w:val="22"/>
        </w:rPr>
      </w:pPr>
      <w:r w:rsidRPr="00935276">
        <w:rPr>
          <w:sz w:val="22"/>
          <w:szCs w:val="22"/>
          <w:u w:val="single"/>
        </w:rPr>
        <w:t>A Kbt. 62. §</w:t>
      </w:r>
      <w:proofErr w:type="spellStart"/>
      <w:r w:rsidRPr="00935276">
        <w:rPr>
          <w:sz w:val="22"/>
          <w:szCs w:val="22"/>
          <w:u w:val="single"/>
        </w:rPr>
        <w:t>-a</w:t>
      </w:r>
      <w:proofErr w:type="spellEnd"/>
      <w:r w:rsidRPr="00935276">
        <w:rPr>
          <w:sz w:val="22"/>
          <w:szCs w:val="22"/>
          <w:u w:val="single"/>
        </w:rPr>
        <w:t xml:space="preserve"> szerinti kizáró okok hatálya alá tartozás előzetes igazolása</w:t>
      </w:r>
      <w:r w:rsidRPr="00935276">
        <w:rPr>
          <w:sz w:val="22"/>
          <w:szCs w:val="22"/>
        </w:rPr>
        <w:t>:</w:t>
      </w:r>
    </w:p>
    <w:p w:rsidR="0025034F" w:rsidRPr="00935276" w:rsidRDefault="0025034F" w:rsidP="0025034F">
      <w:pPr>
        <w:pStyle w:val="NormlWeb"/>
        <w:spacing w:before="0" w:after="0"/>
        <w:jc w:val="both"/>
        <w:rPr>
          <w:sz w:val="22"/>
          <w:szCs w:val="22"/>
        </w:rPr>
      </w:pPr>
    </w:p>
    <w:p w:rsidR="0025034F" w:rsidRPr="00935276" w:rsidRDefault="0025034F" w:rsidP="008C31F2">
      <w:pPr>
        <w:pStyle w:val="NormlWeb"/>
        <w:spacing w:before="0" w:after="0"/>
        <w:jc w:val="both"/>
        <w:rPr>
          <w:sz w:val="22"/>
          <w:szCs w:val="22"/>
        </w:rPr>
      </w:pPr>
      <w:r w:rsidRPr="00935276">
        <w:rPr>
          <w:sz w:val="22"/>
          <w:szCs w:val="22"/>
        </w:rPr>
        <w:t xml:space="preserve">A </w:t>
      </w:r>
      <w:r w:rsidR="005A30D5" w:rsidRPr="00173CB0">
        <w:rPr>
          <w:sz w:val="22"/>
          <w:szCs w:val="22"/>
        </w:rPr>
        <w:t xml:space="preserve">321/2015. (X. 30.) Korm. </w:t>
      </w:r>
      <w:r w:rsidR="001E3485" w:rsidRPr="0036556C">
        <w:rPr>
          <w:sz w:val="22"/>
          <w:szCs w:val="22"/>
        </w:rPr>
        <w:t>rendelet</w:t>
      </w:r>
      <w:r w:rsidRPr="00935276">
        <w:rPr>
          <w:sz w:val="22"/>
          <w:szCs w:val="22"/>
        </w:rPr>
        <w:t xml:space="preserve"> 4. § (1) bekezdése értelmében az ajánlattevő, vagy az alkalmasság igazolásában részt vevő gazdasági szereplő a formanyomtatvány benyújtásával a következő módon igazolja előzetesen a Kbt. 62. §</w:t>
      </w:r>
      <w:proofErr w:type="spellStart"/>
      <w:r w:rsidRPr="00935276">
        <w:rPr>
          <w:sz w:val="22"/>
          <w:szCs w:val="22"/>
        </w:rPr>
        <w:t>-ában</w:t>
      </w:r>
      <w:proofErr w:type="spellEnd"/>
      <w:r w:rsidRPr="00935276">
        <w:rPr>
          <w:sz w:val="22"/>
          <w:szCs w:val="22"/>
        </w:rPr>
        <w:t xml:space="preserve"> említett kizáró okok hiányát:</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i/>
          <w:sz w:val="22"/>
          <w:szCs w:val="22"/>
        </w:rPr>
        <w:t>a)</w:t>
      </w:r>
      <w:r w:rsidRPr="00935276">
        <w:rPr>
          <w:sz w:val="22"/>
          <w:szCs w:val="22"/>
        </w:rPr>
        <w:t xml:space="preserve"> </w:t>
      </w:r>
      <w:proofErr w:type="spellStart"/>
      <w:r w:rsidRPr="00935276">
        <w:rPr>
          <w:sz w:val="22"/>
          <w:szCs w:val="22"/>
        </w:rPr>
        <w:t>a</w:t>
      </w:r>
      <w:proofErr w:type="spellEnd"/>
      <w:r w:rsidRPr="00935276">
        <w:rPr>
          <w:sz w:val="22"/>
          <w:szCs w:val="22"/>
        </w:rPr>
        <w:t xml:space="preserve"> Kbt. 62. § (1) bekezdés </w:t>
      </w:r>
      <w:r w:rsidRPr="00935276">
        <w:rPr>
          <w:i/>
          <w:sz w:val="22"/>
          <w:szCs w:val="22"/>
        </w:rPr>
        <w:t>a)</w:t>
      </w:r>
      <w:r w:rsidRPr="00935276">
        <w:rPr>
          <w:sz w:val="22"/>
          <w:szCs w:val="22"/>
        </w:rPr>
        <w:t xml:space="preserve"> pont </w:t>
      </w:r>
      <w:proofErr w:type="spellStart"/>
      <w:r w:rsidRPr="00935276">
        <w:rPr>
          <w:i/>
          <w:sz w:val="22"/>
          <w:szCs w:val="22"/>
        </w:rPr>
        <w:t>aa</w:t>
      </w:r>
      <w:proofErr w:type="spellEnd"/>
      <w:r w:rsidRPr="00935276">
        <w:rPr>
          <w:i/>
          <w:sz w:val="22"/>
          <w:szCs w:val="22"/>
        </w:rPr>
        <w:t>)–</w:t>
      </w:r>
      <w:proofErr w:type="spellStart"/>
      <w:r w:rsidRPr="00935276">
        <w:rPr>
          <w:i/>
          <w:sz w:val="22"/>
          <w:szCs w:val="22"/>
        </w:rPr>
        <w:t>af</w:t>
      </w:r>
      <w:proofErr w:type="spellEnd"/>
      <w:r w:rsidRPr="00935276">
        <w:rPr>
          <w:i/>
          <w:sz w:val="22"/>
          <w:szCs w:val="22"/>
        </w:rPr>
        <w:t>)</w:t>
      </w:r>
      <w:r w:rsidRPr="00935276">
        <w:rPr>
          <w:sz w:val="22"/>
          <w:szCs w:val="22"/>
        </w:rPr>
        <w:t xml:space="preserve"> alpontokra vonatkozó nyilatkozat tekintetében a gazdasági szereplő a formanyomtatvány III. részének „A” szakaszát tölti ki,</w:t>
      </w:r>
    </w:p>
    <w:p w:rsidR="0025034F" w:rsidRPr="00935276" w:rsidRDefault="0025034F" w:rsidP="0025034F">
      <w:pPr>
        <w:pStyle w:val="NormlWeb"/>
        <w:spacing w:before="0" w:after="0"/>
        <w:jc w:val="both"/>
        <w:rPr>
          <w:sz w:val="22"/>
          <w:szCs w:val="22"/>
        </w:rPr>
      </w:pPr>
    </w:p>
    <w:p w:rsidR="0025034F" w:rsidRPr="00935276" w:rsidRDefault="0025034F" w:rsidP="008C31F2">
      <w:pPr>
        <w:pStyle w:val="NormlWeb"/>
        <w:spacing w:before="0" w:after="0"/>
        <w:jc w:val="both"/>
        <w:rPr>
          <w:sz w:val="22"/>
          <w:szCs w:val="22"/>
        </w:rPr>
      </w:pPr>
      <w:r w:rsidRPr="00935276">
        <w:rPr>
          <w:i/>
          <w:sz w:val="22"/>
          <w:szCs w:val="22"/>
        </w:rPr>
        <w:t>b)</w:t>
      </w:r>
      <w:r w:rsidRPr="00935276">
        <w:rPr>
          <w:sz w:val="22"/>
          <w:szCs w:val="22"/>
        </w:rPr>
        <w:t xml:space="preserve"> a Kbt. 62. § (1) bekezdés </w:t>
      </w:r>
      <w:r w:rsidRPr="00935276">
        <w:rPr>
          <w:i/>
          <w:sz w:val="22"/>
          <w:szCs w:val="22"/>
        </w:rPr>
        <w:t>a)</w:t>
      </w:r>
      <w:r w:rsidRPr="00935276">
        <w:rPr>
          <w:sz w:val="22"/>
          <w:szCs w:val="22"/>
        </w:rPr>
        <w:t xml:space="preserve"> pont </w:t>
      </w:r>
      <w:proofErr w:type="spellStart"/>
      <w:r w:rsidRPr="00935276">
        <w:rPr>
          <w:i/>
          <w:sz w:val="22"/>
          <w:szCs w:val="22"/>
        </w:rPr>
        <w:t>ag</w:t>
      </w:r>
      <w:proofErr w:type="spellEnd"/>
      <w:r w:rsidRPr="00935276">
        <w:rPr>
          <w:i/>
          <w:sz w:val="22"/>
          <w:szCs w:val="22"/>
        </w:rPr>
        <w:t>)</w:t>
      </w:r>
      <w:r w:rsidRPr="00935276">
        <w:rPr>
          <w:sz w:val="22"/>
          <w:szCs w:val="22"/>
        </w:rPr>
        <w:t xml:space="preserve"> alpontra vonatkozó nyilatkozatot a gazdasági szereplő a formanyomtatvány III. részének „D” szakaszában teszi meg,</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i/>
          <w:sz w:val="22"/>
          <w:szCs w:val="22"/>
        </w:rPr>
        <w:t>c)</w:t>
      </w:r>
      <w:r w:rsidRPr="00935276">
        <w:rPr>
          <w:sz w:val="22"/>
          <w:szCs w:val="22"/>
        </w:rPr>
        <w:t xml:space="preserve"> a Kbt. 62. § (1) bekezdés </w:t>
      </w:r>
      <w:r w:rsidRPr="00935276">
        <w:rPr>
          <w:i/>
          <w:sz w:val="22"/>
          <w:szCs w:val="22"/>
        </w:rPr>
        <w:t>a)</w:t>
      </w:r>
      <w:r w:rsidRPr="00935276">
        <w:rPr>
          <w:sz w:val="22"/>
          <w:szCs w:val="22"/>
        </w:rPr>
        <w:t xml:space="preserve"> pont </w:t>
      </w:r>
      <w:r w:rsidRPr="00935276">
        <w:rPr>
          <w:i/>
          <w:sz w:val="22"/>
          <w:szCs w:val="22"/>
        </w:rPr>
        <w:t>ah)</w:t>
      </w:r>
      <w:r w:rsidRPr="00935276">
        <w:rPr>
          <w:sz w:val="22"/>
          <w:szCs w:val="22"/>
        </w:rPr>
        <w:t xml:space="preserve"> alpontjára vonatkozóan a nem Magyarországon letelepedett gazdasági szereplő a formanyomtatvány </w:t>
      </w:r>
      <w:r w:rsidRPr="00935276">
        <w:rPr>
          <w:i/>
          <w:sz w:val="22"/>
          <w:szCs w:val="22"/>
        </w:rPr>
        <w:t>a)</w:t>
      </w:r>
      <w:r w:rsidRPr="00935276">
        <w:rPr>
          <w:sz w:val="22"/>
          <w:szCs w:val="22"/>
        </w:rPr>
        <w:t xml:space="preserve"> és </w:t>
      </w:r>
      <w:r w:rsidRPr="00935276">
        <w:rPr>
          <w:i/>
          <w:sz w:val="22"/>
          <w:szCs w:val="22"/>
        </w:rPr>
        <w:t>b)</w:t>
      </w:r>
      <w:r w:rsidRPr="00935276">
        <w:rPr>
          <w:sz w:val="22"/>
          <w:szCs w:val="22"/>
        </w:rPr>
        <w:t xml:space="preserve"> pontnak megfelelő kitöltésével egyben az </w:t>
      </w:r>
      <w:r w:rsidRPr="00935276">
        <w:rPr>
          <w:i/>
          <w:sz w:val="22"/>
          <w:szCs w:val="22"/>
        </w:rPr>
        <w:t>ah)</w:t>
      </w:r>
      <w:r w:rsidRPr="00935276">
        <w:rPr>
          <w:sz w:val="22"/>
          <w:szCs w:val="22"/>
        </w:rPr>
        <w:t xml:space="preserve"> alpontban említett személyes joga szerinti hasonló bűncselekményekről is nyilatkozik,</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i/>
          <w:sz w:val="22"/>
          <w:szCs w:val="22"/>
        </w:rPr>
        <w:t>d)</w:t>
      </w:r>
      <w:r w:rsidRPr="00935276">
        <w:rPr>
          <w:sz w:val="22"/>
          <w:szCs w:val="22"/>
        </w:rPr>
        <w:t xml:space="preserve"> a Kbt. 62. § (1) bekezdés </w:t>
      </w:r>
      <w:r w:rsidRPr="00935276">
        <w:rPr>
          <w:i/>
          <w:sz w:val="22"/>
          <w:szCs w:val="22"/>
        </w:rPr>
        <w:t>b)</w:t>
      </w:r>
      <w:r w:rsidRPr="00935276">
        <w:rPr>
          <w:sz w:val="22"/>
          <w:szCs w:val="22"/>
        </w:rPr>
        <w:t xml:space="preserve"> pontjára vonatkozóan a formanyomtatvány III. részének „B” szakasza kitöltésével nyilatkozik azzal, hogy csak az egy évnél régebben lejárt adó-, vámfizetési vagy társadalombiztosítási járulék tartozást és a tartozás lejártának időpontját kötelező feltüntetni,</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i/>
          <w:sz w:val="22"/>
          <w:szCs w:val="22"/>
        </w:rPr>
        <w:t>e)</w:t>
      </w:r>
      <w:r w:rsidRPr="00935276">
        <w:rPr>
          <w:sz w:val="22"/>
          <w:szCs w:val="22"/>
        </w:rPr>
        <w:t xml:space="preserve"> a Kbt. 62. § (1) bekezdés </w:t>
      </w:r>
      <w:r w:rsidRPr="00935276">
        <w:rPr>
          <w:i/>
          <w:sz w:val="22"/>
          <w:szCs w:val="22"/>
        </w:rPr>
        <w:t>c), d), h)–j)</w:t>
      </w:r>
      <w:r w:rsidRPr="00935276">
        <w:rPr>
          <w:sz w:val="22"/>
          <w:szCs w:val="22"/>
        </w:rPr>
        <w:t xml:space="preserve"> és </w:t>
      </w:r>
      <w:r w:rsidRPr="00935276">
        <w:rPr>
          <w:i/>
          <w:sz w:val="22"/>
          <w:szCs w:val="22"/>
        </w:rPr>
        <w:t>m)</w:t>
      </w:r>
      <w:r w:rsidRPr="00935276">
        <w:rPr>
          <w:sz w:val="22"/>
          <w:szCs w:val="22"/>
        </w:rPr>
        <w:t xml:space="preserve"> pontjára vonatkozóan a formanyomtatvány III. része „C” szakaszának vonatkozó pontjai kitöltésével nyilatkozik,</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i/>
          <w:sz w:val="22"/>
          <w:szCs w:val="22"/>
        </w:rPr>
        <w:t>f)</w:t>
      </w:r>
      <w:r w:rsidRPr="00935276">
        <w:rPr>
          <w:sz w:val="22"/>
          <w:szCs w:val="22"/>
        </w:rPr>
        <w:t xml:space="preserve"> a Kbt. 62. § (1) bekezdés </w:t>
      </w:r>
      <w:r w:rsidRPr="00935276">
        <w:rPr>
          <w:i/>
          <w:sz w:val="22"/>
          <w:szCs w:val="22"/>
        </w:rPr>
        <w:t>e)–g), k), l)</w:t>
      </w:r>
      <w:r w:rsidRPr="00935276">
        <w:rPr>
          <w:sz w:val="22"/>
          <w:szCs w:val="22"/>
        </w:rPr>
        <w:t xml:space="preserve"> </w:t>
      </w:r>
      <w:r w:rsidR="00A55997" w:rsidRPr="00935276">
        <w:rPr>
          <w:i/>
          <w:sz w:val="22"/>
          <w:szCs w:val="22"/>
        </w:rPr>
        <w:t>p)</w:t>
      </w:r>
      <w:r w:rsidR="00A55997">
        <w:rPr>
          <w:i/>
          <w:sz w:val="22"/>
          <w:szCs w:val="22"/>
        </w:rPr>
        <w:t xml:space="preserve"> </w:t>
      </w:r>
      <w:r w:rsidRPr="00935276">
        <w:rPr>
          <w:sz w:val="22"/>
          <w:szCs w:val="22"/>
        </w:rPr>
        <w:t xml:space="preserve">és </w:t>
      </w:r>
      <w:r w:rsidR="00C047A9" w:rsidRPr="00550CBE">
        <w:rPr>
          <w:i/>
          <w:sz w:val="22"/>
          <w:szCs w:val="22"/>
        </w:rPr>
        <w:t>q)</w:t>
      </w:r>
      <w:r w:rsidR="00A55997">
        <w:rPr>
          <w:sz w:val="22"/>
          <w:szCs w:val="22"/>
        </w:rPr>
        <w:t xml:space="preserve"> </w:t>
      </w:r>
      <w:r w:rsidRPr="00935276">
        <w:rPr>
          <w:sz w:val="22"/>
          <w:szCs w:val="22"/>
        </w:rPr>
        <w:t>pontjára vonatkozóan a formanyomtatvány III. részének „D” szakaszában a vonatkozó pontok kitöltésével nyilatkozik,</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i/>
          <w:sz w:val="22"/>
          <w:szCs w:val="22"/>
        </w:rPr>
        <w:t>g)</w:t>
      </w:r>
      <w:r w:rsidRPr="00935276">
        <w:rPr>
          <w:sz w:val="22"/>
          <w:szCs w:val="22"/>
        </w:rPr>
        <w:t xml:space="preserve"> a Kbt. 62. § (1) bekezdés </w:t>
      </w:r>
      <w:r w:rsidRPr="00935276">
        <w:rPr>
          <w:i/>
          <w:sz w:val="22"/>
          <w:szCs w:val="22"/>
        </w:rPr>
        <w:t>n)–o)</w:t>
      </w:r>
      <w:r w:rsidRPr="00935276">
        <w:rPr>
          <w:sz w:val="22"/>
          <w:szCs w:val="22"/>
        </w:rPr>
        <w:t xml:space="preserve"> pontjára vonatkozóan a formanyomtatvány III. része „C” szakaszának vonatkozó pontja kitöltésével azzal, hogy ha a gazdasági szereplő bírságelengedésben részesült, vagy az ajánlat benyújtását megelőzően a jogsértést a Gazdasági Versenyhivatalnak bejelentette, ezt a tényt a formanyomtatványban feltünteti.</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sz w:val="22"/>
          <w:szCs w:val="22"/>
          <w:u w:val="single"/>
        </w:rPr>
        <w:t>Öntisztázás esetében alkalmazandó szabályok</w:t>
      </w:r>
      <w:r w:rsidRPr="00935276">
        <w:rPr>
          <w:sz w:val="22"/>
          <w:szCs w:val="22"/>
        </w:rPr>
        <w:t>:</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sz w:val="22"/>
          <w:szCs w:val="22"/>
        </w:rPr>
        <w:t xml:space="preserve">A </w:t>
      </w:r>
      <w:r w:rsidR="005A30D5" w:rsidRPr="00935276">
        <w:rPr>
          <w:sz w:val="22"/>
          <w:szCs w:val="22"/>
        </w:rPr>
        <w:t xml:space="preserve">321/2015. (X. 30.) Korm. </w:t>
      </w:r>
      <w:r w:rsidR="001E3485" w:rsidRPr="00935276">
        <w:rPr>
          <w:sz w:val="22"/>
          <w:szCs w:val="22"/>
        </w:rPr>
        <w:t>rendelet</w:t>
      </w:r>
      <w:r w:rsidRPr="00935276">
        <w:rPr>
          <w:sz w:val="22"/>
          <w:szCs w:val="22"/>
        </w:rPr>
        <w:t xml:space="preserve"> 4. § (3) bekezdése alapján, amennyiben az érintett gazdasági szereplő a Kbt. 62. § (1) bekezdése </w:t>
      </w:r>
      <w:r w:rsidRPr="00935276">
        <w:rPr>
          <w:i/>
          <w:sz w:val="22"/>
          <w:szCs w:val="22"/>
        </w:rPr>
        <w:t>a), c)–e), g)–</w:t>
      </w:r>
      <w:r w:rsidR="00A55997">
        <w:rPr>
          <w:i/>
          <w:sz w:val="22"/>
          <w:szCs w:val="22"/>
        </w:rPr>
        <w:t>q</w:t>
      </w:r>
      <w:r w:rsidRPr="00935276">
        <w:rPr>
          <w:i/>
          <w:sz w:val="22"/>
          <w:szCs w:val="22"/>
        </w:rPr>
        <w:t>)</w:t>
      </w:r>
      <w:r w:rsidRPr="00935276">
        <w:rPr>
          <w:sz w:val="22"/>
          <w:szCs w:val="22"/>
        </w:rPr>
        <w:t xml:space="preserve"> pontjai, a Kbt. 62. § (2) bekezdése alapján kizáró ok hatálya alá esik, azonban olyan intézkedéseket hozott, amelyek a Kbt. 64. §</w:t>
      </w:r>
      <w:proofErr w:type="spellStart"/>
      <w:r w:rsidRPr="00935276">
        <w:rPr>
          <w:sz w:val="22"/>
          <w:szCs w:val="22"/>
        </w:rPr>
        <w:t>-a</w:t>
      </w:r>
      <w:proofErr w:type="spellEnd"/>
      <w:r w:rsidRPr="00935276">
        <w:rPr>
          <w:sz w:val="22"/>
          <w:szCs w:val="22"/>
        </w:rPr>
        <w:t xml:space="preserve"> alapján igazolják megbízhatóságát és ezt a Közbeszerzési Hatóság (a továbbiakban: Hatóság) Kbt. 188. § (4) bekezdése </w:t>
      </w:r>
      <w:r w:rsidRPr="00935276">
        <w:rPr>
          <w:sz w:val="22"/>
          <w:szCs w:val="22"/>
        </w:rPr>
        <w:lastRenderedPageBreak/>
        <w:t>szerinti – vagy bírósági felülvizsgálat esetén a bíróság Kbt. 188. § (5) bekezdése szerinti – jogerős határozatával igazolni tudja, köteles mind a kizáró ok fennállását, mind a megtett intézkedések rövid leírását feltüntetni a formanyomtatványon.</w:t>
      </w:r>
    </w:p>
    <w:p w:rsidR="0025034F" w:rsidRPr="00935276" w:rsidRDefault="0025034F" w:rsidP="0025034F">
      <w:pPr>
        <w:pStyle w:val="NormlWeb"/>
        <w:spacing w:before="0" w:after="0"/>
        <w:jc w:val="both"/>
        <w:rPr>
          <w:sz w:val="22"/>
          <w:szCs w:val="22"/>
        </w:rPr>
      </w:pPr>
      <w:r w:rsidRPr="00935276">
        <w:rPr>
          <w:sz w:val="22"/>
          <w:szCs w:val="22"/>
        </w:rPr>
        <w:t>A formanyomtatványhoz a Hatóság Kbt. 188. § (4) bekezdése szerinti – vagy bírósági felülvizsgálat esetén a bíróság Kbt. 188. § (5) bekezdése szerinti – jogerős határozatát is csatolni kell.</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sz w:val="22"/>
          <w:szCs w:val="22"/>
          <w:u w:val="single"/>
        </w:rPr>
        <w:t>A Kbt. 62. § (2) bekezdésében említett személyekre vonatkozó előírások</w:t>
      </w:r>
      <w:r w:rsidRPr="00935276">
        <w:rPr>
          <w:sz w:val="22"/>
          <w:szCs w:val="22"/>
        </w:rPr>
        <w:t>:</w:t>
      </w:r>
    </w:p>
    <w:p w:rsidR="0025034F" w:rsidRPr="00935276" w:rsidRDefault="0025034F" w:rsidP="0025034F">
      <w:pPr>
        <w:pStyle w:val="NormlWeb"/>
        <w:spacing w:before="0" w:after="0"/>
        <w:jc w:val="both"/>
        <w:rPr>
          <w:sz w:val="22"/>
          <w:szCs w:val="22"/>
        </w:rPr>
      </w:pPr>
    </w:p>
    <w:p w:rsidR="0025034F" w:rsidRPr="00935276" w:rsidRDefault="0025034F" w:rsidP="0025034F">
      <w:pPr>
        <w:pStyle w:val="NormlWeb"/>
        <w:spacing w:before="0" w:after="0"/>
        <w:jc w:val="both"/>
        <w:rPr>
          <w:sz w:val="22"/>
          <w:szCs w:val="22"/>
        </w:rPr>
      </w:pPr>
      <w:r w:rsidRPr="00935276">
        <w:rPr>
          <w:sz w:val="22"/>
          <w:szCs w:val="22"/>
        </w:rPr>
        <w:t xml:space="preserve">A </w:t>
      </w:r>
      <w:r w:rsidR="005A30D5" w:rsidRPr="00935276">
        <w:rPr>
          <w:sz w:val="22"/>
          <w:szCs w:val="22"/>
        </w:rPr>
        <w:t xml:space="preserve">321/2015. (X. 30.) Korm. </w:t>
      </w:r>
      <w:r w:rsidR="001E3485" w:rsidRPr="00935276">
        <w:rPr>
          <w:sz w:val="22"/>
          <w:szCs w:val="22"/>
        </w:rPr>
        <w:t>rendelet</w:t>
      </w:r>
      <w:r w:rsidRPr="00935276">
        <w:rPr>
          <w:sz w:val="22"/>
          <w:szCs w:val="22"/>
        </w:rPr>
        <w:t xml:space="preserve"> 4. § (4) bekezdése </w:t>
      </w:r>
      <w:r w:rsidR="008C31F2">
        <w:rPr>
          <w:sz w:val="22"/>
          <w:szCs w:val="22"/>
        </w:rPr>
        <w:t>értelmében a</w:t>
      </w:r>
      <w:r w:rsidRPr="00935276">
        <w:rPr>
          <w:sz w:val="22"/>
          <w:szCs w:val="22"/>
        </w:rPr>
        <w:t xml:space="preserve"> 4. § (1) bekezdés </w:t>
      </w:r>
      <w:r w:rsidRPr="00935276">
        <w:rPr>
          <w:i/>
          <w:sz w:val="22"/>
          <w:szCs w:val="22"/>
        </w:rPr>
        <w:t>a)–c)</w:t>
      </w:r>
      <w:r w:rsidRPr="00935276">
        <w:rPr>
          <w:sz w:val="22"/>
          <w:szCs w:val="22"/>
        </w:rPr>
        <w:t xml:space="preserve"> pontja alapján megtett nyilatkozat a Kbt. 62. § (2) bekezdésében említett személyekre is vonatkozik.</w:t>
      </w:r>
    </w:p>
    <w:p w:rsidR="0025034F" w:rsidRPr="00935276" w:rsidRDefault="0025034F" w:rsidP="0025034F">
      <w:pPr>
        <w:pStyle w:val="NormlWeb"/>
        <w:rPr>
          <w:sz w:val="22"/>
          <w:szCs w:val="22"/>
          <w:u w:val="single"/>
        </w:rPr>
      </w:pPr>
      <w:r w:rsidRPr="00935276">
        <w:rPr>
          <w:sz w:val="22"/>
          <w:szCs w:val="22"/>
          <w:u w:val="single"/>
        </w:rPr>
        <w:t>Adatbázisok elérhetőségének feltüntetése a formanyomtatványon:</w:t>
      </w:r>
    </w:p>
    <w:p w:rsidR="0025034F" w:rsidRPr="00935276" w:rsidRDefault="0025034F" w:rsidP="0025034F">
      <w:pPr>
        <w:pStyle w:val="NormlWeb"/>
        <w:jc w:val="both"/>
        <w:rPr>
          <w:sz w:val="22"/>
          <w:szCs w:val="22"/>
        </w:rPr>
      </w:pPr>
      <w:r w:rsidRPr="00935276">
        <w:rPr>
          <w:sz w:val="22"/>
          <w:szCs w:val="22"/>
        </w:rPr>
        <w:t xml:space="preserve">A </w:t>
      </w:r>
      <w:r w:rsidR="005A30D5" w:rsidRPr="00935276">
        <w:rPr>
          <w:sz w:val="22"/>
          <w:szCs w:val="22"/>
        </w:rPr>
        <w:t xml:space="preserve">321/2015. (X. 30.) Korm. </w:t>
      </w:r>
      <w:r w:rsidR="001E3485" w:rsidRPr="00935276">
        <w:rPr>
          <w:sz w:val="22"/>
          <w:szCs w:val="22"/>
        </w:rPr>
        <w:t>rendelet</w:t>
      </w:r>
      <w:r w:rsidRPr="00935276">
        <w:rPr>
          <w:sz w:val="22"/>
          <w:szCs w:val="22"/>
        </w:rPr>
        <w:t xml:space="preserve"> 6. § (1) bekezdése értelmében amennyiben az ajánlatkérő a Kbt. 69. § (11) bekezdésében foglaltaknak megfelelően közvetlenül hozzáfér a kizáró okok hiányát, valamint az alkalmassági feltételeket igazoló adatbázisokhoz, a gazdasági szereplőknek ezen adatbázisok elérhetőségét is fel kell tüntetniük a formanyomtatvány megfelelő részeiben</w:t>
      </w:r>
      <w:r w:rsidR="00E84CB9">
        <w:rPr>
          <w:sz w:val="22"/>
          <w:szCs w:val="22"/>
        </w:rPr>
        <w:t xml:space="preserve"> – azon adatbázisok </w:t>
      </w:r>
      <w:proofErr w:type="spellStart"/>
      <w:r w:rsidR="00E84CB9">
        <w:rPr>
          <w:sz w:val="22"/>
          <w:szCs w:val="22"/>
        </w:rPr>
        <w:t>eléhetőségének</w:t>
      </w:r>
      <w:proofErr w:type="spellEnd"/>
      <w:r w:rsidR="00E84CB9">
        <w:rPr>
          <w:sz w:val="22"/>
          <w:szCs w:val="22"/>
        </w:rPr>
        <w:t xml:space="preserve"> kivételével, amelyek ellenőrzését a kizáró okok igazolása körében az ajánlatkérő számára a </w:t>
      </w:r>
      <w:r w:rsidR="00E84CB9" w:rsidRPr="00E84CB9">
        <w:rPr>
          <w:sz w:val="22"/>
          <w:szCs w:val="22"/>
        </w:rPr>
        <w:t>321/2015. (X. 30.) Korm. rendelet</w:t>
      </w:r>
      <w:r w:rsidR="00E84CB9">
        <w:rPr>
          <w:sz w:val="22"/>
          <w:szCs w:val="22"/>
        </w:rPr>
        <w:t xml:space="preserve"> előírja</w:t>
      </w:r>
      <w:r w:rsidRPr="00935276">
        <w:rPr>
          <w:sz w:val="22"/>
          <w:szCs w:val="22"/>
        </w:rPr>
        <w:t>.</w:t>
      </w:r>
    </w:p>
    <w:p w:rsidR="0025034F" w:rsidRPr="00935276" w:rsidRDefault="0025034F" w:rsidP="0025034F">
      <w:pPr>
        <w:pStyle w:val="NormlWeb"/>
        <w:jc w:val="both"/>
        <w:rPr>
          <w:sz w:val="22"/>
          <w:szCs w:val="22"/>
        </w:rPr>
      </w:pPr>
      <w:r w:rsidRPr="00935276">
        <w:rPr>
          <w:sz w:val="22"/>
          <w:szCs w:val="22"/>
        </w:rPr>
        <w:t xml:space="preserve">A gazdasági szereplőknek a formanyomtatványban fel kell tüntetniük azt is, hogy a </w:t>
      </w:r>
      <w:r w:rsidR="005A30D5" w:rsidRPr="00935276">
        <w:rPr>
          <w:sz w:val="22"/>
          <w:szCs w:val="22"/>
        </w:rPr>
        <w:t xml:space="preserve">321/2015. (X. 30.) Korm. </w:t>
      </w:r>
      <w:r w:rsidR="001E3485" w:rsidRPr="00935276">
        <w:rPr>
          <w:sz w:val="22"/>
          <w:szCs w:val="22"/>
        </w:rPr>
        <w:t>rendelet</w:t>
      </w:r>
      <w:r w:rsidRPr="00935276">
        <w:rPr>
          <w:sz w:val="22"/>
          <w:szCs w:val="22"/>
        </w:rPr>
        <w:t xml:space="preserve"> III. és IV. Fejezete (kizáró okok és alkalmasság igazolása) szerinti igazolások kiállítására mely szerv jogosult.</w:t>
      </w:r>
    </w:p>
    <w:p w:rsidR="0025034F" w:rsidRPr="00935276" w:rsidRDefault="0025034F" w:rsidP="0025034F">
      <w:pPr>
        <w:pStyle w:val="NormlWeb"/>
        <w:rPr>
          <w:sz w:val="22"/>
          <w:szCs w:val="22"/>
        </w:rPr>
      </w:pPr>
      <w:r w:rsidRPr="00935276">
        <w:rPr>
          <w:sz w:val="22"/>
          <w:szCs w:val="22"/>
          <w:u w:val="single"/>
        </w:rPr>
        <w:t>Korábbi közbeszerzési eljárásban benyújtott formanyomtatvány újbóli felhasználása</w:t>
      </w:r>
      <w:r w:rsidRPr="00935276">
        <w:rPr>
          <w:sz w:val="22"/>
          <w:szCs w:val="22"/>
        </w:rPr>
        <w:t>:</w:t>
      </w:r>
    </w:p>
    <w:p w:rsidR="0025034F" w:rsidRPr="00935276" w:rsidRDefault="0025034F" w:rsidP="004D606D">
      <w:pPr>
        <w:pStyle w:val="NormlWeb"/>
        <w:spacing w:after="0"/>
        <w:jc w:val="both"/>
        <w:rPr>
          <w:sz w:val="22"/>
          <w:szCs w:val="22"/>
        </w:rPr>
      </w:pPr>
      <w:r w:rsidRPr="00935276">
        <w:rPr>
          <w:sz w:val="22"/>
          <w:szCs w:val="22"/>
        </w:rPr>
        <w:t xml:space="preserve">A </w:t>
      </w:r>
      <w:r w:rsidR="005A30D5" w:rsidRPr="00935276">
        <w:rPr>
          <w:sz w:val="22"/>
          <w:szCs w:val="22"/>
        </w:rPr>
        <w:t xml:space="preserve">321/2015. (X. 30.) Korm. </w:t>
      </w:r>
      <w:r w:rsidR="001E3485" w:rsidRPr="00935276">
        <w:rPr>
          <w:sz w:val="22"/>
          <w:szCs w:val="22"/>
        </w:rPr>
        <w:t>rendelet</w:t>
      </w:r>
      <w:r w:rsidRPr="00935276">
        <w:rPr>
          <w:sz w:val="22"/>
          <w:szCs w:val="22"/>
        </w:rPr>
        <w:t xml:space="preserve"> 7. §</w:t>
      </w:r>
      <w:proofErr w:type="spellStart"/>
      <w:r w:rsidR="008C31F2">
        <w:rPr>
          <w:sz w:val="22"/>
          <w:szCs w:val="22"/>
        </w:rPr>
        <w:t>-a</w:t>
      </w:r>
      <w:proofErr w:type="spellEnd"/>
      <w:r w:rsidRPr="00935276">
        <w:rPr>
          <w:sz w:val="22"/>
          <w:szCs w:val="22"/>
        </w:rPr>
        <w:t xml:space="preserve"> értelmében</w:t>
      </w:r>
      <w:r w:rsidR="008C31F2">
        <w:rPr>
          <w:sz w:val="22"/>
          <w:szCs w:val="22"/>
        </w:rPr>
        <w:t>,</w:t>
      </w:r>
      <w:r w:rsidRPr="00935276">
        <w:rPr>
          <w:sz w:val="22"/>
          <w:szCs w:val="22"/>
        </w:rPr>
        <w:t xml:space="preserve"> a gazdasági szereplők az adott eljárás során benyújtott formanyomtatványban található információkat másik közbeszerzési eljárásban is felhasználhatják, ha az abban foglalt információk továbbra is megfelelnek a valóságnak, és tartalmazzák az ajánlatkérő által a másik eljárásban megkövetelt információkat.</w:t>
      </w:r>
    </w:p>
    <w:p w:rsidR="0025034F" w:rsidRPr="00935276" w:rsidRDefault="0025034F" w:rsidP="004D606D">
      <w:pPr>
        <w:pStyle w:val="NormlWeb"/>
        <w:spacing w:before="0"/>
        <w:jc w:val="both"/>
        <w:rPr>
          <w:sz w:val="22"/>
          <w:szCs w:val="22"/>
        </w:rPr>
      </w:pPr>
      <w:r w:rsidRPr="00935276">
        <w:rPr>
          <w:sz w:val="22"/>
          <w:szCs w:val="22"/>
        </w:rPr>
        <w:t>A formanyomtatvány újbóli felhasználása esetén a gazdasági szereplő köteles a formanyomtatvány I. részében található adatokat az új eljárásnak megfelelően frissíteni és nyilatkozni arról, hogy az abban található adatok továbbra is megfelelnek a valóságnak. Ebben az esetben a gazdasági szereplő köteles a VI. részben található nyilatkozatokat is újból megtenni.</w:t>
      </w:r>
    </w:p>
    <w:p w:rsidR="0025034F" w:rsidRPr="00935276" w:rsidRDefault="0025034F" w:rsidP="0025034F">
      <w:pPr>
        <w:pStyle w:val="NormlWeb"/>
        <w:jc w:val="both"/>
        <w:rPr>
          <w:sz w:val="22"/>
          <w:szCs w:val="22"/>
        </w:rPr>
      </w:pPr>
      <w:r w:rsidRPr="00935276">
        <w:rPr>
          <w:sz w:val="22"/>
          <w:szCs w:val="22"/>
          <w:u w:val="single"/>
        </w:rPr>
        <w:t xml:space="preserve">A Kbt. 62. § (1) bekezdés </w:t>
      </w:r>
      <w:r w:rsidRPr="00935276">
        <w:rPr>
          <w:i/>
          <w:sz w:val="22"/>
          <w:szCs w:val="22"/>
          <w:u w:val="single"/>
        </w:rPr>
        <w:t>b)</w:t>
      </w:r>
      <w:r w:rsidRPr="00935276">
        <w:rPr>
          <w:sz w:val="22"/>
          <w:szCs w:val="22"/>
          <w:u w:val="single"/>
        </w:rPr>
        <w:t xml:space="preserve"> pontja szerinti köztartozást nyilvántartó hatóságok igazolására vonatkozó előírások</w:t>
      </w:r>
      <w:r w:rsidRPr="00935276">
        <w:rPr>
          <w:sz w:val="22"/>
          <w:szCs w:val="22"/>
        </w:rPr>
        <w:t>:</w:t>
      </w:r>
    </w:p>
    <w:p w:rsidR="0025034F" w:rsidRPr="00935276" w:rsidRDefault="0025034F" w:rsidP="0025034F">
      <w:pPr>
        <w:pStyle w:val="NormlWeb"/>
        <w:jc w:val="both"/>
        <w:rPr>
          <w:sz w:val="22"/>
          <w:szCs w:val="22"/>
        </w:rPr>
      </w:pPr>
      <w:r w:rsidRPr="00935276">
        <w:rPr>
          <w:sz w:val="22"/>
          <w:szCs w:val="22"/>
        </w:rPr>
        <w:t xml:space="preserve">A </w:t>
      </w:r>
      <w:r w:rsidR="005A30D5" w:rsidRPr="00935276">
        <w:rPr>
          <w:sz w:val="22"/>
          <w:szCs w:val="22"/>
        </w:rPr>
        <w:t xml:space="preserve">321/2015. (X. 30.) Korm. </w:t>
      </w:r>
      <w:r w:rsidR="001E3485" w:rsidRPr="00935276">
        <w:rPr>
          <w:sz w:val="22"/>
          <w:szCs w:val="22"/>
        </w:rPr>
        <w:t>rendelet</w:t>
      </w:r>
      <w:r w:rsidRPr="00935276">
        <w:rPr>
          <w:sz w:val="22"/>
          <w:szCs w:val="22"/>
        </w:rPr>
        <w:t xml:space="preserve"> 16. § (1) bekezdése értelmében a Kbt. 62. § (1) bekezdés </w:t>
      </w:r>
      <w:r w:rsidRPr="00935276">
        <w:rPr>
          <w:i/>
          <w:sz w:val="22"/>
          <w:szCs w:val="22"/>
        </w:rPr>
        <w:t>b)</w:t>
      </w:r>
      <w:r w:rsidRPr="00935276">
        <w:rPr>
          <w:sz w:val="22"/>
          <w:szCs w:val="22"/>
        </w:rPr>
        <w:t xml:space="preserve"> pontja szerinti köztartozást nyilvántartó hatóságok igazolásának [</w:t>
      </w:r>
      <w:r w:rsidR="005A30D5" w:rsidRPr="00935276">
        <w:rPr>
          <w:sz w:val="22"/>
          <w:szCs w:val="22"/>
        </w:rPr>
        <w:t xml:space="preserve">321/2015. (X. 30.) Korm. </w:t>
      </w:r>
      <w:r w:rsidR="001E3485" w:rsidRPr="00935276">
        <w:rPr>
          <w:sz w:val="22"/>
          <w:szCs w:val="22"/>
        </w:rPr>
        <w:t>rendelet</w:t>
      </w:r>
      <w:r w:rsidRPr="00935276">
        <w:rPr>
          <w:sz w:val="22"/>
          <w:szCs w:val="22"/>
        </w:rPr>
        <w:t xml:space="preserve"> 8. § </w:t>
      </w:r>
      <w:r w:rsidRPr="00935276">
        <w:rPr>
          <w:i/>
          <w:sz w:val="22"/>
          <w:szCs w:val="22"/>
        </w:rPr>
        <w:t>b)</w:t>
      </w:r>
      <w:r w:rsidRPr="00935276">
        <w:rPr>
          <w:sz w:val="22"/>
          <w:szCs w:val="22"/>
        </w:rPr>
        <w:t xml:space="preserve"> pont] azt kell tartalmaznia, hogy az igazolás kiállításának időpontjában van-e a gazdasági szereplőnek a hatóság által nyilvántartott köztartozása, illetve ha van, milyen időpontban járt le a gazdasági szereplő arra vonatkozó fizetési kötelezettsége és annak megfizetésére halasztást kapott-e, illetve milyen időtartamú halasztást kapott.</w:t>
      </w:r>
    </w:p>
    <w:p w:rsidR="0025034F" w:rsidRPr="009A713C" w:rsidRDefault="0025034F" w:rsidP="0025034F">
      <w:pPr>
        <w:pStyle w:val="NormlWeb"/>
        <w:jc w:val="both"/>
        <w:rPr>
          <w:sz w:val="22"/>
          <w:szCs w:val="22"/>
        </w:rPr>
      </w:pPr>
      <w:r w:rsidRPr="00935276">
        <w:rPr>
          <w:sz w:val="22"/>
          <w:szCs w:val="22"/>
        </w:rPr>
        <w:t xml:space="preserve">A </w:t>
      </w:r>
      <w:r w:rsidR="005A30D5" w:rsidRPr="00935276">
        <w:rPr>
          <w:sz w:val="22"/>
          <w:szCs w:val="22"/>
        </w:rPr>
        <w:t xml:space="preserve">321/2015. (X. 30.) Korm. </w:t>
      </w:r>
      <w:r w:rsidR="001E3485" w:rsidRPr="00935276">
        <w:rPr>
          <w:sz w:val="22"/>
          <w:szCs w:val="22"/>
        </w:rPr>
        <w:t>rendelet</w:t>
      </w:r>
      <w:r w:rsidR="005A30D5" w:rsidRPr="00935276">
        <w:rPr>
          <w:sz w:val="22"/>
          <w:szCs w:val="22"/>
        </w:rPr>
        <w:t xml:space="preserve"> 16. </w:t>
      </w:r>
      <w:r w:rsidR="005A30D5" w:rsidRPr="00935276">
        <w:rPr>
          <w:rFonts w:hint="eastAsia"/>
          <w:sz w:val="22"/>
          <w:szCs w:val="22"/>
        </w:rPr>
        <w:t>§</w:t>
      </w:r>
      <w:r w:rsidR="005A30D5" w:rsidRPr="00935276">
        <w:rPr>
          <w:sz w:val="22"/>
          <w:szCs w:val="22"/>
        </w:rPr>
        <w:t xml:space="preserve"> </w:t>
      </w:r>
      <w:r w:rsidRPr="00935276">
        <w:rPr>
          <w:sz w:val="22"/>
          <w:szCs w:val="22"/>
        </w:rPr>
        <w:t>(1) bekezdés szerinti hatósági igazolást – ha az igazolás egyébként bizonyítja azt, hogy a gazdasági szereplőnek nincs egy évnél régebben lejárt köztartozása – az ajánlatkérő köteles elfogadni akkor is, ha nem közbeszerzési eljárásban való felhasználás céljára állították ki, vagy más közbeszerzési vagy egyéb eljárásában való felhasználás céljából állították ki, vagy ha a kiállító hatóság egy évnél rövidebb érvényességi időt írt az igazolásra és az már lejárt [</w:t>
      </w:r>
      <w:r w:rsidR="005A30D5" w:rsidRPr="00935276">
        <w:rPr>
          <w:sz w:val="22"/>
          <w:szCs w:val="22"/>
        </w:rPr>
        <w:t>321</w:t>
      </w:r>
      <w:r w:rsidR="005A30D5" w:rsidRPr="009A713C">
        <w:rPr>
          <w:sz w:val="22"/>
          <w:szCs w:val="22"/>
        </w:rPr>
        <w:t xml:space="preserve">/2015. (X. 30.) Korm. </w:t>
      </w:r>
      <w:r w:rsidR="001E3485" w:rsidRPr="009A713C">
        <w:rPr>
          <w:sz w:val="22"/>
          <w:szCs w:val="22"/>
        </w:rPr>
        <w:t>rendelet</w:t>
      </w:r>
      <w:r w:rsidR="005A30D5" w:rsidRPr="009A713C">
        <w:rPr>
          <w:sz w:val="22"/>
          <w:szCs w:val="22"/>
        </w:rPr>
        <w:t xml:space="preserve"> 16. §</w:t>
      </w:r>
      <w:r w:rsidRPr="009A713C">
        <w:rPr>
          <w:sz w:val="22"/>
          <w:szCs w:val="22"/>
        </w:rPr>
        <w:t xml:space="preserve"> (2) bekezdés].</w:t>
      </w:r>
    </w:p>
    <w:p w:rsidR="0025034F" w:rsidRPr="009A713C" w:rsidRDefault="0025034F" w:rsidP="0025034F">
      <w:pPr>
        <w:pStyle w:val="NormlWeb"/>
        <w:jc w:val="both"/>
        <w:rPr>
          <w:sz w:val="22"/>
          <w:szCs w:val="22"/>
        </w:rPr>
      </w:pPr>
      <w:r w:rsidRPr="009A713C">
        <w:rPr>
          <w:sz w:val="22"/>
          <w:szCs w:val="22"/>
        </w:rPr>
        <w:t xml:space="preserve">Ha jogszabály a Kbt. 62. § (1) bekezdés </w:t>
      </w:r>
      <w:r w:rsidRPr="009A713C">
        <w:rPr>
          <w:i/>
          <w:sz w:val="22"/>
          <w:szCs w:val="22"/>
        </w:rPr>
        <w:t>b)</w:t>
      </w:r>
      <w:r w:rsidRPr="009A713C">
        <w:rPr>
          <w:sz w:val="22"/>
          <w:szCs w:val="22"/>
        </w:rPr>
        <w:t xml:space="preserve"> pontjának hatálya alá tartozó új közterhet állapít meg, az ezzel kapcsolatos igazolást csak azokban az eljárásokban kell csatolni, amelyekben az ajánlattételi </w:t>
      </w:r>
      <w:r w:rsidRPr="009A713C">
        <w:rPr>
          <w:sz w:val="22"/>
          <w:szCs w:val="22"/>
        </w:rPr>
        <w:lastRenderedPageBreak/>
        <w:t>vagy részvételi határidő a köztartozásról szóló rendelkezés hatálybalépését követő egy évnél későbbi időpontra esik [</w:t>
      </w:r>
      <w:r w:rsidR="005A30D5" w:rsidRPr="009A713C">
        <w:rPr>
          <w:sz w:val="22"/>
          <w:szCs w:val="22"/>
        </w:rPr>
        <w:t xml:space="preserve">321/2015. (X. 30.) Korm. </w:t>
      </w:r>
      <w:r w:rsidR="001E3485" w:rsidRPr="009A713C">
        <w:rPr>
          <w:sz w:val="22"/>
          <w:szCs w:val="22"/>
        </w:rPr>
        <w:t>rendelet</w:t>
      </w:r>
      <w:r w:rsidR="005A30D5" w:rsidRPr="009A713C">
        <w:rPr>
          <w:sz w:val="22"/>
          <w:szCs w:val="22"/>
        </w:rPr>
        <w:t xml:space="preserve"> 16. §</w:t>
      </w:r>
      <w:r w:rsidRPr="009A713C">
        <w:rPr>
          <w:sz w:val="22"/>
          <w:szCs w:val="22"/>
        </w:rPr>
        <w:t xml:space="preserve"> (3) bekezdés].</w:t>
      </w:r>
    </w:p>
    <w:p w:rsidR="008C13C2" w:rsidRPr="004D606D" w:rsidRDefault="008C13C2" w:rsidP="00457E58">
      <w:pPr>
        <w:pStyle w:val="Listaszerbekezds"/>
        <w:numPr>
          <w:ilvl w:val="1"/>
          <w:numId w:val="6"/>
        </w:numPr>
        <w:spacing w:after="120"/>
        <w:ind w:left="709" w:hanging="425"/>
        <w:contextualSpacing w:val="0"/>
        <w:jc w:val="both"/>
        <w:rPr>
          <w:rFonts w:ascii="Times New Roman" w:hAnsi="Times New Roman"/>
          <w:b/>
          <w:sz w:val="22"/>
          <w:szCs w:val="22"/>
        </w:rPr>
      </w:pPr>
      <w:r w:rsidRPr="004D606D">
        <w:rPr>
          <w:rFonts w:ascii="Times New Roman" w:hAnsi="Times New Roman"/>
          <w:b/>
          <w:sz w:val="22"/>
          <w:szCs w:val="22"/>
        </w:rPr>
        <w:t>Az alkalmass</w:t>
      </w:r>
      <w:r w:rsidRPr="004D606D">
        <w:rPr>
          <w:rFonts w:ascii="Times New Roman" w:hAnsi="Times New Roman" w:hint="eastAsia"/>
          <w:b/>
          <w:sz w:val="22"/>
          <w:szCs w:val="22"/>
        </w:rPr>
        <w:t>á</w:t>
      </w:r>
      <w:r w:rsidRPr="004D606D">
        <w:rPr>
          <w:rFonts w:ascii="Times New Roman" w:hAnsi="Times New Roman"/>
          <w:b/>
          <w:sz w:val="22"/>
          <w:szCs w:val="22"/>
        </w:rPr>
        <w:t>g igazol</w:t>
      </w:r>
      <w:r w:rsidRPr="004D606D">
        <w:rPr>
          <w:rFonts w:ascii="Times New Roman" w:hAnsi="Times New Roman" w:hint="eastAsia"/>
          <w:b/>
          <w:sz w:val="22"/>
          <w:szCs w:val="22"/>
        </w:rPr>
        <w:t>á</w:t>
      </w:r>
      <w:r w:rsidRPr="004D606D">
        <w:rPr>
          <w:rFonts w:ascii="Times New Roman" w:hAnsi="Times New Roman"/>
          <w:b/>
          <w:sz w:val="22"/>
          <w:szCs w:val="22"/>
        </w:rPr>
        <w:t>sa</w:t>
      </w:r>
    </w:p>
    <w:p w:rsidR="00B904A6" w:rsidRPr="009A713C" w:rsidRDefault="00C047A9" w:rsidP="00550CBE">
      <w:pPr>
        <w:spacing w:after="120"/>
        <w:jc w:val="both"/>
        <w:rPr>
          <w:rFonts w:ascii="Times New Roman" w:hAnsi="Times New Roman"/>
          <w:sz w:val="22"/>
          <w:szCs w:val="22"/>
        </w:rPr>
      </w:pPr>
      <w:r w:rsidRPr="009A713C">
        <w:rPr>
          <w:rFonts w:ascii="Times New Roman" w:hAnsi="Times New Roman"/>
          <w:sz w:val="22"/>
          <w:szCs w:val="22"/>
        </w:rPr>
        <w:t xml:space="preserve">Ajánlatkérő a 321/2015. (X. 30.) Korm. rendelet 30. § (4) bekezdésére hivatkozással jelzi, hogy a jelen </w:t>
      </w:r>
      <w:r w:rsidR="008C31F2">
        <w:rPr>
          <w:rFonts w:ascii="Times New Roman" w:hAnsi="Times New Roman"/>
          <w:sz w:val="22"/>
          <w:szCs w:val="22"/>
        </w:rPr>
        <w:t>közbeszerzési eljárásban</w:t>
      </w:r>
      <w:r w:rsidRPr="009A713C">
        <w:rPr>
          <w:rFonts w:ascii="Times New Roman" w:hAnsi="Times New Roman"/>
          <w:sz w:val="22"/>
          <w:szCs w:val="22"/>
        </w:rPr>
        <w:t xml:space="preserve"> a szerződés teljesítésére való alkalmassági feltételeket és </w:t>
      </w:r>
      <w:r w:rsidR="008C31F2">
        <w:rPr>
          <w:rFonts w:ascii="Times New Roman" w:hAnsi="Times New Roman"/>
          <w:sz w:val="22"/>
          <w:szCs w:val="22"/>
        </w:rPr>
        <w:t xml:space="preserve">azok </w:t>
      </w:r>
      <w:r w:rsidRPr="009A713C">
        <w:rPr>
          <w:rFonts w:ascii="Times New Roman" w:hAnsi="Times New Roman"/>
          <w:sz w:val="22"/>
          <w:szCs w:val="22"/>
        </w:rPr>
        <w:t xml:space="preserve">igazolását a minősített ajánlattevők jegyzékéhez képest szigorúbban határozta meg </w:t>
      </w:r>
      <w:r w:rsidRPr="00F67D78">
        <w:rPr>
          <w:rFonts w:ascii="Times New Roman" w:hAnsi="Times New Roman"/>
          <w:sz w:val="22"/>
          <w:szCs w:val="22"/>
        </w:rPr>
        <w:t>az ajánlati felhívás III.1.2) és III.1.3) valamennyi pontja esetében.</w:t>
      </w:r>
    </w:p>
    <w:p w:rsidR="00B904A6" w:rsidRPr="004D606D" w:rsidRDefault="00550CBE" w:rsidP="00550CBE">
      <w:pPr>
        <w:spacing w:after="120"/>
        <w:jc w:val="both"/>
        <w:rPr>
          <w:rFonts w:ascii="Times New Roman" w:hAnsi="Times New Roman"/>
          <w:b/>
          <w:sz w:val="22"/>
          <w:szCs w:val="22"/>
        </w:rPr>
      </w:pPr>
      <w:r w:rsidRPr="004D606D">
        <w:rPr>
          <w:rFonts w:ascii="Times New Roman" w:hAnsi="Times New Roman"/>
          <w:b/>
          <w:sz w:val="22"/>
          <w:szCs w:val="22"/>
        </w:rPr>
        <w:t xml:space="preserve">15.1. </w:t>
      </w:r>
      <w:r w:rsidR="00C047A9" w:rsidRPr="004D606D">
        <w:rPr>
          <w:rFonts w:ascii="Times New Roman" w:hAnsi="Times New Roman"/>
          <w:b/>
          <w:sz w:val="22"/>
          <w:szCs w:val="22"/>
        </w:rPr>
        <w:t>A gazdas</w:t>
      </w:r>
      <w:r w:rsidR="00C047A9" w:rsidRPr="004D606D">
        <w:rPr>
          <w:rFonts w:ascii="Times New Roman" w:hAnsi="Times New Roman" w:hint="eastAsia"/>
          <w:b/>
          <w:sz w:val="22"/>
          <w:szCs w:val="22"/>
        </w:rPr>
        <w:t>á</w:t>
      </w:r>
      <w:r w:rsidR="00C047A9" w:rsidRPr="004D606D">
        <w:rPr>
          <w:rFonts w:ascii="Times New Roman" w:hAnsi="Times New Roman"/>
          <w:b/>
          <w:sz w:val="22"/>
          <w:szCs w:val="22"/>
        </w:rPr>
        <w:t xml:space="preserve">gi </w:t>
      </w:r>
      <w:r w:rsidR="00C047A9" w:rsidRPr="004D606D">
        <w:rPr>
          <w:rFonts w:ascii="Times New Roman" w:hAnsi="Times New Roman" w:hint="eastAsia"/>
          <w:b/>
          <w:sz w:val="22"/>
          <w:szCs w:val="22"/>
        </w:rPr>
        <w:t>é</w:t>
      </w:r>
      <w:r w:rsidR="00C047A9" w:rsidRPr="004D606D">
        <w:rPr>
          <w:rFonts w:ascii="Times New Roman" w:hAnsi="Times New Roman"/>
          <w:b/>
          <w:sz w:val="22"/>
          <w:szCs w:val="22"/>
        </w:rPr>
        <w:t>s p</w:t>
      </w:r>
      <w:r w:rsidR="00C047A9" w:rsidRPr="004D606D">
        <w:rPr>
          <w:rFonts w:ascii="Times New Roman" w:hAnsi="Times New Roman" w:hint="eastAsia"/>
          <w:b/>
          <w:sz w:val="22"/>
          <w:szCs w:val="22"/>
        </w:rPr>
        <w:t>é</w:t>
      </w:r>
      <w:r w:rsidR="00C047A9" w:rsidRPr="004D606D">
        <w:rPr>
          <w:rFonts w:ascii="Times New Roman" w:hAnsi="Times New Roman"/>
          <w:b/>
          <w:sz w:val="22"/>
          <w:szCs w:val="22"/>
        </w:rPr>
        <w:t>nz</w:t>
      </w:r>
      <w:r w:rsidR="00C047A9" w:rsidRPr="004D606D">
        <w:rPr>
          <w:rFonts w:ascii="Times New Roman" w:hAnsi="Times New Roman" w:hint="eastAsia"/>
          <w:b/>
          <w:sz w:val="22"/>
          <w:szCs w:val="22"/>
        </w:rPr>
        <w:t>ü</w:t>
      </w:r>
      <w:r w:rsidR="00C047A9" w:rsidRPr="004D606D">
        <w:rPr>
          <w:rFonts w:ascii="Times New Roman" w:hAnsi="Times New Roman"/>
          <w:b/>
          <w:sz w:val="22"/>
          <w:szCs w:val="22"/>
        </w:rPr>
        <w:t>gyi alkalmass</w:t>
      </w:r>
      <w:r w:rsidR="00C047A9" w:rsidRPr="004D606D">
        <w:rPr>
          <w:rFonts w:ascii="Times New Roman" w:hAnsi="Times New Roman" w:hint="eastAsia"/>
          <w:b/>
          <w:sz w:val="22"/>
          <w:szCs w:val="22"/>
        </w:rPr>
        <w:t>á</w:t>
      </w:r>
      <w:r w:rsidR="00C047A9" w:rsidRPr="004D606D">
        <w:rPr>
          <w:rFonts w:ascii="Times New Roman" w:hAnsi="Times New Roman"/>
          <w:b/>
          <w:sz w:val="22"/>
          <w:szCs w:val="22"/>
        </w:rPr>
        <w:t>g minimum k</w:t>
      </w:r>
      <w:r w:rsidR="00C047A9" w:rsidRPr="004D606D">
        <w:rPr>
          <w:rFonts w:ascii="Times New Roman" w:hAnsi="Times New Roman" w:hint="eastAsia"/>
          <w:b/>
          <w:sz w:val="22"/>
          <w:szCs w:val="22"/>
        </w:rPr>
        <w:t>ö</w:t>
      </w:r>
      <w:r w:rsidR="00C047A9" w:rsidRPr="004D606D">
        <w:rPr>
          <w:rFonts w:ascii="Times New Roman" w:hAnsi="Times New Roman"/>
          <w:b/>
          <w:sz w:val="22"/>
          <w:szCs w:val="22"/>
        </w:rPr>
        <w:t>vetelm</w:t>
      </w:r>
      <w:r w:rsidR="00C047A9" w:rsidRPr="004D606D">
        <w:rPr>
          <w:rFonts w:ascii="Times New Roman" w:hAnsi="Times New Roman" w:hint="eastAsia"/>
          <w:b/>
          <w:sz w:val="22"/>
          <w:szCs w:val="22"/>
        </w:rPr>
        <w:t>é</w:t>
      </w:r>
      <w:r w:rsidR="00C047A9" w:rsidRPr="004D606D">
        <w:rPr>
          <w:rFonts w:ascii="Times New Roman" w:hAnsi="Times New Roman"/>
          <w:b/>
          <w:sz w:val="22"/>
          <w:szCs w:val="22"/>
        </w:rPr>
        <w:t xml:space="preserve">nyei </w:t>
      </w:r>
      <w:r w:rsidR="00C047A9" w:rsidRPr="004D606D">
        <w:rPr>
          <w:rFonts w:ascii="Times New Roman" w:hAnsi="Times New Roman" w:hint="eastAsia"/>
          <w:b/>
          <w:sz w:val="22"/>
          <w:szCs w:val="22"/>
        </w:rPr>
        <w:t>é</w:t>
      </w:r>
      <w:r w:rsidR="00C047A9" w:rsidRPr="004D606D">
        <w:rPr>
          <w:rFonts w:ascii="Times New Roman" w:hAnsi="Times New Roman"/>
          <w:b/>
          <w:sz w:val="22"/>
          <w:szCs w:val="22"/>
        </w:rPr>
        <w:t>s annak igazol</w:t>
      </w:r>
      <w:r w:rsidR="00C047A9" w:rsidRPr="004D606D">
        <w:rPr>
          <w:rFonts w:ascii="Times New Roman" w:hAnsi="Times New Roman" w:hint="eastAsia"/>
          <w:b/>
          <w:sz w:val="22"/>
          <w:szCs w:val="22"/>
        </w:rPr>
        <w:t>á</w:t>
      </w:r>
      <w:r w:rsidR="00C047A9" w:rsidRPr="004D606D">
        <w:rPr>
          <w:rFonts w:ascii="Times New Roman" w:hAnsi="Times New Roman"/>
          <w:b/>
          <w:sz w:val="22"/>
          <w:szCs w:val="22"/>
        </w:rPr>
        <w:t>sa</w:t>
      </w:r>
    </w:p>
    <w:p w:rsidR="00B904A6" w:rsidRPr="004D606D" w:rsidRDefault="00C047A9" w:rsidP="00550CBE">
      <w:pPr>
        <w:spacing w:after="240"/>
        <w:jc w:val="both"/>
        <w:rPr>
          <w:rFonts w:ascii="Times New Roman" w:hAnsi="Times New Roman"/>
          <w:sz w:val="22"/>
          <w:szCs w:val="22"/>
          <w:u w:val="single"/>
        </w:rPr>
      </w:pPr>
      <w:r w:rsidRPr="004D606D">
        <w:rPr>
          <w:rFonts w:ascii="Times New Roman" w:hAnsi="Times New Roman"/>
          <w:sz w:val="22"/>
          <w:szCs w:val="22"/>
          <w:u w:val="single"/>
        </w:rPr>
        <w:t xml:space="preserve">Az alkalmasság minimumkövetelménye(i): </w:t>
      </w:r>
    </w:p>
    <w:p w:rsidR="006C5B2F" w:rsidRPr="004D606D" w:rsidRDefault="006C5B2F" w:rsidP="006C5B2F">
      <w:pPr>
        <w:autoSpaceDE w:val="0"/>
        <w:autoSpaceDN w:val="0"/>
        <w:adjustRightInd w:val="0"/>
        <w:jc w:val="both"/>
        <w:rPr>
          <w:rFonts w:ascii="Times New Roman" w:hAnsi="Times New Roman"/>
          <w:sz w:val="22"/>
          <w:szCs w:val="22"/>
        </w:rPr>
      </w:pPr>
      <w:r w:rsidRPr="004D606D">
        <w:rPr>
          <w:rFonts w:ascii="Times New Roman" w:hAnsi="Times New Roman"/>
          <w:sz w:val="22"/>
          <w:szCs w:val="22"/>
        </w:rPr>
        <w:t xml:space="preserve">P.1.) Ajánlattevő alkalmatlan a szerződés teljesítésére, amennyiben az ajánlati felhívás feladásától visszafelé számított utolsó három </w:t>
      </w:r>
      <w:proofErr w:type="spellStart"/>
      <w:r w:rsidR="00EC0E4C">
        <w:rPr>
          <w:b/>
          <w:snapToGrid w:val="0"/>
          <w:sz w:val="22"/>
          <w:szCs w:val="22"/>
        </w:rPr>
        <w:t>mérlegfordulónappal</w:t>
      </w:r>
      <w:proofErr w:type="spellEnd"/>
      <w:r w:rsidR="00EC0E4C">
        <w:rPr>
          <w:b/>
          <w:snapToGrid w:val="0"/>
          <w:sz w:val="22"/>
          <w:szCs w:val="22"/>
        </w:rPr>
        <w:t xml:space="preserve"> </w:t>
      </w:r>
      <w:r w:rsidRPr="004D606D">
        <w:rPr>
          <w:rFonts w:ascii="Times New Roman" w:hAnsi="Times New Roman"/>
          <w:sz w:val="22"/>
          <w:szCs w:val="22"/>
        </w:rPr>
        <w:t>lezárt üzleti év során az adózás előtti eredménye egynél több lezárt üzleti évben negatív volt.</w:t>
      </w:r>
    </w:p>
    <w:p w:rsidR="006C5B2F" w:rsidRPr="004D606D" w:rsidRDefault="006C5B2F" w:rsidP="006C5B2F">
      <w:pPr>
        <w:pStyle w:val="Default"/>
        <w:jc w:val="both"/>
        <w:rPr>
          <w:color w:val="auto"/>
          <w:sz w:val="22"/>
          <w:szCs w:val="22"/>
        </w:rPr>
      </w:pPr>
      <w:r w:rsidRPr="004D606D">
        <w:rPr>
          <w:color w:val="auto"/>
          <w:sz w:val="22"/>
          <w:szCs w:val="22"/>
        </w:rPr>
        <w:t>Amennyiben ajánlattevő</w:t>
      </w:r>
      <w:r w:rsidR="008C31F2">
        <w:rPr>
          <w:color w:val="auto"/>
          <w:sz w:val="22"/>
          <w:szCs w:val="22"/>
        </w:rPr>
        <w:t xml:space="preserve"> a jelen</w:t>
      </w:r>
      <w:r w:rsidRPr="004D606D">
        <w:rPr>
          <w:color w:val="auto"/>
          <w:sz w:val="22"/>
          <w:szCs w:val="22"/>
        </w:rPr>
        <w:t xml:space="preserve"> pont</w:t>
      </w:r>
      <w:r w:rsidR="008C31F2">
        <w:rPr>
          <w:color w:val="auto"/>
          <w:sz w:val="22"/>
          <w:szCs w:val="22"/>
        </w:rPr>
        <w:t xml:space="preserve"> szerinti</w:t>
      </w:r>
      <w:r w:rsidRPr="004D606D">
        <w:rPr>
          <w:color w:val="auto"/>
          <w:sz w:val="22"/>
          <w:szCs w:val="22"/>
        </w:rPr>
        <w:t xml:space="preserve"> igazolásait azért nem tudja csatolni, mert az ajánlatkérő által kért teljes időszak kezdete után kezdte meg működését, úgy működésének ideje alatt a közbeszerzés tárgya szerinti (közbeszerzési eljárás lebonyolításával vagy közbeszerzési eljárás ellenőrzésére jogszabály által feljogosított szervek részére történt minőségellenőrzéssel összefüggésben, vagy szabályossági tanúsítvány/eredmény állásfoglalás kiállításával összefüggésben, vagy közbeszerzési eljáráshoz illetve szerződésmódosításhoz kapcsolódó utó- vagy utólagos ellenőrzéssel összefüggésben</w:t>
      </w:r>
      <w:ins w:id="45" w:author="Kövérné Tászler Ágnes" w:date="2017-05-10T14:39:00Z">
        <w:r w:rsidR="00281338">
          <w:rPr>
            <w:color w:val="auto"/>
            <w:sz w:val="22"/>
            <w:szCs w:val="22"/>
          </w:rPr>
          <w:t xml:space="preserve"> (</w:t>
        </w:r>
        <w:r w:rsidR="00281338" w:rsidRPr="00775FC2">
          <w:rPr>
            <w:color w:val="auto"/>
            <w:sz w:val="22"/>
            <w:szCs w:val="22"/>
          </w:rPr>
          <w:t>a 4/2011. (I.28.) Kormányrendelet vagy a 272/2014. (XI.5.) Kormányrendelet vagy 46/2011. (III.25.) Kormányrendelet vagy 320/2015. (X.30.) Kormányrendeletben foglaltak alapján</w:t>
        </w:r>
        <w:r w:rsidR="00281338" w:rsidRPr="00AA5FD7">
          <w:rPr>
            <w:color w:val="auto"/>
            <w:sz w:val="22"/>
            <w:szCs w:val="22"/>
          </w:rPr>
          <w:t>)</w:t>
        </w:r>
      </w:ins>
      <w:ins w:id="46" w:author="Kövérné Tászler Ágnes" w:date="2017-05-10T14:40:00Z">
        <w:r w:rsidR="00281338">
          <w:rPr>
            <w:color w:val="auto"/>
            <w:sz w:val="22"/>
            <w:szCs w:val="22"/>
          </w:rPr>
          <w:t xml:space="preserve">, </w:t>
        </w:r>
      </w:ins>
      <w:r w:rsidRPr="004D606D">
        <w:rPr>
          <w:color w:val="auto"/>
          <w:sz w:val="22"/>
          <w:szCs w:val="22"/>
        </w:rPr>
        <w:t>vagy közbeszerzési eljárás auditálással összefüggésben végzett közbeszerzési szakértői vagy hivatalos közbeszerzési tanácsadói/felelős akkreditált közbeszerzési szaktanácsadói tevékenység vagy közbeszerzési jogi tanácsadás</w:t>
      </w:r>
      <w:r w:rsidR="00ED7FD8" w:rsidRPr="00AA5FD7">
        <w:rPr>
          <w:color w:val="auto"/>
          <w:sz w:val="22"/>
          <w:szCs w:val="22"/>
        </w:rPr>
        <w:t xml:space="preserve"> </w:t>
      </w:r>
      <w:r w:rsidRPr="004D606D">
        <w:rPr>
          <w:color w:val="auto"/>
          <w:sz w:val="22"/>
          <w:szCs w:val="22"/>
        </w:rPr>
        <w:t>nettó árbevételének el kell érnie 300 000</w:t>
      </w:r>
      <w:r w:rsidR="00F24C64" w:rsidRPr="004D606D">
        <w:rPr>
          <w:color w:val="auto"/>
          <w:sz w:val="22"/>
          <w:szCs w:val="22"/>
        </w:rPr>
        <w:t> </w:t>
      </w:r>
      <w:proofErr w:type="spellStart"/>
      <w:r w:rsidRPr="004D606D">
        <w:rPr>
          <w:color w:val="auto"/>
          <w:sz w:val="22"/>
          <w:szCs w:val="22"/>
        </w:rPr>
        <w:t>000</w:t>
      </w:r>
      <w:proofErr w:type="spellEnd"/>
      <w:r w:rsidR="00F24C64" w:rsidRPr="004D606D">
        <w:rPr>
          <w:color w:val="auto"/>
          <w:sz w:val="22"/>
          <w:szCs w:val="22"/>
        </w:rPr>
        <w:t>,-</w:t>
      </w:r>
      <w:r w:rsidRPr="004D606D">
        <w:rPr>
          <w:color w:val="auto"/>
          <w:sz w:val="22"/>
          <w:szCs w:val="22"/>
        </w:rPr>
        <w:t xml:space="preserve"> HUF-ot (321/2015. (X.30.) Korm. rendelet 19. § (2) bekezdés).</w:t>
      </w:r>
    </w:p>
    <w:p w:rsidR="006C5B2F" w:rsidRPr="004D606D" w:rsidRDefault="006C5B2F" w:rsidP="006C5B2F">
      <w:pPr>
        <w:pStyle w:val="Default"/>
        <w:jc w:val="both"/>
        <w:rPr>
          <w:color w:val="auto"/>
          <w:sz w:val="22"/>
          <w:szCs w:val="22"/>
        </w:rPr>
      </w:pPr>
    </w:p>
    <w:p w:rsidR="006C5B2F" w:rsidRPr="004D606D" w:rsidRDefault="006C5B2F" w:rsidP="006C5B2F">
      <w:pPr>
        <w:autoSpaceDE w:val="0"/>
        <w:autoSpaceDN w:val="0"/>
        <w:adjustRightInd w:val="0"/>
        <w:jc w:val="both"/>
        <w:rPr>
          <w:rFonts w:ascii="Times New Roman" w:hAnsi="Times New Roman"/>
          <w:sz w:val="22"/>
          <w:szCs w:val="22"/>
        </w:rPr>
      </w:pPr>
      <w:r w:rsidRPr="004D606D">
        <w:rPr>
          <w:rFonts w:ascii="Times New Roman" w:hAnsi="Times New Roman"/>
          <w:sz w:val="22"/>
          <w:szCs w:val="22"/>
        </w:rPr>
        <w:t xml:space="preserve">P.2.) Ajánlattevő alkalmatlan a szerződés teljesítésére, amennyiben az ajánlati felhívás feladásától visszafelé számított előző három </w:t>
      </w:r>
      <w:proofErr w:type="spellStart"/>
      <w:r w:rsidR="00EC0E4C">
        <w:rPr>
          <w:b/>
          <w:snapToGrid w:val="0"/>
          <w:sz w:val="22"/>
          <w:szCs w:val="22"/>
        </w:rPr>
        <w:t>mérlegfordulónappal</w:t>
      </w:r>
      <w:proofErr w:type="spellEnd"/>
      <w:r w:rsidR="00EC0E4C">
        <w:rPr>
          <w:b/>
          <w:snapToGrid w:val="0"/>
          <w:sz w:val="22"/>
          <w:szCs w:val="22"/>
        </w:rPr>
        <w:t xml:space="preserve"> </w:t>
      </w:r>
      <w:r w:rsidRPr="004D606D">
        <w:rPr>
          <w:rFonts w:ascii="Times New Roman" w:hAnsi="Times New Roman"/>
          <w:sz w:val="22"/>
          <w:szCs w:val="22"/>
        </w:rPr>
        <w:t xml:space="preserve">lezárt üzleti évben elért </w:t>
      </w:r>
      <w:r w:rsidRPr="004D606D">
        <w:rPr>
          <w:rFonts w:ascii="Times New Roman" w:eastAsiaTheme="minorHAnsi" w:hAnsi="Times New Roman"/>
          <w:sz w:val="22"/>
          <w:szCs w:val="22"/>
          <w:lang w:eastAsia="en-US"/>
        </w:rPr>
        <w:t>közbeszerzési eljárás lebonyolításával vagy közbeszerzési eljárás ellenőrzésére</w:t>
      </w:r>
      <w:r w:rsidRPr="004D606D">
        <w:rPr>
          <w:rFonts w:ascii="Times New Roman" w:hAnsi="Times New Roman"/>
          <w:sz w:val="22"/>
          <w:szCs w:val="22"/>
        </w:rPr>
        <w:t xml:space="preserve"> </w:t>
      </w:r>
      <w:r w:rsidRPr="004D606D">
        <w:rPr>
          <w:rFonts w:ascii="Times New Roman" w:eastAsiaTheme="minorHAnsi" w:hAnsi="Times New Roman"/>
          <w:sz w:val="22"/>
          <w:szCs w:val="22"/>
          <w:lang w:eastAsia="en-US"/>
        </w:rPr>
        <w:t>jogszabály által feljogosított szerv részére történt minőségellenőrzéssel összefüggésben, vagy szabályossági</w:t>
      </w:r>
      <w:r w:rsidRPr="004D606D">
        <w:rPr>
          <w:rFonts w:ascii="Times New Roman" w:hAnsi="Times New Roman"/>
          <w:sz w:val="22"/>
          <w:szCs w:val="22"/>
        </w:rPr>
        <w:t xml:space="preserve"> </w:t>
      </w:r>
      <w:r w:rsidRPr="004D606D">
        <w:rPr>
          <w:rFonts w:ascii="Times New Roman" w:eastAsiaTheme="minorHAnsi" w:hAnsi="Times New Roman"/>
          <w:sz w:val="22"/>
          <w:szCs w:val="22"/>
          <w:lang w:eastAsia="en-US"/>
        </w:rPr>
        <w:t>tanúsítvány/eredmény állásfoglalás kiállításával összefüggésben, vagy közbeszerzési eljáráshoz illetve</w:t>
      </w:r>
      <w:r w:rsidRPr="004D606D">
        <w:rPr>
          <w:rFonts w:ascii="Times New Roman" w:hAnsi="Times New Roman"/>
          <w:sz w:val="22"/>
          <w:szCs w:val="22"/>
        </w:rPr>
        <w:t xml:space="preserve"> </w:t>
      </w:r>
      <w:r w:rsidRPr="004D606D">
        <w:rPr>
          <w:rFonts w:ascii="Times New Roman" w:eastAsiaTheme="minorHAnsi" w:hAnsi="Times New Roman"/>
          <w:sz w:val="22"/>
          <w:szCs w:val="22"/>
          <w:lang w:eastAsia="en-US"/>
        </w:rPr>
        <w:t xml:space="preserve">szerződésmódosításhoz kapcsolódó utó- vagy utólagos ellenőrzéssel </w:t>
      </w:r>
      <w:r w:rsidRPr="00AA5FD7">
        <w:rPr>
          <w:rFonts w:ascii="Times New Roman" w:eastAsiaTheme="minorHAnsi" w:hAnsi="Times New Roman"/>
          <w:sz w:val="22"/>
          <w:szCs w:val="22"/>
          <w:lang w:eastAsia="en-US"/>
        </w:rPr>
        <w:t>összefüggésben</w:t>
      </w:r>
      <w:ins w:id="47" w:author="Istokovics Nikolett" w:date="2017-04-21T13:25:00Z">
        <w:r w:rsidR="00AA5FD7" w:rsidRPr="00AA5FD7">
          <w:rPr>
            <w:rFonts w:ascii="Times New Roman" w:eastAsiaTheme="minorHAnsi" w:hAnsi="Times New Roman"/>
            <w:sz w:val="22"/>
            <w:szCs w:val="22"/>
            <w:lang w:eastAsia="en-US"/>
          </w:rPr>
          <w:t xml:space="preserve"> </w:t>
        </w:r>
        <w:r w:rsidR="00AA5FD7" w:rsidRPr="00C12CE1">
          <w:rPr>
            <w:rFonts w:ascii="Times New Roman" w:hAnsi="Times New Roman"/>
            <w:sz w:val="22"/>
            <w:szCs w:val="22"/>
          </w:rPr>
          <w:t>(a 4/2011. (I.28.) Korm</w:t>
        </w:r>
        <w:r w:rsidR="00AA5FD7" w:rsidRPr="00C12CE1">
          <w:rPr>
            <w:rFonts w:ascii="Times New Roman" w:hAnsi="Times New Roman" w:hint="eastAsia"/>
            <w:sz w:val="22"/>
            <w:szCs w:val="22"/>
          </w:rPr>
          <w:t>á</w:t>
        </w:r>
        <w:r w:rsidR="00AA5FD7" w:rsidRPr="00C12CE1">
          <w:rPr>
            <w:rFonts w:ascii="Times New Roman" w:hAnsi="Times New Roman"/>
            <w:sz w:val="22"/>
            <w:szCs w:val="22"/>
          </w:rPr>
          <w:t>nyrendelet vagy a 272/2014. (XI.5.) Korm</w:t>
        </w:r>
        <w:r w:rsidR="00AA5FD7" w:rsidRPr="00C12CE1">
          <w:rPr>
            <w:rFonts w:ascii="Times New Roman" w:hAnsi="Times New Roman" w:hint="eastAsia"/>
            <w:sz w:val="22"/>
            <w:szCs w:val="22"/>
          </w:rPr>
          <w:t>á</w:t>
        </w:r>
        <w:r w:rsidR="00AA5FD7" w:rsidRPr="00C12CE1">
          <w:rPr>
            <w:rFonts w:ascii="Times New Roman" w:hAnsi="Times New Roman"/>
            <w:sz w:val="22"/>
            <w:szCs w:val="22"/>
          </w:rPr>
          <w:t xml:space="preserve">nyrendelet </w:t>
        </w:r>
      </w:ins>
      <w:ins w:id="48" w:author="Istokovics Nikolett" w:date="2017-04-21T13:27:00Z">
        <w:r w:rsidR="00527B93">
          <w:rPr>
            <w:rFonts w:ascii="Times New Roman" w:hAnsi="Times New Roman"/>
            <w:sz w:val="22"/>
            <w:szCs w:val="22"/>
          </w:rPr>
          <w:t xml:space="preserve"> vagy a 46/2011. (III.25.) Korm</w:t>
        </w:r>
      </w:ins>
      <w:ins w:id="49" w:author="Istokovics Nikolett" w:date="2017-04-21T13:30:00Z">
        <w:r w:rsidR="00527B93">
          <w:rPr>
            <w:rFonts w:ascii="Times New Roman" w:hAnsi="Times New Roman"/>
            <w:sz w:val="22"/>
            <w:szCs w:val="22"/>
          </w:rPr>
          <w:t>á</w:t>
        </w:r>
      </w:ins>
      <w:ins w:id="50" w:author="Istokovics Nikolett" w:date="2017-04-21T13:27:00Z">
        <w:r w:rsidR="00AA5FD7">
          <w:rPr>
            <w:rFonts w:ascii="Times New Roman" w:hAnsi="Times New Roman"/>
            <w:sz w:val="22"/>
            <w:szCs w:val="22"/>
          </w:rPr>
          <w:t xml:space="preserve">nyrendelet </w:t>
        </w:r>
      </w:ins>
      <w:ins w:id="51" w:author="Istokovics Nikolett" w:date="2017-04-21T13:25:00Z">
        <w:r w:rsidR="00AA5FD7" w:rsidRPr="00C12CE1">
          <w:rPr>
            <w:rFonts w:ascii="Times New Roman" w:hAnsi="Times New Roman"/>
            <w:sz w:val="22"/>
            <w:szCs w:val="22"/>
          </w:rPr>
          <w:t>vagy 320/2015. (X.30.) Korm</w:t>
        </w:r>
        <w:r w:rsidR="00AA5FD7" w:rsidRPr="00C12CE1">
          <w:rPr>
            <w:rFonts w:ascii="Times New Roman" w:hAnsi="Times New Roman" w:hint="eastAsia"/>
            <w:sz w:val="22"/>
            <w:szCs w:val="22"/>
          </w:rPr>
          <w:t>á</w:t>
        </w:r>
        <w:r w:rsidR="00AA5FD7" w:rsidRPr="00C12CE1">
          <w:rPr>
            <w:rFonts w:ascii="Times New Roman" w:hAnsi="Times New Roman"/>
            <w:sz w:val="22"/>
            <w:szCs w:val="22"/>
          </w:rPr>
          <w:t>nyrendeletben foglaltak alapj</w:t>
        </w:r>
        <w:r w:rsidR="00AA5FD7" w:rsidRPr="00C12CE1">
          <w:rPr>
            <w:rFonts w:ascii="Times New Roman" w:hAnsi="Times New Roman" w:hint="eastAsia"/>
            <w:sz w:val="22"/>
            <w:szCs w:val="22"/>
          </w:rPr>
          <w:t>á</w:t>
        </w:r>
        <w:r w:rsidR="00AA5FD7" w:rsidRPr="00C12CE1">
          <w:rPr>
            <w:rFonts w:ascii="Times New Roman" w:hAnsi="Times New Roman"/>
            <w:sz w:val="22"/>
            <w:szCs w:val="22"/>
          </w:rPr>
          <w:t>n)</w:t>
        </w:r>
      </w:ins>
      <w:r w:rsidRPr="004D606D">
        <w:rPr>
          <w:rFonts w:ascii="Times New Roman" w:eastAsiaTheme="minorHAnsi" w:hAnsi="Times New Roman"/>
          <w:sz w:val="22"/>
          <w:szCs w:val="22"/>
          <w:lang w:eastAsia="en-US"/>
        </w:rPr>
        <w:t>, vagy közbeszerzési</w:t>
      </w:r>
      <w:r w:rsidRPr="004D606D">
        <w:rPr>
          <w:rFonts w:ascii="Times New Roman" w:hAnsi="Times New Roman"/>
          <w:sz w:val="22"/>
          <w:szCs w:val="22"/>
        </w:rPr>
        <w:t xml:space="preserve"> </w:t>
      </w:r>
      <w:r w:rsidRPr="004D606D">
        <w:rPr>
          <w:rFonts w:ascii="Times New Roman" w:eastAsiaTheme="minorHAnsi" w:hAnsi="Times New Roman"/>
          <w:sz w:val="22"/>
          <w:szCs w:val="22"/>
          <w:lang w:eastAsia="en-US"/>
        </w:rPr>
        <w:t>eljárás auditálással összefüggésben végzett közbeszerzési szakértői vagy hivatalos közbeszerzési</w:t>
      </w:r>
      <w:r w:rsidRPr="004D606D">
        <w:rPr>
          <w:rFonts w:ascii="Times New Roman" w:hAnsi="Times New Roman"/>
          <w:sz w:val="22"/>
          <w:szCs w:val="22"/>
        </w:rPr>
        <w:t xml:space="preserve"> </w:t>
      </w:r>
      <w:r w:rsidRPr="004D606D">
        <w:rPr>
          <w:rFonts w:ascii="Times New Roman" w:eastAsiaTheme="minorHAnsi" w:hAnsi="Times New Roman"/>
          <w:sz w:val="22"/>
          <w:szCs w:val="22"/>
          <w:lang w:eastAsia="en-US"/>
        </w:rPr>
        <w:t>tanácsadói/felelős akkreditált közbeszerzési szaktanácsadói tevékenység vagy közbeszerzési jogi tanácsadási</w:t>
      </w:r>
      <w:r w:rsidRPr="004D606D">
        <w:rPr>
          <w:rFonts w:ascii="Times New Roman" w:hAnsi="Times New Roman"/>
          <w:sz w:val="22"/>
          <w:szCs w:val="22"/>
        </w:rPr>
        <w:t xml:space="preserve"> tevékenységből származó általános forgalmi adó nélkül számított árbevétele összesen nem éri el a 300 000</w:t>
      </w:r>
      <w:r w:rsidR="00F24C64" w:rsidRPr="004D606D">
        <w:rPr>
          <w:rFonts w:ascii="Times New Roman" w:hAnsi="Times New Roman"/>
          <w:sz w:val="22"/>
          <w:szCs w:val="22"/>
        </w:rPr>
        <w:t> </w:t>
      </w:r>
      <w:proofErr w:type="spellStart"/>
      <w:r w:rsidRPr="004D606D">
        <w:rPr>
          <w:rFonts w:ascii="Times New Roman" w:hAnsi="Times New Roman"/>
          <w:sz w:val="22"/>
          <w:szCs w:val="22"/>
        </w:rPr>
        <w:t>000</w:t>
      </w:r>
      <w:proofErr w:type="spellEnd"/>
      <w:r w:rsidR="00F24C64" w:rsidRPr="004D606D">
        <w:rPr>
          <w:rFonts w:ascii="Times New Roman" w:hAnsi="Times New Roman"/>
          <w:sz w:val="22"/>
          <w:szCs w:val="22"/>
        </w:rPr>
        <w:t>,-</w:t>
      </w:r>
      <w:r w:rsidRPr="004D606D">
        <w:rPr>
          <w:rFonts w:ascii="Times New Roman" w:hAnsi="Times New Roman"/>
          <w:sz w:val="22"/>
          <w:szCs w:val="22"/>
        </w:rPr>
        <w:t xml:space="preserve"> HUF-ot.</w:t>
      </w:r>
    </w:p>
    <w:p w:rsidR="006C5B2F" w:rsidRPr="004D606D" w:rsidRDefault="006C5B2F" w:rsidP="006C5B2F">
      <w:pPr>
        <w:autoSpaceDE w:val="0"/>
        <w:autoSpaceDN w:val="0"/>
        <w:adjustRightInd w:val="0"/>
        <w:jc w:val="both"/>
        <w:rPr>
          <w:rFonts w:ascii="Times New Roman" w:hAnsi="Times New Roman"/>
          <w:sz w:val="22"/>
          <w:szCs w:val="22"/>
        </w:rPr>
      </w:pPr>
    </w:p>
    <w:p w:rsidR="006C5B2F" w:rsidRPr="004D606D" w:rsidDel="00281338" w:rsidRDefault="006C5B2F" w:rsidP="006C5B2F">
      <w:pPr>
        <w:jc w:val="both"/>
        <w:rPr>
          <w:del w:id="52" w:author="Kövérné Tászler Ágnes" w:date="2017-05-10T14:41:00Z"/>
          <w:rFonts w:ascii="Times New Roman" w:hAnsi="Times New Roman"/>
          <w:sz w:val="22"/>
          <w:szCs w:val="22"/>
        </w:rPr>
      </w:pPr>
    </w:p>
    <w:p w:rsidR="006C5B2F" w:rsidRPr="004D606D" w:rsidRDefault="006C5B2F" w:rsidP="006C5B2F">
      <w:pPr>
        <w:jc w:val="both"/>
        <w:rPr>
          <w:rFonts w:ascii="Times New Roman" w:hAnsi="Times New Roman"/>
          <w:sz w:val="22"/>
          <w:szCs w:val="22"/>
          <w:u w:val="single"/>
        </w:rPr>
      </w:pPr>
      <w:r w:rsidRPr="004D606D">
        <w:rPr>
          <w:rFonts w:ascii="Times New Roman" w:hAnsi="Times New Roman"/>
          <w:sz w:val="22"/>
          <w:szCs w:val="22"/>
          <w:u w:val="single"/>
        </w:rPr>
        <w:t>Igazolási mód:</w:t>
      </w:r>
    </w:p>
    <w:p w:rsidR="00AE0D71" w:rsidRPr="004D606D" w:rsidRDefault="00AE0D71" w:rsidP="006C5B2F">
      <w:pPr>
        <w:jc w:val="both"/>
        <w:rPr>
          <w:rFonts w:ascii="Times New Roman" w:hAnsi="Times New Roman"/>
          <w:b/>
          <w:sz w:val="22"/>
          <w:szCs w:val="22"/>
        </w:rPr>
      </w:pPr>
    </w:p>
    <w:p w:rsidR="006C5B2F" w:rsidRDefault="006C5B2F" w:rsidP="006C5B2F">
      <w:pPr>
        <w:pStyle w:val="Default"/>
        <w:jc w:val="both"/>
        <w:rPr>
          <w:color w:val="auto"/>
          <w:sz w:val="22"/>
          <w:szCs w:val="22"/>
        </w:rPr>
      </w:pPr>
      <w:r w:rsidRPr="004D606D">
        <w:rPr>
          <w:color w:val="auto"/>
          <w:sz w:val="22"/>
          <w:szCs w:val="22"/>
        </w:rPr>
        <w:t xml:space="preserve">P.1) Az ajánlathoz csatolni kell a 321/2015. (X.30.) Korm. rendelet 19. § (1) bekezdés b) pontja alapján a számviteli jogszabályok szerinti éves beszámolót az ajánlati felhívás feladásának napjáig </w:t>
      </w:r>
      <w:r w:rsidR="00EC5FAA">
        <w:rPr>
          <w:color w:val="auto"/>
          <w:sz w:val="22"/>
          <w:szCs w:val="22"/>
        </w:rPr>
        <w:t xml:space="preserve">az </w:t>
      </w:r>
      <w:r w:rsidRPr="004D606D">
        <w:rPr>
          <w:color w:val="auto"/>
          <w:sz w:val="22"/>
          <w:szCs w:val="22"/>
        </w:rPr>
        <w:t xml:space="preserve">utolsó 3 </w:t>
      </w:r>
      <w:proofErr w:type="spellStart"/>
      <w:r w:rsidR="00A00D90">
        <w:rPr>
          <w:b/>
          <w:snapToGrid w:val="0"/>
          <w:sz w:val="22"/>
          <w:szCs w:val="22"/>
        </w:rPr>
        <w:t>mérlegfordulónappal</w:t>
      </w:r>
      <w:proofErr w:type="spellEnd"/>
      <w:r w:rsidR="00A00D90">
        <w:rPr>
          <w:b/>
          <w:snapToGrid w:val="0"/>
          <w:sz w:val="22"/>
          <w:szCs w:val="22"/>
        </w:rPr>
        <w:t xml:space="preserve"> </w:t>
      </w:r>
      <w:r w:rsidR="00EC5FAA" w:rsidRPr="00935276">
        <w:rPr>
          <w:b/>
          <w:snapToGrid w:val="0"/>
          <w:sz w:val="22"/>
          <w:szCs w:val="22"/>
        </w:rPr>
        <w:t xml:space="preserve">lezárt </w:t>
      </w:r>
      <w:r w:rsidR="00EC5FAA">
        <w:rPr>
          <w:b/>
          <w:snapToGrid w:val="0"/>
          <w:sz w:val="22"/>
          <w:szCs w:val="22"/>
        </w:rPr>
        <w:t>üzleti</w:t>
      </w:r>
      <w:r w:rsidRPr="004D606D">
        <w:rPr>
          <w:color w:val="auto"/>
          <w:sz w:val="22"/>
          <w:szCs w:val="22"/>
        </w:rPr>
        <w:t xml:space="preserve"> évre vonatkozóan, amennyiben az ajánlattevő letelepedése szerinti ország joga előírja közzétételét; amennyiben az ajánlattevő letelepedése szerinti ország joga nem írja elő közzétételét, akkor nyilatkozat</w:t>
      </w:r>
      <w:r w:rsidR="00AE0D71">
        <w:rPr>
          <w:color w:val="auto"/>
          <w:sz w:val="22"/>
          <w:szCs w:val="22"/>
        </w:rPr>
        <w:t>ot kell csatolni</w:t>
      </w:r>
      <w:r w:rsidRPr="004D606D">
        <w:rPr>
          <w:color w:val="auto"/>
          <w:sz w:val="22"/>
          <w:szCs w:val="22"/>
        </w:rPr>
        <w:t xml:space="preserve"> az utolsó 3 </w:t>
      </w:r>
      <w:proofErr w:type="spellStart"/>
      <w:r w:rsidR="0014730B">
        <w:rPr>
          <w:b/>
          <w:snapToGrid w:val="0"/>
          <w:sz w:val="22"/>
          <w:szCs w:val="22"/>
        </w:rPr>
        <w:t>mérlegfordulónappal</w:t>
      </w:r>
      <w:proofErr w:type="spellEnd"/>
      <w:r w:rsidR="0014730B" w:rsidRPr="0014730B">
        <w:rPr>
          <w:color w:val="auto"/>
          <w:sz w:val="22"/>
          <w:szCs w:val="22"/>
        </w:rPr>
        <w:t xml:space="preserve"> </w:t>
      </w:r>
      <w:r w:rsidRPr="004D606D">
        <w:rPr>
          <w:color w:val="auto"/>
          <w:sz w:val="22"/>
          <w:szCs w:val="22"/>
        </w:rPr>
        <w:t>lezárt üzleti év adózás előtti eredményéről. A 19. § (2) bekezdés szerinti esetben ajánlatkérőnek elegendő nyilatkoznia a közbeszerzés tárgya szerinti (közbeszerzési eljárás lebonyolításával vagy közbeszerzési eljárás ellenőrzésére jogszabály által feljogosított szerv részére történt minőségellenőrzéssel összefüggésben, vagy szabályossági tanúsítvány/eredmény állásfoglalás kiállításával összefüggésben, vagy közbeszerzési eljáráshoz illetve szerződésmódosításhoz kapcsolódó utó- vagy utólagos ellenőrzéssel összefüggésben</w:t>
      </w:r>
      <w:ins w:id="53" w:author="Kövérné Tászler Ágnes" w:date="2017-05-10T14:42:00Z">
        <w:r w:rsidR="00281338">
          <w:rPr>
            <w:color w:val="auto"/>
            <w:sz w:val="22"/>
            <w:szCs w:val="22"/>
          </w:rPr>
          <w:t xml:space="preserve"> (</w:t>
        </w:r>
        <w:r w:rsidR="00281338" w:rsidRPr="00527B93">
          <w:rPr>
            <w:color w:val="auto"/>
            <w:sz w:val="22"/>
            <w:szCs w:val="22"/>
          </w:rPr>
          <w:t>a</w:t>
        </w:r>
        <w:r w:rsidR="00281338" w:rsidRPr="008A24D7">
          <w:rPr>
            <w:color w:val="auto"/>
            <w:sz w:val="22"/>
            <w:szCs w:val="22"/>
          </w:rPr>
          <w:t xml:space="preserve"> 4/2011. (I.28.) Kormányrendelet vagy a 272/2014. </w:t>
        </w:r>
        <w:r w:rsidR="00281338" w:rsidRPr="008A24D7">
          <w:rPr>
            <w:color w:val="auto"/>
            <w:sz w:val="22"/>
            <w:szCs w:val="22"/>
          </w:rPr>
          <w:lastRenderedPageBreak/>
          <w:t>(XI.5.) Kormányrendelet vagy 46/2011. (III.25.) Kormányrendelet vagy 320/2015. (X.30.) Kormányrendeletben foglaltak alapján)</w:t>
        </w:r>
        <w:r w:rsidR="00281338">
          <w:rPr>
            <w:color w:val="auto"/>
            <w:sz w:val="22"/>
            <w:szCs w:val="22"/>
          </w:rPr>
          <w:t xml:space="preserve">, </w:t>
        </w:r>
      </w:ins>
      <w:r w:rsidRPr="004D606D">
        <w:rPr>
          <w:color w:val="auto"/>
          <w:sz w:val="22"/>
          <w:szCs w:val="22"/>
        </w:rPr>
        <w:t xml:space="preserve">vagy közbeszerzési eljárás auditálással összefüggésben végzett közbeszerzési szakértői vagy hivatalos közbeszerzési tanácsadói/felelős akkreditált közbeszerzési szaktanácsadói tevékenység vagy közbeszerzési jogi </w:t>
      </w:r>
      <w:r w:rsidRPr="00AA5FD7">
        <w:rPr>
          <w:color w:val="auto"/>
          <w:sz w:val="22"/>
          <w:szCs w:val="22"/>
        </w:rPr>
        <w:t>tanácsadás</w:t>
      </w:r>
      <w:ins w:id="54" w:author="Istokovics Nikolett" w:date="2017-04-21T13:30:00Z">
        <w:r w:rsidR="00AA5FD7" w:rsidRPr="00527B93">
          <w:rPr>
            <w:color w:val="auto"/>
            <w:sz w:val="22"/>
            <w:szCs w:val="22"/>
          </w:rPr>
          <w:t xml:space="preserve"> </w:t>
        </w:r>
      </w:ins>
      <w:r w:rsidRPr="004D606D">
        <w:rPr>
          <w:color w:val="auto"/>
          <w:sz w:val="22"/>
          <w:szCs w:val="22"/>
        </w:rPr>
        <w:t>nettó árbevételéről. Ha a beszámoló a közhiteles elektronikus nyilvántartásban elérhető, azt az ajánlathoz nem szükséges csatolni.</w:t>
      </w:r>
    </w:p>
    <w:p w:rsidR="00AE0D71" w:rsidRPr="004D606D" w:rsidRDefault="00AE0D71" w:rsidP="006C5B2F">
      <w:pPr>
        <w:pStyle w:val="Default"/>
        <w:jc w:val="both"/>
        <w:rPr>
          <w:color w:val="auto"/>
          <w:sz w:val="22"/>
          <w:szCs w:val="22"/>
        </w:rPr>
      </w:pPr>
    </w:p>
    <w:p w:rsidR="006C5B2F" w:rsidRPr="004D606D" w:rsidRDefault="006C5B2F" w:rsidP="006C5B2F">
      <w:pPr>
        <w:autoSpaceDE w:val="0"/>
        <w:autoSpaceDN w:val="0"/>
        <w:adjustRightInd w:val="0"/>
        <w:jc w:val="both"/>
        <w:rPr>
          <w:rFonts w:ascii="Times New Roman" w:hAnsi="Times New Roman"/>
          <w:sz w:val="22"/>
          <w:szCs w:val="22"/>
        </w:rPr>
      </w:pPr>
      <w:r w:rsidRPr="004D606D">
        <w:rPr>
          <w:rFonts w:ascii="Times New Roman" w:hAnsi="Times New Roman"/>
          <w:sz w:val="22"/>
          <w:szCs w:val="22"/>
        </w:rPr>
        <w:t xml:space="preserve">P.2.) Az ajánlathoz a 321/2015. (X.30.) Korm. rendelet 19. § (1) bekezdés c) pontja alapján csatolni kell az ajánlattevőnek </w:t>
      </w:r>
      <w:r w:rsidR="00AE0D71">
        <w:rPr>
          <w:rFonts w:ascii="Times New Roman" w:hAnsi="Times New Roman"/>
          <w:sz w:val="22"/>
          <w:szCs w:val="22"/>
        </w:rPr>
        <w:t xml:space="preserve">az </w:t>
      </w:r>
      <w:r w:rsidRPr="004D606D">
        <w:rPr>
          <w:rFonts w:ascii="Times New Roman" w:hAnsi="Times New Roman"/>
          <w:sz w:val="22"/>
          <w:szCs w:val="22"/>
        </w:rPr>
        <w:t xml:space="preserve">ajánlati felhívás feladásának napjától visszafele számított 3 </w:t>
      </w:r>
      <w:proofErr w:type="spellStart"/>
      <w:r w:rsidR="0014730B">
        <w:rPr>
          <w:b/>
          <w:snapToGrid w:val="0"/>
          <w:sz w:val="22"/>
          <w:szCs w:val="22"/>
        </w:rPr>
        <w:t>mérlegfordulónappal</w:t>
      </w:r>
      <w:proofErr w:type="spellEnd"/>
      <w:r w:rsidR="0014730B" w:rsidRPr="0014730B">
        <w:rPr>
          <w:rFonts w:ascii="Times New Roman" w:hAnsi="Times New Roman"/>
          <w:sz w:val="22"/>
          <w:szCs w:val="22"/>
        </w:rPr>
        <w:t xml:space="preserve"> </w:t>
      </w:r>
      <w:r w:rsidRPr="004D606D">
        <w:rPr>
          <w:rFonts w:ascii="Times New Roman" w:hAnsi="Times New Roman"/>
          <w:sz w:val="22"/>
          <w:szCs w:val="22"/>
        </w:rPr>
        <w:t>lezárt üzleti évben elért, ÁFA nélkül számított, a közbeszerzés tárgyából (</w:t>
      </w:r>
      <w:r w:rsidRPr="004D606D">
        <w:rPr>
          <w:rFonts w:ascii="Times New Roman" w:eastAsiaTheme="minorHAnsi" w:hAnsi="Times New Roman"/>
          <w:sz w:val="22"/>
          <w:szCs w:val="22"/>
          <w:lang w:eastAsia="en-US"/>
        </w:rPr>
        <w:t>közbeszerzési eljárás lebonyolításával vagy közbeszerzési eljárás ellenőrzésére</w:t>
      </w:r>
      <w:r w:rsidRPr="004D606D">
        <w:rPr>
          <w:rFonts w:ascii="Times New Roman" w:hAnsi="Times New Roman"/>
          <w:sz w:val="22"/>
          <w:szCs w:val="22"/>
        </w:rPr>
        <w:t xml:space="preserve"> </w:t>
      </w:r>
      <w:r w:rsidRPr="004D606D">
        <w:rPr>
          <w:rFonts w:ascii="Times New Roman" w:eastAsiaTheme="minorHAnsi" w:hAnsi="Times New Roman"/>
          <w:sz w:val="22"/>
          <w:szCs w:val="22"/>
          <w:lang w:eastAsia="en-US"/>
        </w:rPr>
        <w:t>jogszabály által feljogosított szerv részére történt minőségellenőrzéssel összefüggésben, vagy szabályossági</w:t>
      </w:r>
      <w:r w:rsidRPr="004D606D">
        <w:rPr>
          <w:rFonts w:ascii="Times New Roman" w:hAnsi="Times New Roman"/>
          <w:sz w:val="22"/>
          <w:szCs w:val="22"/>
        </w:rPr>
        <w:t xml:space="preserve"> </w:t>
      </w:r>
      <w:r w:rsidRPr="004D606D">
        <w:rPr>
          <w:rFonts w:ascii="Times New Roman" w:eastAsiaTheme="minorHAnsi" w:hAnsi="Times New Roman"/>
          <w:sz w:val="22"/>
          <w:szCs w:val="22"/>
          <w:lang w:eastAsia="en-US"/>
        </w:rPr>
        <w:t>tanúsítvány/eredmény állásfoglalás kiállításával összefüggésben, vagy közbeszerzési eljáráshoz illetve</w:t>
      </w:r>
      <w:r w:rsidRPr="004D606D">
        <w:rPr>
          <w:rFonts w:ascii="Times New Roman" w:hAnsi="Times New Roman"/>
          <w:sz w:val="22"/>
          <w:szCs w:val="22"/>
        </w:rPr>
        <w:t xml:space="preserve"> </w:t>
      </w:r>
      <w:r w:rsidRPr="004D606D">
        <w:rPr>
          <w:rFonts w:ascii="Times New Roman" w:eastAsiaTheme="minorHAnsi" w:hAnsi="Times New Roman"/>
          <w:sz w:val="22"/>
          <w:szCs w:val="22"/>
          <w:lang w:eastAsia="en-US"/>
        </w:rPr>
        <w:t>szerződésmódosításhoz kapcsolódó utó- vagy utólagos ellenőrzéssel összefüggésben</w:t>
      </w:r>
      <w:ins w:id="55" w:author="Istokovics Nikolett" w:date="2017-04-21T13:30:00Z">
        <w:r w:rsidR="00527B93">
          <w:rPr>
            <w:rFonts w:ascii="Times New Roman" w:eastAsiaTheme="minorHAnsi" w:hAnsi="Times New Roman"/>
            <w:sz w:val="22"/>
            <w:szCs w:val="22"/>
            <w:lang w:eastAsia="en-US"/>
          </w:rPr>
          <w:t xml:space="preserve"> </w:t>
        </w:r>
        <w:r w:rsidR="00527B93" w:rsidRPr="00DE6065">
          <w:rPr>
            <w:rFonts w:ascii="Times New Roman" w:hAnsi="Times New Roman"/>
            <w:sz w:val="22"/>
            <w:szCs w:val="22"/>
          </w:rPr>
          <w:t xml:space="preserve">(a 4/2011. (I.28.) Kormányrendelet vagy a 272/2014. (XI.5.) Kormányrendelet </w:t>
        </w:r>
        <w:r w:rsidR="00527B93">
          <w:rPr>
            <w:rFonts w:ascii="Times New Roman" w:hAnsi="Times New Roman"/>
            <w:sz w:val="22"/>
            <w:szCs w:val="22"/>
          </w:rPr>
          <w:t xml:space="preserve"> vagy a 46/2011. (III.25.) Kormányrendelet </w:t>
        </w:r>
        <w:r w:rsidR="00527B93" w:rsidRPr="00DE6065">
          <w:rPr>
            <w:rFonts w:ascii="Times New Roman" w:hAnsi="Times New Roman"/>
            <w:sz w:val="22"/>
            <w:szCs w:val="22"/>
          </w:rPr>
          <w:t>vagy 320/2015. (X.30.) Kormányrendeletben foglaltak alapján)</w:t>
        </w:r>
      </w:ins>
      <w:r w:rsidRPr="004D606D">
        <w:rPr>
          <w:rFonts w:ascii="Times New Roman" w:eastAsiaTheme="minorHAnsi" w:hAnsi="Times New Roman"/>
          <w:sz w:val="22"/>
          <w:szCs w:val="22"/>
          <w:lang w:eastAsia="en-US"/>
        </w:rPr>
        <w:t>, vagy közbeszerzési</w:t>
      </w:r>
      <w:r w:rsidRPr="004D606D">
        <w:rPr>
          <w:rFonts w:ascii="Times New Roman" w:hAnsi="Times New Roman"/>
          <w:sz w:val="22"/>
          <w:szCs w:val="22"/>
        </w:rPr>
        <w:t xml:space="preserve"> </w:t>
      </w:r>
      <w:r w:rsidRPr="004D606D">
        <w:rPr>
          <w:rFonts w:ascii="Times New Roman" w:eastAsiaTheme="minorHAnsi" w:hAnsi="Times New Roman"/>
          <w:sz w:val="22"/>
          <w:szCs w:val="22"/>
          <w:lang w:eastAsia="en-US"/>
        </w:rPr>
        <w:t>eljárás auditálással összefüggésben végzett közbeszerzési szakértői vagy hivatalos közbeszerzési</w:t>
      </w:r>
      <w:r w:rsidRPr="004D606D">
        <w:rPr>
          <w:rFonts w:ascii="Times New Roman" w:hAnsi="Times New Roman"/>
          <w:sz w:val="22"/>
          <w:szCs w:val="22"/>
        </w:rPr>
        <w:t xml:space="preserve"> </w:t>
      </w:r>
      <w:r w:rsidRPr="004D606D">
        <w:rPr>
          <w:rFonts w:ascii="Times New Roman" w:eastAsiaTheme="minorHAnsi" w:hAnsi="Times New Roman"/>
          <w:sz w:val="22"/>
          <w:szCs w:val="22"/>
          <w:lang w:eastAsia="en-US"/>
        </w:rPr>
        <w:t>tanácsadói/felelős akkreditált közbeszerzési szaktanácsadói tevékenység vagy közbeszerzési jogi tanácsadás</w:t>
      </w:r>
      <w:r w:rsidRPr="004D606D">
        <w:rPr>
          <w:rFonts w:ascii="Times New Roman" w:hAnsi="Times New Roman"/>
          <w:sz w:val="22"/>
          <w:szCs w:val="22"/>
        </w:rPr>
        <w:t>) származó árbevétel</w:t>
      </w:r>
      <w:r w:rsidR="00AE0D71">
        <w:rPr>
          <w:rFonts w:ascii="Times New Roman" w:hAnsi="Times New Roman"/>
          <w:sz w:val="22"/>
          <w:szCs w:val="22"/>
        </w:rPr>
        <w:t>é</w:t>
      </w:r>
      <w:r w:rsidRPr="004D606D">
        <w:rPr>
          <w:rFonts w:ascii="Times New Roman" w:hAnsi="Times New Roman"/>
          <w:sz w:val="22"/>
          <w:szCs w:val="22"/>
        </w:rPr>
        <w:t>ről szóló egyszerű nyilatkozatát HUF-ban kifejezve, attól függően, hogy az ajánlattevő mikor jött létre,</w:t>
      </w:r>
      <w:r w:rsidR="00AE0D71">
        <w:rPr>
          <w:rFonts w:ascii="Times New Roman" w:hAnsi="Times New Roman"/>
          <w:sz w:val="22"/>
          <w:szCs w:val="22"/>
        </w:rPr>
        <w:t xml:space="preserve"> </w:t>
      </w:r>
      <w:r w:rsidRPr="004D606D">
        <w:rPr>
          <w:rFonts w:ascii="Times New Roman" w:hAnsi="Times New Roman"/>
          <w:sz w:val="22"/>
          <w:szCs w:val="22"/>
        </w:rPr>
        <w:t>illetve mikor kezdte meg tevékenységét, ha ezek az adatok rendelkezésre állnak.</w:t>
      </w:r>
    </w:p>
    <w:p w:rsidR="00F24C64" w:rsidRPr="004D606D" w:rsidDel="00E42CFF" w:rsidRDefault="00F24C64" w:rsidP="006C5B2F">
      <w:pPr>
        <w:autoSpaceDE w:val="0"/>
        <w:autoSpaceDN w:val="0"/>
        <w:adjustRightInd w:val="0"/>
        <w:jc w:val="both"/>
        <w:rPr>
          <w:del w:id="56" w:author="Kövérné Tászler Ágnes" w:date="2017-04-26T13:59:00Z"/>
          <w:rFonts w:ascii="Times New Roman" w:hAnsi="Times New Roman"/>
          <w:sz w:val="22"/>
          <w:szCs w:val="22"/>
        </w:rPr>
      </w:pPr>
    </w:p>
    <w:p w:rsidR="006C5B2F" w:rsidRPr="004D606D" w:rsidDel="008A24D7" w:rsidRDefault="006C5B2F" w:rsidP="006C5B2F">
      <w:pPr>
        <w:autoSpaceDE w:val="0"/>
        <w:autoSpaceDN w:val="0"/>
        <w:adjustRightInd w:val="0"/>
        <w:jc w:val="both"/>
        <w:rPr>
          <w:del w:id="57" w:author="Istokovics Nikolett" w:date="2017-04-21T13:39:00Z"/>
          <w:rFonts w:ascii="Times New Roman" w:hAnsi="Times New Roman"/>
          <w:sz w:val="22"/>
          <w:szCs w:val="22"/>
        </w:rPr>
      </w:pPr>
      <w:del w:id="58" w:author="Istokovics Nikolett" w:date="2017-04-21T13:39:00Z">
        <w:r w:rsidRPr="004D606D" w:rsidDel="008A24D7">
          <w:rPr>
            <w:rFonts w:ascii="Times New Roman" w:hAnsi="Times New Roman"/>
            <w:sz w:val="22"/>
            <w:szCs w:val="22"/>
          </w:rPr>
          <w:delText>P.3.) Az ajánlathoz a 321/2015. (X.30.) Korm. rendelet 19. § (1) bekezdésének d) pontja alapján csatolni kell az ajánlattevőnek a szakmai felelősségbiztosításának fennállásáról szóló igazolásként a biztosítási kötvénymásolati példányát, vagy a biztosító által kiállított, az ajánlattételi határidőt megelőző 30 napnál nem régebbi fedezetigazolás másolati példányát, melyből az alkalmassági követelménynek történő megfelelés egyértelműen megállapítható.</w:delText>
        </w:r>
      </w:del>
    </w:p>
    <w:p w:rsidR="00AE0D71" w:rsidRDefault="00AE0D71" w:rsidP="006C5B2F">
      <w:pPr>
        <w:autoSpaceDE w:val="0"/>
        <w:autoSpaceDN w:val="0"/>
        <w:adjustRightInd w:val="0"/>
        <w:jc w:val="both"/>
        <w:rPr>
          <w:rFonts w:ascii="Times New Roman" w:hAnsi="Times New Roman"/>
          <w:sz w:val="22"/>
          <w:szCs w:val="22"/>
        </w:rPr>
      </w:pPr>
    </w:p>
    <w:p w:rsidR="006C5B2F" w:rsidRPr="004D606D" w:rsidRDefault="006C5B2F" w:rsidP="006C5B2F">
      <w:pPr>
        <w:autoSpaceDE w:val="0"/>
        <w:autoSpaceDN w:val="0"/>
        <w:adjustRightInd w:val="0"/>
        <w:jc w:val="both"/>
        <w:rPr>
          <w:rFonts w:ascii="Times New Roman" w:hAnsi="Times New Roman"/>
          <w:sz w:val="22"/>
          <w:szCs w:val="22"/>
        </w:rPr>
      </w:pPr>
      <w:r w:rsidRPr="004D606D">
        <w:rPr>
          <w:rFonts w:ascii="Times New Roman" w:hAnsi="Times New Roman"/>
          <w:sz w:val="22"/>
          <w:szCs w:val="22"/>
        </w:rPr>
        <w:t xml:space="preserve">Ha P.1.) és P.2.) alkalmassági követelmények esetén ajánlattevő a szükséges irattal azért nem rendelkezik, mert olyan jogi formában működik, amely tekintetében a beszámoló, illetve árbevételről szóló nyilatkozatbenyújtása nem lehetséges, </w:t>
      </w:r>
      <w:r w:rsidR="00AE0D71">
        <w:rPr>
          <w:rFonts w:ascii="Times New Roman" w:hAnsi="Times New Roman"/>
          <w:sz w:val="22"/>
          <w:szCs w:val="22"/>
        </w:rPr>
        <w:t xml:space="preserve">akkor </w:t>
      </w:r>
      <w:r w:rsidRPr="004D606D">
        <w:rPr>
          <w:rFonts w:ascii="Times New Roman" w:hAnsi="Times New Roman"/>
          <w:sz w:val="22"/>
          <w:szCs w:val="22"/>
        </w:rPr>
        <w:t>az előírt alkalmassági követelmény és igazolási mód helyett bármely, az ajánlatkérő által megfelelőnek tekintett egyéb nyilatkozattal vagy dokumentummal igazolhatja pénzügyi és gazdasági alkalmasságát. A 321/2015. (X.30.) Korm. rendelet 19. § (3) bekezdése alapján ajánlattevő kiegészítő tájékoztatás kérése során köteles alátámasztani, hogy olyan jogi formában működik, amely</w:t>
      </w:r>
      <w:r w:rsidR="00AE0D71">
        <w:rPr>
          <w:rFonts w:ascii="Times New Roman" w:hAnsi="Times New Roman"/>
          <w:sz w:val="22"/>
          <w:szCs w:val="22"/>
        </w:rPr>
        <w:t xml:space="preserve"> </w:t>
      </w:r>
      <w:r w:rsidRPr="004D606D">
        <w:rPr>
          <w:rFonts w:ascii="Times New Roman" w:hAnsi="Times New Roman"/>
          <w:sz w:val="22"/>
          <w:szCs w:val="22"/>
        </w:rPr>
        <w:t>tekintetében a beszámoló, illetve árbevételről szóló nyilatkozat benyújtása nem lehetséges és tájékoztatást kérni az e pontokkal kapcsolatban előírt alkalmassági követelmény és igazolási mód helyett az alkalmasság igazolásának ajánlatkérő által elfogadott módjáról.</w:t>
      </w:r>
    </w:p>
    <w:p w:rsidR="006C5B2F" w:rsidRPr="004D606D" w:rsidRDefault="006C5B2F" w:rsidP="006C5B2F">
      <w:pPr>
        <w:autoSpaceDE w:val="0"/>
        <w:autoSpaceDN w:val="0"/>
        <w:adjustRightInd w:val="0"/>
        <w:jc w:val="both"/>
        <w:rPr>
          <w:rFonts w:ascii="Times New Roman" w:hAnsi="Times New Roman"/>
          <w:sz w:val="22"/>
          <w:szCs w:val="22"/>
        </w:rPr>
      </w:pPr>
      <w:r w:rsidRPr="004D606D">
        <w:rPr>
          <w:rFonts w:ascii="Times New Roman" w:hAnsi="Times New Roman"/>
          <w:sz w:val="22"/>
          <w:szCs w:val="22"/>
        </w:rPr>
        <w:t>A P.1.)–P.</w:t>
      </w:r>
      <w:ins w:id="59" w:author="Istokovics Nikolett" w:date="2017-04-21T13:39:00Z">
        <w:r w:rsidR="00DA1FAE">
          <w:rPr>
            <w:rFonts w:ascii="Times New Roman" w:hAnsi="Times New Roman"/>
            <w:sz w:val="22"/>
            <w:szCs w:val="22"/>
          </w:rPr>
          <w:t>2</w:t>
        </w:r>
      </w:ins>
      <w:del w:id="60" w:author="Istokovics Nikolett" w:date="2017-04-21T13:39:00Z">
        <w:r w:rsidRPr="004D606D" w:rsidDel="00DA1FAE">
          <w:rPr>
            <w:rFonts w:ascii="Times New Roman" w:hAnsi="Times New Roman"/>
            <w:sz w:val="22"/>
            <w:szCs w:val="22"/>
          </w:rPr>
          <w:delText>3</w:delText>
        </w:r>
      </w:del>
      <w:r w:rsidRPr="004D606D">
        <w:rPr>
          <w:rFonts w:ascii="Times New Roman" w:hAnsi="Times New Roman"/>
          <w:sz w:val="22"/>
          <w:szCs w:val="22"/>
        </w:rPr>
        <w:t>.) alkalmassági követelményeknek az ajánlattevő (közös ajánlattevők) a Kbt. 65. § (6)–(7) bekezdése alapján is megfelelhet.</w:t>
      </w:r>
    </w:p>
    <w:p w:rsidR="006C5B2F" w:rsidRPr="004D606D" w:rsidRDefault="006C5B2F" w:rsidP="006C5B2F">
      <w:pPr>
        <w:autoSpaceDE w:val="0"/>
        <w:autoSpaceDN w:val="0"/>
        <w:adjustRightInd w:val="0"/>
        <w:jc w:val="both"/>
        <w:rPr>
          <w:rFonts w:ascii="Times New Roman" w:hAnsi="Times New Roman"/>
          <w:sz w:val="22"/>
          <w:szCs w:val="22"/>
        </w:rPr>
      </w:pPr>
      <w:r w:rsidRPr="004D606D">
        <w:rPr>
          <w:rFonts w:ascii="Times New Roman" w:hAnsi="Times New Roman"/>
          <w:sz w:val="22"/>
          <w:szCs w:val="22"/>
        </w:rPr>
        <w:t>A 321/2015. (X.30.) Korm. rendelet 1. § (1) bekezdése alapján az ajánlattevőnek az ajánlatában E</w:t>
      </w:r>
      <w:r w:rsidR="00D9227D">
        <w:rPr>
          <w:rFonts w:ascii="Times New Roman" w:hAnsi="Times New Roman"/>
          <w:sz w:val="22"/>
          <w:szCs w:val="22"/>
        </w:rPr>
        <w:t>SPD</w:t>
      </w:r>
      <w:r w:rsidRPr="004D606D">
        <w:rPr>
          <w:rFonts w:ascii="Times New Roman" w:hAnsi="Times New Roman"/>
          <w:sz w:val="22"/>
          <w:szCs w:val="22"/>
        </w:rPr>
        <w:t xml:space="preserve"> benyújtásával kell előzetesen nyilatkoznia, hogy megfelel az ajánlatkérő által meghatározott alkalmassági követelményeknek (E</w:t>
      </w:r>
      <w:r w:rsidR="00D9227D">
        <w:rPr>
          <w:rFonts w:ascii="Times New Roman" w:hAnsi="Times New Roman"/>
          <w:sz w:val="22"/>
          <w:szCs w:val="22"/>
        </w:rPr>
        <w:t>SP</w:t>
      </w:r>
      <w:r w:rsidRPr="004D606D">
        <w:rPr>
          <w:rFonts w:ascii="Times New Roman" w:hAnsi="Times New Roman"/>
          <w:sz w:val="22"/>
          <w:szCs w:val="22"/>
        </w:rPr>
        <w:t>D IV. rész α pontját kitöltve).</w:t>
      </w:r>
    </w:p>
    <w:p w:rsidR="0014730B" w:rsidRPr="009A713C" w:rsidRDefault="0014730B" w:rsidP="00550CBE">
      <w:pPr>
        <w:spacing w:after="240"/>
        <w:jc w:val="both"/>
        <w:rPr>
          <w:rFonts w:ascii="Times New Roman" w:hAnsi="Times New Roman"/>
          <w:sz w:val="22"/>
          <w:szCs w:val="22"/>
        </w:rPr>
      </w:pPr>
    </w:p>
    <w:p w:rsidR="00FF5055" w:rsidRPr="009A713C" w:rsidRDefault="00FF5055" w:rsidP="009045DB">
      <w:pPr>
        <w:spacing w:after="240"/>
        <w:jc w:val="both"/>
        <w:rPr>
          <w:rFonts w:ascii="Times New Roman" w:hAnsi="Times New Roman"/>
          <w:sz w:val="22"/>
          <w:szCs w:val="22"/>
        </w:rPr>
      </w:pPr>
      <w:r w:rsidRPr="009A713C">
        <w:rPr>
          <w:rFonts w:ascii="Times New Roman" w:hAnsi="Times New Roman"/>
          <w:sz w:val="22"/>
          <w:szCs w:val="22"/>
        </w:rPr>
        <w:t>A Kbt. 65. § (8) bekezdése alapján az a szervezet, amelynek adatait az ajánlattevő a gazdasági és pénzügyi alkalmasság igazolásához felhasználja, a Ptk. 6:419. §</w:t>
      </w:r>
      <w:proofErr w:type="spellStart"/>
      <w:r w:rsidRPr="009A713C">
        <w:rPr>
          <w:rFonts w:ascii="Times New Roman" w:hAnsi="Times New Roman"/>
          <w:sz w:val="22"/>
          <w:szCs w:val="22"/>
        </w:rPr>
        <w:t>-ában</w:t>
      </w:r>
      <w:proofErr w:type="spellEnd"/>
      <w:r w:rsidRPr="009A713C">
        <w:rPr>
          <w:rFonts w:ascii="Times New Roman" w:hAnsi="Times New Roman"/>
          <w:sz w:val="22"/>
          <w:szCs w:val="22"/>
        </w:rPr>
        <w:t xml:space="preserve"> foglaltak szerint kezesként felel az ajánlatkérőt az ajánlattevő teljesítésének elmaradásával vagy hibás teljesítésével összefüggésben ért kár megtérítéséért.</w:t>
      </w:r>
    </w:p>
    <w:p w:rsidR="0025034F" w:rsidRPr="004D606D" w:rsidRDefault="00550CBE" w:rsidP="00550CBE">
      <w:pPr>
        <w:spacing w:after="120"/>
        <w:jc w:val="both"/>
        <w:rPr>
          <w:rFonts w:ascii="Times New Roman" w:hAnsi="Times New Roman"/>
          <w:b/>
          <w:sz w:val="22"/>
          <w:szCs w:val="22"/>
        </w:rPr>
      </w:pPr>
      <w:r w:rsidRPr="004D606D">
        <w:rPr>
          <w:rFonts w:ascii="Times New Roman" w:hAnsi="Times New Roman"/>
          <w:b/>
          <w:sz w:val="22"/>
          <w:szCs w:val="22"/>
        </w:rPr>
        <w:t xml:space="preserve">15.2. </w:t>
      </w:r>
      <w:r w:rsidR="0025034F" w:rsidRPr="004D606D">
        <w:rPr>
          <w:rFonts w:ascii="Times New Roman" w:hAnsi="Times New Roman"/>
          <w:b/>
          <w:sz w:val="22"/>
          <w:szCs w:val="22"/>
        </w:rPr>
        <w:t>M</w:t>
      </w:r>
      <w:r w:rsidR="0025034F" w:rsidRPr="004D606D">
        <w:rPr>
          <w:rFonts w:ascii="Times New Roman" w:hAnsi="Times New Roman" w:hint="eastAsia"/>
          <w:b/>
          <w:sz w:val="22"/>
          <w:szCs w:val="22"/>
        </w:rPr>
        <w:t>ű</w:t>
      </w:r>
      <w:r w:rsidR="0025034F" w:rsidRPr="004D606D">
        <w:rPr>
          <w:rFonts w:ascii="Times New Roman" w:hAnsi="Times New Roman"/>
          <w:b/>
          <w:sz w:val="22"/>
          <w:szCs w:val="22"/>
        </w:rPr>
        <w:t>szaki, illetve szakmai alkalmass</w:t>
      </w:r>
      <w:r w:rsidR="0025034F" w:rsidRPr="004D606D">
        <w:rPr>
          <w:rFonts w:ascii="Times New Roman" w:hAnsi="Times New Roman" w:hint="eastAsia"/>
          <w:b/>
          <w:sz w:val="22"/>
          <w:szCs w:val="22"/>
        </w:rPr>
        <w:t>á</w:t>
      </w:r>
      <w:r w:rsidR="0025034F" w:rsidRPr="004D606D">
        <w:rPr>
          <w:rFonts w:ascii="Times New Roman" w:hAnsi="Times New Roman"/>
          <w:b/>
          <w:sz w:val="22"/>
          <w:szCs w:val="22"/>
        </w:rPr>
        <w:t xml:space="preserve">g </w:t>
      </w:r>
      <w:r w:rsidR="00FF5055" w:rsidRPr="004D606D">
        <w:rPr>
          <w:rFonts w:ascii="Times New Roman" w:hAnsi="Times New Roman"/>
          <w:b/>
          <w:sz w:val="22"/>
          <w:szCs w:val="22"/>
        </w:rPr>
        <w:t>minimum k</w:t>
      </w:r>
      <w:r w:rsidR="00FF5055" w:rsidRPr="004D606D">
        <w:rPr>
          <w:rFonts w:ascii="Times New Roman" w:hAnsi="Times New Roman" w:hint="eastAsia"/>
          <w:b/>
          <w:sz w:val="22"/>
          <w:szCs w:val="22"/>
        </w:rPr>
        <w:t>ö</w:t>
      </w:r>
      <w:r w:rsidR="00FF5055" w:rsidRPr="004D606D">
        <w:rPr>
          <w:rFonts w:ascii="Times New Roman" w:hAnsi="Times New Roman"/>
          <w:b/>
          <w:sz w:val="22"/>
          <w:szCs w:val="22"/>
        </w:rPr>
        <w:t>vetelm</w:t>
      </w:r>
      <w:r w:rsidR="00FF5055" w:rsidRPr="004D606D">
        <w:rPr>
          <w:rFonts w:ascii="Times New Roman" w:hAnsi="Times New Roman" w:hint="eastAsia"/>
          <w:b/>
          <w:sz w:val="22"/>
          <w:szCs w:val="22"/>
        </w:rPr>
        <w:t>é</w:t>
      </w:r>
      <w:r w:rsidR="00FF5055" w:rsidRPr="004D606D">
        <w:rPr>
          <w:rFonts w:ascii="Times New Roman" w:hAnsi="Times New Roman"/>
          <w:b/>
          <w:sz w:val="22"/>
          <w:szCs w:val="22"/>
        </w:rPr>
        <w:t xml:space="preserve">nyei </w:t>
      </w:r>
      <w:r w:rsidR="00FF5055" w:rsidRPr="004D606D">
        <w:rPr>
          <w:rFonts w:ascii="Times New Roman" w:hAnsi="Times New Roman" w:hint="eastAsia"/>
          <w:b/>
          <w:sz w:val="22"/>
          <w:szCs w:val="22"/>
        </w:rPr>
        <w:t>é</w:t>
      </w:r>
      <w:r w:rsidR="00FF5055" w:rsidRPr="004D606D">
        <w:rPr>
          <w:rFonts w:ascii="Times New Roman" w:hAnsi="Times New Roman"/>
          <w:b/>
          <w:sz w:val="22"/>
          <w:szCs w:val="22"/>
        </w:rPr>
        <w:t xml:space="preserve">s annak </w:t>
      </w:r>
      <w:r w:rsidR="0025034F" w:rsidRPr="004D606D">
        <w:rPr>
          <w:rFonts w:ascii="Times New Roman" w:hAnsi="Times New Roman"/>
          <w:b/>
          <w:sz w:val="22"/>
          <w:szCs w:val="22"/>
        </w:rPr>
        <w:t>igazol</w:t>
      </w:r>
      <w:r w:rsidR="0025034F" w:rsidRPr="004D606D">
        <w:rPr>
          <w:rFonts w:ascii="Times New Roman" w:hAnsi="Times New Roman" w:hint="eastAsia"/>
          <w:b/>
          <w:sz w:val="22"/>
          <w:szCs w:val="22"/>
        </w:rPr>
        <w:t>á</w:t>
      </w:r>
      <w:r w:rsidR="0025034F" w:rsidRPr="004D606D">
        <w:rPr>
          <w:rFonts w:ascii="Times New Roman" w:hAnsi="Times New Roman"/>
          <w:b/>
          <w:sz w:val="22"/>
          <w:szCs w:val="22"/>
        </w:rPr>
        <w:t>sa:</w:t>
      </w:r>
    </w:p>
    <w:p w:rsidR="00FF5055" w:rsidRPr="009A713C" w:rsidRDefault="00FF5055" w:rsidP="009045DB">
      <w:pPr>
        <w:pStyle w:val="Listaszerbekezds"/>
        <w:ind w:left="480"/>
        <w:jc w:val="both"/>
        <w:rPr>
          <w:rFonts w:ascii="Times New Roman" w:hAnsi="Times New Roman"/>
          <w:sz w:val="22"/>
          <w:szCs w:val="22"/>
        </w:rPr>
      </w:pPr>
    </w:p>
    <w:p w:rsidR="00D92201" w:rsidRPr="004D606D" w:rsidRDefault="00FF5055" w:rsidP="009045DB">
      <w:pPr>
        <w:pStyle w:val="Listaszerbekezds"/>
        <w:spacing w:after="240"/>
        <w:ind w:left="0"/>
        <w:jc w:val="both"/>
        <w:rPr>
          <w:rFonts w:ascii="Times New Roman" w:hAnsi="Times New Roman"/>
          <w:sz w:val="22"/>
          <w:szCs w:val="22"/>
          <w:u w:val="single"/>
        </w:rPr>
      </w:pPr>
      <w:r w:rsidRPr="004D606D">
        <w:rPr>
          <w:rFonts w:ascii="Times New Roman" w:hAnsi="Times New Roman"/>
          <w:sz w:val="22"/>
          <w:szCs w:val="22"/>
          <w:u w:val="single"/>
        </w:rPr>
        <w:t>Az alkalmasság minimumkövetelménye(i):</w:t>
      </w: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M.1.) Alkalmatlan az ajánlattevő, ha nem rendelkezik az ajánlati felhívás feladásától visszafelé számított megelőző 3 évben (36 hónapban):</w:t>
      </w: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Összesen legalább nettó 300 000</w:t>
      </w:r>
      <w:r w:rsidR="00923DDF" w:rsidRPr="009A713C">
        <w:rPr>
          <w:rFonts w:ascii="Times New Roman" w:hAnsi="Times New Roman"/>
          <w:sz w:val="22"/>
          <w:szCs w:val="22"/>
        </w:rPr>
        <w:t> </w:t>
      </w:r>
      <w:proofErr w:type="spellStart"/>
      <w:r w:rsidRPr="004D606D">
        <w:rPr>
          <w:rFonts w:ascii="Times New Roman" w:hAnsi="Times New Roman"/>
          <w:sz w:val="22"/>
          <w:szCs w:val="22"/>
        </w:rPr>
        <w:t>000</w:t>
      </w:r>
      <w:proofErr w:type="spellEnd"/>
      <w:r w:rsidR="00923DDF" w:rsidRPr="009A713C">
        <w:rPr>
          <w:rFonts w:ascii="Times New Roman" w:hAnsi="Times New Roman"/>
          <w:sz w:val="22"/>
          <w:szCs w:val="22"/>
        </w:rPr>
        <w:t>,-</w:t>
      </w:r>
      <w:r w:rsidRPr="004D606D">
        <w:rPr>
          <w:rFonts w:ascii="Times New Roman" w:hAnsi="Times New Roman"/>
          <w:sz w:val="22"/>
          <w:szCs w:val="22"/>
        </w:rPr>
        <w:t xml:space="preserve"> HUF ellenértékben elvégzett, vagy összesen </w:t>
      </w:r>
      <w:del w:id="61" w:author="Istokovics Nikolett" w:date="2017-04-21T13:49:00Z">
        <w:r w:rsidRPr="004D606D" w:rsidDel="00C8422E">
          <w:rPr>
            <w:rFonts w:ascii="Times New Roman" w:hAnsi="Times New Roman"/>
            <w:sz w:val="22"/>
            <w:szCs w:val="22"/>
          </w:rPr>
          <w:delText xml:space="preserve">1000 </w:delText>
        </w:r>
      </w:del>
      <w:ins w:id="62" w:author="Istokovics Nikolett" w:date="2017-04-21T13:49:00Z">
        <w:r w:rsidR="00C8422E">
          <w:rPr>
            <w:rFonts w:ascii="Times New Roman" w:hAnsi="Times New Roman"/>
            <w:sz w:val="22"/>
            <w:szCs w:val="22"/>
          </w:rPr>
          <w:t>2.900</w:t>
        </w:r>
        <w:r w:rsidR="00C8422E" w:rsidRPr="004D606D">
          <w:rPr>
            <w:rFonts w:ascii="Times New Roman" w:hAnsi="Times New Roman"/>
            <w:sz w:val="22"/>
            <w:szCs w:val="22"/>
          </w:rPr>
          <w:t xml:space="preserve"> </w:t>
        </w:r>
      </w:ins>
      <w:r w:rsidRPr="004D606D">
        <w:rPr>
          <w:rFonts w:ascii="Times New Roman" w:hAnsi="Times New Roman"/>
          <w:sz w:val="22"/>
          <w:szCs w:val="22"/>
        </w:rPr>
        <w:t>db közbeszerzési eljárás lebonyolítására és/vagy közbeszerzési eljárás ellenőrzésére jogszabály által feljogosított szervek részére történt minőségellenőrzésére, vagy szabályossági tanúsítvány /eredmény állásfoglalás kiállítására, vagy utó- vagy utólagos ellenőrzésére, szerződésmódosítás ellenőrzésére</w:t>
      </w:r>
      <w:ins w:id="63" w:author="Istokovics Nikolett" w:date="2017-04-21T13:54:00Z">
        <w:r w:rsidR="00AF5D51">
          <w:rPr>
            <w:rFonts w:ascii="Times New Roman" w:hAnsi="Times New Roman"/>
            <w:sz w:val="22"/>
            <w:szCs w:val="22"/>
          </w:rPr>
          <w:t xml:space="preserve"> </w:t>
        </w:r>
        <w:r w:rsidR="00AF5D51">
          <w:rPr>
            <w:sz w:val="20"/>
            <w:szCs w:val="20"/>
          </w:rPr>
          <w:t xml:space="preserve">(a 4/2011. (I.28.) Kormányrendelet vagy a 272/2014. (XI.5.) Kormányrendelet vagy a 46/2011. (III.25.) </w:t>
        </w:r>
        <w:r w:rsidR="00AF5D51">
          <w:rPr>
            <w:sz w:val="20"/>
            <w:szCs w:val="20"/>
          </w:rPr>
          <w:lastRenderedPageBreak/>
          <w:t>Kormányrendelet vagy a 320/2015. (X.30.) Kormányrendeletben foglaltak alapján)</w:t>
        </w:r>
      </w:ins>
      <w:r w:rsidRPr="004D606D">
        <w:rPr>
          <w:rFonts w:ascii="Times New Roman" w:hAnsi="Times New Roman"/>
          <w:sz w:val="22"/>
          <w:szCs w:val="22"/>
        </w:rPr>
        <w:t xml:space="preserve"> vagy közbeszerzési eljárás auditálására vonatkozó referenciával.</w:t>
      </w: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Fenti alkalmassági követelménynek való megfelelés egy vagy több referenciával/szerződéssel igazolható.</w:t>
      </w:r>
    </w:p>
    <w:p w:rsidR="00D92201" w:rsidRDefault="00D92201" w:rsidP="00D92201">
      <w:pPr>
        <w:jc w:val="both"/>
        <w:rPr>
          <w:rFonts w:ascii="Times New Roman" w:hAnsi="Times New Roman"/>
          <w:sz w:val="22"/>
          <w:szCs w:val="22"/>
        </w:rPr>
      </w:pPr>
      <w:r w:rsidRPr="004D606D">
        <w:rPr>
          <w:rFonts w:ascii="Times New Roman" w:hAnsi="Times New Roman"/>
          <w:sz w:val="22"/>
          <w:szCs w:val="22"/>
        </w:rPr>
        <w:t>A referencia akkor minősül az ajánlati felhívás feladását megelőző utolsó 36 hónapban teljesítettnek, amennyiben az adott ellenőrzési tevékenység eredményét képező dokumentum</w:t>
      </w:r>
      <w:r w:rsidR="00AE0D71">
        <w:rPr>
          <w:rFonts w:ascii="Times New Roman" w:hAnsi="Times New Roman"/>
          <w:sz w:val="22"/>
          <w:szCs w:val="22"/>
        </w:rPr>
        <w:t xml:space="preserve"> a</w:t>
      </w:r>
      <w:r w:rsidRPr="004D606D">
        <w:rPr>
          <w:rFonts w:ascii="Times New Roman" w:hAnsi="Times New Roman"/>
          <w:sz w:val="22"/>
          <w:szCs w:val="22"/>
        </w:rPr>
        <w:t xml:space="preserve"> szerződést kötő másik fél felé leadás</w:t>
      </w:r>
      <w:r w:rsidR="00AE0D71">
        <w:rPr>
          <w:rFonts w:ascii="Times New Roman" w:hAnsi="Times New Roman"/>
          <w:sz w:val="22"/>
          <w:szCs w:val="22"/>
        </w:rPr>
        <w:t>ra került</w:t>
      </w:r>
      <w:r w:rsidRPr="004D606D">
        <w:rPr>
          <w:rFonts w:ascii="Times New Roman" w:hAnsi="Times New Roman"/>
          <w:sz w:val="22"/>
          <w:szCs w:val="22"/>
        </w:rPr>
        <w:t>; továbbá lebonyolítói referencia esetén abban az esetben, amennyiben az eljárás eredményéről szóló tájékoztató feladásának időpontja erre az időszakra esik. Ajánlatkérő a teljesített lebonyolítási referenciaként azon közbeszerzési eljárás lebonyolítását fogadja el, amelyben a közbeszerzési eljárás eredményéről szóló tájékoztató feladására sor került</w:t>
      </w:r>
      <w:del w:id="64" w:author="Istokovics Nikolett" w:date="2017-04-21T13:51:00Z">
        <w:r w:rsidRPr="004D606D" w:rsidDel="00AF5D51">
          <w:rPr>
            <w:rFonts w:ascii="Times New Roman" w:hAnsi="Times New Roman"/>
            <w:sz w:val="22"/>
            <w:szCs w:val="22"/>
          </w:rPr>
          <w:delText>, és amely eljárásra vonatkozóan jogorvoslati eljárás vagy bírósági felülvizsgálat keretében jogerősen közbeszerzési jogsértés megállapítására nem került sor</w:delText>
        </w:r>
      </w:del>
      <w:r w:rsidRPr="004D606D">
        <w:rPr>
          <w:rFonts w:ascii="Times New Roman" w:hAnsi="Times New Roman"/>
          <w:sz w:val="22"/>
          <w:szCs w:val="22"/>
        </w:rPr>
        <w:t>.</w:t>
      </w:r>
    </w:p>
    <w:p w:rsidR="00AE0D71" w:rsidRPr="004D606D" w:rsidRDefault="00AE0D71" w:rsidP="00D92201">
      <w:pPr>
        <w:jc w:val="both"/>
        <w:rPr>
          <w:rFonts w:ascii="Times New Roman" w:hAnsi="Times New Roman"/>
          <w:sz w:val="22"/>
          <w:szCs w:val="22"/>
        </w:rPr>
      </w:pP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M.2.) Alkalmatlan az ajánlattevő, ha nem mutat be:</w:t>
      </w:r>
    </w:p>
    <w:p w:rsidR="00D92201" w:rsidRPr="004D606D" w:rsidRDefault="00923DDF" w:rsidP="004D606D">
      <w:pPr>
        <w:pStyle w:val="Listaszerbekezds"/>
        <w:numPr>
          <w:ilvl w:val="0"/>
          <w:numId w:val="55"/>
        </w:numPr>
        <w:jc w:val="both"/>
        <w:rPr>
          <w:rFonts w:ascii="Times New Roman" w:hAnsi="Times New Roman"/>
          <w:sz w:val="22"/>
          <w:szCs w:val="22"/>
        </w:rPr>
      </w:pPr>
      <w:r w:rsidRPr="009A713C">
        <w:rPr>
          <w:rFonts w:ascii="Times New Roman" w:hAnsi="Times New Roman"/>
          <w:sz w:val="22"/>
          <w:szCs w:val="22"/>
        </w:rPr>
        <w:t xml:space="preserve">1.) </w:t>
      </w:r>
      <w:r w:rsidR="00D92201" w:rsidRPr="004D606D">
        <w:rPr>
          <w:rFonts w:ascii="Times New Roman" w:hAnsi="Times New Roman"/>
          <w:sz w:val="22"/>
          <w:szCs w:val="22"/>
        </w:rPr>
        <w:t xml:space="preserve">2 fő közbeszerzési szakembert, aki rendelkezik a 14/2016. (V. 25.) </w:t>
      </w:r>
      <w:proofErr w:type="spellStart"/>
      <w:r w:rsidR="00D92201" w:rsidRPr="004D606D">
        <w:rPr>
          <w:rFonts w:ascii="Times New Roman" w:hAnsi="Times New Roman"/>
          <w:sz w:val="22"/>
          <w:szCs w:val="22"/>
        </w:rPr>
        <w:t>MvM</w:t>
      </w:r>
      <w:proofErr w:type="spellEnd"/>
      <w:r w:rsidR="00D92201" w:rsidRPr="004D606D">
        <w:rPr>
          <w:rFonts w:ascii="Times New Roman" w:hAnsi="Times New Roman"/>
          <w:sz w:val="22"/>
          <w:szCs w:val="22"/>
        </w:rPr>
        <w:t xml:space="preserve"> rendelet (a felelős akkreditált közbeszerzési szaktanácsadói tevékenységről) szerinti felelős akkreditált közbeszerzési szaktanácsadói névjegyzékbe vételhez (előzetes regisztrációhoz) szükséges képzettséggel és szakmai tapasztalattal;</w:t>
      </w:r>
    </w:p>
    <w:p w:rsidR="00D92201" w:rsidRPr="004D606D" w:rsidRDefault="00923DDF" w:rsidP="004D606D">
      <w:pPr>
        <w:pStyle w:val="Listaszerbekezds"/>
        <w:numPr>
          <w:ilvl w:val="0"/>
          <w:numId w:val="55"/>
        </w:numPr>
        <w:jc w:val="both"/>
        <w:rPr>
          <w:rFonts w:ascii="Times New Roman" w:hAnsi="Times New Roman"/>
          <w:sz w:val="22"/>
          <w:szCs w:val="22"/>
        </w:rPr>
      </w:pPr>
      <w:r w:rsidRPr="009A713C">
        <w:rPr>
          <w:rFonts w:ascii="Times New Roman" w:hAnsi="Times New Roman"/>
          <w:sz w:val="22"/>
          <w:szCs w:val="22"/>
        </w:rPr>
        <w:t xml:space="preserve">2.) </w:t>
      </w:r>
      <w:proofErr w:type="spellStart"/>
      <w:r w:rsidR="00D92201" w:rsidRPr="004D606D">
        <w:rPr>
          <w:rFonts w:ascii="Times New Roman" w:hAnsi="Times New Roman"/>
          <w:sz w:val="22"/>
          <w:szCs w:val="22"/>
        </w:rPr>
        <w:t>2</w:t>
      </w:r>
      <w:proofErr w:type="spellEnd"/>
      <w:r w:rsidR="00D92201" w:rsidRPr="004D606D">
        <w:rPr>
          <w:rFonts w:ascii="Times New Roman" w:hAnsi="Times New Roman"/>
          <w:sz w:val="22"/>
          <w:szCs w:val="22"/>
        </w:rPr>
        <w:t xml:space="preserve"> fő közbeszerzési szakembert, aki rendelkezik legalább 2 évet elérő jogi vagy közbeszerzési szakmai tapasztalattal;</w:t>
      </w:r>
    </w:p>
    <w:p w:rsidR="00D92201" w:rsidRPr="004D606D" w:rsidRDefault="00923DDF" w:rsidP="004D606D">
      <w:pPr>
        <w:pStyle w:val="Listaszerbekezds"/>
        <w:numPr>
          <w:ilvl w:val="0"/>
          <w:numId w:val="55"/>
        </w:numPr>
        <w:jc w:val="both"/>
        <w:rPr>
          <w:rFonts w:ascii="Times New Roman" w:hAnsi="Times New Roman"/>
          <w:sz w:val="22"/>
          <w:szCs w:val="22"/>
        </w:rPr>
      </w:pPr>
      <w:r w:rsidRPr="009A713C">
        <w:rPr>
          <w:rFonts w:ascii="Times New Roman" w:hAnsi="Times New Roman"/>
          <w:sz w:val="22"/>
          <w:szCs w:val="22"/>
        </w:rPr>
        <w:t xml:space="preserve">3.) </w:t>
      </w:r>
      <w:r w:rsidR="00D92201" w:rsidRPr="004D606D">
        <w:rPr>
          <w:rFonts w:ascii="Times New Roman" w:hAnsi="Times New Roman"/>
          <w:sz w:val="22"/>
          <w:szCs w:val="22"/>
        </w:rPr>
        <w:t>2 fő közbeszerzési szakembert, aki rendelkezik legalább 1 évet elérő jogi vagy közbeszerzési szakmai tapasztalattal;</w:t>
      </w:r>
    </w:p>
    <w:p w:rsidR="00D92201" w:rsidRPr="004D606D" w:rsidRDefault="00923DDF" w:rsidP="004D606D">
      <w:pPr>
        <w:pStyle w:val="Listaszerbekezds"/>
        <w:numPr>
          <w:ilvl w:val="0"/>
          <w:numId w:val="55"/>
        </w:numPr>
        <w:jc w:val="both"/>
        <w:rPr>
          <w:rFonts w:ascii="Times New Roman" w:hAnsi="Times New Roman"/>
          <w:sz w:val="22"/>
          <w:szCs w:val="22"/>
        </w:rPr>
      </w:pPr>
      <w:r w:rsidRPr="009A713C">
        <w:rPr>
          <w:rFonts w:ascii="Times New Roman" w:hAnsi="Times New Roman"/>
          <w:sz w:val="22"/>
          <w:szCs w:val="22"/>
        </w:rPr>
        <w:t xml:space="preserve">4.) </w:t>
      </w:r>
      <w:r w:rsidR="00D92201" w:rsidRPr="004D606D">
        <w:rPr>
          <w:rFonts w:ascii="Times New Roman" w:hAnsi="Times New Roman"/>
          <w:sz w:val="22"/>
          <w:szCs w:val="22"/>
        </w:rPr>
        <w:t>1 fő jogi szakvizsgával rendelkező szakembert;</w:t>
      </w:r>
    </w:p>
    <w:p w:rsidR="00D92201" w:rsidRPr="004D606D" w:rsidRDefault="008640EE" w:rsidP="004D606D">
      <w:pPr>
        <w:pStyle w:val="Listaszerbekezds"/>
        <w:numPr>
          <w:ilvl w:val="0"/>
          <w:numId w:val="55"/>
        </w:numPr>
        <w:jc w:val="both"/>
        <w:rPr>
          <w:rFonts w:ascii="Times New Roman" w:hAnsi="Times New Roman"/>
          <w:sz w:val="22"/>
          <w:szCs w:val="22"/>
        </w:rPr>
      </w:pPr>
      <w:r w:rsidRPr="009A713C">
        <w:rPr>
          <w:rFonts w:ascii="Times New Roman" w:hAnsi="Times New Roman"/>
          <w:sz w:val="22"/>
          <w:szCs w:val="22"/>
        </w:rPr>
        <w:t>5.)</w:t>
      </w:r>
      <w:r w:rsidR="00D92201" w:rsidRPr="009A713C">
        <w:rPr>
          <w:rFonts w:ascii="Times New Roman" w:hAnsi="Times New Roman"/>
          <w:sz w:val="22"/>
          <w:szCs w:val="22"/>
        </w:rPr>
        <w:t xml:space="preserve"> </w:t>
      </w:r>
      <w:r w:rsidR="00D92201" w:rsidRPr="004D606D">
        <w:rPr>
          <w:rFonts w:ascii="Times New Roman" w:hAnsi="Times New Roman"/>
          <w:sz w:val="22"/>
          <w:szCs w:val="22"/>
        </w:rPr>
        <w:t>2</w:t>
      </w:r>
      <w:r w:rsidR="00D92201" w:rsidRPr="009A713C">
        <w:rPr>
          <w:rFonts w:ascii="Times New Roman" w:hAnsi="Times New Roman"/>
          <w:sz w:val="22"/>
          <w:szCs w:val="22"/>
        </w:rPr>
        <w:t xml:space="preserve"> </w:t>
      </w:r>
      <w:r w:rsidR="00D92201" w:rsidRPr="004D606D">
        <w:rPr>
          <w:rFonts w:ascii="Times New Roman" w:hAnsi="Times New Roman"/>
          <w:sz w:val="22"/>
          <w:szCs w:val="22"/>
        </w:rPr>
        <w:t>fő 2 évet elérő szakmai gyakorlattal rendelkező közbeszerzések jogszabály szerinti minőségellenőrzésében és/vagy utó és/vagy utólagos ellenőrzésben és/vagy közbeszerzési szabályossági tanúsítvány / eredmény állásfoglalás és/vagy szerződésmódosítás véleményezés készítésében tapasztalattal rendelkező szakembert.</w:t>
      </w:r>
    </w:p>
    <w:p w:rsidR="00923DDF" w:rsidRPr="009A713C" w:rsidRDefault="00923DDF" w:rsidP="00D92201">
      <w:pPr>
        <w:jc w:val="both"/>
        <w:rPr>
          <w:rFonts w:ascii="Times New Roman" w:hAnsi="Times New Roman"/>
          <w:sz w:val="22"/>
          <w:szCs w:val="22"/>
        </w:rPr>
      </w:pP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Az 1.</w:t>
      </w:r>
      <w:r w:rsidR="008640EE" w:rsidRPr="009A713C">
        <w:rPr>
          <w:rFonts w:ascii="Times New Roman" w:hAnsi="Times New Roman"/>
          <w:sz w:val="22"/>
          <w:szCs w:val="22"/>
        </w:rPr>
        <w:t xml:space="preserve">) 2.) </w:t>
      </w:r>
      <w:r w:rsidRPr="004D606D">
        <w:rPr>
          <w:rFonts w:ascii="Times New Roman" w:hAnsi="Times New Roman"/>
          <w:sz w:val="22"/>
          <w:szCs w:val="22"/>
        </w:rPr>
        <w:t>3.</w:t>
      </w:r>
      <w:r w:rsidR="008640EE" w:rsidRPr="009A713C">
        <w:rPr>
          <w:rFonts w:ascii="Times New Roman" w:hAnsi="Times New Roman"/>
          <w:sz w:val="22"/>
          <w:szCs w:val="22"/>
        </w:rPr>
        <w:t>)</w:t>
      </w:r>
      <w:r w:rsidRPr="004D606D">
        <w:rPr>
          <w:rFonts w:ascii="Times New Roman" w:hAnsi="Times New Roman"/>
          <w:sz w:val="22"/>
          <w:szCs w:val="22"/>
        </w:rPr>
        <w:t xml:space="preserve"> pontok keretében megajánlásra kerülő szakemberek között nem megengedett az átfedés, míg a 4–5.</w:t>
      </w:r>
      <w:r w:rsidR="008640EE" w:rsidRPr="009A713C">
        <w:rPr>
          <w:rFonts w:ascii="Times New Roman" w:hAnsi="Times New Roman"/>
          <w:sz w:val="22"/>
          <w:szCs w:val="22"/>
        </w:rPr>
        <w:t>)</w:t>
      </w:r>
      <w:r w:rsidRPr="004D606D">
        <w:rPr>
          <w:rFonts w:ascii="Times New Roman" w:hAnsi="Times New Roman"/>
          <w:sz w:val="22"/>
          <w:szCs w:val="22"/>
        </w:rPr>
        <w:t xml:space="preserve"> pontok szerinti többlet szakértelemmel rendelkező szakemberek lehetnek az 1–3.</w:t>
      </w:r>
      <w:r w:rsidR="008640EE" w:rsidRPr="009A713C">
        <w:rPr>
          <w:rFonts w:ascii="Times New Roman" w:hAnsi="Times New Roman"/>
          <w:sz w:val="22"/>
          <w:szCs w:val="22"/>
        </w:rPr>
        <w:t>)</w:t>
      </w:r>
      <w:r w:rsidRPr="004D606D">
        <w:rPr>
          <w:rFonts w:ascii="Times New Roman" w:hAnsi="Times New Roman"/>
          <w:sz w:val="22"/>
          <w:szCs w:val="22"/>
        </w:rPr>
        <w:t xml:space="preserve"> pontok keretében bemutatott szakértők is, amennyiben a 4.</w:t>
      </w:r>
      <w:r w:rsidR="008640EE" w:rsidRPr="009A713C">
        <w:rPr>
          <w:rFonts w:ascii="Times New Roman" w:hAnsi="Times New Roman"/>
          <w:sz w:val="22"/>
          <w:szCs w:val="22"/>
        </w:rPr>
        <w:t>)</w:t>
      </w:r>
      <w:r w:rsidRPr="004D606D">
        <w:rPr>
          <w:rFonts w:ascii="Times New Roman" w:hAnsi="Times New Roman"/>
          <w:sz w:val="22"/>
          <w:szCs w:val="22"/>
        </w:rPr>
        <w:t xml:space="preserve"> és</w:t>
      </w:r>
      <w:ins w:id="65" w:author="Molnár Emese" w:date="2017-05-11T09:46:00Z">
        <w:r w:rsidR="006E7D33">
          <w:rPr>
            <w:rFonts w:ascii="Times New Roman" w:hAnsi="Times New Roman"/>
            <w:sz w:val="22"/>
            <w:szCs w:val="22"/>
          </w:rPr>
          <w:t>/vagy</w:t>
        </w:r>
      </w:ins>
      <w:r w:rsidRPr="004D606D">
        <w:rPr>
          <w:rFonts w:ascii="Times New Roman" w:hAnsi="Times New Roman"/>
          <w:sz w:val="22"/>
          <w:szCs w:val="22"/>
        </w:rPr>
        <w:t xml:space="preserve"> 5.</w:t>
      </w:r>
      <w:r w:rsidR="008640EE" w:rsidRPr="009A713C">
        <w:rPr>
          <w:rFonts w:ascii="Times New Roman" w:hAnsi="Times New Roman"/>
          <w:sz w:val="22"/>
          <w:szCs w:val="22"/>
        </w:rPr>
        <w:t>)</w:t>
      </w:r>
      <w:r w:rsidRPr="004D606D">
        <w:rPr>
          <w:rFonts w:ascii="Times New Roman" w:hAnsi="Times New Roman"/>
          <w:sz w:val="22"/>
          <w:szCs w:val="22"/>
        </w:rPr>
        <w:t xml:space="preserve"> pontban foglalt kritériumnak is megfelelnek.</w:t>
      </w:r>
    </w:p>
    <w:p w:rsidR="00D92201" w:rsidRPr="004D606D" w:rsidRDefault="00D92201" w:rsidP="00D92201">
      <w:pPr>
        <w:jc w:val="both"/>
        <w:rPr>
          <w:rFonts w:ascii="Times New Roman" w:hAnsi="Times New Roman"/>
          <w:sz w:val="22"/>
          <w:szCs w:val="22"/>
        </w:rPr>
      </w:pPr>
    </w:p>
    <w:p w:rsidR="00D92201" w:rsidRPr="004D606D" w:rsidRDefault="00D92201" w:rsidP="00D92201">
      <w:pPr>
        <w:jc w:val="both"/>
        <w:rPr>
          <w:rFonts w:ascii="Times New Roman" w:hAnsi="Times New Roman"/>
          <w:sz w:val="22"/>
          <w:szCs w:val="22"/>
          <w:u w:val="single"/>
        </w:rPr>
      </w:pPr>
      <w:r w:rsidRPr="004D606D">
        <w:rPr>
          <w:rFonts w:ascii="Times New Roman" w:hAnsi="Times New Roman"/>
          <w:sz w:val="22"/>
          <w:szCs w:val="22"/>
          <w:u w:val="single"/>
        </w:rPr>
        <w:t>Igazolási mód:</w:t>
      </w:r>
    </w:p>
    <w:p w:rsidR="008B3FFA" w:rsidRPr="004D606D" w:rsidRDefault="008B3FFA" w:rsidP="00D92201">
      <w:pPr>
        <w:jc w:val="both"/>
        <w:rPr>
          <w:rFonts w:ascii="Times New Roman" w:hAnsi="Times New Roman"/>
          <w:b/>
          <w:sz w:val="22"/>
          <w:szCs w:val="22"/>
        </w:rPr>
      </w:pPr>
    </w:p>
    <w:p w:rsidR="008B3FFA" w:rsidRDefault="00D92201" w:rsidP="00D92201">
      <w:pPr>
        <w:jc w:val="both"/>
        <w:rPr>
          <w:rFonts w:ascii="Times New Roman" w:hAnsi="Times New Roman"/>
          <w:sz w:val="22"/>
          <w:szCs w:val="22"/>
        </w:rPr>
      </w:pPr>
      <w:r w:rsidRPr="004D606D">
        <w:rPr>
          <w:rFonts w:ascii="Times New Roman" w:hAnsi="Times New Roman"/>
          <w:sz w:val="22"/>
          <w:szCs w:val="22"/>
        </w:rPr>
        <w:t xml:space="preserve">M.1.) Ajánlattevőnek az ajánlatához csatolnia kell a 321/2015. (X.30.) Korm. rendelet 21. § (3) </w:t>
      </w:r>
      <w:proofErr w:type="spellStart"/>
      <w:r w:rsidRPr="004D606D">
        <w:rPr>
          <w:rFonts w:ascii="Times New Roman" w:hAnsi="Times New Roman"/>
          <w:sz w:val="22"/>
          <w:szCs w:val="22"/>
        </w:rPr>
        <w:t>bek</w:t>
      </w:r>
      <w:proofErr w:type="spellEnd"/>
      <w:r w:rsidRPr="004D606D">
        <w:rPr>
          <w:rFonts w:ascii="Times New Roman" w:hAnsi="Times New Roman"/>
          <w:sz w:val="22"/>
          <w:szCs w:val="22"/>
        </w:rPr>
        <w:t xml:space="preserve">. a) pontja alapján az ajánlati felhívás feladásától visszafelé számított megelőző 3 évben (36 hónapban) szerződésszerűen teljesített, közbeszerzés tárgya szerinti referencia-nyilatkozatokat/igazolásokat a 321/2015. (X.30.) Korm. rendelet 22. § (1)–(2) bekezdéseiben foglaltak szerint. </w:t>
      </w:r>
    </w:p>
    <w:p w:rsidR="008B3FFA" w:rsidRDefault="00D92201" w:rsidP="00D92201">
      <w:pPr>
        <w:jc w:val="both"/>
        <w:rPr>
          <w:rFonts w:ascii="Times New Roman" w:hAnsi="Times New Roman"/>
          <w:sz w:val="22"/>
          <w:szCs w:val="22"/>
        </w:rPr>
      </w:pPr>
      <w:r w:rsidRPr="004D606D">
        <w:rPr>
          <w:rFonts w:ascii="Times New Roman" w:hAnsi="Times New Roman"/>
          <w:sz w:val="22"/>
          <w:szCs w:val="22"/>
        </w:rPr>
        <w:t xml:space="preserve">A nyilatkozatnak/igazolásnak legalább az alábbi adatokat kell tartalmaznia: </w:t>
      </w:r>
    </w:p>
    <w:p w:rsidR="008B3FFA" w:rsidRDefault="00D92201" w:rsidP="004D606D">
      <w:pPr>
        <w:pStyle w:val="Listaszerbekezds"/>
        <w:numPr>
          <w:ilvl w:val="0"/>
          <w:numId w:val="55"/>
        </w:numPr>
        <w:jc w:val="both"/>
        <w:rPr>
          <w:rFonts w:ascii="Times New Roman" w:hAnsi="Times New Roman"/>
          <w:sz w:val="22"/>
          <w:szCs w:val="22"/>
        </w:rPr>
      </w:pPr>
      <w:r w:rsidRPr="004D606D">
        <w:rPr>
          <w:rFonts w:ascii="Times New Roman" w:hAnsi="Times New Roman"/>
          <w:sz w:val="22"/>
          <w:szCs w:val="22"/>
        </w:rPr>
        <w:t xml:space="preserve">a teljesítés ideje, </w:t>
      </w:r>
    </w:p>
    <w:p w:rsidR="008B3FFA" w:rsidRDefault="00D92201" w:rsidP="004D606D">
      <w:pPr>
        <w:pStyle w:val="Listaszerbekezds"/>
        <w:numPr>
          <w:ilvl w:val="0"/>
          <w:numId w:val="55"/>
        </w:numPr>
        <w:jc w:val="both"/>
        <w:rPr>
          <w:rFonts w:ascii="Times New Roman" w:hAnsi="Times New Roman"/>
          <w:sz w:val="22"/>
          <w:szCs w:val="22"/>
        </w:rPr>
      </w:pPr>
      <w:r w:rsidRPr="004D606D">
        <w:rPr>
          <w:rFonts w:ascii="Times New Roman" w:hAnsi="Times New Roman"/>
          <w:sz w:val="22"/>
          <w:szCs w:val="22"/>
        </w:rPr>
        <w:t xml:space="preserve">a szerződést kötő másik fél, </w:t>
      </w:r>
    </w:p>
    <w:p w:rsidR="008B3FFA" w:rsidRDefault="00D92201" w:rsidP="004D606D">
      <w:pPr>
        <w:pStyle w:val="Listaszerbekezds"/>
        <w:numPr>
          <w:ilvl w:val="0"/>
          <w:numId w:val="55"/>
        </w:numPr>
        <w:jc w:val="both"/>
        <w:rPr>
          <w:rFonts w:ascii="Times New Roman" w:hAnsi="Times New Roman"/>
          <w:sz w:val="22"/>
          <w:szCs w:val="22"/>
        </w:rPr>
      </w:pPr>
      <w:r w:rsidRPr="004D606D">
        <w:rPr>
          <w:rFonts w:ascii="Times New Roman" w:hAnsi="Times New Roman"/>
          <w:sz w:val="22"/>
          <w:szCs w:val="22"/>
        </w:rPr>
        <w:t>a szolgáltatás tárgya, mennyisége vagy az ellenszolgáltatás összege,</w:t>
      </w:r>
    </w:p>
    <w:p w:rsidR="008B3FFA" w:rsidRDefault="00D92201" w:rsidP="004D606D">
      <w:pPr>
        <w:pStyle w:val="Listaszerbekezds"/>
        <w:numPr>
          <w:ilvl w:val="0"/>
          <w:numId w:val="55"/>
        </w:numPr>
        <w:jc w:val="both"/>
        <w:rPr>
          <w:rFonts w:ascii="Times New Roman" w:hAnsi="Times New Roman"/>
          <w:sz w:val="22"/>
          <w:szCs w:val="22"/>
        </w:rPr>
      </w:pPr>
      <w:r w:rsidRPr="004D606D">
        <w:rPr>
          <w:rFonts w:ascii="Times New Roman" w:hAnsi="Times New Roman"/>
          <w:sz w:val="22"/>
          <w:szCs w:val="22"/>
        </w:rPr>
        <w:t xml:space="preserve">kapcsolattartó neve, elérhetőségei, </w:t>
      </w:r>
    </w:p>
    <w:p w:rsidR="008B3FFA" w:rsidDel="00133588" w:rsidRDefault="00D92201" w:rsidP="004D606D">
      <w:pPr>
        <w:pStyle w:val="Listaszerbekezds"/>
        <w:numPr>
          <w:ilvl w:val="0"/>
          <w:numId w:val="55"/>
        </w:numPr>
        <w:jc w:val="both"/>
        <w:rPr>
          <w:del w:id="66" w:author="Molnár Emese" w:date="2017-05-11T11:00:00Z"/>
          <w:rFonts w:ascii="Times New Roman" w:hAnsi="Times New Roman"/>
          <w:sz w:val="22"/>
          <w:szCs w:val="22"/>
        </w:rPr>
      </w:pPr>
      <w:r w:rsidRPr="004D606D">
        <w:rPr>
          <w:rFonts w:ascii="Times New Roman" w:hAnsi="Times New Roman"/>
          <w:sz w:val="22"/>
          <w:szCs w:val="22"/>
        </w:rPr>
        <w:t>közbeszerzési eljárás lebonyolítása esetén a Közbeszerzési Értesítő szerinti iktatószáma és/vagy TED azonosító,</w:t>
      </w:r>
      <w:del w:id="67" w:author="Molnár Emese" w:date="2017-05-11T11:00:00Z">
        <w:r w:rsidRPr="004D606D" w:rsidDel="00133588">
          <w:rPr>
            <w:rFonts w:ascii="Times New Roman" w:hAnsi="Times New Roman"/>
            <w:sz w:val="22"/>
            <w:szCs w:val="22"/>
          </w:rPr>
          <w:delText xml:space="preserve"> </w:delText>
        </w:r>
      </w:del>
    </w:p>
    <w:p w:rsidR="00A743FD" w:rsidRPr="00133588" w:rsidRDefault="00D92201">
      <w:pPr>
        <w:pStyle w:val="Listaszerbekezds"/>
        <w:numPr>
          <w:ilvl w:val="0"/>
          <w:numId w:val="55"/>
        </w:numPr>
        <w:jc w:val="both"/>
        <w:rPr>
          <w:rFonts w:ascii="Times New Roman" w:hAnsi="Times New Roman"/>
          <w:sz w:val="22"/>
          <w:szCs w:val="22"/>
        </w:rPr>
      </w:pPr>
      <w:del w:id="68" w:author="Molnár Emese" w:date="2017-05-11T11:00:00Z">
        <w:r w:rsidRPr="00133588" w:rsidDel="00133588">
          <w:rPr>
            <w:rFonts w:ascii="Times New Roman" w:hAnsi="Times New Roman"/>
            <w:sz w:val="22"/>
            <w:szCs w:val="22"/>
          </w:rPr>
          <w:delText>jogorvoslati eljárás volt-e,</w:delText>
        </w:r>
      </w:del>
      <w:r w:rsidRPr="00133588">
        <w:rPr>
          <w:rFonts w:ascii="Times New Roman" w:hAnsi="Times New Roman"/>
          <w:sz w:val="22"/>
          <w:szCs w:val="22"/>
        </w:rPr>
        <w:t xml:space="preserve"> továbbá </w:t>
      </w:r>
    </w:p>
    <w:p w:rsidR="00D92201" w:rsidRPr="004D606D" w:rsidRDefault="00D92201" w:rsidP="004D606D">
      <w:pPr>
        <w:pStyle w:val="Listaszerbekezds"/>
        <w:numPr>
          <w:ilvl w:val="0"/>
          <w:numId w:val="55"/>
        </w:numPr>
        <w:jc w:val="both"/>
        <w:rPr>
          <w:rFonts w:ascii="Times New Roman" w:hAnsi="Times New Roman"/>
          <w:sz w:val="22"/>
          <w:szCs w:val="22"/>
        </w:rPr>
      </w:pPr>
      <w:r w:rsidRPr="004D606D">
        <w:rPr>
          <w:rFonts w:ascii="Times New Roman" w:hAnsi="Times New Roman"/>
          <w:sz w:val="22"/>
          <w:szCs w:val="22"/>
        </w:rPr>
        <w:t>nyilatkozni kell arról, hogy a teljesítés az előírásoknak és a szerződésnek megfelelően történt-e (ajánlatkérő szerződésszerű teljesítésnek tekinti a szerződésszerű részteljesítést is).</w:t>
      </w: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Ha egy szervezet referenciaként olyan korábbi tevékenységet kíván bemutatni, amelyben közös ajánlattevők vagy projekttársaság tagjaként teljesített, akkor a Kbt. 138. § (2) és Kbt. 140. § (9) bekezdés figyelembevételével kell igazolnia az alkalmassági feltételnek való megfelelést – közös ajánlattevői, vagy projekttársasági korábbi teljesítés esetén egyaránt.</w:t>
      </w:r>
    </w:p>
    <w:p w:rsidR="00D92201" w:rsidRDefault="00D92201" w:rsidP="00D92201">
      <w:pPr>
        <w:jc w:val="both"/>
        <w:rPr>
          <w:rFonts w:ascii="Times New Roman" w:hAnsi="Times New Roman"/>
          <w:sz w:val="22"/>
          <w:szCs w:val="22"/>
        </w:rPr>
      </w:pPr>
      <w:r w:rsidRPr="004D606D">
        <w:rPr>
          <w:rFonts w:ascii="Times New Roman" w:hAnsi="Times New Roman"/>
          <w:sz w:val="22"/>
          <w:szCs w:val="22"/>
        </w:rPr>
        <w:t xml:space="preserve">A 321/2015. (X.30.) Korm. rendelet 22. § (5) bekezdése alapján, ha a nyertes közös ajánlattevőként teljesített szolgáltatás megrendelésére vonatkozó referencia igazolás vagy nyilatkozat - a teljesítés oszthatatlansága miatt - nem állítható ki az egyes ajánlattevők által teljesített szolgáltatások elkülönítésével, úgy az ajánlatkérő a referencia igazolást vagy nyilatkozatot bármelyik, a teljesítésben részt vett ajánlattevő részéről az ismertetett szolgáltatás tekintetében olyan arányban köteles elfogadni, </w:t>
      </w:r>
      <w:r w:rsidRPr="004D606D">
        <w:rPr>
          <w:rFonts w:ascii="Times New Roman" w:hAnsi="Times New Roman"/>
          <w:sz w:val="22"/>
          <w:szCs w:val="22"/>
        </w:rPr>
        <w:lastRenderedPageBreak/>
        <w:t>amilyen arányban az igazolást benyújtó ajánlattevő az általa elvégzett teljesítés alapján az ellenszolgáltatásból részesült.</w:t>
      </w:r>
    </w:p>
    <w:p w:rsidR="00A743FD" w:rsidRPr="004D606D" w:rsidRDefault="00A743FD" w:rsidP="00D92201">
      <w:pPr>
        <w:jc w:val="both"/>
        <w:rPr>
          <w:rFonts w:ascii="Times New Roman" w:hAnsi="Times New Roman"/>
          <w:sz w:val="22"/>
          <w:szCs w:val="22"/>
        </w:rPr>
      </w:pP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M.2.) Ajánlattevőnek az ajánlatához csatolnia kell a 321/2015. (X.30.) Korm. rendelet 21. § (3) bekezdés b) pontja alapján annak a szakembernek a megnevezését, képzettségének, szakmai tapasztalatának ismertetését, akit be kíván vonni a teljesítésbe, a szakember saját kezű aláírással ellátott szakmai önéletrajzának, a szakember képzettségét igazoló, egyszerű másolati okirat, dokumentum csatolásával.</w:t>
      </w: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Ajánlatkérő a gyakorlati idő meglétét – amely szakember esetében ez követelmény – az önéletrajz alapján ellenőrzi. Ajánlatkérő felhívja ajánlattevők figyelmét, hogy az időben párhuzamos gyakorlati idők csak egyszer számítanak bele az adott szakember gyakorlati idejébe.</w:t>
      </w: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Csatolni kell a szakember nyilatkozatát arra vonatkozóan, hogy az ajánlat keretében való bemutatásáról tudomása van, ehhez kifejezetten hozzájárul és kész a teljesítés során történő személyes közreműködésre.</w:t>
      </w:r>
    </w:p>
    <w:p w:rsidR="00A743FD" w:rsidRDefault="00A743FD" w:rsidP="00D92201">
      <w:pPr>
        <w:jc w:val="both"/>
        <w:rPr>
          <w:rFonts w:ascii="Times New Roman" w:hAnsi="Times New Roman"/>
          <w:sz w:val="22"/>
          <w:szCs w:val="22"/>
        </w:rPr>
      </w:pP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Az M.1.)–M.2.)</w:t>
      </w:r>
      <w:r w:rsidR="00A743FD">
        <w:rPr>
          <w:rFonts w:ascii="Times New Roman" w:hAnsi="Times New Roman"/>
          <w:sz w:val="22"/>
          <w:szCs w:val="22"/>
        </w:rPr>
        <w:t xml:space="preserve"> alkalmassági követelmény</w:t>
      </w:r>
      <w:r w:rsidRPr="004D606D">
        <w:rPr>
          <w:rFonts w:ascii="Times New Roman" w:hAnsi="Times New Roman"/>
          <w:sz w:val="22"/>
          <w:szCs w:val="22"/>
        </w:rPr>
        <w:t xml:space="preserve">nek </w:t>
      </w:r>
      <w:r w:rsidR="00A743FD">
        <w:rPr>
          <w:rFonts w:ascii="Times New Roman" w:hAnsi="Times New Roman"/>
          <w:sz w:val="22"/>
          <w:szCs w:val="22"/>
        </w:rPr>
        <w:t xml:space="preserve">ajánlattevők </w:t>
      </w:r>
      <w:r w:rsidRPr="004D606D">
        <w:rPr>
          <w:rFonts w:ascii="Times New Roman" w:hAnsi="Times New Roman"/>
          <w:sz w:val="22"/>
          <w:szCs w:val="22"/>
        </w:rPr>
        <w:t xml:space="preserve">a Kbt. 65. § (6)–(7) </w:t>
      </w:r>
      <w:proofErr w:type="spellStart"/>
      <w:r w:rsidRPr="004D606D">
        <w:rPr>
          <w:rFonts w:ascii="Times New Roman" w:hAnsi="Times New Roman"/>
          <w:sz w:val="22"/>
          <w:szCs w:val="22"/>
        </w:rPr>
        <w:t>bek</w:t>
      </w:r>
      <w:proofErr w:type="spellEnd"/>
      <w:r w:rsidRPr="004D606D">
        <w:rPr>
          <w:rFonts w:ascii="Times New Roman" w:hAnsi="Times New Roman"/>
          <w:sz w:val="22"/>
          <w:szCs w:val="22"/>
        </w:rPr>
        <w:t>. alapján is megfelelhet.</w:t>
      </w:r>
    </w:p>
    <w:p w:rsidR="00D92201" w:rsidRPr="004D606D" w:rsidRDefault="00D92201" w:rsidP="00D92201">
      <w:pPr>
        <w:jc w:val="both"/>
        <w:rPr>
          <w:rFonts w:ascii="Times New Roman" w:hAnsi="Times New Roman"/>
          <w:sz w:val="22"/>
          <w:szCs w:val="22"/>
        </w:rPr>
      </w:pPr>
      <w:r w:rsidRPr="004D606D">
        <w:rPr>
          <w:rFonts w:ascii="Times New Roman" w:hAnsi="Times New Roman"/>
          <w:sz w:val="22"/>
          <w:szCs w:val="22"/>
        </w:rPr>
        <w:t>A 321/2015. (X. 30.) Korm. rendelet 1. § (1) bekezdése alapján az ajánlattevőnek csak az E</w:t>
      </w:r>
      <w:r w:rsidR="00D9227D">
        <w:rPr>
          <w:rFonts w:ascii="Times New Roman" w:hAnsi="Times New Roman"/>
          <w:sz w:val="22"/>
          <w:szCs w:val="22"/>
        </w:rPr>
        <w:t>SP</w:t>
      </w:r>
      <w:r w:rsidRPr="004D606D">
        <w:rPr>
          <w:rFonts w:ascii="Times New Roman" w:hAnsi="Times New Roman"/>
          <w:sz w:val="22"/>
          <w:szCs w:val="22"/>
        </w:rPr>
        <w:t>D benyújtásával kell előzetesen nyilatkoznia, hogy megfelel az ajánlatkérő által meghatározott alkalmassági követelményeknek (E</w:t>
      </w:r>
      <w:r w:rsidR="00D9227D">
        <w:rPr>
          <w:rFonts w:ascii="Times New Roman" w:hAnsi="Times New Roman"/>
          <w:sz w:val="22"/>
          <w:szCs w:val="22"/>
        </w:rPr>
        <w:t>SP</w:t>
      </w:r>
      <w:r w:rsidRPr="004D606D">
        <w:rPr>
          <w:rFonts w:ascii="Times New Roman" w:hAnsi="Times New Roman"/>
          <w:sz w:val="22"/>
          <w:szCs w:val="22"/>
        </w:rPr>
        <w:t>D IV. rész α pontját kitöltve).</w:t>
      </w:r>
    </w:p>
    <w:p w:rsidR="008640EE" w:rsidRPr="004D606D" w:rsidRDefault="008640EE" w:rsidP="00550CBE">
      <w:pPr>
        <w:suppressAutoHyphens w:val="0"/>
        <w:jc w:val="both"/>
        <w:rPr>
          <w:rFonts w:ascii="Times New Roman" w:hAnsi="Times New Roman"/>
          <w:b/>
          <w:sz w:val="22"/>
          <w:szCs w:val="22"/>
        </w:rPr>
      </w:pPr>
    </w:p>
    <w:p w:rsidR="0025034F" w:rsidRPr="004D606D" w:rsidRDefault="00550CBE" w:rsidP="00550CBE">
      <w:pPr>
        <w:suppressAutoHyphens w:val="0"/>
        <w:jc w:val="both"/>
        <w:rPr>
          <w:rFonts w:ascii="Times New Roman" w:hAnsi="Times New Roman"/>
          <w:b/>
          <w:sz w:val="22"/>
          <w:szCs w:val="22"/>
        </w:rPr>
      </w:pPr>
      <w:r w:rsidRPr="004D606D">
        <w:rPr>
          <w:rFonts w:ascii="Times New Roman" w:hAnsi="Times New Roman"/>
          <w:b/>
          <w:sz w:val="22"/>
          <w:szCs w:val="22"/>
        </w:rPr>
        <w:t xml:space="preserve">17. </w:t>
      </w:r>
      <w:r w:rsidR="0025034F" w:rsidRPr="004D606D">
        <w:rPr>
          <w:rFonts w:ascii="Times New Roman" w:hAnsi="Times New Roman"/>
          <w:b/>
          <w:sz w:val="22"/>
          <w:szCs w:val="22"/>
        </w:rPr>
        <w:t>Az aj</w:t>
      </w:r>
      <w:r w:rsidR="0025034F" w:rsidRPr="004D606D">
        <w:rPr>
          <w:rFonts w:ascii="Times New Roman" w:hAnsi="Times New Roman" w:hint="eastAsia"/>
          <w:b/>
          <w:sz w:val="22"/>
          <w:szCs w:val="22"/>
        </w:rPr>
        <w:t>á</w:t>
      </w:r>
      <w:r w:rsidR="0025034F" w:rsidRPr="004D606D">
        <w:rPr>
          <w:rFonts w:ascii="Times New Roman" w:hAnsi="Times New Roman"/>
          <w:b/>
          <w:sz w:val="22"/>
          <w:szCs w:val="22"/>
        </w:rPr>
        <w:t xml:space="preserve">nlat </w:t>
      </w:r>
      <w:r w:rsidR="0025034F" w:rsidRPr="004D606D">
        <w:rPr>
          <w:rFonts w:ascii="Times New Roman" w:hAnsi="Times New Roman" w:hint="eastAsia"/>
          <w:b/>
          <w:sz w:val="22"/>
          <w:szCs w:val="22"/>
        </w:rPr>
        <w:t>ö</w:t>
      </w:r>
      <w:r w:rsidR="0025034F" w:rsidRPr="004D606D">
        <w:rPr>
          <w:rFonts w:ascii="Times New Roman" w:hAnsi="Times New Roman"/>
          <w:b/>
          <w:sz w:val="22"/>
          <w:szCs w:val="22"/>
        </w:rPr>
        <w:t>ssze</w:t>
      </w:r>
      <w:r w:rsidR="0025034F" w:rsidRPr="004D606D">
        <w:rPr>
          <w:rFonts w:ascii="Times New Roman" w:hAnsi="Times New Roman" w:hint="eastAsia"/>
          <w:b/>
          <w:sz w:val="22"/>
          <w:szCs w:val="22"/>
        </w:rPr>
        <w:t>á</w:t>
      </w:r>
      <w:r w:rsidR="0025034F" w:rsidRPr="004D606D">
        <w:rPr>
          <w:rFonts w:ascii="Times New Roman" w:hAnsi="Times New Roman"/>
          <w:b/>
          <w:sz w:val="22"/>
          <w:szCs w:val="22"/>
        </w:rPr>
        <w:t>ll</w:t>
      </w:r>
      <w:r w:rsidR="0025034F" w:rsidRPr="004D606D">
        <w:rPr>
          <w:rFonts w:ascii="Times New Roman" w:hAnsi="Times New Roman" w:hint="eastAsia"/>
          <w:b/>
          <w:sz w:val="22"/>
          <w:szCs w:val="22"/>
        </w:rPr>
        <w:t>í</w:t>
      </w:r>
      <w:r w:rsidR="0025034F" w:rsidRPr="004D606D">
        <w:rPr>
          <w:rFonts w:ascii="Times New Roman" w:hAnsi="Times New Roman"/>
          <w:b/>
          <w:sz w:val="22"/>
          <w:szCs w:val="22"/>
        </w:rPr>
        <w:t>t</w:t>
      </w:r>
      <w:r w:rsidR="0025034F" w:rsidRPr="004D606D">
        <w:rPr>
          <w:rFonts w:ascii="Times New Roman" w:hAnsi="Times New Roman" w:hint="eastAsia"/>
          <w:b/>
          <w:sz w:val="22"/>
          <w:szCs w:val="22"/>
        </w:rPr>
        <w:t>á</w:t>
      </w:r>
      <w:r w:rsidR="0025034F" w:rsidRPr="004D606D">
        <w:rPr>
          <w:rFonts w:ascii="Times New Roman" w:hAnsi="Times New Roman"/>
          <w:b/>
          <w:sz w:val="22"/>
          <w:szCs w:val="22"/>
        </w:rPr>
        <w:t>sa, az aj</w:t>
      </w:r>
      <w:r w:rsidR="0025034F" w:rsidRPr="004D606D">
        <w:rPr>
          <w:rFonts w:ascii="Times New Roman" w:hAnsi="Times New Roman" w:hint="eastAsia"/>
          <w:b/>
          <w:sz w:val="22"/>
          <w:szCs w:val="22"/>
        </w:rPr>
        <w:t>á</w:t>
      </w:r>
      <w:r w:rsidR="0025034F" w:rsidRPr="004D606D">
        <w:rPr>
          <w:rFonts w:ascii="Times New Roman" w:hAnsi="Times New Roman"/>
          <w:b/>
          <w:sz w:val="22"/>
          <w:szCs w:val="22"/>
        </w:rPr>
        <w:t>nlatot alkot</w:t>
      </w:r>
      <w:r w:rsidR="0025034F" w:rsidRPr="004D606D">
        <w:rPr>
          <w:rFonts w:ascii="Times New Roman" w:hAnsi="Times New Roman" w:hint="eastAsia"/>
          <w:b/>
          <w:sz w:val="22"/>
          <w:szCs w:val="22"/>
        </w:rPr>
        <w:t>ó</w:t>
      </w:r>
      <w:r w:rsidR="0025034F" w:rsidRPr="004D606D">
        <w:rPr>
          <w:rFonts w:ascii="Times New Roman" w:hAnsi="Times New Roman"/>
          <w:b/>
          <w:sz w:val="22"/>
          <w:szCs w:val="22"/>
        </w:rPr>
        <w:t xml:space="preserve"> dokumentumok</w:t>
      </w:r>
    </w:p>
    <w:p w:rsidR="0025034F" w:rsidRPr="009A713C" w:rsidRDefault="0025034F" w:rsidP="0025034F">
      <w:pPr>
        <w:suppressAutoHyphens w:val="0"/>
        <w:jc w:val="both"/>
        <w:rPr>
          <w:rFonts w:ascii="Times New Roman" w:hAnsi="Times New Roman"/>
          <w:b/>
          <w:smallCaps/>
          <w:sz w:val="22"/>
          <w:szCs w:val="22"/>
        </w:rPr>
      </w:pPr>
    </w:p>
    <w:p w:rsidR="0025034F" w:rsidRPr="009A713C" w:rsidRDefault="0025034F" w:rsidP="0025034F">
      <w:pPr>
        <w:jc w:val="both"/>
        <w:rPr>
          <w:rFonts w:ascii="Times New Roman" w:hAnsi="Times New Roman"/>
          <w:sz w:val="22"/>
          <w:szCs w:val="22"/>
        </w:rPr>
      </w:pPr>
      <w:r w:rsidRPr="009A713C">
        <w:rPr>
          <w:rFonts w:ascii="Times New Roman" w:hAnsi="Times New Roman"/>
          <w:sz w:val="22"/>
          <w:szCs w:val="22"/>
        </w:rPr>
        <w:t xml:space="preserve">Ajánlattevő ajánlattételének megkönnyítése érdekében jelen Dokumentáció tartalmaz egyes formanyomtatványokat/mellékleteket, amelyek használata javasolt. </w:t>
      </w:r>
    </w:p>
    <w:p w:rsidR="0025034F" w:rsidRPr="009A713C" w:rsidRDefault="0025034F" w:rsidP="0025034F">
      <w:pPr>
        <w:jc w:val="both"/>
        <w:rPr>
          <w:rFonts w:ascii="Times New Roman" w:hAnsi="Times New Roman"/>
          <w:sz w:val="22"/>
          <w:szCs w:val="22"/>
        </w:rPr>
      </w:pPr>
    </w:p>
    <w:p w:rsidR="0025034F" w:rsidRPr="009A713C" w:rsidRDefault="0025034F" w:rsidP="0025034F">
      <w:pPr>
        <w:jc w:val="both"/>
        <w:rPr>
          <w:rFonts w:ascii="Times New Roman" w:hAnsi="Times New Roman"/>
          <w:sz w:val="22"/>
          <w:szCs w:val="22"/>
        </w:rPr>
      </w:pPr>
      <w:r w:rsidRPr="009A713C">
        <w:rPr>
          <w:rFonts w:ascii="Times New Roman" w:hAnsi="Times New Roman"/>
          <w:sz w:val="22"/>
          <w:szCs w:val="22"/>
        </w:rPr>
        <w:t>A nyilatkozatokat kitöltve, cégszerűen aláírva kell az ajánlattevőnek ajánlatában elhelyeznie.</w:t>
      </w:r>
    </w:p>
    <w:p w:rsidR="0025034F" w:rsidRPr="009A713C" w:rsidRDefault="0025034F" w:rsidP="0025034F">
      <w:pPr>
        <w:suppressAutoHyphens w:val="0"/>
        <w:ind w:left="360"/>
        <w:jc w:val="both"/>
        <w:rPr>
          <w:rFonts w:ascii="Times New Roman" w:hAnsi="Times New Roman"/>
          <w:b/>
          <w:smallCaps/>
          <w:sz w:val="22"/>
          <w:szCs w:val="22"/>
        </w:rPr>
      </w:pPr>
    </w:p>
    <w:p w:rsidR="0025034F" w:rsidRPr="004D606D" w:rsidRDefault="00550CBE" w:rsidP="00550CBE">
      <w:pPr>
        <w:suppressAutoHyphens w:val="0"/>
        <w:jc w:val="both"/>
        <w:rPr>
          <w:rFonts w:ascii="Times New Roman" w:hAnsi="Times New Roman"/>
          <w:b/>
          <w:sz w:val="22"/>
          <w:szCs w:val="22"/>
        </w:rPr>
      </w:pPr>
      <w:r w:rsidRPr="004D606D">
        <w:rPr>
          <w:rFonts w:ascii="Times New Roman" w:hAnsi="Times New Roman"/>
          <w:b/>
          <w:sz w:val="22"/>
          <w:szCs w:val="22"/>
        </w:rPr>
        <w:t xml:space="preserve">18. </w:t>
      </w:r>
      <w:r w:rsidR="0025034F" w:rsidRPr="004D606D">
        <w:rPr>
          <w:rFonts w:ascii="Times New Roman" w:hAnsi="Times New Roman"/>
          <w:b/>
          <w:sz w:val="22"/>
          <w:szCs w:val="22"/>
        </w:rPr>
        <w:t>Egy</w:t>
      </w:r>
      <w:r w:rsidR="0025034F" w:rsidRPr="004D606D">
        <w:rPr>
          <w:rFonts w:ascii="Times New Roman" w:hAnsi="Times New Roman" w:hint="eastAsia"/>
          <w:b/>
          <w:sz w:val="22"/>
          <w:szCs w:val="22"/>
        </w:rPr>
        <w:t>é</w:t>
      </w:r>
      <w:r w:rsidR="0025034F" w:rsidRPr="004D606D">
        <w:rPr>
          <w:rFonts w:ascii="Times New Roman" w:hAnsi="Times New Roman"/>
          <w:b/>
          <w:sz w:val="22"/>
          <w:szCs w:val="22"/>
        </w:rPr>
        <w:t>b, az aj</w:t>
      </w:r>
      <w:r w:rsidR="0025034F" w:rsidRPr="004D606D">
        <w:rPr>
          <w:rFonts w:ascii="Times New Roman" w:hAnsi="Times New Roman" w:hint="eastAsia"/>
          <w:b/>
          <w:sz w:val="22"/>
          <w:szCs w:val="22"/>
        </w:rPr>
        <w:t>á</w:t>
      </w:r>
      <w:r w:rsidR="0025034F" w:rsidRPr="004D606D">
        <w:rPr>
          <w:rFonts w:ascii="Times New Roman" w:hAnsi="Times New Roman"/>
          <w:b/>
          <w:sz w:val="22"/>
          <w:szCs w:val="22"/>
        </w:rPr>
        <w:t>nlat r</w:t>
      </w:r>
      <w:r w:rsidR="0025034F" w:rsidRPr="004D606D">
        <w:rPr>
          <w:rFonts w:ascii="Times New Roman" w:hAnsi="Times New Roman" w:hint="eastAsia"/>
          <w:b/>
          <w:sz w:val="22"/>
          <w:szCs w:val="22"/>
        </w:rPr>
        <w:t>é</w:t>
      </w:r>
      <w:r w:rsidR="0025034F" w:rsidRPr="004D606D">
        <w:rPr>
          <w:rFonts w:ascii="Times New Roman" w:hAnsi="Times New Roman"/>
          <w:b/>
          <w:sz w:val="22"/>
          <w:szCs w:val="22"/>
        </w:rPr>
        <w:t>szek</w:t>
      </w:r>
      <w:r w:rsidR="0025034F" w:rsidRPr="004D606D">
        <w:rPr>
          <w:rFonts w:ascii="Times New Roman" w:hAnsi="Times New Roman" w:hint="eastAsia"/>
          <w:b/>
          <w:sz w:val="22"/>
          <w:szCs w:val="22"/>
        </w:rPr>
        <w:t>é</w:t>
      </w:r>
      <w:r w:rsidR="0025034F" w:rsidRPr="004D606D">
        <w:rPr>
          <w:rFonts w:ascii="Times New Roman" w:hAnsi="Times New Roman"/>
          <w:b/>
          <w:sz w:val="22"/>
          <w:szCs w:val="22"/>
        </w:rPr>
        <w:t>nt beny</w:t>
      </w:r>
      <w:r w:rsidR="0025034F" w:rsidRPr="004D606D">
        <w:rPr>
          <w:rFonts w:ascii="Times New Roman" w:hAnsi="Times New Roman" w:hint="eastAsia"/>
          <w:b/>
          <w:sz w:val="22"/>
          <w:szCs w:val="22"/>
        </w:rPr>
        <w:t>ú</w:t>
      </w:r>
      <w:r w:rsidR="0025034F" w:rsidRPr="004D606D">
        <w:rPr>
          <w:rFonts w:ascii="Times New Roman" w:hAnsi="Times New Roman"/>
          <w:b/>
          <w:sz w:val="22"/>
          <w:szCs w:val="22"/>
        </w:rPr>
        <w:t>jtand</w:t>
      </w:r>
      <w:r w:rsidR="0025034F" w:rsidRPr="004D606D">
        <w:rPr>
          <w:rFonts w:ascii="Times New Roman" w:hAnsi="Times New Roman" w:hint="eastAsia"/>
          <w:b/>
          <w:sz w:val="22"/>
          <w:szCs w:val="22"/>
        </w:rPr>
        <w:t>ó</w:t>
      </w:r>
      <w:r w:rsidR="0025034F" w:rsidRPr="004D606D">
        <w:rPr>
          <w:rFonts w:ascii="Times New Roman" w:hAnsi="Times New Roman"/>
          <w:b/>
          <w:sz w:val="22"/>
          <w:szCs w:val="22"/>
        </w:rPr>
        <w:t xml:space="preserve"> nyilatkozatok, </w:t>
      </w:r>
      <w:r w:rsidR="003A475E" w:rsidRPr="004D606D">
        <w:rPr>
          <w:rFonts w:ascii="Times New Roman" w:hAnsi="Times New Roman"/>
          <w:b/>
          <w:sz w:val="22"/>
          <w:szCs w:val="22"/>
        </w:rPr>
        <w:t>igazol</w:t>
      </w:r>
      <w:r w:rsidR="003A475E" w:rsidRPr="004D606D">
        <w:rPr>
          <w:rFonts w:ascii="Times New Roman" w:hAnsi="Times New Roman" w:hint="eastAsia"/>
          <w:b/>
          <w:sz w:val="22"/>
          <w:szCs w:val="22"/>
        </w:rPr>
        <w:t>á</w:t>
      </w:r>
      <w:r w:rsidR="003A475E" w:rsidRPr="004D606D">
        <w:rPr>
          <w:rFonts w:ascii="Times New Roman" w:hAnsi="Times New Roman"/>
          <w:b/>
          <w:sz w:val="22"/>
          <w:szCs w:val="22"/>
        </w:rPr>
        <w:t xml:space="preserve">sok, </w:t>
      </w:r>
      <w:r w:rsidR="0025034F" w:rsidRPr="004D606D">
        <w:rPr>
          <w:rFonts w:ascii="Times New Roman" w:hAnsi="Times New Roman"/>
          <w:b/>
          <w:sz w:val="22"/>
          <w:szCs w:val="22"/>
        </w:rPr>
        <w:t>dokumentumok:</w:t>
      </w:r>
    </w:p>
    <w:p w:rsidR="003A475E" w:rsidRPr="004D606D" w:rsidRDefault="003A475E" w:rsidP="003A475E">
      <w:pPr>
        <w:suppressAutoHyphens w:val="0"/>
        <w:jc w:val="both"/>
        <w:rPr>
          <w:rFonts w:ascii="Times New Roman" w:hAnsi="Times New Roman"/>
          <w:b/>
          <w:sz w:val="22"/>
          <w:szCs w:val="22"/>
        </w:rPr>
      </w:pPr>
    </w:p>
    <w:p w:rsidR="003A475E" w:rsidRPr="009A713C" w:rsidRDefault="003A475E" w:rsidP="00913A92">
      <w:pPr>
        <w:pStyle w:val="Listaszerbekezds"/>
        <w:numPr>
          <w:ilvl w:val="0"/>
          <w:numId w:val="32"/>
        </w:numPr>
        <w:suppressAutoHyphens w:val="0"/>
        <w:jc w:val="both"/>
        <w:rPr>
          <w:rFonts w:ascii="Times New Roman" w:hAnsi="Times New Roman"/>
          <w:sz w:val="22"/>
          <w:szCs w:val="22"/>
        </w:rPr>
      </w:pPr>
      <w:r w:rsidRPr="009A713C">
        <w:rPr>
          <w:rFonts w:ascii="Times New Roman" w:eastAsia="Calibri" w:hAnsi="Times New Roman"/>
          <w:sz w:val="22"/>
          <w:szCs w:val="22"/>
        </w:rPr>
        <w:t>Ajánlat borítólapja (1. sz. iratminta)</w:t>
      </w:r>
    </w:p>
    <w:p w:rsidR="003A475E" w:rsidRPr="009A713C" w:rsidRDefault="003A475E" w:rsidP="00913A92">
      <w:pPr>
        <w:pStyle w:val="Listaszerbekezds"/>
        <w:numPr>
          <w:ilvl w:val="0"/>
          <w:numId w:val="32"/>
        </w:numPr>
        <w:suppressAutoHyphens w:val="0"/>
        <w:jc w:val="both"/>
        <w:rPr>
          <w:rFonts w:ascii="Times New Roman" w:hAnsi="Times New Roman"/>
          <w:sz w:val="22"/>
          <w:szCs w:val="22"/>
        </w:rPr>
      </w:pPr>
      <w:r w:rsidRPr="009A713C">
        <w:rPr>
          <w:rFonts w:ascii="Times New Roman" w:hAnsi="Times New Roman"/>
          <w:sz w:val="22"/>
          <w:szCs w:val="22"/>
        </w:rPr>
        <w:t xml:space="preserve">Felolvasólap – </w:t>
      </w:r>
      <w:r w:rsidRPr="009A713C">
        <w:rPr>
          <w:rFonts w:ascii="Times New Roman" w:eastAsia="MyriadPro-Semibold" w:hAnsi="Times New Roman"/>
          <w:sz w:val="22"/>
          <w:szCs w:val="22"/>
          <w:lang w:eastAsia="hu-HU"/>
        </w:rPr>
        <w:t>amelyen fel kell tüntetni az ajánlattevő (közös ajánlattevők esetén valamennyi gazdasági szereplő) nevét, címét (székhelyét, lakóhelyét) valamint azokat a</w:t>
      </w:r>
      <w:r w:rsidR="00A743FD">
        <w:rPr>
          <w:rFonts w:ascii="Times New Roman" w:eastAsia="MyriadPro-Semibold" w:hAnsi="Times New Roman"/>
          <w:sz w:val="22"/>
          <w:szCs w:val="22"/>
          <w:lang w:eastAsia="hu-HU"/>
        </w:rPr>
        <w:t xml:space="preserve"> főbb</w:t>
      </w:r>
      <w:r w:rsidRPr="009A713C">
        <w:rPr>
          <w:rFonts w:ascii="Times New Roman" w:eastAsia="MyriadPro-Semibold" w:hAnsi="Times New Roman"/>
          <w:sz w:val="22"/>
          <w:szCs w:val="22"/>
          <w:lang w:eastAsia="hu-HU"/>
        </w:rPr>
        <w:t xml:space="preserve"> számszerűsíthető adatokat, amelyek az értékelési szempontok alapján értékelésre kerülnek.</w:t>
      </w:r>
    </w:p>
    <w:p w:rsidR="003A475E" w:rsidRPr="009A713C" w:rsidRDefault="003A475E" w:rsidP="00913A92">
      <w:pPr>
        <w:pStyle w:val="Listaszerbekezds"/>
        <w:numPr>
          <w:ilvl w:val="0"/>
          <w:numId w:val="32"/>
        </w:numPr>
        <w:suppressAutoHyphens w:val="0"/>
        <w:jc w:val="both"/>
        <w:rPr>
          <w:rFonts w:ascii="Times New Roman" w:hAnsi="Times New Roman"/>
          <w:sz w:val="22"/>
          <w:szCs w:val="22"/>
        </w:rPr>
      </w:pPr>
      <w:r w:rsidRPr="009A713C">
        <w:rPr>
          <w:rFonts w:ascii="Times New Roman" w:eastAsia="MyriadPro-Semibold" w:hAnsi="Times New Roman"/>
          <w:sz w:val="22"/>
          <w:szCs w:val="22"/>
          <w:lang w:eastAsia="hu-HU"/>
        </w:rPr>
        <w:t>Oldalszámozott tartalomjegyzék (lehetőség szerint)</w:t>
      </w:r>
    </w:p>
    <w:p w:rsidR="003A475E" w:rsidRPr="009A713C" w:rsidRDefault="003A475E" w:rsidP="00913A92">
      <w:pPr>
        <w:widowControl w:val="0"/>
        <w:numPr>
          <w:ilvl w:val="0"/>
          <w:numId w:val="32"/>
        </w:numPr>
        <w:tabs>
          <w:tab w:val="left" w:pos="426"/>
        </w:tabs>
        <w:suppressAutoHyphens w:val="0"/>
        <w:jc w:val="both"/>
        <w:rPr>
          <w:rFonts w:ascii="Times New Roman" w:eastAsia="Calibri" w:hAnsi="Times New Roman"/>
          <w:sz w:val="22"/>
          <w:szCs w:val="22"/>
        </w:rPr>
      </w:pPr>
      <w:r w:rsidRPr="009A713C">
        <w:rPr>
          <w:rFonts w:ascii="Times New Roman" w:eastAsia="Calibri" w:hAnsi="Times New Roman"/>
          <w:sz w:val="22"/>
          <w:szCs w:val="22"/>
        </w:rPr>
        <w:t>A 321/2015. (X. 30.) Korm. rendelet II. Fejezetének megfelelő egységes európai közbeszerzési dokumentum, amelyben az ajánlattevő nyilatkozik a kizáró okok és az alkalmassági feltételek tekintetében is (3. sz. iratminta)</w:t>
      </w:r>
    </w:p>
    <w:p w:rsidR="003A475E" w:rsidRPr="009A713C" w:rsidRDefault="003A475E" w:rsidP="00913A92">
      <w:pPr>
        <w:pStyle w:val="Listaszerbekezds"/>
        <w:numPr>
          <w:ilvl w:val="0"/>
          <w:numId w:val="32"/>
        </w:numPr>
        <w:suppressAutoHyphens w:val="0"/>
        <w:jc w:val="both"/>
        <w:rPr>
          <w:rFonts w:ascii="Times New Roman" w:hAnsi="Times New Roman"/>
          <w:sz w:val="22"/>
          <w:szCs w:val="22"/>
        </w:rPr>
      </w:pPr>
      <w:r w:rsidRPr="009A713C">
        <w:rPr>
          <w:rFonts w:ascii="Times New Roman" w:eastAsia="Calibri" w:hAnsi="Times New Roman"/>
          <w:sz w:val="22"/>
          <w:szCs w:val="22"/>
        </w:rPr>
        <w:t>A 321/2015. (X. 30.) Korm. rendelet II. Fejezetének megfelelő egységes európai közbeszerzési dokumentum, amelyben a kapacitásait rendelkezésre bocsájtó szervezet nyilatkozik a kizáró okok és azon alkalmassági feltételek tekintetében, amelyeket az ajánlattevő igénybe kíván venni az alkalmasság igazolásához (3. sz. iratminta)</w:t>
      </w:r>
    </w:p>
    <w:p w:rsidR="003A475E" w:rsidRPr="009A713C" w:rsidRDefault="003A475E" w:rsidP="0031331E">
      <w:pPr>
        <w:pStyle w:val="Listaszerbekezds"/>
        <w:numPr>
          <w:ilvl w:val="0"/>
          <w:numId w:val="32"/>
        </w:numPr>
        <w:suppressAutoHyphens w:val="0"/>
        <w:jc w:val="both"/>
        <w:rPr>
          <w:rFonts w:ascii="Times New Roman" w:hAnsi="Times New Roman"/>
          <w:sz w:val="22"/>
          <w:szCs w:val="22"/>
        </w:rPr>
      </w:pPr>
      <w:r w:rsidRPr="009A713C">
        <w:rPr>
          <w:rFonts w:ascii="Times New Roman" w:eastAsia="Calibri" w:hAnsi="Times New Roman"/>
          <w:sz w:val="22"/>
          <w:szCs w:val="22"/>
        </w:rPr>
        <w:t xml:space="preserve">Ajánlattételi nyilatkozat – </w:t>
      </w:r>
      <w:r w:rsidR="0031331E" w:rsidRPr="009A713C">
        <w:rPr>
          <w:rFonts w:ascii="Times New Roman" w:eastAsia="Calibri" w:hAnsi="Times New Roman"/>
          <w:sz w:val="22"/>
          <w:szCs w:val="22"/>
        </w:rPr>
        <w:t>(közös ajánlattevők) cégszerűen aláírt nyilatkozata, eredetiben</w:t>
      </w:r>
    </w:p>
    <w:p w:rsidR="00DA42EE" w:rsidRPr="009A713C" w:rsidRDefault="00DA42EE" w:rsidP="00913A92">
      <w:pPr>
        <w:pStyle w:val="Listaszerbekezds"/>
        <w:numPr>
          <w:ilvl w:val="0"/>
          <w:numId w:val="32"/>
        </w:numPr>
        <w:suppressAutoHyphens w:val="0"/>
        <w:jc w:val="both"/>
        <w:rPr>
          <w:rFonts w:ascii="Times New Roman" w:hAnsi="Times New Roman"/>
          <w:sz w:val="22"/>
          <w:szCs w:val="22"/>
        </w:rPr>
      </w:pPr>
      <w:r w:rsidRPr="009A713C">
        <w:rPr>
          <w:rFonts w:ascii="Times New Roman" w:hAnsi="Times New Roman"/>
          <w:sz w:val="22"/>
          <w:szCs w:val="22"/>
        </w:rPr>
        <w:t xml:space="preserve">Közös ajánlattétel esetén a közös ajánlatot tevő ajánlattevők által kötött megállapodás, amely részletesen rendelkezik a felelősség, a képviselet és a feladatmegosztás kérdéseiről, valamint a közös ajánlatot tevők </w:t>
      </w:r>
      <w:r w:rsidRPr="009A713C">
        <w:rPr>
          <w:rFonts w:ascii="Times New Roman" w:hAnsi="Times New Roman"/>
          <w:bCs/>
          <w:sz w:val="22"/>
          <w:szCs w:val="22"/>
        </w:rPr>
        <w:t>cégszerűen</w:t>
      </w:r>
      <w:r w:rsidRPr="009A713C">
        <w:rPr>
          <w:rFonts w:ascii="Times New Roman" w:hAnsi="Times New Roman"/>
          <w:sz w:val="22"/>
          <w:szCs w:val="22"/>
        </w:rPr>
        <w:t xml:space="preserve"> aláírt nyilatkozata arról, hogy a szerződés teljesítéséért egyetemleges felelősséget vállalnak (adott esetben)</w:t>
      </w:r>
    </w:p>
    <w:p w:rsidR="00DA42EE" w:rsidRPr="009A713C" w:rsidRDefault="00DA42EE" w:rsidP="00913A92">
      <w:pPr>
        <w:pStyle w:val="Listaszerbekezds"/>
        <w:numPr>
          <w:ilvl w:val="0"/>
          <w:numId w:val="32"/>
        </w:numPr>
        <w:suppressAutoHyphens w:val="0"/>
        <w:jc w:val="both"/>
        <w:rPr>
          <w:rFonts w:ascii="Times New Roman" w:hAnsi="Times New Roman"/>
          <w:sz w:val="22"/>
          <w:szCs w:val="22"/>
        </w:rPr>
      </w:pPr>
      <w:r w:rsidRPr="009A713C">
        <w:rPr>
          <w:rFonts w:ascii="Times New Roman" w:hAnsi="Times New Roman"/>
          <w:sz w:val="22"/>
          <w:szCs w:val="22"/>
        </w:rPr>
        <w:t>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(adott esetben)</w:t>
      </w:r>
    </w:p>
    <w:p w:rsidR="00DA42EE" w:rsidRPr="009A713C" w:rsidRDefault="00DA42EE" w:rsidP="00913A92">
      <w:pPr>
        <w:pStyle w:val="Listaszerbekezds"/>
        <w:numPr>
          <w:ilvl w:val="0"/>
          <w:numId w:val="32"/>
        </w:numPr>
        <w:suppressAutoHyphens w:val="0"/>
        <w:jc w:val="both"/>
        <w:rPr>
          <w:rFonts w:ascii="Times New Roman" w:hAnsi="Times New Roman"/>
          <w:sz w:val="22"/>
          <w:szCs w:val="22"/>
        </w:rPr>
      </w:pPr>
      <w:r w:rsidRPr="009A713C">
        <w:rPr>
          <w:rFonts w:ascii="Times New Roman" w:hAnsi="Times New Roman"/>
          <w:sz w:val="22"/>
          <w:szCs w:val="22"/>
        </w:rPr>
        <w:t xml:space="preserve">Ajánlattevő (közös ajánlattevők) cégszerűen aláírt nyilatkozata a Kbt. 67. § (4) bekezdése alapján arról, hogy a szerződés teljesítéséhez nem vesz igénybe a </w:t>
      </w:r>
      <w:r w:rsidR="00A743FD">
        <w:rPr>
          <w:rFonts w:ascii="Times New Roman" w:hAnsi="Times New Roman"/>
          <w:sz w:val="22"/>
          <w:szCs w:val="22"/>
        </w:rPr>
        <w:t xml:space="preserve">Kbt. 62. § szerinti </w:t>
      </w:r>
      <w:r w:rsidRPr="009A713C">
        <w:rPr>
          <w:rFonts w:ascii="Times New Roman" w:hAnsi="Times New Roman"/>
          <w:sz w:val="22"/>
          <w:szCs w:val="22"/>
        </w:rPr>
        <w:t>kizáró okok hatálya alá tartozó alvállalkozót, valamint alkalmasság igazolásában részt vevő gazdasági szereplőt.</w:t>
      </w:r>
    </w:p>
    <w:p w:rsidR="00DA42EE" w:rsidRPr="009A713C" w:rsidRDefault="00DA42EE" w:rsidP="00913A92">
      <w:pPr>
        <w:pStyle w:val="Listaszerbekezds"/>
        <w:numPr>
          <w:ilvl w:val="0"/>
          <w:numId w:val="32"/>
        </w:numPr>
        <w:suppressAutoHyphens w:val="0"/>
        <w:jc w:val="both"/>
        <w:rPr>
          <w:rFonts w:ascii="Times New Roman" w:hAnsi="Times New Roman"/>
          <w:sz w:val="22"/>
          <w:szCs w:val="22"/>
        </w:rPr>
      </w:pPr>
      <w:r w:rsidRPr="009A713C">
        <w:rPr>
          <w:rFonts w:ascii="Times New Roman" w:hAnsi="Times New Roman"/>
          <w:sz w:val="22"/>
          <w:szCs w:val="22"/>
        </w:rPr>
        <w:lastRenderedPageBreak/>
        <w:t xml:space="preserve">Ajánlattevő (közös ajánlattevők) cégszerűen aláírt nyilatkozata a Kbt. 62. § (1) bekezdés </w:t>
      </w:r>
      <w:proofErr w:type="spellStart"/>
      <w:r w:rsidRPr="009A713C">
        <w:rPr>
          <w:rFonts w:ascii="Times New Roman" w:hAnsi="Times New Roman"/>
          <w:sz w:val="22"/>
          <w:szCs w:val="22"/>
        </w:rPr>
        <w:t>kb</w:t>
      </w:r>
      <w:proofErr w:type="spellEnd"/>
      <w:r w:rsidRPr="009A713C">
        <w:rPr>
          <w:rFonts w:ascii="Times New Roman" w:hAnsi="Times New Roman"/>
          <w:sz w:val="22"/>
          <w:szCs w:val="22"/>
        </w:rPr>
        <w:t xml:space="preserve">) és </w:t>
      </w:r>
      <w:proofErr w:type="spellStart"/>
      <w:r w:rsidRPr="009A713C">
        <w:rPr>
          <w:rFonts w:ascii="Times New Roman" w:hAnsi="Times New Roman"/>
          <w:sz w:val="22"/>
          <w:szCs w:val="22"/>
        </w:rPr>
        <w:t>kc</w:t>
      </w:r>
      <w:proofErr w:type="spellEnd"/>
      <w:r w:rsidRPr="009A713C">
        <w:rPr>
          <w:rFonts w:ascii="Times New Roman" w:hAnsi="Times New Roman"/>
          <w:sz w:val="22"/>
          <w:szCs w:val="22"/>
        </w:rPr>
        <w:t>) pontjában foglalt kizáró okok fenn nem állásáról</w:t>
      </w:r>
    </w:p>
    <w:p w:rsidR="00DA42EE" w:rsidRPr="009A713C" w:rsidRDefault="00DA42EE" w:rsidP="00913A92">
      <w:pPr>
        <w:pStyle w:val="Listaszerbekezds"/>
        <w:numPr>
          <w:ilvl w:val="0"/>
          <w:numId w:val="32"/>
        </w:numPr>
        <w:suppressAutoHyphens w:val="0"/>
        <w:jc w:val="both"/>
        <w:rPr>
          <w:rFonts w:ascii="Times New Roman" w:hAnsi="Times New Roman"/>
          <w:sz w:val="22"/>
          <w:szCs w:val="22"/>
        </w:rPr>
      </w:pPr>
      <w:r w:rsidRPr="009A713C">
        <w:rPr>
          <w:rFonts w:ascii="Times New Roman" w:hAnsi="Times New Roman"/>
          <w:sz w:val="22"/>
          <w:szCs w:val="22"/>
        </w:rPr>
        <w:t>Ajánlattevő (közös ajánlattevők) cégszerűen aláírt nyilatkozata a Kbt. 62. § (2) bekezdésében foglalt kizáró okokról</w:t>
      </w:r>
    </w:p>
    <w:p w:rsidR="00DA42EE" w:rsidRPr="00935276" w:rsidRDefault="00DA42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Ajánlattevő (közös ajánlattevők) cégszerűen aláírt nyilatkozata a Kbt. 62. § (1) bekezdés k) pontban foglaltakról</w:t>
      </w:r>
    </w:p>
    <w:p w:rsidR="00DA42EE" w:rsidRPr="004221C9" w:rsidRDefault="00DA42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 xml:space="preserve">Kizáró okok igazolásához kapcsolódó dokumentumok (magyarországi és nem magyarországi </w:t>
      </w:r>
      <w:r w:rsidRPr="000C4D34">
        <w:rPr>
          <w:rFonts w:ascii="Times New Roman" w:hAnsi="Times New Roman"/>
          <w:sz w:val="22"/>
          <w:szCs w:val="22"/>
        </w:rPr>
        <w:t>letelepedésű ajánlattevőkre vonatkozóan)</w:t>
      </w:r>
    </w:p>
    <w:p w:rsidR="00D9227D" w:rsidRPr="000C4D34" w:rsidRDefault="00D9227D" w:rsidP="00913A92">
      <w:pPr>
        <w:pStyle w:val="Listaszerbekezds"/>
        <w:numPr>
          <w:ilvl w:val="0"/>
          <w:numId w:val="32"/>
        </w:numPr>
        <w:suppressAutoHyphens w:val="0"/>
        <w:jc w:val="both"/>
        <w:rPr>
          <w:rFonts w:ascii="Times New Roman" w:hAnsi="Times New Roman"/>
          <w:sz w:val="22"/>
          <w:szCs w:val="22"/>
        </w:rPr>
      </w:pPr>
      <w:r w:rsidRPr="00F67D78">
        <w:rPr>
          <w:rFonts w:ascii="Times New Roman" w:hAnsi="Times New Roman"/>
          <w:sz w:val="22"/>
          <w:szCs w:val="22"/>
        </w:rPr>
        <w:t>Az ajánlati felhívás III.1.2 P.1./ alkalmassági feltétel tekintetében nyilatkozat a közbeszerzés tárgya szerinti árbevételről (321/2015. (X.30) Kormányrendelet 19. § (2) bekezdés)</w:t>
      </w:r>
    </w:p>
    <w:p w:rsidR="00DA42EE" w:rsidRPr="00F67D78" w:rsidRDefault="00DA42EE" w:rsidP="00913A92">
      <w:pPr>
        <w:pStyle w:val="Listaszerbekezds"/>
        <w:numPr>
          <w:ilvl w:val="0"/>
          <w:numId w:val="32"/>
        </w:numPr>
        <w:suppressAutoHyphens w:val="0"/>
        <w:jc w:val="both"/>
        <w:rPr>
          <w:rFonts w:ascii="Times New Roman" w:hAnsi="Times New Roman"/>
          <w:sz w:val="22"/>
          <w:szCs w:val="22"/>
        </w:rPr>
      </w:pPr>
      <w:r w:rsidRPr="00F67D78">
        <w:rPr>
          <w:rFonts w:ascii="Times New Roman" w:hAnsi="Times New Roman"/>
          <w:sz w:val="22"/>
          <w:szCs w:val="22"/>
        </w:rPr>
        <w:t>Az ajánlati felhívás III.1.2 P.</w:t>
      </w:r>
      <w:r w:rsidR="00D9227D" w:rsidRPr="00F67D78">
        <w:rPr>
          <w:rFonts w:ascii="Times New Roman" w:hAnsi="Times New Roman"/>
          <w:sz w:val="22"/>
          <w:szCs w:val="22"/>
        </w:rPr>
        <w:t>2</w:t>
      </w:r>
      <w:r w:rsidRPr="00F67D78">
        <w:rPr>
          <w:rFonts w:ascii="Times New Roman" w:hAnsi="Times New Roman"/>
          <w:sz w:val="22"/>
          <w:szCs w:val="22"/>
        </w:rPr>
        <w:t>./ alkalmassági feltétel tekintetében nyilatkozat a közbeszerzés tárgya szerinti árbevételről (321/2015. (X.30) Kormányrendelet 19. § (1) bekezdés c) pont)</w:t>
      </w:r>
    </w:p>
    <w:p w:rsidR="00DA42EE" w:rsidRPr="00F302AA" w:rsidRDefault="00DA42EE" w:rsidP="005F2996">
      <w:pPr>
        <w:pStyle w:val="Listaszerbekezds"/>
        <w:numPr>
          <w:ilvl w:val="0"/>
          <w:numId w:val="32"/>
        </w:numPr>
        <w:suppressAutoHyphens w:val="0"/>
        <w:jc w:val="both"/>
        <w:rPr>
          <w:rFonts w:ascii="Times New Roman" w:hAnsi="Times New Roman"/>
          <w:sz w:val="22"/>
          <w:szCs w:val="22"/>
        </w:rPr>
      </w:pPr>
      <w:r w:rsidRPr="005F2996">
        <w:rPr>
          <w:rFonts w:ascii="Times New Roman" w:hAnsi="Times New Roman"/>
          <w:sz w:val="22"/>
          <w:szCs w:val="22"/>
        </w:rPr>
        <w:t>Az ajánlati felhívás III.1.3 M.1./ alkalmassági feltétel igazolására a legjelentősebb közbeszerzés tárgya szerinti szolgáltatások ismertetése (a 321/</w:t>
      </w:r>
      <w:r w:rsidR="00232C50" w:rsidRPr="005F2996">
        <w:rPr>
          <w:rFonts w:ascii="Times New Roman" w:hAnsi="Times New Roman"/>
          <w:sz w:val="22"/>
          <w:szCs w:val="22"/>
        </w:rPr>
        <w:t>2015</w:t>
      </w:r>
      <w:r w:rsidRPr="005F2996">
        <w:rPr>
          <w:rFonts w:ascii="Times New Roman" w:hAnsi="Times New Roman"/>
          <w:sz w:val="22"/>
          <w:szCs w:val="22"/>
        </w:rPr>
        <w:t>. (X.30) Kormányrendelet 21. § (3) bekezdés a) pontjában foglal</w:t>
      </w:r>
      <w:r w:rsidRPr="00F302AA">
        <w:rPr>
          <w:rFonts w:ascii="Times New Roman" w:hAnsi="Times New Roman"/>
          <w:sz w:val="22"/>
          <w:szCs w:val="22"/>
        </w:rPr>
        <w:t>tak igazolására)</w:t>
      </w:r>
    </w:p>
    <w:p w:rsidR="00DA42EE" w:rsidRPr="00935276" w:rsidRDefault="00DA42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 xml:space="preserve">Az ajánlati felhívás III.1.3 M.2./ pontjában meghatározott alkalmassági feltétel teljesítésére azon szakemberek bemutatása, akiket be kíván vonni a teljesítésbe (321/2015. (X.30.) Korm. rendelet </w:t>
      </w:r>
      <w:r w:rsidR="00202F2A">
        <w:rPr>
          <w:rFonts w:ascii="Times New Roman" w:hAnsi="Times New Roman"/>
          <w:sz w:val="22"/>
          <w:szCs w:val="22"/>
        </w:rPr>
        <w:t>21</w:t>
      </w:r>
      <w:r w:rsidRPr="00935276">
        <w:rPr>
          <w:rFonts w:ascii="Times New Roman" w:hAnsi="Times New Roman"/>
          <w:sz w:val="22"/>
          <w:szCs w:val="22"/>
        </w:rPr>
        <w:t xml:space="preserve">. § (3) bekezdés </w:t>
      </w:r>
      <w:r w:rsidR="00202F2A">
        <w:rPr>
          <w:rFonts w:ascii="Times New Roman" w:hAnsi="Times New Roman"/>
          <w:sz w:val="22"/>
          <w:szCs w:val="22"/>
        </w:rPr>
        <w:t>b</w:t>
      </w:r>
      <w:r w:rsidRPr="00935276">
        <w:rPr>
          <w:rFonts w:ascii="Times New Roman" w:hAnsi="Times New Roman"/>
          <w:sz w:val="22"/>
          <w:szCs w:val="22"/>
        </w:rPr>
        <w:t>) pontja)</w:t>
      </w:r>
    </w:p>
    <w:p w:rsidR="00DA42EE" w:rsidRPr="00935276" w:rsidRDefault="00DA42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Az ajánlati felhívás III.1.3. M.2./ pontjában meghatározott alkalmassági feltétel teljesítésére bemutatott szakemberek önéletrajza (eredeti vagy másolati, aláírt példány)</w:t>
      </w:r>
    </w:p>
    <w:p w:rsidR="00DA42EE" w:rsidRPr="00935276" w:rsidRDefault="00DA42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 xml:space="preserve">Az ajánlati felhívás III.1.3. M.2./ pontja szerinti, </w:t>
      </w:r>
      <w:del w:id="69" w:author="Bumberák István dr." w:date="2017-04-27T10:50:00Z">
        <w:r w:rsidRPr="00935276" w:rsidDel="00631B9C">
          <w:rPr>
            <w:rFonts w:ascii="Times New Roman" w:hAnsi="Times New Roman"/>
            <w:sz w:val="22"/>
            <w:szCs w:val="22"/>
          </w:rPr>
          <w:delText>végze</w:delText>
        </w:r>
      </w:del>
      <w:ins w:id="70" w:author="Bumberák István dr." w:date="2017-04-27T10:50:00Z">
        <w:r w:rsidR="00631B9C">
          <w:rPr>
            <w:rFonts w:ascii="Times New Roman" w:hAnsi="Times New Roman"/>
            <w:sz w:val="22"/>
            <w:szCs w:val="22"/>
          </w:rPr>
          <w:t>képze</w:t>
        </w:r>
      </w:ins>
      <w:r w:rsidRPr="00935276">
        <w:rPr>
          <w:rFonts w:ascii="Times New Roman" w:hAnsi="Times New Roman"/>
          <w:sz w:val="22"/>
          <w:szCs w:val="22"/>
        </w:rPr>
        <w:t>ttséget igazoló dokumentumok</w:t>
      </w:r>
    </w:p>
    <w:p w:rsidR="00DA42EE" w:rsidRPr="00935276" w:rsidRDefault="00DA42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Az ajánlati felhívás III.1.3. M.2./ pontjában meghatározott alkalmassági feltétel teljesítésére bemutatott</w:t>
      </w:r>
      <w:r w:rsidR="00575F04">
        <w:rPr>
          <w:rFonts w:ascii="Times New Roman" w:hAnsi="Times New Roman"/>
          <w:sz w:val="22"/>
          <w:szCs w:val="22"/>
        </w:rPr>
        <w:t xml:space="preserve">, továbbá az alkalmassági követelményen felüli </w:t>
      </w:r>
      <w:r w:rsidR="009B6340">
        <w:rPr>
          <w:rFonts w:ascii="Times New Roman" w:hAnsi="Times New Roman"/>
          <w:sz w:val="22"/>
          <w:szCs w:val="22"/>
        </w:rPr>
        <w:t>a III. értékelési rész</w:t>
      </w:r>
      <w:r w:rsidRPr="00935276">
        <w:rPr>
          <w:rFonts w:ascii="Times New Roman" w:hAnsi="Times New Roman"/>
          <w:sz w:val="22"/>
          <w:szCs w:val="22"/>
        </w:rPr>
        <w:t>sz</w:t>
      </w:r>
      <w:r w:rsidR="009B6340">
        <w:rPr>
          <w:rFonts w:ascii="Times New Roman" w:hAnsi="Times New Roman"/>
          <w:sz w:val="22"/>
          <w:szCs w:val="22"/>
        </w:rPr>
        <w:t>empont szerint bemutatott sz</w:t>
      </w:r>
      <w:r w:rsidRPr="00935276">
        <w:rPr>
          <w:rFonts w:ascii="Times New Roman" w:hAnsi="Times New Roman"/>
          <w:sz w:val="22"/>
          <w:szCs w:val="22"/>
        </w:rPr>
        <w:t>akemberek rendelkezésre állási nyilatkozata</w:t>
      </w:r>
    </w:p>
    <w:p w:rsidR="00EB1DEE" w:rsidRPr="00935276" w:rsidRDefault="00EB1D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Az ajánlatot aláíró és/vagy nyilatkozatot tevő, kötelezettséget vállaló cégjegyzésre jogosultak aláírási címpéldányának / a cégnyilvánosságról, a bírósági cégeljárásról és a végelszámolásról szóló 2006. évi V. törvény 9. § (1) bekezdés szerinti aláírás mintájának másolati példánya</w:t>
      </w:r>
    </w:p>
    <w:p w:rsidR="00EB1DEE" w:rsidRPr="00935276" w:rsidRDefault="00EB1D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Amennyiben az ajánlat a cégjegyzésre jogosult által meghatalmazott személy aláírásával kerül benyújtásra, a teljes bizonyító erejű magánokiratba foglalt meghatalmazás, amely tartalmazza a meghatalmazott aláírását</w:t>
      </w:r>
    </w:p>
    <w:p w:rsidR="00EB1DEE" w:rsidRPr="00935276" w:rsidRDefault="00EB1D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 xml:space="preserve">Amennyiben bármely, az ajánlathoz csatolt okirat, igazolás, nyilatkozat, stb. nem magyar nyelven került kiállításra, úgy ezen dokumentumok magyar nyelvű fordítása </w:t>
      </w:r>
      <w:r w:rsidR="009B6340">
        <w:rPr>
          <w:rFonts w:ascii="Times New Roman" w:hAnsi="Times New Roman"/>
          <w:sz w:val="22"/>
          <w:szCs w:val="22"/>
        </w:rPr>
        <w:t xml:space="preserve">az Eljárást </w:t>
      </w:r>
      <w:r w:rsidR="00A743FD">
        <w:rPr>
          <w:rFonts w:ascii="Times New Roman" w:hAnsi="Times New Roman"/>
          <w:sz w:val="22"/>
          <w:szCs w:val="22"/>
        </w:rPr>
        <w:t>meg</w:t>
      </w:r>
      <w:r w:rsidR="009B6340">
        <w:rPr>
          <w:rFonts w:ascii="Times New Roman" w:hAnsi="Times New Roman"/>
          <w:sz w:val="22"/>
          <w:szCs w:val="22"/>
        </w:rPr>
        <w:t xml:space="preserve">indító felhívás szerint. </w:t>
      </w:r>
    </w:p>
    <w:p w:rsidR="00EB1DEE" w:rsidRPr="00935276" w:rsidRDefault="00EB1D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nemleges tartalmú nyilatkozat</w:t>
      </w:r>
    </w:p>
    <w:p w:rsidR="00EB1DEE" w:rsidRPr="00935276" w:rsidRDefault="00EB1DE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Ajánlattevő nyilatkozata az üzleti titok nyilvánosságra hozatalának megtiltásáról (adott esetben</w:t>
      </w:r>
      <w:r w:rsidR="00E73ED4">
        <w:rPr>
          <w:rFonts w:ascii="Times New Roman" w:hAnsi="Times New Roman"/>
          <w:sz w:val="22"/>
          <w:szCs w:val="22"/>
        </w:rPr>
        <w:t>)</w:t>
      </w:r>
    </w:p>
    <w:p w:rsidR="0031331E" w:rsidRPr="00935276" w:rsidRDefault="0031331E" w:rsidP="00913A92">
      <w:pPr>
        <w:pStyle w:val="Listaszerbekezds"/>
        <w:numPr>
          <w:ilvl w:val="0"/>
          <w:numId w:val="32"/>
        </w:numPr>
        <w:suppressAutoHyphens w:val="0"/>
        <w:jc w:val="both"/>
        <w:rPr>
          <w:rFonts w:ascii="Times New Roman" w:hAnsi="Times New Roman"/>
          <w:sz w:val="22"/>
          <w:szCs w:val="22"/>
        </w:rPr>
      </w:pPr>
      <w:r w:rsidRPr="00935276">
        <w:rPr>
          <w:rFonts w:ascii="Times New Roman" w:hAnsi="Times New Roman"/>
          <w:sz w:val="22"/>
          <w:szCs w:val="22"/>
        </w:rPr>
        <w:t>Ajánlat</w:t>
      </w:r>
      <w:r w:rsidR="0044605B" w:rsidRPr="00935276">
        <w:rPr>
          <w:rFonts w:ascii="Times New Roman" w:hAnsi="Times New Roman"/>
          <w:sz w:val="22"/>
          <w:szCs w:val="22"/>
        </w:rPr>
        <w:t>i biztosíték teljesítését igazoló dokumentum</w:t>
      </w:r>
    </w:p>
    <w:p w:rsidR="00E17DB3" w:rsidRPr="00D845EB" w:rsidDel="007372F5" w:rsidRDefault="009B6340">
      <w:pPr>
        <w:pStyle w:val="Listaszerbekezds"/>
        <w:numPr>
          <w:ilvl w:val="0"/>
          <w:numId w:val="32"/>
        </w:numPr>
        <w:suppressAutoHyphens w:val="0"/>
        <w:jc w:val="both"/>
        <w:rPr>
          <w:del w:id="71" w:author="Istokovics Nikolett" w:date="2017-04-21T14:24:00Z"/>
          <w:rFonts w:ascii="Times New Roman" w:hAnsi="Times New Roman"/>
          <w:sz w:val="22"/>
          <w:szCs w:val="22"/>
        </w:rPr>
      </w:pPr>
      <w:del w:id="72" w:author="Istokovics Nikolett" w:date="2017-04-21T14:24:00Z">
        <w:r w:rsidRPr="00D845EB" w:rsidDel="007372F5">
          <w:rPr>
            <w:rFonts w:ascii="Times New Roman" w:hAnsi="Times New Roman"/>
            <w:sz w:val="22"/>
            <w:szCs w:val="22"/>
          </w:rPr>
          <w:delText>A</w:delText>
        </w:r>
        <w:r w:rsidR="0062265E" w:rsidRPr="00D845EB" w:rsidDel="007372F5">
          <w:rPr>
            <w:rFonts w:ascii="Times New Roman" w:hAnsi="Times New Roman"/>
            <w:sz w:val="22"/>
            <w:szCs w:val="22"/>
          </w:rPr>
          <w:delText xml:space="preserve"> szakmai felel</w:delText>
        </w:r>
        <w:r w:rsidR="0062265E" w:rsidRPr="00D845EB" w:rsidDel="007372F5">
          <w:rPr>
            <w:rFonts w:ascii="Times New Roman" w:hAnsi="Times New Roman" w:hint="eastAsia"/>
            <w:sz w:val="22"/>
            <w:szCs w:val="22"/>
          </w:rPr>
          <w:delText>ő</w:delText>
        </w:r>
        <w:r w:rsidR="0062265E" w:rsidRPr="00D845EB" w:rsidDel="007372F5">
          <w:rPr>
            <w:rFonts w:ascii="Times New Roman" w:hAnsi="Times New Roman"/>
            <w:sz w:val="22"/>
            <w:szCs w:val="22"/>
          </w:rPr>
          <w:delText>ss</w:delText>
        </w:r>
        <w:r w:rsidR="0062265E" w:rsidRPr="00D845EB" w:rsidDel="007372F5">
          <w:rPr>
            <w:rFonts w:ascii="Times New Roman" w:hAnsi="Times New Roman" w:hint="eastAsia"/>
            <w:sz w:val="22"/>
            <w:szCs w:val="22"/>
          </w:rPr>
          <w:delText>é</w:delText>
        </w:r>
        <w:r w:rsidR="0062265E" w:rsidRPr="00D845EB" w:rsidDel="007372F5">
          <w:rPr>
            <w:rFonts w:ascii="Times New Roman" w:hAnsi="Times New Roman"/>
            <w:sz w:val="22"/>
            <w:szCs w:val="22"/>
          </w:rPr>
          <w:delText>gbiztos</w:delText>
        </w:r>
        <w:r w:rsidR="0062265E" w:rsidRPr="00D845EB" w:rsidDel="007372F5">
          <w:rPr>
            <w:rFonts w:ascii="Times New Roman" w:hAnsi="Times New Roman" w:hint="eastAsia"/>
            <w:sz w:val="22"/>
            <w:szCs w:val="22"/>
          </w:rPr>
          <w:delText>í</w:delText>
        </w:r>
        <w:r w:rsidR="0062265E" w:rsidRPr="00D845EB" w:rsidDel="007372F5">
          <w:rPr>
            <w:rFonts w:ascii="Times New Roman" w:hAnsi="Times New Roman"/>
            <w:sz w:val="22"/>
            <w:szCs w:val="22"/>
          </w:rPr>
          <w:delText>t</w:delText>
        </w:r>
        <w:r w:rsidR="0062265E" w:rsidRPr="00D845EB" w:rsidDel="007372F5">
          <w:rPr>
            <w:rFonts w:ascii="Times New Roman" w:hAnsi="Times New Roman" w:hint="eastAsia"/>
            <w:sz w:val="22"/>
            <w:szCs w:val="22"/>
          </w:rPr>
          <w:delText>á</w:delText>
        </w:r>
        <w:r w:rsidR="0062265E" w:rsidRPr="00D845EB" w:rsidDel="007372F5">
          <w:rPr>
            <w:rFonts w:ascii="Times New Roman" w:hAnsi="Times New Roman"/>
            <w:sz w:val="22"/>
            <w:szCs w:val="22"/>
          </w:rPr>
          <w:delText>s</w:delText>
        </w:r>
        <w:r w:rsidR="0062265E" w:rsidRPr="00D845EB" w:rsidDel="007372F5">
          <w:rPr>
            <w:rFonts w:ascii="Times New Roman" w:hAnsi="Times New Roman" w:hint="eastAsia"/>
            <w:sz w:val="22"/>
            <w:szCs w:val="22"/>
          </w:rPr>
          <w:delText>á</w:delText>
        </w:r>
        <w:r w:rsidR="0062265E" w:rsidRPr="00D845EB" w:rsidDel="007372F5">
          <w:rPr>
            <w:rFonts w:ascii="Times New Roman" w:hAnsi="Times New Roman"/>
            <w:sz w:val="22"/>
            <w:szCs w:val="22"/>
          </w:rPr>
          <w:delText>nak fenn</w:delText>
        </w:r>
        <w:r w:rsidR="0062265E" w:rsidRPr="00D845EB" w:rsidDel="007372F5">
          <w:rPr>
            <w:rFonts w:ascii="Times New Roman" w:hAnsi="Times New Roman" w:hint="eastAsia"/>
            <w:sz w:val="22"/>
            <w:szCs w:val="22"/>
          </w:rPr>
          <w:delText>á</w:delText>
        </w:r>
        <w:r w:rsidR="0062265E" w:rsidRPr="00D845EB" w:rsidDel="007372F5">
          <w:rPr>
            <w:rFonts w:ascii="Times New Roman" w:hAnsi="Times New Roman"/>
            <w:sz w:val="22"/>
            <w:szCs w:val="22"/>
          </w:rPr>
          <w:delText>ll</w:delText>
        </w:r>
        <w:r w:rsidR="0062265E" w:rsidRPr="00D845EB" w:rsidDel="007372F5">
          <w:rPr>
            <w:rFonts w:ascii="Times New Roman" w:hAnsi="Times New Roman" w:hint="eastAsia"/>
            <w:sz w:val="22"/>
            <w:szCs w:val="22"/>
          </w:rPr>
          <w:delText>á</w:delText>
        </w:r>
        <w:r w:rsidR="0062265E" w:rsidRPr="00D845EB" w:rsidDel="007372F5">
          <w:rPr>
            <w:rFonts w:ascii="Times New Roman" w:hAnsi="Times New Roman"/>
            <w:sz w:val="22"/>
            <w:szCs w:val="22"/>
          </w:rPr>
          <w:delText>s</w:delText>
        </w:r>
        <w:r w:rsidR="0062265E" w:rsidRPr="00D845EB" w:rsidDel="007372F5">
          <w:rPr>
            <w:rFonts w:ascii="Times New Roman" w:hAnsi="Times New Roman" w:hint="eastAsia"/>
            <w:sz w:val="22"/>
            <w:szCs w:val="22"/>
          </w:rPr>
          <w:delText>á</w:delText>
        </w:r>
        <w:r w:rsidR="0062265E" w:rsidRPr="00D845EB" w:rsidDel="007372F5">
          <w:rPr>
            <w:rFonts w:ascii="Times New Roman" w:hAnsi="Times New Roman"/>
            <w:sz w:val="22"/>
            <w:szCs w:val="22"/>
          </w:rPr>
          <w:delText>r</w:delText>
        </w:r>
        <w:r w:rsidR="0062265E" w:rsidRPr="00D845EB" w:rsidDel="007372F5">
          <w:rPr>
            <w:rFonts w:ascii="Times New Roman" w:hAnsi="Times New Roman" w:hint="eastAsia"/>
            <w:sz w:val="22"/>
            <w:szCs w:val="22"/>
          </w:rPr>
          <w:delText>ó</w:delText>
        </w:r>
        <w:r w:rsidR="0062265E" w:rsidRPr="00D845EB" w:rsidDel="007372F5">
          <w:rPr>
            <w:rFonts w:ascii="Times New Roman" w:hAnsi="Times New Roman"/>
            <w:sz w:val="22"/>
            <w:szCs w:val="22"/>
          </w:rPr>
          <w:delText>l sz</w:delText>
        </w:r>
        <w:r w:rsidR="0062265E" w:rsidRPr="00D845EB" w:rsidDel="007372F5">
          <w:rPr>
            <w:rFonts w:ascii="Times New Roman" w:hAnsi="Times New Roman" w:hint="eastAsia"/>
            <w:sz w:val="22"/>
            <w:szCs w:val="22"/>
          </w:rPr>
          <w:delText>ó</w:delText>
        </w:r>
        <w:r w:rsidR="0062265E" w:rsidRPr="00D845EB" w:rsidDel="007372F5">
          <w:rPr>
            <w:rFonts w:ascii="Times New Roman" w:hAnsi="Times New Roman"/>
            <w:sz w:val="22"/>
            <w:szCs w:val="22"/>
          </w:rPr>
          <w:delText>l</w:delText>
        </w:r>
        <w:r w:rsidR="0062265E" w:rsidRPr="00D845EB" w:rsidDel="007372F5">
          <w:rPr>
            <w:rFonts w:ascii="Times New Roman" w:hAnsi="Times New Roman" w:hint="eastAsia"/>
            <w:sz w:val="22"/>
            <w:szCs w:val="22"/>
          </w:rPr>
          <w:delText>ó</w:delText>
        </w:r>
        <w:r w:rsidR="0062265E" w:rsidRPr="00D845EB" w:rsidDel="007372F5">
          <w:rPr>
            <w:rFonts w:ascii="Times New Roman" w:hAnsi="Times New Roman"/>
            <w:sz w:val="22"/>
            <w:szCs w:val="22"/>
          </w:rPr>
          <w:delText xml:space="preserve"> igazol</w:delText>
        </w:r>
        <w:r w:rsidR="0062265E" w:rsidRPr="00D845EB" w:rsidDel="007372F5">
          <w:rPr>
            <w:rFonts w:ascii="Times New Roman" w:hAnsi="Times New Roman" w:hint="eastAsia"/>
            <w:sz w:val="22"/>
            <w:szCs w:val="22"/>
          </w:rPr>
          <w:delText>á</w:delText>
        </w:r>
        <w:r w:rsidR="0062265E" w:rsidRPr="00D845EB" w:rsidDel="007372F5">
          <w:rPr>
            <w:rFonts w:ascii="Times New Roman" w:hAnsi="Times New Roman"/>
            <w:sz w:val="22"/>
            <w:szCs w:val="22"/>
          </w:rPr>
          <w:delText>sk</w:delText>
        </w:r>
        <w:r w:rsidR="0062265E" w:rsidRPr="00D845EB" w:rsidDel="007372F5">
          <w:rPr>
            <w:rFonts w:ascii="Times New Roman" w:hAnsi="Times New Roman" w:hint="eastAsia"/>
            <w:sz w:val="22"/>
            <w:szCs w:val="22"/>
          </w:rPr>
          <w:delText>é</w:delText>
        </w:r>
        <w:r w:rsidR="0062265E" w:rsidRPr="00D845EB" w:rsidDel="007372F5">
          <w:rPr>
            <w:rFonts w:ascii="Times New Roman" w:hAnsi="Times New Roman"/>
            <w:sz w:val="22"/>
            <w:szCs w:val="22"/>
          </w:rPr>
          <w:delText>nt a biztos</w:delText>
        </w:r>
        <w:r w:rsidR="0062265E" w:rsidRPr="00D845EB" w:rsidDel="007372F5">
          <w:rPr>
            <w:rFonts w:ascii="Times New Roman" w:hAnsi="Times New Roman" w:hint="eastAsia"/>
            <w:sz w:val="22"/>
            <w:szCs w:val="22"/>
          </w:rPr>
          <w:delText>í</w:delText>
        </w:r>
        <w:r w:rsidR="0062265E" w:rsidRPr="00D845EB" w:rsidDel="007372F5">
          <w:rPr>
            <w:rFonts w:ascii="Times New Roman" w:hAnsi="Times New Roman"/>
            <w:sz w:val="22"/>
            <w:szCs w:val="22"/>
          </w:rPr>
          <w:delText>t</w:delText>
        </w:r>
        <w:r w:rsidR="0062265E" w:rsidRPr="00D845EB" w:rsidDel="007372F5">
          <w:rPr>
            <w:rFonts w:ascii="Times New Roman" w:hAnsi="Times New Roman" w:hint="eastAsia"/>
            <w:sz w:val="22"/>
            <w:szCs w:val="22"/>
          </w:rPr>
          <w:delText>á</w:delText>
        </w:r>
        <w:r w:rsidR="0062265E" w:rsidRPr="00D845EB" w:rsidDel="007372F5">
          <w:rPr>
            <w:rFonts w:ascii="Times New Roman" w:hAnsi="Times New Roman"/>
            <w:sz w:val="22"/>
            <w:szCs w:val="22"/>
          </w:rPr>
          <w:delText>si k</w:delText>
        </w:r>
        <w:r w:rsidR="0062265E" w:rsidRPr="00D845EB" w:rsidDel="007372F5">
          <w:rPr>
            <w:rFonts w:ascii="Times New Roman" w:hAnsi="Times New Roman" w:hint="eastAsia"/>
            <w:sz w:val="22"/>
            <w:szCs w:val="22"/>
          </w:rPr>
          <w:delText>ö</w:delText>
        </w:r>
        <w:r w:rsidR="0062265E" w:rsidRPr="00D845EB" w:rsidDel="007372F5">
          <w:rPr>
            <w:rFonts w:ascii="Times New Roman" w:hAnsi="Times New Roman"/>
            <w:sz w:val="22"/>
            <w:szCs w:val="22"/>
          </w:rPr>
          <w:delText>tv</w:delText>
        </w:r>
        <w:r w:rsidR="0062265E" w:rsidRPr="00D845EB" w:rsidDel="007372F5">
          <w:rPr>
            <w:rFonts w:ascii="Times New Roman" w:hAnsi="Times New Roman" w:hint="eastAsia"/>
            <w:sz w:val="22"/>
            <w:szCs w:val="22"/>
          </w:rPr>
          <w:delText>é</w:delText>
        </w:r>
        <w:r w:rsidR="0062265E" w:rsidRPr="00D845EB" w:rsidDel="007372F5">
          <w:rPr>
            <w:rFonts w:ascii="Times New Roman" w:hAnsi="Times New Roman"/>
            <w:sz w:val="22"/>
            <w:szCs w:val="22"/>
          </w:rPr>
          <w:delText>ny m</w:delText>
        </w:r>
        <w:r w:rsidR="0062265E" w:rsidRPr="00D845EB" w:rsidDel="007372F5">
          <w:rPr>
            <w:rFonts w:ascii="Times New Roman" w:hAnsi="Times New Roman" w:hint="eastAsia"/>
            <w:sz w:val="22"/>
            <w:szCs w:val="22"/>
          </w:rPr>
          <w:delText>á</w:delText>
        </w:r>
        <w:r w:rsidR="0062265E" w:rsidRPr="00D845EB" w:rsidDel="007372F5">
          <w:rPr>
            <w:rFonts w:ascii="Times New Roman" w:hAnsi="Times New Roman"/>
            <w:sz w:val="22"/>
            <w:szCs w:val="22"/>
          </w:rPr>
          <w:delText>solati p</w:delText>
        </w:r>
        <w:r w:rsidR="0062265E" w:rsidRPr="00D845EB" w:rsidDel="007372F5">
          <w:rPr>
            <w:rFonts w:ascii="Times New Roman" w:hAnsi="Times New Roman" w:hint="eastAsia"/>
            <w:sz w:val="22"/>
            <w:szCs w:val="22"/>
          </w:rPr>
          <w:delText>é</w:delText>
        </w:r>
        <w:r w:rsidR="0062265E" w:rsidRPr="00D845EB" w:rsidDel="007372F5">
          <w:rPr>
            <w:rFonts w:ascii="Times New Roman" w:hAnsi="Times New Roman"/>
            <w:sz w:val="22"/>
            <w:szCs w:val="22"/>
          </w:rPr>
          <w:delText>ld</w:delText>
        </w:r>
        <w:r w:rsidR="0062265E" w:rsidRPr="00D845EB" w:rsidDel="007372F5">
          <w:rPr>
            <w:rFonts w:ascii="Times New Roman" w:hAnsi="Times New Roman" w:hint="eastAsia"/>
            <w:sz w:val="22"/>
            <w:szCs w:val="22"/>
          </w:rPr>
          <w:delText>á</w:delText>
        </w:r>
        <w:r w:rsidR="0062265E" w:rsidRPr="00D845EB" w:rsidDel="007372F5">
          <w:rPr>
            <w:rFonts w:ascii="Times New Roman" w:hAnsi="Times New Roman"/>
            <w:sz w:val="22"/>
            <w:szCs w:val="22"/>
          </w:rPr>
          <w:delText>nya</w:delText>
        </w:r>
        <w:r w:rsidR="00D845EB" w:rsidRPr="004D606D" w:rsidDel="007372F5">
          <w:rPr>
            <w:rFonts w:ascii="Times New Roman" w:hAnsi="Times New Roman"/>
            <w:sz w:val="22"/>
            <w:szCs w:val="22"/>
          </w:rPr>
          <w:delText xml:space="preserve">, vagy a biztosító által kiállított, az ajánlattételi határidőt megelőző 30 napnál nem régebbi fedezetigazolás másolati példánya az eljárást </w:delText>
        </w:r>
        <w:r w:rsidR="00A743FD" w:rsidDel="007372F5">
          <w:rPr>
            <w:rFonts w:ascii="Times New Roman" w:hAnsi="Times New Roman"/>
            <w:sz w:val="22"/>
            <w:szCs w:val="22"/>
          </w:rPr>
          <w:delText>meg</w:delText>
        </w:r>
        <w:r w:rsidR="00D845EB" w:rsidRPr="004D606D" w:rsidDel="007372F5">
          <w:rPr>
            <w:rFonts w:ascii="Times New Roman" w:hAnsi="Times New Roman"/>
            <w:sz w:val="22"/>
            <w:szCs w:val="22"/>
          </w:rPr>
          <w:delText xml:space="preserve">indító felhívás szerint. </w:delText>
        </w:r>
      </w:del>
    </w:p>
    <w:p w:rsidR="0025034F" w:rsidRPr="00935276" w:rsidRDefault="0025034F" w:rsidP="0025034F">
      <w:pPr>
        <w:tabs>
          <w:tab w:val="left" w:pos="900"/>
        </w:tabs>
        <w:ind w:left="180"/>
        <w:jc w:val="both"/>
        <w:rPr>
          <w:rFonts w:ascii="Times New Roman" w:hAnsi="Times New Roman"/>
          <w:b/>
          <w:sz w:val="22"/>
          <w:szCs w:val="22"/>
        </w:rPr>
      </w:pPr>
    </w:p>
    <w:p w:rsidR="0025034F" w:rsidRPr="00935276" w:rsidRDefault="0025034F" w:rsidP="0025034F">
      <w:pPr>
        <w:suppressAutoHyphens w:val="0"/>
        <w:ind w:left="426"/>
        <w:jc w:val="both"/>
        <w:rPr>
          <w:rFonts w:ascii="Times New Roman" w:hAnsi="Times New Roman"/>
          <w:sz w:val="22"/>
          <w:szCs w:val="22"/>
        </w:rPr>
      </w:pPr>
      <w:r w:rsidRPr="00935276">
        <w:rPr>
          <w:rFonts w:ascii="Times New Roman" w:hAnsi="Times New Roman"/>
          <w:sz w:val="22"/>
          <w:szCs w:val="22"/>
        </w:rPr>
        <w:t xml:space="preserve">Ajánlatkérő a dokumentációban </w:t>
      </w:r>
      <w:r w:rsidRPr="00935276">
        <w:rPr>
          <w:rFonts w:ascii="Times New Roman" w:hAnsi="Times New Roman"/>
          <w:sz w:val="22"/>
          <w:szCs w:val="22"/>
          <w:u w:val="single"/>
        </w:rPr>
        <w:t>ajánlott</w:t>
      </w:r>
      <w:r w:rsidRPr="00935276">
        <w:rPr>
          <w:rFonts w:ascii="Times New Roman" w:hAnsi="Times New Roman"/>
          <w:sz w:val="22"/>
          <w:szCs w:val="22"/>
        </w:rPr>
        <w:t xml:space="preserve"> iratmintákat bocsátott rendelkezésre. </w:t>
      </w:r>
    </w:p>
    <w:p w:rsidR="0025034F" w:rsidRPr="00935276" w:rsidRDefault="0025034F" w:rsidP="0025034F">
      <w:pPr>
        <w:jc w:val="both"/>
        <w:rPr>
          <w:rFonts w:ascii="Times New Roman" w:hAnsi="Times New Roman"/>
          <w:sz w:val="22"/>
          <w:szCs w:val="22"/>
        </w:rPr>
      </w:pPr>
    </w:p>
    <w:p w:rsidR="00B904A6" w:rsidRPr="00550CBE" w:rsidRDefault="00550CBE" w:rsidP="00550CBE">
      <w:pPr>
        <w:spacing w:after="120"/>
        <w:jc w:val="both"/>
        <w:rPr>
          <w:rFonts w:ascii="Times New Roman" w:hAnsi="Times New Roman"/>
          <w:b/>
          <w:sz w:val="22"/>
          <w:szCs w:val="22"/>
        </w:rPr>
      </w:pPr>
      <w:bookmarkStart w:id="73" w:name="pr703"/>
      <w:bookmarkStart w:id="74" w:name="pr704"/>
      <w:bookmarkEnd w:id="73"/>
      <w:bookmarkEnd w:id="74"/>
      <w:r>
        <w:rPr>
          <w:rFonts w:ascii="Times New Roman" w:hAnsi="Times New Roman"/>
          <w:b/>
          <w:sz w:val="22"/>
          <w:szCs w:val="22"/>
        </w:rPr>
        <w:t xml:space="preserve">19. </w:t>
      </w:r>
      <w:r w:rsidR="00110779" w:rsidRPr="00550CBE">
        <w:rPr>
          <w:rFonts w:ascii="Times New Roman" w:hAnsi="Times New Roman"/>
          <w:b/>
          <w:sz w:val="22"/>
          <w:szCs w:val="22"/>
        </w:rPr>
        <w:t>Tájékoztatást nyújtó szervek</w:t>
      </w:r>
    </w:p>
    <w:p w:rsidR="0025034F" w:rsidRPr="00935276" w:rsidRDefault="0025034F" w:rsidP="0025034F">
      <w:pPr>
        <w:pStyle w:val="Listaszerbekezds"/>
        <w:spacing w:after="120"/>
        <w:ind w:left="360"/>
        <w:jc w:val="both"/>
        <w:rPr>
          <w:rFonts w:ascii="Times New Roman" w:hAnsi="Times New Roman"/>
          <w:b/>
          <w:sz w:val="22"/>
          <w:szCs w:val="22"/>
        </w:rPr>
      </w:pP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Ajánlatkérő a Kbt. 73. § (5) </w:t>
      </w:r>
      <w:proofErr w:type="spellStart"/>
      <w:r w:rsidRPr="00935276">
        <w:rPr>
          <w:rFonts w:ascii="Times New Roman" w:hAnsi="Times New Roman"/>
          <w:sz w:val="22"/>
          <w:szCs w:val="22"/>
        </w:rPr>
        <w:t>bek</w:t>
      </w:r>
      <w:proofErr w:type="spellEnd"/>
      <w:r w:rsidRPr="00935276">
        <w:rPr>
          <w:rFonts w:ascii="Times New Roman" w:hAnsi="Times New Roman"/>
          <w:sz w:val="22"/>
          <w:szCs w:val="22"/>
        </w:rPr>
        <w:t>. szerint tájékoztatja ajánlattevőket, hogy a munkavállalók védelmére és a munkafeltételekre vonatkozó követelményekről az alábbi szervez</w:t>
      </w:r>
      <w:r w:rsidR="00110779" w:rsidRPr="00935276">
        <w:rPr>
          <w:rFonts w:ascii="Times New Roman" w:hAnsi="Times New Roman"/>
          <w:sz w:val="22"/>
          <w:szCs w:val="22"/>
        </w:rPr>
        <w:t>etektől kaphatnak tájékoztatást</w:t>
      </w:r>
      <w:r w:rsidRPr="00935276">
        <w:rPr>
          <w:rFonts w:ascii="Times New Roman" w:hAnsi="Times New Roman"/>
          <w:sz w:val="22"/>
          <w:szCs w:val="22"/>
        </w:rPr>
        <w:t>:</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Nemzetgazdasági Minisztérium, Foglalkoztatáspolitikáért Felelős Államtitkárság (1054 Budapest, Kálmán Imre u. 2, telefon: </w:t>
      </w:r>
      <w:proofErr w:type="spellStart"/>
      <w:r w:rsidRPr="00935276">
        <w:rPr>
          <w:rFonts w:ascii="Times New Roman" w:hAnsi="Times New Roman"/>
          <w:sz w:val="22"/>
          <w:szCs w:val="22"/>
        </w:rPr>
        <w:t>Telefon</w:t>
      </w:r>
      <w:proofErr w:type="spellEnd"/>
      <w:r w:rsidRPr="00935276">
        <w:rPr>
          <w:rFonts w:ascii="Times New Roman" w:hAnsi="Times New Roman"/>
          <w:sz w:val="22"/>
          <w:szCs w:val="22"/>
        </w:rPr>
        <w:t>: (06 1) 896-2902)</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Bács-Kiskun Megyei Kormányhivatal Munkavédelmi és Munkaügyi Szakigazgatási Szervének Munkavédelmi Felügyelősége (6000 Kecskemét, Bajcsy-Zsilinszky krt. 2., telefon: 06-76-500-670, fax: 06-76-500-797 ,e-mail:</w:t>
      </w:r>
      <w:proofErr w:type="spellStart"/>
      <w:r w:rsidRPr="00935276">
        <w:rPr>
          <w:rFonts w:ascii="Times New Roman" w:hAnsi="Times New Roman"/>
          <w:sz w:val="22"/>
          <w:szCs w:val="22"/>
        </w:rPr>
        <w:t>bacsk-kh-mmszsz-mv</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bacsk-kh-mmszsz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lastRenderedPageBreak/>
        <w:t>Baranya Megyei Kormányhivatal Munkavédelmi és Munkaügyi Szakigazgatási Szervének Munkavédelmi Felügyelősége  (7621 Pécs, Király u. 46., telefon: 06-72-518-841, fax:06-72-539-099 , e-mail:</w:t>
      </w:r>
      <w:proofErr w:type="spellStart"/>
      <w:r w:rsidRPr="00935276">
        <w:rPr>
          <w:rFonts w:ascii="Times New Roman" w:hAnsi="Times New Roman"/>
          <w:sz w:val="22"/>
          <w:szCs w:val="22"/>
        </w:rPr>
        <w:t>baranya-kh-mmszsz-mv</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baranya-kh-mmszsz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Hajdú-Bihar Megyei Kormányhivatal Munkavédelmi és Munkaügyi Szakigazgatási Szervének Munkavédelmi Felügyelősége ( 4024 Debrecen, Piac u. 42-48., telefon: 06-52-417-340, fax: 06-52-451-063, e-mail:  </w:t>
      </w:r>
      <w:proofErr w:type="spellStart"/>
      <w:r w:rsidRPr="00935276">
        <w:rPr>
          <w:rFonts w:ascii="Times New Roman" w:hAnsi="Times New Roman"/>
          <w:sz w:val="22"/>
          <w:szCs w:val="22"/>
        </w:rPr>
        <w:t>hajdubihar-kh-mmszsz-mv</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hajdubihar-kh-mmszsz</w:t>
      </w:r>
      <w:proofErr w:type="spellEnd"/>
      <w:r w:rsidRPr="00935276">
        <w:rPr>
          <w:rFonts w:ascii="Times New Roman" w:hAnsi="Times New Roman"/>
          <w:sz w:val="22"/>
          <w:szCs w:val="22"/>
        </w:rPr>
        <w:t>@ommf.gov.hu web: http://www.nmh.gov.hu)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Budapest Fővárosi Kormányhivatal Munkavédelmi és Munkaügyi Szakigazgatási Szervének Munkavédelmi Felügyelősége (1132 Budapest, Visegrádi u. 49., postacím:1438 Budapest Pf. 520., telefon: 06-1-323-3600, fax: 06-1-323-3602, e-mail:</w:t>
      </w:r>
      <w:proofErr w:type="spellStart"/>
      <w:r w:rsidRPr="00935276">
        <w:rPr>
          <w:rFonts w:ascii="Times New Roman" w:hAnsi="Times New Roman"/>
          <w:sz w:val="22"/>
          <w:szCs w:val="22"/>
        </w:rPr>
        <w:t>budapestfv-kh-mmszsz-mv</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budapestfv-kh-mmszsz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Pest Megyei Kormányhivatal Munkavédelmi és Munkaügyi Szakigazgatási Szervének Munkaügyi Felügyelősége (1135 Budapest, Lehel út 43-47., Postacím: 1381 Budapest, </w:t>
      </w:r>
      <w:proofErr w:type="spellStart"/>
      <w:r w:rsidRPr="00935276">
        <w:rPr>
          <w:rFonts w:ascii="Times New Roman" w:hAnsi="Times New Roman"/>
          <w:sz w:val="22"/>
          <w:szCs w:val="22"/>
        </w:rPr>
        <w:t>Pf</w:t>
      </w:r>
      <w:proofErr w:type="spellEnd"/>
      <w:r w:rsidRPr="00935276">
        <w:rPr>
          <w:rFonts w:ascii="Times New Roman" w:hAnsi="Times New Roman"/>
          <w:sz w:val="22"/>
          <w:szCs w:val="22"/>
        </w:rPr>
        <w:t xml:space="preserve">: 1265., tel: 06-1-236-3900, fax: 06-1- 236-3999, E-mail: </w:t>
      </w:r>
      <w:proofErr w:type="spellStart"/>
      <w:r w:rsidRPr="00935276">
        <w:rPr>
          <w:rFonts w:ascii="Times New Roman" w:hAnsi="Times New Roman"/>
          <w:sz w:val="22"/>
          <w:szCs w:val="22"/>
        </w:rPr>
        <w:t>pest-kh-mmszsz-mu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pest-kh-mmszsz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Győr-Moson-Sopron Megyei Kormányhivatal Munkavédelmi és Munkaügyi Szakigazgatási Szervének Munkaügyi Felügyelősége (9022 Győr, Gárdonyi Géza u. 7., Postacím: 9001 Győr, Pf. 601., tel: 06-96-512-960</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fax: 06-96-315-788, E-mail: </w:t>
      </w:r>
      <w:proofErr w:type="spellStart"/>
      <w:r w:rsidRPr="00935276">
        <w:rPr>
          <w:rFonts w:ascii="Times New Roman" w:hAnsi="Times New Roman"/>
          <w:sz w:val="22"/>
          <w:szCs w:val="22"/>
        </w:rPr>
        <w:t>gyorms-kh-mmszsz-mu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gyorms-kh-mmszsz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Vas Megyei Kormányhivatal Munkavédelmi és Munkaügyi Szakigazgatási Szervének Munkaügyi Felügyelősége (9700 Szombathely, Vízöntő u. 7., Postacím: 9701 Szombathely, Pf. 69., tel: 06-94-513-720</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fax: 06-94-513-735, E-mail: </w:t>
      </w:r>
      <w:proofErr w:type="spellStart"/>
      <w:r w:rsidRPr="00935276">
        <w:rPr>
          <w:rFonts w:ascii="Times New Roman" w:hAnsi="Times New Roman"/>
          <w:sz w:val="22"/>
          <w:szCs w:val="22"/>
        </w:rPr>
        <w:t>vas-kh-mmszsz-mu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vas-kh-mmszsz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Zala Megyei Kormányhivatal Munkavédelmi és Munkaügyi Szakigazgatási Szervének Munkaügyi Felügyelősége (8900 Zalaegerszeg, Kelemen Imre u. 17., Postacím: 8901 Zalaegerszeg, Pf. 291., tel: 06-92-549-375, fax: 06-92-549-278, E-mail: </w:t>
      </w:r>
      <w:proofErr w:type="spellStart"/>
      <w:r w:rsidRPr="00935276">
        <w:rPr>
          <w:rFonts w:ascii="Times New Roman" w:hAnsi="Times New Roman"/>
          <w:sz w:val="22"/>
          <w:szCs w:val="22"/>
        </w:rPr>
        <w:t>zala-kh-mmszsz-mu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zala-kh-mmszsz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Fejér Megyei Kormányhivatal Munkavédelmi és Munkaügyi Szakigazgatási Szervének Munkaügyi Felügyelősége (8000 Székesfehérvár, Mátyás </w:t>
      </w:r>
      <w:proofErr w:type="spellStart"/>
      <w:r w:rsidRPr="00935276">
        <w:rPr>
          <w:rFonts w:ascii="Times New Roman" w:hAnsi="Times New Roman"/>
          <w:sz w:val="22"/>
          <w:szCs w:val="22"/>
        </w:rPr>
        <w:t>kir</w:t>
      </w:r>
      <w:proofErr w:type="spellEnd"/>
      <w:r w:rsidRPr="00935276">
        <w:rPr>
          <w:rFonts w:ascii="Times New Roman" w:hAnsi="Times New Roman"/>
          <w:sz w:val="22"/>
          <w:szCs w:val="22"/>
        </w:rPr>
        <w:t xml:space="preserve">. krt. 6., Postacím: 8050 Székesfehérvár, Pf. 373., tel: 06-22-511-000, fax: 06-22-316-577, E-mail: </w:t>
      </w:r>
      <w:proofErr w:type="spellStart"/>
      <w:r w:rsidRPr="00935276">
        <w:rPr>
          <w:rFonts w:ascii="Times New Roman" w:hAnsi="Times New Roman"/>
          <w:sz w:val="22"/>
          <w:szCs w:val="22"/>
        </w:rPr>
        <w:t>fejer-kh-mmszsz-mu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fejer-kh-mmszsz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Komárom-Esztergom Megyei Kormányhivatal Munkavédelmi és Munkaügyi Szakigazgatási Szervének Munkaügyi Felügyelősége (2800 Tatabánya, Bárdos László u. 2., Postacím: 2801 Tatabánya, Pf. 1288., tel: 06-34-512-372, 06-34-512-373, fax: 06-34-512-377, E-mail: </w:t>
      </w:r>
      <w:proofErr w:type="spellStart"/>
      <w:r w:rsidRPr="00935276">
        <w:rPr>
          <w:rFonts w:ascii="Times New Roman" w:hAnsi="Times New Roman"/>
          <w:sz w:val="22"/>
          <w:szCs w:val="22"/>
        </w:rPr>
        <w:t>komarome-kh-mmszsz-mu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komarome-kh-mmszsz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Veszprém Megyei Kormányhivatal Munkavédelmi és Munkaügyi Szakigazgatási Szervének Munkaügyi Felügyelősége (8200 Veszprém, Batsányi u. 5., Postacím: 8201 Veszprém, Pf. 390. , tel: 06-88-564-730</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fax: 06-88-563-500, E-mail: </w:t>
      </w:r>
      <w:proofErr w:type="spellStart"/>
      <w:r w:rsidRPr="00935276">
        <w:rPr>
          <w:rFonts w:ascii="Times New Roman" w:hAnsi="Times New Roman"/>
          <w:sz w:val="22"/>
          <w:szCs w:val="22"/>
        </w:rPr>
        <w:t>veszprem-kh-mmszsz-mu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veszprem-kh-mmszsz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Somogy Megyei Kormányhivatal Munkavédelmi és Munkaügyi Szakigazgatási Szervének Munkaügyi Felügyelősége (7400 Kaposvár, Damjanich u. 11-15., Postacím: 7401 Kaposvár, Pf. 365.</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tel: 06-82-529-699, fax: 06-82-529-691, E-mail: </w:t>
      </w:r>
      <w:proofErr w:type="spellStart"/>
      <w:r w:rsidRPr="00935276">
        <w:rPr>
          <w:rFonts w:ascii="Times New Roman" w:hAnsi="Times New Roman"/>
          <w:sz w:val="22"/>
          <w:szCs w:val="22"/>
        </w:rPr>
        <w:t>somogy-kh-mmszsz-mu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somogy-kh-mmszsz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Tolna Megyei Kormányhivatal Munkavédelmi és Munkaügyi Szakigazgatási Szervének Munkaügyi Felügyelősége (7100 Szekszárd, Dr. Szentgáli Gyula u. 2., Postacím: 7101 Szekszárd, Pf. 470., tel: 06-</w:t>
      </w:r>
      <w:r w:rsidRPr="00935276">
        <w:rPr>
          <w:rFonts w:ascii="Times New Roman" w:hAnsi="Times New Roman"/>
          <w:sz w:val="22"/>
          <w:szCs w:val="22"/>
        </w:rPr>
        <w:lastRenderedPageBreak/>
        <w:t xml:space="preserve">74-529-782, fax: 06-74-528-127, E-mail: </w:t>
      </w:r>
      <w:proofErr w:type="spellStart"/>
      <w:r w:rsidRPr="00935276">
        <w:rPr>
          <w:rFonts w:ascii="Times New Roman" w:hAnsi="Times New Roman"/>
          <w:sz w:val="22"/>
          <w:szCs w:val="22"/>
        </w:rPr>
        <w:t>tolna-kh-mmszsz-mu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tolna-kh-mmszsz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Borsod-Abaúj-Zemplén Megyei Kormányhivatal Munkavédelmi és Munkaügyi Szakigazgatási Szervének Munkaügyi Felügyelősége (3530 Miskolc, Mindszent tér 1. , Postacím: 3501 Miskolc Pf. 173. , tel: 06-46-500-570, fax: 06-46-500-580, E-mail: </w:t>
      </w:r>
      <w:proofErr w:type="spellStart"/>
      <w:r w:rsidRPr="00935276">
        <w:rPr>
          <w:rFonts w:ascii="Times New Roman" w:hAnsi="Times New Roman"/>
          <w:sz w:val="22"/>
          <w:szCs w:val="22"/>
        </w:rPr>
        <w:t>borsodaz-kh-mmszsz-mu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borsodaz-kh-mmszsz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Heves Megyei Kormányhivatal Munkavédelmi és Munkaügyi Szakigazgatási Szervének Munkaügyi Felügyelősége (3300 Eger, Szarvas tér 1., Postacím: 3301 Eger, Pf. 133., tel: 06-36-512-090, fax: 06-36-512-091, E-mail: </w:t>
      </w:r>
      <w:proofErr w:type="spellStart"/>
      <w:r w:rsidRPr="00935276">
        <w:rPr>
          <w:rFonts w:ascii="Times New Roman" w:hAnsi="Times New Roman"/>
          <w:sz w:val="22"/>
          <w:szCs w:val="22"/>
        </w:rPr>
        <w:t>heves-kh-mmszsz-mu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heves-kh-mmszsz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Nógrád Megyei Kormányhivatal Munkavédelmi és Munkaügyi Szakigazgatási Szervének Munkaügyi Felügyelősége (3100 Salgótarján, Múzeum tér 1., 3101 Salgótarján, Pf. 7., tel: 06-32-520-450, fax: 06-32-520-453, E-mail: </w:t>
      </w:r>
      <w:proofErr w:type="spellStart"/>
      <w:r w:rsidRPr="00935276">
        <w:rPr>
          <w:rFonts w:ascii="Times New Roman" w:hAnsi="Times New Roman"/>
          <w:sz w:val="22"/>
          <w:szCs w:val="22"/>
        </w:rPr>
        <w:t>nograd-kh-mmszsz-mu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nograd-kh-mmszsz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Jász-Nagykun-Szolnok Megyei Kormányhivatal Munkavédelmi és Munkaügyi Szakigazgatási Szervének Munkaügyi Felügyelősége (5000 Szolnok, Kellner Gyula utca 2-4. III. emelet, Postacím: 5001 Szolnok, Pf. 52., tel: 06-56-510-840, fax: 06-56-510-848, E-mail: </w:t>
      </w:r>
      <w:proofErr w:type="spellStart"/>
      <w:r w:rsidRPr="00935276">
        <w:rPr>
          <w:rFonts w:ascii="Times New Roman" w:hAnsi="Times New Roman"/>
          <w:sz w:val="22"/>
          <w:szCs w:val="22"/>
        </w:rPr>
        <w:t>jasznsz-kh-mmszsz-mu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jasznsz-kh-mmszsz</w:t>
      </w:r>
      <w:proofErr w:type="spellEnd"/>
      <w:r w:rsidRPr="00935276">
        <w:rPr>
          <w:rFonts w:ascii="Times New Roman" w:hAnsi="Times New Roman"/>
          <w:sz w:val="22"/>
          <w:szCs w:val="22"/>
        </w:rPr>
        <w:t xml:space="preserve">@ommf.gov.hu) Szabolcs-Szatmár-Bereg Megyei Kormányhivatal Munkavédelmi és Munkaügyi Szakigazgatási Szervének Munkaügyi Felügyelősége (4400 Nyíregyháza, Hősök tere 9., Postacím: 4401 Nyíregyháza, Pf. 421., tel: 06-42-407-511, fax: 06-42-407-484, E-mail: </w:t>
      </w:r>
      <w:proofErr w:type="spellStart"/>
      <w:r w:rsidRPr="00935276">
        <w:rPr>
          <w:rFonts w:ascii="Times New Roman" w:hAnsi="Times New Roman"/>
          <w:sz w:val="22"/>
          <w:szCs w:val="22"/>
        </w:rPr>
        <w:t>szabolcsszb-kh-mmszsz-mu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szabolcsszb-kh-mmszsz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Békés Megyei Kormányhivatal Munkavédelmi és Munkaügyi Szakigazgatási Szervének Munkaügyi Felügyelősége (5600 Békéscsaba, </w:t>
      </w:r>
      <w:proofErr w:type="spellStart"/>
      <w:r w:rsidRPr="00935276">
        <w:rPr>
          <w:rFonts w:ascii="Times New Roman" w:hAnsi="Times New Roman"/>
          <w:sz w:val="22"/>
          <w:szCs w:val="22"/>
        </w:rPr>
        <w:t>Haán</w:t>
      </w:r>
      <w:proofErr w:type="spellEnd"/>
      <w:r w:rsidRPr="00935276">
        <w:rPr>
          <w:rFonts w:ascii="Times New Roman" w:hAnsi="Times New Roman"/>
          <w:sz w:val="22"/>
          <w:szCs w:val="22"/>
        </w:rPr>
        <w:t xml:space="preserve"> Lajos u. 3. , Postacím: 5600 Békéscsaba, </w:t>
      </w:r>
      <w:proofErr w:type="spellStart"/>
      <w:r w:rsidRPr="00935276">
        <w:rPr>
          <w:rFonts w:ascii="Times New Roman" w:hAnsi="Times New Roman"/>
          <w:sz w:val="22"/>
          <w:szCs w:val="22"/>
        </w:rPr>
        <w:t>Haán</w:t>
      </w:r>
      <w:proofErr w:type="spellEnd"/>
      <w:r w:rsidRPr="00935276">
        <w:rPr>
          <w:rFonts w:ascii="Times New Roman" w:hAnsi="Times New Roman"/>
          <w:sz w:val="22"/>
          <w:szCs w:val="22"/>
        </w:rPr>
        <w:t xml:space="preserve"> Lajos u. 3., tel: 06-66-529-440, fax: 06-66-529-465, E-mail: </w:t>
      </w:r>
      <w:proofErr w:type="spellStart"/>
      <w:r w:rsidRPr="00935276">
        <w:rPr>
          <w:rFonts w:ascii="Times New Roman" w:hAnsi="Times New Roman"/>
          <w:sz w:val="22"/>
          <w:szCs w:val="22"/>
        </w:rPr>
        <w:t>bekes-kh-mmszsz-mu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bekes-kh-mmszsz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 xml:space="preserve">Csongrád Megyei Kormányhivatal Munkavédelmi és Munkaügyi Szakigazgatási Szervének Munkaügyi Felügyelősége (6726 Szeged, Derkovits fasor 7-11., Postacím: 6726 Szeged, Derkovits fasor 7-11., tel: 06-62-554-098, fax: 06-62-554-098, E-mail: </w:t>
      </w:r>
      <w:proofErr w:type="spellStart"/>
      <w:r w:rsidRPr="00935276">
        <w:rPr>
          <w:rFonts w:ascii="Times New Roman" w:hAnsi="Times New Roman"/>
          <w:sz w:val="22"/>
          <w:szCs w:val="22"/>
        </w:rPr>
        <w:t>csongrad-kh-mmszsz-mu</w:t>
      </w:r>
      <w:proofErr w:type="spellEnd"/>
      <w:r w:rsidRPr="00935276">
        <w:rPr>
          <w:rFonts w:ascii="Times New Roman" w:hAnsi="Times New Roman"/>
          <w:sz w:val="22"/>
          <w:szCs w:val="22"/>
        </w:rPr>
        <w:t xml:space="preserve">@ommf.gov.hu, </w:t>
      </w:r>
      <w:proofErr w:type="spellStart"/>
      <w:r w:rsidRPr="00935276">
        <w:rPr>
          <w:rFonts w:ascii="Times New Roman" w:hAnsi="Times New Roman"/>
          <w:sz w:val="22"/>
          <w:szCs w:val="22"/>
        </w:rPr>
        <w:t>csongrad-kh-mmszsz</w:t>
      </w:r>
      <w:proofErr w:type="spellEnd"/>
      <w:r w:rsidRPr="00935276">
        <w:rPr>
          <w:rFonts w:ascii="Times New Roman" w:hAnsi="Times New Roman"/>
          <w:sz w:val="22"/>
          <w:szCs w:val="22"/>
        </w:rPr>
        <w:t>@ommf.gov.hu)</w:t>
      </w:r>
    </w:p>
    <w:p w:rsidR="0025034F" w:rsidRPr="00935276" w:rsidRDefault="0025034F" w:rsidP="0025034F">
      <w:pPr>
        <w:spacing w:after="120"/>
        <w:jc w:val="both"/>
        <w:rPr>
          <w:rFonts w:ascii="Times New Roman" w:hAnsi="Times New Roman"/>
          <w:sz w:val="22"/>
          <w:szCs w:val="22"/>
        </w:rPr>
      </w:pPr>
      <w:r w:rsidRPr="00935276">
        <w:rPr>
          <w:rFonts w:ascii="Times New Roman" w:hAnsi="Times New Roman"/>
          <w:sz w:val="22"/>
          <w:szCs w:val="22"/>
        </w:rPr>
        <w:t>Állami Népegészségügyi és Tisztiorvosi Szolgálat (1097 Budapest, Albert Flórián út 2-6., Tel: +36 1 476-1100) 06-80-204-264 zöld szám.</w:t>
      </w:r>
    </w:p>
    <w:p w:rsidR="00110779" w:rsidRPr="00935276" w:rsidRDefault="00110779">
      <w:pPr>
        <w:suppressAutoHyphens w:val="0"/>
        <w:spacing w:after="200" w:line="276" w:lineRule="auto"/>
        <w:rPr>
          <w:rFonts w:ascii="Times New Roman" w:hAnsi="Times New Roman"/>
          <w:sz w:val="22"/>
          <w:szCs w:val="22"/>
        </w:rPr>
      </w:pPr>
      <w:r w:rsidRPr="00935276">
        <w:rPr>
          <w:rFonts w:ascii="Times New Roman" w:hAnsi="Times New Roman"/>
          <w:sz w:val="22"/>
          <w:szCs w:val="22"/>
        </w:rPr>
        <w:br w:type="page"/>
      </w:r>
    </w:p>
    <w:p w:rsidR="00A10DC0" w:rsidRPr="0036556C" w:rsidRDefault="00A10DC0" w:rsidP="00A10DC0">
      <w:pPr>
        <w:jc w:val="center"/>
        <w:rPr>
          <w:rFonts w:ascii="Times New Roman" w:hAnsi="Times New Roman"/>
          <w:b/>
          <w:caps/>
          <w:sz w:val="22"/>
          <w:szCs w:val="22"/>
        </w:rPr>
      </w:pPr>
      <w:r w:rsidRPr="00173CB0">
        <w:rPr>
          <w:rFonts w:ascii="Times New Roman" w:hAnsi="Times New Roman"/>
          <w:b/>
          <w:caps/>
          <w:sz w:val="22"/>
          <w:szCs w:val="22"/>
        </w:rPr>
        <w:lastRenderedPageBreak/>
        <w:t xml:space="preserve">II. </w:t>
      </w:r>
    </w:p>
    <w:p w:rsidR="00A10DC0" w:rsidRPr="001E6995" w:rsidRDefault="00A10DC0" w:rsidP="00A10DC0">
      <w:pPr>
        <w:jc w:val="center"/>
        <w:rPr>
          <w:rFonts w:ascii="Times New Roman" w:hAnsi="Times New Roman"/>
          <w:b/>
          <w:caps/>
          <w:sz w:val="22"/>
          <w:szCs w:val="22"/>
          <w:u w:val="single"/>
        </w:rPr>
      </w:pPr>
      <w:r w:rsidRPr="001E6995">
        <w:rPr>
          <w:rFonts w:ascii="Times New Roman" w:hAnsi="Times New Roman"/>
          <w:b/>
          <w:caps/>
          <w:sz w:val="22"/>
          <w:szCs w:val="22"/>
          <w:u w:val="single"/>
        </w:rPr>
        <w:t>Műszaki leírás</w:t>
      </w:r>
    </w:p>
    <w:p w:rsidR="00B4133E" w:rsidRPr="00A531AB" w:rsidRDefault="00B4133E" w:rsidP="00B4133E">
      <w:pPr>
        <w:keepNext/>
        <w:suppressAutoHyphens w:val="0"/>
        <w:spacing w:before="240" w:after="60"/>
        <w:jc w:val="center"/>
        <w:outlineLvl w:val="0"/>
        <w:rPr>
          <w:rFonts w:ascii="Times New Roman" w:hAnsi="Times New Roman"/>
          <w:b/>
          <w:smallCaps/>
          <w:sz w:val="22"/>
          <w:szCs w:val="22"/>
          <w:lang w:eastAsia="hu-HU"/>
        </w:rPr>
      </w:pPr>
      <w:r>
        <w:rPr>
          <w:rFonts w:ascii="Times New Roman" w:hAnsi="Times New Roman"/>
          <w:b/>
          <w:smallCaps/>
          <w:sz w:val="22"/>
          <w:szCs w:val="22"/>
          <w:lang w:eastAsia="hu-HU"/>
        </w:rPr>
        <w:t>(</w:t>
      </w:r>
      <w:r w:rsidRPr="00A531AB">
        <w:rPr>
          <w:rFonts w:ascii="Times New Roman" w:hAnsi="Times New Roman"/>
          <w:b/>
          <w:smallCaps/>
          <w:sz w:val="22"/>
          <w:szCs w:val="22"/>
          <w:lang w:eastAsia="hu-HU"/>
        </w:rPr>
        <w:t>A SZOLGÁLTATÁS LEÍRÁSA)</w:t>
      </w:r>
    </w:p>
    <w:p w:rsidR="00B4133E" w:rsidRPr="00A531AB" w:rsidRDefault="00B4133E" w:rsidP="00B4133E">
      <w:pPr>
        <w:suppressAutoHyphens w:val="0"/>
        <w:rPr>
          <w:rFonts w:ascii="Times New Roman" w:hAnsi="Times New Roman"/>
          <w:sz w:val="22"/>
          <w:szCs w:val="22"/>
          <w:lang w:eastAsia="hu-HU"/>
        </w:rPr>
      </w:pPr>
    </w:p>
    <w:p w:rsidR="00B4133E" w:rsidRPr="00A531AB" w:rsidRDefault="00B4133E" w:rsidP="00B4133E">
      <w:pPr>
        <w:suppressAutoHyphens w:val="0"/>
        <w:jc w:val="both"/>
        <w:rPr>
          <w:rFonts w:ascii="Times New Roman" w:hAnsi="Times New Roman"/>
          <w:sz w:val="22"/>
          <w:szCs w:val="22"/>
          <w:lang w:eastAsia="hu-HU"/>
        </w:rPr>
      </w:pPr>
    </w:p>
    <w:p w:rsidR="00B4133E" w:rsidRPr="00702D0B" w:rsidRDefault="00B4133E" w:rsidP="00B4133E">
      <w:pPr>
        <w:suppressAutoHyphens w:val="0"/>
        <w:jc w:val="both"/>
        <w:rPr>
          <w:rFonts w:ascii="Times New Roman" w:hAnsi="Times New Roman"/>
          <w:sz w:val="24"/>
          <w:szCs w:val="24"/>
          <w:u w:val="single"/>
          <w:lang w:eastAsia="hu-HU"/>
        </w:rPr>
      </w:pPr>
      <w:r w:rsidRPr="00C92834">
        <w:rPr>
          <w:rFonts w:ascii="Times New Roman" w:hAnsi="Times New Roman"/>
          <w:sz w:val="24"/>
          <w:szCs w:val="24"/>
          <w:u w:val="single"/>
          <w:lang w:eastAsia="hu-HU"/>
        </w:rPr>
        <w:t>I</w:t>
      </w:r>
      <w:r w:rsidRPr="00702D0B">
        <w:rPr>
          <w:rFonts w:ascii="Times New Roman" w:hAnsi="Times New Roman"/>
          <w:sz w:val="24"/>
          <w:szCs w:val="24"/>
          <w:u w:val="single"/>
          <w:lang w:eastAsia="hu-HU"/>
        </w:rPr>
        <w:t>. Feladat-meghatározás</w:t>
      </w:r>
    </w:p>
    <w:p w:rsidR="00B4133E" w:rsidRPr="004D606D"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702D0B">
        <w:rPr>
          <w:rFonts w:ascii="Times New Roman" w:hAnsi="Times New Roman"/>
          <w:sz w:val="24"/>
          <w:szCs w:val="24"/>
          <w:lang w:eastAsia="hu-HU"/>
        </w:rPr>
        <w:t xml:space="preserve">(1) Jelen közbeszerzési eljárás alapján megkötendő szerződésben (a továbbiakban: Szerződés) a nyertes ajánlattevőként szerződő fél feladatai az alábbi tanácsadói tevékenységekre </w:t>
      </w:r>
      <w:r w:rsidRPr="001F4C89">
        <w:rPr>
          <w:rFonts w:ascii="Times New Roman" w:hAnsi="Times New Roman"/>
          <w:sz w:val="24"/>
          <w:szCs w:val="24"/>
          <w:lang w:eastAsia="hu-HU"/>
        </w:rPr>
        <w:t>irányulnak:</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autoSpaceDE w:val="0"/>
        <w:autoSpaceDN w:val="0"/>
        <w:adjustRightInd w:val="0"/>
        <w:jc w:val="both"/>
        <w:rPr>
          <w:rFonts w:ascii="Times New Roman" w:hAnsi="Times New Roman"/>
          <w:sz w:val="24"/>
          <w:szCs w:val="24"/>
          <w:lang w:eastAsia="en-US"/>
        </w:rPr>
      </w:pPr>
      <w:r w:rsidRPr="001F4C89">
        <w:rPr>
          <w:rFonts w:ascii="Times New Roman" w:hAnsi="Times New Roman"/>
          <w:sz w:val="24"/>
          <w:szCs w:val="24"/>
          <w:lang w:eastAsia="en-US"/>
        </w:rPr>
        <w:t>Megbízási keretszerződés keretében a 2014-2020 programozási időszakban az egyes európai uniós alapok támogatási forrásaiból származó pénzeszközök felhasználásával EFOP keretében megvalósított közbeszerzési eljárások, illetve szerződés</w:t>
      </w:r>
      <w:r w:rsidR="002858D0">
        <w:rPr>
          <w:rFonts w:ascii="Times New Roman" w:hAnsi="Times New Roman"/>
          <w:sz w:val="24"/>
          <w:szCs w:val="24"/>
          <w:lang w:eastAsia="en-US"/>
        </w:rPr>
        <w:t>módosítások</w:t>
      </w:r>
      <w:r w:rsidRPr="001F4C89">
        <w:rPr>
          <w:rFonts w:ascii="Times New Roman" w:hAnsi="Times New Roman"/>
          <w:sz w:val="24"/>
          <w:szCs w:val="24"/>
          <w:lang w:eastAsia="en-US"/>
        </w:rPr>
        <w:t xml:space="preserve"> ellenőrzése, felügyelete kapcsán az irányító hatóság tevékenységét segítő, a mindenkor hatályos jogszabályok alapján fennálló feladataihoz kapcsolódó közbeszerzés-jogi minőségbiztosítási szolgáltatások és szakértői tanácsadás.</w:t>
      </w:r>
    </w:p>
    <w:p w:rsidR="00B4133E" w:rsidRPr="001F4C89" w:rsidRDefault="00B4133E" w:rsidP="00B4133E">
      <w:pPr>
        <w:suppressAutoHyphens w:val="0"/>
        <w:autoSpaceDE w:val="0"/>
        <w:autoSpaceDN w:val="0"/>
        <w:adjustRightInd w:val="0"/>
        <w:ind w:left="356" w:hanging="356"/>
        <w:jc w:val="both"/>
        <w:rPr>
          <w:rFonts w:ascii="Times New Roman" w:hAnsi="Times New Roman"/>
          <w:sz w:val="24"/>
          <w:szCs w:val="24"/>
          <w:lang w:eastAsia="en-GB"/>
        </w:rPr>
      </w:pPr>
      <w:r w:rsidRPr="001F4C89">
        <w:rPr>
          <w:rFonts w:ascii="Times New Roman" w:hAnsi="Times New Roman"/>
          <w:sz w:val="24"/>
          <w:szCs w:val="24"/>
        </w:rPr>
        <w:t>1</w:t>
      </w:r>
      <w:r w:rsidRPr="001F4C89">
        <w:rPr>
          <w:rFonts w:ascii="Times New Roman" w:hAnsi="Times New Roman"/>
          <w:sz w:val="24"/>
          <w:szCs w:val="24"/>
          <w:lang w:eastAsia="en-GB"/>
        </w:rPr>
        <w:t>. a Megbízó feladatát képező közbeszerzési eljárások, közbeszerzési-jogi szempontú utóellenőrzés</w:t>
      </w:r>
      <w:r w:rsidR="00C21811">
        <w:rPr>
          <w:rFonts w:ascii="Times New Roman" w:hAnsi="Times New Roman"/>
          <w:sz w:val="24"/>
          <w:szCs w:val="24"/>
          <w:lang w:eastAsia="en-GB"/>
        </w:rPr>
        <w:t>e</w:t>
      </w:r>
      <w:r w:rsidRPr="001F4C89">
        <w:rPr>
          <w:rFonts w:ascii="Times New Roman" w:hAnsi="Times New Roman"/>
          <w:sz w:val="24"/>
          <w:szCs w:val="24"/>
          <w:lang w:eastAsia="en-GB"/>
        </w:rPr>
        <w:t xml:space="preserve"> során felmerülő, jogi, közbeszerzési szaktudást igénylő kérdésekben történő tanácsadás a Megbízó egyedi megrendelése alapján, ennek keretében közbeszerzési-jogi állásfoglalások készítése</w:t>
      </w:r>
      <w:r w:rsidR="004D269E">
        <w:rPr>
          <w:rFonts w:ascii="Times New Roman" w:hAnsi="Times New Roman"/>
          <w:sz w:val="24"/>
          <w:szCs w:val="24"/>
          <w:lang w:eastAsia="en-GB"/>
        </w:rPr>
        <w:t xml:space="preserve">, </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s az ahhoz kapcsol</w:t>
      </w:r>
      <w:r w:rsidR="004D269E" w:rsidRPr="004D269E">
        <w:rPr>
          <w:rFonts w:ascii="Times New Roman" w:hAnsi="Times New Roman" w:hint="eastAsia"/>
          <w:sz w:val="24"/>
          <w:szCs w:val="24"/>
          <w:lang w:eastAsia="en-GB"/>
        </w:rPr>
        <w:t>ó</w:t>
      </w:r>
      <w:r w:rsidR="004D269E" w:rsidRPr="004D269E">
        <w:rPr>
          <w:rFonts w:ascii="Times New Roman" w:hAnsi="Times New Roman"/>
          <w:sz w:val="24"/>
          <w:szCs w:val="24"/>
          <w:lang w:eastAsia="en-GB"/>
        </w:rPr>
        <w:t>d</w:t>
      </w:r>
      <w:r w:rsidR="004D269E" w:rsidRPr="004D269E">
        <w:rPr>
          <w:rFonts w:ascii="Times New Roman" w:hAnsi="Times New Roman" w:hint="eastAsia"/>
          <w:sz w:val="24"/>
          <w:szCs w:val="24"/>
          <w:lang w:eastAsia="en-GB"/>
        </w:rPr>
        <w:t>ó</w:t>
      </w:r>
      <w:r w:rsidR="004D269E" w:rsidRPr="004D269E">
        <w:rPr>
          <w:rFonts w:ascii="Times New Roman" w:hAnsi="Times New Roman"/>
          <w:sz w:val="24"/>
          <w:szCs w:val="24"/>
          <w:lang w:eastAsia="en-GB"/>
        </w:rPr>
        <w:t xml:space="preserve"> adminisztr</w:t>
      </w:r>
      <w:r w:rsidR="004D269E" w:rsidRPr="004D269E">
        <w:rPr>
          <w:rFonts w:ascii="Times New Roman" w:hAnsi="Times New Roman" w:hint="eastAsia"/>
          <w:sz w:val="24"/>
          <w:szCs w:val="24"/>
          <w:lang w:eastAsia="en-GB"/>
        </w:rPr>
        <w:t>á</w:t>
      </w:r>
      <w:r w:rsidR="004D269E" w:rsidRPr="004D269E">
        <w:rPr>
          <w:rFonts w:ascii="Times New Roman" w:hAnsi="Times New Roman"/>
          <w:sz w:val="24"/>
          <w:szCs w:val="24"/>
          <w:lang w:eastAsia="en-GB"/>
        </w:rPr>
        <w:t>ci</w:t>
      </w:r>
      <w:r w:rsidR="004D269E" w:rsidRPr="004D269E">
        <w:rPr>
          <w:rFonts w:ascii="Times New Roman" w:hAnsi="Times New Roman" w:hint="eastAsia"/>
          <w:sz w:val="24"/>
          <w:szCs w:val="24"/>
          <w:lang w:eastAsia="en-GB"/>
        </w:rPr>
        <w:t>ó</w:t>
      </w:r>
      <w:r w:rsidR="004D269E" w:rsidRPr="004D269E">
        <w:rPr>
          <w:rFonts w:ascii="Times New Roman" w:hAnsi="Times New Roman"/>
          <w:sz w:val="24"/>
          <w:szCs w:val="24"/>
          <w:lang w:eastAsia="en-GB"/>
        </w:rPr>
        <w:t>s feladatok</w:t>
      </w:r>
      <w:r w:rsidR="00294A7A">
        <w:rPr>
          <w:rFonts w:ascii="Times New Roman" w:hAnsi="Times New Roman"/>
          <w:sz w:val="24"/>
          <w:szCs w:val="24"/>
          <w:lang w:eastAsia="en-GB"/>
        </w:rPr>
        <w:t xml:space="preserve"> elvégzése,</w:t>
      </w:r>
      <w:r w:rsidR="004D269E" w:rsidRPr="004D269E">
        <w:rPr>
          <w:rFonts w:ascii="Times New Roman" w:hAnsi="Times New Roman"/>
          <w:sz w:val="24"/>
          <w:szCs w:val="24"/>
          <w:lang w:eastAsia="en-GB"/>
        </w:rPr>
        <w:t xml:space="preserve"> ide</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rtve az EMIR/EUPR/EPTK vagy a mindenkori elektronikus p</w:t>
      </w:r>
      <w:r w:rsidR="004D269E" w:rsidRPr="004D269E">
        <w:rPr>
          <w:rFonts w:ascii="Times New Roman" w:hAnsi="Times New Roman" w:hint="eastAsia"/>
          <w:sz w:val="24"/>
          <w:szCs w:val="24"/>
          <w:lang w:eastAsia="en-GB"/>
        </w:rPr>
        <w:t>á</w:t>
      </w:r>
      <w:r w:rsidR="004D269E" w:rsidRPr="004D269E">
        <w:rPr>
          <w:rFonts w:ascii="Times New Roman" w:hAnsi="Times New Roman"/>
          <w:sz w:val="24"/>
          <w:szCs w:val="24"/>
          <w:lang w:eastAsia="en-GB"/>
        </w:rPr>
        <w:t>ly</w:t>
      </w:r>
      <w:r w:rsidR="004D269E" w:rsidRPr="004D269E">
        <w:rPr>
          <w:rFonts w:ascii="Times New Roman" w:hAnsi="Times New Roman" w:hint="eastAsia"/>
          <w:sz w:val="24"/>
          <w:szCs w:val="24"/>
          <w:lang w:eastAsia="en-GB"/>
        </w:rPr>
        <w:t>á</w:t>
      </w:r>
      <w:r w:rsidR="004D269E" w:rsidRPr="004D269E">
        <w:rPr>
          <w:rFonts w:ascii="Times New Roman" w:hAnsi="Times New Roman"/>
          <w:sz w:val="24"/>
          <w:szCs w:val="24"/>
          <w:lang w:eastAsia="en-GB"/>
        </w:rPr>
        <w:t>zatkezel</w:t>
      </w:r>
      <w:r w:rsidR="004D269E" w:rsidRPr="004D269E">
        <w:rPr>
          <w:rFonts w:ascii="Times New Roman" w:hAnsi="Times New Roman" w:hint="eastAsia"/>
          <w:sz w:val="24"/>
          <w:szCs w:val="24"/>
          <w:lang w:eastAsia="en-GB"/>
        </w:rPr>
        <w:t>ő</w:t>
      </w:r>
      <w:r w:rsidR="004D269E" w:rsidRPr="004D269E">
        <w:rPr>
          <w:rFonts w:ascii="Times New Roman" w:hAnsi="Times New Roman"/>
          <w:sz w:val="24"/>
          <w:szCs w:val="24"/>
          <w:lang w:eastAsia="en-GB"/>
        </w:rPr>
        <w:t>i fel</w:t>
      </w:r>
      <w:r w:rsidR="004D269E" w:rsidRPr="004D269E">
        <w:rPr>
          <w:rFonts w:ascii="Times New Roman" w:hAnsi="Times New Roman" w:hint="eastAsia"/>
          <w:sz w:val="24"/>
          <w:szCs w:val="24"/>
          <w:lang w:eastAsia="en-GB"/>
        </w:rPr>
        <w:t>ü</w:t>
      </w:r>
      <w:r w:rsidR="004D269E" w:rsidRPr="004D269E">
        <w:rPr>
          <w:rFonts w:ascii="Times New Roman" w:hAnsi="Times New Roman"/>
          <w:sz w:val="24"/>
          <w:szCs w:val="24"/>
          <w:lang w:eastAsia="en-GB"/>
        </w:rPr>
        <w:t>let k</w:t>
      </w:r>
      <w:r w:rsidR="004D269E" w:rsidRPr="004D269E">
        <w:rPr>
          <w:rFonts w:ascii="Times New Roman" w:hAnsi="Times New Roman" w:hint="eastAsia"/>
          <w:sz w:val="24"/>
          <w:szCs w:val="24"/>
          <w:lang w:eastAsia="en-GB"/>
        </w:rPr>
        <w:t>ö</w:t>
      </w:r>
      <w:r w:rsidR="004D269E" w:rsidRPr="004D269E">
        <w:rPr>
          <w:rFonts w:ascii="Times New Roman" w:hAnsi="Times New Roman"/>
          <w:sz w:val="24"/>
          <w:szCs w:val="24"/>
          <w:lang w:eastAsia="en-GB"/>
        </w:rPr>
        <w:t>zbeszerz</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si modulja szak</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rt</w:t>
      </w:r>
      <w:r w:rsidR="004D269E" w:rsidRPr="004D269E">
        <w:rPr>
          <w:rFonts w:ascii="Times New Roman" w:hAnsi="Times New Roman" w:hint="eastAsia"/>
          <w:sz w:val="24"/>
          <w:szCs w:val="24"/>
          <w:lang w:eastAsia="en-GB"/>
        </w:rPr>
        <w:t>ő</w:t>
      </w:r>
      <w:r w:rsidR="004D269E" w:rsidRPr="004D269E">
        <w:rPr>
          <w:rFonts w:ascii="Times New Roman" w:hAnsi="Times New Roman"/>
          <w:sz w:val="24"/>
          <w:szCs w:val="24"/>
          <w:lang w:eastAsia="en-GB"/>
        </w:rPr>
        <w:t>i fel</w:t>
      </w:r>
      <w:r w:rsidR="004D269E" w:rsidRPr="004D269E">
        <w:rPr>
          <w:rFonts w:ascii="Times New Roman" w:hAnsi="Times New Roman" w:hint="eastAsia"/>
          <w:sz w:val="24"/>
          <w:szCs w:val="24"/>
          <w:lang w:eastAsia="en-GB"/>
        </w:rPr>
        <w:t>ü</w:t>
      </w:r>
      <w:r w:rsidR="004D269E" w:rsidRPr="004D269E">
        <w:rPr>
          <w:rFonts w:ascii="Times New Roman" w:hAnsi="Times New Roman"/>
          <w:sz w:val="24"/>
          <w:szCs w:val="24"/>
          <w:lang w:eastAsia="en-GB"/>
        </w:rPr>
        <w:t>let</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nek adatfelt</w:t>
      </w:r>
      <w:r w:rsidR="004D269E" w:rsidRPr="004D269E">
        <w:rPr>
          <w:rFonts w:ascii="Times New Roman" w:hAnsi="Times New Roman" w:hint="eastAsia"/>
          <w:sz w:val="24"/>
          <w:szCs w:val="24"/>
          <w:lang w:eastAsia="en-GB"/>
        </w:rPr>
        <w:t>ö</w:t>
      </w:r>
      <w:r w:rsidR="004D269E" w:rsidRPr="004D269E">
        <w:rPr>
          <w:rFonts w:ascii="Times New Roman" w:hAnsi="Times New Roman"/>
          <w:sz w:val="24"/>
          <w:szCs w:val="24"/>
          <w:lang w:eastAsia="en-GB"/>
        </w:rPr>
        <w:t>lt</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s</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t is</w:t>
      </w:r>
      <w:r w:rsidR="00294A7A">
        <w:rPr>
          <w:rFonts w:ascii="Times New Roman" w:hAnsi="Times New Roman"/>
          <w:sz w:val="24"/>
          <w:szCs w:val="24"/>
          <w:lang w:eastAsia="en-GB"/>
        </w:rPr>
        <w:t>.</w:t>
      </w:r>
      <w:r w:rsidRPr="001F4C89">
        <w:rPr>
          <w:rFonts w:ascii="Times New Roman" w:hAnsi="Times New Roman"/>
          <w:sz w:val="24"/>
          <w:szCs w:val="24"/>
          <w:lang w:eastAsia="en-GB"/>
        </w:rPr>
        <w:t>;</w:t>
      </w:r>
    </w:p>
    <w:p w:rsidR="00B4133E" w:rsidRPr="001F4C89" w:rsidRDefault="00B4133E" w:rsidP="00B4133E">
      <w:pPr>
        <w:suppressAutoHyphens w:val="0"/>
        <w:autoSpaceDE w:val="0"/>
        <w:autoSpaceDN w:val="0"/>
        <w:adjustRightInd w:val="0"/>
        <w:ind w:left="356" w:hanging="356"/>
        <w:jc w:val="both"/>
        <w:rPr>
          <w:rFonts w:ascii="Times New Roman" w:hAnsi="Times New Roman"/>
          <w:sz w:val="24"/>
          <w:szCs w:val="24"/>
          <w:lang w:eastAsia="en-GB"/>
        </w:rPr>
      </w:pPr>
      <w:r w:rsidRPr="001F4C89">
        <w:rPr>
          <w:rFonts w:ascii="Times New Roman" w:hAnsi="Times New Roman"/>
          <w:sz w:val="24"/>
          <w:szCs w:val="24"/>
          <w:lang w:eastAsia="en-GB"/>
        </w:rPr>
        <w:t>2. a Megbízó feladatát képező közbeszerzési eljárások keretében kötött szerződések módosításainak közbeszerzési-jogi szempontú véleményezése során felmerülő közbeszerzési, jogi szaktudást igénylő kérdésekben történő tanácsadás a Megbízó utasításai (egyedi megrendelése) alapján, ennek keretében közbeszerzési-jogi állásfoglalás, vélemény elkészítése</w:t>
      </w:r>
      <w:r w:rsidR="004D269E">
        <w:rPr>
          <w:rFonts w:ascii="Times New Roman" w:hAnsi="Times New Roman"/>
          <w:sz w:val="24"/>
          <w:szCs w:val="24"/>
          <w:lang w:eastAsia="en-GB"/>
        </w:rPr>
        <w:t xml:space="preserve">, </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s az ahhoz kapcsol</w:t>
      </w:r>
      <w:r w:rsidR="004D269E" w:rsidRPr="004D269E">
        <w:rPr>
          <w:rFonts w:ascii="Times New Roman" w:hAnsi="Times New Roman" w:hint="eastAsia"/>
          <w:sz w:val="24"/>
          <w:szCs w:val="24"/>
          <w:lang w:eastAsia="en-GB"/>
        </w:rPr>
        <w:t>ó</w:t>
      </w:r>
      <w:r w:rsidR="004D269E" w:rsidRPr="004D269E">
        <w:rPr>
          <w:rFonts w:ascii="Times New Roman" w:hAnsi="Times New Roman"/>
          <w:sz w:val="24"/>
          <w:szCs w:val="24"/>
          <w:lang w:eastAsia="en-GB"/>
        </w:rPr>
        <w:t>d</w:t>
      </w:r>
      <w:r w:rsidR="004D269E" w:rsidRPr="004D269E">
        <w:rPr>
          <w:rFonts w:ascii="Times New Roman" w:hAnsi="Times New Roman" w:hint="eastAsia"/>
          <w:sz w:val="24"/>
          <w:szCs w:val="24"/>
          <w:lang w:eastAsia="en-GB"/>
        </w:rPr>
        <w:t>ó</w:t>
      </w:r>
      <w:r w:rsidR="004D269E" w:rsidRPr="004D269E">
        <w:rPr>
          <w:rFonts w:ascii="Times New Roman" w:hAnsi="Times New Roman"/>
          <w:sz w:val="24"/>
          <w:szCs w:val="24"/>
          <w:lang w:eastAsia="en-GB"/>
        </w:rPr>
        <w:t xml:space="preserve"> adminisztr</w:t>
      </w:r>
      <w:r w:rsidR="004D269E" w:rsidRPr="004D269E">
        <w:rPr>
          <w:rFonts w:ascii="Times New Roman" w:hAnsi="Times New Roman" w:hint="eastAsia"/>
          <w:sz w:val="24"/>
          <w:szCs w:val="24"/>
          <w:lang w:eastAsia="en-GB"/>
        </w:rPr>
        <w:t>á</w:t>
      </w:r>
      <w:r w:rsidR="004D269E" w:rsidRPr="004D269E">
        <w:rPr>
          <w:rFonts w:ascii="Times New Roman" w:hAnsi="Times New Roman"/>
          <w:sz w:val="24"/>
          <w:szCs w:val="24"/>
          <w:lang w:eastAsia="en-GB"/>
        </w:rPr>
        <w:t>ci</w:t>
      </w:r>
      <w:r w:rsidR="004D269E" w:rsidRPr="004D269E">
        <w:rPr>
          <w:rFonts w:ascii="Times New Roman" w:hAnsi="Times New Roman" w:hint="eastAsia"/>
          <w:sz w:val="24"/>
          <w:szCs w:val="24"/>
          <w:lang w:eastAsia="en-GB"/>
        </w:rPr>
        <w:t>ó</w:t>
      </w:r>
      <w:r w:rsidR="004D269E" w:rsidRPr="004D269E">
        <w:rPr>
          <w:rFonts w:ascii="Times New Roman" w:hAnsi="Times New Roman"/>
          <w:sz w:val="24"/>
          <w:szCs w:val="24"/>
          <w:lang w:eastAsia="en-GB"/>
        </w:rPr>
        <w:t xml:space="preserve">s feladatok </w:t>
      </w:r>
      <w:r w:rsidR="00294A7A">
        <w:rPr>
          <w:rFonts w:ascii="Times New Roman" w:hAnsi="Times New Roman"/>
          <w:sz w:val="24"/>
          <w:szCs w:val="24"/>
          <w:lang w:eastAsia="en-GB"/>
        </w:rPr>
        <w:t xml:space="preserve">elvégzése, </w:t>
      </w:r>
      <w:r w:rsidR="004D269E" w:rsidRPr="004D269E">
        <w:rPr>
          <w:rFonts w:ascii="Times New Roman" w:hAnsi="Times New Roman"/>
          <w:sz w:val="24"/>
          <w:szCs w:val="24"/>
          <w:lang w:eastAsia="en-GB"/>
        </w:rPr>
        <w:t>ide</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rtve az EMIR/EUPR/EPTK vagy a mindenkori elektronikus p</w:t>
      </w:r>
      <w:r w:rsidR="004D269E" w:rsidRPr="004D269E">
        <w:rPr>
          <w:rFonts w:ascii="Times New Roman" w:hAnsi="Times New Roman" w:hint="eastAsia"/>
          <w:sz w:val="24"/>
          <w:szCs w:val="24"/>
          <w:lang w:eastAsia="en-GB"/>
        </w:rPr>
        <w:t>á</w:t>
      </w:r>
      <w:r w:rsidR="004D269E" w:rsidRPr="004D269E">
        <w:rPr>
          <w:rFonts w:ascii="Times New Roman" w:hAnsi="Times New Roman"/>
          <w:sz w:val="24"/>
          <w:szCs w:val="24"/>
          <w:lang w:eastAsia="en-GB"/>
        </w:rPr>
        <w:t>ly</w:t>
      </w:r>
      <w:r w:rsidR="004D269E" w:rsidRPr="004D269E">
        <w:rPr>
          <w:rFonts w:ascii="Times New Roman" w:hAnsi="Times New Roman" w:hint="eastAsia"/>
          <w:sz w:val="24"/>
          <w:szCs w:val="24"/>
          <w:lang w:eastAsia="en-GB"/>
        </w:rPr>
        <w:t>á</w:t>
      </w:r>
      <w:r w:rsidR="004D269E" w:rsidRPr="004D269E">
        <w:rPr>
          <w:rFonts w:ascii="Times New Roman" w:hAnsi="Times New Roman"/>
          <w:sz w:val="24"/>
          <w:szCs w:val="24"/>
          <w:lang w:eastAsia="en-GB"/>
        </w:rPr>
        <w:t>zatkezel</w:t>
      </w:r>
      <w:r w:rsidR="004D269E" w:rsidRPr="004D269E">
        <w:rPr>
          <w:rFonts w:ascii="Times New Roman" w:hAnsi="Times New Roman" w:hint="eastAsia"/>
          <w:sz w:val="24"/>
          <w:szCs w:val="24"/>
          <w:lang w:eastAsia="en-GB"/>
        </w:rPr>
        <w:t>ő</w:t>
      </w:r>
      <w:r w:rsidR="004D269E" w:rsidRPr="004D269E">
        <w:rPr>
          <w:rFonts w:ascii="Times New Roman" w:hAnsi="Times New Roman"/>
          <w:sz w:val="24"/>
          <w:szCs w:val="24"/>
          <w:lang w:eastAsia="en-GB"/>
        </w:rPr>
        <w:t>i fel</w:t>
      </w:r>
      <w:r w:rsidR="004D269E" w:rsidRPr="004D269E">
        <w:rPr>
          <w:rFonts w:ascii="Times New Roman" w:hAnsi="Times New Roman" w:hint="eastAsia"/>
          <w:sz w:val="24"/>
          <w:szCs w:val="24"/>
          <w:lang w:eastAsia="en-GB"/>
        </w:rPr>
        <w:t>ü</w:t>
      </w:r>
      <w:r w:rsidR="004D269E" w:rsidRPr="004D269E">
        <w:rPr>
          <w:rFonts w:ascii="Times New Roman" w:hAnsi="Times New Roman"/>
          <w:sz w:val="24"/>
          <w:szCs w:val="24"/>
          <w:lang w:eastAsia="en-GB"/>
        </w:rPr>
        <w:t>let k</w:t>
      </w:r>
      <w:r w:rsidR="004D269E" w:rsidRPr="004D269E">
        <w:rPr>
          <w:rFonts w:ascii="Times New Roman" w:hAnsi="Times New Roman" w:hint="eastAsia"/>
          <w:sz w:val="24"/>
          <w:szCs w:val="24"/>
          <w:lang w:eastAsia="en-GB"/>
        </w:rPr>
        <w:t>ö</w:t>
      </w:r>
      <w:r w:rsidR="004D269E" w:rsidRPr="004D269E">
        <w:rPr>
          <w:rFonts w:ascii="Times New Roman" w:hAnsi="Times New Roman"/>
          <w:sz w:val="24"/>
          <w:szCs w:val="24"/>
          <w:lang w:eastAsia="en-GB"/>
        </w:rPr>
        <w:t>zbeszerz</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si modulja szak</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rt</w:t>
      </w:r>
      <w:r w:rsidR="004D269E" w:rsidRPr="004D269E">
        <w:rPr>
          <w:rFonts w:ascii="Times New Roman" w:hAnsi="Times New Roman" w:hint="eastAsia"/>
          <w:sz w:val="24"/>
          <w:szCs w:val="24"/>
          <w:lang w:eastAsia="en-GB"/>
        </w:rPr>
        <w:t>ő</w:t>
      </w:r>
      <w:r w:rsidR="004D269E" w:rsidRPr="004D269E">
        <w:rPr>
          <w:rFonts w:ascii="Times New Roman" w:hAnsi="Times New Roman"/>
          <w:sz w:val="24"/>
          <w:szCs w:val="24"/>
          <w:lang w:eastAsia="en-GB"/>
        </w:rPr>
        <w:t>i fel</w:t>
      </w:r>
      <w:r w:rsidR="004D269E" w:rsidRPr="004D269E">
        <w:rPr>
          <w:rFonts w:ascii="Times New Roman" w:hAnsi="Times New Roman" w:hint="eastAsia"/>
          <w:sz w:val="24"/>
          <w:szCs w:val="24"/>
          <w:lang w:eastAsia="en-GB"/>
        </w:rPr>
        <w:t>ü</w:t>
      </w:r>
      <w:r w:rsidR="004D269E" w:rsidRPr="004D269E">
        <w:rPr>
          <w:rFonts w:ascii="Times New Roman" w:hAnsi="Times New Roman"/>
          <w:sz w:val="24"/>
          <w:szCs w:val="24"/>
          <w:lang w:eastAsia="en-GB"/>
        </w:rPr>
        <w:t>let</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nek adatfelt</w:t>
      </w:r>
      <w:r w:rsidR="004D269E" w:rsidRPr="004D269E">
        <w:rPr>
          <w:rFonts w:ascii="Times New Roman" w:hAnsi="Times New Roman" w:hint="eastAsia"/>
          <w:sz w:val="24"/>
          <w:szCs w:val="24"/>
          <w:lang w:eastAsia="en-GB"/>
        </w:rPr>
        <w:t>ö</w:t>
      </w:r>
      <w:r w:rsidR="004D269E" w:rsidRPr="004D269E">
        <w:rPr>
          <w:rFonts w:ascii="Times New Roman" w:hAnsi="Times New Roman"/>
          <w:sz w:val="24"/>
          <w:szCs w:val="24"/>
          <w:lang w:eastAsia="en-GB"/>
        </w:rPr>
        <w:t>lt</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s</w:t>
      </w:r>
      <w:r w:rsidR="004D269E" w:rsidRPr="004D269E">
        <w:rPr>
          <w:rFonts w:ascii="Times New Roman" w:hAnsi="Times New Roman" w:hint="eastAsia"/>
          <w:sz w:val="24"/>
          <w:szCs w:val="24"/>
          <w:lang w:eastAsia="en-GB"/>
        </w:rPr>
        <w:t>é</w:t>
      </w:r>
      <w:r w:rsidR="004D269E" w:rsidRPr="004D269E">
        <w:rPr>
          <w:rFonts w:ascii="Times New Roman" w:hAnsi="Times New Roman"/>
          <w:sz w:val="24"/>
          <w:szCs w:val="24"/>
          <w:lang w:eastAsia="en-GB"/>
        </w:rPr>
        <w:t>t is</w:t>
      </w:r>
      <w:r w:rsidRPr="001F4C89">
        <w:rPr>
          <w:rFonts w:ascii="Times New Roman" w:hAnsi="Times New Roman"/>
          <w:sz w:val="24"/>
          <w:szCs w:val="24"/>
          <w:lang w:eastAsia="en-GB"/>
        </w:rPr>
        <w:t>;</w:t>
      </w:r>
    </w:p>
    <w:p w:rsidR="00B4133E" w:rsidRPr="001F4C89" w:rsidRDefault="00B4133E" w:rsidP="00B4133E">
      <w:pPr>
        <w:suppressAutoHyphens w:val="0"/>
        <w:autoSpaceDE w:val="0"/>
        <w:autoSpaceDN w:val="0"/>
        <w:adjustRightInd w:val="0"/>
        <w:ind w:left="356" w:hanging="356"/>
        <w:jc w:val="both"/>
        <w:rPr>
          <w:rFonts w:ascii="Times New Roman" w:hAnsi="Times New Roman"/>
          <w:sz w:val="24"/>
          <w:szCs w:val="24"/>
          <w:lang w:eastAsia="en-GB"/>
        </w:rPr>
      </w:pPr>
      <w:r w:rsidRPr="001F4C89">
        <w:rPr>
          <w:rFonts w:ascii="Times New Roman" w:hAnsi="Times New Roman"/>
          <w:sz w:val="24"/>
          <w:szCs w:val="24"/>
          <w:lang w:eastAsia="en-GB"/>
        </w:rPr>
        <w:t>3. általános (koncepcionális) jelleggel a Megbízó tevékenységi körében, – az ellenőrzési feladatokkal összefüggésben felmerülő – közbeszerzési szakkérdések közbeszerzési, jogi szempontú vizsgálata, szabálytalansági eljárás indításakor tanácsadás, jogorvoslati képviselet ellátása a Megbízó utasításai (egyedi megrendelése) alapján;</w:t>
      </w:r>
    </w:p>
    <w:p w:rsidR="00B4133E" w:rsidRPr="001F4C89" w:rsidRDefault="00B4133E" w:rsidP="00B4133E">
      <w:pPr>
        <w:suppressAutoHyphens w:val="0"/>
        <w:autoSpaceDE w:val="0"/>
        <w:autoSpaceDN w:val="0"/>
        <w:adjustRightInd w:val="0"/>
        <w:ind w:left="356" w:hanging="356"/>
        <w:jc w:val="both"/>
        <w:rPr>
          <w:rFonts w:ascii="Times New Roman" w:hAnsi="Times New Roman"/>
          <w:sz w:val="24"/>
          <w:szCs w:val="24"/>
          <w:lang w:eastAsia="en-GB"/>
        </w:rPr>
      </w:pPr>
      <w:r w:rsidRPr="001F4C89">
        <w:rPr>
          <w:rFonts w:ascii="Times New Roman" w:hAnsi="Times New Roman"/>
          <w:sz w:val="24"/>
          <w:szCs w:val="24"/>
          <w:lang w:eastAsia="en-GB"/>
        </w:rPr>
        <w:t>4. a támogatási szerződések alapján, a kedvezményezettek által lefolytatott, a közbeszerzési értékhatárt el nem érő értékű beszerzések vonatkozásában, a Megbízó helyszíni vagy dokumentum alapú ellenőrzését elősegítő, közbeszerzési-jogi szempontú ellenőrzés elvégzése a Megbízó utasításai (egyedi megrendelése) alapján;</w:t>
      </w:r>
    </w:p>
    <w:p w:rsidR="00B4133E" w:rsidRPr="001F4C89" w:rsidRDefault="00B4133E" w:rsidP="00B4133E">
      <w:pPr>
        <w:suppressAutoHyphens w:val="0"/>
        <w:autoSpaceDE w:val="0"/>
        <w:autoSpaceDN w:val="0"/>
        <w:adjustRightInd w:val="0"/>
        <w:ind w:left="356" w:hanging="356"/>
        <w:jc w:val="both"/>
        <w:rPr>
          <w:rFonts w:ascii="Times New Roman" w:hAnsi="Times New Roman"/>
          <w:sz w:val="24"/>
          <w:szCs w:val="24"/>
          <w:lang w:eastAsia="en-GB"/>
        </w:rPr>
      </w:pPr>
      <w:r w:rsidRPr="001F4C89">
        <w:rPr>
          <w:rFonts w:ascii="Times New Roman" w:hAnsi="Times New Roman"/>
          <w:sz w:val="24"/>
          <w:szCs w:val="24"/>
          <w:lang w:eastAsia="en-GB"/>
        </w:rPr>
        <w:t>5. a Megbízó által a Megbízó tevékenységi körében kiadott állásfoglalások támogatása, jogi/közbeszerzési szempontú kérdések vizsgálata és elemzése, tanácsadás keretében a Megbízó utasításai (egyedi megrendelése) alapján;</w:t>
      </w:r>
    </w:p>
    <w:p w:rsidR="00B4133E" w:rsidRPr="001F4C89" w:rsidRDefault="00B4133E" w:rsidP="00B4133E">
      <w:pPr>
        <w:suppressAutoHyphens w:val="0"/>
        <w:autoSpaceDE w:val="0"/>
        <w:autoSpaceDN w:val="0"/>
        <w:adjustRightInd w:val="0"/>
        <w:ind w:left="356" w:hanging="356"/>
        <w:jc w:val="both"/>
        <w:rPr>
          <w:rFonts w:ascii="Times New Roman" w:hAnsi="Times New Roman"/>
          <w:sz w:val="24"/>
          <w:szCs w:val="24"/>
          <w:lang w:eastAsia="en-GB"/>
        </w:rPr>
      </w:pPr>
      <w:r w:rsidRPr="001F4C89">
        <w:rPr>
          <w:rFonts w:ascii="Times New Roman" w:hAnsi="Times New Roman"/>
          <w:sz w:val="24"/>
          <w:szCs w:val="24"/>
          <w:lang w:eastAsia="en-GB"/>
        </w:rPr>
        <w:t>6. a Megbízó által készítendő képzési anyagok, iratok tartalmának összeállítása során nyújtandó jogi/közbeszerzési szempontú szakmai tanácsadás a Megbízó utasításai (egyedi megrendelése) alapján, ennek keretében kézikönyv, útmutató, közlemény, tanulmány, képzési anyagok véleményezése, képzés tartása;</w:t>
      </w:r>
    </w:p>
    <w:p w:rsidR="00B4133E" w:rsidRPr="001F4C89" w:rsidRDefault="00B4133E" w:rsidP="00B4133E">
      <w:pPr>
        <w:suppressAutoHyphens w:val="0"/>
        <w:autoSpaceDE w:val="0"/>
        <w:autoSpaceDN w:val="0"/>
        <w:adjustRightInd w:val="0"/>
        <w:ind w:left="356" w:hanging="356"/>
        <w:jc w:val="both"/>
        <w:rPr>
          <w:rFonts w:ascii="Times New Roman" w:hAnsi="Times New Roman"/>
          <w:sz w:val="24"/>
          <w:szCs w:val="24"/>
          <w:lang w:eastAsia="en-GB"/>
        </w:rPr>
      </w:pPr>
      <w:r w:rsidRPr="001F4C89">
        <w:rPr>
          <w:rFonts w:ascii="Times New Roman" w:hAnsi="Times New Roman"/>
          <w:sz w:val="24"/>
          <w:szCs w:val="24"/>
          <w:lang w:eastAsia="en-GB"/>
        </w:rPr>
        <w:t xml:space="preserve">7. a Megbízó utasításai (egyedi megrendelés) alapján, a Megbízó, illetőleg a mindenkor hatályos jogszabályok szerinti, egyes európai uniós támogatások </w:t>
      </w:r>
      <w:r w:rsidRPr="001F4C89">
        <w:rPr>
          <w:rFonts w:ascii="Times New Roman" w:hAnsi="Times New Roman"/>
          <w:sz w:val="24"/>
          <w:szCs w:val="24"/>
          <w:lang w:eastAsia="en-US"/>
        </w:rPr>
        <w:t>forrásaiból származó pénzeszközök felhasználásával</w:t>
      </w:r>
      <w:r w:rsidRPr="001F4C89">
        <w:rPr>
          <w:rFonts w:ascii="Times New Roman" w:hAnsi="Times New Roman"/>
          <w:sz w:val="24"/>
          <w:szCs w:val="24"/>
          <w:shd w:val="clear" w:color="auto" w:fill="FFFFFF"/>
          <w:lang w:eastAsia="en-GB"/>
        </w:rPr>
        <w:t xml:space="preserve"> EFOP keretében megvalósított </w:t>
      </w:r>
      <w:r w:rsidRPr="001F4C89">
        <w:rPr>
          <w:rFonts w:ascii="Times New Roman" w:hAnsi="Times New Roman"/>
          <w:sz w:val="24"/>
          <w:szCs w:val="24"/>
          <w:lang w:eastAsia="en-GB"/>
        </w:rPr>
        <w:t xml:space="preserve">közbeszerzési eljárások ellenőrzését, felügyeletét ellátó irányító hatóság tevékenységi körébe tartozó egyéb feladatok ellátásában történő közreműködés, a mindenkor hatályos uniós és hazai </w:t>
      </w:r>
      <w:r w:rsidRPr="001F4C89">
        <w:rPr>
          <w:rFonts w:ascii="Times New Roman" w:hAnsi="Times New Roman"/>
          <w:sz w:val="24"/>
          <w:szCs w:val="24"/>
          <w:lang w:eastAsia="en-GB"/>
        </w:rPr>
        <w:lastRenderedPageBreak/>
        <w:t>jogszabályok szerint ellenőrzésre jogosult hazai és uniós szervek által, a vonatkozó jogszabályokban meghatározott ellenőrzési feladatok kapcsán (pl.: közbeszerzési-jogi tanácsadás az Állami számvevőszék, Magyar Államkincstár, EUTAF ellenőrzések, illetőleg EU-s auditok esetén);</w:t>
      </w:r>
    </w:p>
    <w:p w:rsidR="00B4133E" w:rsidRPr="001F4C89" w:rsidRDefault="00B4133E" w:rsidP="00B4133E">
      <w:pPr>
        <w:suppressAutoHyphens w:val="0"/>
        <w:autoSpaceDE w:val="0"/>
        <w:autoSpaceDN w:val="0"/>
        <w:adjustRightInd w:val="0"/>
        <w:ind w:left="356" w:hanging="356"/>
        <w:jc w:val="both"/>
        <w:rPr>
          <w:rFonts w:ascii="Times New Roman" w:hAnsi="Times New Roman"/>
          <w:sz w:val="24"/>
          <w:szCs w:val="24"/>
          <w:lang w:eastAsia="en-GB"/>
        </w:rPr>
      </w:pPr>
      <w:r w:rsidRPr="001F4C89">
        <w:rPr>
          <w:rFonts w:ascii="Times New Roman" w:hAnsi="Times New Roman"/>
          <w:sz w:val="24"/>
          <w:szCs w:val="24"/>
          <w:lang w:eastAsia="en-GB"/>
        </w:rPr>
        <w:t>8. a Megbízó szervezeti egységeinek felkérésére a fentieken túl egyéb jogi, közbeszerzési szakértői tanácsadás.</w:t>
      </w:r>
    </w:p>
    <w:p w:rsidR="00B4133E" w:rsidRPr="001F4C89" w:rsidRDefault="00B4133E" w:rsidP="00B4133E">
      <w:pPr>
        <w:suppressAutoHyphens w:val="0"/>
        <w:autoSpaceDE w:val="0"/>
        <w:autoSpaceDN w:val="0"/>
        <w:adjustRightInd w:val="0"/>
        <w:jc w:val="both"/>
        <w:rPr>
          <w:rFonts w:ascii="Times New Roman" w:hAnsi="Times New Roman"/>
          <w:sz w:val="24"/>
          <w:szCs w:val="24"/>
          <w:lang w:eastAsia="en-US"/>
        </w:rPr>
      </w:pPr>
    </w:p>
    <w:p w:rsidR="00B4133E" w:rsidRPr="001F4C89" w:rsidRDefault="00B4133E" w:rsidP="00B4133E">
      <w:pPr>
        <w:suppressAutoHyphens w:val="0"/>
        <w:autoSpaceDE w:val="0"/>
        <w:autoSpaceDN w:val="0"/>
        <w:adjustRightInd w:val="0"/>
        <w:jc w:val="both"/>
        <w:rPr>
          <w:rFonts w:ascii="Times New Roman" w:hAnsi="Times New Roman"/>
          <w:sz w:val="24"/>
          <w:szCs w:val="24"/>
          <w:lang w:eastAsia="hu-HU"/>
        </w:rPr>
      </w:pPr>
      <w:r w:rsidRPr="001F4C89">
        <w:rPr>
          <w:rFonts w:ascii="Times New Roman" w:hAnsi="Times New Roman"/>
          <w:sz w:val="24"/>
          <w:szCs w:val="24"/>
          <w:lang w:eastAsia="en-US"/>
        </w:rPr>
        <w:t>A szerződés időtartama alatt előzetesen várható 4 000 db,</w:t>
      </w:r>
      <w:r w:rsidRPr="001F4C89">
        <w:rPr>
          <w:rFonts w:ascii="Times New Roman" w:hAnsi="Times New Roman"/>
          <w:sz w:val="24"/>
          <w:szCs w:val="24"/>
          <w:lang w:eastAsia="en-GB"/>
        </w:rPr>
        <w:t xml:space="preserve"> közbeszerzési eljárásokhoz kapcsolódó ellenőrzési dokumentumok (utóellenőrzési jelentés, ehhez kapcsolódóan hiánypótlási felhívások), továbbá előzetesen várható 700 db szerződésmódosítással </w:t>
      </w:r>
      <w:r w:rsidRPr="001F4C89">
        <w:rPr>
          <w:rFonts w:ascii="Times New Roman" w:hAnsi="Times New Roman"/>
          <w:sz w:val="24"/>
          <w:szCs w:val="24"/>
          <w:lang w:eastAsia="hu-HU"/>
        </w:rPr>
        <w:t>kapcsolatos állásfoglalás tartalmára vonatkozó jogi, közbeszerzési szaktudást igénylő kérdésekben történő tanácsadás a Megbízó egyedi megrendelése alapján, ennek keretében közbeszerzési-jogi állásfoglalás, vélemény elkészítése.</w:t>
      </w: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 xml:space="preserve">A várható teljes mennyiség </w:t>
      </w:r>
      <w:ins w:id="75" w:author="Istokovics Nikolett" w:date="2017-04-21T13:56:00Z">
        <w:r w:rsidR="00A34F1E" w:rsidRPr="00277144">
          <w:rPr>
            <w:rFonts w:ascii="Times New Roman" w:hAnsi="Times New Roman"/>
            <w:sz w:val="24"/>
            <w:szCs w:val="24"/>
            <w:lang w:eastAsia="hu-HU"/>
            <w:rPrChange w:id="76" w:author="Kövérné Tászler Ágnes" w:date="2017-04-26T14:05:00Z">
              <w:rPr>
                <w:rFonts w:ascii="Times New Roman" w:hAnsi="Times New Roman"/>
                <w:sz w:val="20"/>
                <w:lang w:eastAsia="en-US"/>
              </w:rPr>
            </w:rPrChange>
          </w:rPr>
          <w:t>a 272/2014. (XI.5.) Kormányrendelet XVI. fejezet 35. alcímében foglalt</w:t>
        </w:r>
        <w:r w:rsidR="00A34F1E">
          <w:rPr>
            <w:rFonts w:ascii="Times New Roman" w:hAnsi="Times New Roman"/>
            <w:sz w:val="20"/>
            <w:lang w:eastAsia="en-US"/>
          </w:rPr>
          <w:t xml:space="preserve"> </w:t>
        </w:r>
      </w:ins>
      <w:r w:rsidRPr="001F4C89">
        <w:rPr>
          <w:rFonts w:ascii="Times New Roman" w:hAnsi="Times New Roman"/>
          <w:sz w:val="24"/>
          <w:szCs w:val="24"/>
          <w:lang w:eastAsia="hu-HU"/>
        </w:rPr>
        <w:t>uniós közbeszerzési értékhatárt el nem ér</w:t>
      </w:r>
      <w:r w:rsidRPr="00F01450">
        <w:rPr>
          <w:rFonts w:ascii="Times New Roman" w:hAnsi="Times New Roman"/>
          <w:sz w:val="24"/>
          <w:szCs w:val="24"/>
          <w:lang w:eastAsia="hu-HU"/>
        </w:rPr>
        <w:t>ő</w:t>
      </w:r>
      <w:r w:rsidRPr="00702D0B">
        <w:rPr>
          <w:rFonts w:ascii="Times New Roman" w:hAnsi="Times New Roman"/>
          <w:sz w:val="24"/>
          <w:szCs w:val="24"/>
          <w:lang w:eastAsia="hu-HU"/>
        </w:rPr>
        <w:t xml:space="preserve"> becsült érték</w:t>
      </w:r>
      <w:r w:rsidRPr="00F01450">
        <w:rPr>
          <w:rFonts w:ascii="Times New Roman" w:hAnsi="Times New Roman"/>
          <w:sz w:val="24"/>
          <w:szCs w:val="24"/>
          <w:lang w:eastAsia="hu-HU"/>
        </w:rPr>
        <w:t>ű</w:t>
      </w:r>
      <w:r w:rsidRPr="00702D0B">
        <w:rPr>
          <w:rFonts w:ascii="Times New Roman" w:hAnsi="Times New Roman"/>
          <w:sz w:val="24"/>
          <w:szCs w:val="24"/>
          <w:lang w:eastAsia="hu-HU"/>
        </w:rPr>
        <w:t>, illetve építési beruházás esetén 300.000.000,- Ft becsült értéket el nem ér</w:t>
      </w:r>
      <w:r w:rsidRPr="00F01450">
        <w:rPr>
          <w:rFonts w:ascii="Times New Roman" w:hAnsi="Times New Roman"/>
          <w:sz w:val="24"/>
          <w:szCs w:val="24"/>
          <w:lang w:eastAsia="hu-HU"/>
        </w:rPr>
        <w:t>ő</w:t>
      </w:r>
      <w:r w:rsidRPr="00702D0B">
        <w:rPr>
          <w:rFonts w:ascii="Times New Roman" w:hAnsi="Times New Roman"/>
          <w:sz w:val="24"/>
          <w:szCs w:val="24"/>
          <w:lang w:eastAsia="hu-HU"/>
        </w:rPr>
        <w:t xml:space="preserve"> </w:t>
      </w:r>
      <w:ins w:id="77" w:author="Istokovics Nikolett" w:date="2017-04-21T13:57:00Z">
        <w:r w:rsidR="00A34F1E">
          <w:rPr>
            <w:rFonts w:ascii="Times New Roman" w:hAnsi="Times New Roman"/>
            <w:sz w:val="24"/>
            <w:szCs w:val="24"/>
            <w:lang w:eastAsia="hu-HU"/>
          </w:rPr>
          <w:t xml:space="preserve">értékű </w:t>
        </w:r>
      </w:ins>
      <w:r w:rsidRPr="00702D0B">
        <w:rPr>
          <w:rFonts w:ascii="Times New Roman" w:hAnsi="Times New Roman"/>
          <w:sz w:val="24"/>
          <w:szCs w:val="24"/>
          <w:lang w:eastAsia="hu-HU"/>
        </w:rPr>
        <w:t xml:space="preserve">közbeszerzési </w:t>
      </w:r>
      <w:del w:id="78" w:author="Istokovics Nikolett" w:date="2017-04-21T13:57:00Z">
        <w:r w:rsidRPr="00702D0B" w:rsidDel="00A34F1E">
          <w:rPr>
            <w:rFonts w:ascii="Times New Roman" w:hAnsi="Times New Roman"/>
            <w:sz w:val="24"/>
            <w:szCs w:val="24"/>
            <w:lang w:eastAsia="hu-HU"/>
          </w:rPr>
          <w:delText xml:space="preserve">eljáráshoz </w:delText>
        </w:r>
      </w:del>
      <w:ins w:id="79" w:author="Istokovics Nikolett" w:date="2017-04-21T13:57:00Z">
        <w:r w:rsidR="00A34F1E" w:rsidRPr="00702D0B">
          <w:rPr>
            <w:rFonts w:ascii="Times New Roman" w:hAnsi="Times New Roman"/>
            <w:sz w:val="24"/>
            <w:szCs w:val="24"/>
            <w:lang w:eastAsia="hu-HU"/>
          </w:rPr>
          <w:t>eljárás</w:t>
        </w:r>
        <w:r w:rsidR="00A34F1E">
          <w:rPr>
            <w:rFonts w:ascii="Times New Roman" w:hAnsi="Times New Roman"/>
            <w:sz w:val="24"/>
            <w:szCs w:val="24"/>
            <w:lang w:eastAsia="hu-HU"/>
          </w:rPr>
          <w:t>ok</w:t>
        </w:r>
        <w:r w:rsidR="00A34F1E" w:rsidRPr="00702D0B">
          <w:rPr>
            <w:rFonts w:ascii="Times New Roman" w:hAnsi="Times New Roman"/>
            <w:sz w:val="24"/>
            <w:szCs w:val="24"/>
            <w:lang w:eastAsia="hu-HU"/>
          </w:rPr>
          <w:t xml:space="preserve"> </w:t>
        </w:r>
        <w:r w:rsidR="00A34F1E">
          <w:rPr>
            <w:rFonts w:ascii="Times New Roman" w:hAnsi="Times New Roman"/>
            <w:sz w:val="24"/>
            <w:szCs w:val="24"/>
            <w:lang w:eastAsia="hu-HU"/>
          </w:rPr>
          <w:t xml:space="preserve">ellenőrzéséhez </w:t>
        </w:r>
      </w:ins>
      <w:r w:rsidRPr="00702D0B">
        <w:rPr>
          <w:rFonts w:ascii="Times New Roman" w:hAnsi="Times New Roman"/>
          <w:sz w:val="24"/>
          <w:szCs w:val="24"/>
          <w:lang w:eastAsia="hu-HU"/>
        </w:rPr>
        <w:t>kapcsolódik.</w:t>
      </w: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 fenti mennyiségek tájékoztató jellegűek, a fenti, 3-8. pontokban foglalt tevékenységek az igénybe vett tanácsadói szolgáltatás mértékének függvényében változhatnak.</w:t>
      </w:r>
    </w:p>
    <w:p w:rsidR="00B4133E" w:rsidRPr="001F4C89" w:rsidRDefault="00B4133E" w:rsidP="00B4133E">
      <w:pPr>
        <w:suppressAutoHyphens w:val="0"/>
        <w:ind w:left="426" w:hanging="426"/>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Fenti feladatok ellátása során a közbeszerzési eljárás megindításakor hatályos közbeszerzésekről szóló 2015. évi CXLIII. törvény és a 2014-2020 programozási időszakban az egyes európai uniós alapokból származó támogatások felhasználásának rendjéről szóló 272/2014. (XI.5.) Korm. rendelet előírásai szerint kell eljárni.</w:t>
      </w: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Nyertes ajánlattevő a mindenkor érvényben lévő jogszabályok szerint köteles feladatait ellátni.</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Az egyes, a szerződés tárgya szerinti feladat meghatározása:</w:t>
      </w:r>
    </w:p>
    <w:p w:rsidR="00B4133E" w:rsidRPr="004D606D" w:rsidRDefault="00B4133E" w:rsidP="00B4133E">
      <w:pPr>
        <w:jc w:val="both"/>
        <w:rPr>
          <w:rFonts w:ascii="Times New Roman" w:hAnsi="Times New Roman"/>
          <w:sz w:val="24"/>
          <w:szCs w:val="24"/>
        </w:rPr>
      </w:pPr>
    </w:p>
    <w:p w:rsidR="00B4133E" w:rsidRDefault="00B4133E" w:rsidP="00B4133E">
      <w:pPr>
        <w:pStyle w:val="Listaszerbekezds"/>
        <w:numPr>
          <w:ilvl w:val="0"/>
          <w:numId w:val="56"/>
        </w:numPr>
        <w:suppressAutoHyphens w:val="0"/>
        <w:spacing w:after="200" w:line="276" w:lineRule="auto"/>
        <w:jc w:val="both"/>
        <w:rPr>
          <w:rFonts w:ascii="Times New Roman" w:hAnsi="Times New Roman"/>
          <w:sz w:val="24"/>
          <w:szCs w:val="24"/>
        </w:rPr>
      </w:pPr>
      <w:r w:rsidRPr="004D606D">
        <w:rPr>
          <w:rFonts w:ascii="Times New Roman" w:hAnsi="Times New Roman"/>
          <w:sz w:val="24"/>
          <w:szCs w:val="24"/>
        </w:rPr>
        <w:t>„Általános módon” lefolytatott közbeszerzési eljárás</w:t>
      </w:r>
      <w:r w:rsidR="00C04E49">
        <w:rPr>
          <w:rFonts w:ascii="Times New Roman" w:hAnsi="Times New Roman"/>
          <w:sz w:val="24"/>
          <w:szCs w:val="24"/>
        </w:rPr>
        <w:t>ok ellenőrzése, mely</w:t>
      </w:r>
      <w:r w:rsidRPr="004D606D">
        <w:rPr>
          <w:rFonts w:ascii="Times New Roman" w:hAnsi="Times New Roman"/>
          <w:sz w:val="24"/>
          <w:szCs w:val="24"/>
        </w:rPr>
        <w:t xml:space="preserve"> alatt mindazon eljárások értendők (nyílt, meghívásos, tárgyalásos, </w:t>
      </w:r>
      <w:proofErr w:type="spellStart"/>
      <w:r w:rsidRPr="004D606D">
        <w:rPr>
          <w:rFonts w:ascii="Times New Roman" w:hAnsi="Times New Roman"/>
          <w:sz w:val="24"/>
          <w:szCs w:val="24"/>
        </w:rPr>
        <w:t>stb</w:t>
      </w:r>
      <w:proofErr w:type="spellEnd"/>
      <w:r w:rsidRPr="004D606D">
        <w:rPr>
          <w:rFonts w:ascii="Times New Roman" w:hAnsi="Times New Roman"/>
          <w:sz w:val="24"/>
          <w:szCs w:val="24"/>
        </w:rPr>
        <w:t xml:space="preserve">), melyek nem </w:t>
      </w:r>
      <w:r w:rsidR="00166751">
        <w:rPr>
          <w:rFonts w:ascii="Times New Roman" w:hAnsi="Times New Roman"/>
          <w:sz w:val="24"/>
          <w:szCs w:val="24"/>
        </w:rPr>
        <w:t>központi beszerző szervek</w:t>
      </w:r>
      <w:r w:rsidR="00166751" w:rsidRPr="004D606D">
        <w:rPr>
          <w:rFonts w:ascii="Times New Roman" w:hAnsi="Times New Roman"/>
          <w:sz w:val="24"/>
          <w:szCs w:val="24"/>
        </w:rPr>
        <w:t xml:space="preserve"> </w:t>
      </w:r>
      <w:proofErr w:type="spellStart"/>
      <w:r w:rsidRPr="004D606D">
        <w:rPr>
          <w:rFonts w:ascii="Times New Roman" w:hAnsi="Times New Roman"/>
          <w:sz w:val="24"/>
          <w:szCs w:val="24"/>
        </w:rPr>
        <w:t>keretmegállapodás</w:t>
      </w:r>
      <w:r w:rsidR="00166751">
        <w:rPr>
          <w:rFonts w:ascii="Times New Roman" w:hAnsi="Times New Roman"/>
          <w:sz w:val="24"/>
          <w:szCs w:val="24"/>
        </w:rPr>
        <w:t>ainak</w:t>
      </w:r>
      <w:proofErr w:type="spellEnd"/>
      <w:r w:rsidRPr="004D606D">
        <w:rPr>
          <w:rFonts w:ascii="Times New Roman" w:hAnsi="Times New Roman"/>
          <w:sz w:val="24"/>
          <w:szCs w:val="24"/>
        </w:rPr>
        <w:t xml:space="preserve"> 2. részében történő beszerzési eljárások.</w:t>
      </w:r>
    </w:p>
    <w:p w:rsidR="001B6B5B" w:rsidRPr="00C04E49" w:rsidRDefault="00C04E49" w:rsidP="00C04E49">
      <w:pPr>
        <w:suppressAutoHyphens w:val="0"/>
        <w:spacing w:after="200" w:line="276" w:lineRule="auto"/>
        <w:ind w:left="708"/>
        <w:jc w:val="both"/>
        <w:rPr>
          <w:rFonts w:ascii="Times New Roman" w:hAnsi="Times New Roman"/>
          <w:sz w:val="24"/>
          <w:szCs w:val="24"/>
        </w:rPr>
      </w:pPr>
      <w:r>
        <w:rPr>
          <w:rFonts w:ascii="Times New Roman" w:hAnsi="Times New Roman"/>
          <w:sz w:val="24"/>
          <w:szCs w:val="24"/>
        </w:rPr>
        <w:t>Ellenőrzés alá tartoznak t</w:t>
      </w:r>
      <w:r w:rsidR="001B6B5B" w:rsidRPr="00C04E49">
        <w:rPr>
          <w:rFonts w:ascii="Times New Roman" w:hAnsi="Times New Roman"/>
          <w:sz w:val="24"/>
          <w:szCs w:val="24"/>
        </w:rPr>
        <w:t>ovábbá a k</w:t>
      </w:r>
      <w:r w:rsidR="001B6B5B" w:rsidRPr="00C04E49">
        <w:rPr>
          <w:rFonts w:ascii="Times New Roman" w:hAnsi="Times New Roman" w:hint="eastAsia"/>
          <w:sz w:val="24"/>
          <w:szCs w:val="24"/>
        </w:rPr>
        <w:t>ö</w:t>
      </w:r>
      <w:r w:rsidR="001B6B5B" w:rsidRPr="00C04E49">
        <w:rPr>
          <w:rFonts w:ascii="Times New Roman" w:hAnsi="Times New Roman"/>
          <w:sz w:val="24"/>
          <w:szCs w:val="24"/>
        </w:rPr>
        <w:t>zponti beszerz</w:t>
      </w:r>
      <w:r w:rsidR="001B6B5B" w:rsidRPr="00C04E49">
        <w:rPr>
          <w:rFonts w:ascii="Times New Roman" w:hAnsi="Times New Roman" w:hint="eastAsia"/>
          <w:sz w:val="24"/>
          <w:szCs w:val="24"/>
        </w:rPr>
        <w:t>ő</w:t>
      </w:r>
      <w:r w:rsidR="001B6B5B" w:rsidRPr="00C04E49">
        <w:rPr>
          <w:rFonts w:ascii="Times New Roman" w:hAnsi="Times New Roman"/>
          <w:sz w:val="24"/>
          <w:szCs w:val="24"/>
        </w:rPr>
        <w:t xml:space="preserve"> szerv </w:t>
      </w:r>
      <w:r w:rsidR="001B6B5B" w:rsidRPr="00C04E49">
        <w:rPr>
          <w:rFonts w:ascii="Times New Roman" w:hAnsi="Times New Roman" w:hint="eastAsia"/>
          <w:sz w:val="24"/>
          <w:szCs w:val="24"/>
        </w:rPr>
        <w:t>á</w:t>
      </w:r>
      <w:r w:rsidR="001B6B5B" w:rsidRPr="00C04E49">
        <w:rPr>
          <w:rFonts w:ascii="Times New Roman" w:hAnsi="Times New Roman"/>
          <w:sz w:val="24"/>
          <w:szCs w:val="24"/>
        </w:rPr>
        <w:t>ltal lefolytatott elj</w:t>
      </w:r>
      <w:r w:rsidR="001B6B5B" w:rsidRPr="00C04E49">
        <w:rPr>
          <w:rFonts w:ascii="Times New Roman" w:hAnsi="Times New Roman" w:hint="eastAsia"/>
          <w:sz w:val="24"/>
          <w:szCs w:val="24"/>
        </w:rPr>
        <w:t>á</w:t>
      </w:r>
      <w:r w:rsidR="001B6B5B" w:rsidRPr="00C04E49">
        <w:rPr>
          <w:rFonts w:ascii="Times New Roman" w:hAnsi="Times New Roman"/>
          <w:sz w:val="24"/>
          <w:szCs w:val="24"/>
        </w:rPr>
        <w:t>r</w:t>
      </w:r>
      <w:r w:rsidR="001B6B5B" w:rsidRPr="00C04E49">
        <w:rPr>
          <w:rFonts w:ascii="Times New Roman" w:hAnsi="Times New Roman" w:hint="eastAsia"/>
          <w:sz w:val="24"/>
          <w:szCs w:val="24"/>
        </w:rPr>
        <w:t>á</w:t>
      </w:r>
      <w:r w:rsidR="001B6B5B" w:rsidRPr="00C04E49">
        <w:rPr>
          <w:rFonts w:ascii="Times New Roman" w:hAnsi="Times New Roman"/>
          <w:sz w:val="24"/>
          <w:szCs w:val="24"/>
        </w:rPr>
        <w:t xml:space="preserve">s </w:t>
      </w:r>
      <w:r>
        <w:rPr>
          <w:rFonts w:ascii="Times New Roman" w:hAnsi="Times New Roman"/>
          <w:sz w:val="24"/>
          <w:szCs w:val="24"/>
        </w:rPr>
        <w:t xml:space="preserve">alapján létrejött </w:t>
      </w:r>
      <w:proofErr w:type="spellStart"/>
      <w:r>
        <w:rPr>
          <w:rFonts w:ascii="Times New Roman" w:hAnsi="Times New Roman"/>
          <w:sz w:val="24"/>
          <w:szCs w:val="24"/>
        </w:rPr>
        <w:t>keretmegállapodás</w:t>
      </w:r>
      <w:proofErr w:type="spellEnd"/>
      <w:r>
        <w:rPr>
          <w:rFonts w:ascii="Times New Roman" w:hAnsi="Times New Roman"/>
          <w:sz w:val="24"/>
          <w:szCs w:val="24"/>
        </w:rPr>
        <w:t xml:space="preserve"> </w:t>
      </w:r>
      <w:r w:rsidR="001B6B5B" w:rsidRPr="00C04E49">
        <w:rPr>
          <w:rFonts w:ascii="Times New Roman" w:hAnsi="Times New Roman"/>
          <w:sz w:val="24"/>
          <w:szCs w:val="24"/>
        </w:rPr>
        <w:t>m</w:t>
      </w:r>
      <w:r w:rsidR="001B6B5B" w:rsidRPr="00C04E49">
        <w:rPr>
          <w:rFonts w:ascii="Times New Roman" w:hAnsi="Times New Roman" w:hint="eastAsia"/>
          <w:sz w:val="24"/>
          <w:szCs w:val="24"/>
        </w:rPr>
        <w:t>á</w:t>
      </w:r>
      <w:r w:rsidR="001B6B5B" w:rsidRPr="00C04E49">
        <w:rPr>
          <w:rFonts w:ascii="Times New Roman" w:hAnsi="Times New Roman"/>
          <w:sz w:val="24"/>
          <w:szCs w:val="24"/>
        </w:rPr>
        <w:t>sodik r</w:t>
      </w:r>
      <w:r w:rsidR="001B6B5B" w:rsidRPr="00C04E49">
        <w:rPr>
          <w:rFonts w:ascii="Times New Roman" w:hAnsi="Times New Roman" w:hint="eastAsia"/>
          <w:sz w:val="24"/>
          <w:szCs w:val="24"/>
        </w:rPr>
        <w:t>é</w:t>
      </w:r>
      <w:r w:rsidR="001B6B5B" w:rsidRPr="00C04E49">
        <w:rPr>
          <w:rFonts w:ascii="Times New Roman" w:hAnsi="Times New Roman"/>
          <w:sz w:val="24"/>
          <w:szCs w:val="24"/>
        </w:rPr>
        <w:t>sz</w:t>
      </w:r>
      <w:r w:rsidR="001B6B5B" w:rsidRPr="00C04E49">
        <w:rPr>
          <w:rFonts w:ascii="Times New Roman" w:hAnsi="Times New Roman" w:hint="eastAsia"/>
          <w:sz w:val="24"/>
          <w:szCs w:val="24"/>
        </w:rPr>
        <w:t>é</w:t>
      </w:r>
      <w:r w:rsidR="001B6B5B" w:rsidRPr="00C04E49">
        <w:rPr>
          <w:rFonts w:ascii="Times New Roman" w:hAnsi="Times New Roman"/>
          <w:sz w:val="24"/>
          <w:szCs w:val="24"/>
        </w:rPr>
        <w:t xml:space="preserve">ben verseny </w:t>
      </w:r>
      <w:r w:rsidR="001B6B5B" w:rsidRPr="00C04E49">
        <w:rPr>
          <w:rFonts w:ascii="Times New Roman" w:hAnsi="Times New Roman" w:hint="eastAsia"/>
          <w:sz w:val="24"/>
          <w:szCs w:val="24"/>
        </w:rPr>
        <w:t>ú</w:t>
      </w:r>
      <w:r w:rsidR="001B6B5B" w:rsidRPr="00C04E49">
        <w:rPr>
          <w:rFonts w:ascii="Times New Roman" w:hAnsi="Times New Roman"/>
          <w:sz w:val="24"/>
          <w:szCs w:val="24"/>
        </w:rPr>
        <w:t>jranyit</w:t>
      </w:r>
      <w:r w:rsidR="001B6B5B" w:rsidRPr="00C04E49">
        <w:rPr>
          <w:rFonts w:ascii="Times New Roman" w:hAnsi="Times New Roman" w:hint="eastAsia"/>
          <w:sz w:val="24"/>
          <w:szCs w:val="24"/>
        </w:rPr>
        <w:t>á</w:t>
      </w:r>
      <w:r w:rsidR="001B6B5B" w:rsidRPr="00C04E49">
        <w:rPr>
          <w:rFonts w:ascii="Times New Roman" w:hAnsi="Times New Roman"/>
          <w:sz w:val="24"/>
          <w:szCs w:val="24"/>
        </w:rPr>
        <w:t>ssal, konzult</w:t>
      </w:r>
      <w:r w:rsidR="001B6B5B" w:rsidRPr="00C04E49">
        <w:rPr>
          <w:rFonts w:ascii="Times New Roman" w:hAnsi="Times New Roman" w:hint="eastAsia"/>
          <w:sz w:val="24"/>
          <w:szCs w:val="24"/>
        </w:rPr>
        <w:t>á</w:t>
      </w:r>
      <w:r w:rsidR="001B6B5B" w:rsidRPr="00C04E49">
        <w:rPr>
          <w:rFonts w:ascii="Times New Roman" w:hAnsi="Times New Roman"/>
          <w:sz w:val="24"/>
          <w:szCs w:val="24"/>
        </w:rPr>
        <w:t>ci</w:t>
      </w:r>
      <w:r w:rsidR="001B6B5B" w:rsidRPr="00C04E49">
        <w:rPr>
          <w:rFonts w:ascii="Times New Roman" w:hAnsi="Times New Roman" w:hint="eastAsia"/>
          <w:sz w:val="24"/>
          <w:szCs w:val="24"/>
        </w:rPr>
        <w:t>ó</w:t>
      </w:r>
      <w:r w:rsidR="001B6B5B" w:rsidRPr="00C04E49">
        <w:rPr>
          <w:rFonts w:ascii="Times New Roman" w:hAnsi="Times New Roman"/>
          <w:sz w:val="24"/>
          <w:szCs w:val="24"/>
        </w:rPr>
        <w:t>val lefolytatott elj</w:t>
      </w:r>
      <w:r w:rsidR="001B6B5B" w:rsidRPr="00C04E49">
        <w:rPr>
          <w:rFonts w:ascii="Times New Roman" w:hAnsi="Times New Roman" w:hint="eastAsia"/>
          <w:sz w:val="24"/>
          <w:szCs w:val="24"/>
        </w:rPr>
        <w:t>á</w:t>
      </w:r>
      <w:r w:rsidR="001B6B5B" w:rsidRPr="00C04E49">
        <w:rPr>
          <w:rFonts w:ascii="Times New Roman" w:hAnsi="Times New Roman"/>
          <w:sz w:val="24"/>
          <w:szCs w:val="24"/>
        </w:rPr>
        <w:t>r</w:t>
      </w:r>
      <w:r w:rsidR="001B6B5B" w:rsidRPr="00C04E49">
        <w:rPr>
          <w:rFonts w:ascii="Times New Roman" w:hAnsi="Times New Roman" w:hint="eastAsia"/>
          <w:sz w:val="24"/>
          <w:szCs w:val="24"/>
        </w:rPr>
        <w:t>á</w:t>
      </w:r>
      <w:r w:rsidR="001B6B5B" w:rsidRPr="00C04E49">
        <w:rPr>
          <w:rFonts w:ascii="Times New Roman" w:hAnsi="Times New Roman"/>
          <w:sz w:val="24"/>
          <w:szCs w:val="24"/>
        </w:rPr>
        <w:t>sok.</w:t>
      </w:r>
    </w:p>
    <w:p w:rsidR="00B4133E" w:rsidRPr="001F4C89" w:rsidRDefault="00B4133E" w:rsidP="00C04E49">
      <w:pPr>
        <w:pStyle w:val="Listaszerbekezds"/>
        <w:suppressAutoHyphens w:val="0"/>
        <w:spacing w:after="200" w:line="276" w:lineRule="auto"/>
        <w:jc w:val="both"/>
        <w:rPr>
          <w:rFonts w:ascii="Times New Roman" w:hAnsi="Times New Roman"/>
          <w:sz w:val="24"/>
          <w:szCs w:val="24"/>
          <w:lang w:eastAsia="hu-HU"/>
        </w:rPr>
      </w:pPr>
      <w:r w:rsidRPr="00702D0B">
        <w:rPr>
          <w:rFonts w:ascii="Times New Roman" w:hAnsi="Times New Roman"/>
          <w:sz w:val="24"/>
          <w:szCs w:val="24"/>
          <w:lang w:eastAsia="hu-HU"/>
        </w:rPr>
        <w:t>A támogatott intézmények, kedvezményezettek által lefolytatott közbeszerzési eljárások utólagos közbeszerzési-jogi szempontú ellenőrzése során az ellátandó tevékenység:</w:t>
      </w:r>
    </w:p>
    <w:p w:rsidR="00B4133E" w:rsidRPr="001F4C89" w:rsidRDefault="00B4133E" w:rsidP="00B4133E">
      <w:pPr>
        <w:pStyle w:val="Listaszerbekezds"/>
        <w:numPr>
          <w:ilvl w:val="0"/>
          <w:numId w:val="57"/>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a közbeszerzési dokumentumok áttekintése; annak megvizsgálása, hogy rendelkezésre áll-e az utóellenőrzés elvégzéséhez szükséges összes dokumentum;</w:t>
      </w:r>
    </w:p>
    <w:p w:rsidR="00B4133E" w:rsidRPr="001F4C89" w:rsidRDefault="00B4133E" w:rsidP="00B4133E">
      <w:pPr>
        <w:pStyle w:val="Listaszerbekezds"/>
        <w:numPr>
          <w:ilvl w:val="0"/>
          <w:numId w:val="57"/>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 xml:space="preserve">amennyiben az utóellenőrzés elvégzéséhez hiánypótlás vagy tényállás tisztázása szükséges, akkor rögzíteni kell a hiánypótlás, tényállás tisztázásához szükséges dokumentumok körét és haladéktalanul meg kell küldeni Megbízónak; </w:t>
      </w:r>
    </w:p>
    <w:p w:rsidR="00B4133E" w:rsidRPr="001F4C89" w:rsidRDefault="00B4133E" w:rsidP="00B4133E">
      <w:pPr>
        <w:pStyle w:val="Listaszerbekezds"/>
        <w:numPr>
          <w:ilvl w:val="0"/>
          <w:numId w:val="57"/>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 xml:space="preserve">A Megbízó a Megbízott </w:t>
      </w:r>
      <w:r w:rsidRPr="00702D0B">
        <w:rPr>
          <w:rFonts w:ascii="Times New Roman" w:hAnsi="Times New Roman"/>
          <w:sz w:val="24"/>
          <w:szCs w:val="24"/>
          <w:lang w:eastAsia="hu-HU"/>
        </w:rPr>
        <w:t xml:space="preserve">részére rendelkezésre bocsátja a hiánypótlás vagy tényállás tisztázása keretében beérkezett dokumentumokat. Amennyiben ezen </w:t>
      </w:r>
      <w:r w:rsidRPr="00702D0B">
        <w:rPr>
          <w:rFonts w:ascii="Times New Roman" w:hAnsi="Times New Roman"/>
          <w:sz w:val="24"/>
          <w:szCs w:val="24"/>
          <w:lang w:eastAsia="hu-HU"/>
        </w:rPr>
        <w:lastRenderedPageBreak/>
        <w:t>dokumentumokból megállapítható, hogy az utóellenőrzés elvégzéséhez további hiánypótlás vagy további tényállás tisztázása szükséges</w:t>
      </w:r>
      <w:r w:rsidRPr="001F4C89">
        <w:rPr>
          <w:rFonts w:ascii="Times New Roman" w:hAnsi="Times New Roman"/>
          <w:sz w:val="24"/>
          <w:szCs w:val="24"/>
          <w:lang w:eastAsia="hu-HU"/>
        </w:rPr>
        <w:t>, Megbízott  rögzíti a hiánypótlás, tényállás tisztázásához szükséges dokumentumok körét és haladéktalanul megküldi Ajánlatkérőnek.</w:t>
      </w:r>
    </w:p>
    <w:p w:rsidR="00B4133E" w:rsidRPr="001F4C89" w:rsidRDefault="00B4133E" w:rsidP="00B4133E">
      <w:pPr>
        <w:pStyle w:val="Listaszerbekezds"/>
        <w:numPr>
          <w:ilvl w:val="0"/>
          <w:numId w:val="57"/>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a Megbízó által elektronikus úton elküldött dokumentumok alapján, illetve, ha releváns a hiánypótlás vagy tényállás tisztázása keretében beérkezett és a Megbízó által elektronikus úton elküldött dokumentumok alapján a Megbízott elvégzi a közbeszerzési eljárás utólagos közbeszerzési-jogi ellenőrzését, és a vonatkozó jogszabályoknak megfelelően kitölti a Megbízó által rendelkezésre bocsájtott ellenőrzési formanyomtatványt és elektronikus úton megküldi Megbízónak.</w:t>
      </w:r>
    </w:p>
    <w:p w:rsidR="00B4133E" w:rsidRPr="004D606D" w:rsidRDefault="00B4133E" w:rsidP="00B4133E">
      <w:pPr>
        <w:pStyle w:val="Listaszerbekezds"/>
        <w:jc w:val="both"/>
        <w:rPr>
          <w:rFonts w:ascii="Times New Roman" w:hAnsi="Times New Roman"/>
          <w:sz w:val="24"/>
          <w:szCs w:val="24"/>
        </w:rPr>
      </w:pPr>
    </w:p>
    <w:p w:rsidR="00B4133E" w:rsidRPr="004D606D" w:rsidRDefault="00B4133E" w:rsidP="00B4133E">
      <w:pPr>
        <w:ind w:left="1134" w:hanging="414"/>
        <w:jc w:val="both"/>
        <w:rPr>
          <w:rFonts w:ascii="Times New Roman" w:hAnsi="Times New Roman"/>
          <w:sz w:val="24"/>
          <w:szCs w:val="24"/>
        </w:rPr>
      </w:pPr>
    </w:p>
    <w:p w:rsidR="00B4133E" w:rsidRPr="004D606D" w:rsidRDefault="00B4133E" w:rsidP="000C4D34">
      <w:pPr>
        <w:pStyle w:val="Listaszerbekezds"/>
        <w:suppressAutoHyphens w:val="0"/>
        <w:spacing w:after="200" w:line="276" w:lineRule="auto"/>
        <w:jc w:val="both"/>
        <w:rPr>
          <w:rFonts w:ascii="Times New Roman" w:hAnsi="Times New Roman"/>
          <w:sz w:val="24"/>
          <w:szCs w:val="24"/>
        </w:rPr>
      </w:pPr>
      <w:r w:rsidRPr="004D606D">
        <w:rPr>
          <w:rFonts w:ascii="Times New Roman" w:hAnsi="Times New Roman"/>
          <w:sz w:val="24"/>
          <w:szCs w:val="24"/>
        </w:rPr>
        <w:t xml:space="preserve">A </w:t>
      </w:r>
      <w:r w:rsidR="00166751">
        <w:rPr>
          <w:rFonts w:ascii="Times New Roman" w:hAnsi="Times New Roman"/>
          <w:sz w:val="24"/>
          <w:szCs w:val="24"/>
        </w:rPr>
        <w:t>központi beszerző szervtől történő</w:t>
      </w:r>
      <w:r w:rsidR="00166751" w:rsidRPr="004D606D">
        <w:rPr>
          <w:rFonts w:ascii="Times New Roman" w:hAnsi="Times New Roman"/>
          <w:sz w:val="24"/>
          <w:szCs w:val="24"/>
        </w:rPr>
        <w:t xml:space="preserve"> </w:t>
      </w:r>
      <w:r w:rsidRPr="004D606D">
        <w:rPr>
          <w:rFonts w:ascii="Times New Roman" w:hAnsi="Times New Roman"/>
          <w:sz w:val="24"/>
          <w:szCs w:val="24"/>
        </w:rPr>
        <w:t xml:space="preserve">közvetlen megrendelés esetén az ellenőrzés alapvetően a következő feladatokra irányult: </w:t>
      </w:r>
    </w:p>
    <w:p w:rsidR="00B4133E" w:rsidRPr="004D606D" w:rsidRDefault="00B4133E" w:rsidP="00B4133E">
      <w:pPr>
        <w:pStyle w:val="Listaszerbekezds"/>
        <w:numPr>
          <w:ilvl w:val="0"/>
          <w:numId w:val="57"/>
        </w:numPr>
        <w:suppressAutoHyphens w:val="0"/>
        <w:spacing w:after="200" w:line="276" w:lineRule="auto"/>
        <w:jc w:val="both"/>
        <w:rPr>
          <w:rFonts w:ascii="Times New Roman" w:hAnsi="Times New Roman"/>
          <w:sz w:val="24"/>
          <w:szCs w:val="24"/>
        </w:rPr>
      </w:pPr>
      <w:r w:rsidRPr="004D606D">
        <w:rPr>
          <w:rFonts w:ascii="Times New Roman" w:hAnsi="Times New Roman"/>
          <w:sz w:val="24"/>
          <w:szCs w:val="24"/>
        </w:rPr>
        <w:t>a beszerzés becsült értékének, egybeszámított becsült értékének vizsgálata, megállapítandó az utóellenőrzés jogalapját,</w:t>
      </w:r>
    </w:p>
    <w:p w:rsidR="00B4133E" w:rsidRPr="004D606D" w:rsidRDefault="00B4133E" w:rsidP="00B4133E">
      <w:pPr>
        <w:pStyle w:val="Listaszerbekezds"/>
        <w:numPr>
          <w:ilvl w:val="0"/>
          <w:numId w:val="57"/>
        </w:numPr>
        <w:suppressAutoHyphens w:val="0"/>
        <w:spacing w:after="200" w:line="276" w:lineRule="auto"/>
        <w:jc w:val="both"/>
        <w:rPr>
          <w:rFonts w:ascii="Times New Roman" w:hAnsi="Times New Roman"/>
          <w:sz w:val="24"/>
          <w:szCs w:val="24"/>
        </w:rPr>
      </w:pPr>
      <w:r w:rsidRPr="004D606D">
        <w:rPr>
          <w:rFonts w:ascii="Times New Roman" w:hAnsi="Times New Roman"/>
          <w:sz w:val="24"/>
          <w:szCs w:val="24"/>
        </w:rPr>
        <w:t>a beszerzéshez szükséges fedezet rendelkezésre állásának vizsgálata,</w:t>
      </w:r>
    </w:p>
    <w:p w:rsidR="00B4133E" w:rsidRPr="004D606D" w:rsidRDefault="00B4133E" w:rsidP="00B4133E">
      <w:pPr>
        <w:pStyle w:val="Listaszerbekezds"/>
        <w:numPr>
          <w:ilvl w:val="0"/>
          <w:numId w:val="57"/>
        </w:numPr>
        <w:suppressAutoHyphens w:val="0"/>
        <w:spacing w:after="200" w:line="276" w:lineRule="auto"/>
        <w:jc w:val="both"/>
        <w:rPr>
          <w:rFonts w:ascii="Times New Roman" w:hAnsi="Times New Roman"/>
          <w:sz w:val="24"/>
          <w:szCs w:val="24"/>
        </w:rPr>
      </w:pPr>
      <w:r w:rsidRPr="004D606D">
        <w:rPr>
          <w:rFonts w:ascii="Times New Roman" w:hAnsi="Times New Roman"/>
          <w:sz w:val="24"/>
          <w:szCs w:val="24"/>
        </w:rPr>
        <w:t xml:space="preserve">annak vizsgálata, hogy a </w:t>
      </w:r>
      <w:r w:rsidR="00166751">
        <w:rPr>
          <w:rFonts w:ascii="Times New Roman" w:hAnsi="Times New Roman"/>
          <w:sz w:val="24"/>
          <w:szCs w:val="24"/>
        </w:rPr>
        <w:t>központi beszerző szerv</w:t>
      </w:r>
      <w:r w:rsidR="00166751" w:rsidRPr="004D606D">
        <w:rPr>
          <w:rFonts w:ascii="Times New Roman" w:hAnsi="Times New Roman"/>
          <w:sz w:val="24"/>
          <w:szCs w:val="24"/>
        </w:rPr>
        <w:t xml:space="preserve"> </w:t>
      </w:r>
      <w:r w:rsidRPr="004D606D">
        <w:rPr>
          <w:rFonts w:ascii="Times New Roman" w:hAnsi="Times New Roman"/>
          <w:sz w:val="24"/>
          <w:szCs w:val="24"/>
        </w:rPr>
        <w:t>portálról történt közvetlen megrendelés esetén a legkedvezőbb ajánlat került-e megrendelésre, ha nem, az indokoltság vizsgálata</w:t>
      </w:r>
    </w:p>
    <w:p w:rsidR="00B4133E" w:rsidRPr="004D606D" w:rsidRDefault="00B4133E" w:rsidP="00B4133E">
      <w:pPr>
        <w:pStyle w:val="Listaszerbekezds"/>
        <w:numPr>
          <w:ilvl w:val="0"/>
          <w:numId w:val="57"/>
        </w:numPr>
        <w:suppressAutoHyphens w:val="0"/>
        <w:spacing w:after="200" w:line="276" w:lineRule="auto"/>
        <w:jc w:val="both"/>
        <w:rPr>
          <w:rFonts w:ascii="Times New Roman" w:hAnsi="Times New Roman"/>
          <w:sz w:val="24"/>
          <w:szCs w:val="24"/>
        </w:rPr>
      </w:pPr>
      <w:r w:rsidRPr="004D606D">
        <w:rPr>
          <w:rFonts w:ascii="Times New Roman" w:hAnsi="Times New Roman"/>
          <w:sz w:val="24"/>
          <w:szCs w:val="24"/>
        </w:rPr>
        <w:t xml:space="preserve">a megrendelésről a döntést a kedvezményezett döntéshozója, vagy a közbeszerzési szabályzata alapján arra feljogosított személy hozta-e meg, </w:t>
      </w:r>
    </w:p>
    <w:p w:rsidR="00B4133E" w:rsidRPr="00702D0B" w:rsidRDefault="00B4133E" w:rsidP="00B4133E">
      <w:pPr>
        <w:suppressAutoHyphens w:val="0"/>
        <w:ind w:left="709" w:hanging="283"/>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Az egyes eljárások ellenőrzésére (hiánypótlás, tényállás tisztázás, jelentéskészítés) egyedi megrendelésenként és eljárásonként összesen, maximum a megajánlott keretóraszám számolható el, melynek megajánláskori felső határa azonban nem lépheti túl az alábbi maximum értékeket:</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 xml:space="preserve">„Általános módon lefolytatott” közbeszerzési eljárások ellenőrzése esetén, összesen maximum 10 óra. </w:t>
      </w:r>
    </w:p>
    <w:p w:rsidR="00B4133E" w:rsidRPr="001F4C89" w:rsidRDefault="00B4133E" w:rsidP="00B4133E">
      <w:pPr>
        <w:pStyle w:val="Listaszerbekezds"/>
        <w:suppressAutoHyphens w:val="0"/>
        <w:jc w:val="both"/>
        <w:rPr>
          <w:rFonts w:ascii="Times New Roman" w:hAnsi="Times New Roman"/>
          <w:sz w:val="24"/>
          <w:szCs w:val="24"/>
          <w:lang w:eastAsia="hu-HU"/>
        </w:rPr>
      </w:pPr>
    </w:p>
    <w:p w:rsidR="00B4133E" w:rsidRPr="001F4C89" w:rsidRDefault="00B4133E" w:rsidP="00B4133E">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Központi beszerző szerv által lefolytatott eljárás második részében versenyújranyitás, konzultáció ellenőrzése esetén összesen maximum 9 óra.</w:t>
      </w:r>
    </w:p>
    <w:p w:rsidR="00B4133E" w:rsidRPr="001F4C89" w:rsidRDefault="00B4133E" w:rsidP="00B4133E">
      <w:pPr>
        <w:pStyle w:val="Listaszerbekezds"/>
        <w:jc w:val="both"/>
        <w:rPr>
          <w:rFonts w:ascii="Times New Roman" w:hAnsi="Times New Roman"/>
          <w:sz w:val="24"/>
          <w:szCs w:val="24"/>
          <w:lang w:eastAsia="hu-HU"/>
        </w:rPr>
      </w:pPr>
    </w:p>
    <w:p w:rsidR="00B4133E" w:rsidRPr="001F4C89" w:rsidRDefault="00B4133E" w:rsidP="00B4133E">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Központi beszerző szerv által lefolytatott eljárás alapján közvetlen megrendelés esetén összesen maximum 6 óra.</w:t>
      </w:r>
    </w:p>
    <w:p w:rsidR="00B4133E" w:rsidRPr="001F4C89" w:rsidRDefault="00B4133E" w:rsidP="00B4133E">
      <w:pPr>
        <w:suppressAutoHyphens w:val="0"/>
        <w:jc w:val="both"/>
        <w:rPr>
          <w:rFonts w:ascii="Times New Roman" w:hAnsi="Times New Roman"/>
          <w:sz w:val="24"/>
          <w:szCs w:val="24"/>
          <w:lang w:eastAsia="hu-HU"/>
        </w:rPr>
      </w:pPr>
    </w:p>
    <w:p w:rsidR="00B4133E" w:rsidRPr="00702D0B"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 megb</w:t>
      </w:r>
      <w:r w:rsidRPr="00F01450">
        <w:rPr>
          <w:rFonts w:ascii="Times New Roman" w:hAnsi="Times New Roman"/>
          <w:sz w:val="24"/>
          <w:szCs w:val="24"/>
          <w:lang w:eastAsia="hu-HU"/>
        </w:rPr>
        <w:t>í</w:t>
      </w:r>
      <w:r w:rsidRPr="00702D0B">
        <w:rPr>
          <w:rFonts w:ascii="Times New Roman" w:hAnsi="Times New Roman"/>
          <w:sz w:val="24"/>
          <w:szCs w:val="24"/>
          <w:lang w:eastAsia="hu-HU"/>
        </w:rPr>
        <w:t>z</w:t>
      </w:r>
      <w:r w:rsidRPr="00F01450">
        <w:rPr>
          <w:rFonts w:ascii="Times New Roman" w:hAnsi="Times New Roman"/>
          <w:sz w:val="24"/>
          <w:szCs w:val="24"/>
          <w:lang w:eastAsia="hu-HU"/>
        </w:rPr>
        <w:t>á</w:t>
      </w:r>
      <w:r w:rsidRPr="00702D0B">
        <w:rPr>
          <w:rFonts w:ascii="Times New Roman" w:hAnsi="Times New Roman"/>
          <w:sz w:val="24"/>
          <w:szCs w:val="24"/>
          <w:lang w:eastAsia="hu-HU"/>
        </w:rPr>
        <w:t>si d</w:t>
      </w:r>
      <w:r w:rsidRPr="00F01450">
        <w:rPr>
          <w:rFonts w:ascii="Times New Roman" w:hAnsi="Times New Roman"/>
          <w:sz w:val="24"/>
          <w:szCs w:val="24"/>
          <w:lang w:eastAsia="hu-HU"/>
        </w:rPr>
        <w:t>í</w:t>
      </w:r>
      <w:r w:rsidRPr="00702D0B">
        <w:rPr>
          <w:rFonts w:ascii="Times New Roman" w:hAnsi="Times New Roman"/>
          <w:sz w:val="24"/>
          <w:szCs w:val="24"/>
          <w:lang w:eastAsia="hu-HU"/>
        </w:rPr>
        <w:t xml:space="preserve">j </w:t>
      </w:r>
      <w:r w:rsidRPr="00F01450">
        <w:rPr>
          <w:rFonts w:ascii="Times New Roman" w:hAnsi="Times New Roman"/>
          <w:sz w:val="24"/>
          <w:szCs w:val="24"/>
          <w:lang w:eastAsia="hu-HU"/>
        </w:rPr>
        <w:t>ó</w:t>
      </w:r>
      <w:r w:rsidRPr="00702D0B">
        <w:rPr>
          <w:rFonts w:ascii="Times New Roman" w:hAnsi="Times New Roman"/>
          <w:sz w:val="24"/>
          <w:szCs w:val="24"/>
          <w:lang w:eastAsia="hu-HU"/>
        </w:rPr>
        <w:t>rasz</w:t>
      </w:r>
      <w:r w:rsidRPr="00F01450">
        <w:rPr>
          <w:rFonts w:ascii="Times New Roman" w:hAnsi="Times New Roman"/>
          <w:sz w:val="24"/>
          <w:szCs w:val="24"/>
          <w:lang w:eastAsia="hu-HU"/>
        </w:rPr>
        <w:t>á</w:t>
      </w:r>
      <w:r w:rsidRPr="00702D0B">
        <w:rPr>
          <w:rFonts w:ascii="Times New Roman" w:hAnsi="Times New Roman"/>
          <w:sz w:val="24"/>
          <w:szCs w:val="24"/>
          <w:lang w:eastAsia="hu-HU"/>
        </w:rPr>
        <w:t>m szerinti elsz</w:t>
      </w:r>
      <w:r w:rsidRPr="00F01450">
        <w:rPr>
          <w:rFonts w:ascii="Times New Roman" w:hAnsi="Times New Roman"/>
          <w:sz w:val="24"/>
          <w:szCs w:val="24"/>
          <w:lang w:eastAsia="hu-HU"/>
        </w:rPr>
        <w:t>á</w:t>
      </w:r>
      <w:r w:rsidRPr="00702D0B">
        <w:rPr>
          <w:rFonts w:ascii="Times New Roman" w:hAnsi="Times New Roman"/>
          <w:sz w:val="24"/>
          <w:szCs w:val="24"/>
          <w:lang w:eastAsia="hu-HU"/>
        </w:rPr>
        <w:t>mol</w:t>
      </w:r>
      <w:r w:rsidRPr="00F01450">
        <w:rPr>
          <w:rFonts w:ascii="Times New Roman" w:hAnsi="Times New Roman"/>
          <w:sz w:val="24"/>
          <w:szCs w:val="24"/>
          <w:lang w:eastAsia="hu-HU"/>
        </w:rPr>
        <w:t>á</w:t>
      </w:r>
      <w:r w:rsidRPr="00702D0B">
        <w:rPr>
          <w:rFonts w:ascii="Times New Roman" w:hAnsi="Times New Roman"/>
          <w:sz w:val="24"/>
          <w:szCs w:val="24"/>
          <w:lang w:eastAsia="hu-HU"/>
        </w:rPr>
        <w:t>sa - a megaj</w:t>
      </w:r>
      <w:r w:rsidRPr="00F01450">
        <w:rPr>
          <w:rFonts w:ascii="Times New Roman" w:hAnsi="Times New Roman"/>
          <w:sz w:val="24"/>
          <w:szCs w:val="24"/>
          <w:lang w:eastAsia="hu-HU"/>
        </w:rPr>
        <w:t>á</w:t>
      </w:r>
      <w:r w:rsidRPr="00702D0B">
        <w:rPr>
          <w:rFonts w:ascii="Times New Roman" w:hAnsi="Times New Roman"/>
          <w:sz w:val="24"/>
          <w:szCs w:val="24"/>
          <w:lang w:eastAsia="hu-HU"/>
        </w:rPr>
        <w:t>nlott keret</w:t>
      </w:r>
      <w:r w:rsidRPr="00F01450">
        <w:rPr>
          <w:rFonts w:ascii="Times New Roman" w:hAnsi="Times New Roman"/>
          <w:sz w:val="24"/>
          <w:szCs w:val="24"/>
          <w:lang w:eastAsia="hu-HU"/>
        </w:rPr>
        <w:t>ó</w:t>
      </w:r>
      <w:r w:rsidRPr="00702D0B">
        <w:rPr>
          <w:rFonts w:ascii="Times New Roman" w:hAnsi="Times New Roman"/>
          <w:sz w:val="24"/>
          <w:szCs w:val="24"/>
          <w:lang w:eastAsia="hu-HU"/>
        </w:rPr>
        <w:t>rasz</w:t>
      </w:r>
      <w:r w:rsidRPr="00F01450">
        <w:rPr>
          <w:rFonts w:ascii="Times New Roman" w:hAnsi="Times New Roman"/>
          <w:sz w:val="24"/>
          <w:szCs w:val="24"/>
          <w:lang w:eastAsia="hu-HU"/>
        </w:rPr>
        <w:t>á</w:t>
      </w:r>
      <w:r w:rsidRPr="00702D0B">
        <w:rPr>
          <w:rFonts w:ascii="Times New Roman" w:hAnsi="Times New Roman"/>
          <w:sz w:val="24"/>
          <w:szCs w:val="24"/>
          <w:lang w:eastAsia="hu-HU"/>
        </w:rPr>
        <w:t>mon bel</w:t>
      </w:r>
      <w:r w:rsidRPr="00F01450">
        <w:rPr>
          <w:rFonts w:ascii="Times New Roman" w:hAnsi="Times New Roman"/>
          <w:sz w:val="24"/>
          <w:szCs w:val="24"/>
          <w:lang w:eastAsia="hu-HU"/>
        </w:rPr>
        <w:t>ü</w:t>
      </w:r>
      <w:r w:rsidRPr="00702D0B">
        <w:rPr>
          <w:rFonts w:ascii="Times New Roman" w:hAnsi="Times New Roman"/>
          <w:sz w:val="24"/>
          <w:szCs w:val="24"/>
          <w:lang w:eastAsia="hu-HU"/>
        </w:rPr>
        <w:t>l - a t</w:t>
      </w:r>
      <w:r w:rsidRPr="00F01450">
        <w:rPr>
          <w:rFonts w:ascii="Times New Roman" w:hAnsi="Times New Roman"/>
          <w:sz w:val="24"/>
          <w:szCs w:val="24"/>
          <w:lang w:eastAsia="hu-HU"/>
        </w:rPr>
        <w:t>é</w:t>
      </w:r>
      <w:r w:rsidRPr="00702D0B">
        <w:rPr>
          <w:rFonts w:ascii="Times New Roman" w:hAnsi="Times New Roman"/>
          <w:sz w:val="24"/>
          <w:szCs w:val="24"/>
          <w:lang w:eastAsia="hu-HU"/>
        </w:rPr>
        <w:t>nylegesen teljes</w:t>
      </w:r>
      <w:r w:rsidRPr="00F01450">
        <w:rPr>
          <w:rFonts w:ascii="Times New Roman" w:hAnsi="Times New Roman"/>
          <w:sz w:val="24"/>
          <w:szCs w:val="24"/>
          <w:lang w:eastAsia="hu-HU"/>
        </w:rPr>
        <w:t>í</w:t>
      </w:r>
      <w:r w:rsidRPr="00702D0B">
        <w:rPr>
          <w:rFonts w:ascii="Times New Roman" w:hAnsi="Times New Roman"/>
          <w:sz w:val="24"/>
          <w:szCs w:val="24"/>
          <w:lang w:eastAsia="hu-HU"/>
        </w:rPr>
        <w:t>tett r</w:t>
      </w:r>
      <w:r w:rsidRPr="00F01450">
        <w:rPr>
          <w:rFonts w:ascii="Times New Roman" w:hAnsi="Times New Roman"/>
          <w:sz w:val="24"/>
          <w:szCs w:val="24"/>
          <w:lang w:eastAsia="hu-HU"/>
        </w:rPr>
        <w:t>é</w:t>
      </w:r>
      <w:r w:rsidRPr="00702D0B">
        <w:rPr>
          <w:rFonts w:ascii="Times New Roman" w:hAnsi="Times New Roman"/>
          <w:sz w:val="24"/>
          <w:szCs w:val="24"/>
          <w:lang w:eastAsia="hu-HU"/>
        </w:rPr>
        <w:t>szfeladatok ar</w:t>
      </w:r>
      <w:r w:rsidRPr="00F01450">
        <w:rPr>
          <w:rFonts w:ascii="Times New Roman" w:hAnsi="Times New Roman"/>
          <w:sz w:val="24"/>
          <w:szCs w:val="24"/>
          <w:lang w:eastAsia="hu-HU"/>
        </w:rPr>
        <w:t>á</w:t>
      </w:r>
      <w:r w:rsidRPr="00702D0B">
        <w:rPr>
          <w:rFonts w:ascii="Times New Roman" w:hAnsi="Times New Roman"/>
          <w:sz w:val="24"/>
          <w:szCs w:val="24"/>
          <w:lang w:eastAsia="hu-HU"/>
        </w:rPr>
        <w:t>ny</w:t>
      </w:r>
      <w:r w:rsidRPr="00F01450">
        <w:rPr>
          <w:rFonts w:ascii="Times New Roman" w:hAnsi="Times New Roman"/>
          <w:sz w:val="24"/>
          <w:szCs w:val="24"/>
          <w:lang w:eastAsia="hu-HU"/>
        </w:rPr>
        <w:t>á</w:t>
      </w:r>
      <w:r w:rsidRPr="00702D0B">
        <w:rPr>
          <w:rFonts w:ascii="Times New Roman" w:hAnsi="Times New Roman"/>
          <w:sz w:val="24"/>
          <w:szCs w:val="24"/>
          <w:lang w:eastAsia="hu-HU"/>
        </w:rPr>
        <w:t>ban sz</w:t>
      </w:r>
      <w:r w:rsidRPr="00F01450">
        <w:rPr>
          <w:rFonts w:ascii="Times New Roman" w:hAnsi="Times New Roman"/>
          <w:sz w:val="24"/>
          <w:szCs w:val="24"/>
          <w:lang w:eastAsia="hu-HU"/>
        </w:rPr>
        <w:t>ü</w:t>
      </w:r>
      <w:r w:rsidRPr="00702D0B">
        <w:rPr>
          <w:rFonts w:ascii="Times New Roman" w:hAnsi="Times New Roman"/>
          <w:sz w:val="24"/>
          <w:szCs w:val="24"/>
          <w:lang w:eastAsia="hu-HU"/>
        </w:rPr>
        <w:t>ks</w:t>
      </w:r>
      <w:r w:rsidRPr="00F01450">
        <w:rPr>
          <w:rFonts w:ascii="Times New Roman" w:hAnsi="Times New Roman"/>
          <w:sz w:val="24"/>
          <w:szCs w:val="24"/>
          <w:lang w:eastAsia="hu-HU"/>
        </w:rPr>
        <w:t>é</w:t>
      </w:r>
      <w:r w:rsidRPr="00702D0B">
        <w:rPr>
          <w:rFonts w:ascii="Times New Roman" w:hAnsi="Times New Roman"/>
          <w:sz w:val="24"/>
          <w:szCs w:val="24"/>
          <w:lang w:eastAsia="hu-HU"/>
        </w:rPr>
        <w:t xml:space="preserve">ges </w:t>
      </w:r>
      <w:r w:rsidRPr="00F01450">
        <w:rPr>
          <w:rFonts w:ascii="Times New Roman" w:hAnsi="Times New Roman"/>
          <w:sz w:val="24"/>
          <w:szCs w:val="24"/>
          <w:lang w:eastAsia="hu-HU"/>
        </w:rPr>
        <w:t>é</w:t>
      </w:r>
      <w:r w:rsidRPr="00702D0B">
        <w:rPr>
          <w:rFonts w:ascii="Times New Roman" w:hAnsi="Times New Roman"/>
          <w:sz w:val="24"/>
          <w:szCs w:val="24"/>
          <w:lang w:eastAsia="hu-HU"/>
        </w:rPr>
        <w:t>s lehets</w:t>
      </w:r>
      <w:r w:rsidRPr="00F01450">
        <w:rPr>
          <w:rFonts w:ascii="Times New Roman" w:hAnsi="Times New Roman"/>
          <w:sz w:val="24"/>
          <w:szCs w:val="24"/>
          <w:lang w:eastAsia="hu-HU"/>
        </w:rPr>
        <w:t>é</w:t>
      </w:r>
      <w:r w:rsidRPr="00702D0B">
        <w:rPr>
          <w:rFonts w:ascii="Times New Roman" w:hAnsi="Times New Roman"/>
          <w:sz w:val="24"/>
          <w:szCs w:val="24"/>
          <w:lang w:eastAsia="hu-HU"/>
        </w:rPr>
        <w:t>ges, az al</w:t>
      </w:r>
      <w:r w:rsidRPr="00F01450">
        <w:rPr>
          <w:rFonts w:ascii="Times New Roman" w:hAnsi="Times New Roman"/>
          <w:sz w:val="24"/>
          <w:szCs w:val="24"/>
          <w:lang w:eastAsia="hu-HU"/>
        </w:rPr>
        <w:t>á</w:t>
      </w:r>
      <w:r w:rsidRPr="00702D0B">
        <w:rPr>
          <w:rFonts w:ascii="Times New Roman" w:hAnsi="Times New Roman"/>
          <w:sz w:val="24"/>
          <w:szCs w:val="24"/>
          <w:lang w:eastAsia="hu-HU"/>
        </w:rPr>
        <w:t>bbiak figyelembe v</w:t>
      </w:r>
      <w:r w:rsidRPr="00F01450">
        <w:rPr>
          <w:rFonts w:ascii="Times New Roman" w:hAnsi="Times New Roman"/>
          <w:sz w:val="24"/>
          <w:szCs w:val="24"/>
          <w:lang w:eastAsia="hu-HU"/>
        </w:rPr>
        <w:t>é</w:t>
      </w:r>
      <w:r w:rsidRPr="00702D0B">
        <w:rPr>
          <w:rFonts w:ascii="Times New Roman" w:hAnsi="Times New Roman"/>
          <w:sz w:val="24"/>
          <w:szCs w:val="24"/>
          <w:lang w:eastAsia="hu-HU"/>
        </w:rPr>
        <w:t>tele mellett:</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 xml:space="preserve">Első ellenőrzés teljesítése alapján a megajánlott keretóraszám 60 %-a számolható el. </w:t>
      </w:r>
    </w:p>
    <w:p w:rsidR="00B4133E" w:rsidRPr="001F4C89" w:rsidRDefault="00B4133E" w:rsidP="00B4133E">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 xml:space="preserve">A hiánypótlást követő ellenőrzés teljesítése alapján a megajánlott keretóraszám 25 %-a számolható el. </w:t>
      </w:r>
    </w:p>
    <w:p w:rsidR="00B4133E" w:rsidRPr="001F4C89" w:rsidRDefault="00B4133E" w:rsidP="00B4133E">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lastRenderedPageBreak/>
        <w:t>Korrekció-kérést követő ellenőrzés teljesítése alapján a megajánlott keretóraszám fennmaradó 15 %-a számolható el.</w:t>
      </w:r>
    </w:p>
    <w:p w:rsidR="00B4133E"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Az ellen</w:t>
      </w:r>
      <w:r w:rsidRPr="00F01450">
        <w:rPr>
          <w:rFonts w:ascii="Times New Roman" w:hAnsi="Times New Roman"/>
          <w:sz w:val="24"/>
          <w:szCs w:val="24"/>
          <w:lang w:eastAsia="hu-HU"/>
        </w:rPr>
        <w:t>ő</w:t>
      </w:r>
      <w:r w:rsidRPr="00702D0B">
        <w:rPr>
          <w:rFonts w:ascii="Times New Roman" w:hAnsi="Times New Roman"/>
          <w:sz w:val="24"/>
          <w:szCs w:val="24"/>
          <w:lang w:eastAsia="hu-HU"/>
        </w:rPr>
        <w:t>rz</w:t>
      </w:r>
      <w:r w:rsidRPr="00F01450">
        <w:rPr>
          <w:rFonts w:ascii="Times New Roman" w:hAnsi="Times New Roman"/>
          <w:sz w:val="24"/>
          <w:szCs w:val="24"/>
          <w:lang w:eastAsia="hu-HU"/>
        </w:rPr>
        <w:t>é</w:t>
      </w:r>
      <w:r w:rsidRPr="00702D0B">
        <w:rPr>
          <w:rFonts w:ascii="Times New Roman" w:hAnsi="Times New Roman"/>
          <w:sz w:val="24"/>
          <w:szCs w:val="24"/>
          <w:lang w:eastAsia="hu-HU"/>
        </w:rPr>
        <w:t xml:space="preserve">s alatt </w:t>
      </w:r>
      <w:r w:rsidRPr="00F01450">
        <w:rPr>
          <w:rFonts w:ascii="Times New Roman" w:hAnsi="Times New Roman"/>
          <w:sz w:val="24"/>
          <w:szCs w:val="24"/>
          <w:lang w:eastAsia="hu-HU"/>
        </w:rPr>
        <w:t>é</w:t>
      </w:r>
      <w:r w:rsidRPr="00702D0B">
        <w:rPr>
          <w:rFonts w:ascii="Times New Roman" w:hAnsi="Times New Roman"/>
          <w:sz w:val="24"/>
          <w:szCs w:val="24"/>
          <w:lang w:eastAsia="hu-HU"/>
        </w:rPr>
        <w:t>rtend</w:t>
      </w:r>
      <w:r w:rsidRPr="00F01450">
        <w:rPr>
          <w:rFonts w:ascii="Times New Roman" w:hAnsi="Times New Roman"/>
          <w:sz w:val="24"/>
          <w:szCs w:val="24"/>
          <w:lang w:eastAsia="hu-HU"/>
        </w:rPr>
        <w:t>ő</w:t>
      </w:r>
      <w:r w:rsidRPr="00702D0B">
        <w:rPr>
          <w:rFonts w:ascii="Times New Roman" w:hAnsi="Times New Roman"/>
          <w:sz w:val="24"/>
          <w:szCs w:val="24"/>
          <w:lang w:eastAsia="hu-HU"/>
        </w:rPr>
        <w:t xml:space="preserve"> a </w:t>
      </w:r>
      <w:r w:rsidRPr="00F01450">
        <w:rPr>
          <w:rFonts w:ascii="Times New Roman" w:hAnsi="Times New Roman"/>
          <w:sz w:val="24"/>
          <w:szCs w:val="24"/>
          <w:lang w:eastAsia="hu-HU"/>
        </w:rPr>
        <w:t>„</w:t>
      </w:r>
      <w:r w:rsidRPr="00702D0B">
        <w:rPr>
          <w:rFonts w:ascii="Times New Roman" w:hAnsi="Times New Roman"/>
          <w:sz w:val="24"/>
          <w:szCs w:val="24"/>
          <w:lang w:eastAsia="hu-HU"/>
        </w:rPr>
        <w:t>n</w:t>
      </w:r>
      <w:r w:rsidRPr="00F01450">
        <w:rPr>
          <w:rFonts w:ascii="Times New Roman" w:hAnsi="Times New Roman"/>
          <w:sz w:val="24"/>
          <w:szCs w:val="24"/>
          <w:lang w:eastAsia="hu-HU"/>
        </w:rPr>
        <w:t>é</w:t>
      </w:r>
      <w:r w:rsidRPr="00702D0B">
        <w:rPr>
          <w:rFonts w:ascii="Times New Roman" w:hAnsi="Times New Roman"/>
          <w:sz w:val="24"/>
          <w:szCs w:val="24"/>
          <w:lang w:eastAsia="hu-HU"/>
        </w:rPr>
        <w:t>gyszemes</w:t>
      </w:r>
      <w:r w:rsidRPr="00F01450">
        <w:rPr>
          <w:rFonts w:ascii="Times New Roman" w:hAnsi="Times New Roman"/>
          <w:sz w:val="24"/>
          <w:szCs w:val="24"/>
          <w:lang w:eastAsia="hu-HU"/>
        </w:rPr>
        <w:t>”</w:t>
      </w:r>
      <w:r w:rsidRPr="00702D0B">
        <w:rPr>
          <w:rFonts w:ascii="Times New Roman" w:hAnsi="Times New Roman"/>
          <w:sz w:val="24"/>
          <w:szCs w:val="24"/>
          <w:lang w:eastAsia="hu-HU"/>
        </w:rPr>
        <w:t xml:space="preserve"> ellen</w:t>
      </w:r>
      <w:r w:rsidRPr="00F01450">
        <w:rPr>
          <w:rFonts w:ascii="Times New Roman" w:hAnsi="Times New Roman"/>
          <w:sz w:val="24"/>
          <w:szCs w:val="24"/>
          <w:lang w:eastAsia="hu-HU"/>
        </w:rPr>
        <w:t>ő</w:t>
      </w:r>
      <w:r w:rsidRPr="00702D0B">
        <w:rPr>
          <w:rFonts w:ascii="Times New Roman" w:hAnsi="Times New Roman"/>
          <w:sz w:val="24"/>
          <w:szCs w:val="24"/>
          <w:lang w:eastAsia="hu-HU"/>
        </w:rPr>
        <w:t>rz</w:t>
      </w:r>
      <w:r w:rsidRPr="00F01450">
        <w:rPr>
          <w:rFonts w:ascii="Times New Roman" w:hAnsi="Times New Roman"/>
          <w:sz w:val="24"/>
          <w:szCs w:val="24"/>
          <w:lang w:eastAsia="hu-HU"/>
        </w:rPr>
        <w:t>é</w:t>
      </w:r>
      <w:r w:rsidRPr="00702D0B">
        <w:rPr>
          <w:rFonts w:ascii="Times New Roman" w:hAnsi="Times New Roman"/>
          <w:sz w:val="24"/>
          <w:szCs w:val="24"/>
          <w:lang w:eastAsia="hu-HU"/>
        </w:rPr>
        <w:t>s teljes</w:t>
      </w:r>
      <w:r w:rsidRPr="00F01450">
        <w:rPr>
          <w:rFonts w:ascii="Times New Roman" w:hAnsi="Times New Roman"/>
          <w:sz w:val="24"/>
          <w:szCs w:val="24"/>
          <w:lang w:eastAsia="hu-HU"/>
        </w:rPr>
        <w:t>í</w:t>
      </w:r>
      <w:r w:rsidRPr="00702D0B">
        <w:rPr>
          <w:rFonts w:ascii="Times New Roman" w:hAnsi="Times New Roman"/>
          <w:sz w:val="24"/>
          <w:szCs w:val="24"/>
          <w:lang w:eastAsia="hu-HU"/>
        </w:rPr>
        <w:t>t</w:t>
      </w:r>
      <w:r w:rsidRPr="00F01450">
        <w:rPr>
          <w:rFonts w:ascii="Times New Roman" w:hAnsi="Times New Roman"/>
          <w:sz w:val="24"/>
          <w:szCs w:val="24"/>
          <w:lang w:eastAsia="hu-HU"/>
        </w:rPr>
        <w:t>é</w:t>
      </w:r>
      <w:r w:rsidRPr="00702D0B">
        <w:rPr>
          <w:rFonts w:ascii="Times New Roman" w:hAnsi="Times New Roman"/>
          <w:sz w:val="24"/>
          <w:szCs w:val="24"/>
          <w:lang w:eastAsia="hu-HU"/>
        </w:rPr>
        <w:t>se is. Amennyiben hiánypótlási felhívás kibocsátására, vagy korrekció kérésére nem kerül sor az ellenőrzés során, vagy annak kiküldését az Ajánlatkérő nem tartj</w:t>
      </w:r>
      <w:r w:rsidRPr="001F4C89">
        <w:rPr>
          <w:rFonts w:ascii="Times New Roman" w:hAnsi="Times New Roman"/>
          <w:sz w:val="24"/>
          <w:szCs w:val="24"/>
          <w:lang w:eastAsia="hu-HU"/>
        </w:rPr>
        <w:t>a megalapozottnak, illetve szükségesnek az ellenőrzés elvégzéséhez és lezárásához, úgy csak a megajánlott keret</w:t>
      </w:r>
      <w:r w:rsidRPr="00F01450">
        <w:rPr>
          <w:rFonts w:ascii="Times New Roman" w:hAnsi="Times New Roman"/>
          <w:sz w:val="24"/>
          <w:szCs w:val="24"/>
          <w:lang w:eastAsia="hu-HU"/>
        </w:rPr>
        <w:t>ó</w:t>
      </w:r>
      <w:r w:rsidRPr="00702D0B">
        <w:rPr>
          <w:rFonts w:ascii="Times New Roman" w:hAnsi="Times New Roman"/>
          <w:sz w:val="24"/>
          <w:szCs w:val="24"/>
          <w:lang w:eastAsia="hu-HU"/>
        </w:rPr>
        <w:t>rasz</w:t>
      </w:r>
      <w:r w:rsidRPr="00F01450">
        <w:rPr>
          <w:rFonts w:ascii="Times New Roman" w:hAnsi="Times New Roman"/>
          <w:sz w:val="24"/>
          <w:szCs w:val="24"/>
          <w:lang w:eastAsia="hu-HU"/>
        </w:rPr>
        <w:t>á</w:t>
      </w:r>
      <w:r w:rsidRPr="00702D0B">
        <w:rPr>
          <w:rFonts w:ascii="Times New Roman" w:hAnsi="Times New Roman"/>
          <w:sz w:val="24"/>
          <w:szCs w:val="24"/>
          <w:lang w:eastAsia="hu-HU"/>
        </w:rPr>
        <w:t>m 60 %-a sz</w:t>
      </w:r>
      <w:r w:rsidRPr="00F01450">
        <w:rPr>
          <w:rFonts w:ascii="Times New Roman" w:hAnsi="Times New Roman"/>
          <w:sz w:val="24"/>
          <w:szCs w:val="24"/>
          <w:lang w:eastAsia="hu-HU"/>
        </w:rPr>
        <w:t>á</w:t>
      </w:r>
      <w:r w:rsidRPr="00702D0B">
        <w:rPr>
          <w:rFonts w:ascii="Times New Roman" w:hAnsi="Times New Roman"/>
          <w:sz w:val="24"/>
          <w:szCs w:val="24"/>
          <w:lang w:eastAsia="hu-HU"/>
        </w:rPr>
        <w:t>molhat</w:t>
      </w:r>
      <w:r w:rsidRPr="00F01450">
        <w:rPr>
          <w:rFonts w:ascii="Times New Roman" w:hAnsi="Times New Roman"/>
          <w:sz w:val="24"/>
          <w:szCs w:val="24"/>
          <w:lang w:eastAsia="hu-HU"/>
        </w:rPr>
        <w:t>ó</w:t>
      </w:r>
      <w:r w:rsidRPr="00702D0B">
        <w:rPr>
          <w:rFonts w:ascii="Times New Roman" w:hAnsi="Times New Roman"/>
          <w:sz w:val="24"/>
          <w:szCs w:val="24"/>
          <w:lang w:eastAsia="hu-HU"/>
        </w:rPr>
        <w:t xml:space="preserve"> el. </w:t>
      </w:r>
    </w:p>
    <w:p w:rsidR="00A43096" w:rsidRDefault="00A43096" w:rsidP="00B4133E">
      <w:pPr>
        <w:suppressAutoHyphens w:val="0"/>
        <w:jc w:val="both"/>
        <w:rPr>
          <w:rFonts w:ascii="Times New Roman" w:hAnsi="Times New Roman"/>
          <w:sz w:val="24"/>
          <w:szCs w:val="24"/>
          <w:lang w:eastAsia="hu-HU"/>
        </w:rPr>
      </w:pPr>
    </w:p>
    <w:p w:rsidR="00A43096" w:rsidRPr="004221C9" w:rsidRDefault="00A43096" w:rsidP="00B4133E">
      <w:pPr>
        <w:suppressAutoHyphens w:val="0"/>
        <w:jc w:val="both"/>
        <w:rPr>
          <w:rFonts w:ascii="Times New Roman" w:hAnsi="Times New Roman"/>
          <w:sz w:val="24"/>
          <w:szCs w:val="24"/>
          <w:lang w:eastAsia="hu-HU"/>
        </w:rPr>
      </w:pPr>
      <w:r w:rsidRPr="00A43096">
        <w:rPr>
          <w:rFonts w:ascii="Times New Roman" w:hAnsi="Times New Roman"/>
          <w:sz w:val="24"/>
          <w:szCs w:val="24"/>
          <w:lang w:eastAsia="hu-HU"/>
        </w:rPr>
        <w:t>Az ellen</w:t>
      </w:r>
      <w:r w:rsidRPr="00A43096">
        <w:rPr>
          <w:rFonts w:ascii="Times New Roman" w:hAnsi="Times New Roman" w:hint="eastAsia"/>
          <w:sz w:val="24"/>
          <w:szCs w:val="24"/>
          <w:lang w:eastAsia="hu-HU"/>
        </w:rPr>
        <w:t>ő</w:t>
      </w:r>
      <w:r w:rsidRPr="00A43096">
        <w:rPr>
          <w:rFonts w:ascii="Times New Roman" w:hAnsi="Times New Roman"/>
          <w:sz w:val="24"/>
          <w:szCs w:val="24"/>
          <w:lang w:eastAsia="hu-HU"/>
        </w:rPr>
        <w:t>rz</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shez kapcsol</w:t>
      </w:r>
      <w:r w:rsidRPr="00A43096">
        <w:rPr>
          <w:rFonts w:ascii="Times New Roman" w:hAnsi="Times New Roman" w:hint="eastAsia"/>
          <w:sz w:val="24"/>
          <w:szCs w:val="24"/>
          <w:lang w:eastAsia="hu-HU"/>
        </w:rPr>
        <w:t>ó</w:t>
      </w:r>
      <w:r w:rsidRPr="00A43096">
        <w:rPr>
          <w:rFonts w:ascii="Times New Roman" w:hAnsi="Times New Roman"/>
          <w:sz w:val="24"/>
          <w:szCs w:val="24"/>
          <w:lang w:eastAsia="hu-HU"/>
        </w:rPr>
        <w:t>d</w:t>
      </w:r>
      <w:r w:rsidRPr="00A43096">
        <w:rPr>
          <w:rFonts w:ascii="Times New Roman" w:hAnsi="Times New Roman" w:hint="eastAsia"/>
          <w:sz w:val="24"/>
          <w:szCs w:val="24"/>
          <w:lang w:eastAsia="hu-HU"/>
        </w:rPr>
        <w:t>ó</w:t>
      </w:r>
      <w:r w:rsidRPr="00A43096">
        <w:rPr>
          <w:rFonts w:ascii="Times New Roman" w:hAnsi="Times New Roman"/>
          <w:sz w:val="24"/>
          <w:szCs w:val="24"/>
          <w:lang w:eastAsia="hu-HU"/>
        </w:rPr>
        <w:t xml:space="preserve"> adminisztrat</w:t>
      </w:r>
      <w:r w:rsidRPr="00A43096">
        <w:rPr>
          <w:rFonts w:ascii="Times New Roman" w:hAnsi="Times New Roman" w:hint="eastAsia"/>
          <w:sz w:val="24"/>
          <w:szCs w:val="24"/>
          <w:lang w:eastAsia="hu-HU"/>
        </w:rPr>
        <w:t>í</w:t>
      </w:r>
      <w:r w:rsidRPr="00A43096">
        <w:rPr>
          <w:rFonts w:ascii="Times New Roman" w:hAnsi="Times New Roman"/>
          <w:sz w:val="24"/>
          <w:szCs w:val="24"/>
          <w:lang w:eastAsia="hu-HU"/>
        </w:rPr>
        <w:t xml:space="preserve">v feladatok </w:t>
      </w:r>
      <w:r w:rsidRPr="00A43096">
        <w:rPr>
          <w:rFonts w:ascii="Times New Roman" w:hAnsi="Times New Roman" w:hint="eastAsia"/>
          <w:sz w:val="24"/>
          <w:szCs w:val="24"/>
          <w:lang w:eastAsia="hu-HU"/>
        </w:rPr>
        <w:t>–</w:t>
      </w:r>
      <w:r w:rsidRPr="00A43096">
        <w:rPr>
          <w:rFonts w:ascii="Times New Roman" w:hAnsi="Times New Roman"/>
          <w:sz w:val="24"/>
          <w:szCs w:val="24"/>
          <w:lang w:eastAsia="hu-HU"/>
        </w:rPr>
        <w:t xml:space="preserve"> ide</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rtve az EMIR/EUPR/EPTK vagy a mindenkori elektronikus p</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ly</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zatkezel</w:t>
      </w:r>
      <w:r w:rsidRPr="00A43096">
        <w:rPr>
          <w:rFonts w:ascii="Times New Roman" w:hAnsi="Times New Roman" w:hint="eastAsia"/>
          <w:sz w:val="24"/>
          <w:szCs w:val="24"/>
          <w:lang w:eastAsia="hu-HU"/>
        </w:rPr>
        <w:t>ő</w:t>
      </w:r>
      <w:r w:rsidRPr="00A43096">
        <w:rPr>
          <w:rFonts w:ascii="Times New Roman" w:hAnsi="Times New Roman"/>
          <w:sz w:val="24"/>
          <w:szCs w:val="24"/>
          <w:lang w:eastAsia="hu-HU"/>
        </w:rPr>
        <w:t>i fel</w:t>
      </w:r>
      <w:r w:rsidRPr="00A43096">
        <w:rPr>
          <w:rFonts w:ascii="Times New Roman" w:hAnsi="Times New Roman" w:hint="eastAsia"/>
          <w:sz w:val="24"/>
          <w:szCs w:val="24"/>
          <w:lang w:eastAsia="hu-HU"/>
        </w:rPr>
        <w:t>ü</w:t>
      </w:r>
      <w:r w:rsidRPr="00A43096">
        <w:rPr>
          <w:rFonts w:ascii="Times New Roman" w:hAnsi="Times New Roman"/>
          <w:sz w:val="24"/>
          <w:szCs w:val="24"/>
          <w:lang w:eastAsia="hu-HU"/>
        </w:rPr>
        <w:t>let k</w:t>
      </w:r>
      <w:r w:rsidRPr="00A43096">
        <w:rPr>
          <w:rFonts w:ascii="Times New Roman" w:hAnsi="Times New Roman" w:hint="eastAsia"/>
          <w:sz w:val="24"/>
          <w:szCs w:val="24"/>
          <w:lang w:eastAsia="hu-HU"/>
        </w:rPr>
        <w:t>ö</w:t>
      </w:r>
      <w:r w:rsidRPr="00A43096">
        <w:rPr>
          <w:rFonts w:ascii="Times New Roman" w:hAnsi="Times New Roman"/>
          <w:sz w:val="24"/>
          <w:szCs w:val="24"/>
          <w:lang w:eastAsia="hu-HU"/>
        </w:rPr>
        <w:t>zbeszerz</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si modulja szak</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rt</w:t>
      </w:r>
      <w:r w:rsidRPr="00A43096">
        <w:rPr>
          <w:rFonts w:ascii="Times New Roman" w:hAnsi="Times New Roman" w:hint="eastAsia"/>
          <w:sz w:val="24"/>
          <w:szCs w:val="24"/>
          <w:lang w:eastAsia="hu-HU"/>
        </w:rPr>
        <w:t>ő</w:t>
      </w:r>
      <w:r w:rsidRPr="00A43096">
        <w:rPr>
          <w:rFonts w:ascii="Times New Roman" w:hAnsi="Times New Roman"/>
          <w:sz w:val="24"/>
          <w:szCs w:val="24"/>
          <w:lang w:eastAsia="hu-HU"/>
        </w:rPr>
        <w:t>i fel</w:t>
      </w:r>
      <w:r w:rsidRPr="00A43096">
        <w:rPr>
          <w:rFonts w:ascii="Times New Roman" w:hAnsi="Times New Roman" w:hint="eastAsia"/>
          <w:sz w:val="24"/>
          <w:szCs w:val="24"/>
          <w:lang w:eastAsia="hu-HU"/>
        </w:rPr>
        <w:t>ü</w:t>
      </w:r>
      <w:r w:rsidRPr="00A43096">
        <w:rPr>
          <w:rFonts w:ascii="Times New Roman" w:hAnsi="Times New Roman"/>
          <w:sz w:val="24"/>
          <w:szCs w:val="24"/>
          <w:lang w:eastAsia="hu-HU"/>
        </w:rPr>
        <w:t>let</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nek adatfelt</w:t>
      </w:r>
      <w:r w:rsidRPr="00A43096">
        <w:rPr>
          <w:rFonts w:ascii="Times New Roman" w:hAnsi="Times New Roman" w:hint="eastAsia"/>
          <w:sz w:val="24"/>
          <w:szCs w:val="24"/>
          <w:lang w:eastAsia="hu-HU"/>
        </w:rPr>
        <w:t>ö</w:t>
      </w:r>
      <w:r w:rsidRPr="00A43096">
        <w:rPr>
          <w:rFonts w:ascii="Times New Roman" w:hAnsi="Times New Roman"/>
          <w:sz w:val="24"/>
          <w:szCs w:val="24"/>
          <w:lang w:eastAsia="hu-HU"/>
        </w:rPr>
        <w:t>lt</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s</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 xml:space="preserve">t is </w:t>
      </w:r>
      <w:r w:rsidRPr="00A43096">
        <w:rPr>
          <w:rFonts w:ascii="Times New Roman" w:hAnsi="Times New Roman" w:hint="eastAsia"/>
          <w:sz w:val="24"/>
          <w:szCs w:val="24"/>
          <w:lang w:eastAsia="hu-HU"/>
        </w:rPr>
        <w:t>–</w:t>
      </w:r>
      <w:r w:rsidRPr="00A43096">
        <w:rPr>
          <w:rFonts w:ascii="Times New Roman" w:hAnsi="Times New Roman"/>
          <w:sz w:val="24"/>
          <w:szCs w:val="24"/>
          <w:lang w:eastAsia="hu-HU"/>
        </w:rPr>
        <w:t xml:space="preserve"> elv</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gz</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s</w:t>
      </w:r>
      <w:r w:rsidRPr="00A43096">
        <w:rPr>
          <w:rFonts w:ascii="Times New Roman" w:hAnsi="Times New Roman" w:hint="eastAsia"/>
          <w:sz w:val="24"/>
          <w:szCs w:val="24"/>
          <w:lang w:eastAsia="hu-HU"/>
        </w:rPr>
        <w:t>éé</w:t>
      </w:r>
      <w:r w:rsidRPr="00A43096">
        <w:rPr>
          <w:rFonts w:ascii="Times New Roman" w:hAnsi="Times New Roman"/>
          <w:sz w:val="24"/>
          <w:szCs w:val="24"/>
          <w:lang w:eastAsia="hu-HU"/>
        </w:rPr>
        <w:t>rt tov</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bbi megb</w:t>
      </w:r>
      <w:r w:rsidRPr="00A43096">
        <w:rPr>
          <w:rFonts w:ascii="Times New Roman" w:hAnsi="Times New Roman" w:hint="eastAsia"/>
          <w:sz w:val="24"/>
          <w:szCs w:val="24"/>
          <w:lang w:eastAsia="hu-HU"/>
        </w:rPr>
        <w:t>í</w:t>
      </w:r>
      <w:r w:rsidRPr="00A43096">
        <w:rPr>
          <w:rFonts w:ascii="Times New Roman" w:hAnsi="Times New Roman"/>
          <w:sz w:val="24"/>
          <w:szCs w:val="24"/>
          <w:lang w:eastAsia="hu-HU"/>
        </w:rPr>
        <w:t>z</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si d</w:t>
      </w:r>
      <w:r w:rsidRPr="00A43096">
        <w:rPr>
          <w:rFonts w:ascii="Times New Roman" w:hAnsi="Times New Roman" w:hint="eastAsia"/>
          <w:sz w:val="24"/>
          <w:szCs w:val="24"/>
          <w:lang w:eastAsia="hu-HU"/>
        </w:rPr>
        <w:t>í</w:t>
      </w:r>
      <w:r w:rsidRPr="00A43096">
        <w:rPr>
          <w:rFonts w:ascii="Times New Roman" w:hAnsi="Times New Roman"/>
          <w:sz w:val="24"/>
          <w:szCs w:val="24"/>
          <w:lang w:eastAsia="hu-HU"/>
        </w:rPr>
        <w:t>j sz</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molhat</w:t>
      </w:r>
      <w:r w:rsidRPr="00A43096">
        <w:rPr>
          <w:rFonts w:ascii="Times New Roman" w:hAnsi="Times New Roman" w:hint="eastAsia"/>
          <w:sz w:val="24"/>
          <w:szCs w:val="24"/>
          <w:lang w:eastAsia="hu-HU"/>
        </w:rPr>
        <w:t>ó</w:t>
      </w:r>
      <w:r w:rsidRPr="00A43096">
        <w:rPr>
          <w:rFonts w:ascii="Times New Roman" w:hAnsi="Times New Roman"/>
          <w:sz w:val="24"/>
          <w:szCs w:val="24"/>
          <w:lang w:eastAsia="hu-HU"/>
        </w:rPr>
        <w:t xml:space="preserve"> el elj</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r</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sonk</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 xml:space="preserve">nt, melynek </w:t>
      </w:r>
      <w:r w:rsidRPr="00ED719B">
        <w:rPr>
          <w:rFonts w:ascii="Times New Roman" w:hAnsi="Times New Roman" w:hint="eastAsia"/>
          <w:sz w:val="24"/>
          <w:szCs w:val="24"/>
          <w:lang w:eastAsia="hu-HU"/>
        </w:rPr>
        <w:t>ö</w:t>
      </w:r>
      <w:r w:rsidRPr="00ED719B">
        <w:rPr>
          <w:rFonts w:ascii="Times New Roman" w:hAnsi="Times New Roman"/>
          <w:sz w:val="24"/>
          <w:szCs w:val="24"/>
          <w:lang w:eastAsia="hu-HU"/>
        </w:rPr>
        <w:t>sszege az előzőekben foglaltak alapján</w:t>
      </w:r>
      <w:r w:rsidR="000C4D34" w:rsidRPr="00ED719B">
        <w:rPr>
          <w:rFonts w:ascii="Times New Roman" w:hAnsi="Times New Roman"/>
          <w:sz w:val="24"/>
          <w:szCs w:val="24"/>
          <w:lang w:eastAsia="hu-HU"/>
        </w:rPr>
        <w:t xml:space="preserve"> a megajánlott keretóraszámból </w:t>
      </w:r>
      <w:r w:rsidRPr="00ED719B">
        <w:rPr>
          <w:rFonts w:ascii="Times New Roman" w:hAnsi="Times New Roman"/>
          <w:sz w:val="24"/>
          <w:szCs w:val="24"/>
          <w:lang w:eastAsia="hu-HU"/>
        </w:rPr>
        <w:t>t</w:t>
      </w:r>
      <w:r w:rsidRPr="00ED719B">
        <w:rPr>
          <w:rFonts w:ascii="Times New Roman" w:hAnsi="Times New Roman" w:hint="eastAsia"/>
          <w:sz w:val="24"/>
          <w:szCs w:val="24"/>
          <w:lang w:eastAsia="hu-HU"/>
        </w:rPr>
        <w:t>é</w:t>
      </w:r>
      <w:r w:rsidRPr="00ED719B">
        <w:rPr>
          <w:rFonts w:ascii="Times New Roman" w:hAnsi="Times New Roman"/>
          <w:sz w:val="24"/>
          <w:szCs w:val="24"/>
          <w:lang w:eastAsia="hu-HU"/>
        </w:rPr>
        <w:t>nylegesen elsz</w:t>
      </w:r>
      <w:r w:rsidRPr="00ED719B">
        <w:rPr>
          <w:rFonts w:ascii="Times New Roman" w:hAnsi="Times New Roman" w:hint="eastAsia"/>
          <w:sz w:val="24"/>
          <w:szCs w:val="24"/>
          <w:lang w:eastAsia="hu-HU"/>
        </w:rPr>
        <w:t>á</w:t>
      </w:r>
      <w:r w:rsidRPr="00ED719B">
        <w:rPr>
          <w:rFonts w:ascii="Times New Roman" w:hAnsi="Times New Roman"/>
          <w:sz w:val="24"/>
          <w:szCs w:val="24"/>
          <w:lang w:eastAsia="hu-HU"/>
        </w:rPr>
        <w:t>molhat</w:t>
      </w:r>
      <w:r w:rsidRPr="00ED719B">
        <w:rPr>
          <w:rFonts w:ascii="Times New Roman" w:hAnsi="Times New Roman" w:hint="eastAsia"/>
          <w:sz w:val="24"/>
          <w:szCs w:val="24"/>
          <w:lang w:eastAsia="hu-HU"/>
        </w:rPr>
        <w:t>ó</w:t>
      </w:r>
      <w:r w:rsidRPr="00ED719B">
        <w:rPr>
          <w:rFonts w:ascii="Times New Roman" w:hAnsi="Times New Roman"/>
          <w:sz w:val="24"/>
          <w:szCs w:val="24"/>
          <w:lang w:eastAsia="hu-HU"/>
        </w:rPr>
        <w:t xml:space="preserve"> </w:t>
      </w:r>
      <w:r w:rsidR="000C4D34" w:rsidRPr="00ED719B">
        <w:rPr>
          <w:rFonts w:ascii="Times New Roman" w:hAnsi="Times New Roman"/>
          <w:sz w:val="24"/>
          <w:szCs w:val="24"/>
          <w:lang w:eastAsia="hu-HU"/>
        </w:rPr>
        <w:t>óraszám</w:t>
      </w:r>
      <w:r w:rsidR="000C4D34" w:rsidRPr="00ED719B" w:rsidDel="000C4D34">
        <w:rPr>
          <w:rFonts w:ascii="Times New Roman" w:hAnsi="Times New Roman"/>
          <w:sz w:val="24"/>
          <w:szCs w:val="24"/>
          <w:lang w:eastAsia="hu-HU"/>
        </w:rPr>
        <w:t xml:space="preserve"> </w:t>
      </w:r>
      <w:r w:rsidRPr="00ED719B">
        <w:rPr>
          <w:rFonts w:ascii="Times New Roman" w:hAnsi="Times New Roman"/>
          <w:sz w:val="24"/>
          <w:szCs w:val="24"/>
          <w:lang w:eastAsia="hu-HU"/>
        </w:rPr>
        <w:t>maximum 10 %-</w:t>
      </w:r>
      <w:r w:rsidRPr="00ED719B">
        <w:rPr>
          <w:rFonts w:ascii="Times New Roman" w:hAnsi="Times New Roman" w:hint="eastAsia"/>
          <w:sz w:val="24"/>
          <w:szCs w:val="24"/>
          <w:lang w:eastAsia="hu-HU"/>
        </w:rPr>
        <w:t>á</w:t>
      </w:r>
      <w:r w:rsidRPr="00ED719B">
        <w:rPr>
          <w:rFonts w:ascii="Times New Roman" w:hAnsi="Times New Roman"/>
          <w:sz w:val="24"/>
          <w:szCs w:val="24"/>
          <w:lang w:eastAsia="hu-HU"/>
        </w:rPr>
        <w:t xml:space="preserve">nak </w:t>
      </w:r>
      <w:r w:rsidRPr="00ED719B">
        <w:rPr>
          <w:rFonts w:ascii="Times New Roman" w:hAnsi="Times New Roman" w:hint="eastAsia"/>
          <w:sz w:val="24"/>
          <w:szCs w:val="24"/>
          <w:lang w:eastAsia="hu-HU"/>
        </w:rPr>
        <w:t>é</w:t>
      </w:r>
      <w:r w:rsidRPr="00ED719B">
        <w:rPr>
          <w:rFonts w:ascii="Times New Roman" w:hAnsi="Times New Roman"/>
          <w:sz w:val="24"/>
          <w:szCs w:val="24"/>
          <w:lang w:eastAsia="hu-HU"/>
        </w:rPr>
        <w:t>s ahhoz kapcsolódóan megajánlott nett</w:t>
      </w:r>
      <w:r w:rsidRPr="00ED719B">
        <w:rPr>
          <w:rFonts w:ascii="Times New Roman" w:hAnsi="Times New Roman" w:hint="eastAsia"/>
          <w:sz w:val="24"/>
          <w:szCs w:val="24"/>
          <w:lang w:eastAsia="hu-HU"/>
        </w:rPr>
        <w:t>ó</w:t>
      </w:r>
      <w:r w:rsidRPr="00ED719B">
        <w:rPr>
          <w:rFonts w:ascii="Times New Roman" w:hAnsi="Times New Roman"/>
          <w:sz w:val="24"/>
          <w:szCs w:val="24"/>
          <w:lang w:eastAsia="hu-HU"/>
        </w:rPr>
        <w:t xml:space="preserve"> </w:t>
      </w:r>
      <w:r w:rsidRPr="00ED719B">
        <w:rPr>
          <w:rFonts w:ascii="Times New Roman" w:hAnsi="Times New Roman" w:hint="eastAsia"/>
          <w:sz w:val="24"/>
          <w:szCs w:val="24"/>
          <w:lang w:eastAsia="hu-HU"/>
        </w:rPr>
        <w:t>ó</w:t>
      </w:r>
      <w:r w:rsidRPr="00ED719B">
        <w:rPr>
          <w:rFonts w:ascii="Times New Roman" w:hAnsi="Times New Roman"/>
          <w:sz w:val="24"/>
          <w:szCs w:val="24"/>
          <w:lang w:eastAsia="hu-HU"/>
        </w:rPr>
        <w:t>rad</w:t>
      </w:r>
      <w:r w:rsidRPr="00ED719B">
        <w:rPr>
          <w:rFonts w:ascii="Times New Roman" w:hAnsi="Times New Roman" w:hint="eastAsia"/>
          <w:sz w:val="24"/>
          <w:szCs w:val="24"/>
          <w:lang w:eastAsia="hu-HU"/>
        </w:rPr>
        <w:t>í</w:t>
      </w:r>
      <w:r w:rsidRPr="00ED719B">
        <w:rPr>
          <w:rFonts w:ascii="Times New Roman" w:hAnsi="Times New Roman"/>
          <w:sz w:val="24"/>
          <w:szCs w:val="24"/>
          <w:lang w:eastAsia="hu-HU"/>
        </w:rPr>
        <w:t>j fel</w:t>
      </w:r>
      <w:r w:rsidRPr="00ED719B">
        <w:rPr>
          <w:rFonts w:ascii="Times New Roman" w:hAnsi="Times New Roman" w:hint="eastAsia"/>
          <w:sz w:val="24"/>
          <w:szCs w:val="24"/>
          <w:lang w:eastAsia="hu-HU"/>
        </w:rPr>
        <w:t>é</w:t>
      </w:r>
      <w:r w:rsidRPr="00ED719B">
        <w:rPr>
          <w:rFonts w:ascii="Times New Roman" w:hAnsi="Times New Roman"/>
          <w:sz w:val="24"/>
          <w:szCs w:val="24"/>
          <w:lang w:eastAsia="hu-HU"/>
        </w:rPr>
        <w:t>nek a szorzata.</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F67D78">
      <w:pPr>
        <w:pStyle w:val="Listaszerbekezds"/>
        <w:numPr>
          <w:ilvl w:val="0"/>
          <w:numId w:val="56"/>
        </w:numPr>
        <w:suppressAutoHyphens w:val="0"/>
        <w:spacing w:after="200" w:line="276" w:lineRule="auto"/>
        <w:jc w:val="both"/>
        <w:rPr>
          <w:rFonts w:ascii="Times New Roman" w:hAnsi="Times New Roman"/>
          <w:sz w:val="24"/>
          <w:szCs w:val="24"/>
        </w:rPr>
      </w:pPr>
      <w:r w:rsidRPr="001F4C89">
        <w:rPr>
          <w:rFonts w:ascii="Times New Roman" w:hAnsi="Times New Roman"/>
          <w:sz w:val="24"/>
          <w:szCs w:val="24"/>
        </w:rPr>
        <w:t>A közbeszerzési-jogi utóellenőrzési kötelezettség alá tartozó közbeszerzési szerződésmódosítások ellenőrzése vonatkozásában különösen az alábbi feladatokat szükséges ellátni:</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694EF5">
      <w:pPr>
        <w:suppressAutoHyphens w:val="0"/>
        <w:ind w:left="360"/>
        <w:jc w:val="both"/>
        <w:rPr>
          <w:rFonts w:ascii="Times New Roman" w:hAnsi="Times New Roman"/>
          <w:sz w:val="24"/>
          <w:szCs w:val="24"/>
          <w:lang w:eastAsia="hu-HU"/>
        </w:rPr>
      </w:pPr>
      <w:r w:rsidRPr="001F4C89">
        <w:rPr>
          <w:rFonts w:ascii="Times New Roman" w:hAnsi="Times New Roman"/>
          <w:sz w:val="24"/>
          <w:szCs w:val="24"/>
          <w:lang w:eastAsia="hu-HU"/>
        </w:rPr>
        <w:t>A támogatott intézmények, kedvezményezettek által megkötött közbeszerzési szerződésmódosítások utólagos ellenőrzése:</w:t>
      </w:r>
    </w:p>
    <w:p w:rsidR="00B4133E" w:rsidRPr="001F4C89" w:rsidRDefault="00B4133E" w:rsidP="004D606D">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a közbeszerzési dokumentumok áttekintése; annak megvizsgálása, hogy rendelkezésre áll-e a szerződésmódosítás utóellenőrzésének elvégzéséhez szükséges összes dokumentum;</w:t>
      </w:r>
    </w:p>
    <w:p w:rsidR="00B4133E" w:rsidRPr="001F4C89" w:rsidRDefault="00B4133E" w:rsidP="004D606D">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amennyiben az utóellenőrzés elvégzéséhez további dokumentum bekérése vagy a tényállás tisztázása szükséges, a Megbízott  rögzíti a bekérendő dokumentumok körét és haladéktalanul megküldi a Megbízónak;</w:t>
      </w:r>
    </w:p>
    <w:p w:rsidR="00B4133E" w:rsidRPr="001F4C89" w:rsidRDefault="00B4133E" w:rsidP="004D606D">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a részére elektronikus úton küldött, illetve, ha releváns, a hiánypótlás, tényállás tisztázása keretében beérkezett dokumentumok alapján, a Megbízott elvégzi a szerződésmódosítás utólagos közbeszerzési-jogi ellenőrzését, és a vonatkozó jogszabályoknak megfelelően kitölti a megbízó által rendelkezésre bocsátott ellenőrzési formanyomtatványt és elektronikus úton megküldi a Megbízónak.</w:t>
      </w: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 szerződésmódosítások ellenőrzésére (további dokumentumok bekérése, tényállás tisztázás, jelentéskészítés) egyedi megrendelésenként és eljárásonként összesen maximum a megajánlott keretóraszám számolható el, melynek megajánláskori felső határa azonban nem lépheti túl a 7 órát.</w:t>
      </w:r>
    </w:p>
    <w:p w:rsidR="00B4133E" w:rsidRPr="001F4C89" w:rsidRDefault="00B4133E" w:rsidP="00B4133E">
      <w:pPr>
        <w:suppressAutoHyphens w:val="0"/>
        <w:jc w:val="both"/>
        <w:rPr>
          <w:rFonts w:ascii="Times New Roman" w:hAnsi="Times New Roman"/>
          <w:sz w:val="24"/>
          <w:szCs w:val="24"/>
          <w:lang w:eastAsia="hu-HU"/>
        </w:rPr>
      </w:pPr>
    </w:p>
    <w:p w:rsidR="00B4133E" w:rsidRPr="00702D0B"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 megb</w:t>
      </w:r>
      <w:r w:rsidRPr="00105D55">
        <w:rPr>
          <w:rFonts w:ascii="Times New Roman" w:hAnsi="Times New Roman"/>
          <w:sz w:val="24"/>
          <w:szCs w:val="24"/>
          <w:lang w:eastAsia="hu-HU"/>
        </w:rPr>
        <w:t>í</w:t>
      </w:r>
      <w:r w:rsidRPr="00702D0B">
        <w:rPr>
          <w:rFonts w:ascii="Times New Roman" w:hAnsi="Times New Roman"/>
          <w:sz w:val="24"/>
          <w:szCs w:val="24"/>
          <w:lang w:eastAsia="hu-HU"/>
        </w:rPr>
        <w:t>z</w:t>
      </w:r>
      <w:r w:rsidRPr="00105D55">
        <w:rPr>
          <w:rFonts w:ascii="Times New Roman" w:hAnsi="Times New Roman"/>
          <w:sz w:val="24"/>
          <w:szCs w:val="24"/>
          <w:lang w:eastAsia="hu-HU"/>
        </w:rPr>
        <w:t>á</w:t>
      </w:r>
      <w:r w:rsidRPr="00702D0B">
        <w:rPr>
          <w:rFonts w:ascii="Times New Roman" w:hAnsi="Times New Roman"/>
          <w:sz w:val="24"/>
          <w:szCs w:val="24"/>
          <w:lang w:eastAsia="hu-HU"/>
        </w:rPr>
        <w:t>si d</w:t>
      </w:r>
      <w:r w:rsidRPr="00105D55">
        <w:rPr>
          <w:rFonts w:ascii="Times New Roman" w:hAnsi="Times New Roman"/>
          <w:sz w:val="24"/>
          <w:szCs w:val="24"/>
          <w:lang w:eastAsia="hu-HU"/>
        </w:rPr>
        <w:t>í</w:t>
      </w:r>
      <w:r w:rsidRPr="00702D0B">
        <w:rPr>
          <w:rFonts w:ascii="Times New Roman" w:hAnsi="Times New Roman"/>
          <w:sz w:val="24"/>
          <w:szCs w:val="24"/>
          <w:lang w:eastAsia="hu-HU"/>
        </w:rPr>
        <w:t xml:space="preserve">j </w:t>
      </w:r>
      <w:r w:rsidRPr="00AF3470">
        <w:rPr>
          <w:rFonts w:ascii="Times New Roman" w:hAnsi="Times New Roman"/>
          <w:sz w:val="24"/>
          <w:szCs w:val="24"/>
          <w:lang w:eastAsia="hu-HU"/>
        </w:rPr>
        <w:t>ó</w:t>
      </w:r>
      <w:r w:rsidRPr="00702D0B">
        <w:rPr>
          <w:rFonts w:ascii="Times New Roman" w:hAnsi="Times New Roman"/>
          <w:sz w:val="24"/>
          <w:szCs w:val="24"/>
          <w:lang w:eastAsia="hu-HU"/>
        </w:rPr>
        <w:t>rasz</w:t>
      </w:r>
      <w:r w:rsidRPr="00AF3470">
        <w:rPr>
          <w:rFonts w:ascii="Times New Roman" w:hAnsi="Times New Roman"/>
          <w:sz w:val="24"/>
          <w:szCs w:val="24"/>
          <w:lang w:eastAsia="hu-HU"/>
        </w:rPr>
        <w:t>á</w:t>
      </w:r>
      <w:r w:rsidRPr="00702D0B">
        <w:rPr>
          <w:rFonts w:ascii="Times New Roman" w:hAnsi="Times New Roman"/>
          <w:sz w:val="24"/>
          <w:szCs w:val="24"/>
          <w:lang w:eastAsia="hu-HU"/>
        </w:rPr>
        <w:t>m szerinti elsz</w:t>
      </w:r>
      <w:r w:rsidRPr="00AF3470">
        <w:rPr>
          <w:rFonts w:ascii="Times New Roman" w:hAnsi="Times New Roman"/>
          <w:sz w:val="24"/>
          <w:szCs w:val="24"/>
          <w:lang w:eastAsia="hu-HU"/>
        </w:rPr>
        <w:t>á</w:t>
      </w:r>
      <w:r w:rsidRPr="00702D0B">
        <w:rPr>
          <w:rFonts w:ascii="Times New Roman" w:hAnsi="Times New Roman"/>
          <w:sz w:val="24"/>
          <w:szCs w:val="24"/>
          <w:lang w:eastAsia="hu-HU"/>
        </w:rPr>
        <w:t>mol</w:t>
      </w:r>
      <w:r w:rsidRPr="00AF3470">
        <w:rPr>
          <w:rFonts w:ascii="Times New Roman" w:hAnsi="Times New Roman"/>
          <w:sz w:val="24"/>
          <w:szCs w:val="24"/>
          <w:lang w:eastAsia="hu-HU"/>
        </w:rPr>
        <w:t>á</w:t>
      </w:r>
      <w:r w:rsidRPr="00702D0B">
        <w:rPr>
          <w:rFonts w:ascii="Times New Roman" w:hAnsi="Times New Roman"/>
          <w:sz w:val="24"/>
          <w:szCs w:val="24"/>
          <w:lang w:eastAsia="hu-HU"/>
        </w:rPr>
        <w:t>sa - a megaj</w:t>
      </w:r>
      <w:r w:rsidRPr="00AF3470">
        <w:rPr>
          <w:rFonts w:ascii="Times New Roman" w:hAnsi="Times New Roman"/>
          <w:sz w:val="24"/>
          <w:szCs w:val="24"/>
          <w:lang w:eastAsia="hu-HU"/>
        </w:rPr>
        <w:t>á</w:t>
      </w:r>
      <w:r w:rsidRPr="00702D0B">
        <w:rPr>
          <w:rFonts w:ascii="Times New Roman" w:hAnsi="Times New Roman"/>
          <w:sz w:val="24"/>
          <w:szCs w:val="24"/>
          <w:lang w:eastAsia="hu-HU"/>
        </w:rPr>
        <w:t>nlott keret</w:t>
      </w:r>
      <w:r w:rsidRPr="00AF3470">
        <w:rPr>
          <w:rFonts w:ascii="Times New Roman" w:hAnsi="Times New Roman"/>
          <w:sz w:val="24"/>
          <w:szCs w:val="24"/>
          <w:lang w:eastAsia="hu-HU"/>
        </w:rPr>
        <w:t>ó</w:t>
      </w:r>
      <w:r w:rsidRPr="00702D0B">
        <w:rPr>
          <w:rFonts w:ascii="Times New Roman" w:hAnsi="Times New Roman"/>
          <w:sz w:val="24"/>
          <w:szCs w:val="24"/>
          <w:lang w:eastAsia="hu-HU"/>
        </w:rPr>
        <w:t>rasz</w:t>
      </w:r>
      <w:r w:rsidRPr="00AF3470">
        <w:rPr>
          <w:rFonts w:ascii="Times New Roman" w:hAnsi="Times New Roman"/>
          <w:sz w:val="24"/>
          <w:szCs w:val="24"/>
          <w:lang w:eastAsia="hu-HU"/>
        </w:rPr>
        <w:t>á</w:t>
      </w:r>
      <w:r w:rsidRPr="00702D0B">
        <w:rPr>
          <w:rFonts w:ascii="Times New Roman" w:hAnsi="Times New Roman"/>
          <w:sz w:val="24"/>
          <w:szCs w:val="24"/>
          <w:lang w:eastAsia="hu-HU"/>
        </w:rPr>
        <w:t>mon bel</w:t>
      </w:r>
      <w:r w:rsidRPr="00AF3470">
        <w:rPr>
          <w:rFonts w:ascii="Times New Roman" w:hAnsi="Times New Roman"/>
          <w:sz w:val="24"/>
          <w:szCs w:val="24"/>
          <w:lang w:eastAsia="hu-HU"/>
        </w:rPr>
        <w:t>ü</w:t>
      </w:r>
      <w:r w:rsidRPr="00702D0B">
        <w:rPr>
          <w:rFonts w:ascii="Times New Roman" w:hAnsi="Times New Roman"/>
          <w:sz w:val="24"/>
          <w:szCs w:val="24"/>
          <w:lang w:eastAsia="hu-HU"/>
        </w:rPr>
        <w:t>l - a t</w:t>
      </w:r>
      <w:r w:rsidRPr="00AF3470">
        <w:rPr>
          <w:rFonts w:ascii="Times New Roman" w:hAnsi="Times New Roman"/>
          <w:sz w:val="24"/>
          <w:szCs w:val="24"/>
          <w:lang w:eastAsia="hu-HU"/>
        </w:rPr>
        <w:t>é</w:t>
      </w:r>
      <w:r w:rsidRPr="00702D0B">
        <w:rPr>
          <w:rFonts w:ascii="Times New Roman" w:hAnsi="Times New Roman"/>
          <w:sz w:val="24"/>
          <w:szCs w:val="24"/>
          <w:lang w:eastAsia="hu-HU"/>
        </w:rPr>
        <w:t>nylegesen teljes</w:t>
      </w:r>
      <w:r w:rsidRPr="00AF3470">
        <w:rPr>
          <w:rFonts w:ascii="Times New Roman" w:hAnsi="Times New Roman"/>
          <w:sz w:val="24"/>
          <w:szCs w:val="24"/>
          <w:lang w:eastAsia="hu-HU"/>
        </w:rPr>
        <w:t>í</w:t>
      </w:r>
      <w:r w:rsidRPr="00702D0B">
        <w:rPr>
          <w:rFonts w:ascii="Times New Roman" w:hAnsi="Times New Roman"/>
          <w:sz w:val="24"/>
          <w:szCs w:val="24"/>
          <w:lang w:eastAsia="hu-HU"/>
        </w:rPr>
        <w:t>tett r</w:t>
      </w:r>
      <w:r w:rsidRPr="00AF3470">
        <w:rPr>
          <w:rFonts w:ascii="Times New Roman" w:hAnsi="Times New Roman"/>
          <w:sz w:val="24"/>
          <w:szCs w:val="24"/>
          <w:lang w:eastAsia="hu-HU"/>
        </w:rPr>
        <w:t>é</w:t>
      </w:r>
      <w:r w:rsidRPr="00702D0B">
        <w:rPr>
          <w:rFonts w:ascii="Times New Roman" w:hAnsi="Times New Roman"/>
          <w:sz w:val="24"/>
          <w:szCs w:val="24"/>
          <w:lang w:eastAsia="hu-HU"/>
        </w:rPr>
        <w:t>szfeladatok ar</w:t>
      </w:r>
      <w:r w:rsidRPr="00AF3470">
        <w:rPr>
          <w:rFonts w:ascii="Times New Roman" w:hAnsi="Times New Roman"/>
          <w:sz w:val="24"/>
          <w:szCs w:val="24"/>
          <w:lang w:eastAsia="hu-HU"/>
        </w:rPr>
        <w:t>á</w:t>
      </w:r>
      <w:r w:rsidRPr="00702D0B">
        <w:rPr>
          <w:rFonts w:ascii="Times New Roman" w:hAnsi="Times New Roman"/>
          <w:sz w:val="24"/>
          <w:szCs w:val="24"/>
          <w:lang w:eastAsia="hu-HU"/>
        </w:rPr>
        <w:t>ny</w:t>
      </w:r>
      <w:r w:rsidRPr="00AF3470">
        <w:rPr>
          <w:rFonts w:ascii="Times New Roman" w:hAnsi="Times New Roman"/>
          <w:sz w:val="24"/>
          <w:szCs w:val="24"/>
          <w:lang w:eastAsia="hu-HU"/>
        </w:rPr>
        <w:t>á</w:t>
      </w:r>
      <w:r w:rsidRPr="00702D0B">
        <w:rPr>
          <w:rFonts w:ascii="Times New Roman" w:hAnsi="Times New Roman"/>
          <w:sz w:val="24"/>
          <w:szCs w:val="24"/>
          <w:lang w:eastAsia="hu-HU"/>
        </w:rPr>
        <w:t>ban sz</w:t>
      </w:r>
      <w:r w:rsidRPr="00AF3470">
        <w:rPr>
          <w:rFonts w:ascii="Times New Roman" w:hAnsi="Times New Roman"/>
          <w:sz w:val="24"/>
          <w:szCs w:val="24"/>
          <w:lang w:eastAsia="hu-HU"/>
        </w:rPr>
        <w:t>ü</w:t>
      </w:r>
      <w:r w:rsidRPr="00702D0B">
        <w:rPr>
          <w:rFonts w:ascii="Times New Roman" w:hAnsi="Times New Roman"/>
          <w:sz w:val="24"/>
          <w:szCs w:val="24"/>
          <w:lang w:eastAsia="hu-HU"/>
        </w:rPr>
        <w:t>ks</w:t>
      </w:r>
      <w:r w:rsidRPr="00AF3470">
        <w:rPr>
          <w:rFonts w:ascii="Times New Roman" w:hAnsi="Times New Roman"/>
          <w:sz w:val="24"/>
          <w:szCs w:val="24"/>
          <w:lang w:eastAsia="hu-HU"/>
        </w:rPr>
        <w:t>é</w:t>
      </w:r>
      <w:r w:rsidRPr="00702D0B">
        <w:rPr>
          <w:rFonts w:ascii="Times New Roman" w:hAnsi="Times New Roman"/>
          <w:sz w:val="24"/>
          <w:szCs w:val="24"/>
          <w:lang w:eastAsia="hu-HU"/>
        </w:rPr>
        <w:t xml:space="preserve">ges </w:t>
      </w:r>
      <w:r w:rsidRPr="00AF3470">
        <w:rPr>
          <w:rFonts w:ascii="Times New Roman" w:hAnsi="Times New Roman"/>
          <w:sz w:val="24"/>
          <w:szCs w:val="24"/>
          <w:lang w:eastAsia="hu-HU"/>
        </w:rPr>
        <w:t>é</w:t>
      </w:r>
      <w:r w:rsidRPr="00702D0B">
        <w:rPr>
          <w:rFonts w:ascii="Times New Roman" w:hAnsi="Times New Roman"/>
          <w:sz w:val="24"/>
          <w:szCs w:val="24"/>
          <w:lang w:eastAsia="hu-HU"/>
        </w:rPr>
        <w:t>s lehets</w:t>
      </w:r>
      <w:r w:rsidRPr="00AF3470">
        <w:rPr>
          <w:rFonts w:ascii="Times New Roman" w:hAnsi="Times New Roman"/>
          <w:sz w:val="24"/>
          <w:szCs w:val="24"/>
          <w:lang w:eastAsia="hu-HU"/>
        </w:rPr>
        <w:t>é</w:t>
      </w:r>
      <w:r w:rsidRPr="00702D0B">
        <w:rPr>
          <w:rFonts w:ascii="Times New Roman" w:hAnsi="Times New Roman"/>
          <w:sz w:val="24"/>
          <w:szCs w:val="24"/>
          <w:lang w:eastAsia="hu-HU"/>
        </w:rPr>
        <w:t>ges, az al</w:t>
      </w:r>
      <w:r w:rsidRPr="00AF3470">
        <w:rPr>
          <w:rFonts w:ascii="Times New Roman" w:hAnsi="Times New Roman"/>
          <w:sz w:val="24"/>
          <w:szCs w:val="24"/>
          <w:lang w:eastAsia="hu-HU"/>
        </w:rPr>
        <w:t>á</w:t>
      </w:r>
      <w:r w:rsidRPr="00702D0B">
        <w:rPr>
          <w:rFonts w:ascii="Times New Roman" w:hAnsi="Times New Roman"/>
          <w:sz w:val="24"/>
          <w:szCs w:val="24"/>
          <w:lang w:eastAsia="hu-HU"/>
        </w:rPr>
        <w:t>bbiak figyelembe v</w:t>
      </w:r>
      <w:r w:rsidRPr="00AF3470">
        <w:rPr>
          <w:rFonts w:ascii="Times New Roman" w:hAnsi="Times New Roman"/>
          <w:sz w:val="24"/>
          <w:szCs w:val="24"/>
          <w:lang w:eastAsia="hu-HU"/>
        </w:rPr>
        <w:t>é</w:t>
      </w:r>
      <w:r w:rsidRPr="00702D0B">
        <w:rPr>
          <w:rFonts w:ascii="Times New Roman" w:hAnsi="Times New Roman"/>
          <w:sz w:val="24"/>
          <w:szCs w:val="24"/>
          <w:lang w:eastAsia="hu-HU"/>
        </w:rPr>
        <w:t>tele mellett:</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 xml:space="preserve">Első ellenőrzés teljesítése alapján a megajánlott keretóraszám 60 %-a számolható el. </w:t>
      </w:r>
    </w:p>
    <w:p w:rsidR="00B4133E" w:rsidRPr="001F4C89" w:rsidRDefault="00B4133E" w:rsidP="00B4133E">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 xml:space="preserve">A hiánypótlást követő ellenőrzés teljesítése alapján a megajánlott keretóraszám 25 %-a számolható el. </w:t>
      </w:r>
    </w:p>
    <w:p w:rsidR="00B4133E" w:rsidRPr="001F4C89" w:rsidRDefault="00B4133E" w:rsidP="00B4133E">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Korrekció-kérést követő ellenőrzés teljesítése alapján a megajánlott keretóraszám fennmaradó 15 %-a számolható el.</w:t>
      </w:r>
    </w:p>
    <w:p w:rsidR="00B4133E" w:rsidRPr="00702D0B"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lastRenderedPageBreak/>
        <w:t>Az ellen</w:t>
      </w:r>
      <w:r w:rsidRPr="00AF3470">
        <w:rPr>
          <w:rFonts w:ascii="Times New Roman" w:hAnsi="Times New Roman"/>
          <w:sz w:val="24"/>
          <w:szCs w:val="24"/>
          <w:lang w:eastAsia="hu-HU"/>
        </w:rPr>
        <w:t>ő</w:t>
      </w:r>
      <w:r w:rsidRPr="00702D0B">
        <w:rPr>
          <w:rFonts w:ascii="Times New Roman" w:hAnsi="Times New Roman"/>
          <w:sz w:val="24"/>
          <w:szCs w:val="24"/>
          <w:lang w:eastAsia="hu-HU"/>
        </w:rPr>
        <w:t>rz</w:t>
      </w:r>
      <w:r w:rsidRPr="00AF3470">
        <w:rPr>
          <w:rFonts w:ascii="Times New Roman" w:hAnsi="Times New Roman"/>
          <w:sz w:val="24"/>
          <w:szCs w:val="24"/>
          <w:lang w:eastAsia="hu-HU"/>
        </w:rPr>
        <w:t>é</w:t>
      </w:r>
      <w:r w:rsidRPr="00702D0B">
        <w:rPr>
          <w:rFonts w:ascii="Times New Roman" w:hAnsi="Times New Roman"/>
          <w:sz w:val="24"/>
          <w:szCs w:val="24"/>
          <w:lang w:eastAsia="hu-HU"/>
        </w:rPr>
        <w:t xml:space="preserve">s alatt </w:t>
      </w:r>
      <w:r w:rsidRPr="00AF3470">
        <w:rPr>
          <w:rFonts w:ascii="Times New Roman" w:hAnsi="Times New Roman"/>
          <w:sz w:val="24"/>
          <w:szCs w:val="24"/>
          <w:lang w:eastAsia="hu-HU"/>
        </w:rPr>
        <w:t>é</w:t>
      </w:r>
      <w:r w:rsidRPr="00702D0B">
        <w:rPr>
          <w:rFonts w:ascii="Times New Roman" w:hAnsi="Times New Roman"/>
          <w:sz w:val="24"/>
          <w:szCs w:val="24"/>
          <w:lang w:eastAsia="hu-HU"/>
        </w:rPr>
        <w:t>rtend</w:t>
      </w:r>
      <w:r w:rsidRPr="00AF3470">
        <w:rPr>
          <w:rFonts w:ascii="Times New Roman" w:hAnsi="Times New Roman"/>
          <w:sz w:val="24"/>
          <w:szCs w:val="24"/>
          <w:lang w:eastAsia="hu-HU"/>
        </w:rPr>
        <w:t>ő</w:t>
      </w:r>
      <w:r w:rsidRPr="00702D0B">
        <w:rPr>
          <w:rFonts w:ascii="Times New Roman" w:hAnsi="Times New Roman"/>
          <w:sz w:val="24"/>
          <w:szCs w:val="24"/>
          <w:lang w:eastAsia="hu-HU"/>
        </w:rPr>
        <w:t xml:space="preserve"> a </w:t>
      </w:r>
      <w:r w:rsidRPr="00AF3470">
        <w:rPr>
          <w:rFonts w:ascii="Times New Roman" w:hAnsi="Times New Roman"/>
          <w:sz w:val="24"/>
          <w:szCs w:val="24"/>
          <w:lang w:eastAsia="hu-HU"/>
        </w:rPr>
        <w:t>„</w:t>
      </w:r>
      <w:r w:rsidRPr="00702D0B">
        <w:rPr>
          <w:rFonts w:ascii="Times New Roman" w:hAnsi="Times New Roman"/>
          <w:sz w:val="24"/>
          <w:szCs w:val="24"/>
          <w:lang w:eastAsia="hu-HU"/>
        </w:rPr>
        <w:t>n</w:t>
      </w:r>
      <w:r w:rsidRPr="00AF3470">
        <w:rPr>
          <w:rFonts w:ascii="Times New Roman" w:hAnsi="Times New Roman"/>
          <w:sz w:val="24"/>
          <w:szCs w:val="24"/>
          <w:lang w:eastAsia="hu-HU"/>
        </w:rPr>
        <w:t>é</w:t>
      </w:r>
      <w:r w:rsidRPr="00702D0B">
        <w:rPr>
          <w:rFonts w:ascii="Times New Roman" w:hAnsi="Times New Roman"/>
          <w:sz w:val="24"/>
          <w:szCs w:val="24"/>
          <w:lang w:eastAsia="hu-HU"/>
        </w:rPr>
        <w:t>gyszemes</w:t>
      </w:r>
      <w:r w:rsidRPr="00AF3470">
        <w:rPr>
          <w:rFonts w:ascii="Times New Roman" w:hAnsi="Times New Roman"/>
          <w:sz w:val="24"/>
          <w:szCs w:val="24"/>
          <w:lang w:eastAsia="hu-HU"/>
        </w:rPr>
        <w:t>”</w:t>
      </w:r>
      <w:r w:rsidRPr="00702D0B">
        <w:rPr>
          <w:rFonts w:ascii="Times New Roman" w:hAnsi="Times New Roman"/>
          <w:sz w:val="24"/>
          <w:szCs w:val="24"/>
          <w:lang w:eastAsia="hu-HU"/>
        </w:rPr>
        <w:t xml:space="preserve"> ellen</w:t>
      </w:r>
      <w:r w:rsidRPr="00AF3470">
        <w:rPr>
          <w:rFonts w:ascii="Times New Roman" w:hAnsi="Times New Roman"/>
          <w:sz w:val="24"/>
          <w:szCs w:val="24"/>
          <w:lang w:eastAsia="hu-HU"/>
        </w:rPr>
        <w:t>ő</w:t>
      </w:r>
      <w:r w:rsidRPr="00702D0B">
        <w:rPr>
          <w:rFonts w:ascii="Times New Roman" w:hAnsi="Times New Roman"/>
          <w:sz w:val="24"/>
          <w:szCs w:val="24"/>
          <w:lang w:eastAsia="hu-HU"/>
        </w:rPr>
        <w:t>rz</w:t>
      </w:r>
      <w:r w:rsidRPr="00AF3470">
        <w:rPr>
          <w:rFonts w:ascii="Times New Roman" w:hAnsi="Times New Roman"/>
          <w:sz w:val="24"/>
          <w:szCs w:val="24"/>
          <w:lang w:eastAsia="hu-HU"/>
        </w:rPr>
        <w:t>é</w:t>
      </w:r>
      <w:r w:rsidRPr="00702D0B">
        <w:rPr>
          <w:rFonts w:ascii="Times New Roman" w:hAnsi="Times New Roman"/>
          <w:sz w:val="24"/>
          <w:szCs w:val="24"/>
          <w:lang w:eastAsia="hu-HU"/>
        </w:rPr>
        <w:t>s teljes</w:t>
      </w:r>
      <w:r w:rsidRPr="00AF3470">
        <w:rPr>
          <w:rFonts w:ascii="Times New Roman" w:hAnsi="Times New Roman"/>
          <w:sz w:val="24"/>
          <w:szCs w:val="24"/>
          <w:lang w:eastAsia="hu-HU"/>
        </w:rPr>
        <w:t>í</w:t>
      </w:r>
      <w:r w:rsidRPr="00702D0B">
        <w:rPr>
          <w:rFonts w:ascii="Times New Roman" w:hAnsi="Times New Roman"/>
          <w:sz w:val="24"/>
          <w:szCs w:val="24"/>
          <w:lang w:eastAsia="hu-HU"/>
        </w:rPr>
        <w:t>t</w:t>
      </w:r>
      <w:r w:rsidRPr="00AF3470">
        <w:rPr>
          <w:rFonts w:ascii="Times New Roman" w:hAnsi="Times New Roman"/>
          <w:sz w:val="24"/>
          <w:szCs w:val="24"/>
          <w:lang w:eastAsia="hu-HU"/>
        </w:rPr>
        <w:t>é</w:t>
      </w:r>
      <w:r w:rsidRPr="00702D0B">
        <w:rPr>
          <w:rFonts w:ascii="Times New Roman" w:hAnsi="Times New Roman"/>
          <w:sz w:val="24"/>
          <w:szCs w:val="24"/>
          <w:lang w:eastAsia="hu-HU"/>
        </w:rPr>
        <w:t>se is. Amennyiben hiánypótlási felhívás kibocsátására, vagy korrekció kérésére nem kerül sor az ellenőrzés során, vagy annak kiküldését az Ajánlatkérő nem tartja megalapozottnak, il</w:t>
      </w:r>
      <w:r w:rsidRPr="001F4C89">
        <w:rPr>
          <w:rFonts w:ascii="Times New Roman" w:hAnsi="Times New Roman"/>
          <w:sz w:val="24"/>
          <w:szCs w:val="24"/>
          <w:lang w:eastAsia="hu-HU"/>
        </w:rPr>
        <w:t>letve szükségesnek az ellenőrzés elvégzéséhez és lezárásához, úgy csak a megajánlott keret</w:t>
      </w:r>
      <w:r w:rsidRPr="00AF3470">
        <w:rPr>
          <w:rFonts w:ascii="Times New Roman" w:hAnsi="Times New Roman"/>
          <w:sz w:val="24"/>
          <w:szCs w:val="24"/>
          <w:lang w:eastAsia="hu-HU"/>
        </w:rPr>
        <w:t>ó</w:t>
      </w:r>
      <w:r w:rsidRPr="00702D0B">
        <w:rPr>
          <w:rFonts w:ascii="Times New Roman" w:hAnsi="Times New Roman"/>
          <w:sz w:val="24"/>
          <w:szCs w:val="24"/>
          <w:lang w:eastAsia="hu-HU"/>
        </w:rPr>
        <w:t>rasz</w:t>
      </w:r>
      <w:r w:rsidRPr="00AF3470">
        <w:rPr>
          <w:rFonts w:ascii="Times New Roman" w:hAnsi="Times New Roman"/>
          <w:sz w:val="24"/>
          <w:szCs w:val="24"/>
          <w:lang w:eastAsia="hu-HU"/>
        </w:rPr>
        <w:t>á</w:t>
      </w:r>
      <w:r w:rsidRPr="00702D0B">
        <w:rPr>
          <w:rFonts w:ascii="Times New Roman" w:hAnsi="Times New Roman"/>
          <w:sz w:val="24"/>
          <w:szCs w:val="24"/>
          <w:lang w:eastAsia="hu-HU"/>
        </w:rPr>
        <w:t>m 60 %-a sz</w:t>
      </w:r>
      <w:r w:rsidRPr="00AF3470">
        <w:rPr>
          <w:rFonts w:ascii="Times New Roman" w:hAnsi="Times New Roman"/>
          <w:sz w:val="24"/>
          <w:szCs w:val="24"/>
          <w:lang w:eastAsia="hu-HU"/>
        </w:rPr>
        <w:t>á</w:t>
      </w:r>
      <w:r w:rsidRPr="00702D0B">
        <w:rPr>
          <w:rFonts w:ascii="Times New Roman" w:hAnsi="Times New Roman"/>
          <w:sz w:val="24"/>
          <w:szCs w:val="24"/>
          <w:lang w:eastAsia="hu-HU"/>
        </w:rPr>
        <w:t>molhat</w:t>
      </w:r>
      <w:r w:rsidRPr="00AF3470">
        <w:rPr>
          <w:rFonts w:ascii="Times New Roman" w:hAnsi="Times New Roman"/>
          <w:sz w:val="24"/>
          <w:szCs w:val="24"/>
          <w:lang w:eastAsia="hu-HU"/>
        </w:rPr>
        <w:t>ó</w:t>
      </w:r>
      <w:r w:rsidRPr="00702D0B">
        <w:rPr>
          <w:rFonts w:ascii="Times New Roman" w:hAnsi="Times New Roman"/>
          <w:sz w:val="24"/>
          <w:szCs w:val="24"/>
          <w:lang w:eastAsia="hu-HU"/>
        </w:rPr>
        <w:t xml:space="preserve"> el.       </w:t>
      </w:r>
    </w:p>
    <w:p w:rsidR="00B4133E" w:rsidRDefault="00B4133E" w:rsidP="00B4133E">
      <w:pPr>
        <w:suppressAutoHyphens w:val="0"/>
        <w:jc w:val="both"/>
        <w:rPr>
          <w:rFonts w:ascii="Times New Roman" w:hAnsi="Times New Roman"/>
          <w:sz w:val="24"/>
          <w:szCs w:val="24"/>
          <w:lang w:eastAsia="hu-HU"/>
        </w:rPr>
      </w:pPr>
    </w:p>
    <w:p w:rsidR="00A43096" w:rsidRPr="00702D0B" w:rsidRDefault="00A43096" w:rsidP="00A43096">
      <w:pPr>
        <w:suppressAutoHyphens w:val="0"/>
        <w:jc w:val="both"/>
        <w:rPr>
          <w:rFonts w:ascii="Times New Roman" w:hAnsi="Times New Roman"/>
          <w:sz w:val="24"/>
          <w:szCs w:val="24"/>
          <w:lang w:eastAsia="hu-HU"/>
        </w:rPr>
      </w:pPr>
      <w:r w:rsidRPr="00A43096">
        <w:rPr>
          <w:rFonts w:ascii="Times New Roman" w:hAnsi="Times New Roman"/>
          <w:sz w:val="24"/>
          <w:szCs w:val="24"/>
          <w:lang w:eastAsia="hu-HU"/>
        </w:rPr>
        <w:t>Az ellen</w:t>
      </w:r>
      <w:r w:rsidRPr="00A43096">
        <w:rPr>
          <w:rFonts w:ascii="Times New Roman" w:hAnsi="Times New Roman" w:hint="eastAsia"/>
          <w:sz w:val="24"/>
          <w:szCs w:val="24"/>
          <w:lang w:eastAsia="hu-HU"/>
        </w:rPr>
        <w:t>ő</w:t>
      </w:r>
      <w:r w:rsidRPr="00A43096">
        <w:rPr>
          <w:rFonts w:ascii="Times New Roman" w:hAnsi="Times New Roman"/>
          <w:sz w:val="24"/>
          <w:szCs w:val="24"/>
          <w:lang w:eastAsia="hu-HU"/>
        </w:rPr>
        <w:t>rz</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shez kapcsol</w:t>
      </w:r>
      <w:r w:rsidRPr="00A43096">
        <w:rPr>
          <w:rFonts w:ascii="Times New Roman" w:hAnsi="Times New Roman" w:hint="eastAsia"/>
          <w:sz w:val="24"/>
          <w:szCs w:val="24"/>
          <w:lang w:eastAsia="hu-HU"/>
        </w:rPr>
        <w:t>ó</w:t>
      </w:r>
      <w:r w:rsidRPr="00A43096">
        <w:rPr>
          <w:rFonts w:ascii="Times New Roman" w:hAnsi="Times New Roman"/>
          <w:sz w:val="24"/>
          <w:szCs w:val="24"/>
          <w:lang w:eastAsia="hu-HU"/>
        </w:rPr>
        <w:t>d</w:t>
      </w:r>
      <w:r w:rsidRPr="00A43096">
        <w:rPr>
          <w:rFonts w:ascii="Times New Roman" w:hAnsi="Times New Roman" w:hint="eastAsia"/>
          <w:sz w:val="24"/>
          <w:szCs w:val="24"/>
          <w:lang w:eastAsia="hu-HU"/>
        </w:rPr>
        <w:t>ó</w:t>
      </w:r>
      <w:r w:rsidRPr="00A43096">
        <w:rPr>
          <w:rFonts w:ascii="Times New Roman" w:hAnsi="Times New Roman"/>
          <w:sz w:val="24"/>
          <w:szCs w:val="24"/>
          <w:lang w:eastAsia="hu-HU"/>
        </w:rPr>
        <w:t xml:space="preserve"> adminisztrat</w:t>
      </w:r>
      <w:r w:rsidRPr="00A43096">
        <w:rPr>
          <w:rFonts w:ascii="Times New Roman" w:hAnsi="Times New Roman" w:hint="eastAsia"/>
          <w:sz w:val="24"/>
          <w:szCs w:val="24"/>
          <w:lang w:eastAsia="hu-HU"/>
        </w:rPr>
        <w:t>í</w:t>
      </w:r>
      <w:r w:rsidRPr="00A43096">
        <w:rPr>
          <w:rFonts w:ascii="Times New Roman" w:hAnsi="Times New Roman"/>
          <w:sz w:val="24"/>
          <w:szCs w:val="24"/>
          <w:lang w:eastAsia="hu-HU"/>
        </w:rPr>
        <w:t xml:space="preserve">v feladatok </w:t>
      </w:r>
      <w:r w:rsidRPr="00A43096">
        <w:rPr>
          <w:rFonts w:ascii="Times New Roman" w:hAnsi="Times New Roman" w:hint="eastAsia"/>
          <w:sz w:val="24"/>
          <w:szCs w:val="24"/>
          <w:lang w:eastAsia="hu-HU"/>
        </w:rPr>
        <w:t>–</w:t>
      </w:r>
      <w:r w:rsidRPr="00A43096">
        <w:rPr>
          <w:rFonts w:ascii="Times New Roman" w:hAnsi="Times New Roman"/>
          <w:sz w:val="24"/>
          <w:szCs w:val="24"/>
          <w:lang w:eastAsia="hu-HU"/>
        </w:rPr>
        <w:t xml:space="preserve"> ide</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rtve az EMIR/EUPR/EPTK vagy a mindenkori elektronikus p</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ly</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zatkezel</w:t>
      </w:r>
      <w:r w:rsidRPr="00A43096">
        <w:rPr>
          <w:rFonts w:ascii="Times New Roman" w:hAnsi="Times New Roman" w:hint="eastAsia"/>
          <w:sz w:val="24"/>
          <w:szCs w:val="24"/>
          <w:lang w:eastAsia="hu-HU"/>
        </w:rPr>
        <w:t>ő</w:t>
      </w:r>
      <w:r w:rsidRPr="00A43096">
        <w:rPr>
          <w:rFonts w:ascii="Times New Roman" w:hAnsi="Times New Roman"/>
          <w:sz w:val="24"/>
          <w:szCs w:val="24"/>
          <w:lang w:eastAsia="hu-HU"/>
        </w:rPr>
        <w:t>i fel</w:t>
      </w:r>
      <w:r w:rsidRPr="00A43096">
        <w:rPr>
          <w:rFonts w:ascii="Times New Roman" w:hAnsi="Times New Roman" w:hint="eastAsia"/>
          <w:sz w:val="24"/>
          <w:szCs w:val="24"/>
          <w:lang w:eastAsia="hu-HU"/>
        </w:rPr>
        <w:t>ü</w:t>
      </w:r>
      <w:r w:rsidRPr="00A43096">
        <w:rPr>
          <w:rFonts w:ascii="Times New Roman" w:hAnsi="Times New Roman"/>
          <w:sz w:val="24"/>
          <w:szCs w:val="24"/>
          <w:lang w:eastAsia="hu-HU"/>
        </w:rPr>
        <w:t>let k</w:t>
      </w:r>
      <w:r w:rsidRPr="00A43096">
        <w:rPr>
          <w:rFonts w:ascii="Times New Roman" w:hAnsi="Times New Roman" w:hint="eastAsia"/>
          <w:sz w:val="24"/>
          <w:szCs w:val="24"/>
          <w:lang w:eastAsia="hu-HU"/>
        </w:rPr>
        <w:t>ö</w:t>
      </w:r>
      <w:r w:rsidRPr="00A43096">
        <w:rPr>
          <w:rFonts w:ascii="Times New Roman" w:hAnsi="Times New Roman"/>
          <w:sz w:val="24"/>
          <w:szCs w:val="24"/>
          <w:lang w:eastAsia="hu-HU"/>
        </w:rPr>
        <w:t>zbeszerz</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si modulja szak</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rt</w:t>
      </w:r>
      <w:r w:rsidRPr="00A43096">
        <w:rPr>
          <w:rFonts w:ascii="Times New Roman" w:hAnsi="Times New Roman" w:hint="eastAsia"/>
          <w:sz w:val="24"/>
          <w:szCs w:val="24"/>
          <w:lang w:eastAsia="hu-HU"/>
        </w:rPr>
        <w:t>ő</w:t>
      </w:r>
      <w:r w:rsidRPr="00A43096">
        <w:rPr>
          <w:rFonts w:ascii="Times New Roman" w:hAnsi="Times New Roman"/>
          <w:sz w:val="24"/>
          <w:szCs w:val="24"/>
          <w:lang w:eastAsia="hu-HU"/>
        </w:rPr>
        <w:t>i fel</w:t>
      </w:r>
      <w:r w:rsidRPr="00A43096">
        <w:rPr>
          <w:rFonts w:ascii="Times New Roman" w:hAnsi="Times New Roman" w:hint="eastAsia"/>
          <w:sz w:val="24"/>
          <w:szCs w:val="24"/>
          <w:lang w:eastAsia="hu-HU"/>
        </w:rPr>
        <w:t>ü</w:t>
      </w:r>
      <w:r w:rsidRPr="00A43096">
        <w:rPr>
          <w:rFonts w:ascii="Times New Roman" w:hAnsi="Times New Roman"/>
          <w:sz w:val="24"/>
          <w:szCs w:val="24"/>
          <w:lang w:eastAsia="hu-HU"/>
        </w:rPr>
        <w:t>let</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nek adatfelt</w:t>
      </w:r>
      <w:r w:rsidRPr="00A43096">
        <w:rPr>
          <w:rFonts w:ascii="Times New Roman" w:hAnsi="Times New Roman" w:hint="eastAsia"/>
          <w:sz w:val="24"/>
          <w:szCs w:val="24"/>
          <w:lang w:eastAsia="hu-HU"/>
        </w:rPr>
        <w:t>ö</w:t>
      </w:r>
      <w:r w:rsidRPr="00A43096">
        <w:rPr>
          <w:rFonts w:ascii="Times New Roman" w:hAnsi="Times New Roman"/>
          <w:sz w:val="24"/>
          <w:szCs w:val="24"/>
          <w:lang w:eastAsia="hu-HU"/>
        </w:rPr>
        <w:t>lt</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s</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 xml:space="preserve">t is </w:t>
      </w:r>
      <w:r w:rsidRPr="00A43096">
        <w:rPr>
          <w:rFonts w:ascii="Times New Roman" w:hAnsi="Times New Roman" w:hint="eastAsia"/>
          <w:sz w:val="24"/>
          <w:szCs w:val="24"/>
          <w:lang w:eastAsia="hu-HU"/>
        </w:rPr>
        <w:t>–</w:t>
      </w:r>
      <w:r w:rsidRPr="00A43096">
        <w:rPr>
          <w:rFonts w:ascii="Times New Roman" w:hAnsi="Times New Roman"/>
          <w:sz w:val="24"/>
          <w:szCs w:val="24"/>
          <w:lang w:eastAsia="hu-HU"/>
        </w:rPr>
        <w:t xml:space="preserve"> elv</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gz</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s</w:t>
      </w:r>
      <w:r w:rsidRPr="00A43096">
        <w:rPr>
          <w:rFonts w:ascii="Times New Roman" w:hAnsi="Times New Roman" w:hint="eastAsia"/>
          <w:sz w:val="24"/>
          <w:szCs w:val="24"/>
          <w:lang w:eastAsia="hu-HU"/>
        </w:rPr>
        <w:t>éé</w:t>
      </w:r>
      <w:r w:rsidRPr="00A43096">
        <w:rPr>
          <w:rFonts w:ascii="Times New Roman" w:hAnsi="Times New Roman"/>
          <w:sz w:val="24"/>
          <w:szCs w:val="24"/>
          <w:lang w:eastAsia="hu-HU"/>
        </w:rPr>
        <w:t>rt tov</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bbi megb</w:t>
      </w:r>
      <w:r w:rsidRPr="00A43096">
        <w:rPr>
          <w:rFonts w:ascii="Times New Roman" w:hAnsi="Times New Roman" w:hint="eastAsia"/>
          <w:sz w:val="24"/>
          <w:szCs w:val="24"/>
          <w:lang w:eastAsia="hu-HU"/>
        </w:rPr>
        <w:t>í</w:t>
      </w:r>
      <w:r w:rsidRPr="00A43096">
        <w:rPr>
          <w:rFonts w:ascii="Times New Roman" w:hAnsi="Times New Roman"/>
          <w:sz w:val="24"/>
          <w:szCs w:val="24"/>
          <w:lang w:eastAsia="hu-HU"/>
        </w:rPr>
        <w:t>z</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si d</w:t>
      </w:r>
      <w:r w:rsidRPr="00A43096">
        <w:rPr>
          <w:rFonts w:ascii="Times New Roman" w:hAnsi="Times New Roman" w:hint="eastAsia"/>
          <w:sz w:val="24"/>
          <w:szCs w:val="24"/>
          <w:lang w:eastAsia="hu-HU"/>
        </w:rPr>
        <w:t>í</w:t>
      </w:r>
      <w:r w:rsidRPr="00A43096">
        <w:rPr>
          <w:rFonts w:ascii="Times New Roman" w:hAnsi="Times New Roman"/>
          <w:sz w:val="24"/>
          <w:szCs w:val="24"/>
          <w:lang w:eastAsia="hu-HU"/>
        </w:rPr>
        <w:t>j sz</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molhat</w:t>
      </w:r>
      <w:r w:rsidRPr="00A43096">
        <w:rPr>
          <w:rFonts w:ascii="Times New Roman" w:hAnsi="Times New Roman" w:hint="eastAsia"/>
          <w:sz w:val="24"/>
          <w:szCs w:val="24"/>
          <w:lang w:eastAsia="hu-HU"/>
        </w:rPr>
        <w:t>ó</w:t>
      </w:r>
      <w:r w:rsidRPr="00A43096">
        <w:rPr>
          <w:rFonts w:ascii="Times New Roman" w:hAnsi="Times New Roman"/>
          <w:sz w:val="24"/>
          <w:szCs w:val="24"/>
          <w:lang w:eastAsia="hu-HU"/>
        </w:rPr>
        <w:t xml:space="preserve"> el elj</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r</w:t>
      </w:r>
      <w:r w:rsidRPr="00A43096">
        <w:rPr>
          <w:rFonts w:ascii="Times New Roman" w:hAnsi="Times New Roman" w:hint="eastAsia"/>
          <w:sz w:val="24"/>
          <w:szCs w:val="24"/>
          <w:lang w:eastAsia="hu-HU"/>
        </w:rPr>
        <w:t>á</w:t>
      </w:r>
      <w:r w:rsidRPr="00A43096">
        <w:rPr>
          <w:rFonts w:ascii="Times New Roman" w:hAnsi="Times New Roman"/>
          <w:sz w:val="24"/>
          <w:szCs w:val="24"/>
          <w:lang w:eastAsia="hu-HU"/>
        </w:rPr>
        <w:t>sonk</w:t>
      </w:r>
      <w:r w:rsidRPr="00A43096">
        <w:rPr>
          <w:rFonts w:ascii="Times New Roman" w:hAnsi="Times New Roman" w:hint="eastAsia"/>
          <w:sz w:val="24"/>
          <w:szCs w:val="24"/>
          <w:lang w:eastAsia="hu-HU"/>
        </w:rPr>
        <w:t>é</w:t>
      </w:r>
      <w:r w:rsidRPr="00A43096">
        <w:rPr>
          <w:rFonts w:ascii="Times New Roman" w:hAnsi="Times New Roman"/>
          <w:sz w:val="24"/>
          <w:szCs w:val="24"/>
          <w:lang w:eastAsia="hu-HU"/>
        </w:rPr>
        <w:t xml:space="preserve">nt, melynek </w:t>
      </w:r>
      <w:r w:rsidRPr="00A43096">
        <w:rPr>
          <w:rFonts w:ascii="Times New Roman" w:hAnsi="Times New Roman" w:hint="eastAsia"/>
          <w:sz w:val="24"/>
          <w:szCs w:val="24"/>
          <w:lang w:eastAsia="hu-HU"/>
        </w:rPr>
        <w:t>ö</w:t>
      </w:r>
      <w:r w:rsidRPr="00A43096">
        <w:rPr>
          <w:rFonts w:ascii="Times New Roman" w:hAnsi="Times New Roman"/>
          <w:sz w:val="24"/>
          <w:szCs w:val="24"/>
          <w:lang w:eastAsia="hu-HU"/>
        </w:rPr>
        <w:t>sszege a</w:t>
      </w:r>
      <w:r>
        <w:rPr>
          <w:rFonts w:ascii="Times New Roman" w:hAnsi="Times New Roman"/>
          <w:sz w:val="24"/>
          <w:szCs w:val="24"/>
          <w:lang w:eastAsia="hu-HU"/>
        </w:rPr>
        <w:t xml:space="preserve">z </w:t>
      </w:r>
      <w:r w:rsidRPr="00ED719B">
        <w:rPr>
          <w:rFonts w:ascii="Times New Roman" w:hAnsi="Times New Roman"/>
          <w:sz w:val="24"/>
          <w:szCs w:val="24"/>
          <w:lang w:eastAsia="hu-HU"/>
        </w:rPr>
        <w:t xml:space="preserve">előzőekben foglaltak alapján </w:t>
      </w:r>
      <w:r w:rsidR="00540A37" w:rsidRPr="00ED719B">
        <w:rPr>
          <w:rFonts w:ascii="Times New Roman" w:hAnsi="Times New Roman"/>
          <w:sz w:val="24"/>
          <w:szCs w:val="24"/>
          <w:lang w:eastAsia="hu-HU"/>
        </w:rPr>
        <w:t xml:space="preserve">a megajánlott keretóraszámból </w:t>
      </w:r>
      <w:r w:rsidRPr="00ED719B">
        <w:rPr>
          <w:rFonts w:ascii="Times New Roman" w:hAnsi="Times New Roman"/>
          <w:sz w:val="24"/>
          <w:szCs w:val="24"/>
          <w:lang w:eastAsia="hu-HU"/>
        </w:rPr>
        <w:t>t</w:t>
      </w:r>
      <w:r w:rsidRPr="00ED719B">
        <w:rPr>
          <w:rFonts w:ascii="Times New Roman" w:hAnsi="Times New Roman" w:hint="eastAsia"/>
          <w:sz w:val="24"/>
          <w:szCs w:val="24"/>
          <w:lang w:eastAsia="hu-HU"/>
        </w:rPr>
        <w:t>é</w:t>
      </w:r>
      <w:r w:rsidRPr="00ED719B">
        <w:rPr>
          <w:rFonts w:ascii="Times New Roman" w:hAnsi="Times New Roman"/>
          <w:sz w:val="24"/>
          <w:szCs w:val="24"/>
          <w:lang w:eastAsia="hu-HU"/>
        </w:rPr>
        <w:t>nylegesen elsz</w:t>
      </w:r>
      <w:r w:rsidRPr="00ED719B">
        <w:rPr>
          <w:rFonts w:ascii="Times New Roman" w:hAnsi="Times New Roman" w:hint="eastAsia"/>
          <w:sz w:val="24"/>
          <w:szCs w:val="24"/>
          <w:lang w:eastAsia="hu-HU"/>
        </w:rPr>
        <w:t>á</w:t>
      </w:r>
      <w:r w:rsidRPr="00ED719B">
        <w:rPr>
          <w:rFonts w:ascii="Times New Roman" w:hAnsi="Times New Roman"/>
          <w:sz w:val="24"/>
          <w:szCs w:val="24"/>
          <w:lang w:eastAsia="hu-HU"/>
        </w:rPr>
        <w:t>molhat</w:t>
      </w:r>
      <w:r w:rsidRPr="00ED719B">
        <w:rPr>
          <w:rFonts w:ascii="Times New Roman" w:hAnsi="Times New Roman" w:hint="eastAsia"/>
          <w:sz w:val="24"/>
          <w:szCs w:val="24"/>
          <w:lang w:eastAsia="hu-HU"/>
        </w:rPr>
        <w:t>ó</w:t>
      </w:r>
      <w:r w:rsidRPr="00ED719B">
        <w:rPr>
          <w:rFonts w:ascii="Times New Roman" w:hAnsi="Times New Roman"/>
          <w:sz w:val="24"/>
          <w:szCs w:val="24"/>
          <w:lang w:eastAsia="hu-HU"/>
        </w:rPr>
        <w:t xml:space="preserve"> </w:t>
      </w:r>
      <w:r w:rsidR="00540A37" w:rsidRPr="00ED719B">
        <w:rPr>
          <w:rFonts w:ascii="Times New Roman" w:hAnsi="Times New Roman"/>
          <w:sz w:val="24"/>
          <w:szCs w:val="24"/>
          <w:lang w:eastAsia="hu-HU"/>
        </w:rPr>
        <w:t xml:space="preserve">óraszám </w:t>
      </w:r>
      <w:r w:rsidRPr="00ED719B">
        <w:rPr>
          <w:rFonts w:ascii="Times New Roman" w:hAnsi="Times New Roman"/>
          <w:sz w:val="24"/>
          <w:szCs w:val="24"/>
          <w:lang w:eastAsia="hu-HU"/>
        </w:rPr>
        <w:t xml:space="preserve"> maximum 10 %-</w:t>
      </w:r>
      <w:r w:rsidRPr="00ED719B">
        <w:rPr>
          <w:rFonts w:ascii="Times New Roman" w:hAnsi="Times New Roman" w:hint="eastAsia"/>
          <w:sz w:val="24"/>
          <w:szCs w:val="24"/>
          <w:lang w:eastAsia="hu-HU"/>
        </w:rPr>
        <w:t>á</w:t>
      </w:r>
      <w:r w:rsidRPr="00ED719B">
        <w:rPr>
          <w:rFonts w:ascii="Times New Roman" w:hAnsi="Times New Roman"/>
          <w:sz w:val="24"/>
          <w:szCs w:val="24"/>
          <w:lang w:eastAsia="hu-HU"/>
        </w:rPr>
        <w:t xml:space="preserve">nak </w:t>
      </w:r>
      <w:r w:rsidRPr="00ED719B">
        <w:rPr>
          <w:rFonts w:ascii="Times New Roman" w:hAnsi="Times New Roman" w:hint="eastAsia"/>
          <w:sz w:val="24"/>
          <w:szCs w:val="24"/>
          <w:lang w:eastAsia="hu-HU"/>
        </w:rPr>
        <w:t>é</w:t>
      </w:r>
      <w:r w:rsidRPr="00ED719B">
        <w:rPr>
          <w:rFonts w:ascii="Times New Roman" w:hAnsi="Times New Roman"/>
          <w:sz w:val="24"/>
          <w:szCs w:val="24"/>
          <w:lang w:eastAsia="hu-HU"/>
        </w:rPr>
        <w:t>s ahhoz kapcsolódóan megajánlott nett</w:t>
      </w:r>
      <w:r w:rsidRPr="00ED719B">
        <w:rPr>
          <w:rFonts w:ascii="Times New Roman" w:hAnsi="Times New Roman" w:hint="eastAsia"/>
          <w:sz w:val="24"/>
          <w:szCs w:val="24"/>
          <w:lang w:eastAsia="hu-HU"/>
        </w:rPr>
        <w:t>ó</w:t>
      </w:r>
      <w:r w:rsidRPr="00ED719B">
        <w:rPr>
          <w:rFonts w:ascii="Times New Roman" w:hAnsi="Times New Roman"/>
          <w:sz w:val="24"/>
          <w:szCs w:val="24"/>
          <w:lang w:eastAsia="hu-HU"/>
        </w:rPr>
        <w:t xml:space="preserve"> </w:t>
      </w:r>
      <w:r w:rsidRPr="00ED719B">
        <w:rPr>
          <w:rFonts w:ascii="Times New Roman" w:hAnsi="Times New Roman" w:hint="eastAsia"/>
          <w:sz w:val="24"/>
          <w:szCs w:val="24"/>
          <w:lang w:eastAsia="hu-HU"/>
        </w:rPr>
        <w:t>ó</w:t>
      </w:r>
      <w:r w:rsidRPr="00ED719B">
        <w:rPr>
          <w:rFonts w:ascii="Times New Roman" w:hAnsi="Times New Roman"/>
          <w:sz w:val="24"/>
          <w:szCs w:val="24"/>
          <w:lang w:eastAsia="hu-HU"/>
        </w:rPr>
        <w:t>rad</w:t>
      </w:r>
      <w:r w:rsidRPr="00ED719B">
        <w:rPr>
          <w:rFonts w:ascii="Times New Roman" w:hAnsi="Times New Roman" w:hint="eastAsia"/>
          <w:sz w:val="24"/>
          <w:szCs w:val="24"/>
          <w:lang w:eastAsia="hu-HU"/>
        </w:rPr>
        <w:t>í</w:t>
      </w:r>
      <w:r w:rsidRPr="00ED719B">
        <w:rPr>
          <w:rFonts w:ascii="Times New Roman" w:hAnsi="Times New Roman"/>
          <w:sz w:val="24"/>
          <w:szCs w:val="24"/>
          <w:lang w:eastAsia="hu-HU"/>
        </w:rPr>
        <w:t>j fel</w:t>
      </w:r>
      <w:r w:rsidRPr="00ED719B">
        <w:rPr>
          <w:rFonts w:ascii="Times New Roman" w:hAnsi="Times New Roman" w:hint="eastAsia"/>
          <w:sz w:val="24"/>
          <w:szCs w:val="24"/>
          <w:lang w:eastAsia="hu-HU"/>
        </w:rPr>
        <w:t>é</w:t>
      </w:r>
      <w:r w:rsidRPr="00ED719B">
        <w:rPr>
          <w:rFonts w:ascii="Times New Roman" w:hAnsi="Times New Roman"/>
          <w:sz w:val="24"/>
          <w:szCs w:val="24"/>
          <w:lang w:eastAsia="hu-HU"/>
        </w:rPr>
        <w:t>nek a szorzata.</w:t>
      </w:r>
    </w:p>
    <w:p w:rsidR="00A43096" w:rsidRPr="001F4C89" w:rsidRDefault="00A43096"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Megbízott 3-8. részfeladatai egyéb közbeszerzési minőségbiztosítási tanácsadói feladatok ellátása vonatkozásában:</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 xml:space="preserve">A </w:t>
      </w:r>
      <w:r w:rsidRPr="004D606D">
        <w:rPr>
          <w:rFonts w:ascii="Times New Roman" w:hAnsi="Times New Roman"/>
          <w:sz w:val="24"/>
          <w:szCs w:val="24"/>
          <w:lang w:eastAsia="hu-HU"/>
        </w:rPr>
        <w:t xml:space="preserve">közbeszerzési, jogi, ellenőrzési tárgyú </w:t>
      </w:r>
      <w:r w:rsidRPr="00702D0B">
        <w:rPr>
          <w:rFonts w:ascii="Times New Roman" w:hAnsi="Times New Roman"/>
          <w:sz w:val="24"/>
          <w:szCs w:val="24"/>
          <w:lang w:eastAsia="hu-HU"/>
        </w:rPr>
        <w:t>tevékenységekhez kapcsolódó, azzal összefüggő közbeszerzési, jogi jellegű szakvélemények, állásfoglalások elkészítése, auditok során való személyes és szakmai közreműködés biztosítása; szabálytalansági eljárás, illet</w:t>
      </w:r>
      <w:r w:rsidRPr="001F4C89">
        <w:rPr>
          <w:rFonts w:ascii="Times New Roman" w:hAnsi="Times New Roman"/>
          <w:sz w:val="24"/>
          <w:szCs w:val="24"/>
          <w:lang w:eastAsia="hu-HU"/>
        </w:rPr>
        <w:t>ve jogorvoslati eljárás kezdeményezéséhez szükséges dokumentumok elkészítése, vagy véleményezése, illetve Megbízó képviselete vagy szakértői támogatása ezen tárgyú eljárásokban:</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4D606D">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a Megbízó elektronikus úton elküldi a közbeszerzési-jogi, ellenőrzési tevékenységekhez kapcsolódó, azzal összefüggő közbeszerzési, jogi jellegű szakvélemény, állásfoglalás elkészítése, auditok során való személyes és szakmai közreműködés biztosítása iránti kérést/kérdést. Megbízott a kérés/kérdés kézhezvételétől a Megbízó által meghatározott határidőben elkészíti, és elektronikus úton megküldi Megbízó részére.</w:t>
      </w:r>
    </w:p>
    <w:p w:rsidR="00B4133E" w:rsidRPr="001F4C89" w:rsidRDefault="00B4133E" w:rsidP="004D606D">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a Megbízó elektronikus úton elküldi a közbeszerzési, jogi tevékenységekhez kapcsolódó, szabálytalansági eljárás, illetve jogorvoslati eljárás kezdeményezéséhez szükséges dokumentumok elkészítése iránti kérést. Megbízott a Megbízó által meghatározott határidőben elkészíti és elektronikus úton megküldi Megbízó részére a kért dokumentumot.</w:t>
      </w:r>
    </w:p>
    <w:p w:rsidR="00B4133E" w:rsidRPr="001F4C89" w:rsidRDefault="00B4133E" w:rsidP="004D606D">
      <w:pPr>
        <w:pStyle w:val="Listaszerbekezds"/>
        <w:numPr>
          <w:ilvl w:val="0"/>
          <w:numId w:val="58"/>
        </w:numPr>
        <w:suppressAutoHyphens w:val="0"/>
        <w:spacing w:after="200" w:line="276" w:lineRule="auto"/>
        <w:jc w:val="both"/>
        <w:rPr>
          <w:rFonts w:ascii="Times New Roman" w:hAnsi="Times New Roman"/>
          <w:sz w:val="24"/>
          <w:szCs w:val="24"/>
          <w:lang w:eastAsia="hu-HU"/>
        </w:rPr>
      </w:pPr>
      <w:r w:rsidRPr="001F4C89">
        <w:rPr>
          <w:rFonts w:ascii="Times New Roman" w:hAnsi="Times New Roman"/>
          <w:sz w:val="24"/>
          <w:szCs w:val="24"/>
          <w:lang w:eastAsia="hu-HU"/>
        </w:rPr>
        <w:t>a Megbízó elektronikus úton történő írásbeli felkérése alapján Megbízott képviseli vagy közbeszerzési, jogi szakértői támogatást nyújt a Megbízó részére szabálytalansági vagy jogorvoslati eljárásban.</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 feladat jellegére tekintettel a szakért</w:t>
      </w:r>
      <w:r w:rsidRPr="008B740D">
        <w:rPr>
          <w:rFonts w:ascii="Times New Roman" w:hAnsi="Times New Roman"/>
          <w:sz w:val="24"/>
          <w:szCs w:val="24"/>
          <w:lang w:eastAsia="hu-HU"/>
        </w:rPr>
        <w:t>ő</w:t>
      </w:r>
      <w:r w:rsidRPr="00702D0B">
        <w:rPr>
          <w:rFonts w:ascii="Times New Roman" w:hAnsi="Times New Roman"/>
          <w:sz w:val="24"/>
          <w:szCs w:val="24"/>
          <w:lang w:eastAsia="hu-HU"/>
        </w:rPr>
        <w:t xml:space="preserve">i tanácsadásra vonatkozó követelmények nem határozhatók meg pontosabban, részletesebben, mivel a konkrét tevékenység ellátására vonatkozó feltételeket az egyedi megrendelések fogják tartalmazni.  </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 fenti mennyiségek tájékoztató jellegűek, azzal, hogy Ajánlatkérő tárgyalásos eljárást alkalmazhat jelen keretszerződés feladat-meghatározása szerintiekkel azonos tárgyú szolgáltatásokra. Ezen tárgyalásos eljárás(ok) alapján kötött szerződés(</w:t>
      </w:r>
      <w:proofErr w:type="spellStart"/>
      <w:r w:rsidRPr="001F4C89">
        <w:rPr>
          <w:rFonts w:ascii="Times New Roman" w:hAnsi="Times New Roman"/>
          <w:sz w:val="24"/>
          <w:szCs w:val="24"/>
          <w:lang w:eastAsia="hu-HU"/>
        </w:rPr>
        <w:t>ek</w:t>
      </w:r>
      <w:proofErr w:type="spellEnd"/>
      <w:r w:rsidRPr="001F4C89">
        <w:rPr>
          <w:rFonts w:ascii="Times New Roman" w:hAnsi="Times New Roman"/>
          <w:sz w:val="24"/>
          <w:szCs w:val="24"/>
          <w:lang w:eastAsia="hu-HU"/>
        </w:rPr>
        <w:t xml:space="preserve">) kapcsolatban vannak az </w:t>
      </w:r>
      <w:proofErr w:type="spellStart"/>
      <w:r w:rsidRPr="001F4C89">
        <w:rPr>
          <w:rFonts w:ascii="Times New Roman" w:hAnsi="Times New Roman"/>
          <w:sz w:val="24"/>
          <w:szCs w:val="24"/>
          <w:lang w:eastAsia="hu-HU"/>
        </w:rPr>
        <w:t>alprojekttel</w:t>
      </w:r>
      <w:proofErr w:type="spellEnd"/>
      <w:r w:rsidRPr="001F4C89">
        <w:rPr>
          <w:rFonts w:ascii="Times New Roman" w:hAnsi="Times New Roman"/>
          <w:sz w:val="24"/>
          <w:szCs w:val="24"/>
          <w:lang w:eastAsia="hu-HU"/>
        </w:rPr>
        <w:t xml:space="preserve"> (KÖFOP-3.2.2-16-2016-00001) és a jelen eljárás nyertes ajánlattevőjével köti meg Ajánlatkérő. </w:t>
      </w:r>
    </w:p>
    <w:p w:rsidR="00B4133E" w:rsidRPr="001F4C89" w:rsidRDefault="00B4133E" w:rsidP="00B4133E">
      <w:pPr>
        <w:suppressAutoHyphens w:val="0"/>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lastRenderedPageBreak/>
        <w:t>(2) Ajánlattevőnek az ajánlattétel és feladatellátás során tekintettel kell lennie különösen az Ajánlatkérő (Megbízó) részére jogszabályban rögzített határidőkre azzal, hogy az egyes tanácsadói feladatok teljesítése ezen határidőkön belül történik (</w:t>
      </w:r>
      <w:r w:rsidRPr="007E67C1">
        <w:rPr>
          <w:rFonts w:ascii="Times New Roman" w:hAnsi="Times New Roman"/>
          <w:sz w:val="24"/>
          <w:szCs w:val="24"/>
          <w:lang w:eastAsia="hu-HU"/>
        </w:rPr>
        <w:t xml:space="preserve">az 1. </w:t>
      </w:r>
      <w:r w:rsidR="007E67C1" w:rsidRPr="00F67D78">
        <w:rPr>
          <w:rFonts w:ascii="Times New Roman" w:hAnsi="Times New Roman"/>
          <w:sz w:val="24"/>
          <w:szCs w:val="24"/>
          <w:lang w:eastAsia="hu-HU"/>
        </w:rPr>
        <w:t>rész</w:t>
      </w:r>
      <w:r w:rsidRPr="007E67C1">
        <w:rPr>
          <w:rFonts w:ascii="Times New Roman" w:hAnsi="Times New Roman"/>
          <w:sz w:val="24"/>
          <w:szCs w:val="24"/>
          <w:lang w:eastAsia="hu-HU"/>
        </w:rPr>
        <w:t>feladat</w:t>
      </w:r>
      <w:r w:rsidRPr="001F4C89">
        <w:rPr>
          <w:rFonts w:ascii="Times New Roman" w:hAnsi="Times New Roman"/>
          <w:sz w:val="24"/>
          <w:szCs w:val="24"/>
          <w:lang w:eastAsia="hu-HU"/>
        </w:rPr>
        <w:t xml:space="preserve"> kapcsán átadott/átvett feladatot </w:t>
      </w:r>
      <w:r w:rsidR="00D65DDE" w:rsidRPr="00D65DDE">
        <w:rPr>
          <w:rFonts w:ascii="Times New Roman" w:hAnsi="Times New Roman"/>
          <w:sz w:val="24"/>
          <w:szCs w:val="24"/>
          <w:lang w:eastAsia="hu-HU"/>
        </w:rPr>
        <w:t>a kiad</w:t>
      </w:r>
      <w:r w:rsidR="00D65DDE" w:rsidRPr="00D65DDE">
        <w:rPr>
          <w:rFonts w:ascii="Times New Roman" w:hAnsi="Times New Roman" w:hint="eastAsia"/>
          <w:sz w:val="24"/>
          <w:szCs w:val="24"/>
          <w:lang w:eastAsia="hu-HU"/>
        </w:rPr>
        <w:t>á</w:t>
      </w:r>
      <w:r w:rsidR="00D65DDE" w:rsidRPr="00D65DDE">
        <w:rPr>
          <w:rFonts w:ascii="Times New Roman" w:hAnsi="Times New Roman"/>
          <w:sz w:val="24"/>
          <w:szCs w:val="24"/>
          <w:lang w:eastAsia="hu-HU"/>
        </w:rPr>
        <w:t>s napj</w:t>
      </w:r>
      <w:r w:rsidR="00D65DDE" w:rsidRPr="00D65DDE">
        <w:rPr>
          <w:rFonts w:ascii="Times New Roman" w:hAnsi="Times New Roman" w:hint="eastAsia"/>
          <w:sz w:val="24"/>
          <w:szCs w:val="24"/>
          <w:lang w:eastAsia="hu-HU"/>
        </w:rPr>
        <w:t>á</w:t>
      </w:r>
      <w:r w:rsidR="00D65DDE" w:rsidRPr="00D65DDE">
        <w:rPr>
          <w:rFonts w:ascii="Times New Roman" w:hAnsi="Times New Roman"/>
          <w:sz w:val="24"/>
          <w:szCs w:val="24"/>
          <w:lang w:eastAsia="hu-HU"/>
        </w:rPr>
        <w:t>t is mag</w:t>
      </w:r>
      <w:r w:rsidR="00D65DDE" w:rsidRPr="00D65DDE">
        <w:rPr>
          <w:rFonts w:ascii="Times New Roman" w:hAnsi="Times New Roman" w:hint="eastAsia"/>
          <w:sz w:val="24"/>
          <w:szCs w:val="24"/>
          <w:lang w:eastAsia="hu-HU"/>
        </w:rPr>
        <w:t>á</w:t>
      </w:r>
      <w:r w:rsidR="00D65DDE" w:rsidRPr="00D65DDE">
        <w:rPr>
          <w:rFonts w:ascii="Times New Roman" w:hAnsi="Times New Roman"/>
          <w:sz w:val="24"/>
          <w:szCs w:val="24"/>
          <w:lang w:eastAsia="hu-HU"/>
        </w:rPr>
        <w:t>ba foglal</w:t>
      </w:r>
      <w:r w:rsidR="00D65DDE" w:rsidRPr="00D65DDE">
        <w:rPr>
          <w:rFonts w:ascii="Times New Roman" w:hAnsi="Times New Roman" w:hint="eastAsia"/>
          <w:sz w:val="24"/>
          <w:szCs w:val="24"/>
          <w:lang w:eastAsia="hu-HU"/>
        </w:rPr>
        <w:t>ó</w:t>
      </w:r>
      <w:r w:rsidR="00D65DDE" w:rsidRPr="00D65DDE">
        <w:rPr>
          <w:rFonts w:ascii="Times New Roman" w:hAnsi="Times New Roman"/>
          <w:sz w:val="24"/>
          <w:szCs w:val="24"/>
          <w:lang w:eastAsia="hu-HU"/>
        </w:rPr>
        <w:t xml:space="preserve"> </w:t>
      </w:r>
      <w:r w:rsidRPr="001F4C89">
        <w:rPr>
          <w:rFonts w:ascii="Times New Roman" w:hAnsi="Times New Roman"/>
          <w:sz w:val="24"/>
          <w:szCs w:val="24"/>
          <w:lang w:eastAsia="hu-HU"/>
        </w:rPr>
        <w:t>3 munkanapon belül,</w:t>
      </w:r>
      <w:r w:rsidR="00753CCF">
        <w:rPr>
          <w:rFonts w:ascii="Times New Roman" w:hAnsi="Times New Roman"/>
          <w:sz w:val="24"/>
          <w:szCs w:val="24"/>
          <w:lang w:eastAsia="hu-HU"/>
        </w:rPr>
        <w:t xml:space="preserve"> a</w:t>
      </w:r>
      <w:r w:rsidR="00753CCF" w:rsidRPr="00753CCF">
        <w:rPr>
          <w:rFonts w:ascii="Times New Roman" w:hAnsi="Times New Roman"/>
          <w:sz w:val="24"/>
          <w:szCs w:val="24"/>
          <w:lang w:eastAsia="hu-HU"/>
        </w:rPr>
        <w:t xml:space="preserve"> hi</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nyp</w:t>
      </w:r>
      <w:r w:rsidR="00753CCF" w:rsidRPr="00753CCF">
        <w:rPr>
          <w:rFonts w:ascii="Times New Roman" w:hAnsi="Times New Roman" w:hint="eastAsia"/>
          <w:sz w:val="24"/>
          <w:szCs w:val="24"/>
          <w:lang w:eastAsia="hu-HU"/>
        </w:rPr>
        <w:t>ó</w:t>
      </w:r>
      <w:r w:rsidR="00753CCF" w:rsidRPr="00753CCF">
        <w:rPr>
          <w:rFonts w:ascii="Times New Roman" w:hAnsi="Times New Roman"/>
          <w:sz w:val="24"/>
          <w:szCs w:val="24"/>
          <w:lang w:eastAsia="hu-HU"/>
        </w:rPr>
        <w:t>tl</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 xml:space="preserve">s </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s/vagy tiszt</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z</w:t>
      </w:r>
      <w:r w:rsidR="00753CCF" w:rsidRPr="00753CCF">
        <w:rPr>
          <w:rFonts w:ascii="Times New Roman" w:hAnsi="Times New Roman" w:hint="eastAsia"/>
          <w:sz w:val="24"/>
          <w:szCs w:val="24"/>
          <w:lang w:eastAsia="hu-HU"/>
        </w:rPr>
        <w:t>ó</w:t>
      </w:r>
      <w:r w:rsidR="00753CCF" w:rsidRPr="00753CCF">
        <w:rPr>
          <w:rFonts w:ascii="Times New Roman" w:hAnsi="Times New Roman"/>
          <w:sz w:val="24"/>
          <w:szCs w:val="24"/>
          <w:lang w:eastAsia="hu-HU"/>
        </w:rPr>
        <w:t xml:space="preserve"> k</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rd</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 alapj</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n beny</w:t>
      </w:r>
      <w:r w:rsidR="00753CCF" w:rsidRPr="00753CCF">
        <w:rPr>
          <w:rFonts w:ascii="Times New Roman" w:hAnsi="Times New Roman" w:hint="eastAsia"/>
          <w:sz w:val="24"/>
          <w:szCs w:val="24"/>
          <w:lang w:eastAsia="hu-HU"/>
        </w:rPr>
        <w:t>ú</w:t>
      </w:r>
      <w:r w:rsidR="00753CCF" w:rsidRPr="00753CCF">
        <w:rPr>
          <w:rFonts w:ascii="Times New Roman" w:hAnsi="Times New Roman"/>
          <w:sz w:val="24"/>
          <w:szCs w:val="24"/>
          <w:lang w:eastAsia="hu-HU"/>
        </w:rPr>
        <w:t>jtott dokumentumok ellen</w:t>
      </w:r>
      <w:r w:rsidR="00753CCF" w:rsidRPr="00753CCF">
        <w:rPr>
          <w:rFonts w:ascii="Times New Roman" w:hAnsi="Times New Roman" w:hint="eastAsia"/>
          <w:sz w:val="24"/>
          <w:szCs w:val="24"/>
          <w:lang w:eastAsia="hu-HU"/>
        </w:rPr>
        <w:t>ő</w:t>
      </w:r>
      <w:r w:rsidR="00753CCF" w:rsidRPr="00753CCF">
        <w:rPr>
          <w:rFonts w:ascii="Times New Roman" w:hAnsi="Times New Roman"/>
          <w:sz w:val="24"/>
          <w:szCs w:val="24"/>
          <w:lang w:eastAsia="hu-HU"/>
        </w:rPr>
        <w:t>rz</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w:t>
      </w:r>
      <w:r w:rsidR="00753CCF">
        <w:rPr>
          <w:rFonts w:ascii="Times New Roman" w:hAnsi="Times New Roman"/>
          <w:sz w:val="24"/>
          <w:szCs w:val="24"/>
          <w:lang w:eastAsia="hu-HU"/>
        </w:rPr>
        <w:t>ét</w:t>
      </w:r>
      <w:r w:rsidR="00753CCF" w:rsidRPr="00753CCF">
        <w:rPr>
          <w:rFonts w:ascii="Times New Roman" w:hAnsi="Times New Roman"/>
          <w:sz w:val="24"/>
          <w:szCs w:val="24"/>
          <w:lang w:eastAsia="hu-HU"/>
        </w:rPr>
        <w:t xml:space="preserve"> </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 az eredm</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ny</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nek megk</w:t>
      </w:r>
      <w:r w:rsidR="00753CCF" w:rsidRPr="00753CCF">
        <w:rPr>
          <w:rFonts w:ascii="Times New Roman" w:hAnsi="Times New Roman" w:hint="eastAsia"/>
          <w:sz w:val="24"/>
          <w:szCs w:val="24"/>
          <w:lang w:eastAsia="hu-HU"/>
        </w:rPr>
        <w:t>ü</w:t>
      </w:r>
      <w:r w:rsidR="00753CCF" w:rsidRPr="00753CCF">
        <w:rPr>
          <w:rFonts w:ascii="Times New Roman" w:hAnsi="Times New Roman"/>
          <w:sz w:val="24"/>
          <w:szCs w:val="24"/>
          <w:lang w:eastAsia="hu-HU"/>
        </w:rPr>
        <w:t>ld</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w:t>
      </w:r>
      <w:r w:rsidR="00753CCF" w:rsidRPr="00753CCF">
        <w:rPr>
          <w:rFonts w:ascii="Times New Roman" w:hAnsi="Times New Roman" w:hint="eastAsia"/>
          <w:sz w:val="24"/>
          <w:szCs w:val="24"/>
          <w:lang w:eastAsia="hu-HU"/>
        </w:rPr>
        <w:t>é</w:t>
      </w:r>
      <w:r w:rsidR="00753CCF">
        <w:rPr>
          <w:rFonts w:ascii="Times New Roman" w:hAnsi="Times New Roman"/>
          <w:sz w:val="24"/>
          <w:szCs w:val="24"/>
          <w:lang w:eastAsia="hu-HU"/>
        </w:rPr>
        <w:t xml:space="preserve">t </w:t>
      </w:r>
      <w:r w:rsidR="00753CCF" w:rsidRPr="00753CCF">
        <w:rPr>
          <w:rFonts w:ascii="Times New Roman" w:hAnsi="Times New Roman" w:hint="eastAsia"/>
          <w:sz w:val="24"/>
          <w:szCs w:val="24"/>
          <w:lang w:eastAsia="hu-HU"/>
        </w:rPr>
        <w:t>–</w:t>
      </w:r>
      <w:r w:rsidR="00753CCF" w:rsidRPr="00753CCF">
        <w:rPr>
          <w:rFonts w:ascii="Times New Roman" w:hAnsi="Times New Roman"/>
          <w:sz w:val="24"/>
          <w:szCs w:val="24"/>
          <w:lang w:eastAsia="hu-HU"/>
        </w:rPr>
        <w:t xml:space="preserve"> a be</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rkez</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 illetve a kiad</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s napj</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t is mag</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ba foglal</w:t>
      </w:r>
      <w:r w:rsidR="00753CCF" w:rsidRPr="00753CCF">
        <w:rPr>
          <w:rFonts w:ascii="Times New Roman" w:hAnsi="Times New Roman" w:hint="eastAsia"/>
          <w:sz w:val="24"/>
          <w:szCs w:val="24"/>
          <w:lang w:eastAsia="hu-HU"/>
        </w:rPr>
        <w:t>ó</w:t>
      </w:r>
      <w:r w:rsidR="00753CCF" w:rsidRPr="00753CCF">
        <w:rPr>
          <w:rFonts w:ascii="Times New Roman" w:hAnsi="Times New Roman"/>
          <w:sz w:val="24"/>
          <w:szCs w:val="24"/>
          <w:lang w:eastAsia="hu-HU"/>
        </w:rPr>
        <w:t xml:space="preserve"> </w:t>
      </w:r>
      <w:r w:rsidR="00753CCF" w:rsidRPr="00753CCF">
        <w:rPr>
          <w:rFonts w:ascii="Times New Roman" w:hAnsi="Times New Roman" w:hint="eastAsia"/>
          <w:sz w:val="24"/>
          <w:szCs w:val="24"/>
          <w:lang w:eastAsia="hu-HU"/>
        </w:rPr>
        <w:t>–</w:t>
      </w:r>
      <w:r w:rsidR="00753CCF" w:rsidRPr="00753CCF">
        <w:rPr>
          <w:rFonts w:ascii="Times New Roman" w:hAnsi="Times New Roman"/>
          <w:sz w:val="24"/>
          <w:szCs w:val="24"/>
          <w:lang w:eastAsia="hu-HU"/>
        </w:rPr>
        <w:t xml:space="preserve"> tov</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 xml:space="preserve">bbi </w:t>
      </w:r>
      <w:r w:rsidR="00753CCF">
        <w:rPr>
          <w:rFonts w:ascii="Times New Roman" w:hAnsi="Times New Roman"/>
          <w:sz w:val="24"/>
          <w:szCs w:val="24"/>
          <w:lang w:eastAsia="hu-HU"/>
        </w:rPr>
        <w:t>2</w:t>
      </w:r>
      <w:r w:rsidR="00753CCF" w:rsidRPr="00753CCF">
        <w:rPr>
          <w:rFonts w:ascii="Times New Roman" w:hAnsi="Times New Roman"/>
          <w:sz w:val="24"/>
          <w:szCs w:val="24"/>
          <w:lang w:eastAsia="hu-HU"/>
        </w:rPr>
        <w:t>-</w:t>
      </w:r>
      <w:r w:rsidR="00753CCF">
        <w:rPr>
          <w:rFonts w:ascii="Times New Roman" w:hAnsi="Times New Roman"/>
          <w:sz w:val="24"/>
          <w:szCs w:val="24"/>
          <w:lang w:eastAsia="hu-HU"/>
        </w:rPr>
        <w:t>2</w:t>
      </w:r>
      <w:r w:rsidR="00753CCF" w:rsidRPr="00753CCF">
        <w:rPr>
          <w:rFonts w:ascii="Times New Roman" w:hAnsi="Times New Roman"/>
          <w:sz w:val="24"/>
          <w:szCs w:val="24"/>
          <w:lang w:eastAsia="hu-HU"/>
        </w:rPr>
        <w:t xml:space="preserve"> munkanap</w:t>
      </w:r>
      <w:r w:rsidR="00753CCF">
        <w:rPr>
          <w:rFonts w:ascii="Times New Roman" w:hAnsi="Times New Roman"/>
          <w:sz w:val="24"/>
          <w:szCs w:val="24"/>
          <w:lang w:eastAsia="hu-HU"/>
        </w:rPr>
        <w:t>on belül;</w:t>
      </w:r>
      <w:r w:rsidRPr="001F4C89">
        <w:rPr>
          <w:rFonts w:ascii="Times New Roman" w:hAnsi="Times New Roman"/>
          <w:sz w:val="24"/>
          <w:szCs w:val="24"/>
          <w:lang w:eastAsia="hu-HU"/>
        </w:rPr>
        <w:t xml:space="preserve"> a </w:t>
      </w:r>
      <w:r w:rsidRPr="007E67C1">
        <w:rPr>
          <w:rFonts w:ascii="Times New Roman" w:hAnsi="Times New Roman"/>
          <w:sz w:val="24"/>
          <w:szCs w:val="24"/>
          <w:lang w:eastAsia="hu-HU"/>
        </w:rPr>
        <w:t xml:space="preserve">2. </w:t>
      </w:r>
      <w:r w:rsidR="007E67C1" w:rsidRPr="00F67D78">
        <w:rPr>
          <w:rFonts w:ascii="Times New Roman" w:hAnsi="Times New Roman"/>
          <w:sz w:val="24"/>
          <w:szCs w:val="24"/>
          <w:lang w:eastAsia="hu-HU"/>
        </w:rPr>
        <w:t>rész</w:t>
      </w:r>
      <w:r w:rsidRPr="007E67C1">
        <w:rPr>
          <w:rFonts w:ascii="Times New Roman" w:hAnsi="Times New Roman"/>
          <w:sz w:val="24"/>
          <w:szCs w:val="24"/>
          <w:lang w:eastAsia="hu-HU"/>
        </w:rPr>
        <w:t>feladat</w:t>
      </w:r>
      <w:r w:rsidRPr="001F4C89">
        <w:rPr>
          <w:rFonts w:ascii="Times New Roman" w:hAnsi="Times New Roman"/>
          <w:sz w:val="24"/>
          <w:szCs w:val="24"/>
          <w:lang w:eastAsia="hu-HU"/>
        </w:rPr>
        <w:t xml:space="preserve"> kapcsán átadott/átvett feladatot pedig </w:t>
      </w:r>
      <w:r w:rsidR="00753CCF">
        <w:rPr>
          <w:rFonts w:ascii="Times New Roman" w:hAnsi="Times New Roman"/>
          <w:sz w:val="24"/>
          <w:szCs w:val="24"/>
          <w:lang w:eastAsia="hu-HU"/>
        </w:rPr>
        <w:t>a kiadás napjá</w:t>
      </w:r>
      <w:r w:rsidR="005C4A5D">
        <w:rPr>
          <w:rFonts w:ascii="Times New Roman" w:hAnsi="Times New Roman"/>
          <w:sz w:val="24"/>
          <w:szCs w:val="24"/>
          <w:lang w:eastAsia="hu-HU"/>
        </w:rPr>
        <w:t>t</w:t>
      </w:r>
      <w:r w:rsidR="00753CCF">
        <w:rPr>
          <w:rFonts w:ascii="Times New Roman" w:hAnsi="Times New Roman"/>
          <w:sz w:val="24"/>
          <w:szCs w:val="24"/>
          <w:lang w:eastAsia="hu-HU"/>
        </w:rPr>
        <w:t xml:space="preserve"> is magában foglaló </w:t>
      </w:r>
      <w:r w:rsidRPr="001F4C89">
        <w:rPr>
          <w:rFonts w:ascii="Times New Roman" w:hAnsi="Times New Roman"/>
          <w:sz w:val="24"/>
          <w:szCs w:val="24"/>
          <w:lang w:eastAsia="hu-HU"/>
        </w:rPr>
        <w:t>5 munkanapon belül</w:t>
      </w:r>
      <w:r w:rsidR="00753CCF">
        <w:rPr>
          <w:rFonts w:ascii="Times New Roman" w:hAnsi="Times New Roman"/>
          <w:sz w:val="24"/>
          <w:szCs w:val="24"/>
          <w:lang w:eastAsia="hu-HU"/>
        </w:rPr>
        <w:t>, a</w:t>
      </w:r>
      <w:r w:rsidR="00753CCF" w:rsidRPr="00753CCF">
        <w:rPr>
          <w:rFonts w:ascii="Times New Roman" w:hAnsi="Times New Roman"/>
          <w:sz w:val="24"/>
          <w:szCs w:val="24"/>
          <w:lang w:eastAsia="hu-HU"/>
        </w:rPr>
        <w:t xml:space="preserve"> hi</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nyp</w:t>
      </w:r>
      <w:r w:rsidR="00753CCF" w:rsidRPr="00753CCF">
        <w:rPr>
          <w:rFonts w:ascii="Times New Roman" w:hAnsi="Times New Roman" w:hint="eastAsia"/>
          <w:sz w:val="24"/>
          <w:szCs w:val="24"/>
          <w:lang w:eastAsia="hu-HU"/>
        </w:rPr>
        <w:t>ó</w:t>
      </w:r>
      <w:r w:rsidR="00753CCF" w:rsidRPr="00753CCF">
        <w:rPr>
          <w:rFonts w:ascii="Times New Roman" w:hAnsi="Times New Roman"/>
          <w:sz w:val="24"/>
          <w:szCs w:val="24"/>
          <w:lang w:eastAsia="hu-HU"/>
        </w:rPr>
        <w:t>tl</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s alapj</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n beny</w:t>
      </w:r>
      <w:r w:rsidR="00753CCF" w:rsidRPr="00753CCF">
        <w:rPr>
          <w:rFonts w:ascii="Times New Roman" w:hAnsi="Times New Roman" w:hint="eastAsia"/>
          <w:sz w:val="24"/>
          <w:szCs w:val="24"/>
          <w:lang w:eastAsia="hu-HU"/>
        </w:rPr>
        <w:t>ú</w:t>
      </w:r>
      <w:r w:rsidR="00753CCF" w:rsidRPr="00753CCF">
        <w:rPr>
          <w:rFonts w:ascii="Times New Roman" w:hAnsi="Times New Roman"/>
          <w:sz w:val="24"/>
          <w:szCs w:val="24"/>
          <w:lang w:eastAsia="hu-HU"/>
        </w:rPr>
        <w:t>jtott dokumentumok ellen</w:t>
      </w:r>
      <w:r w:rsidR="00753CCF" w:rsidRPr="00753CCF">
        <w:rPr>
          <w:rFonts w:ascii="Times New Roman" w:hAnsi="Times New Roman" w:hint="eastAsia"/>
          <w:sz w:val="24"/>
          <w:szCs w:val="24"/>
          <w:lang w:eastAsia="hu-HU"/>
        </w:rPr>
        <w:t>ő</w:t>
      </w:r>
      <w:r w:rsidR="00753CCF" w:rsidRPr="00753CCF">
        <w:rPr>
          <w:rFonts w:ascii="Times New Roman" w:hAnsi="Times New Roman"/>
          <w:sz w:val="24"/>
          <w:szCs w:val="24"/>
          <w:lang w:eastAsia="hu-HU"/>
        </w:rPr>
        <w:t>rz</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w:t>
      </w:r>
      <w:r w:rsidR="00753CCF">
        <w:rPr>
          <w:rFonts w:ascii="Times New Roman" w:hAnsi="Times New Roman"/>
          <w:sz w:val="24"/>
          <w:szCs w:val="24"/>
          <w:lang w:eastAsia="hu-HU"/>
        </w:rPr>
        <w:t>ét</w:t>
      </w:r>
      <w:r w:rsidR="00753CCF" w:rsidRPr="00753CCF">
        <w:rPr>
          <w:rFonts w:ascii="Times New Roman" w:hAnsi="Times New Roman"/>
          <w:sz w:val="24"/>
          <w:szCs w:val="24"/>
          <w:lang w:eastAsia="hu-HU"/>
        </w:rPr>
        <w:t xml:space="preserve"> </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 az eredm</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ny</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nek megk</w:t>
      </w:r>
      <w:r w:rsidR="00753CCF" w:rsidRPr="00753CCF">
        <w:rPr>
          <w:rFonts w:ascii="Times New Roman" w:hAnsi="Times New Roman" w:hint="eastAsia"/>
          <w:sz w:val="24"/>
          <w:szCs w:val="24"/>
          <w:lang w:eastAsia="hu-HU"/>
        </w:rPr>
        <w:t>ü</w:t>
      </w:r>
      <w:r w:rsidR="00753CCF" w:rsidRPr="00753CCF">
        <w:rPr>
          <w:rFonts w:ascii="Times New Roman" w:hAnsi="Times New Roman"/>
          <w:sz w:val="24"/>
          <w:szCs w:val="24"/>
          <w:lang w:eastAsia="hu-HU"/>
        </w:rPr>
        <w:t>ld</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w:t>
      </w:r>
      <w:r w:rsidR="00753CCF" w:rsidRPr="00753CCF">
        <w:rPr>
          <w:rFonts w:ascii="Times New Roman" w:hAnsi="Times New Roman" w:hint="eastAsia"/>
          <w:sz w:val="24"/>
          <w:szCs w:val="24"/>
          <w:lang w:eastAsia="hu-HU"/>
        </w:rPr>
        <w:t>é</w:t>
      </w:r>
      <w:r w:rsidR="00753CCF">
        <w:rPr>
          <w:rFonts w:ascii="Times New Roman" w:hAnsi="Times New Roman"/>
          <w:sz w:val="24"/>
          <w:szCs w:val="24"/>
          <w:lang w:eastAsia="hu-HU"/>
        </w:rPr>
        <w:t xml:space="preserve">t </w:t>
      </w:r>
      <w:r w:rsidR="00753CCF" w:rsidRPr="00753CCF">
        <w:rPr>
          <w:rFonts w:ascii="Times New Roman" w:hAnsi="Times New Roman" w:hint="eastAsia"/>
          <w:sz w:val="24"/>
          <w:szCs w:val="24"/>
          <w:lang w:eastAsia="hu-HU"/>
        </w:rPr>
        <w:t>–</w:t>
      </w:r>
      <w:r w:rsidR="00753CCF" w:rsidRPr="00753CCF">
        <w:rPr>
          <w:rFonts w:ascii="Times New Roman" w:hAnsi="Times New Roman"/>
          <w:sz w:val="24"/>
          <w:szCs w:val="24"/>
          <w:lang w:eastAsia="hu-HU"/>
        </w:rPr>
        <w:t xml:space="preserve"> a be</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rkez</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 illetve a kiad</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s napj</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t is mag</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ba foglal</w:t>
      </w:r>
      <w:r w:rsidR="00753CCF" w:rsidRPr="00753CCF">
        <w:rPr>
          <w:rFonts w:ascii="Times New Roman" w:hAnsi="Times New Roman" w:hint="eastAsia"/>
          <w:sz w:val="24"/>
          <w:szCs w:val="24"/>
          <w:lang w:eastAsia="hu-HU"/>
        </w:rPr>
        <w:t>ó</w:t>
      </w:r>
      <w:r w:rsidR="00753CCF" w:rsidRPr="00753CCF">
        <w:rPr>
          <w:rFonts w:ascii="Times New Roman" w:hAnsi="Times New Roman"/>
          <w:sz w:val="24"/>
          <w:szCs w:val="24"/>
          <w:lang w:eastAsia="hu-HU"/>
        </w:rPr>
        <w:t xml:space="preserve"> </w:t>
      </w:r>
      <w:r w:rsidR="00753CCF" w:rsidRPr="00753CCF">
        <w:rPr>
          <w:rFonts w:ascii="Times New Roman" w:hAnsi="Times New Roman" w:hint="eastAsia"/>
          <w:sz w:val="24"/>
          <w:szCs w:val="24"/>
          <w:lang w:eastAsia="hu-HU"/>
        </w:rPr>
        <w:t>–</w:t>
      </w:r>
      <w:r w:rsidR="00753CCF" w:rsidRPr="00753CCF">
        <w:rPr>
          <w:rFonts w:ascii="Times New Roman" w:hAnsi="Times New Roman"/>
          <w:sz w:val="24"/>
          <w:szCs w:val="24"/>
          <w:lang w:eastAsia="hu-HU"/>
        </w:rPr>
        <w:t xml:space="preserve"> tov</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 xml:space="preserve">bbi </w:t>
      </w:r>
      <w:r w:rsidR="00753CCF">
        <w:rPr>
          <w:rFonts w:ascii="Times New Roman" w:hAnsi="Times New Roman"/>
          <w:sz w:val="24"/>
          <w:szCs w:val="24"/>
          <w:lang w:eastAsia="hu-HU"/>
        </w:rPr>
        <w:t>5</w:t>
      </w:r>
      <w:r w:rsidR="00753CCF" w:rsidRPr="00753CCF">
        <w:rPr>
          <w:rFonts w:ascii="Times New Roman" w:hAnsi="Times New Roman"/>
          <w:sz w:val="24"/>
          <w:szCs w:val="24"/>
          <w:lang w:eastAsia="hu-HU"/>
        </w:rPr>
        <w:t xml:space="preserve"> munkanap</w:t>
      </w:r>
      <w:r w:rsidR="00753CCF">
        <w:rPr>
          <w:rFonts w:ascii="Times New Roman" w:hAnsi="Times New Roman"/>
          <w:sz w:val="24"/>
          <w:szCs w:val="24"/>
          <w:lang w:eastAsia="hu-HU"/>
        </w:rPr>
        <w:t>on, a</w:t>
      </w:r>
      <w:r w:rsidR="00753CCF" w:rsidRPr="00753CCF">
        <w:rPr>
          <w:rFonts w:ascii="Times New Roman" w:hAnsi="Times New Roman"/>
          <w:sz w:val="24"/>
          <w:szCs w:val="24"/>
          <w:lang w:eastAsia="hu-HU"/>
        </w:rPr>
        <w:t xml:space="preserve"> tiszt</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z</w:t>
      </w:r>
      <w:r w:rsidR="00753CCF" w:rsidRPr="00753CCF">
        <w:rPr>
          <w:rFonts w:ascii="Times New Roman" w:hAnsi="Times New Roman" w:hint="eastAsia"/>
          <w:sz w:val="24"/>
          <w:szCs w:val="24"/>
          <w:lang w:eastAsia="hu-HU"/>
        </w:rPr>
        <w:t>ó</w:t>
      </w:r>
      <w:r w:rsidR="00753CCF" w:rsidRPr="00753CCF">
        <w:rPr>
          <w:rFonts w:ascii="Times New Roman" w:hAnsi="Times New Roman"/>
          <w:sz w:val="24"/>
          <w:szCs w:val="24"/>
          <w:lang w:eastAsia="hu-HU"/>
        </w:rPr>
        <w:t xml:space="preserve"> k</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rd</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 alapj</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n beny</w:t>
      </w:r>
      <w:r w:rsidR="00753CCF" w:rsidRPr="00753CCF">
        <w:rPr>
          <w:rFonts w:ascii="Times New Roman" w:hAnsi="Times New Roman" w:hint="eastAsia"/>
          <w:sz w:val="24"/>
          <w:szCs w:val="24"/>
          <w:lang w:eastAsia="hu-HU"/>
        </w:rPr>
        <w:t>ú</w:t>
      </w:r>
      <w:r w:rsidR="00753CCF" w:rsidRPr="00753CCF">
        <w:rPr>
          <w:rFonts w:ascii="Times New Roman" w:hAnsi="Times New Roman"/>
          <w:sz w:val="24"/>
          <w:szCs w:val="24"/>
          <w:lang w:eastAsia="hu-HU"/>
        </w:rPr>
        <w:t>jtott dokumentumok ellen</w:t>
      </w:r>
      <w:r w:rsidR="00753CCF" w:rsidRPr="00753CCF">
        <w:rPr>
          <w:rFonts w:ascii="Times New Roman" w:hAnsi="Times New Roman" w:hint="eastAsia"/>
          <w:sz w:val="24"/>
          <w:szCs w:val="24"/>
          <w:lang w:eastAsia="hu-HU"/>
        </w:rPr>
        <w:t>ő</w:t>
      </w:r>
      <w:r w:rsidR="00753CCF" w:rsidRPr="00753CCF">
        <w:rPr>
          <w:rFonts w:ascii="Times New Roman" w:hAnsi="Times New Roman"/>
          <w:sz w:val="24"/>
          <w:szCs w:val="24"/>
          <w:lang w:eastAsia="hu-HU"/>
        </w:rPr>
        <w:t>rz</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w:t>
      </w:r>
      <w:r w:rsidR="00753CCF">
        <w:rPr>
          <w:rFonts w:ascii="Times New Roman" w:hAnsi="Times New Roman"/>
          <w:sz w:val="24"/>
          <w:szCs w:val="24"/>
          <w:lang w:eastAsia="hu-HU"/>
        </w:rPr>
        <w:t>ét</w:t>
      </w:r>
      <w:r w:rsidR="00753CCF" w:rsidRPr="00753CCF">
        <w:rPr>
          <w:rFonts w:ascii="Times New Roman" w:hAnsi="Times New Roman"/>
          <w:sz w:val="24"/>
          <w:szCs w:val="24"/>
          <w:lang w:eastAsia="hu-HU"/>
        </w:rPr>
        <w:t xml:space="preserve"> </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 az eredm</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ny</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nek megk</w:t>
      </w:r>
      <w:r w:rsidR="00753CCF" w:rsidRPr="00753CCF">
        <w:rPr>
          <w:rFonts w:ascii="Times New Roman" w:hAnsi="Times New Roman" w:hint="eastAsia"/>
          <w:sz w:val="24"/>
          <w:szCs w:val="24"/>
          <w:lang w:eastAsia="hu-HU"/>
        </w:rPr>
        <w:t>ü</w:t>
      </w:r>
      <w:r w:rsidR="00753CCF" w:rsidRPr="00753CCF">
        <w:rPr>
          <w:rFonts w:ascii="Times New Roman" w:hAnsi="Times New Roman"/>
          <w:sz w:val="24"/>
          <w:szCs w:val="24"/>
          <w:lang w:eastAsia="hu-HU"/>
        </w:rPr>
        <w:t>ld</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w:t>
      </w:r>
      <w:r w:rsidR="00753CCF" w:rsidRPr="00753CCF">
        <w:rPr>
          <w:rFonts w:ascii="Times New Roman" w:hAnsi="Times New Roman" w:hint="eastAsia"/>
          <w:sz w:val="24"/>
          <w:szCs w:val="24"/>
          <w:lang w:eastAsia="hu-HU"/>
        </w:rPr>
        <w:t>é</w:t>
      </w:r>
      <w:r w:rsidR="00753CCF">
        <w:rPr>
          <w:rFonts w:ascii="Times New Roman" w:hAnsi="Times New Roman"/>
          <w:sz w:val="24"/>
          <w:szCs w:val="24"/>
          <w:lang w:eastAsia="hu-HU"/>
        </w:rPr>
        <w:t xml:space="preserve">t </w:t>
      </w:r>
      <w:r w:rsidR="00753CCF" w:rsidRPr="00753CCF">
        <w:rPr>
          <w:rFonts w:ascii="Times New Roman" w:hAnsi="Times New Roman" w:hint="eastAsia"/>
          <w:sz w:val="24"/>
          <w:szCs w:val="24"/>
          <w:lang w:eastAsia="hu-HU"/>
        </w:rPr>
        <w:t>–</w:t>
      </w:r>
      <w:r w:rsidR="00753CCF" w:rsidRPr="00753CCF">
        <w:rPr>
          <w:rFonts w:ascii="Times New Roman" w:hAnsi="Times New Roman"/>
          <w:sz w:val="24"/>
          <w:szCs w:val="24"/>
          <w:lang w:eastAsia="hu-HU"/>
        </w:rPr>
        <w:t xml:space="preserve"> a be</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rkez</w:t>
      </w:r>
      <w:r w:rsidR="00753CCF" w:rsidRPr="00753CCF">
        <w:rPr>
          <w:rFonts w:ascii="Times New Roman" w:hAnsi="Times New Roman" w:hint="eastAsia"/>
          <w:sz w:val="24"/>
          <w:szCs w:val="24"/>
          <w:lang w:eastAsia="hu-HU"/>
        </w:rPr>
        <w:t>é</w:t>
      </w:r>
      <w:r w:rsidR="00753CCF" w:rsidRPr="00753CCF">
        <w:rPr>
          <w:rFonts w:ascii="Times New Roman" w:hAnsi="Times New Roman"/>
          <w:sz w:val="24"/>
          <w:szCs w:val="24"/>
          <w:lang w:eastAsia="hu-HU"/>
        </w:rPr>
        <w:t>s illetve a kiad</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s napj</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t is mag</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ba foglal</w:t>
      </w:r>
      <w:r w:rsidR="00753CCF" w:rsidRPr="00753CCF">
        <w:rPr>
          <w:rFonts w:ascii="Times New Roman" w:hAnsi="Times New Roman" w:hint="eastAsia"/>
          <w:sz w:val="24"/>
          <w:szCs w:val="24"/>
          <w:lang w:eastAsia="hu-HU"/>
        </w:rPr>
        <w:t>ó</w:t>
      </w:r>
      <w:r w:rsidR="00753CCF" w:rsidRPr="00753CCF">
        <w:rPr>
          <w:rFonts w:ascii="Times New Roman" w:hAnsi="Times New Roman"/>
          <w:sz w:val="24"/>
          <w:szCs w:val="24"/>
          <w:lang w:eastAsia="hu-HU"/>
        </w:rPr>
        <w:t xml:space="preserve"> </w:t>
      </w:r>
      <w:r w:rsidR="00753CCF" w:rsidRPr="00753CCF">
        <w:rPr>
          <w:rFonts w:ascii="Times New Roman" w:hAnsi="Times New Roman" w:hint="eastAsia"/>
          <w:sz w:val="24"/>
          <w:szCs w:val="24"/>
          <w:lang w:eastAsia="hu-HU"/>
        </w:rPr>
        <w:t>–</w:t>
      </w:r>
      <w:r w:rsidR="00753CCF" w:rsidRPr="00753CCF">
        <w:rPr>
          <w:rFonts w:ascii="Times New Roman" w:hAnsi="Times New Roman"/>
          <w:sz w:val="24"/>
          <w:szCs w:val="24"/>
          <w:lang w:eastAsia="hu-HU"/>
        </w:rPr>
        <w:t xml:space="preserve"> tov</w:t>
      </w:r>
      <w:r w:rsidR="00753CCF" w:rsidRPr="00753CCF">
        <w:rPr>
          <w:rFonts w:ascii="Times New Roman" w:hAnsi="Times New Roman" w:hint="eastAsia"/>
          <w:sz w:val="24"/>
          <w:szCs w:val="24"/>
          <w:lang w:eastAsia="hu-HU"/>
        </w:rPr>
        <w:t>á</w:t>
      </w:r>
      <w:r w:rsidR="00753CCF" w:rsidRPr="00753CCF">
        <w:rPr>
          <w:rFonts w:ascii="Times New Roman" w:hAnsi="Times New Roman"/>
          <w:sz w:val="24"/>
          <w:szCs w:val="24"/>
          <w:lang w:eastAsia="hu-HU"/>
        </w:rPr>
        <w:t xml:space="preserve">bbi </w:t>
      </w:r>
      <w:r w:rsidR="00753CCF">
        <w:rPr>
          <w:rFonts w:ascii="Times New Roman" w:hAnsi="Times New Roman"/>
          <w:sz w:val="24"/>
          <w:szCs w:val="24"/>
          <w:lang w:eastAsia="hu-HU"/>
        </w:rPr>
        <w:t>4</w:t>
      </w:r>
      <w:r w:rsidR="00753CCF" w:rsidRPr="00753CCF">
        <w:rPr>
          <w:rFonts w:ascii="Times New Roman" w:hAnsi="Times New Roman"/>
          <w:sz w:val="24"/>
          <w:szCs w:val="24"/>
          <w:lang w:eastAsia="hu-HU"/>
        </w:rPr>
        <w:t xml:space="preserve"> munkanap</w:t>
      </w:r>
      <w:r w:rsidR="00753CCF">
        <w:rPr>
          <w:rFonts w:ascii="Times New Roman" w:hAnsi="Times New Roman"/>
          <w:sz w:val="24"/>
          <w:szCs w:val="24"/>
          <w:lang w:eastAsia="hu-HU"/>
        </w:rPr>
        <w:t xml:space="preserve">on belül </w:t>
      </w:r>
      <w:r w:rsidRPr="001F4C89">
        <w:rPr>
          <w:rFonts w:ascii="Times New Roman" w:hAnsi="Times New Roman"/>
          <w:sz w:val="24"/>
          <w:szCs w:val="24"/>
          <w:lang w:eastAsia="hu-HU"/>
        </w:rPr>
        <w:t xml:space="preserve">kell elvégezni és megküldeni Megbízó részére). A tanácsadó feladatok ellátása részben az általa átadott dokumentumok és Megrendelői formanyomtatványban megjelöltek alapján és azok figyelembevételével történik. Ajánlatkérői (megbízói) elvárás, hogy a nyertes ajánlattevő telefonon, illetve személyesen is folyamatosan rendelkezésre álljon, illetve tanácsot adjon. </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Ajánlattevőnek úgy kell az ajánlatát összeállítania, hogy valamennyi a jelen dokumentációban megjelölt tevékenysége ellenértékét fedezze a megajánlott tanácsadói óradíj. A tanácsadói óradíjnak magában kell foglalnia a jelen közbeszerzési eljárás alapján megkötni kívánt szerződés nyertes ajánlattevő teljesítése során keletkező, szerzői jogi oltalom alá tartozó művekre, műalkotásokra vonatkozó teljes körű és kizárólagos felhasználási ellenértékét is. A teljes körű és kizárólagos felhasználási jog ajánlatkérőt (Megbízót) illeti meg.</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 xml:space="preserve">Nyertes ajánlattevőnek a tevékenységét ajánlatkérő (Megbízó) által rendelkezésére bocsátott iratok alapján és utasításainak megfelelőn köteles ellátni. Jelen beszerzés szempontjából szakvélemény kialakításának minősül valamennyi a szolgáltatás leírásában és a szerződéstervezetben megfogalmazott olyan feladat, amelyet nyertes ajánlattevőnek kell majd a szerződés alapján ellátnia.  </w:t>
      </w:r>
    </w:p>
    <w:p w:rsidR="00B4133E" w:rsidRPr="001F4C89" w:rsidRDefault="00B4133E" w:rsidP="00B4133E">
      <w:pPr>
        <w:suppressAutoHyphens w:val="0"/>
        <w:jc w:val="both"/>
        <w:rPr>
          <w:rFonts w:ascii="Times New Roman" w:hAnsi="Times New Roman"/>
          <w:sz w:val="24"/>
          <w:szCs w:val="24"/>
        </w:rPr>
      </w:pPr>
    </w:p>
    <w:p w:rsidR="00B4133E" w:rsidRPr="001F4C89" w:rsidRDefault="00B4133E" w:rsidP="00B4133E">
      <w:pPr>
        <w:suppressAutoHyphens w:val="0"/>
        <w:jc w:val="both"/>
        <w:rPr>
          <w:rFonts w:ascii="Times New Roman" w:hAnsi="Times New Roman"/>
          <w:sz w:val="24"/>
          <w:szCs w:val="24"/>
        </w:rPr>
      </w:pPr>
      <w:r w:rsidRPr="001F4C89">
        <w:rPr>
          <w:rFonts w:ascii="Times New Roman" w:hAnsi="Times New Roman"/>
          <w:sz w:val="24"/>
          <w:szCs w:val="24"/>
        </w:rPr>
        <w:t xml:space="preserve">Kifejezett ajánlatkérői elvárás a szakértői tanácsadással kapcsolatban, hogy az egyes szakvélemények az egyedi megrendelésben foglaltaknak megfelelően, tartalmilag és formailag egységesen, a szakértő legjobb szakmai tudása alapján készüljenek el. Ajánlatkérő ezúton közli ajánlattevőkkel, hogy a feladat jellege miatt a szakértői tanácsadásra vonatkozó követelmények nem határozhatók meg pontosabban, részletesebben, mivel a konkrét tevékenység ellátására vonatkozó feltételeket az egyedi megrendelések fogják tartalmazni. </w:t>
      </w:r>
    </w:p>
    <w:p w:rsidR="00B4133E" w:rsidRPr="001F4C89" w:rsidRDefault="00B4133E" w:rsidP="00B4133E">
      <w:pPr>
        <w:suppressAutoHyphens w:val="0"/>
        <w:jc w:val="both"/>
        <w:rPr>
          <w:rFonts w:ascii="Times New Roman" w:hAnsi="Times New Roman"/>
          <w:sz w:val="24"/>
          <w:szCs w:val="24"/>
        </w:rPr>
      </w:pPr>
    </w:p>
    <w:p w:rsidR="00B4133E" w:rsidRPr="001F4C89" w:rsidRDefault="00B4133E" w:rsidP="00B4133E">
      <w:pPr>
        <w:suppressAutoHyphens w:val="0"/>
        <w:jc w:val="both"/>
        <w:rPr>
          <w:rFonts w:ascii="Times New Roman" w:hAnsi="Times New Roman"/>
          <w:sz w:val="24"/>
          <w:szCs w:val="24"/>
        </w:rPr>
      </w:pPr>
      <w:r w:rsidRPr="001F4C89">
        <w:rPr>
          <w:rFonts w:ascii="Times New Roman" w:hAnsi="Times New Roman"/>
          <w:sz w:val="24"/>
          <w:szCs w:val="24"/>
        </w:rPr>
        <w:t xml:space="preserve">Ajánlatkérő feltételezi, hogy ajánlattevők teljes körűen ismerik a közbeszerzésekre vonatkozó, jelen eljárás során hatályos és hatályba lépő jogszabályi rendelkezéseket. Mindezek ellenére ajánlatkérő a szolgáltatás leírásában részletesen ismertette tevékenységére vonatkozó jogszabályokat. Ajánlattevőnek tehát teljes szakmai felelősséget kell vállalnia az ajánlatért mind formai, mind tartalmi szempontból. </w:t>
      </w:r>
    </w:p>
    <w:p w:rsidR="00B4133E" w:rsidRPr="001F4C89" w:rsidRDefault="00B4133E" w:rsidP="00B4133E">
      <w:pPr>
        <w:suppressAutoHyphens w:val="0"/>
        <w:rPr>
          <w:rFonts w:ascii="Times New Roman" w:hAnsi="Times New Roman"/>
          <w:sz w:val="24"/>
          <w:szCs w:val="24"/>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(3) Az utóellenőrzés alá eső közbeszerzési eljárások nagyrészt uniós forrásból támogatásban részesülő (ennek okán a Kbt. 5. § (2)-(3) bekezdés hatálya alá eső) ajánlatkérők által lefolytatásra kerülő közbeszerzési eljárások lesznek.</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autoSpaceDE w:val="0"/>
        <w:autoSpaceDN w:val="0"/>
        <w:adjustRightInd w:val="0"/>
        <w:jc w:val="both"/>
        <w:rPr>
          <w:rFonts w:ascii="Times New Roman" w:hAnsi="Times New Roman"/>
          <w:sz w:val="24"/>
          <w:szCs w:val="24"/>
          <w:lang w:eastAsia="hu-HU"/>
        </w:rPr>
      </w:pPr>
      <w:r w:rsidRPr="001F4C89">
        <w:rPr>
          <w:rFonts w:ascii="Times New Roman" w:hAnsi="Times New Roman"/>
          <w:sz w:val="24"/>
          <w:szCs w:val="24"/>
          <w:lang w:eastAsia="hu-HU"/>
        </w:rPr>
        <w:t xml:space="preserve">Az eljárás eredményeként megkötésre kerülő Szerződés keretszerződés jellegű, az alapján konkrét tevékenység kifejtésére csak megrendelés és annak visszaigazolása alapján kerülhet sor. </w:t>
      </w: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lastRenderedPageBreak/>
        <w:t xml:space="preserve"> </w:t>
      </w: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 xml:space="preserve">Az eljárás eredményeként megkötésre kerülő Szerződés alapján kifejtendő tevékenység részletes feltételeit a Dokumentáció részét képező szerződéstervezet tartalmazza, amely vonatkozó rendelkezéseiben értelemszerűen részletezi és kiegészítheti a szolgáltatás leírásában foglaltakat. </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u w:val="single"/>
          <w:lang w:eastAsia="hu-HU"/>
        </w:rPr>
      </w:pPr>
      <w:r w:rsidRPr="001F4C89">
        <w:rPr>
          <w:rFonts w:ascii="Times New Roman" w:hAnsi="Times New Roman"/>
          <w:sz w:val="24"/>
          <w:szCs w:val="24"/>
          <w:u w:val="single"/>
          <w:lang w:eastAsia="hu-HU"/>
        </w:rPr>
        <w:t>II. A feladat elvégzéséhez kapcsolódó további kötelezettségek</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ind w:left="360"/>
        <w:jc w:val="both"/>
        <w:rPr>
          <w:rFonts w:ascii="Times New Roman" w:hAnsi="Times New Roman"/>
          <w:sz w:val="24"/>
          <w:szCs w:val="24"/>
          <w:lang w:eastAsia="hu-HU"/>
        </w:rPr>
      </w:pPr>
      <w:r w:rsidRPr="001F4C89">
        <w:rPr>
          <w:rFonts w:ascii="Times New Roman" w:hAnsi="Times New Roman"/>
          <w:sz w:val="24"/>
          <w:szCs w:val="24"/>
          <w:lang w:eastAsia="hu-HU"/>
        </w:rPr>
        <w:t>2.1. Titoktartási kötelezettség</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 nyertes ajánlattevőként szerződő fél a munkavégzés során tudomására jutott adatokat, tényeket, információkat kizárólag a feladat teljesítésére használhatja fel, azokat harmadik személy részére, előzetes írásbeli hozzájárulás nélkül nem ruházhatja át, illetve nem teheti hozzáférhetővé.</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ind w:left="360"/>
        <w:jc w:val="both"/>
        <w:rPr>
          <w:rFonts w:ascii="Times New Roman" w:hAnsi="Times New Roman"/>
          <w:sz w:val="24"/>
          <w:szCs w:val="24"/>
          <w:lang w:eastAsia="hu-HU"/>
        </w:rPr>
      </w:pPr>
      <w:r w:rsidRPr="001F4C89">
        <w:rPr>
          <w:rFonts w:ascii="Times New Roman" w:hAnsi="Times New Roman"/>
          <w:sz w:val="24"/>
          <w:szCs w:val="24"/>
          <w:lang w:eastAsia="hu-HU"/>
        </w:rPr>
        <w:t>2.2. Függetlenség</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 nyertes ajánlattevőként szerződő fél köteles minden körülmények között megőrizni függetlenségét, munkáját független és objektív módon végezni, és elkerülni azokat a tevékenységeket, amelyek veszélyeztetik, vagy veszélyeztethetik függetlenségét. A munkája során tudomására jutott, feltárt, bizalmas információkat bizalmasan kezeli. Az ilyen jellegű információkat nem használja fel személyes célokra, és nem juttathatja illetéktelenek birtokába. Etikus viselkedését szakmai és személyes tevékenysége során mindig megőrzi.</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ind w:left="360"/>
        <w:jc w:val="both"/>
        <w:rPr>
          <w:rFonts w:ascii="Times New Roman" w:hAnsi="Times New Roman"/>
          <w:sz w:val="24"/>
          <w:szCs w:val="24"/>
          <w:lang w:eastAsia="hu-HU"/>
        </w:rPr>
      </w:pPr>
      <w:r w:rsidRPr="001F4C89">
        <w:rPr>
          <w:rFonts w:ascii="Times New Roman" w:hAnsi="Times New Roman"/>
          <w:sz w:val="24"/>
          <w:szCs w:val="24"/>
          <w:lang w:eastAsia="hu-HU"/>
        </w:rPr>
        <w:t>2.3. Összeférhetetlenség</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Ajánlatkérő felhívja ajánlattevő figyelmét, hogy nyertes ajánlattevőnek szervezeti összeférhetetlenség esetén az egyedi megrendelést vissza kell utasítania, személyi összeférhetetlenség esetén az összeférhetetlenséget meg kell szüntetnie és gondoskodnia kell - díjmentesen - megfelelő szakértő bevonásáról.</w:t>
      </w:r>
    </w:p>
    <w:p w:rsidR="00B4133E" w:rsidRPr="001F4C89" w:rsidRDefault="00B4133E" w:rsidP="00B4133E">
      <w:pPr>
        <w:suppressAutoHyphens w:val="0"/>
        <w:jc w:val="both"/>
        <w:rPr>
          <w:rFonts w:ascii="Times New Roman" w:hAnsi="Times New Roman"/>
          <w:sz w:val="24"/>
          <w:szCs w:val="24"/>
          <w:lang w:eastAsia="hu-HU"/>
        </w:rPr>
      </w:pPr>
    </w:p>
    <w:p w:rsidR="00B4133E" w:rsidRPr="001F4C89" w:rsidRDefault="00B4133E" w:rsidP="00B4133E">
      <w:pPr>
        <w:suppressAutoHyphens w:val="0"/>
        <w:jc w:val="both"/>
        <w:rPr>
          <w:rFonts w:ascii="Times New Roman" w:hAnsi="Times New Roman"/>
          <w:sz w:val="24"/>
          <w:szCs w:val="24"/>
          <w:lang w:eastAsia="hu-HU"/>
        </w:rPr>
      </w:pPr>
      <w:r w:rsidRPr="001F4C89">
        <w:rPr>
          <w:rFonts w:ascii="Times New Roman" w:hAnsi="Times New Roman"/>
          <w:sz w:val="24"/>
          <w:szCs w:val="24"/>
          <w:lang w:eastAsia="hu-HU"/>
        </w:rPr>
        <w:t xml:space="preserve">Szervezeti összeférhetetlenség: Összeférhetetlen nyertes ajánlattevő (Megbízott), amennyiben az egyedi megrendeléssel érintett közbeszerzési eljárás előkészítésében és / vagy bonyolításában részt vett vagy ajánlatot nyújtott be. </w:t>
      </w:r>
    </w:p>
    <w:p w:rsidR="00B4133E" w:rsidRPr="001F4C89" w:rsidRDefault="00B4133E" w:rsidP="00B4133E">
      <w:pPr>
        <w:suppressAutoHyphens w:val="0"/>
        <w:jc w:val="both"/>
        <w:rPr>
          <w:rFonts w:ascii="Times New Roman" w:hAnsi="Times New Roman"/>
          <w:sz w:val="24"/>
          <w:szCs w:val="24"/>
          <w:lang w:eastAsia="hu-HU"/>
        </w:rPr>
      </w:pPr>
    </w:p>
    <w:p w:rsidR="00B4133E" w:rsidRDefault="00B4133E" w:rsidP="00B4133E">
      <w:pPr>
        <w:suppressAutoHyphens w:val="0"/>
        <w:jc w:val="both"/>
        <w:rPr>
          <w:ins w:id="80" w:author="Istokovics Nikolett" w:date="2017-04-21T13:44:00Z"/>
          <w:rFonts w:ascii="Times New Roman" w:hAnsi="Times New Roman"/>
          <w:sz w:val="24"/>
          <w:szCs w:val="24"/>
          <w:lang w:eastAsia="hu-HU"/>
        </w:rPr>
      </w:pPr>
      <w:r w:rsidRPr="001F4C89">
        <w:rPr>
          <w:rFonts w:ascii="Times New Roman" w:hAnsi="Times New Roman"/>
          <w:sz w:val="24"/>
          <w:szCs w:val="24"/>
          <w:lang w:eastAsia="hu-HU"/>
        </w:rPr>
        <w:t xml:space="preserve">Személyi összeférhetetlenség: Összeférhetetlen a szakember, amennyiben az egyedi megrendeléssel érintett közbeszerzési eljárás előkészítésében és / vagy bonyolításában részt vett vagy abban ajánlatot nyújtott be. </w:t>
      </w:r>
    </w:p>
    <w:p w:rsidR="00B77DD1" w:rsidRPr="005F495A" w:rsidRDefault="00B77DD1" w:rsidP="00B4133E">
      <w:pPr>
        <w:suppressAutoHyphens w:val="0"/>
        <w:jc w:val="both"/>
        <w:rPr>
          <w:ins w:id="81" w:author="Istokovics Nikolett" w:date="2017-04-21T13:44:00Z"/>
          <w:rFonts w:ascii="Times New Roman" w:hAnsi="Times New Roman"/>
          <w:sz w:val="24"/>
          <w:szCs w:val="24"/>
          <w:lang w:eastAsia="hu-HU"/>
        </w:rPr>
      </w:pPr>
    </w:p>
    <w:p w:rsidR="00B77DD1" w:rsidRPr="00F6585D" w:rsidRDefault="00B77DD1" w:rsidP="00F6585D">
      <w:pPr>
        <w:pStyle w:val="Listaszerbekezds"/>
        <w:numPr>
          <w:ilvl w:val="1"/>
          <w:numId w:val="56"/>
        </w:numPr>
        <w:suppressAutoHyphens w:val="0"/>
        <w:jc w:val="both"/>
        <w:rPr>
          <w:ins w:id="82" w:author="Istokovics Nikolett" w:date="2017-04-21T13:44:00Z"/>
          <w:rFonts w:ascii="Times New Roman" w:hAnsi="Times New Roman"/>
          <w:sz w:val="24"/>
          <w:szCs w:val="24"/>
          <w:lang w:eastAsia="hu-HU"/>
        </w:rPr>
      </w:pPr>
      <w:ins w:id="83" w:author="Istokovics Nikolett" w:date="2017-04-21T13:46:00Z">
        <w:r w:rsidRPr="005F495A">
          <w:rPr>
            <w:rFonts w:ascii="Times New Roman" w:hAnsi="Times New Roman"/>
            <w:sz w:val="24"/>
            <w:szCs w:val="24"/>
            <w:lang w:eastAsia="hu-HU"/>
          </w:rPr>
          <w:t>Szakmai felelősségbiztosítás</w:t>
        </w:r>
      </w:ins>
    </w:p>
    <w:p w:rsidR="00B77DD1" w:rsidRPr="005F495A" w:rsidRDefault="00B77DD1" w:rsidP="00B4133E">
      <w:pPr>
        <w:suppressAutoHyphens w:val="0"/>
        <w:jc w:val="both"/>
        <w:rPr>
          <w:ins w:id="84" w:author="Istokovics Nikolett" w:date="2017-04-21T13:44:00Z"/>
          <w:rFonts w:ascii="Times New Roman" w:hAnsi="Times New Roman"/>
          <w:sz w:val="24"/>
          <w:szCs w:val="24"/>
          <w:lang w:eastAsia="hu-HU"/>
        </w:rPr>
      </w:pPr>
    </w:p>
    <w:p w:rsidR="00277144" w:rsidRPr="006A44DF" w:rsidRDefault="00B77DD1" w:rsidP="00277144">
      <w:pPr>
        <w:pStyle w:val="Default"/>
        <w:jc w:val="both"/>
        <w:rPr>
          <w:ins w:id="85" w:author="Kövérné Tászler Ágnes" w:date="2017-04-26T14:07:00Z"/>
          <w:color w:val="auto"/>
          <w:rPrChange w:id="86" w:author="Kövérné Tászler Ágnes" w:date="2017-04-26T14:22:00Z">
            <w:rPr>
              <w:ins w:id="87" w:author="Kövérné Tászler Ágnes" w:date="2017-04-26T14:07:00Z"/>
              <w:color w:val="auto"/>
              <w:sz w:val="20"/>
              <w:szCs w:val="20"/>
            </w:rPr>
          </w:rPrChange>
        </w:rPr>
      </w:pPr>
      <w:ins w:id="88" w:author="Istokovics Nikolett" w:date="2017-04-21T13:44:00Z">
        <w:r w:rsidRPr="005F495A">
          <w:rPr>
            <w:color w:val="auto"/>
            <w:rPrChange w:id="89" w:author="Istokovics Nikolett" w:date="2017-04-21T14:28:00Z">
              <w:rPr>
                <w:color w:val="auto"/>
                <w:sz w:val="20"/>
                <w:szCs w:val="20"/>
              </w:rPr>
            </w:rPrChange>
          </w:rPr>
          <w:t xml:space="preserve">A nyertes ajánlattevőnek a szerződés teljesítésének időtartamára rendelkeznie kell összesen legalább 100 000 </w:t>
        </w:r>
        <w:proofErr w:type="spellStart"/>
        <w:r w:rsidRPr="005F495A">
          <w:rPr>
            <w:color w:val="auto"/>
            <w:rPrChange w:id="90" w:author="Istokovics Nikolett" w:date="2017-04-21T14:28:00Z">
              <w:rPr>
                <w:color w:val="auto"/>
                <w:sz w:val="20"/>
                <w:szCs w:val="20"/>
              </w:rPr>
            </w:rPrChange>
          </w:rPr>
          <w:t>000</w:t>
        </w:r>
        <w:proofErr w:type="spellEnd"/>
        <w:r w:rsidRPr="005F495A">
          <w:rPr>
            <w:color w:val="auto"/>
            <w:rPrChange w:id="91" w:author="Istokovics Nikolett" w:date="2017-04-21T14:28:00Z">
              <w:rPr>
                <w:color w:val="auto"/>
                <w:sz w:val="20"/>
                <w:szCs w:val="20"/>
              </w:rPr>
            </w:rPrChange>
          </w:rPr>
          <w:t xml:space="preserve"> HUF/év és legalább 50 000 </w:t>
        </w:r>
        <w:proofErr w:type="spellStart"/>
        <w:r w:rsidRPr="005F495A">
          <w:rPr>
            <w:color w:val="auto"/>
            <w:rPrChange w:id="92" w:author="Istokovics Nikolett" w:date="2017-04-21T14:28:00Z">
              <w:rPr>
                <w:color w:val="auto"/>
                <w:sz w:val="20"/>
                <w:szCs w:val="20"/>
              </w:rPr>
            </w:rPrChange>
          </w:rPr>
          <w:t>000</w:t>
        </w:r>
        <w:proofErr w:type="spellEnd"/>
        <w:r w:rsidRPr="005F495A">
          <w:rPr>
            <w:color w:val="auto"/>
            <w:rPrChange w:id="93" w:author="Istokovics Nikolett" w:date="2017-04-21T14:28:00Z">
              <w:rPr>
                <w:color w:val="auto"/>
                <w:sz w:val="20"/>
                <w:szCs w:val="20"/>
              </w:rPr>
            </w:rPrChange>
          </w:rPr>
          <w:t xml:space="preserve"> HUF/káresemény összegű közbeszerzési tevékenységhez vagy jogi tanácsadási tevékenységhez kapcsolódó szakmai felelősségbiztosítással.</w:t>
        </w:r>
      </w:ins>
      <w:ins w:id="94" w:author="Istokovics Nikolett" w:date="2017-04-21T13:45:00Z">
        <w:r w:rsidRPr="005F495A">
          <w:rPr>
            <w:color w:val="auto"/>
            <w:rPrChange w:id="95" w:author="Istokovics Nikolett" w:date="2017-04-21T14:28:00Z">
              <w:rPr>
                <w:color w:val="auto"/>
                <w:sz w:val="20"/>
                <w:szCs w:val="20"/>
              </w:rPr>
            </w:rPrChange>
          </w:rPr>
          <w:t xml:space="preserve"> Közös ajánlattevők esetén a szerződéskötéshez elegendő</w:t>
        </w:r>
      </w:ins>
      <w:ins w:id="96" w:author="Istokovics Nikolett" w:date="2017-04-21T14:28:00Z">
        <w:r w:rsidR="005F495A">
          <w:rPr>
            <w:color w:val="auto"/>
          </w:rPr>
          <w:t>,</w:t>
        </w:r>
      </w:ins>
      <w:ins w:id="97" w:author="Istokovics Nikolett" w:date="2017-04-21T13:45:00Z">
        <w:r w:rsidRPr="005F495A">
          <w:rPr>
            <w:color w:val="auto"/>
            <w:rPrChange w:id="98" w:author="Istokovics Nikolett" w:date="2017-04-21T14:28:00Z">
              <w:rPr>
                <w:color w:val="auto"/>
                <w:sz w:val="20"/>
                <w:szCs w:val="20"/>
              </w:rPr>
            </w:rPrChange>
          </w:rPr>
          <w:t xml:space="preserve"> ha a</w:t>
        </w:r>
        <w:del w:id="99" w:author="Péntek Zsolt Gyula" w:date="2017-04-21T14:57:00Z">
          <w:r w:rsidRPr="005F495A" w:rsidDel="002F0D22">
            <w:rPr>
              <w:color w:val="auto"/>
              <w:rPrChange w:id="100" w:author="Istokovics Nikolett" w:date="2017-04-21T14:28:00Z">
                <w:rPr>
                  <w:color w:val="auto"/>
                  <w:sz w:val="20"/>
                  <w:szCs w:val="20"/>
                </w:rPr>
              </w:rPrChange>
            </w:rPr>
            <w:delText>z</w:delText>
          </w:r>
        </w:del>
      </w:ins>
      <w:ins w:id="101" w:author="Péntek Zsolt Gyula" w:date="2017-04-21T14:57:00Z">
        <w:r w:rsidR="002F0D22">
          <w:rPr>
            <w:color w:val="auto"/>
          </w:rPr>
          <w:t xml:space="preserve"> közös ajánlattevők</w:t>
        </w:r>
      </w:ins>
      <w:ins w:id="102" w:author="Istokovics Nikolett" w:date="2017-04-21T13:45:00Z">
        <w:r w:rsidRPr="005F495A">
          <w:rPr>
            <w:color w:val="auto"/>
            <w:rPrChange w:id="103" w:author="Istokovics Nikolett" w:date="2017-04-21T14:28:00Z">
              <w:rPr>
                <w:color w:val="auto"/>
                <w:sz w:val="20"/>
                <w:szCs w:val="20"/>
              </w:rPr>
            </w:rPrChange>
          </w:rPr>
          <w:t xml:space="preserve"> egyik</w:t>
        </w:r>
      </w:ins>
      <w:ins w:id="104" w:author="Péntek Zsolt Gyula" w:date="2017-04-21T14:57:00Z">
        <w:r w:rsidR="002F0D22">
          <w:rPr>
            <w:color w:val="auto"/>
          </w:rPr>
          <w:t>e</w:t>
        </w:r>
      </w:ins>
      <w:ins w:id="105" w:author="Istokovics Nikolett" w:date="2017-04-21T13:45:00Z">
        <w:r w:rsidRPr="005F495A">
          <w:rPr>
            <w:color w:val="auto"/>
            <w:rPrChange w:id="106" w:author="Istokovics Nikolett" w:date="2017-04-21T14:28:00Z">
              <w:rPr>
                <w:color w:val="auto"/>
                <w:sz w:val="20"/>
                <w:szCs w:val="20"/>
              </w:rPr>
            </w:rPrChange>
          </w:rPr>
          <w:t xml:space="preserve"> bocsátja rendelkezésre. </w:t>
        </w:r>
      </w:ins>
      <w:ins w:id="107" w:author="Kövérné Tászler Ágnes" w:date="2017-04-26T14:07:00Z">
        <w:r w:rsidR="00277144" w:rsidRPr="006A44DF">
          <w:rPr>
            <w:color w:val="auto"/>
            <w:rPrChange w:id="108" w:author="Kövérné Tászler Ágnes" w:date="2017-04-26T14:22:00Z">
              <w:rPr>
                <w:color w:val="auto"/>
                <w:sz w:val="20"/>
                <w:szCs w:val="20"/>
              </w:rPr>
            </w:rPrChange>
          </w:rPr>
          <w:t xml:space="preserve">A szerződéskötés feltétele a </w:t>
        </w:r>
        <w:proofErr w:type="spellStart"/>
        <w:r w:rsidR="00277144" w:rsidRPr="006A44DF">
          <w:rPr>
            <w:color w:val="auto"/>
            <w:rPrChange w:id="109" w:author="Kövérné Tászler Ágnes" w:date="2017-04-26T14:22:00Z">
              <w:rPr>
                <w:color w:val="auto"/>
                <w:sz w:val="20"/>
                <w:szCs w:val="20"/>
              </w:rPr>
            </w:rPrChange>
          </w:rPr>
          <w:t>felelőségbiztosítás</w:t>
        </w:r>
        <w:proofErr w:type="spellEnd"/>
        <w:r w:rsidR="00277144" w:rsidRPr="006A44DF">
          <w:rPr>
            <w:color w:val="auto"/>
            <w:rPrChange w:id="110" w:author="Kövérné Tászler Ágnes" w:date="2017-04-26T14:22:00Z">
              <w:rPr>
                <w:color w:val="auto"/>
                <w:sz w:val="20"/>
                <w:szCs w:val="20"/>
              </w:rPr>
            </w:rPrChange>
          </w:rPr>
          <w:t xml:space="preserve"> rendelkezésre bocsátása. </w:t>
        </w:r>
      </w:ins>
    </w:p>
    <w:p w:rsidR="00B77DD1" w:rsidRPr="005F495A" w:rsidRDefault="00B77DD1" w:rsidP="00B77DD1">
      <w:pPr>
        <w:pStyle w:val="Default"/>
        <w:jc w:val="both"/>
        <w:rPr>
          <w:ins w:id="111" w:author="Istokovics Nikolett" w:date="2017-04-21T13:44:00Z"/>
          <w:color w:val="auto"/>
          <w:rPrChange w:id="112" w:author="Istokovics Nikolett" w:date="2017-04-21T14:28:00Z">
            <w:rPr>
              <w:ins w:id="113" w:author="Istokovics Nikolett" w:date="2017-04-21T13:44:00Z"/>
              <w:color w:val="auto"/>
              <w:sz w:val="20"/>
              <w:szCs w:val="20"/>
            </w:rPr>
          </w:rPrChange>
        </w:rPr>
      </w:pPr>
    </w:p>
    <w:p w:rsidR="00B77DD1" w:rsidRPr="005F495A" w:rsidRDefault="00B77DD1" w:rsidP="00B4133E">
      <w:pPr>
        <w:suppressAutoHyphens w:val="0"/>
        <w:jc w:val="both"/>
        <w:rPr>
          <w:rFonts w:ascii="Times New Roman" w:hAnsi="Times New Roman"/>
          <w:sz w:val="24"/>
          <w:szCs w:val="24"/>
        </w:rPr>
      </w:pPr>
    </w:p>
    <w:p w:rsidR="001F4C89" w:rsidRPr="005F495A" w:rsidRDefault="001F4C89">
      <w:pPr>
        <w:suppressAutoHyphens w:val="0"/>
        <w:spacing w:after="200" w:line="276" w:lineRule="auto"/>
        <w:rPr>
          <w:rFonts w:ascii="Times New Roman" w:hAnsi="Times New Roman"/>
          <w:sz w:val="24"/>
          <w:szCs w:val="24"/>
          <w:lang w:eastAsia="hu-HU"/>
        </w:rPr>
      </w:pPr>
      <w:r w:rsidRPr="005F495A">
        <w:rPr>
          <w:rFonts w:ascii="Times New Roman" w:hAnsi="Times New Roman"/>
          <w:sz w:val="24"/>
          <w:szCs w:val="24"/>
          <w:lang w:eastAsia="hu-HU"/>
        </w:rPr>
        <w:br w:type="page"/>
      </w:r>
    </w:p>
    <w:p w:rsidR="00B4133E" w:rsidRPr="004D606D" w:rsidRDefault="00B4133E" w:rsidP="004354C0">
      <w:pPr>
        <w:suppressAutoHyphens w:val="0"/>
        <w:jc w:val="both"/>
        <w:rPr>
          <w:rFonts w:ascii="Times New Roman" w:hAnsi="Times New Roman"/>
          <w:sz w:val="24"/>
          <w:szCs w:val="24"/>
          <w:lang w:eastAsia="hu-HU"/>
        </w:rPr>
      </w:pPr>
    </w:p>
    <w:p w:rsidR="00D85632" w:rsidRPr="00935276" w:rsidRDefault="00D85632" w:rsidP="00D85632">
      <w:pPr>
        <w:jc w:val="center"/>
        <w:rPr>
          <w:rFonts w:ascii="Times New Roman" w:hAnsi="Times New Roman"/>
          <w:caps/>
          <w:snapToGrid w:val="0"/>
          <w:sz w:val="22"/>
          <w:szCs w:val="22"/>
        </w:rPr>
      </w:pPr>
      <w:r w:rsidRPr="00935276">
        <w:rPr>
          <w:rFonts w:ascii="Times New Roman" w:hAnsi="Times New Roman"/>
          <w:b/>
          <w:caps/>
          <w:sz w:val="22"/>
          <w:szCs w:val="22"/>
        </w:rPr>
        <w:t>III</w:t>
      </w:r>
      <w:r w:rsidRPr="00935276">
        <w:rPr>
          <w:rFonts w:ascii="Times New Roman" w:hAnsi="Times New Roman"/>
          <w:b/>
          <w:caps/>
          <w:snapToGrid w:val="0"/>
          <w:sz w:val="22"/>
          <w:szCs w:val="22"/>
        </w:rPr>
        <w:t>.</w:t>
      </w:r>
    </w:p>
    <w:p w:rsidR="0025034F" w:rsidRPr="0036556C" w:rsidRDefault="00D85632" w:rsidP="00D85632">
      <w:pPr>
        <w:jc w:val="center"/>
        <w:rPr>
          <w:rFonts w:ascii="Times New Roman" w:hAnsi="Times New Roman"/>
          <w:b/>
          <w:caps/>
          <w:sz w:val="22"/>
          <w:szCs w:val="22"/>
          <w:u w:val="single"/>
        </w:rPr>
      </w:pPr>
      <w:r w:rsidRPr="00173CB0">
        <w:rPr>
          <w:rFonts w:ascii="Times New Roman" w:hAnsi="Times New Roman"/>
          <w:b/>
          <w:caps/>
          <w:sz w:val="22"/>
          <w:szCs w:val="22"/>
          <w:u w:val="single"/>
        </w:rPr>
        <w:t>Szerződés tervezet</w:t>
      </w:r>
    </w:p>
    <w:p w:rsidR="00A759C3" w:rsidRPr="001E6995" w:rsidRDefault="00A759C3" w:rsidP="00D85632">
      <w:pPr>
        <w:jc w:val="center"/>
        <w:rPr>
          <w:rFonts w:ascii="Times New Roman" w:hAnsi="Times New Roman"/>
          <w:b/>
          <w:caps/>
          <w:sz w:val="22"/>
          <w:szCs w:val="22"/>
          <w:u w:val="single"/>
        </w:rPr>
      </w:pPr>
    </w:p>
    <w:p w:rsidR="004F7427" w:rsidRPr="0036556C" w:rsidRDefault="004F7427" w:rsidP="004F7427">
      <w:pPr>
        <w:jc w:val="center"/>
        <w:rPr>
          <w:b/>
          <w:bCs/>
          <w:sz w:val="22"/>
          <w:szCs w:val="22"/>
        </w:rPr>
      </w:pPr>
      <w:r w:rsidRPr="0036556C">
        <w:rPr>
          <w:b/>
          <w:bCs/>
          <w:sz w:val="22"/>
          <w:szCs w:val="22"/>
        </w:rPr>
        <w:t>Megb</w:t>
      </w:r>
      <w:r w:rsidRPr="0036556C">
        <w:rPr>
          <w:rFonts w:hint="eastAsia"/>
          <w:b/>
          <w:bCs/>
          <w:sz w:val="22"/>
          <w:szCs w:val="22"/>
        </w:rPr>
        <w:t>í</w:t>
      </w:r>
      <w:r w:rsidRPr="0036556C">
        <w:rPr>
          <w:b/>
          <w:bCs/>
          <w:sz w:val="22"/>
          <w:szCs w:val="22"/>
        </w:rPr>
        <w:t>z</w:t>
      </w:r>
      <w:r w:rsidRPr="0036556C">
        <w:rPr>
          <w:rFonts w:hint="eastAsia"/>
          <w:b/>
          <w:bCs/>
          <w:sz w:val="22"/>
          <w:szCs w:val="22"/>
        </w:rPr>
        <w:t>á</w:t>
      </w:r>
      <w:r w:rsidRPr="0036556C">
        <w:rPr>
          <w:b/>
          <w:bCs/>
          <w:sz w:val="22"/>
          <w:szCs w:val="22"/>
        </w:rPr>
        <w:t xml:space="preserve">si </w:t>
      </w:r>
      <w:r w:rsidR="00CF41E0">
        <w:rPr>
          <w:b/>
          <w:bCs/>
          <w:sz w:val="22"/>
          <w:szCs w:val="22"/>
        </w:rPr>
        <w:t>kerets</w:t>
      </w:r>
      <w:r w:rsidRPr="0036556C">
        <w:rPr>
          <w:b/>
          <w:bCs/>
          <w:sz w:val="22"/>
          <w:szCs w:val="22"/>
        </w:rPr>
        <w:t>zerz</w:t>
      </w:r>
      <w:r w:rsidRPr="0036556C">
        <w:rPr>
          <w:rFonts w:hint="eastAsia"/>
          <w:b/>
          <w:bCs/>
          <w:sz w:val="22"/>
          <w:szCs w:val="22"/>
        </w:rPr>
        <w:t>ő</w:t>
      </w:r>
      <w:r w:rsidRPr="0036556C">
        <w:rPr>
          <w:b/>
          <w:bCs/>
          <w:sz w:val="22"/>
          <w:szCs w:val="22"/>
        </w:rPr>
        <w:t>d</w:t>
      </w:r>
      <w:r w:rsidRPr="0036556C">
        <w:rPr>
          <w:rFonts w:hint="eastAsia"/>
          <w:b/>
          <w:bCs/>
          <w:sz w:val="22"/>
          <w:szCs w:val="22"/>
        </w:rPr>
        <w:t>é</w:t>
      </w:r>
      <w:r w:rsidRPr="0036556C">
        <w:rPr>
          <w:b/>
          <w:bCs/>
          <w:sz w:val="22"/>
          <w:szCs w:val="22"/>
        </w:rPr>
        <w:t xml:space="preserve">s </w:t>
      </w:r>
    </w:p>
    <w:p w:rsidR="004F7427" w:rsidRPr="0036556C" w:rsidRDefault="004F7427" w:rsidP="004F7427">
      <w:pPr>
        <w:pStyle w:val="Listaszerbekezds"/>
        <w:spacing w:after="120" w:line="360" w:lineRule="auto"/>
        <w:ind w:left="0"/>
        <w:jc w:val="center"/>
        <w:rPr>
          <w:sz w:val="22"/>
          <w:szCs w:val="22"/>
        </w:rPr>
      </w:pPr>
      <w:r w:rsidRPr="0036556C">
        <w:rPr>
          <w:bCs/>
          <w:sz w:val="22"/>
          <w:szCs w:val="22"/>
        </w:rPr>
        <w:t>- TERVEZET -</w:t>
      </w:r>
    </w:p>
    <w:tbl>
      <w:tblPr>
        <w:tblW w:w="0" w:type="auto"/>
        <w:tblInd w:w="70" w:type="dxa"/>
        <w:tblLayout w:type="fixed"/>
        <w:tblCellMar>
          <w:left w:w="70" w:type="dxa"/>
          <w:right w:w="70" w:type="dxa"/>
        </w:tblCellMar>
        <w:tblLook w:val="0000" w:firstRow="0" w:lastRow="0" w:firstColumn="0" w:lastColumn="0" w:noHBand="0" w:noVBand="0"/>
      </w:tblPr>
      <w:tblGrid>
        <w:gridCol w:w="2197"/>
        <w:gridCol w:w="6873"/>
      </w:tblGrid>
      <w:tr w:rsidR="004F7427" w:rsidRPr="00935276" w:rsidTr="0054322B">
        <w:tc>
          <w:tcPr>
            <w:tcW w:w="2197" w:type="dxa"/>
          </w:tcPr>
          <w:p w:rsidR="004F7427" w:rsidRPr="0036556C" w:rsidRDefault="004F7427" w:rsidP="0054322B">
            <w:pPr>
              <w:widowControl w:val="0"/>
              <w:jc w:val="both"/>
              <w:rPr>
                <w:sz w:val="22"/>
                <w:szCs w:val="22"/>
              </w:rPr>
            </w:pPr>
            <w:r w:rsidRPr="0036556C">
              <w:rPr>
                <w:sz w:val="22"/>
                <w:szCs w:val="22"/>
              </w:rPr>
              <w:t>Amely egyr</w:t>
            </w:r>
            <w:r w:rsidRPr="0036556C">
              <w:rPr>
                <w:rFonts w:hint="eastAsia"/>
                <w:sz w:val="22"/>
                <w:szCs w:val="22"/>
              </w:rPr>
              <w:t>é</w:t>
            </w:r>
            <w:r w:rsidRPr="0036556C">
              <w:rPr>
                <w:sz w:val="22"/>
                <w:szCs w:val="22"/>
              </w:rPr>
              <w:t>szr</w:t>
            </w:r>
            <w:r w:rsidRPr="0036556C">
              <w:rPr>
                <w:rFonts w:hint="eastAsia"/>
                <w:sz w:val="22"/>
                <w:szCs w:val="22"/>
              </w:rPr>
              <w:t>ő</w:t>
            </w:r>
            <w:r w:rsidRPr="0036556C">
              <w:rPr>
                <w:sz w:val="22"/>
                <w:szCs w:val="22"/>
              </w:rPr>
              <w:t xml:space="preserve">l az </w:t>
            </w:r>
          </w:p>
        </w:tc>
        <w:tc>
          <w:tcPr>
            <w:tcW w:w="6873" w:type="dxa"/>
          </w:tcPr>
          <w:p w:rsidR="004F7427" w:rsidRPr="0036556C" w:rsidRDefault="004F7427" w:rsidP="0054322B">
            <w:pPr>
              <w:widowControl w:val="0"/>
              <w:jc w:val="both"/>
              <w:rPr>
                <w:b/>
                <w:sz w:val="22"/>
                <w:szCs w:val="22"/>
              </w:rPr>
            </w:pPr>
            <w:r w:rsidRPr="0036556C">
              <w:rPr>
                <w:b/>
                <w:sz w:val="22"/>
                <w:szCs w:val="22"/>
              </w:rPr>
              <w:t>Emberi Er</w:t>
            </w:r>
            <w:r w:rsidRPr="0036556C">
              <w:rPr>
                <w:rFonts w:hint="eastAsia"/>
                <w:b/>
                <w:sz w:val="22"/>
                <w:szCs w:val="22"/>
              </w:rPr>
              <w:t>ő</w:t>
            </w:r>
            <w:r w:rsidRPr="0036556C">
              <w:rPr>
                <w:b/>
                <w:sz w:val="22"/>
                <w:szCs w:val="22"/>
              </w:rPr>
              <w:t>forr</w:t>
            </w:r>
            <w:r w:rsidRPr="0036556C">
              <w:rPr>
                <w:rFonts w:hint="eastAsia"/>
                <w:b/>
                <w:sz w:val="22"/>
                <w:szCs w:val="22"/>
              </w:rPr>
              <w:t>á</w:t>
            </w:r>
            <w:r w:rsidRPr="0036556C">
              <w:rPr>
                <w:b/>
                <w:sz w:val="22"/>
                <w:szCs w:val="22"/>
              </w:rPr>
              <w:t>sok Miniszt</w:t>
            </w:r>
            <w:r w:rsidRPr="0036556C">
              <w:rPr>
                <w:rFonts w:hint="eastAsia"/>
                <w:b/>
                <w:sz w:val="22"/>
                <w:szCs w:val="22"/>
              </w:rPr>
              <w:t>é</w:t>
            </w:r>
            <w:r w:rsidRPr="0036556C">
              <w:rPr>
                <w:b/>
                <w:sz w:val="22"/>
                <w:szCs w:val="22"/>
              </w:rPr>
              <w:t>riuma</w:t>
            </w:r>
          </w:p>
          <w:p w:rsidR="004F7427" w:rsidRPr="0036556C" w:rsidRDefault="004F7427" w:rsidP="0054322B">
            <w:pPr>
              <w:widowControl w:val="0"/>
              <w:jc w:val="both"/>
              <w:rPr>
                <w:sz w:val="22"/>
                <w:szCs w:val="22"/>
              </w:rPr>
            </w:pPr>
            <w:r w:rsidRPr="0036556C">
              <w:rPr>
                <w:sz w:val="22"/>
                <w:szCs w:val="22"/>
              </w:rPr>
              <w:t>sz</w:t>
            </w:r>
            <w:r w:rsidRPr="0036556C">
              <w:rPr>
                <w:rFonts w:hint="eastAsia"/>
                <w:sz w:val="22"/>
                <w:szCs w:val="22"/>
              </w:rPr>
              <w:t>é</w:t>
            </w:r>
            <w:r w:rsidRPr="0036556C">
              <w:rPr>
                <w:sz w:val="22"/>
                <w:szCs w:val="22"/>
              </w:rPr>
              <w:t>khely: 1054 Budapest, Akad</w:t>
            </w:r>
            <w:r w:rsidRPr="0036556C">
              <w:rPr>
                <w:rFonts w:hint="eastAsia"/>
                <w:sz w:val="22"/>
                <w:szCs w:val="22"/>
              </w:rPr>
              <w:t>é</w:t>
            </w:r>
            <w:r w:rsidRPr="0036556C">
              <w:rPr>
                <w:sz w:val="22"/>
                <w:szCs w:val="22"/>
              </w:rPr>
              <w:t>mia utca 3.</w:t>
            </w:r>
          </w:p>
          <w:p w:rsidR="004F7427" w:rsidRPr="0036556C" w:rsidRDefault="004F7427" w:rsidP="0054322B">
            <w:pPr>
              <w:widowControl w:val="0"/>
              <w:jc w:val="both"/>
              <w:rPr>
                <w:sz w:val="22"/>
                <w:szCs w:val="22"/>
              </w:rPr>
            </w:pPr>
            <w:r w:rsidRPr="0036556C">
              <w:rPr>
                <w:sz w:val="22"/>
                <w:szCs w:val="22"/>
              </w:rPr>
              <w:t>k</w:t>
            </w:r>
            <w:r w:rsidRPr="0036556C">
              <w:rPr>
                <w:rFonts w:hint="eastAsia"/>
                <w:sz w:val="22"/>
                <w:szCs w:val="22"/>
              </w:rPr>
              <w:t>é</w:t>
            </w:r>
            <w:r w:rsidRPr="0036556C">
              <w:rPr>
                <w:sz w:val="22"/>
                <w:szCs w:val="22"/>
              </w:rPr>
              <w:t>pvisel</w:t>
            </w:r>
            <w:r w:rsidRPr="0036556C">
              <w:rPr>
                <w:rFonts w:hint="eastAsia"/>
                <w:sz w:val="22"/>
                <w:szCs w:val="22"/>
              </w:rPr>
              <w:t>ő</w:t>
            </w:r>
            <w:r w:rsidRPr="0036556C">
              <w:rPr>
                <w:sz w:val="22"/>
                <w:szCs w:val="22"/>
              </w:rPr>
              <w:t>: dr. Garai P</w:t>
            </w:r>
            <w:r w:rsidRPr="0036556C">
              <w:rPr>
                <w:rFonts w:hint="eastAsia"/>
                <w:sz w:val="22"/>
                <w:szCs w:val="22"/>
              </w:rPr>
              <w:t>é</w:t>
            </w:r>
            <w:r w:rsidRPr="0036556C">
              <w:rPr>
                <w:sz w:val="22"/>
                <w:szCs w:val="22"/>
              </w:rPr>
              <w:t xml:space="preserve">ter </w:t>
            </w:r>
            <w:r w:rsidR="00FE35F6">
              <w:rPr>
                <w:sz w:val="22"/>
                <w:szCs w:val="22"/>
              </w:rPr>
              <w:t xml:space="preserve">helyettes </w:t>
            </w:r>
            <w:r w:rsidRPr="0036556C">
              <w:rPr>
                <w:rFonts w:hint="eastAsia"/>
                <w:sz w:val="22"/>
                <w:szCs w:val="22"/>
              </w:rPr>
              <w:t>á</w:t>
            </w:r>
            <w:r w:rsidRPr="0036556C">
              <w:rPr>
                <w:sz w:val="22"/>
                <w:szCs w:val="22"/>
              </w:rPr>
              <w:t>llamtitk</w:t>
            </w:r>
            <w:r w:rsidRPr="0036556C">
              <w:rPr>
                <w:rFonts w:hint="eastAsia"/>
                <w:sz w:val="22"/>
                <w:szCs w:val="22"/>
              </w:rPr>
              <w:t>á</w:t>
            </w:r>
            <w:r w:rsidRPr="0036556C">
              <w:rPr>
                <w:sz w:val="22"/>
                <w:szCs w:val="22"/>
              </w:rPr>
              <w:t>r</w:t>
            </w:r>
          </w:p>
          <w:p w:rsidR="004F7427" w:rsidRPr="0036556C" w:rsidRDefault="004F7427" w:rsidP="0054322B">
            <w:pPr>
              <w:widowControl w:val="0"/>
              <w:jc w:val="both"/>
              <w:rPr>
                <w:sz w:val="22"/>
                <w:szCs w:val="22"/>
              </w:rPr>
            </w:pPr>
            <w:r w:rsidRPr="0036556C">
              <w:rPr>
                <w:sz w:val="22"/>
                <w:szCs w:val="22"/>
              </w:rPr>
              <w:t xml:space="preserve">mint </w:t>
            </w:r>
            <w:r w:rsidRPr="0036556C">
              <w:rPr>
                <w:b/>
                <w:sz w:val="22"/>
                <w:szCs w:val="22"/>
              </w:rPr>
              <w:t>Megb</w:t>
            </w:r>
            <w:r w:rsidRPr="0036556C">
              <w:rPr>
                <w:rFonts w:hint="eastAsia"/>
                <w:b/>
                <w:sz w:val="22"/>
                <w:szCs w:val="22"/>
              </w:rPr>
              <w:t>í</w:t>
            </w:r>
            <w:r w:rsidRPr="0036556C">
              <w:rPr>
                <w:b/>
                <w:sz w:val="22"/>
                <w:szCs w:val="22"/>
              </w:rPr>
              <w:t>z</w:t>
            </w:r>
            <w:r w:rsidRPr="0036556C">
              <w:rPr>
                <w:rFonts w:hint="eastAsia"/>
                <w:b/>
                <w:sz w:val="22"/>
                <w:szCs w:val="22"/>
              </w:rPr>
              <w:t>ó</w:t>
            </w:r>
          </w:p>
        </w:tc>
      </w:tr>
      <w:tr w:rsidR="004F7427" w:rsidRPr="00935276" w:rsidTr="0054322B">
        <w:trPr>
          <w:trHeight w:val="113"/>
        </w:trPr>
        <w:tc>
          <w:tcPr>
            <w:tcW w:w="2197" w:type="dxa"/>
          </w:tcPr>
          <w:p w:rsidR="004F7427" w:rsidRPr="0036556C" w:rsidRDefault="004F7427" w:rsidP="0054322B">
            <w:pPr>
              <w:widowControl w:val="0"/>
              <w:jc w:val="both"/>
              <w:rPr>
                <w:sz w:val="22"/>
                <w:szCs w:val="22"/>
              </w:rPr>
            </w:pPr>
          </w:p>
        </w:tc>
        <w:tc>
          <w:tcPr>
            <w:tcW w:w="6873" w:type="dxa"/>
          </w:tcPr>
          <w:p w:rsidR="004F7427" w:rsidRPr="0036556C" w:rsidRDefault="004F7427" w:rsidP="0054322B">
            <w:pPr>
              <w:widowControl w:val="0"/>
              <w:jc w:val="both"/>
              <w:rPr>
                <w:sz w:val="22"/>
                <w:szCs w:val="22"/>
              </w:rPr>
            </w:pPr>
          </w:p>
        </w:tc>
      </w:tr>
      <w:tr w:rsidR="004F7427" w:rsidRPr="00935276" w:rsidTr="0054322B">
        <w:tc>
          <w:tcPr>
            <w:tcW w:w="2197" w:type="dxa"/>
          </w:tcPr>
          <w:p w:rsidR="004F7427" w:rsidRPr="0036556C" w:rsidRDefault="004F7427" w:rsidP="0054322B">
            <w:pPr>
              <w:widowControl w:val="0"/>
              <w:jc w:val="both"/>
              <w:rPr>
                <w:sz w:val="22"/>
                <w:szCs w:val="22"/>
              </w:rPr>
            </w:pPr>
            <w:r w:rsidRPr="0036556C">
              <w:rPr>
                <w:sz w:val="22"/>
                <w:szCs w:val="22"/>
              </w:rPr>
              <w:t>m</w:t>
            </w:r>
            <w:r w:rsidRPr="0036556C">
              <w:rPr>
                <w:rFonts w:hint="eastAsia"/>
                <w:sz w:val="22"/>
                <w:szCs w:val="22"/>
              </w:rPr>
              <w:t>á</w:t>
            </w:r>
            <w:r w:rsidRPr="0036556C">
              <w:rPr>
                <w:sz w:val="22"/>
                <w:szCs w:val="22"/>
              </w:rPr>
              <w:t>sr</w:t>
            </w:r>
            <w:r w:rsidRPr="0036556C">
              <w:rPr>
                <w:rFonts w:hint="eastAsia"/>
                <w:sz w:val="22"/>
                <w:szCs w:val="22"/>
              </w:rPr>
              <w:t>é</w:t>
            </w:r>
            <w:r w:rsidRPr="0036556C">
              <w:rPr>
                <w:sz w:val="22"/>
                <w:szCs w:val="22"/>
              </w:rPr>
              <w:t>szr</w:t>
            </w:r>
            <w:r w:rsidRPr="0036556C">
              <w:rPr>
                <w:rFonts w:hint="eastAsia"/>
                <w:sz w:val="22"/>
                <w:szCs w:val="22"/>
              </w:rPr>
              <w:t>ő</w:t>
            </w:r>
            <w:r w:rsidRPr="0036556C">
              <w:rPr>
                <w:sz w:val="22"/>
                <w:szCs w:val="22"/>
              </w:rPr>
              <w:t xml:space="preserve">l a </w:t>
            </w:r>
          </w:p>
        </w:tc>
        <w:tc>
          <w:tcPr>
            <w:tcW w:w="6873" w:type="dxa"/>
          </w:tcPr>
          <w:p w:rsidR="004F7427" w:rsidRPr="0036556C" w:rsidRDefault="004F7427" w:rsidP="0054322B">
            <w:pPr>
              <w:widowControl w:val="0"/>
              <w:jc w:val="both"/>
              <w:rPr>
                <w:b/>
                <w:sz w:val="22"/>
                <w:szCs w:val="22"/>
              </w:rPr>
            </w:pPr>
            <w:r w:rsidRPr="0036556C">
              <w:rPr>
                <w:rFonts w:hint="eastAsia"/>
                <w:b/>
                <w:sz w:val="22"/>
                <w:szCs w:val="22"/>
              </w:rPr>
              <w:t>……………………………………………</w:t>
            </w:r>
            <w:r w:rsidRPr="0036556C">
              <w:rPr>
                <w:b/>
                <w:sz w:val="22"/>
                <w:szCs w:val="22"/>
              </w:rPr>
              <w:t>.</w:t>
            </w:r>
          </w:p>
          <w:p w:rsidR="004F7427" w:rsidRPr="0036556C" w:rsidRDefault="004F7427" w:rsidP="0054322B">
            <w:pPr>
              <w:widowControl w:val="0"/>
              <w:jc w:val="both"/>
              <w:rPr>
                <w:sz w:val="22"/>
                <w:szCs w:val="22"/>
              </w:rPr>
            </w:pPr>
            <w:r w:rsidRPr="0036556C">
              <w:rPr>
                <w:sz w:val="22"/>
                <w:szCs w:val="22"/>
              </w:rPr>
              <w:t>sz</w:t>
            </w:r>
            <w:r w:rsidRPr="0036556C">
              <w:rPr>
                <w:rFonts w:hint="eastAsia"/>
                <w:sz w:val="22"/>
                <w:szCs w:val="22"/>
              </w:rPr>
              <w:t>é</w:t>
            </w:r>
            <w:r w:rsidRPr="0036556C">
              <w:rPr>
                <w:sz w:val="22"/>
                <w:szCs w:val="22"/>
              </w:rPr>
              <w:t>khely / lakc</w:t>
            </w:r>
            <w:r w:rsidRPr="0036556C">
              <w:rPr>
                <w:rFonts w:hint="eastAsia"/>
                <w:sz w:val="22"/>
                <w:szCs w:val="22"/>
              </w:rPr>
              <w:t>í</w:t>
            </w:r>
            <w:r w:rsidRPr="0036556C">
              <w:rPr>
                <w:sz w:val="22"/>
                <w:szCs w:val="22"/>
              </w:rPr>
              <w:t xml:space="preserve">m: </w:t>
            </w:r>
            <w:r w:rsidRPr="0036556C">
              <w:rPr>
                <w:rFonts w:hint="eastAsia"/>
                <w:sz w:val="22"/>
                <w:szCs w:val="22"/>
              </w:rPr>
              <w:t>…………………………………</w:t>
            </w:r>
            <w:r w:rsidRPr="0036556C">
              <w:rPr>
                <w:sz w:val="22"/>
                <w:szCs w:val="22"/>
              </w:rPr>
              <w:t>.</w:t>
            </w:r>
          </w:p>
          <w:p w:rsidR="004F7427" w:rsidRPr="0036556C" w:rsidRDefault="004F7427" w:rsidP="0054322B">
            <w:pPr>
              <w:widowControl w:val="0"/>
              <w:jc w:val="both"/>
              <w:rPr>
                <w:sz w:val="22"/>
                <w:szCs w:val="22"/>
              </w:rPr>
            </w:pPr>
            <w:r w:rsidRPr="0036556C">
              <w:rPr>
                <w:sz w:val="22"/>
                <w:szCs w:val="22"/>
              </w:rPr>
              <w:t>k</w:t>
            </w:r>
            <w:r w:rsidRPr="0036556C">
              <w:rPr>
                <w:rFonts w:hint="eastAsia"/>
                <w:sz w:val="22"/>
                <w:szCs w:val="22"/>
              </w:rPr>
              <w:t>é</w:t>
            </w:r>
            <w:r w:rsidRPr="0036556C">
              <w:rPr>
                <w:sz w:val="22"/>
                <w:szCs w:val="22"/>
              </w:rPr>
              <w:t>pvisel</w:t>
            </w:r>
            <w:r w:rsidRPr="0036556C">
              <w:rPr>
                <w:rFonts w:hint="eastAsia"/>
                <w:sz w:val="22"/>
                <w:szCs w:val="22"/>
              </w:rPr>
              <w:t>ő</w:t>
            </w:r>
            <w:r w:rsidRPr="0036556C">
              <w:rPr>
                <w:sz w:val="22"/>
                <w:szCs w:val="22"/>
              </w:rPr>
              <w:t xml:space="preserve">: </w:t>
            </w:r>
            <w:r w:rsidRPr="0036556C">
              <w:rPr>
                <w:rFonts w:hint="eastAsia"/>
                <w:sz w:val="22"/>
                <w:szCs w:val="22"/>
              </w:rPr>
              <w:t>…………………………………</w:t>
            </w:r>
          </w:p>
          <w:p w:rsidR="004F7427" w:rsidRPr="0036556C" w:rsidRDefault="004F7427" w:rsidP="0054322B">
            <w:pPr>
              <w:rPr>
                <w:sz w:val="22"/>
                <w:szCs w:val="22"/>
              </w:rPr>
            </w:pPr>
            <w:r w:rsidRPr="0036556C">
              <w:rPr>
                <w:sz w:val="22"/>
                <w:szCs w:val="22"/>
              </w:rPr>
              <w:t>c</w:t>
            </w:r>
            <w:r w:rsidRPr="0036556C">
              <w:rPr>
                <w:rFonts w:hint="eastAsia"/>
                <w:sz w:val="22"/>
                <w:szCs w:val="22"/>
              </w:rPr>
              <w:t>é</w:t>
            </w:r>
            <w:r w:rsidRPr="0036556C">
              <w:rPr>
                <w:sz w:val="22"/>
                <w:szCs w:val="22"/>
              </w:rPr>
              <w:t>gjegyz</w:t>
            </w:r>
            <w:r w:rsidRPr="0036556C">
              <w:rPr>
                <w:rFonts w:hint="eastAsia"/>
                <w:sz w:val="22"/>
                <w:szCs w:val="22"/>
              </w:rPr>
              <w:t>é</w:t>
            </w:r>
            <w:r w:rsidRPr="0036556C">
              <w:rPr>
                <w:sz w:val="22"/>
                <w:szCs w:val="22"/>
              </w:rPr>
              <w:t>ksz</w:t>
            </w:r>
            <w:r w:rsidRPr="0036556C">
              <w:rPr>
                <w:rFonts w:hint="eastAsia"/>
                <w:sz w:val="22"/>
                <w:szCs w:val="22"/>
              </w:rPr>
              <w:t>á</w:t>
            </w:r>
            <w:r w:rsidRPr="0036556C">
              <w:rPr>
                <w:sz w:val="22"/>
                <w:szCs w:val="22"/>
              </w:rPr>
              <w:t>m / v</w:t>
            </w:r>
            <w:r w:rsidRPr="0036556C">
              <w:rPr>
                <w:rFonts w:hint="eastAsia"/>
                <w:sz w:val="22"/>
                <w:szCs w:val="22"/>
              </w:rPr>
              <w:t>á</w:t>
            </w:r>
            <w:r w:rsidRPr="0036556C">
              <w:rPr>
                <w:sz w:val="22"/>
                <w:szCs w:val="22"/>
              </w:rPr>
              <w:t>ll. ig. sz</w:t>
            </w:r>
            <w:r w:rsidRPr="0036556C">
              <w:rPr>
                <w:rFonts w:hint="eastAsia"/>
                <w:sz w:val="22"/>
                <w:szCs w:val="22"/>
              </w:rPr>
              <w:t>á</w:t>
            </w:r>
            <w:r w:rsidRPr="0036556C">
              <w:rPr>
                <w:sz w:val="22"/>
                <w:szCs w:val="22"/>
              </w:rPr>
              <w:t>m / egy</w:t>
            </w:r>
            <w:r w:rsidRPr="0036556C">
              <w:rPr>
                <w:rFonts w:hint="eastAsia"/>
                <w:sz w:val="22"/>
                <w:szCs w:val="22"/>
              </w:rPr>
              <w:t>é</w:t>
            </w:r>
            <w:r w:rsidRPr="0036556C">
              <w:rPr>
                <w:sz w:val="22"/>
                <w:szCs w:val="22"/>
              </w:rPr>
              <w:t>b nyilv</w:t>
            </w:r>
            <w:r w:rsidRPr="0036556C">
              <w:rPr>
                <w:rFonts w:hint="eastAsia"/>
                <w:sz w:val="22"/>
                <w:szCs w:val="22"/>
              </w:rPr>
              <w:t>á</w:t>
            </w:r>
            <w:r w:rsidRPr="0036556C">
              <w:rPr>
                <w:sz w:val="22"/>
                <w:szCs w:val="22"/>
              </w:rPr>
              <w:t>ntart</w:t>
            </w:r>
            <w:r w:rsidRPr="0036556C">
              <w:rPr>
                <w:rFonts w:hint="eastAsia"/>
                <w:sz w:val="22"/>
                <w:szCs w:val="22"/>
              </w:rPr>
              <w:t>á</w:t>
            </w:r>
            <w:r w:rsidRPr="0036556C">
              <w:rPr>
                <w:sz w:val="22"/>
                <w:szCs w:val="22"/>
              </w:rPr>
              <w:t>si sz</w:t>
            </w:r>
            <w:r w:rsidRPr="0036556C">
              <w:rPr>
                <w:rFonts w:hint="eastAsia"/>
                <w:sz w:val="22"/>
                <w:szCs w:val="22"/>
              </w:rPr>
              <w:t>á</w:t>
            </w:r>
            <w:r w:rsidRPr="0036556C">
              <w:rPr>
                <w:sz w:val="22"/>
                <w:szCs w:val="22"/>
              </w:rPr>
              <w:t xml:space="preserve">m: </w:t>
            </w:r>
            <w:r w:rsidRPr="0036556C">
              <w:rPr>
                <w:rFonts w:hint="eastAsia"/>
                <w:sz w:val="22"/>
                <w:szCs w:val="22"/>
              </w:rPr>
              <w:t>………</w:t>
            </w:r>
            <w:r w:rsidRPr="0036556C">
              <w:rPr>
                <w:sz w:val="22"/>
                <w:szCs w:val="22"/>
              </w:rPr>
              <w:t>.</w:t>
            </w:r>
          </w:p>
          <w:p w:rsidR="004F7427" w:rsidRPr="0036556C" w:rsidRDefault="004F7427" w:rsidP="0054322B">
            <w:pPr>
              <w:widowControl w:val="0"/>
              <w:jc w:val="both"/>
              <w:rPr>
                <w:sz w:val="22"/>
                <w:szCs w:val="22"/>
              </w:rPr>
            </w:pPr>
            <w:r w:rsidRPr="0036556C">
              <w:rPr>
                <w:sz w:val="22"/>
                <w:szCs w:val="22"/>
              </w:rPr>
              <w:t>ad</w:t>
            </w:r>
            <w:r w:rsidRPr="0036556C">
              <w:rPr>
                <w:rFonts w:hint="eastAsia"/>
                <w:sz w:val="22"/>
                <w:szCs w:val="22"/>
              </w:rPr>
              <w:t>ó</w:t>
            </w:r>
            <w:r w:rsidRPr="0036556C">
              <w:rPr>
                <w:sz w:val="22"/>
                <w:szCs w:val="22"/>
              </w:rPr>
              <w:t>sz</w:t>
            </w:r>
            <w:r w:rsidRPr="0036556C">
              <w:rPr>
                <w:rFonts w:hint="eastAsia"/>
                <w:sz w:val="22"/>
                <w:szCs w:val="22"/>
              </w:rPr>
              <w:t>á</w:t>
            </w:r>
            <w:r w:rsidRPr="0036556C">
              <w:rPr>
                <w:sz w:val="22"/>
                <w:szCs w:val="22"/>
              </w:rPr>
              <w:t>m / ad</w:t>
            </w:r>
            <w:r w:rsidRPr="0036556C">
              <w:rPr>
                <w:rFonts w:hint="eastAsia"/>
                <w:sz w:val="22"/>
                <w:szCs w:val="22"/>
              </w:rPr>
              <w:t>ó</w:t>
            </w:r>
            <w:r w:rsidRPr="0036556C">
              <w:rPr>
                <w:sz w:val="22"/>
                <w:szCs w:val="22"/>
              </w:rPr>
              <w:t>azonos</w:t>
            </w:r>
            <w:r w:rsidRPr="0036556C">
              <w:rPr>
                <w:rFonts w:hint="eastAsia"/>
                <w:sz w:val="22"/>
                <w:szCs w:val="22"/>
              </w:rPr>
              <w:t>í</w:t>
            </w:r>
            <w:r w:rsidRPr="0036556C">
              <w:rPr>
                <w:sz w:val="22"/>
                <w:szCs w:val="22"/>
              </w:rPr>
              <w:t>t</w:t>
            </w:r>
            <w:r w:rsidRPr="0036556C">
              <w:rPr>
                <w:rFonts w:hint="eastAsia"/>
                <w:sz w:val="22"/>
                <w:szCs w:val="22"/>
              </w:rPr>
              <w:t>ó</w:t>
            </w:r>
            <w:r w:rsidRPr="0036556C">
              <w:rPr>
                <w:sz w:val="22"/>
                <w:szCs w:val="22"/>
              </w:rPr>
              <w:t xml:space="preserve"> jel: </w:t>
            </w:r>
            <w:r w:rsidRPr="0036556C">
              <w:rPr>
                <w:rFonts w:hint="eastAsia"/>
                <w:sz w:val="22"/>
                <w:szCs w:val="22"/>
              </w:rPr>
              <w:t>…………………………………</w:t>
            </w:r>
          </w:p>
          <w:p w:rsidR="004F7427" w:rsidRPr="0036556C" w:rsidRDefault="004F7427" w:rsidP="0054322B">
            <w:pPr>
              <w:widowControl w:val="0"/>
              <w:jc w:val="both"/>
              <w:rPr>
                <w:sz w:val="22"/>
                <w:szCs w:val="22"/>
              </w:rPr>
            </w:pPr>
            <w:r w:rsidRPr="0036556C">
              <w:rPr>
                <w:sz w:val="22"/>
                <w:szCs w:val="22"/>
              </w:rPr>
              <w:t>sz</w:t>
            </w:r>
            <w:r w:rsidRPr="0036556C">
              <w:rPr>
                <w:rFonts w:hint="eastAsia"/>
                <w:sz w:val="22"/>
                <w:szCs w:val="22"/>
              </w:rPr>
              <w:t>á</w:t>
            </w:r>
            <w:r w:rsidRPr="0036556C">
              <w:rPr>
                <w:sz w:val="22"/>
                <w:szCs w:val="22"/>
              </w:rPr>
              <w:t>mlavezet</w:t>
            </w:r>
            <w:r w:rsidRPr="0036556C">
              <w:rPr>
                <w:rFonts w:hint="eastAsia"/>
                <w:sz w:val="22"/>
                <w:szCs w:val="22"/>
              </w:rPr>
              <w:t>ő</w:t>
            </w:r>
            <w:r w:rsidRPr="0036556C">
              <w:rPr>
                <w:sz w:val="22"/>
                <w:szCs w:val="22"/>
              </w:rPr>
              <w:t xml:space="preserve"> bank neve: </w:t>
            </w:r>
            <w:r w:rsidRPr="0036556C">
              <w:rPr>
                <w:rFonts w:hint="eastAsia"/>
                <w:sz w:val="22"/>
                <w:szCs w:val="22"/>
              </w:rPr>
              <w:t>…………………</w:t>
            </w:r>
            <w:r w:rsidRPr="0036556C">
              <w:rPr>
                <w:sz w:val="22"/>
                <w:szCs w:val="22"/>
              </w:rPr>
              <w:t>.</w:t>
            </w:r>
          </w:p>
          <w:p w:rsidR="004F7427" w:rsidRPr="0036556C" w:rsidRDefault="004F7427" w:rsidP="0054322B">
            <w:pPr>
              <w:widowControl w:val="0"/>
              <w:jc w:val="both"/>
              <w:rPr>
                <w:sz w:val="22"/>
                <w:szCs w:val="22"/>
              </w:rPr>
            </w:pPr>
            <w:r w:rsidRPr="0036556C">
              <w:rPr>
                <w:sz w:val="22"/>
                <w:szCs w:val="22"/>
              </w:rPr>
              <w:t>banksz</w:t>
            </w:r>
            <w:r w:rsidRPr="0036556C">
              <w:rPr>
                <w:rFonts w:hint="eastAsia"/>
                <w:sz w:val="22"/>
                <w:szCs w:val="22"/>
              </w:rPr>
              <w:t>á</w:t>
            </w:r>
            <w:r w:rsidRPr="0036556C">
              <w:rPr>
                <w:sz w:val="22"/>
                <w:szCs w:val="22"/>
              </w:rPr>
              <w:t>mlasz</w:t>
            </w:r>
            <w:r w:rsidRPr="0036556C">
              <w:rPr>
                <w:rFonts w:hint="eastAsia"/>
                <w:sz w:val="22"/>
                <w:szCs w:val="22"/>
              </w:rPr>
              <w:t>á</w:t>
            </w:r>
            <w:r w:rsidRPr="0036556C">
              <w:rPr>
                <w:sz w:val="22"/>
                <w:szCs w:val="22"/>
              </w:rPr>
              <w:t xml:space="preserve">m: </w:t>
            </w:r>
            <w:r w:rsidRPr="0036556C">
              <w:rPr>
                <w:rFonts w:hint="eastAsia"/>
                <w:sz w:val="22"/>
                <w:szCs w:val="22"/>
              </w:rPr>
              <w:t>…………………………</w:t>
            </w:r>
            <w:r w:rsidRPr="0036556C">
              <w:rPr>
                <w:sz w:val="22"/>
                <w:szCs w:val="22"/>
              </w:rPr>
              <w:t>.</w:t>
            </w:r>
          </w:p>
          <w:p w:rsidR="004F7427" w:rsidRPr="0036556C" w:rsidRDefault="004F7427" w:rsidP="0054322B">
            <w:pPr>
              <w:widowControl w:val="0"/>
              <w:jc w:val="both"/>
              <w:rPr>
                <w:sz w:val="22"/>
                <w:szCs w:val="22"/>
              </w:rPr>
            </w:pPr>
            <w:r w:rsidRPr="0036556C">
              <w:rPr>
                <w:sz w:val="22"/>
                <w:szCs w:val="22"/>
              </w:rPr>
              <w:t xml:space="preserve">mint </w:t>
            </w:r>
            <w:r w:rsidRPr="0036556C">
              <w:rPr>
                <w:b/>
                <w:sz w:val="22"/>
                <w:szCs w:val="22"/>
              </w:rPr>
              <w:t>Megb</w:t>
            </w:r>
            <w:r w:rsidRPr="0036556C">
              <w:rPr>
                <w:rFonts w:hint="eastAsia"/>
                <w:b/>
                <w:sz w:val="22"/>
                <w:szCs w:val="22"/>
              </w:rPr>
              <w:t>í</w:t>
            </w:r>
            <w:r w:rsidRPr="0036556C">
              <w:rPr>
                <w:b/>
                <w:sz w:val="22"/>
                <w:szCs w:val="22"/>
              </w:rPr>
              <w:t>zott</w:t>
            </w:r>
          </w:p>
        </w:tc>
      </w:tr>
    </w:tbl>
    <w:p w:rsidR="004F7427" w:rsidRPr="0036556C" w:rsidRDefault="004F7427" w:rsidP="004F7427">
      <w:pPr>
        <w:widowControl w:val="0"/>
        <w:spacing w:before="120"/>
        <w:jc w:val="both"/>
        <w:rPr>
          <w:sz w:val="22"/>
          <w:szCs w:val="22"/>
        </w:rPr>
      </w:pPr>
      <w:r w:rsidRPr="0036556C">
        <w:rPr>
          <w:rFonts w:eastAsia="Arial Narrow" w:hint="eastAsia"/>
          <w:sz w:val="22"/>
          <w:szCs w:val="22"/>
        </w:rPr>
        <w:t>–</w:t>
      </w:r>
      <w:r w:rsidRPr="0036556C">
        <w:rPr>
          <w:rFonts w:eastAsia="Arial Narrow"/>
          <w:sz w:val="22"/>
          <w:szCs w:val="22"/>
        </w:rPr>
        <w:t xml:space="preserve"> </w:t>
      </w:r>
      <w:r w:rsidRPr="0036556C">
        <w:rPr>
          <w:sz w:val="22"/>
          <w:szCs w:val="22"/>
        </w:rPr>
        <w:t>a tov</w:t>
      </w:r>
      <w:r w:rsidRPr="0036556C">
        <w:rPr>
          <w:rFonts w:hint="eastAsia"/>
          <w:sz w:val="22"/>
          <w:szCs w:val="22"/>
        </w:rPr>
        <w:t>á</w:t>
      </w:r>
      <w:r w:rsidRPr="0036556C">
        <w:rPr>
          <w:sz w:val="22"/>
          <w:szCs w:val="22"/>
        </w:rPr>
        <w:t>bbiakban egy</w:t>
      </w:r>
      <w:r w:rsidRPr="0036556C">
        <w:rPr>
          <w:rFonts w:hint="eastAsia"/>
          <w:sz w:val="22"/>
          <w:szCs w:val="22"/>
        </w:rPr>
        <w:t>ü</w:t>
      </w:r>
      <w:r w:rsidRPr="0036556C">
        <w:rPr>
          <w:sz w:val="22"/>
          <w:szCs w:val="22"/>
        </w:rPr>
        <w:t xml:space="preserve">ttesen: </w:t>
      </w:r>
      <w:r w:rsidRPr="0036556C">
        <w:rPr>
          <w:b/>
          <w:sz w:val="22"/>
          <w:szCs w:val="22"/>
        </w:rPr>
        <w:t>Felek</w:t>
      </w:r>
      <w:r w:rsidRPr="0036556C">
        <w:rPr>
          <w:sz w:val="22"/>
          <w:szCs w:val="22"/>
        </w:rPr>
        <w:t xml:space="preserve"> </w:t>
      </w:r>
      <w:r w:rsidRPr="0036556C">
        <w:rPr>
          <w:rFonts w:hint="eastAsia"/>
          <w:sz w:val="22"/>
          <w:szCs w:val="22"/>
        </w:rPr>
        <w:t>–</w:t>
      </w:r>
      <w:r w:rsidRPr="0036556C">
        <w:rPr>
          <w:sz w:val="22"/>
          <w:szCs w:val="22"/>
        </w:rPr>
        <w:t xml:space="preserve"> k</w:t>
      </w:r>
      <w:r w:rsidRPr="0036556C">
        <w:rPr>
          <w:rFonts w:hint="eastAsia"/>
          <w:sz w:val="22"/>
          <w:szCs w:val="22"/>
        </w:rPr>
        <w:t>ö</w:t>
      </w:r>
      <w:r w:rsidRPr="0036556C">
        <w:rPr>
          <w:sz w:val="22"/>
          <w:szCs w:val="22"/>
        </w:rPr>
        <w:t>z</w:t>
      </w:r>
      <w:r w:rsidRPr="0036556C">
        <w:rPr>
          <w:rFonts w:hint="eastAsia"/>
          <w:sz w:val="22"/>
          <w:szCs w:val="22"/>
        </w:rPr>
        <w:t>ö</w:t>
      </w:r>
      <w:r w:rsidRPr="0036556C">
        <w:rPr>
          <w:sz w:val="22"/>
          <w:szCs w:val="22"/>
        </w:rPr>
        <w:t>tt j</w:t>
      </w:r>
      <w:r w:rsidRPr="0036556C">
        <w:rPr>
          <w:rFonts w:hint="eastAsia"/>
          <w:sz w:val="22"/>
          <w:szCs w:val="22"/>
        </w:rPr>
        <w:t>ö</w:t>
      </w:r>
      <w:r w:rsidRPr="0036556C">
        <w:rPr>
          <w:sz w:val="22"/>
          <w:szCs w:val="22"/>
        </w:rPr>
        <w:t>tt l</w:t>
      </w:r>
      <w:r w:rsidRPr="0036556C">
        <w:rPr>
          <w:rFonts w:hint="eastAsia"/>
          <w:sz w:val="22"/>
          <w:szCs w:val="22"/>
        </w:rPr>
        <w:t>é</w:t>
      </w:r>
      <w:r w:rsidRPr="0036556C">
        <w:rPr>
          <w:sz w:val="22"/>
          <w:szCs w:val="22"/>
        </w:rPr>
        <w:t>tre, alul</w:t>
      </w:r>
      <w:r w:rsidRPr="0036556C">
        <w:rPr>
          <w:rFonts w:hint="eastAsia"/>
          <w:sz w:val="22"/>
          <w:szCs w:val="22"/>
        </w:rPr>
        <w:t>í</w:t>
      </w:r>
      <w:r w:rsidRPr="0036556C">
        <w:rPr>
          <w:sz w:val="22"/>
          <w:szCs w:val="22"/>
        </w:rPr>
        <w:t xml:space="preserve">rott helyen </w:t>
      </w:r>
      <w:r w:rsidRPr="0036556C">
        <w:rPr>
          <w:rFonts w:hint="eastAsia"/>
          <w:sz w:val="22"/>
          <w:szCs w:val="22"/>
        </w:rPr>
        <w:t>é</w:t>
      </w:r>
      <w:r w:rsidRPr="0036556C">
        <w:rPr>
          <w:sz w:val="22"/>
          <w:szCs w:val="22"/>
        </w:rPr>
        <w:t>s id</w:t>
      </w:r>
      <w:r w:rsidRPr="0036556C">
        <w:rPr>
          <w:rFonts w:hint="eastAsia"/>
          <w:sz w:val="22"/>
          <w:szCs w:val="22"/>
        </w:rPr>
        <w:t>ő</w:t>
      </w:r>
      <w:r w:rsidRPr="0036556C">
        <w:rPr>
          <w:sz w:val="22"/>
          <w:szCs w:val="22"/>
        </w:rPr>
        <w:t>ben, az al</w:t>
      </w:r>
      <w:r w:rsidRPr="0036556C">
        <w:rPr>
          <w:rFonts w:hint="eastAsia"/>
          <w:sz w:val="22"/>
          <w:szCs w:val="22"/>
        </w:rPr>
        <w:t>á</w:t>
      </w:r>
      <w:r w:rsidRPr="0036556C">
        <w:rPr>
          <w:sz w:val="22"/>
          <w:szCs w:val="22"/>
        </w:rPr>
        <w:t>bbi felt</w:t>
      </w:r>
      <w:r w:rsidRPr="0036556C">
        <w:rPr>
          <w:rFonts w:hint="eastAsia"/>
          <w:sz w:val="22"/>
          <w:szCs w:val="22"/>
        </w:rPr>
        <w:t>é</w:t>
      </w:r>
      <w:r w:rsidRPr="0036556C">
        <w:rPr>
          <w:sz w:val="22"/>
          <w:szCs w:val="22"/>
        </w:rPr>
        <w:t>telekkel:</w:t>
      </w:r>
    </w:p>
    <w:p w:rsidR="004F7427" w:rsidRPr="0036556C" w:rsidRDefault="004F7427" w:rsidP="004F7427">
      <w:pPr>
        <w:widowControl w:val="0"/>
        <w:jc w:val="both"/>
        <w:rPr>
          <w:sz w:val="22"/>
          <w:szCs w:val="22"/>
        </w:rPr>
      </w:pPr>
    </w:p>
    <w:p w:rsidR="004F7427" w:rsidRPr="0036556C" w:rsidRDefault="004F7427" w:rsidP="004F7427">
      <w:pPr>
        <w:keepNext/>
        <w:numPr>
          <w:ilvl w:val="0"/>
          <w:numId w:val="46"/>
        </w:numPr>
        <w:suppressAutoHyphens w:val="0"/>
        <w:ind w:left="357" w:hanging="357"/>
        <w:jc w:val="center"/>
        <w:outlineLvl w:val="0"/>
        <w:rPr>
          <w:b/>
          <w:sz w:val="22"/>
          <w:szCs w:val="22"/>
        </w:rPr>
      </w:pPr>
      <w:r w:rsidRPr="0036556C">
        <w:rPr>
          <w:b/>
          <w:sz w:val="22"/>
          <w:szCs w:val="22"/>
        </w:rPr>
        <w:t>El</w:t>
      </w:r>
      <w:r w:rsidRPr="0036556C">
        <w:rPr>
          <w:rFonts w:hint="eastAsia"/>
          <w:b/>
          <w:sz w:val="22"/>
          <w:szCs w:val="22"/>
        </w:rPr>
        <w:t>ő</w:t>
      </w:r>
      <w:r w:rsidRPr="0036556C">
        <w:rPr>
          <w:b/>
          <w:sz w:val="22"/>
          <w:szCs w:val="22"/>
        </w:rPr>
        <w:t>zm</w:t>
      </w:r>
      <w:r w:rsidRPr="0036556C">
        <w:rPr>
          <w:rFonts w:hint="eastAsia"/>
          <w:b/>
          <w:sz w:val="22"/>
          <w:szCs w:val="22"/>
        </w:rPr>
        <w:t>é</w:t>
      </w:r>
      <w:r w:rsidRPr="0036556C">
        <w:rPr>
          <w:b/>
          <w:sz w:val="22"/>
          <w:szCs w:val="22"/>
        </w:rPr>
        <w:t>nyek</w:t>
      </w:r>
    </w:p>
    <w:p w:rsidR="004F7427" w:rsidRPr="0036556C" w:rsidRDefault="004F7427" w:rsidP="004F7427">
      <w:pPr>
        <w:widowControl w:val="0"/>
        <w:jc w:val="both"/>
        <w:rPr>
          <w:sz w:val="22"/>
          <w:szCs w:val="22"/>
        </w:rPr>
      </w:pPr>
    </w:p>
    <w:p w:rsidR="004F7427" w:rsidRPr="0036556C" w:rsidRDefault="004F7427" w:rsidP="004F7427">
      <w:pPr>
        <w:jc w:val="both"/>
        <w:rPr>
          <w:sz w:val="22"/>
          <w:szCs w:val="22"/>
        </w:rPr>
      </w:pPr>
      <w:r w:rsidRPr="0036556C">
        <w:rPr>
          <w:sz w:val="22"/>
          <w:szCs w:val="22"/>
        </w:rPr>
        <w:t>A Felek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tik, hogy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mint aj</w:t>
      </w:r>
      <w:r w:rsidRPr="0036556C">
        <w:rPr>
          <w:rFonts w:hint="eastAsia"/>
          <w:sz w:val="22"/>
          <w:szCs w:val="22"/>
        </w:rPr>
        <w:t>á</w:t>
      </w:r>
      <w:r w:rsidRPr="0036556C">
        <w:rPr>
          <w:sz w:val="22"/>
          <w:szCs w:val="22"/>
        </w:rPr>
        <w:t>nlatk</w:t>
      </w:r>
      <w:r w:rsidRPr="0036556C">
        <w:rPr>
          <w:rFonts w:hint="eastAsia"/>
          <w:sz w:val="22"/>
          <w:szCs w:val="22"/>
        </w:rPr>
        <w:t>é</w:t>
      </w:r>
      <w:r w:rsidRPr="0036556C">
        <w:rPr>
          <w:sz w:val="22"/>
          <w:szCs w:val="22"/>
        </w:rPr>
        <w:t>r</w:t>
      </w:r>
      <w:r w:rsidRPr="0036556C">
        <w:rPr>
          <w:rFonts w:hint="eastAsia"/>
          <w:sz w:val="22"/>
          <w:szCs w:val="22"/>
        </w:rPr>
        <w:t>ő</w:t>
      </w:r>
      <w:r w:rsidRPr="0036556C">
        <w:rPr>
          <w:sz w:val="22"/>
          <w:szCs w:val="22"/>
        </w:rPr>
        <w:t xml:space="preserve"> </w:t>
      </w:r>
      <w:r w:rsidRPr="0036556C">
        <w:rPr>
          <w:rFonts w:hint="eastAsia"/>
          <w:b/>
          <w:i/>
          <w:sz w:val="22"/>
          <w:szCs w:val="22"/>
        </w:rPr>
        <w:t>„</w:t>
      </w:r>
      <w:r w:rsidRPr="0036556C">
        <w:rPr>
          <w:b/>
          <w:i/>
          <w:sz w:val="22"/>
          <w:szCs w:val="22"/>
        </w:rPr>
        <w:t>K</w:t>
      </w:r>
      <w:r w:rsidRPr="0036556C">
        <w:rPr>
          <w:rFonts w:hint="eastAsia"/>
          <w:b/>
          <w:i/>
          <w:sz w:val="22"/>
          <w:szCs w:val="22"/>
        </w:rPr>
        <w:t>ö</w:t>
      </w:r>
      <w:r w:rsidRPr="0036556C">
        <w:rPr>
          <w:b/>
          <w:i/>
          <w:sz w:val="22"/>
          <w:szCs w:val="22"/>
        </w:rPr>
        <w:t>zbeszerz</w:t>
      </w:r>
      <w:r w:rsidRPr="0036556C">
        <w:rPr>
          <w:rFonts w:hint="eastAsia"/>
          <w:b/>
          <w:i/>
          <w:sz w:val="22"/>
          <w:szCs w:val="22"/>
        </w:rPr>
        <w:t>é</w:t>
      </w:r>
      <w:r w:rsidRPr="0036556C">
        <w:rPr>
          <w:b/>
          <w:i/>
          <w:sz w:val="22"/>
          <w:szCs w:val="22"/>
        </w:rPr>
        <w:t>si jogi min</w:t>
      </w:r>
      <w:r w:rsidRPr="0036556C">
        <w:rPr>
          <w:rFonts w:hint="eastAsia"/>
          <w:b/>
          <w:i/>
          <w:sz w:val="22"/>
          <w:szCs w:val="22"/>
        </w:rPr>
        <w:t>ő</w:t>
      </w:r>
      <w:r w:rsidRPr="0036556C">
        <w:rPr>
          <w:b/>
          <w:i/>
          <w:sz w:val="22"/>
          <w:szCs w:val="22"/>
        </w:rPr>
        <w:t>s</w:t>
      </w:r>
      <w:r w:rsidRPr="0036556C">
        <w:rPr>
          <w:rFonts w:hint="eastAsia"/>
          <w:b/>
          <w:i/>
          <w:sz w:val="22"/>
          <w:szCs w:val="22"/>
        </w:rPr>
        <w:t>é</w:t>
      </w:r>
      <w:r w:rsidRPr="0036556C">
        <w:rPr>
          <w:b/>
          <w:i/>
          <w:sz w:val="22"/>
          <w:szCs w:val="22"/>
        </w:rPr>
        <w:t>gbiztos</w:t>
      </w:r>
      <w:r w:rsidRPr="0036556C">
        <w:rPr>
          <w:rFonts w:hint="eastAsia"/>
          <w:b/>
          <w:i/>
          <w:sz w:val="22"/>
          <w:szCs w:val="22"/>
        </w:rPr>
        <w:t>í</w:t>
      </w:r>
      <w:r w:rsidRPr="0036556C">
        <w:rPr>
          <w:b/>
          <w:i/>
          <w:sz w:val="22"/>
          <w:szCs w:val="22"/>
        </w:rPr>
        <w:t>t</w:t>
      </w:r>
      <w:r w:rsidRPr="0036556C">
        <w:rPr>
          <w:rFonts w:hint="eastAsia"/>
          <w:b/>
          <w:i/>
          <w:sz w:val="22"/>
          <w:szCs w:val="22"/>
        </w:rPr>
        <w:t>á</w:t>
      </w:r>
      <w:r w:rsidRPr="0036556C">
        <w:rPr>
          <w:b/>
          <w:i/>
          <w:sz w:val="22"/>
          <w:szCs w:val="22"/>
        </w:rPr>
        <w:t>si szolg</w:t>
      </w:r>
      <w:r w:rsidRPr="0036556C">
        <w:rPr>
          <w:rFonts w:hint="eastAsia"/>
          <w:b/>
          <w:i/>
          <w:sz w:val="22"/>
          <w:szCs w:val="22"/>
        </w:rPr>
        <w:t>á</w:t>
      </w:r>
      <w:r w:rsidRPr="0036556C">
        <w:rPr>
          <w:b/>
          <w:i/>
          <w:sz w:val="22"/>
          <w:szCs w:val="22"/>
        </w:rPr>
        <w:t>ltat</w:t>
      </w:r>
      <w:r w:rsidRPr="0036556C">
        <w:rPr>
          <w:rFonts w:hint="eastAsia"/>
          <w:b/>
          <w:i/>
          <w:sz w:val="22"/>
          <w:szCs w:val="22"/>
        </w:rPr>
        <w:t>á</w:t>
      </w:r>
      <w:r w:rsidRPr="0036556C">
        <w:rPr>
          <w:b/>
          <w:i/>
          <w:sz w:val="22"/>
          <w:szCs w:val="22"/>
        </w:rPr>
        <w:t xml:space="preserve">sok </w:t>
      </w:r>
      <w:r w:rsidRPr="0036556C">
        <w:rPr>
          <w:rFonts w:hint="eastAsia"/>
          <w:b/>
          <w:i/>
          <w:sz w:val="22"/>
          <w:szCs w:val="22"/>
        </w:rPr>
        <w:t>é</w:t>
      </w:r>
      <w:r w:rsidRPr="0036556C">
        <w:rPr>
          <w:b/>
          <w:i/>
          <w:sz w:val="22"/>
          <w:szCs w:val="22"/>
        </w:rPr>
        <w:t>s szak</w:t>
      </w:r>
      <w:r w:rsidRPr="0036556C">
        <w:rPr>
          <w:rFonts w:hint="eastAsia"/>
          <w:b/>
          <w:i/>
          <w:sz w:val="22"/>
          <w:szCs w:val="22"/>
        </w:rPr>
        <w:t>é</w:t>
      </w:r>
      <w:r w:rsidRPr="0036556C">
        <w:rPr>
          <w:b/>
          <w:i/>
          <w:sz w:val="22"/>
          <w:szCs w:val="22"/>
        </w:rPr>
        <w:t>rt</w:t>
      </w:r>
      <w:r w:rsidRPr="0036556C">
        <w:rPr>
          <w:rFonts w:hint="eastAsia"/>
          <w:b/>
          <w:i/>
          <w:sz w:val="22"/>
          <w:szCs w:val="22"/>
        </w:rPr>
        <w:t>ő</w:t>
      </w:r>
      <w:r w:rsidRPr="0036556C">
        <w:rPr>
          <w:b/>
          <w:i/>
          <w:sz w:val="22"/>
          <w:szCs w:val="22"/>
        </w:rPr>
        <w:t>i tan</w:t>
      </w:r>
      <w:r w:rsidRPr="0036556C">
        <w:rPr>
          <w:rFonts w:hint="eastAsia"/>
          <w:b/>
          <w:i/>
          <w:sz w:val="22"/>
          <w:szCs w:val="22"/>
        </w:rPr>
        <w:t>á</w:t>
      </w:r>
      <w:r w:rsidRPr="0036556C">
        <w:rPr>
          <w:b/>
          <w:i/>
          <w:sz w:val="22"/>
          <w:szCs w:val="22"/>
        </w:rPr>
        <w:t>csad</w:t>
      </w:r>
      <w:r w:rsidRPr="0036556C">
        <w:rPr>
          <w:rFonts w:hint="eastAsia"/>
          <w:b/>
          <w:i/>
          <w:sz w:val="22"/>
          <w:szCs w:val="22"/>
        </w:rPr>
        <w:t>á</w:t>
      </w:r>
      <w:r w:rsidRPr="0036556C">
        <w:rPr>
          <w:b/>
          <w:i/>
          <w:sz w:val="22"/>
          <w:szCs w:val="22"/>
        </w:rPr>
        <w:t>s</w:t>
      </w:r>
      <w:r w:rsidRPr="0036556C">
        <w:rPr>
          <w:rFonts w:hint="eastAsia"/>
          <w:b/>
          <w:i/>
          <w:sz w:val="22"/>
          <w:szCs w:val="22"/>
        </w:rPr>
        <w:t>”</w:t>
      </w:r>
      <w:r w:rsidRPr="0036556C">
        <w:rPr>
          <w:b/>
          <w:i/>
          <w:sz w:val="22"/>
          <w:szCs w:val="22"/>
        </w:rPr>
        <w:t xml:space="preserve"> </w:t>
      </w:r>
      <w:r w:rsidRPr="0036556C">
        <w:rPr>
          <w:sz w:val="22"/>
          <w:szCs w:val="22"/>
        </w:rPr>
        <w:t>t</w:t>
      </w:r>
      <w:r w:rsidRPr="0036556C">
        <w:rPr>
          <w:rFonts w:hint="eastAsia"/>
          <w:sz w:val="22"/>
          <w:szCs w:val="22"/>
        </w:rPr>
        <w:t>á</w:t>
      </w:r>
      <w:r w:rsidRPr="0036556C">
        <w:rPr>
          <w:sz w:val="22"/>
          <w:szCs w:val="22"/>
        </w:rPr>
        <w:t>rgyban, uni</w:t>
      </w:r>
      <w:r w:rsidRPr="0036556C">
        <w:rPr>
          <w:rFonts w:hint="eastAsia"/>
          <w:sz w:val="22"/>
          <w:szCs w:val="22"/>
        </w:rPr>
        <w:t>ó</w:t>
      </w:r>
      <w:r w:rsidRPr="0036556C">
        <w:rPr>
          <w:sz w:val="22"/>
          <w:szCs w:val="22"/>
        </w:rPr>
        <w:t>s ny</w:t>
      </w:r>
      <w:r w:rsidRPr="0036556C">
        <w:rPr>
          <w:rFonts w:hint="eastAsia"/>
          <w:sz w:val="22"/>
          <w:szCs w:val="22"/>
        </w:rPr>
        <w:t>í</w:t>
      </w:r>
      <w:r w:rsidRPr="0036556C">
        <w:rPr>
          <w:sz w:val="22"/>
          <w:szCs w:val="22"/>
        </w:rPr>
        <w:t>lt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st folytatott le 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sekr</w:t>
      </w:r>
      <w:r w:rsidRPr="0036556C">
        <w:rPr>
          <w:rFonts w:hint="eastAsia"/>
          <w:sz w:val="22"/>
          <w:szCs w:val="22"/>
        </w:rPr>
        <w:t>ő</w:t>
      </w:r>
      <w:r w:rsidRPr="0036556C">
        <w:rPr>
          <w:sz w:val="22"/>
          <w:szCs w:val="22"/>
        </w:rPr>
        <w:t>l sz</w:t>
      </w:r>
      <w:r w:rsidRPr="0036556C">
        <w:rPr>
          <w:rFonts w:hint="eastAsia"/>
          <w:sz w:val="22"/>
          <w:szCs w:val="22"/>
        </w:rPr>
        <w:t>ó</w:t>
      </w:r>
      <w:r w:rsidRPr="0036556C">
        <w:rPr>
          <w:sz w:val="22"/>
          <w:szCs w:val="22"/>
        </w:rPr>
        <w:t>l</w:t>
      </w:r>
      <w:r w:rsidRPr="0036556C">
        <w:rPr>
          <w:rFonts w:hint="eastAsia"/>
          <w:sz w:val="22"/>
          <w:szCs w:val="22"/>
        </w:rPr>
        <w:t>ó</w:t>
      </w:r>
      <w:r w:rsidRPr="0036556C">
        <w:rPr>
          <w:sz w:val="22"/>
          <w:szCs w:val="22"/>
        </w:rPr>
        <w:t xml:space="preserve"> 2015. </w:t>
      </w:r>
      <w:r w:rsidRPr="0036556C">
        <w:rPr>
          <w:rFonts w:hint="eastAsia"/>
          <w:sz w:val="22"/>
          <w:szCs w:val="22"/>
        </w:rPr>
        <w:t>é</w:t>
      </w:r>
      <w:r w:rsidRPr="0036556C">
        <w:rPr>
          <w:sz w:val="22"/>
          <w:szCs w:val="22"/>
        </w:rPr>
        <w:t>vi CXLIII. t</w:t>
      </w:r>
      <w:r w:rsidRPr="0036556C">
        <w:rPr>
          <w:rFonts w:hint="eastAsia"/>
          <w:sz w:val="22"/>
          <w:szCs w:val="22"/>
        </w:rPr>
        <w:t>ö</w:t>
      </w:r>
      <w:r w:rsidRPr="0036556C">
        <w:rPr>
          <w:sz w:val="22"/>
          <w:szCs w:val="22"/>
        </w:rPr>
        <w:t>rv</w:t>
      </w:r>
      <w:r w:rsidRPr="0036556C">
        <w:rPr>
          <w:rFonts w:hint="eastAsia"/>
          <w:sz w:val="22"/>
          <w:szCs w:val="22"/>
        </w:rPr>
        <w:t>é</w:t>
      </w:r>
      <w:r w:rsidRPr="0036556C">
        <w:rPr>
          <w:sz w:val="22"/>
          <w:szCs w:val="22"/>
        </w:rPr>
        <w:t>ny (a tov</w:t>
      </w:r>
      <w:r w:rsidRPr="0036556C">
        <w:rPr>
          <w:rFonts w:hint="eastAsia"/>
          <w:sz w:val="22"/>
          <w:szCs w:val="22"/>
        </w:rPr>
        <w:t>á</w:t>
      </w:r>
      <w:r w:rsidRPr="0036556C">
        <w:rPr>
          <w:sz w:val="22"/>
          <w:szCs w:val="22"/>
        </w:rPr>
        <w:t>bbiakban: Kbt.) M</w:t>
      </w:r>
      <w:r w:rsidRPr="0036556C">
        <w:rPr>
          <w:rFonts w:hint="eastAsia"/>
          <w:sz w:val="22"/>
          <w:szCs w:val="22"/>
        </w:rPr>
        <w:t>á</w:t>
      </w:r>
      <w:r w:rsidRPr="0036556C">
        <w:rPr>
          <w:sz w:val="22"/>
          <w:szCs w:val="22"/>
        </w:rPr>
        <w:t>sodik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ben foglalt rendelkez</w:t>
      </w:r>
      <w:r w:rsidRPr="0036556C">
        <w:rPr>
          <w:rFonts w:hint="eastAsia"/>
          <w:sz w:val="22"/>
          <w:szCs w:val="22"/>
        </w:rPr>
        <w:t>é</w:t>
      </w:r>
      <w:r w:rsidRPr="0036556C">
        <w:rPr>
          <w:sz w:val="22"/>
          <w:szCs w:val="22"/>
        </w:rPr>
        <w:t>sek szerint, amely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sban hozott aj</w:t>
      </w:r>
      <w:r w:rsidRPr="0036556C">
        <w:rPr>
          <w:rFonts w:hint="eastAsia"/>
          <w:sz w:val="22"/>
          <w:szCs w:val="22"/>
        </w:rPr>
        <w:t>á</w:t>
      </w:r>
      <w:r w:rsidRPr="0036556C">
        <w:rPr>
          <w:sz w:val="22"/>
          <w:szCs w:val="22"/>
        </w:rPr>
        <w:t>nlatk</w:t>
      </w:r>
      <w:r w:rsidRPr="0036556C">
        <w:rPr>
          <w:rFonts w:hint="eastAsia"/>
          <w:sz w:val="22"/>
          <w:szCs w:val="22"/>
        </w:rPr>
        <w:t>é</w:t>
      </w:r>
      <w:r w:rsidRPr="0036556C">
        <w:rPr>
          <w:sz w:val="22"/>
          <w:szCs w:val="22"/>
        </w:rPr>
        <w:t>r</w:t>
      </w:r>
      <w:r w:rsidRPr="0036556C">
        <w:rPr>
          <w:rFonts w:hint="eastAsia"/>
          <w:sz w:val="22"/>
          <w:szCs w:val="22"/>
        </w:rPr>
        <w:t>ő</w:t>
      </w:r>
      <w:r w:rsidRPr="0036556C">
        <w:rPr>
          <w:sz w:val="22"/>
          <w:szCs w:val="22"/>
        </w:rPr>
        <w:t>i d</w:t>
      </w:r>
      <w:r w:rsidRPr="0036556C">
        <w:rPr>
          <w:rFonts w:hint="eastAsia"/>
          <w:sz w:val="22"/>
          <w:szCs w:val="22"/>
        </w:rPr>
        <w:t>ö</w:t>
      </w:r>
      <w:r w:rsidRPr="0036556C">
        <w:rPr>
          <w:sz w:val="22"/>
          <w:szCs w:val="22"/>
        </w:rPr>
        <w:t>nt</w:t>
      </w:r>
      <w:r w:rsidRPr="0036556C">
        <w:rPr>
          <w:rFonts w:hint="eastAsia"/>
          <w:sz w:val="22"/>
          <w:szCs w:val="22"/>
        </w:rPr>
        <w:t>é</w:t>
      </w:r>
      <w:r w:rsidRPr="0036556C">
        <w:rPr>
          <w:sz w:val="22"/>
          <w:szCs w:val="22"/>
        </w:rPr>
        <w:t>s alapj</w:t>
      </w:r>
      <w:r w:rsidRPr="0036556C">
        <w:rPr>
          <w:rFonts w:hint="eastAsia"/>
          <w:sz w:val="22"/>
          <w:szCs w:val="22"/>
        </w:rPr>
        <w:t>á</w:t>
      </w:r>
      <w:r w:rsidRPr="0036556C">
        <w:rPr>
          <w:sz w:val="22"/>
          <w:szCs w:val="22"/>
        </w:rPr>
        <w:t>n a nyertes aj</w:t>
      </w:r>
      <w:r w:rsidRPr="0036556C">
        <w:rPr>
          <w:rFonts w:hint="eastAsia"/>
          <w:sz w:val="22"/>
          <w:szCs w:val="22"/>
        </w:rPr>
        <w:t>á</w:t>
      </w:r>
      <w:r w:rsidRPr="0036556C">
        <w:rPr>
          <w:sz w:val="22"/>
          <w:szCs w:val="22"/>
        </w:rPr>
        <w:t>nlattev</w:t>
      </w:r>
      <w:r w:rsidRPr="0036556C">
        <w:rPr>
          <w:rFonts w:hint="eastAsia"/>
          <w:sz w:val="22"/>
          <w:szCs w:val="22"/>
        </w:rPr>
        <w:t>ő</w:t>
      </w:r>
      <w:r w:rsidRPr="0036556C">
        <w:rPr>
          <w:sz w:val="22"/>
          <w:szCs w:val="22"/>
        </w:rPr>
        <w:t xml:space="preserve"> a fent megjel</w:t>
      </w:r>
      <w:r w:rsidRPr="0036556C">
        <w:rPr>
          <w:rFonts w:hint="eastAsia"/>
          <w:sz w:val="22"/>
          <w:szCs w:val="22"/>
        </w:rPr>
        <w:t>ö</w:t>
      </w:r>
      <w:r w:rsidRPr="0036556C">
        <w:rPr>
          <w:sz w:val="22"/>
          <w:szCs w:val="22"/>
        </w:rPr>
        <w:t>lt Megb</w:t>
      </w:r>
      <w:r w:rsidRPr="0036556C">
        <w:rPr>
          <w:rFonts w:hint="eastAsia"/>
          <w:sz w:val="22"/>
          <w:szCs w:val="22"/>
        </w:rPr>
        <w:t>í</w:t>
      </w:r>
      <w:r w:rsidRPr="0036556C">
        <w:rPr>
          <w:sz w:val="22"/>
          <w:szCs w:val="22"/>
        </w:rPr>
        <w:t>zott lett. A Felek 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dokumentumokban r</w:t>
      </w:r>
      <w:r w:rsidRPr="0036556C">
        <w:rPr>
          <w:rFonts w:hint="eastAsia"/>
          <w:sz w:val="22"/>
          <w:szCs w:val="22"/>
        </w:rPr>
        <w:t>é</w:t>
      </w:r>
      <w:r w:rsidRPr="0036556C">
        <w:rPr>
          <w:sz w:val="22"/>
          <w:szCs w:val="22"/>
        </w:rPr>
        <w:t>szletesen meghat</w:t>
      </w:r>
      <w:r w:rsidRPr="0036556C">
        <w:rPr>
          <w:rFonts w:hint="eastAsia"/>
          <w:sz w:val="22"/>
          <w:szCs w:val="22"/>
        </w:rPr>
        <w:t>á</w:t>
      </w:r>
      <w:r w:rsidRPr="0036556C">
        <w:rPr>
          <w:sz w:val="22"/>
          <w:szCs w:val="22"/>
        </w:rPr>
        <w:t>rozott, valamint a Megb</w:t>
      </w:r>
      <w:r w:rsidRPr="0036556C">
        <w:rPr>
          <w:rFonts w:hint="eastAsia"/>
          <w:sz w:val="22"/>
          <w:szCs w:val="22"/>
        </w:rPr>
        <w:t>í</w:t>
      </w:r>
      <w:r w:rsidRPr="0036556C">
        <w:rPr>
          <w:sz w:val="22"/>
          <w:szCs w:val="22"/>
        </w:rPr>
        <w:t>zott aj</w:t>
      </w:r>
      <w:r w:rsidRPr="0036556C">
        <w:rPr>
          <w:rFonts w:hint="eastAsia"/>
          <w:sz w:val="22"/>
          <w:szCs w:val="22"/>
        </w:rPr>
        <w:t>á</w:t>
      </w:r>
      <w:r w:rsidRPr="0036556C">
        <w:rPr>
          <w:sz w:val="22"/>
          <w:szCs w:val="22"/>
        </w:rPr>
        <w:t>nlat</w:t>
      </w:r>
      <w:r w:rsidRPr="0036556C">
        <w:rPr>
          <w:rFonts w:hint="eastAsia"/>
          <w:sz w:val="22"/>
          <w:szCs w:val="22"/>
        </w:rPr>
        <w:t>á</w:t>
      </w:r>
      <w:r w:rsidRPr="0036556C">
        <w:rPr>
          <w:sz w:val="22"/>
          <w:szCs w:val="22"/>
        </w:rPr>
        <w:t>ban v</w:t>
      </w:r>
      <w:r w:rsidRPr="0036556C">
        <w:rPr>
          <w:rFonts w:hint="eastAsia"/>
          <w:sz w:val="22"/>
          <w:szCs w:val="22"/>
        </w:rPr>
        <w:t>á</w:t>
      </w:r>
      <w:r w:rsidRPr="0036556C">
        <w:rPr>
          <w:sz w:val="22"/>
          <w:szCs w:val="22"/>
        </w:rPr>
        <w:t>llalt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 xml:space="preserve">val kapcsolatos jogaik </w:t>
      </w:r>
      <w:r w:rsidRPr="0036556C">
        <w:rPr>
          <w:rFonts w:hint="eastAsia"/>
          <w:sz w:val="22"/>
          <w:szCs w:val="22"/>
        </w:rPr>
        <w:t>é</w:t>
      </w:r>
      <w:r w:rsidRPr="0036556C">
        <w:rPr>
          <w:sz w:val="22"/>
          <w:szCs w:val="22"/>
        </w:rPr>
        <w:t>s 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geik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c</w:t>
      </w:r>
      <w:r w:rsidRPr="0036556C">
        <w:rPr>
          <w:rFonts w:hint="eastAsia"/>
          <w:sz w:val="22"/>
          <w:szCs w:val="22"/>
        </w:rPr>
        <w:t>é</w:t>
      </w:r>
      <w:r w:rsidRPr="0036556C">
        <w:rPr>
          <w:sz w:val="22"/>
          <w:szCs w:val="22"/>
        </w:rPr>
        <w:t>lj</w:t>
      </w:r>
      <w:r w:rsidRPr="0036556C">
        <w:rPr>
          <w:rFonts w:hint="eastAsia"/>
          <w:sz w:val="22"/>
          <w:szCs w:val="22"/>
        </w:rPr>
        <w:t>á</w:t>
      </w:r>
      <w:r w:rsidRPr="0036556C">
        <w:rPr>
          <w:sz w:val="22"/>
          <w:szCs w:val="22"/>
        </w:rPr>
        <w:t>b</w:t>
      </w:r>
      <w:r w:rsidRPr="0036556C">
        <w:rPr>
          <w:rFonts w:hint="eastAsia"/>
          <w:sz w:val="22"/>
          <w:szCs w:val="22"/>
        </w:rPr>
        <w:t>ó</w:t>
      </w:r>
      <w:r w:rsidRPr="0036556C">
        <w:rPr>
          <w:sz w:val="22"/>
          <w:szCs w:val="22"/>
        </w:rPr>
        <w:t>l az al</w:t>
      </w:r>
      <w:r w:rsidRPr="0036556C">
        <w:rPr>
          <w:rFonts w:hint="eastAsia"/>
          <w:sz w:val="22"/>
          <w:szCs w:val="22"/>
        </w:rPr>
        <w:t>á</w:t>
      </w:r>
      <w:r w:rsidRPr="0036556C">
        <w:rPr>
          <w:sz w:val="22"/>
          <w:szCs w:val="22"/>
        </w:rPr>
        <w:t>bbi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 xml:space="preserve">si </w:t>
      </w:r>
      <w:r w:rsidR="00CF41E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st k</w:t>
      </w:r>
      <w:r w:rsidRPr="0036556C">
        <w:rPr>
          <w:rFonts w:hint="eastAsia"/>
          <w:sz w:val="22"/>
          <w:szCs w:val="22"/>
        </w:rPr>
        <w:t>ö</w:t>
      </w:r>
      <w:r w:rsidRPr="0036556C">
        <w:rPr>
          <w:sz w:val="22"/>
          <w:szCs w:val="22"/>
        </w:rPr>
        <w:t>tik.</w:t>
      </w:r>
    </w:p>
    <w:p w:rsidR="004F7427" w:rsidRPr="0036556C" w:rsidRDefault="004F7427" w:rsidP="004F7427">
      <w:pPr>
        <w:ind w:left="567" w:right="150" w:hanging="567"/>
        <w:jc w:val="both"/>
        <w:rPr>
          <w:sz w:val="22"/>
          <w:szCs w:val="22"/>
        </w:rPr>
      </w:pPr>
    </w:p>
    <w:p w:rsidR="004F7427" w:rsidRPr="0036556C" w:rsidRDefault="004F7427" w:rsidP="004F7427">
      <w:pPr>
        <w:keepNext/>
        <w:jc w:val="center"/>
        <w:outlineLvl w:val="0"/>
        <w:rPr>
          <w:b/>
          <w:sz w:val="22"/>
          <w:szCs w:val="22"/>
        </w:rPr>
      </w:pPr>
      <w:r w:rsidRPr="0036556C">
        <w:rPr>
          <w:b/>
          <w:sz w:val="22"/>
          <w:szCs w:val="22"/>
        </w:rPr>
        <w:t xml:space="preserve">2. A </w:t>
      </w:r>
      <w:r w:rsidR="003053D0">
        <w:rPr>
          <w:b/>
          <w:sz w:val="22"/>
          <w:szCs w:val="22"/>
        </w:rPr>
        <w:t>keret</w:t>
      </w:r>
      <w:r w:rsidRPr="0036556C">
        <w:rPr>
          <w:b/>
          <w:sz w:val="22"/>
          <w:szCs w:val="22"/>
        </w:rPr>
        <w:t>szerz</w:t>
      </w:r>
      <w:r w:rsidRPr="0036556C">
        <w:rPr>
          <w:rFonts w:hint="eastAsia"/>
          <w:b/>
          <w:sz w:val="22"/>
          <w:szCs w:val="22"/>
        </w:rPr>
        <w:t>ő</w:t>
      </w:r>
      <w:r w:rsidRPr="0036556C">
        <w:rPr>
          <w:b/>
          <w:sz w:val="22"/>
          <w:szCs w:val="22"/>
        </w:rPr>
        <w:t>d</w:t>
      </w:r>
      <w:r w:rsidRPr="0036556C">
        <w:rPr>
          <w:rFonts w:hint="eastAsia"/>
          <w:b/>
          <w:sz w:val="22"/>
          <w:szCs w:val="22"/>
        </w:rPr>
        <w:t>é</w:t>
      </w:r>
      <w:r w:rsidRPr="0036556C">
        <w:rPr>
          <w:b/>
          <w:sz w:val="22"/>
          <w:szCs w:val="22"/>
        </w:rPr>
        <w:t>s dokumentumai</w:t>
      </w:r>
    </w:p>
    <w:p w:rsidR="004F7427" w:rsidRPr="0036556C" w:rsidRDefault="004F7427" w:rsidP="004F7427">
      <w:pPr>
        <w:keepNext/>
        <w:jc w:val="both"/>
        <w:outlineLvl w:val="0"/>
        <w:rPr>
          <w:sz w:val="22"/>
          <w:szCs w:val="22"/>
        </w:rPr>
      </w:pPr>
    </w:p>
    <w:p w:rsidR="004F7427" w:rsidRPr="0036556C" w:rsidRDefault="004F7427" w:rsidP="004F7427">
      <w:pPr>
        <w:jc w:val="both"/>
        <w:rPr>
          <w:sz w:val="22"/>
          <w:szCs w:val="22"/>
        </w:rPr>
      </w:pPr>
      <w:r w:rsidRPr="0036556C">
        <w:rPr>
          <w:b/>
          <w:sz w:val="22"/>
          <w:szCs w:val="22"/>
        </w:rPr>
        <w:t>2.1.</w:t>
      </w:r>
      <w:r w:rsidRPr="0036556C">
        <w:rPr>
          <w:b/>
          <w:sz w:val="22"/>
          <w:szCs w:val="22"/>
        </w:rPr>
        <w:tab/>
      </w:r>
      <w:r w:rsidRPr="0036556C">
        <w:rPr>
          <w:sz w:val="22"/>
          <w:szCs w:val="22"/>
        </w:rPr>
        <w:t>A k</w:t>
      </w:r>
      <w:r w:rsidRPr="0036556C">
        <w:rPr>
          <w:rFonts w:hint="eastAsia"/>
          <w:sz w:val="22"/>
          <w:szCs w:val="22"/>
        </w:rPr>
        <w:t>ö</w:t>
      </w:r>
      <w:r w:rsidRPr="0036556C">
        <w:rPr>
          <w:sz w:val="22"/>
          <w:szCs w:val="22"/>
        </w:rPr>
        <w:t>vetkez</w:t>
      </w:r>
      <w:r w:rsidRPr="0036556C">
        <w:rPr>
          <w:rFonts w:hint="eastAsia"/>
          <w:sz w:val="22"/>
          <w:szCs w:val="22"/>
        </w:rPr>
        <w:t>ő</w:t>
      </w:r>
      <w:r w:rsidRPr="0036556C">
        <w:rPr>
          <w:sz w:val="22"/>
          <w:szCs w:val="22"/>
        </w:rPr>
        <w:t xml:space="preserve"> meg</w:t>
      </w:r>
      <w:r w:rsidRPr="0036556C">
        <w:rPr>
          <w:rFonts w:hint="eastAsia"/>
          <w:sz w:val="22"/>
          <w:szCs w:val="22"/>
        </w:rPr>
        <w:t>á</w:t>
      </w:r>
      <w:r w:rsidRPr="0036556C">
        <w:rPr>
          <w:sz w:val="22"/>
          <w:szCs w:val="22"/>
        </w:rPr>
        <w:t>llapod</w:t>
      </w:r>
      <w:r w:rsidRPr="0036556C">
        <w:rPr>
          <w:rFonts w:hint="eastAsia"/>
          <w:sz w:val="22"/>
          <w:szCs w:val="22"/>
        </w:rPr>
        <w:t>á</w:t>
      </w:r>
      <w:r w:rsidRPr="0036556C">
        <w:rPr>
          <w:sz w:val="22"/>
          <w:szCs w:val="22"/>
        </w:rPr>
        <w:t xml:space="preserve">sokat </w:t>
      </w:r>
      <w:r w:rsidRPr="0036556C">
        <w:rPr>
          <w:rFonts w:hint="eastAsia"/>
          <w:sz w:val="22"/>
          <w:szCs w:val="22"/>
        </w:rPr>
        <w:t>é</w:t>
      </w:r>
      <w:r w:rsidRPr="0036556C">
        <w:rPr>
          <w:sz w:val="22"/>
          <w:szCs w:val="22"/>
        </w:rPr>
        <w:t xml:space="preserve">s nyilatkozatokat </w:t>
      </w:r>
      <w:r w:rsidRPr="0036556C">
        <w:rPr>
          <w:rFonts w:hint="eastAsia"/>
          <w:sz w:val="22"/>
          <w:szCs w:val="22"/>
        </w:rPr>
        <w:t>ú</w:t>
      </w:r>
      <w:r w:rsidRPr="0036556C">
        <w:rPr>
          <w:sz w:val="22"/>
          <w:szCs w:val="22"/>
        </w:rPr>
        <w:t xml:space="preserve">gy kell tekinteni, mint amelyek a jelen </w:t>
      </w:r>
      <w:r w:rsidR="00CF41E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elv</w:t>
      </w:r>
      <w:r w:rsidRPr="0036556C">
        <w:rPr>
          <w:rFonts w:hint="eastAsia"/>
          <w:sz w:val="22"/>
          <w:szCs w:val="22"/>
        </w:rPr>
        <w:t>á</w:t>
      </w:r>
      <w:r w:rsidRPr="0036556C">
        <w:rPr>
          <w:sz w:val="22"/>
          <w:szCs w:val="22"/>
        </w:rPr>
        <w:t>laszthatatlan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t k</w:t>
      </w:r>
      <w:r w:rsidRPr="0036556C">
        <w:rPr>
          <w:rFonts w:hint="eastAsia"/>
          <w:sz w:val="22"/>
          <w:szCs w:val="22"/>
        </w:rPr>
        <w:t>é</w:t>
      </w:r>
      <w:r w:rsidRPr="0036556C">
        <w:rPr>
          <w:sz w:val="22"/>
          <w:szCs w:val="22"/>
        </w:rPr>
        <w:t>pez</w:t>
      </w:r>
      <w:r w:rsidRPr="0036556C">
        <w:rPr>
          <w:rFonts w:hint="eastAsia"/>
          <w:sz w:val="22"/>
          <w:szCs w:val="22"/>
        </w:rPr>
        <w:t>ő</w:t>
      </w:r>
      <w:r w:rsidRPr="0036556C">
        <w:rPr>
          <w:sz w:val="22"/>
          <w:szCs w:val="22"/>
        </w:rPr>
        <w:t xml:space="preserve"> dokumentumok, </w:t>
      </w:r>
      <w:r w:rsidRPr="0036556C">
        <w:rPr>
          <w:rFonts w:hint="eastAsia"/>
          <w:sz w:val="22"/>
          <w:szCs w:val="22"/>
        </w:rPr>
        <w:t>é</w:t>
      </w:r>
      <w:r w:rsidRPr="0036556C">
        <w:rPr>
          <w:sz w:val="22"/>
          <w:szCs w:val="22"/>
        </w:rPr>
        <w:t>s amelyek egy</w:t>
      </w:r>
      <w:r w:rsidRPr="0036556C">
        <w:rPr>
          <w:rFonts w:hint="eastAsia"/>
          <w:sz w:val="22"/>
          <w:szCs w:val="22"/>
        </w:rPr>
        <w:t>ü</w:t>
      </w:r>
      <w:r w:rsidRPr="0036556C">
        <w:rPr>
          <w:sz w:val="22"/>
          <w:szCs w:val="22"/>
        </w:rPr>
        <w:t xml:space="preserve">ttesen </w:t>
      </w:r>
      <w:r w:rsidRPr="0036556C">
        <w:rPr>
          <w:rFonts w:hint="eastAsia"/>
          <w:sz w:val="22"/>
          <w:szCs w:val="22"/>
        </w:rPr>
        <w:t>é</w:t>
      </w:r>
      <w:r w:rsidRPr="0036556C">
        <w:rPr>
          <w:sz w:val="22"/>
          <w:szCs w:val="22"/>
        </w:rPr>
        <w:t>rtelmezend</w:t>
      </w:r>
      <w:r w:rsidRPr="0036556C">
        <w:rPr>
          <w:rFonts w:hint="eastAsia"/>
          <w:sz w:val="22"/>
          <w:szCs w:val="22"/>
        </w:rPr>
        <w:t>ő</w:t>
      </w:r>
      <w:r w:rsidRPr="0036556C">
        <w:rPr>
          <w:sz w:val="22"/>
          <w:szCs w:val="22"/>
        </w:rPr>
        <w:t>k, nevezetesen:</w:t>
      </w:r>
    </w:p>
    <w:p w:rsidR="004F7427" w:rsidRPr="0036556C" w:rsidRDefault="004F7427" w:rsidP="004F7427">
      <w:pPr>
        <w:numPr>
          <w:ilvl w:val="1"/>
          <w:numId w:val="47"/>
        </w:numPr>
        <w:tabs>
          <w:tab w:val="num" w:pos="1080"/>
        </w:tabs>
        <w:ind w:left="1077" w:hanging="357"/>
        <w:jc w:val="both"/>
        <w:rPr>
          <w:sz w:val="22"/>
          <w:szCs w:val="22"/>
        </w:rPr>
      </w:pPr>
      <w:r w:rsidRPr="0036556C">
        <w:rPr>
          <w:sz w:val="22"/>
          <w:szCs w:val="22"/>
        </w:rPr>
        <w:t>az aj</w:t>
      </w:r>
      <w:r w:rsidRPr="0036556C">
        <w:rPr>
          <w:rFonts w:hint="eastAsia"/>
          <w:sz w:val="22"/>
          <w:szCs w:val="22"/>
        </w:rPr>
        <w:t>á</w:t>
      </w:r>
      <w:r w:rsidRPr="0036556C">
        <w:rPr>
          <w:sz w:val="22"/>
          <w:szCs w:val="22"/>
        </w:rPr>
        <w:t>nlati felh</w:t>
      </w:r>
      <w:r w:rsidRPr="0036556C">
        <w:rPr>
          <w:rFonts w:hint="eastAsia"/>
          <w:sz w:val="22"/>
          <w:szCs w:val="22"/>
        </w:rPr>
        <w:t>í</w:t>
      </w:r>
      <w:r w:rsidRPr="0036556C">
        <w:rPr>
          <w:sz w:val="22"/>
          <w:szCs w:val="22"/>
        </w:rPr>
        <w:t>v</w:t>
      </w:r>
      <w:r w:rsidRPr="0036556C">
        <w:rPr>
          <w:rFonts w:hint="eastAsia"/>
          <w:sz w:val="22"/>
          <w:szCs w:val="22"/>
        </w:rPr>
        <w:t>á</w:t>
      </w:r>
      <w:r w:rsidRPr="0036556C">
        <w:rPr>
          <w:sz w:val="22"/>
          <w:szCs w:val="22"/>
        </w:rPr>
        <w:t xml:space="preserve">s </w:t>
      </w:r>
      <w:r w:rsidRPr="0036556C">
        <w:rPr>
          <w:rFonts w:hint="eastAsia"/>
          <w:sz w:val="22"/>
          <w:szCs w:val="22"/>
        </w:rPr>
        <w:t>é</w:t>
      </w:r>
      <w:r w:rsidRPr="0036556C">
        <w:rPr>
          <w:sz w:val="22"/>
          <w:szCs w:val="22"/>
        </w:rPr>
        <w:t>s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 xml:space="preserve">si iratok, ide </w:t>
      </w:r>
      <w:r w:rsidRPr="0036556C">
        <w:rPr>
          <w:rFonts w:hint="eastAsia"/>
          <w:sz w:val="22"/>
          <w:szCs w:val="22"/>
        </w:rPr>
        <w:t>é</w:t>
      </w:r>
      <w:r w:rsidRPr="0036556C">
        <w:rPr>
          <w:sz w:val="22"/>
          <w:szCs w:val="22"/>
        </w:rPr>
        <w:t>rtve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á</w:t>
      </w:r>
      <w:r w:rsidRPr="0036556C">
        <w:rPr>
          <w:sz w:val="22"/>
          <w:szCs w:val="22"/>
        </w:rPr>
        <w:t>ltal 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 sor</w:t>
      </w:r>
      <w:r w:rsidRPr="0036556C">
        <w:rPr>
          <w:rFonts w:hint="eastAsia"/>
          <w:sz w:val="22"/>
          <w:szCs w:val="22"/>
        </w:rPr>
        <w:t>á</w:t>
      </w:r>
      <w:r w:rsidRPr="0036556C">
        <w:rPr>
          <w:sz w:val="22"/>
          <w:szCs w:val="22"/>
        </w:rPr>
        <w:t>n esetlegesen adott kieg</w:t>
      </w:r>
      <w:r w:rsidRPr="0036556C">
        <w:rPr>
          <w:rFonts w:hint="eastAsia"/>
          <w:sz w:val="22"/>
          <w:szCs w:val="22"/>
        </w:rPr>
        <w:t>é</w:t>
      </w:r>
      <w:r w:rsidRPr="0036556C">
        <w:rPr>
          <w:sz w:val="22"/>
          <w:szCs w:val="22"/>
        </w:rPr>
        <w:t>sz</w:t>
      </w:r>
      <w:r w:rsidRPr="0036556C">
        <w:rPr>
          <w:rFonts w:hint="eastAsia"/>
          <w:sz w:val="22"/>
          <w:szCs w:val="22"/>
        </w:rPr>
        <w:t>í</w:t>
      </w:r>
      <w:r w:rsidRPr="0036556C">
        <w:rPr>
          <w:sz w:val="22"/>
          <w:szCs w:val="22"/>
        </w:rPr>
        <w:t>t</w:t>
      </w:r>
      <w:r w:rsidRPr="0036556C">
        <w:rPr>
          <w:rFonts w:hint="eastAsia"/>
          <w:sz w:val="22"/>
          <w:szCs w:val="22"/>
        </w:rPr>
        <w:t>ő</w:t>
      </w:r>
      <w:r w:rsidRPr="0036556C">
        <w:rPr>
          <w:sz w:val="22"/>
          <w:szCs w:val="22"/>
        </w:rPr>
        <w:t xml:space="preserve"> t</w:t>
      </w:r>
      <w:r w:rsidRPr="0036556C">
        <w:rPr>
          <w:rFonts w:hint="eastAsia"/>
          <w:sz w:val="22"/>
          <w:szCs w:val="22"/>
        </w:rPr>
        <w:t>á</w:t>
      </w:r>
      <w:r w:rsidRPr="0036556C">
        <w:rPr>
          <w:sz w:val="22"/>
          <w:szCs w:val="22"/>
        </w:rPr>
        <w:t>j</w:t>
      </w:r>
      <w:r w:rsidRPr="0036556C">
        <w:rPr>
          <w:rFonts w:hint="eastAsia"/>
          <w:sz w:val="22"/>
          <w:szCs w:val="22"/>
        </w:rPr>
        <w:t>é</w:t>
      </w:r>
      <w:r w:rsidRPr="0036556C">
        <w:rPr>
          <w:sz w:val="22"/>
          <w:szCs w:val="22"/>
        </w:rPr>
        <w:t>koztat</w:t>
      </w:r>
      <w:r w:rsidRPr="0036556C">
        <w:rPr>
          <w:rFonts w:hint="eastAsia"/>
          <w:sz w:val="22"/>
          <w:szCs w:val="22"/>
        </w:rPr>
        <w:t>á</w:t>
      </w:r>
      <w:r w:rsidRPr="0036556C">
        <w:rPr>
          <w:sz w:val="22"/>
          <w:szCs w:val="22"/>
        </w:rPr>
        <w:t>sokat is,</w:t>
      </w:r>
    </w:p>
    <w:p w:rsidR="004F7427" w:rsidRPr="0036556C" w:rsidRDefault="004F7427" w:rsidP="004F7427">
      <w:pPr>
        <w:numPr>
          <w:ilvl w:val="1"/>
          <w:numId w:val="47"/>
        </w:numPr>
        <w:tabs>
          <w:tab w:val="num" w:pos="1080"/>
        </w:tabs>
        <w:ind w:left="1077" w:hanging="357"/>
        <w:jc w:val="both"/>
        <w:rPr>
          <w:sz w:val="22"/>
          <w:szCs w:val="22"/>
        </w:rPr>
      </w:pPr>
      <w:r w:rsidRPr="0036556C">
        <w:rPr>
          <w:sz w:val="22"/>
          <w:szCs w:val="22"/>
        </w:rPr>
        <w:t>a Megb</w:t>
      </w:r>
      <w:r w:rsidRPr="0036556C">
        <w:rPr>
          <w:rFonts w:hint="eastAsia"/>
          <w:sz w:val="22"/>
          <w:szCs w:val="22"/>
        </w:rPr>
        <w:t>í</w:t>
      </w:r>
      <w:r w:rsidRPr="0036556C">
        <w:rPr>
          <w:sz w:val="22"/>
          <w:szCs w:val="22"/>
        </w:rPr>
        <w:t xml:space="preserve">zott </w:t>
      </w:r>
      <w:r w:rsidRPr="0036556C">
        <w:rPr>
          <w:rFonts w:hint="eastAsia"/>
          <w:sz w:val="22"/>
          <w:szCs w:val="22"/>
        </w:rPr>
        <w:t>á</w:t>
      </w:r>
      <w:r w:rsidRPr="0036556C">
        <w:rPr>
          <w:sz w:val="22"/>
          <w:szCs w:val="22"/>
        </w:rPr>
        <w:t>ltal tett nyertes aj</w:t>
      </w:r>
      <w:r w:rsidRPr="0036556C">
        <w:rPr>
          <w:rFonts w:hint="eastAsia"/>
          <w:sz w:val="22"/>
          <w:szCs w:val="22"/>
        </w:rPr>
        <w:t>á</w:t>
      </w:r>
      <w:r w:rsidRPr="0036556C">
        <w:rPr>
          <w:sz w:val="22"/>
          <w:szCs w:val="22"/>
        </w:rPr>
        <w:t>nlat,</w:t>
      </w:r>
    </w:p>
    <w:p w:rsidR="004F7427" w:rsidRPr="0036556C" w:rsidRDefault="004F7427" w:rsidP="004F7427">
      <w:pPr>
        <w:numPr>
          <w:ilvl w:val="1"/>
          <w:numId w:val="47"/>
        </w:numPr>
        <w:tabs>
          <w:tab w:val="num" w:pos="1080"/>
        </w:tabs>
        <w:ind w:left="1077" w:hanging="357"/>
        <w:jc w:val="both"/>
        <w:rPr>
          <w:sz w:val="22"/>
          <w:szCs w:val="22"/>
        </w:rPr>
      </w:pPr>
      <w:r w:rsidRPr="0036556C">
        <w:rPr>
          <w:sz w:val="22"/>
          <w:szCs w:val="22"/>
        </w:rPr>
        <w:t>a r</w:t>
      </w:r>
      <w:r w:rsidRPr="0036556C">
        <w:rPr>
          <w:rFonts w:hint="eastAsia"/>
          <w:sz w:val="22"/>
          <w:szCs w:val="22"/>
        </w:rPr>
        <w:t>é</w:t>
      </w:r>
      <w:r w:rsidRPr="0036556C">
        <w:rPr>
          <w:sz w:val="22"/>
          <w:szCs w:val="22"/>
        </w:rPr>
        <w:t>szletes feladatle</w:t>
      </w:r>
      <w:r w:rsidRPr="0036556C">
        <w:rPr>
          <w:rFonts w:hint="eastAsia"/>
          <w:sz w:val="22"/>
          <w:szCs w:val="22"/>
        </w:rPr>
        <w:t>í</w:t>
      </w:r>
      <w:r w:rsidRPr="0036556C">
        <w:rPr>
          <w:sz w:val="22"/>
          <w:szCs w:val="22"/>
        </w:rPr>
        <w:t>r</w:t>
      </w:r>
      <w:r w:rsidRPr="0036556C">
        <w:rPr>
          <w:rFonts w:hint="eastAsia"/>
          <w:sz w:val="22"/>
          <w:szCs w:val="22"/>
        </w:rPr>
        <w:t>á</w:t>
      </w:r>
      <w:r w:rsidRPr="0036556C">
        <w:rPr>
          <w:sz w:val="22"/>
          <w:szCs w:val="22"/>
        </w:rPr>
        <w:t>st tartalmaz</w:t>
      </w:r>
      <w:r w:rsidRPr="0036556C">
        <w:rPr>
          <w:rFonts w:hint="eastAsia"/>
          <w:sz w:val="22"/>
          <w:szCs w:val="22"/>
        </w:rPr>
        <w:t>ó</w:t>
      </w:r>
      <w:r w:rsidRPr="0036556C">
        <w:rPr>
          <w:sz w:val="22"/>
          <w:szCs w:val="22"/>
        </w:rPr>
        <w:t xml:space="preserve"> m</w:t>
      </w:r>
      <w:r w:rsidRPr="0036556C">
        <w:rPr>
          <w:rFonts w:hint="eastAsia"/>
          <w:sz w:val="22"/>
          <w:szCs w:val="22"/>
        </w:rPr>
        <w:t>ű</w:t>
      </w:r>
      <w:r w:rsidRPr="0036556C">
        <w:rPr>
          <w:sz w:val="22"/>
          <w:szCs w:val="22"/>
        </w:rPr>
        <w:t>szaki le</w:t>
      </w:r>
      <w:r w:rsidRPr="0036556C">
        <w:rPr>
          <w:rFonts w:hint="eastAsia"/>
          <w:sz w:val="22"/>
          <w:szCs w:val="22"/>
        </w:rPr>
        <w:t>í</w:t>
      </w:r>
      <w:r w:rsidRPr="0036556C">
        <w:rPr>
          <w:sz w:val="22"/>
          <w:szCs w:val="22"/>
        </w:rPr>
        <w:t>r</w:t>
      </w:r>
      <w:r w:rsidRPr="0036556C">
        <w:rPr>
          <w:rFonts w:hint="eastAsia"/>
          <w:sz w:val="22"/>
          <w:szCs w:val="22"/>
        </w:rPr>
        <w:t>á</w:t>
      </w:r>
      <w:r w:rsidRPr="0036556C">
        <w:rPr>
          <w:sz w:val="22"/>
          <w:szCs w:val="22"/>
        </w:rPr>
        <w:t xml:space="preserve">s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 xml:space="preserve">s </w:t>
      </w:r>
      <w:r w:rsidRPr="0036556C">
        <w:rPr>
          <w:i/>
          <w:sz w:val="22"/>
          <w:szCs w:val="22"/>
        </w:rPr>
        <w:t>1. sz</w:t>
      </w:r>
      <w:r w:rsidRPr="0036556C">
        <w:rPr>
          <w:rFonts w:hint="eastAsia"/>
          <w:i/>
          <w:sz w:val="22"/>
          <w:szCs w:val="22"/>
        </w:rPr>
        <w:t>á</w:t>
      </w:r>
      <w:r w:rsidRPr="0036556C">
        <w:rPr>
          <w:i/>
          <w:sz w:val="22"/>
          <w:szCs w:val="22"/>
        </w:rPr>
        <w:t>m</w:t>
      </w:r>
      <w:r w:rsidRPr="0036556C">
        <w:rPr>
          <w:rFonts w:hint="eastAsia"/>
          <w:i/>
          <w:sz w:val="22"/>
          <w:szCs w:val="22"/>
        </w:rPr>
        <w:t>ú</w:t>
      </w:r>
      <w:r w:rsidRPr="0036556C">
        <w:rPr>
          <w:i/>
          <w:sz w:val="22"/>
          <w:szCs w:val="22"/>
        </w:rPr>
        <w:t xml:space="preserve"> mell</w:t>
      </w:r>
      <w:r w:rsidRPr="0036556C">
        <w:rPr>
          <w:rFonts w:hint="eastAsia"/>
          <w:i/>
          <w:sz w:val="22"/>
          <w:szCs w:val="22"/>
        </w:rPr>
        <w:t>é</w:t>
      </w:r>
      <w:r w:rsidRPr="0036556C">
        <w:rPr>
          <w:i/>
          <w:sz w:val="22"/>
          <w:szCs w:val="22"/>
        </w:rPr>
        <w:t>klet</w:t>
      </w:r>
      <w:r w:rsidRPr="0036556C">
        <w:rPr>
          <w:rFonts w:hint="eastAsia"/>
          <w:i/>
          <w:sz w:val="22"/>
          <w:szCs w:val="22"/>
        </w:rPr>
        <w:t>é</w:t>
      </w:r>
      <w:r w:rsidRPr="0036556C">
        <w:rPr>
          <w:i/>
          <w:sz w:val="22"/>
          <w:szCs w:val="22"/>
        </w:rPr>
        <w:t>t</w:t>
      </w:r>
      <w:r w:rsidRPr="0036556C">
        <w:rPr>
          <w:sz w:val="22"/>
          <w:szCs w:val="22"/>
        </w:rPr>
        <w:t xml:space="preserve"> k</w:t>
      </w:r>
      <w:r w:rsidRPr="0036556C">
        <w:rPr>
          <w:rFonts w:hint="eastAsia"/>
          <w:sz w:val="22"/>
          <w:szCs w:val="22"/>
        </w:rPr>
        <w:t>é</w:t>
      </w:r>
      <w:r w:rsidRPr="0036556C">
        <w:rPr>
          <w:sz w:val="22"/>
          <w:szCs w:val="22"/>
        </w:rPr>
        <w:t>pezi).</w:t>
      </w:r>
    </w:p>
    <w:p w:rsidR="004F7427" w:rsidRPr="0036556C" w:rsidRDefault="004F7427" w:rsidP="004F7427">
      <w:pPr>
        <w:ind w:left="720"/>
        <w:jc w:val="both"/>
        <w:rPr>
          <w:sz w:val="22"/>
          <w:szCs w:val="22"/>
        </w:rPr>
      </w:pPr>
    </w:p>
    <w:p w:rsidR="004F7427" w:rsidRPr="0036556C" w:rsidRDefault="004F7427" w:rsidP="004F7427">
      <w:pPr>
        <w:jc w:val="both"/>
        <w:rPr>
          <w:sz w:val="22"/>
          <w:szCs w:val="22"/>
        </w:rPr>
      </w:pPr>
      <w:r w:rsidRPr="0036556C">
        <w:rPr>
          <w:b/>
          <w:sz w:val="22"/>
          <w:szCs w:val="22"/>
        </w:rPr>
        <w:t>2.2.</w:t>
      </w:r>
      <w:r w:rsidRPr="0036556C">
        <w:rPr>
          <w:b/>
          <w:sz w:val="22"/>
          <w:szCs w:val="22"/>
        </w:rPr>
        <w:tab/>
      </w:r>
      <w:r w:rsidRPr="0036556C">
        <w:rPr>
          <w:sz w:val="22"/>
          <w:szCs w:val="22"/>
        </w:rPr>
        <w:t>A fent eml</w:t>
      </w:r>
      <w:r w:rsidRPr="0036556C">
        <w:rPr>
          <w:rFonts w:hint="eastAsia"/>
          <w:sz w:val="22"/>
          <w:szCs w:val="22"/>
        </w:rPr>
        <w:t>í</w:t>
      </w:r>
      <w:r w:rsidRPr="0036556C">
        <w:rPr>
          <w:sz w:val="22"/>
          <w:szCs w:val="22"/>
        </w:rPr>
        <w:t>tett dokumentumok egym</w:t>
      </w:r>
      <w:r w:rsidRPr="0036556C">
        <w:rPr>
          <w:rFonts w:hint="eastAsia"/>
          <w:sz w:val="22"/>
          <w:szCs w:val="22"/>
        </w:rPr>
        <w:t>á</w:t>
      </w:r>
      <w:r w:rsidRPr="0036556C">
        <w:rPr>
          <w:sz w:val="22"/>
          <w:szCs w:val="22"/>
        </w:rPr>
        <w:t>st kieg</w:t>
      </w:r>
      <w:r w:rsidRPr="0036556C">
        <w:rPr>
          <w:rFonts w:hint="eastAsia"/>
          <w:sz w:val="22"/>
          <w:szCs w:val="22"/>
        </w:rPr>
        <w:t>é</w:t>
      </w:r>
      <w:r w:rsidRPr="0036556C">
        <w:rPr>
          <w:sz w:val="22"/>
          <w:szCs w:val="22"/>
        </w:rPr>
        <w:t>sz</w:t>
      </w:r>
      <w:r w:rsidRPr="0036556C">
        <w:rPr>
          <w:rFonts w:hint="eastAsia"/>
          <w:sz w:val="22"/>
          <w:szCs w:val="22"/>
        </w:rPr>
        <w:t>í</w:t>
      </w:r>
      <w:r w:rsidRPr="0036556C">
        <w:rPr>
          <w:sz w:val="22"/>
          <w:szCs w:val="22"/>
        </w:rPr>
        <w:t xml:space="preserve">tik, </w:t>
      </w:r>
      <w:r w:rsidRPr="0036556C">
        <w:rPr>
          <w:rFonts w:hint="eastAsia"/>
          <w:sz w:val="22"/>
          <w:szCs w:val="22"/>
        </w:rPr>
        <w:t>é</w:t>
      </w:r>
      <w:r w:rsidRPr="0036556C">
        <w:rPr>
          <w:sz w:val="22"/>
          <w:szCs w:val="22"/>
        </w:rPr>
        <w:t xml:space="preserve">s </w:t>
      </w:r>
      <w:r w:rsidRPr="0036556C">
        <w:rPr>
          <w:rFonts w:hint="eastAsia"/>
          <w:sz w:val="22"/>
          <w:szCs w:val="22"/>
        </w:rPr>
        <w:t>é</w:t>
      </w:r>
      <w:r w:rsidRPr="0036556C">
        <w:rPr>
          <w:sz w:val="22"/>
          <w:szCs w:val="22"/>
        </w:rPr>
        <w:t>rtelmezik, de k</w:t>
      </w:r>
      <w:r w:rsidRPr="0036556C">
        <w:rPr>
          <w:rFonts w:hint="eastAsia"/>
          <w:sz w:val="22"/>
          <w:szCs w:val="22"/>
        </w:rPr>
        <w:t>é</w:t>
      </w:r>
      <w:r w:rsidRPr="0036556C">
        <w:rPr>
          <w:sz w:val="22"/>
          <w:szCs w:val="22"/>
        </w:rPr>
        <w:t>t</w:t>
      </w:r>
      <w:r w:rsidRPr="0036556C">
        <w:rPr>
          <w:rFonts w:hint="eastAsia"/>
          <w:sz w:val="22"/>
          <w:szCs w:val="22"/>
        </w:rPr>
        <w:t>é</w:t>
      </w:r>
      <w:r w:rsidRPr="0036556C">
        <w:rPr>
          <w:sz w:val="22"/>
          <w:szCs w:val="22"/>
        </w:rPr>
        <w:t>rtelm</w:t>
      </w:r>
      <w:r w:rsidRPr="0036556C">
        <w:rPr>
          <w:rFonts w:hint="eastAsia"/>
          <w:sz w:val="22"/>
          <w:szCs w:val="22"/>
        </w:rPr>
        <w:t>ű</w:t>
      </w:r>
      <w:r w:rsidRPr="0036556C">
        <w:rPr>
          <w:sz w:val="22"/>
          <w:szCs w:val="22"/>
        </w:rPr>
        <w:t>s</w:t>
      </w:r>
      <w:r w:rsidRPr="0036556C">
        <w:rPr>
          <w:rFonts w:hint="eastAsia"/>
          <w:sz w:val="22"/>
          <w:szCs w:val="22"/>
        </w:rPr>
        <w:t>é</w:t>
      </w:r>
      <w:r w:rsidRPr="0036556C">
        <w:rPr>
          <w:sz w:val="22"/>
          <w:szCs w:val="22"/>
        </w:rPr>
        <w:t xml:space="preserve">g </w:t>
      </w:r>
      <w:r w:rsidRPr="0036556C">
        <w:rPr>
          <w:rFonts w:hint="eastAsia"/>
          <w:sz w:val="22"/>
          <w:szCs w:val="22"/>
        </w:rPr>
        <w:t>é</w:t>
      </w:r>
      <w:r w:rsidRPr="0036556C">
        <w:rPr>
          <w:sz w:val="22"/>
          <w:szCs w:val="22"/>
        </w:rPr>
        <w:t>s elt</w:t>
      </w:r>
      <w:r w:rsidRPr="0036556C">
        <w:rPr>
          <w:rFonts w:hint="eastAsia"/>
          <w:sz w:val="22"/>
          <w:szCs w:val="22"/>
        </w:rPr>
        <w:t>é</w:t>
      </w:r>
      <w:r w:rsidRPr="0036556C">
        <w:rPr>
          <w:sz w:val="22"/>
          <w:szCs w:val="22"/>
        </w:rPr>
        <w:t>r</w:t>
      </w:r>
      <w:r w:rsidRPr="0036556C">
        <w:rPr>
          <w:rFonts w:hint="eastAsia"/>
          <w:sz w:val="22"/>
          <w:szCs w:val="22"/>
        </w:rPr>
        <w:t>é</w:t>
      </w:r>
      <w:r w:rsidRPr="0036556C">
        <w:rPr>
          <w:sz w:val="22"/>
          <w:szCs w:val="22"/>
        </w:rPr>
        <w:t>sek eset</w:t>
      </w:r>
      <w:r w:rsidRPr="0036556C">
        <w:rPr>
          <w:rFonts w:hint="eastAsia"/>
          <w:sz w:val="22"/>
          <w:szCs w:val="22"/>
        </w:rPr>
        <w:t>é</w:t>
      </w:r>
      <w:r w:rsidRPr="0036556C">
        <w:rPr>
          <w:sz w:val="22"/>
          <w:szCs w:val="22"/>
        </w:rPr>
        <w:t xml:space="preserve">n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 xml:space="preserve">s </w:t>
      </w:r>
      <w:r w:rsidRPr="0036556C">
        <w:rPr>
          <w:rFonts w:hint="eastAsia"/>
          <w:sz w:val="22"/>
          <w:szCs w:val="22"/>
        </w:rPr>
        <w:t>é</w:t>
      </w:r>
      <w:r w:rsidRPr="0036556C">
        <w:rPr>
          <w:sz w:val="22"/>
          <w:szCs w:val="22"/>
        </w:rPr>
        <w:t>rtelmez</w:t>
      </w:r>
      <w:r w:rsidRPr="0036556C">
        <w:rPr>
          <w:rFonts w:hint="eastAsia"/>
          <w:sz w:val="22"/>
          <w:szCs w:val="22"/>
        </w:rPr>
        <w:t>é</w:t>
      </w:r>
      <w:r w:rsidRPr="0036556C">
        <w:rPr>
          <w:sz w:val="22"/>
          <w:szCs w:val="22"/>
        </w:rPr>
        <w:t>se szempontj</w:t>
      </w:r>
      <w:r w:rsidRPr="0036556C">
        <w:rPr>
          <w:rFonts w:hint="eastAsia"/>
          <w:sz w:val="22"/>
          <w:szCs w:val="22"/>
        </w:rPr>
        <w:t>á</w:t>
      </w:r>
      <w:r w:rsidRPr="0036556C">
        <w:rPr>
          <w:sz w:val="22"/>
          <w:szCs w:val="22"/>
        </w:rPr>
        <w:t>b</w:t>
      </w:r>
      <w:r w:rsidRPr="0036556C">
        <w:rPr>
          <w:rFonts w:hint="eastAsia"/>
          <w:sz w:val="22"/>
          <w:szCs w:val="22"/>
        </w:rPr>
        <w:t>ó</w:t>
      </w:r>
      <w:r w:rsidRPr="0036556C">
        <w:rPr>
          <w:sz w:val="22"/>
          <w:szCs w:val="22"/>
        </w:rPr>
        <w:t>l a jelen meg</w:t>
      </w:r>
      <w:r w:rsidRPr="0036556C">
        <w:rPr>
          <w:rFonts w:hint="eastAsia"/>
          <w:sz w:val="22"/>
          <w:szCs w:val="22"/>
        </w:rPr>
        <w:t>á</w:t>
      </w:r>
      <w:r w:rsidRPr="0036556C">
        <w:rPr>
          <w:sz w:val="22"/>
          <w:szCs w:val="22"/>
        </w:rPr>
        <w:t>llapod</w:t>
      </w:r>
      <w:r w:rsidRPr="0036556C">
        <w:rPr>
          <w:rFonts w:hint="eastAsia"/>
          <w:sz w:val="22"/>
          <w:szCs w:val="22"/>
        </w:rPr>
        <w:t>á</w:t>
      </w:r>
      <w:r w:rsidRPr="0036556C">
        <w:rPr>
          <w:sz w:val="22"/>
          <w:szCs w:val="22"/>
        </w:rPr>
        <w:t>sban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tett felt</w:t>
      </w:r>
      <w:r w:rsidRPr="0036556C">
        <w:rPr>
          <w:rFonts w:hint="eastAsia"/>
          <w:sz w:val="22"/>
          <w:szCs w:val="22"/>
        </w:rPr>
        <w:t>é</w:t>
      </w:r>
      <w:r w:rsidRPr="0036556C">
        <w:rPr>
          <w:sz w:val="22"/>
          <w:szCs w:val="22"/>
        </w:rPr>
        <w:t>telekhez k</w:t>
      </w:r>
      <w:r w:rsidRPr="0036556C">
        <w:rPr>
          <w:rFonts w:hint="eastAsia"/>
          <w:sz w:val="22"/>
          <w:szCs w:val="22"/>
        </w:rPr>
        <w:t>é</w:t>
      </w:r>
      <w:r w:rsidRPr="0036556C">
        <w:rPr>
          <w:sz w:val="22"/>
          <w:szCs w:val="22"/>
        </w:rPr>
        <w:t>pest a 2.1. a) pont szerinti aj</w:t>
      </w:r>
      <w:r w:rsidRPr="0036556C">
        <w:rPr>
          <w:rFonts w:hint="eastAsia"/>
          <w:sz w:val="22"/>
          <w:szCs w:val="22"/>
        </w:rPr>
        <w:t>á</w:t>
      </w:r>
      <w:r w:rsidRPr="0036556C">
        <w:rPr>
          <w:sz w:val="22"/>
          <w:szCs w:val="22"/>
        </w:rPr>
        <w:t>nlati felh</w:t>
      </w:r>
      <w:r w:rsidRPr="0036556C">
        <w:rPr>
          <w:rFonts w:hint="eastAsia"/>
          <w:sz w:val="22"/>
          <w:szCs w:val="22"/>
        </w:rPr>
        <w:t>í</w:t>
      </w:r>
      <w:r w:rsidRPr="0036556C">
        <w:rPr>
          <w:sz w:val="22"/>
          <w:szCs w:val="22"/>
        </w:rPr>
        <w:t>v</w:t>
      </w:r>
      <w:r w:rsidRPr="0036556C">
        <w:rPr>
          <w:rFonts w:hint="eastAsia"/>
          <w:sz w:val="22"/>
          <w:szCs w:val="22"/>
        </w:rPr>
        <w:t>á</w:t>
      </w:r>
      <w:r w:rsidRPr="0036556C">
        <w:rPr>
          <w:sz w:val="22"/>
          <w:szCs w:val="22"/>
        </w:rPr>
        <w:t xml:space="preserve">s </w:t>
      </w:r>
      <w:r w:rsidRPr="0036556C">
        <w:rPr>
          <w:rFonts w:hint="eastAsia"/>
          <w:sz w:val="22"/>
          <w:szCs w:val="22"/>
        </w:rPr>
        <w:t>é</w:t>
      </w:r>
      <w:r w:rsidRPr="0036556C">
        <w:rPr>
          <w:sz w:val="22"/>
          <w:szCs w:val="22"/>
        </w:rPr>
        <w:t>s dokument</w:t>
      </w:r>
      <w:r w:rsidRPr="0036556C">
        <w:rPr>
          <w:rFonts w:hint="eastAsia"/>
          <w:sz w:val="22"/>
          <w:szCs w:val="22"/>
        </w:rPr>
        <w:t>á</w:t>
      </w:r>
      <w:r w:rsidRPr="0036556C">
        <w:rPr>
          <w:sz w:val="22"/>
          <w:szCs w:val="22"/>
        </w:rPr>
        <w:t>ci</w:t>
      </w:r>
      <w:r w:rsidRPr="0036556C">
        <w:rPr>
          <w:rFonts w:hint="eastAsia"/>
          <w:sz w:val="22"/>
          <w:szCs w:val="22"/>
        </w:rPr>
        <w:t>ó</w:t>
      </w:r>
      <w:r w:rsidRPr="0036556C">
        <w:rPr>
          <w:sz w:val="22"/>
          <w:szCs w:val="22"/>
        </w:rPr>
        <w:t xml:space="preserve"> tartalma a m</w:t>
      </w:r>
      <w:r w:rsidRPr="0036556C">
        <w:rPr>
          <w:rFonts w:hint="eastAsia"/>
          <w:sz w:val="22"/>
          <w:szCs w:val="22"/>
        </w:rPr>
        <w:t>é</w:t>
      </w:r>
      <w:r w:rsidRPr="0036556C">
        <w:rPr>
          <w:sz w:val="22"/>
          <w:szCs w:val="22"/>
        </w:rPr>
        <w:t>rvad</w:t>
      </w:r>
      <w:r w:rsidRPr="0036556C">
        <w:rPr>
          <w:rFonts w:hint="eastAsia"/>
          <w:sz w:val="22"/>
          <w:szCs w:val="22"/>
        </w:rPr>
        <w:t>ó</w:t>
      </w:r>
      <w:r w:rsidRPr="0036556C">
        <w:rPr>
          <w:sz w:val="22"/>
          <w:szCs w:val="22"/>
        </w:rPr>
        <w:t>.</w:t>
      </w:r>
    </w:p>
    <w:p w:rsidR="004F7427" w:rsidRPr="0036556C" w:rsidRDefault="004F7427" w:rsidP="004F7427">
      <w:pPr>
        <w:widowControl w:val="0"/>
        <w:jc w:val="both"/>
        <w:rPr>
          <w:sz w:val="22"/>
          <w:szCs w:val="22"/>
        </w:rPr>
      </w:pPr>
    </w:p>
    <w:p w:rsidR="004F7427" w:rsidRPr="0036556C" w:rsidRDefault="004F7427" w:rsidP="004F7427">
      <w:pPr>
        <w:widowControl w:val="0"/>
        <w:jc w:val="center"/>
        <w:outlineLvl w:val="0"/>
        <w:rPr>
          <w:b/>
          <w:sz w:val="22"/>
          <w:szCs w:val="22"/>
        </w:rPr>
      </w:pPr>
      <w:r w:rsidRPr="0036556C">
        <w:rPr>
          <w:b/>
          <w:sz w:val="22"/>
          <w:szCs w:val="22"/>
        </w:rPr>
        <w:t>3. A megb</w:t>
      </w:r>
      <w:r w:rsidRPr="0036556C">
        <w:rPr>
          <w:rFonts w:hint="eastAsia"/>
          <w:b/>
          <w:sz w:val="22"/>
          <w:szCs w:val="22"/>
        </w:rPr>
        <w:t>í</w:t>
      </w:r>
      <w:r w:rsidRPr="0036556C">
        <w:rPr>
          <w:b/>
          <w:sz w:val="22"/>
          <w:szCs w:val="22"/>
        </w:rPr>
        <w:t>z</w:t>
      </w:r>
      <w:r w:rsidRPr="0036556C">
        <w:rPr>
          <w:rFonts w:hint="eastAsia"/>
          <w:b/>
          <w:sz w:val="22"/>
          <w:szCs w:val="22"/>
        </w:rPr>
        <w:t>á</w:t>
      </w:r>
      <w:r w:rsidRPr="0036556C">
        <w:rPr>
          <w:b/>
          <w:sz w:val="22"/>
          <w:szCs w:val="22"/>
        </w:rPr>
        <w:t>s t</w:t>
      </w:r>
      <w:r w:rsidRPr="0036556C">
        <w:rPr>
          <w:rFonts w:hint="eastAsia"/>
          <w:b/>
          <w:sz w:val="22"/>
          <w:szCs w:val="22"/>
        </w:rPr>
        <w:t>á</w:t>
      </w:r>
      <w:r w:rsidRPr="0036556C">
        <w:rPr>
          <w:b/>
          <w:sz w:val="22"/>
          <w:szCs w:val="22"/>
        </w:rPr>
        <w:t>rgya</w:t>
      </w:r>
    </w:p>
    <w:p w:rsidR="004F7427" w:rsidRPr="0036556C" w:rsidRDefault="004F7427" w:rsidP="004F7427">
      <w:pPr>
        <w:widowControl w:val="0"/>
        <w:outlineLvl w:val="0"/>
        <w:rPr>
          <w:sz w:val="22"/>
          <w:szCs w:val="22"/>
        </w:rPr>
      </w:pPr>
    </w:p>
    <w:p w:rsidR="004F7427" w:rsidRPr="0036556C" w:rsidRDefault="004F7427" w:rsidP="004F7427">
      <w:pPr>
        <w:widowControl w:val="0"/>
        <w:ind w:left="567" w:hanging="567"/>
        <w:jc w:val="both"/>
        <w:outlineLvl w:val="0"/>
        <w:rPr>
          <w:sz w:val="22"/>
          <w:szCs w:val="22"/>
        </w:rPr>
      </w:pPr>
      <w:r w:rsidRPr="0036556C">
        <w:rPr>
          <w:b/>
          <w:sz w:val="22"/>
          <w:szCs w:val="22"/>
        </w:rPr>
        <w:t>3.1.</w:t>
      </w:r>
      <w:r w:rsidRPr="0036556C">
        <w:rPr>
          <w:sz w:val="22"/>
          <w:szCs w:val="22"/>
        </w:rPr>
        <w:tab/>
        <w:t>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a k</w:t>
      </w:r>
      <w:r w:rsidRPr="0036556C">
        <w:rPr>
          <w:rFonts w:hint="eastAsia"/>
          <w:sz w:val="22"/>
          <w:szCs w:val="22"/>
        </w:rPr>
        <w:t>ö</w:t>
      </w:r>
      <w:r w:rsidRPr="0036556C">
        <w:rPr>
          <w:sz w:val="22"/>
          <w:szCs w:val="22"/>
        </w:rPr>
        <w:t>vetkez</w:t>
      </w:r>
      <w:r w:rsidRPr="0036556C">
        <w:rPr>
          <w:rFonts w:hint="eastAsia"/>
          <w:sz w:val="22"/>
          <w:szCs w:val="22"/>
        </w:rPr>
        <w:t>ő</w:t>
      </w:r>
      <w:r w:rsidRPr="0036556C">
        <w:rPr>
          <w:sz w:val="22"/>
          <w:szCs w:val="22"/>
        </w:rPr>
        <w:t xml:space="preserve"> feladat elv</w:t>
      </w:r>
      <w:r w:rsidRPr="0036556C">
        <w:rPr>
          <w:rFonts w:hint="eastAsia"/>
          <w:sz w:val="22"/>
          <w:szCs w:val="22"/>
        </w:rPr>
        <w:t>é</w:t>
      </w:r>
      <w:r w:rsidRPr="0036556C">
        <w:rPr>
          <w:sz w:val="22"/>
          <w:szCs w:val="22"/>
        </w:rPr>
        <w:t>gz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vel b</w:t>
      </w:r>
      <w:r w:rsidRPr="0036556C">
        <w:rPr>
          <w:rFonts w:hint="eastAsia"/>
          <w:sz w:val="22"/>
          <w:szCs w:val="22"/>
        </w:rPr>
        <w:t>í</w:t>
      </w:r>
      <w:r w:rsidRPr="0036556C">
        <w:rPr>
          <w:sz w:val="22"/>
          <w:szCs w:val="22"/>
        </w:rPr>
        <w:t>zza meg a Megb</w:t>
      </w:r>
      <w:r w:rsidRPr="0036556C">
        <w:rPr>
          <w:rFonts w:hint="eastAsia"/>
          <w:sz w:val="22"/>
          <w:szCs w:val="22"/>
        </w:rPr>
        <w:t>í</w:t>
      </w:r>
      <w:r w:rsidRPr="0036556C">
        <w:rPr>
          <w:sz w:val="22"/>
          <w:szCs w:val="22"/>
        </w:rPr>
        <w:t>zottat:</w:t>
      </w:r>
    </w:p>
    <w:p w:rsidR="004F7427" w:rsidRPr="0036556C" w:rsidRDefault="004F7427" w:rsidP="004F7427">
      <w:pPr>
        <w:widowControl w:val="0"/>
        <w:ind w:right="-157"/>
        <w:jc w:val="both"/>
        <w:rPr>
          <w:sz w:val="22"/>
          <w:szCs w:val="22"/>
        </w:rPr>
      </w:pPr>
    </w:p>
    <w:p w:rsidR="004F7427" w:rsidRPr="0036556C" w:rsidRDefault="004F7427" w:rsidP="004F7427">
      <w:pPr>
        <w:autoSpaceDE w:val="0"/>
        <w:autoSpaceDN w:val="0"/>
        <w:adjustRightInd w:val="0"/>
        <w:jc w:val="both"/>
        <w:rPr>
          <w:sz w:val="22"/>
          <w:szCs w:val="22"/>
        </w:rPr>
      </w:pPr>
      <w:r w:rsidRPr="0036556C">
        <w:rPr>
          <w:sz w:val="22"/>
          <w:szCs w:val="22"/>
          <w:lang w:eastAsia="en-US"/>
        </w:rPr>
        <w:t>A 2014-2020 programoz</w:t>
      </w:r>
      <w:r w:rsidRPr="0036556C">
        <w:rPr>
          <w:rFonts w:hint="eastAsia"/>
          <w:sz w:val="22"/>
          <w:szCs w:val="22"/>
          <w:lang w:eastAsia="en-US"/>
        </w:rPr>
        <w:t>á</w:t>
      </w:r>
      <w:r w:rsidRPr="0036556C">
        <w:rPr>
          <w:sz w:val="22"/>
          <w:szCs w:val="22"/>
          <w:lang w:eastAsia="en-US"/>
        </w:rPr>
        <w:t>si id</w:t>
      </w:r>
      <w:r w:rsidRPr="0036556C">
        <w:rPr>
          <w:rFonts w:hint="eastAsia"/>
          <w:sz w:val="22"/>
          <w:szCs w:val="22"/>
          <w:lang w:eastAsia="en-US"/>
        </w:rPr>
        <w:t>ő</w:t>
      </w:r>
      <w:r w:rsidRPr="0036556C">
        <w:rPr>
          <w:sz w:val="22"/>
          <w:szCs w:val="22"/>
          <w:lang w:eastAsia="en-US"/>
        </w:rPr>
        <w:t>szakban az egyes eur</w:t>
      </w:r>
      <w:r w:rsidRPr="0036556C">
        <w:rPr>
          <w:rFonts w:hint="eastAsia"/>
          <w:sz w:val="22"/>
          <w:szCs w:val="22"/>
          <w:lang w:eastAsia="en-US"/>
        </w:rPr>
        <w:t>ó</w:t>
      </w:r>
      <w:r w:rsidRPr="0036556C">
        <w:rPr>
          <w:sz w:val="22"/>
          <w:szCs w:val="22"/>
          <w:lang w:eastAsia="en-US"/>
        </w:rPr>
        <w:t>pai uni</w:t>
      </w:r>
      <w:r w:rsidRPr="0036556C">
        <w:rPr>
          <w:rFonts w:hint="eastAsia"/>
          <w:sz w:val="22"/>
          <w:szCs w:val="22"/>
          <w:lang w:eastAsia="en-US"/>
        </w:rPr>
        <w:t>ó</w:t>
      </w:r>
      <w:r w:rsidRPr="0036556C">
        <w:rPr>
          <w:sz w:val="22"/>
          <w:szCs w:val="22"/>
          <w:lang w:eastAsia="en-US"/>
        </w:rPr>
        <w:t>s alapok t</w:t>
      </w:r>
      <w:r w:rsidRPr="0036556C">
        <w:rPr>
          <w:rFonts w:hint="eastAsia"/>
          <w:sz w:val="22"/>
          <w:szCs w:val="22"/>
          <w:lang w:eastAsia="en-US"/>
        </w:rPr>
        <w:t>á</w:t>
      </w:r>
      <w:r w:rsidRPr="0036556C">
        <w:rPr>
          <w:sz w:val="22"/>
          <w:szCs w:val="22"/>
          <w:lang w:eastAsia="en-US"/>
        </w:rPr>
        <w:t>mogat</w:t>
      </w:r>
      <w:r w:rsidRPr="0036556C">
        <w:rPr>
          <w:rFonts w:hint="eastAsia"/>
          <w:sz w:val="22"/>
          <w:szCs w:val="22"/>
          <w:lang w:eastAsia="en-US"/>
        </w:rPr>
        <w:t>á</w:t>
      </w:r>
      <w:r w:rsidRPr="0036556C">
        <w:rPr>
          <w:sz w:val="22"/>
          <w:szCs w:val="22"/>
          <w:lang w:eastAsia="en-US"/>
        </w:rPr>
        <w:t>si forr</w:t>
      </w:r>
      <w:r w:rsidRPr="0036556C">
        <w:rPr>
          <w:rFonts w:hint="eastAsia"/>
          <w:sz w:val="22"/>
          <w:szCs w:val="22"/>
          <w:lang w:eastAsia="en-US"/>
        </w:rPr>
        <w:t>á</w:t>
      </w:r>
      <w:r w:rsidRPr="0036556C">
        <w:rPr>
          <w:sz w:val="22"/>
          <w:szCs w:val="22"/>
          <w:lang w:eastAsia="en-US"/>
        </w:rPr>
        <w:t>saib</w:t>
      </w:r>
      <w:r w:rsidRPr="0036556C">
        <w:rPr>
          <w:rFonts w:hint="eastAsia"/>
          <w:sz w:val="22"/>
          <w:szCs w:val="22"/>
          <w:lang w:eastAsia="en-US"/>
        </w:rPr>
        <w:t>ó</w:t>
      </w:r>
      <w:r w:rsidRPr="0036556C">
        <w:rPr>
          <w:sz w:val="22"/>
          <w:szCs w:val="22"/>
          <w:lang w:eastAsia="en-US"/>
        </w:rPr>
        <w:t>l sz</w:t>
      </w:r>
      <w:r w:rsidRPr="0036556C">
        <w:rPr>
          <w:rFonts w:hint="eastAsia"/>
          <w:sz w:val="22"/>
          <w:szCs w:val="22"/>
          <w:lang w:eastAsia="en-US"/>
        </w:rPr>
        <w:t>á</w:t>
      </w:r>
      <w:r w:rsidRPr="0036556C">
        <w:rPr>
          <w:sz w:val="22"/>
          <w:szCs w:val="22"/>
          <w:lang w:eastAsia="en-US"/>
        </w:rPr>
        <w:t>rmaz</w:t>
      </w:r>
      <w:r w:rsidRPr="0036556C">
        <w:rPr>
          <w:rFonts w:hint="eastAsia"/>
          <w:sz w:val="22"/>
          <w:szCs w:val="22"/>
          <w:lang w:eastAsia="en-US"/>
        </w:rPr>
        <w:t>ó</w:t>
      </w:r>
      <w:r w:rsidRPr="0036556C">
        <w:rPr>
          <w:sz w:val="22"/>
          <w:szCs w:val="22"/>
          <w:lang w:eastAsia="en-US"/>
        </w:rPr>
        <w:t xml:space="preserve"> p</w:t>
      </w:r>
      <w:r w:rsidRPr="0036556C">
        <w:rPr>
          <w:rFonts w:hint="eastAsia"/>
          <w:sz w:val="22"/>
          <w:szCs w:val="22"/>
          <w:lang w:eastAsia="en-US"/>
        </w:rPr>
        <w:t>é</w:t>
      </w:r>
      <w:r w:rsidRPr="0036556C">
        <w:rPr>
          <w:sz w:val="22"/>
          <w:szCs w:val="22"/>
          <w:lang w:eastAsia="en-US"/>
        </w:rPr>
        <w:t>nzeszk</w:t>
      </w:r>
      <w:r w:rsidRPr="0036556C">
        <w:rPr>
          <w:rFonts w:hint="eastAsia"/>
          <w:sz w:val="22"/>
          <w:szCs w:val="22"/>
          <w:lang w:eastAsia="en-US"/>
        </w:rPr>
        <w:t>ö</w:t>
      </w:r>
      <w:r w:rsidRPr="0036556C">
        <w:rPr>
          <w:sz w:val="22"/>
          <w:szCs w:val="22"/>
          <w:lang w:eastAsia="en-US"/>
        </w:rPr>
        <w:t>z</w:t>
      </w:r>
      <w:r w:rsidRPr="0036556C">
        <w:rPr>
          <w:rFonts w:hint="eastAsia"/>
          <w:sz w:val="22"/>
          <w:szCs w:val="22"/>
          <w:lang w:eastAsia="en-US"/>
        </w:rPr>
        <w:t>ö</w:t>
      </w:r>
      <w:r w:rsidRPr="0036556C">
        <w:rPr>
          <w:sz w:val="22"/>
          <w:szCs w:val="22"/>
          <w:lang w:eastAsia="en-US"/>
        </w:rPr>
        <w:t>k felhaszn</w:t>
      </w:r>
      <w:r w:rsidRPr="0036556C">
        <w:rPr>
          <w:rFonts w:hint="eastAsia"/>
          <w:sz w:val="22"/>
          <w:szCs w:val="22"/>
          <w:lang w:eastAsia="en-US"/>
        </w:rPr>
        <w:t>á</w:t>
      </w:r>
      <w:r w:rsidRPr="0036556C">
        <w:rPr>
          <w:sz w:val="22"/>
          <w:szCs w:val="22"/>
          <w:lang w:eastAsia="en-US"/>
        </w:rPr>
        <w:t>l</w:t>
      </w:r>
      <w:r w:rsidRPr="0036556C">
        <w:rPr>
          <w:rFonts w:hint="eastAsia"/>
          <w:sz w:val="22"/>
          <w:szCs w:val="22"/>
          <w:lang w:eastAsia="en-US"/>
        </w:rPr>
        <w:t>á</w:t>
      </w:r>
      <w:r w:rsidRPr="0036556C">
        <w:rPr>
          <w:sz w:val="22"/>
          <w:szCs w:val="22"/>
          <w:lang w:eastAsia="en-US"/>
        </w:rPr>
        <w:t>s</w:t>
      </w:r>
      <w:r w:rsidRPr="0036556C">
        <w:rPr>
          <w:rFonts w:hint="eastAsia"/>
          <w:sz w:val="22"/>
          <w:szCs w:val="22"/>
          <w:lang w:eastAsia="en-US"/>
        </w:rPr>
        <w:t>á</w:t>
      </w:r>
      <w:r w:rsidRPr="0036556C">
        <w:rPr>
          <w:sz w:val="22"/>
          <w:szCs w:val="22"/>
          <w:lang w:eastAsia="en-US"/>
        </w:rPr>
        <w:t>val, az EFOP keret</w:t>
      </w:r>
      <w:r w:rsidRPr="0036556C">
        <w:rPr>
          <w:rFonts w:hint="eastAsia"/>
          <w:sz w:val="22"/>
          <w:szCs w:val="22"/>
          <w:lang w:eastAsia="en-US"/>
        </w:rPr>
        <w:t>é</w:t>
      </w:r>
      <w:r w:rsidRPr="0036556C">
        <w:rPr>
          <w:sz w:val="22"/>
          <w:szCs w:val="22"/>
          <w:lang w:eastAsia="en-US"/>
        </w:rPr>
        <w:t>ben megval</w:t>
      </w:r>
      <w:r w:rsidRPr="0036556C">
        <w:rPr>
          <w:rFonts w:hint="eastAsia"/>
          <w:sz w:val="22"/>
          <w:szCs w:val="22"/>
          <w:lang w:eastAsia="en-US"/>
        </w:rPr>
        <w:t>ó</w:t>
      </w:r>
      <w:r w:rsidRPr="0036556C">
        <w:rPr>
          <w:sz w:val="22"/>
          <w:szCs w:val="22"/>
          <w:lang w:eastAsia="en-US"/>
        </w:rPr>
        <w:t>s</w:t>
      </w:r>
      <w:r w:rsidRPr="0036556C">
        <w:rPr>
          <w:rFonts w:hint="eastAsia"/>
          <w:sz w:val="22"/>
          <w:szCs w:val="22"/>
          <w:lang w:eastAsia="en-US"/>
        </w:rPr>
        <w:t>í</w:t>
      </w:r>
      <w:r w:rsidRPr="0036556C">
        <w:rPr>
          <w:sz w:val="22"/>
          <w:szCs w:val="22"/>
          <w:lang w:eastAsia="en-US"/>
        </w:rPr>
        <w:t>tott k</w:t>
      </w:r>
      <w:r w:rsidRPr="0036556C">
        <w:rPr>
          <w:rFonts w:hint="eastAsia"/>
          <w:sz w:val="22"/>
          <w:szCs w:val="22"/>
          <w:lang w:eastAsia="en-US"/>
        </w:rPr>
        <w:t>ö</w:t>
      </w:r>
      <w:r w:rsidRPr="0036556C">
        <w:rPr>
          <w:sz w:val="22"/>
          <w:szCs w:val="22"/>
          <w:lang w:eastAsia="en-US"/>
        </w:rPr>
        <w:t>zbeszerz</w:t>
      </w:r>
      <w:r w:rsidRPr="0036556C">
        <w:rPr>
          <w:rFonts w:hint="eastAsia"/>
          <w:sz w:val="22"/>
          <w:szCs w:val="22"/>
          <w:lang w:eastAsia="en-US"/>
        </w:rPr>
        <w:t>é</w:t>
      </w:r>
      <w:r w:rsidRPr="0036556C">
        <w:rPr>
          <w:sz w:val="22"/>
          <w:szCs w:val="22"/>
          <w:lang w:eastAsia="en-US"/>
        </w:rPr>
        <w:t>si elj</w:t>
      </w:r>
      <w:r w:rsidRPr="0036556C">
        <w:rPr>
          <w:rFonts w:hint="eastAsia"/>
          <w:sz w:val="22"/>
          <w:szCs w:val="22"/>
          <w:lang w:eastAsia="en-US"/>
        </w:rPr>
        <w:t>á</w:t>
      </w:r>
      <w:r w:rsidRPr="0036556C">
        <w:rPr>
          <w:sz w:val="22"/>
          <w:szCs w:val="22"/>
          <w:lang w:eastAsia="en-US"/>
        </w:rPr>
        <w:t>r</w:t>
      </w:r>
      <w:r w:rsidRPr="0036556C">
        <w:rPr>
          <w:rFonts w:hint="eastAsia"/>
          <w:sz w:val="22"/>
          <w:szCs w:val="22"/>
          <w:lang w:eastAsia="en-US"/>
        </w:rPr>
        <w:t>á</w:t>
      </w:r>
      <w:r w:rsidRPr="0036556C">
        <w:rPr>
          <w:sz w:val="22"/>
          <w:szCs w:val="22"/>
          <w:lang w:eastAsia="en-US"/>
        </w:rPr>
        <w:t xml:space="preserve">sok, illetve </w:t>
      </w:r>
      <w:r w:rsidRPr="0036556C">
        <w:rPr>
          <w:sz w:val="22"/>
          <w:szCs w:val="22"/>
          <w:lang w:eastAsia="en-US"/>
        </w:rPr>
        <w:lastRenderedPageBreak/>
        <w:t>szerz</w:t>
      </w:r>
      <w:r w:rsidRPr="0036556C">
        <w:rPr>
          <w:rFonts w:hint="eastAsia"/>
          <w:sz w:val="22"/>
          <w:szCs w:val="22"/>
          <w:lang w:eastAsia="en-US"/>
        </w:rPr>
        <w:t>ő</w:t>
      </w:r>
      <w:r w:rsidRPr="0036556C">
        <w:rPr>
          <w:sz w:val="22"/>
          <w:szCs w:val="22"/>
          <w:lang w:eastAsia="en-US"/>
        </w:rPr>
        <w:t>d</w:t>
      </w:r>
      <w:r w:rsidRPr="0036556C">
        <w:rPr>
          <w:rFonts w:hint="eastAsia"/>
          <w:sz w:val="22"/>
          <w:szCs w:val="22"/>
          <w:lang w:eastAsia="en-US"/>
        </w:rPr>
        <w:t>é</w:t>
      </w:r>
      <w:r w:rsidRPr="0036556C">
        <w:rPr>
          <w:sz w:val="22"/>
          <w:szCs w:val="22"/>
          <w:lang w:eastAsia="en-US"/>
        </w:rPr>
        <w:t>s</w:t>
      </w:r>
      <w:r w:rsidR="002858D0">
        <w:rPr>
          <w:sz w:val="22"/>
          <w:szCs w:val="22"/>
          <w:lang w:eastAsia="en-US"/>
        </w:rPr>
        <w:t>módosítások</w:t>
      </w:r>
      <w:r w:rsidRPr="0036556C">
        <w:rPr>
          <w:sz w:val="22"/>
          <w:szCs w:val="22"/>
          <w:lang w:eastAsia="en-US"/>
        </w:rPr>
        <w:t xml:space="preserve"> ellen</w:t>
      </w:r>
      <w:r w:rsidRPr="0036556C">
        <w:rPr>
          <w:rFonts w:hint="eastAsia"/>
          <w:sz w:val="22"/>
          <w:szCs w:val="22"/>
          <w:lang w:eastAsia="en-US"/>
        </w:rPr>
        <w:t>ő</w:t>
      </w:r>
      <w:r w:rsidRPr="0036556C">
        <w:rPr>
          <w:sz w:val="22"/>
          <w:szCs w:val="22"/>
          <w:lang w:eastAsia="en-US"/>
        </w:rPr>
        <w:t>rz</w:t>
      </w:r>
      <w:r w:rsidRPr="0036556C">
        <w:rPr>
          <w:rFonts w:hint="eastAsia"/>
          <w:sz w:val="22"/>
          <w:szCs w:val="22"/>
          <w:lang w:eastAsia="en-US"/>
        </w:rPr>
        <w:t>é</w:t>
      </w:r>
      <w:r w:rsidRPr="0036556C">
        <w:rPr>
          <w:sz w:val="22"/>
          <w:szCs w:val="22"/>
          <w:lang w:eastAsia="en-US"/>
        </w:rPr>
        <w:t>se, fel</w:t>
      </w:r>
      <w:r w:rsidRPr="0036556C">
        <w:rPr>
          <w:rFonts w:hint="eastAsia"/>
          <w:sz w:val="22"/>
          <w:szCs w:val="22"/>
          <w:lang w:eastAsia="en-US"/>
        </w:rPr>
        <w:t>ü</w:t>
      </w:r>
      <w:r w:rsidRPr="0036556C">
        <w:rPr>
          <w:sz w:val="22"/>
          <w:szCs w:val="22"/>
          <w:lang w:eastAsia="en-US"/>
        </w:rPr>
        <w:t>gyelete kapcs</w:t>
      </w:r>
      <w:r w:rsidRPr="0036556C">
        <w:rPr>
          <w:rFonts w:hint="eastAsia"/>
          <w:sz w:val="22"/>
          <w:szCs w:val="22"/>
          <w:lang w:eastAsia="en-US"/>
        </w:rPr>
        <w:t>á</w:t>
      </w:r>
      <w:r w:rsidRPr="0036556C">
        <w:rPr>
          <w:sz w:val="22"/>
          <w:szCs w:val="22"/>
          <w:lang w:eastAsia="en-US"/>
        </w:rPr>
        <w:t>n az ir</w:t>
      </w:r>
      <w:r w:rsidRPr="0036556C">
        <w:rPr>
          <w:rFonts w:hint="eastAsia"/>
          <w:sz w:val="22"/>
          <w:szCs w:val="22"/>
          <w:lang w:eastAsia="en-US"/>
        </w:rPr>
        <w:t>á</w:t>
      </w:r>
      <w:r w:rsidRPr="0036556C">
        <w:rPr>
          <w:sz w:val="22"/>
          <w:szCs w:val="22"/>
          <w:lang w:eastAsia="en-US"/>
        </w:rPr>
        <w:t>ny</w:t>
      </w:r>
      <w:r w:rsidRPr="0036556C">
        <w:rPr>
          <w:rFonts w:hint="eastAsia"/>
          <w:sz w:val="22"/>
          <w:szCs w:val="22"/>
          <w:lang w:eastAsia="en-US"/>
        </w:rPr>
        <w:t>í</w:t>
      </w:r>
      <w:r w:rsidRPr="0036556C">
        <w:rPr>
          <w:sz w:val="22"/>
          <w:szCs w:val="22"/>
          <w:lang w:eastAsia="en-US"/>
        </w:rPr>
        <w:t>t</w:t>
      </w:r>
      <w:r w:rsidRPr="0036556C">
        <w:rPr>
          <w:rFonts w:hint="eastAsia"/>
          <w:sz w:val="22"/>
          <w:szCs w:val="22"/>
          <w:lang w:eastAsia="en-US"/>
        </w:rPr>
        <w:t>ó</w:t>
      </w:r>
      <w:r w:rsidRPr="0036556C">
        <w:rPr>
          <w:sz w:val="22"/>
          <w:szCs w:val="22"/>
          <w:lang w:eastAsia="en-US"/>
        </w:rPr>
        <w:t xml:space="preserve"> hat</w:t>
      </w:r>
      <w:r w:rsidRPr="0036556C">
        <w:rPr>
          <w:rFonts w:hint="eastAsia"/>
          <w:sz w:val="22"/>
          <w:szCs w:val="22"/>
          <w:lang w:eastAsia="en-US"/>
        </w:rPr>
        <w:t>ó</w:t>
      </w:r>
      <w:r w:rsidRPr="0036556C">
        <w:rPr>
          <w:sz w:val="22"/>
          <w:szCs w:val="22"/>
          <w:lang w:eastAsia="en-US"/>
        </w:rPr>
        <w:t>s</w:t>
      </w:r>
      <w:r w:rsidRPr="0036556C">
        <w:rPr>
          <w:rFonts w:hint="eastAsia"/>
          <w:sz w:val="22"/>
          <w:szCs w:val="22"/>
          <w:lang w:eastAsia="en-US"/>
        </w:rPr>
        <w:t>á</w:t>
      </w:r>
      <w:r w:rsidRPr="0036556C">
        <w:rPr>
          <w:sz w:val="22"/>
          <w:szCs w:val="22"/>
          <w:lang w:eastAsia="en-US"/>
        </w:rPr>
        <w:t>g tev</w:t>
      </w:r>
      <w:r w:rsidRPr="0036556C">
        <w:rPr>
          <w:rFonts w:hint="eastAsia"/>
          <w:sz w:val="22"/>
          <w:szCs w:val="22"/>
          <w:lang w:eastAsia="en-US"/>
        </w:rPr>
        <w:t>é</w:t>
      </w:r>
      <w:r w:rsidRPr="0036556C">
        <w:rPr>
          <w:sz w:val="22"/>
          <w:szCs w:val="22"/>
          <w:lang w:eastAsia="en-US"/>
        </w:rPr>
        <w:t>kenys</w:t>
      </w:r>
      <w:r w:rsidRPr="0036556C">
        <w:rPr>
          <w:rFonts w:hint="eastAsia"/>
          <w:sz w:val="22"/>
          <w:szCs w:val="22"/>
          <w:lang w:eastAsia="en-US"/>
        </w:rPr>
        <w:t>é</w:t>
      </w:r>
      <w:r w:rsidRPr="0036556C">
        <w:rPr>
          <w:sz w:val="22"/>
          <w:szCs w:val="22"/>
          <w:lang w:eastAsia="en-US"/>
        </w:rPr>
        <w:t>g</w:t>
      </w:r>
      <w:r w:rsidRPr="0036556C">
        <w:rPr>
          <w:rFonts w:hint="eastAsia"/>
          <w:sz w:val="22"/>
          <w:szCs w:val="22"/>
          <w:lang w:eastAsia="en-US"/>
        </w:rPr>
        <w:t>é</w:t>
      </w:r>
      <w:r w:rsidRPr="0036556C">
        <w:rPr>
          <w:sz w:val="22"/>
          <w:szCs w:val="22"/>
          <w:lang w:eastAsia="en-US"/>
        </w:rPr>
        <w:t>t seg</w:t>
      </w:r>
      <w:r w:rsidRPr="0036556C">
        <w:rPr>
          <w:rFonts w:hint="eastAsia"/>
          <w:sz w:val="22"/>
          <w:szCs w:val="22"/>
          <w:lang w:eastAsia="en-US"/>
        </w:rPr>
        <w:t>í</w:t>
      </w:r>
      <w:r w:rsidRPr="0036556C">
        <w:rPr>
          <w:sz w:val="22"/>
          <w:szCs w:val="22"/>
          <w:lang w:eastAsia="en-US"/>
        </w:rPr>
        <w:t>t</w:t>
      </w:r>
      <w:r w:rsidRPr="0036556C">
        <w:rPr>
          <w:rFonts w:hint="eastAsia"/>
          <w:sz w:val="22"/>
          <w:szCs w:val="22"/>
          <w:lang w:eastAsia="en-US"/>
        </w:rPr>
        <w:t>ő</w:t>
      </w:r>
      <w:r w:rsidRPr="0036556C">
        <w:rPr>
          <w:sz w:val="22"/>
          <w:szCs w:val="22"/>
          <w:lang w:eastAsia="en-US"/>
        </w:rPr>
        <w:t>, a mindenkor hat</w:t>
      </w:r>
      <w:r w:rsidRPr="0036556C">
        <w:rPr>
          <w:rFonts w:hint="eastAsia"/>
          <w:sz w:val="22"/>
          <w:szCs w:val="22"/>
          <w:lang w:eastAsia="en-US"/>
        </w:rPr>
        <w:t>á</w:t>
      </w:r>
      <w:r w:rsidRPr="0036556C">
        <w:rPr>
          <w:sz w:val="22"/>
          <w:szCs w:val="22"/>
          <w:lang w:eastAsia="en-US"/>
        </w:rPr>
        <w:t>lyos jogszab</w:t>
      </w:r>
      <w:r w:rsidRPr="0036556C">
        <w:rPr>
          <w:rFonts w:hint="eastAsia"/>
          <w:sz w:val="22"/>
          <w:szCs w:val="22"/>
          <w:lang w:eastAsia="en-US"/>
        </w:rPr>
        <w:t>á</w:t>
      </w:r>
      <w:r w:rsidRPr="0036556C">
        <w:rPr>
          <w:sz w:val="22"/>
          <w:szCs w:val="22"/>
          <w:lang w:eastAsia="en-US"/>
        </w:rPr>
        <w:t>lyok alapj</w:t>
      </w:r>
      <w:r w:rsidRPr="0036556C">
        <w:rPr>
          <w:rFonts w:hint="eastAsia"/>
          <w:sz w:val="22"/>
          <w:szCs w:val="22"/>
          <w:lang w:eastAsia="en-US"/>
        </w:rPr>
        <w:t>á</w:t>
      </w:r>
      <w:r w:rsidRPr="0036556C">
        <w:rPr>
          <w:sz w:val="22"/>
          <w:szCs w:val="22"/>
          <w:lang w:eastAsia="en-US"/>
        </w:rPr>
        <w:t>n fenn</w:t>
      </w:r>
      <w:r w:rsidRPr="0036556C">
        <w:rPr>
          <w:rFonts w:hint="eastAsia"/>
          <w:sz w:val="22"/>
          <w:szCs w:val="22"/>
          <w:lang w:eastAsia="en-US"/>
        </w:rPr>
        <w:t>á</w:t>
      </w:r>
      <w:r w:rsidRPr="0036556C">
        <w:rPr>
          <w:sz w:val="22"/>
          <w:szCs w:val="22"/>
          <w:lang w:eastAsia="en-US"/>
        </w:rPr>
        <w:t>ll</w:t>
      </w:r>
      <w:r w:rsidRPr="0036556C">
        <w:rPr>
          <w:rFonts w:hint="eastAsia"/>
          <w:sz w:val="22"/>
          <w:szCs w:val="22"/>
          <w:lang w:eastAsia="en-US"/>
        </w:rPr>
        <w:t>ó</w:t>
      </w:r>
      <w:r w:rsidRPr="0036556C">
        <w:rPr>
          <w:sz w:val="22"/>
          <w:szCs w:val="22"/>
          <w:lang w:eastAsia="en-US"/>
        </w:rPr>
        <w:t xml:space="preserve"> feladataihoz kapcsol</w:t>
      </w:r>
      <w:r w:rsidRPr="0036556C">
        <w:rPr>
          <w:rFonts w:hint="eastAsia"/>
          <w:sz w:val="22"/>
          <w:szCs w:val="22"/>
          <w:lang w:eastAsia="en-US"/>
        </w:rPr>
        <w:t>ó</w:t>
      </w:r>
      <w:r w:rsidRPr="0036556C">
        <w:rPr>
          <w:sz w:val="22"/>
          <w:szCs w:val="22"/>
          <w:lang w:eastAsia="en-US"/>
        </w:rPr>
        <w:t>d</w:t>
      </w:r>
      <w:r w:rsidRPr="0036556C">
        <w:rPr>
          <w:rFonts w:hint="eastAsia"/>
          <w:sz w:val="22"/>
          <w:szCs w:val="22"/>
          <w:lang w:eastAsia="en-US"/>
        </w:rPr>
        <w:t>ó</w:t>
      </w:r>
      <w:r w:rsidRPr="0036556C">
        <w:rPr>
          <w:sz w:val="22"/>
          <w:szCs w:val="22"/>
          <w:lang w:eastAsia="en-US"/>
        </w:rPr>
        <w:t xml:space="preserve"> k</w:t>
      </w:r>
      <w:r w:rsidRPr="0036556C">
        <w:rPr>
          <w:rFonts w:hint="eastAsia"/>
          <w:sz w:val="22"/>
          <w:szCs w:val="22"/>
          <w:lang w:eastAsia="en-US"/>
        </w:rPr>
        <w:t>ö</w:t>
      </w:r>
      <w:r w:rsidRPr="0036556C">
        <w:rPr>
          <w:sz w:val="22"/>
          <w:szCs w:val="22"/>
          <w:lang w:eastAsia="en-US"/>
        </w:rPr>
        <w:t>zbeszerz</w:t>
      </w:r>
      <w:r w:rsidRPr="0036556C">
        <w:rPr>
          <w:rFonts w:hint="eastAsia"/>
          <w:sz w:val="22"/>
          <w:szCs w:val="22"/>
          <w:lang w:eastAsia="en-US"/>
        </w:rPr>
        <w:t>é</w:t>
      </w:r>
      <w:r w:rsidRPr="0036556C">
        <w:rPr>
          <w:sz w:val="22"/>
          <w:szCs w:val="22"/>
          <w:lang w:eastAsia="en-US"/>
        </w:rPr>
        <w:t>si</w:t>
      </w:r>
      <w:r w:rsidR="00B1271E" w:rsidRPr="0036556C">
        <w:rPr>
          <w:sz w:val="22"/>
          <w:szCs w:val="22"/>
          <w:lang w:eastAsia="en-US"/>
        </w:rPr>
        <w:t xml:space="preserve"> </w:t>
      </w:r>
      <w:r w:rsidRPr="0036556C">
        <w:rPr>
          <w:sz w:val="22"/>
          <w:szCs w:val="22"/>
          <w:lang w:eastAsia="en-US"/>
        </w:rPr>
        <w:t>jogi min</w:t>
      </w:r>
      <w:r w:rsidRPr="0036556C">
        <w:rPr>
          <w:rFonts w:hint="eastAsia"/>
          <w:sz w:val="22"/>
          <w:szCs w:val="22"/>
          <w:lang w:eastAsia="en-US"/>
        </w:rPr>
        <w:t>ő</w:t>
      </w:r>
      <w:r w:rsidRPr="0036556C">
        <w:rPr>
          <w:sz w:val="22"/>
          <w:szCs w:val="22"/>
          <w:lang w:eastAsia="en-US"/>
        </w:rPr>
        <w:t>s</w:t>
      </w:r>
      <w:r w:rsidRPr="0036556C">
        <w:rPr>
          <w:rFonts w:hint="eastAsia"/>
          <w:sz w:val="22"/>
          <w:szCs w:val="22"/>
          <w:lang w:eastAsia="en-US"/>
        </w:rPr>
        <w:t>é</w:t>
      </w:r>
      <w:r w:rsidRPr="0036556C">
        <w:rPr>
          <w:sz w:val="22"/>
          <w:szCs w:val="22"/>
          <w:lang w:eastAsia="en-US"/>
        </w:rPr>
        <w:t>gbiztos</w:t>
      </w:r>
      <w:r w:rsidRPr="0036556C">
        <w:rPr>
          <w:rFonts w:hint="eastAsia"/>
          <w:sz w:val="22"/>
          <w:szCs w:val="22"/>
          <w:lang w:eastAsia="en-US"/>
        </w:rPr>
        <w:t>í</w:t>
      </w:r>
      <w:r w:rsidRPr="0036556C">
        <w:rPr>
          <w:sz w:val="22"/>
          <w:szCs w:val="22"/>
          <w:lang w:eastAsia="en-US"/>
        </w:rPr>
        <w:t>t</w:t>
      </w:r>
      <w:r w:rsidRPr="0036556C">
        <w:rPr>
          <w:rFonts w:hint="eastAsia"/>
          <w:sz w:val="22"/>
          <w:szCs w:val="22"/>
          <w:lang w:eastAsia="en-US"/>
        </w:rPr>
        <w:t>á</w:t>
      </w:r>
      <w:r w:rsidRPr="0036556C">
        <w:rPr>
          <w:sz w:val="22"/>
          <w:szCs w:val="22"/>
          <w:lang w:eastAsia="en-US"/>
        </w:rPr>
        <w:t>si szolg</w:t>
      </w:r>
      <w:r w:rsidRPr="0036556C">
        <w:rPr>
          <w:rFonts w:hint="eastAsia"/>
          <w:sz w:val="22"/>
          <w:szCs w:val="22"/>
          <w:lang w:eastAsia="en-US"/>
        </w:rPr>
        <w:t>á</w:t>
      </w:r>
      <w:r w:rsidRPr="0036556C">
        <w:rPr>
          <w:sz w:val="22"/>
          <w:szCs w:val="22"/>
          <w:lang w:eastAsia="en-US"/>
        </w:rPr>
        <w:t>ltat</w:t>
      </w:r>
      <w:r w:rsidRPr="0036556C">
        <w:rPr>
          <w:rFonts w:hint="eastAsia"/>
          <w:sz w:val="22"/>
          <w:szCs w:val="22"/>
          <w:lang w:eastAsia="en-US"/>
        </w:rPr>
        <w:t>á</w:t>
      </w:r>
      <w:r w:rsidRPr="0036556C">
        <w:rPr>
          <w:sz w:val="22"/>
          <w:szCs w:val="22"/>
          <w:lang w:eastAsia="en-US"/>
        </w:rPr>
        <w:t xml:space="preserve">sok </w:t>
      </w:r>
      <w:r w:rsidRPr="0036556C">
        <w:rPr>
          <w:rFonts w:hint="eastAsia"/>
          <w:sz w:val="22"/>
          <w:szCs w:val="22"/>
          <w:lang w:eastAsia="en-US"/>
        </w:rPr>
        <w:t>é</w:t>
      </w:r>
      <w:r w:rsidRPr="0036556C">
        <w:rPr>
          <w:sz w:val="22"/>
          <w:szCs w:val="22"/>
          <w:lang w:eastAsia="en-US"/>
        </w:rPr>
        <w:t>s szak</w:t>
      </w:r>
      <w:r w:rsidRPr="0036556C">
        <w:rPr>
          <w:rFonts w:hint="eastAsia"/>
          <w:sz w:val="22"/>
          <w:szCs w:val="22"/>
          <w:lang w:eastAsia="en-US"/>
        </w:rPr>
        <w:t>é</w:t>
      </w:r>
      <w:r w:rsidRPr="0036556C">
        <w:rPr>
          <w:sz w:val="22"/>
          <w:szCs w:val="22"/>
          <w:lang w:eastAsia="en-US"/>
        </w:rPr>
        <w:t>rt</w:t>
      </w:r>
      <w:r w:rsidRPr="0036556C">
        <w:rPr>
          <w:rFonts w:hint="eastAsia"/>
          <w:sz w:val="22"/>
          <w:szCs w:val="22"/>
          <w:lang w:eastAsia="en-US"/>
        </w:rPr>
        <w:t>ő</w:t>
      </w:r>
      <w:r w:rsidRPr="0036556C">
        <w:rPr>
          <w:sz w:val="22"/>
          <w:szCs w:val="22"/>
          <w:lang w:eastAsia="en-US"/>
        </w:rPr>
        <w:t>i tan</w:t>
      </w:r>
      <w:r w:rsidRPr="0036556C">
        <w:rPr>
          <w:rFonts w:hint="eastAsia"/>
          <w:sz w:val="22"/>
          <w:szCs w:val="22"/>
          <w:lang w:eastAsia="en-US"/>
        </w:rPr>
        <w:t>á</w:t>
      </w:r>
      <w:r w:rsidRPr="0036556C">
        <w:rPr>
          <w:sz w:val="22"/>
          <w:szCs w:val="22"/>
          <w:lang w:eastAsia="en-US"/>
        </w:rPr>
        <w:t>csad</w:t>
      </w:r>
      <w:r w:rsidRPr="0036556C">
        <w:rPr>
          <w:rFonts w:hint="eastAsia"/>
          <w:sz w:val="22"/>
          <w:szCs w:val="22"/>
          <w:lang w:eastAsia="en-US"/>
        </w:rPr>
        <w:t>á</w:t>
      </w:r>
      <w:r w:rsidRPr="0036556C">
        <w:rPr>
          <w:sz w:val="22"/>
          <w:szCs w:val="22"/>
          <w:lang w:eastAsia="en-US"/>
        </w:rPr>
        <w:t xml:space="preserve">s, </w:t>
      </w:r>
      <w:r w:rsidRPr="0036556C">
        <w:rPr>
          <w:sz w:val="22"/>
          <w:szCs w:val="22"/>
        </w:rPr>
        <w:t>a 2.1. pontban felsorolt iratanyagokban meghat</w:t>
      </w:r>
      <w:r w:rsidRPr="0036556C">
        <w:rPr>
          <w:rFonts w:hint="eastAsia"/>
          <w:sz w:val="22"/>
          <w:szCs w:val="22"/>
        </w:rPr>
        <w:t>á</w:t>
      </w:r>
      <w:r w:rsidRPr="0036556C">
        <w:rPr>
          <w:sz w:val="22"/>
          <w:szCs w:val="22"/>
        </w:rPr>
        <w:t xml:space="preserve">rozott tartalommal </w:t>
      </w:r>
      <w:r w:rsidRPr="0036556C">
        <w:rPr>
          <w:rFonts w:hint="eastAsia"/>
          <w:sz w:val="22"/>
          <w:szCs w:val="22"/>
        </w:rPr>
        <w:t>é</w:t>
      </w:r>
      <w:r w:rsidRPr="0036556C">
        <w:rPr>
          <w:sz w:val="22"/>
          <w:szCs w:val="22"/>
        </w:rPr>
        <w:t>s feladatle</w:t>
      </w:r>
      <w:r w:rsidRPr="0036556C">
        <w:rPr>
          <w:rFonts w:hint="eastAsia"/>
          <w:sz w:val="22"/>
          <w:szCs w:val="22"/>
        </w:rPr>
        <w:t>í</w:t>
      </w:r>
      <w:r w:rsidRPr="0036556C">
        <w:rPr>
          <w:sz w:val="22"/>
          <w:szCs w:val="22"/>
        </w:rPr>
        <w:t>r</w:t>
      </w:r>
      <w:r w:rsidRPr="0036556C">
        <w:rPr>
          <w:rFonts w:hint="eastAsia"/>
          <w:sz w:val="22"/>
          <w:szCs w:val="22"/>
        </w:rPr>
        <w:t>á</w:t>
      </w:r>
      <w:r w:rsidRPr="0036556C">
        <w:rPr>
          <w:sz w:val="22"/>
          <w:szCs w:val="22"/>
        </w:rPr>
        <w:t>s szerint.</w:t>
      </w:r>
    </w:p>
    <w:p w:rsidR="004F7427" w:rsidRPr="0036556C" w:rsidRDefault="004F7427" w:rsidP="004F7427">
      <w:pPr>
        <w:autoSpaceDE w:val="0"/>
        <w:autoSpaceDN w:val="0"/>
        <w:adjustRightInd w:val="0"/>
        <w:jc w:val="both"/>
        <w:rPr>
          <w:sz w:val="22"/>
          <w:szCs w:val="22"/>
        </w:rPr>
      </w:pPr>
      <w:r w:rsidRPr="0036556C">
        <w:rPr>
          <w:sz w:val="22"/>
          <w:szCs w:val="22"/>
        </w:rPr>
        <w:t>A Megb</w:t>
      </w:r>
      <w:r w:rsidRPr="0036556C">
        <w:rPr>
          <w:rFonts w:hint="eastAsia"/>
          <w:sz w:val="22"/>
          <w:szCs w:val="22"/>
        </w:rPr>
        <w:t>í</w:t>
      </w:r>
      <w:r w:rsidRPr="0036556C">
        <w:rPr>
          <w:sz w:val="22"/>
          <w:szCs w:val="22"/>
        </w:rPr>
        <w:t xml:space="preserve">zott feladatait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megk</w:t>
      </w:r>
      <w:r w:rsidRPr="0036556C">
        <w:rPr>
          <w:rFonts w:hint="eastAsia"/>
          <w:sz w:val="22"/>
          <w:szCs w:val="22"/>
        </w:rPr>
        <w:t>ö</w:t>
      </w:r>
      <w:r w:rsidRPr="0036556C">
        <w:rPr>
          <w:sz w:val="22"/>
          <w:szCs w:val="22"/>
        </w:rPr>
        <w:t>t</w:t>
      </w:r>
      <w:r w:rsidRPr="0036556C">
        <w:rPr>
          <w:rFonts w:hint="eastAsia"/>
          <w:sz w:val="22"/>
          <w:szCs w:val="22"/>
        </w:rPr>
        <w:t>é</w:t>
      </w:r>
      <w:r w:rsidRPr="0036556C">
        <w:rPr>
          <w:sz w:val="22"/>
          <w:szCs w:val="22"/>
        </w:rPr>
        <w:t>sekor hat</w:t>
      </w:r>
      <w:r w:rsidRPr="0036556C">
        <w:rPr>
          <w:rFonts w:hint="eastAsia"/>
          <w:sz w:val="22"/>
          <w:szCs w:val="22"/>
        </w:rPr>
        <w:t>á</w:t>
      </w:r>
      <w:r w:rsidRPr="0036556C">
        <w:rPr>
          <w:sz w:val="22"/>
          <w:szCs w:val="22"/>
        </w:rPr>
        <w:t xml:space="preserve">lyos </w:t>
      </w:r>
      <w:r w:rsidRPr="0036556C">
        <w:rPr>
          <w:i/>
          <w:sz w:val="22"/>
          <w:szCs w:val="22"/>
        </w:rPr>
        <w:t>a 2014-2020 programoz</w:t>
      </w:r>
      <w:r w:rsidRPr="0036556C">
        <w:rPr>
          <w:rFonts w:hint="eastAsia"/>
          <w:i/>
          <w:sz w:val="22"/>
          <w:szCs w:val="22"/>
        </w:rPr>
        <w:t>á</w:t>
      </w:r>
      <w:r w:rsidRPr="0036556C">
        <w:rPr>
          <w:i/>
          <w:sz w:val="22"/>
          <w:szCs w:val="22"/>
        </w:rPr>
        <w:t>si id</w:t>
      </w:r>
      <w:r w:rsidRPr="0036556C">
        <w:rPr>
          <w:rFonts w:hint="eastAsia"/>
          <w:i/>
          <w:sz w:val="22"/>
          <w:szCs w:val="22"/>
        </w:rPr>
        <w:t>ő</w:t>
      </w:r>
      <w:r w:rsidRPr="0036556C">
        <w:rPr>
          <w:i/>
          <w:sz w:val="22"/>
          <w:szCs w:val="22"/>
        </w:rPr>
        <w:t>szakban az egyes eur</w:t>
      </w:r>
      <w:r w:rsidRPr="0036556C">
        <w:rPr>
          <w:rFonts w:hint="eastAsia"/>
          <w:i/>
          <w:sz w:val="22"/>
          <w:szCs w:val="22"/>
        </w:rPr>
        <w:t>ó</w:t>
      </w:r>
      <w:r w:rsidRPr="0036556C">
        <w:rPr>
          <w:i/>
          <w:sz w:val="22"/>
          <w:szCs w:val="22"/>
        </w:rPr>
        <w:t>pai uni</w:t>
      </w:r>
      <w:r w:rsidRPr="0036556C">
        <w:rPr>
          <w:rFonts w:hint="eastAsia"/>
          <w:i/>
          <w:sz w:val="22"/>
          <w:szCs w:val="22"/>
        </w:rPr>
        <w:t>ó</w:t>
      </w:r>
      <w:r w:rsidRPr="0036556C">
        <w:rPr>
          <w:i/>
          <w:sz w:val="22"/>
          <w:szCs w:val="22"/>
        </w:rPr>
        <w:t>s alapokb</w:t>
      </w:r>
      <w:r w:rsidRPr="0036556C">
        <w:rPr>
          <w:rFonts w:hint="eastAsia"/>
          <w:i/>
          <w:sz w:val="22"/>
          <w:szCs w:val="22"/>
        </w:rPr>
        <w:t>ó</w:t>
      </w:r>
      <w:r w:rsidRPr="0036556C">
        <w:rPr>
          <w:i/>
          <w:sz w:val="22"/>
          <w:szCs w:val="22"/>
        </w:rPr>
        <w:t>l sz</w:t>
      </w:r>
      <w:r w:rsidRPr="0036556C">
        <w:rPr>
          <w:rFonts w:hint="eastAsia"/>
          <w:i/>
          <w:sz w:val="22"/>
          <w:szCs w:val="22"/>
        </w:rPr>
        <w:t>á</w:t>
      </w:r>
      <w:r w:rsidRPr="0036556C">
        <w:rPr>
          <w:i/>
          <w:sz w:val="22"/>
          <w:szCs w:val="22"/>
        </w:rPr>
        <w:t>rmaz</w:t>
      </w:r>
      <w:r w:rsidRPr="0036556C">
        <w:rPr>
          <w:rFonts w:hint="eastAsia"/>
          <w:i/>
          <w:sz w:val="22"/>
          <w:szCs w:val="22"/>
        </w:rPr>
        <w:t>ó</w:t>
      </w:r>
      <w:r w:rsidRPr="0036556C">
        <w:rPr>
          <w:i/>
          <w:sz w:val="22"/>
          <w:szCs w:val="22"/>
        </w:rPr>
        <w:t xml:space="preserve"> t</w:t>
      </w:r>
      <w:r w:rsidRPr="0036556C">
        <w:rPr>
          <w:rFonts w:hint="eastAsia"/>
          <w:i/>
          <w:sz w:val="22"/>
          <w:szCs w:val="22"/>
        </w:rPr>
        <w:t>á</w:t>
      </w:r>
      <w:r w:rsidRPr="0036556C">
        <w:rPr>
          <w:i/>
          <w:sz w:val="22"/>
          <w:szCs w:val="22"/>
        </w:rPr>
        <w:t>mogat</w:t>
      </w:r>
      <w:r w:rsidRPr="0036556C">
        <w:rPr>
          <w:rFonts w:hint="eastAsia"/>
          <w:i/>
          <w:sz w:val="22"/>
          <w:szCs w:val="22"/>
        </w:rPr>
        <w:t>á</w:t>
      </w:r>
      <w:r w:rsidRPr="0036556C">
        <w:rPr>
          <w:i/>
          <w:sz w:val="22"/>
          <w:szCs w:val="22"/>
        </w:rPr>
        <w:t>sok felhaszn</w:t>
      </w:r>
      <w:r w:rsidRPr="0036556C">
        <w:rPr>
          <w:rFonts w:hint="eastAsia"/>
          <w:i/>
          <w:sz w:val="22"/>
          <w:szCs w:val="22"/>
        </w:rPr>
        <w:t>á</w:t>
      </w:r>
      <w:r w:rsidRPr="0036556C">
        <w:rPr>
          <w:i/>
          <w:sz w:val="22"/>
          <w:szCs w:val="22"/>
        </w:rPr>
        <w:t>l</w:t>
      </w:r>
      <w:r w:rsidRPr="0036556C">
        <w:rPr>
          <w:rFonts w:hint="eastAsia"/>
          <w:i/>
          <w:sz w:val="22"/>
          <w:szCs w:val="22"/>
        </w:rPr>
        <w:t>á</w:t>
      </w:r>
      <w:r w:rsidRPr="0036556C">
        <w:rPr>
          <w:i/>
          <w:sz w:val="22"/>
          <w:szCs w:val="22"/>
        </w:rPr>
        <w:t>s</w:t>
      </w:r>
      <w:r w:rsidRPr="0036556C">
        <w:rPr>
          <w:rFonts w:hint="eastAsia"/>
          <w:i/>
          <w:sz w:val="22"/>
          <w:szCs w:val="22"/>
        </w:rPr>
        <w:t>á</w:t>
      </w:r>
      <w:r w:rsidRPr="0036556C">
        <w:rPr>
          <w:i/>
          <w:sz w:val="22"/>
          <w:szCs w:val="22"/>
        </w:rPr>
        <w:t>nak rendj</w:t>
      </w:r>
      <w:r w:rsidRPr="0036556C">
        <w:rPr>
          <w:rFonts w:hint="eastAsia"/>
          <w:i/>
          <w:sz w:val="22"/>
          <w:szCs w:val="22"/>
        </w:rPr>
        <w:t>é</w:t>
      </w:r>
      <w:r w:rsidRPr="0036556C">
        <w:rPr>
          <w:i/>
          <w:sz w:val="22"/>
          <w:szCs w:val="22"/>
        </w:rPr>
        <w:t>r</w:t>
      </w:r>
      <w:r w:rsidRPr="0036556C">
        <w:rPr>
          <w:rFonts w:hint="eastAsia"/>
          <w:i/>
          <w:sz w:val="22"/>
          <w:szCs w:val="22"/>
        </w:rPr>
        <w:t>ő</w:t>
      </w:r>
      <w:r w:rsidRPr="0036556C">
        <w:rPr>
          <w:i/>
          <w:sz w:val="22"/>
          <w:szCs w:val="22"/>
        </w:rPr>
        <w:t>l sz</w:t>
      </w:r>
      <w:r w:rsidRPr="0036556C">
        <w:rPr>
          <w:rFonts w:hint="eastAsia"/>
          <w:i/>
          <w:sz w:val="22"/>
          <w:szCs w:val="22"/>
        </w:rPr>
        <w:t>ó</w:t>
      </w:r>
      <w:r w:rsidRPr="0036556C">
        <w:rPr>
          <w:i/>
          <w:sz w:val="22"/>
          <w:szCs w:val="22"/>
        </w:rPr>
        <w:t>l</w:t>
      </w:r>
      <w:r w:rsidRPr="0036556C">
        <w:rPr>
          <w:rFonts w:hint="eastAsia"/>
          <w:i/>
          <w:sz w:val="22"/>
          <w:szCs w:val="22"/>
        </w:rPr>
        <w:t>ó</w:t>
      </w:r>
      <w:r w:rsidRPr="0036556C">
        <w:rPr>
          <w:i/>
          <w:sz w:val="22"/>
          <w:szCs w:val="22"/>
        </w:rPr>
        <w:t xml:space="preserve"> </w:t>
      </w:r>
      <w:r w:rsidRPr="0036556C">
        <w:rPr>
          <w:sz w:val="22"/>
          <w:szCs w:val="22"/>
        </w:rPr>
        <w:t>272/2014. (XI. 5.) Korm. rendeletben foglaltak figyelembe v</w:t>
      </w:r>
      <w:r w:rsidRPr="0036556C">
        <w:rPr>
          <w:rFonts w:hint="eastAsia"/>
          <w:sz w:val="22"/>
          <w:szCs w:val="22"/>
        </w:rPr>
        <w:t>é</w:t>
      </w:r>
      <w:r w:rsidRPr="0036556C">
        <w:rPr>
          <w:sz w:val="22"/>
          <w:szCs w:val="22"/>
        </w:rPr>
        <w:t>tel</w:t>
      </w:r>
      <w:r w:rsidRPr="0036556C">
        <w:rPr>
          <w:rFonts w:hint="eastAsia"/>
          <w:sz w:val="22"/>
          <w:szCs w:val="22"/>
        </w:rPr>
        <w:t>é</w:t>
      </w:r>
      <w:r w:rsidRPr="0036556C">
        <w:rPr>
          <w:sz w:val="22"/>
          <w:szCs w:val="22"/>
        </w:rPr>
        <w:t>vel k</w:t>
      </w:r>
      <w:r w:rsidRPr="0036556C">
        <w:rPr>
          <w:rFonts w:hint="eastAsia"/>
          <w:sz w:val="22"/>
          <w:szCs w:val="22"/>
        </w:rPr>
        <w:t>ö</w:t>
      </w:r>
      <w:r w:rsidRPr="0036556C">
        <w:rPr>
          <w:sz w:val="22"/>
          <w:szCs w:val="22"/>
        </w:rPr>
        <w:t>teles v</w:t>
      </w:r>
      <w:r w:rsidRPr="0036556C">
        <w:rPr>
          <w:rFonts w:hint="eastAsia"/>
          <w:sz w:val="22"/>
          <w:szCs w:val="22"/>
        </w:rPr>
        <w:t>é</w:t>
      </w:r>
      <w:r w:rsidRPr="0036556C">
        <w:rPr>
          <w:sz w:val="22"/>
          <w:szCs w:val="22"/>
        </w:rPr>
        <w:t>gezni.</w:t>
      </w:r>
    </w:p>
    <w:p w:rsidR="004F7427" w:rsidRPr="0036556C" w:rsidRDefault="004F7427" w:rsidP="004F7427">
      <w:pPr>
        <w:jc w:val="both"/>
        <w:outlineLvl w:val="0"/>
        <w:rPr>
          <w:sz w:val="22"/>
          <w:szCs w:val="22"/>
        </w:rPr>
      </w:pPr>
    </w:p>
    <w:p w:rsidR="004F7427" w:rsidRPr="0036556C" w:rsidRDefault="004F7427" w:rsidP="004F7427">
      <w:pPr>
        <w:jc w:val="both"/>
        <w:outlineLvl w:val="0"/>
        <w:rPr>
          <w:sz w:val="22"/>
          <w:szCs w:val="22"/>
        </w:rPr>
      </w:pPr>
      <w:r w:rsidRPr="0036556C">
        <w:rPr>
          <w:b/>
          <w:sz w:val="22"/>
          <w:szCs w:val="22"/>
        </w:rPr>
        <w:t>3.2.</w:t>
      </w:r>
      <w:r w:rsidRPr="0036556C">
        <w:rPr>
          <w:sz w:val="22"/>
          <w:szCs w:val="22"/>
        </w:rPr>
        <w:t xml:space="preserve"> A 3.1. pontban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tett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 az al</w:t>
      </w:r>
      <w:r w:rsidRPr="0036556C">
        <w:rPr>
          <w:rFonts w:hint="eastAsia"/>
          <w:sz w:val="22"/>
          <w:szCs w:val="22"/>
        </w:rPr>
        <w:t>á</w:t>
      </w:r>
      <w:r w:rsidRPr="0036556C">
        <w:rPr>
          <w:sz w:val="22"/>
          <w:szCs w:val="22"/>
        </w:rPr>
        <w:t>bbi feladatok Megb</w:t>
      </w:r>
      <w:r w:rsidRPr="0036556C">
        <w:rPr>
          <w:rFonts w:hint="eastAsia"/>
          <w:sz w:val="22"/>
          <w:szCs w:val="22"/>
        </w:rPr>
        <w:t>í</w:t>
      </w:r>
      <w:r w:rsidRPr="0036556C">
        <w:rPr>
          <w:sz w:val="22"/>
          <w:szCs w:val="22"/>
        </w:rPr>
        <w:t xml:space="preserve">zott </w:t>
      </w:r>
      <w:r w:rsidRPr="0036556C">
        <w:rPr>
          <w:rFonts w:hint="eastAsia"/>
          <w:sz w:val="22"/>
          <w:szCs w:val="22"/>
        </w:rPr>
        <w:t>á</w:t>
      </w:r>
      <w:r w:rsidRPr="0036556C">
        <w:rPr>
          <w:sz w:val="22"/>
          <w:szCs w:val="22"/>
        </w:rPr>
        <w:t xml:space="preserve">ltali gondos </w:t>
      </w:r>
      <w:r w:rsidRPr="0036556C">
        <w:rPr>
          <w:rFonts w:hint="eastAsia"/>
          <w:sz w:val="22"/>
          <w:szCs w:val="22"/>
        </w:rPr>
        <w:t>é</w:t>
      </w:r>
      <w:r w:rsidRPr="0036556C">
        <w:rPr>
          <w:sz w:val="22"/>
          <w:szCs w:val="22"/>
        </w:rPr>
        <w:t>s szakszer</w:t>
      </w:r>
      <w:r w:rsidRPr="0036556C">
        <w:rPr>
          <w:rFonts w:hint="eastAsia"/>
          <w:sz w:val="22"/>
          <w:szCs w:val="22"/>
        </w:rPr>
        <w:t>ű</w:t>
      </w:r>
      <w:r w:rsidRPr="0036556C">
        <w:rPr>
          <w:sz w:val="22"/>
          <w:szCs w:val="22"/>
        </w:rPr>
        <w:t xml:space="preserve"> elv</w:t>
      </w:r>
      <w:r w:rsidRPr="0036556C">
        <w:rPr>
          <w:rFonts w:hint="eastAsia"/>
          <w:sz w:val="22"/>
          <w:szCs w:val="22"/>
        </w:rPr>
        <w:t>é</w:t>
      </w:r>
      <w:r w:rsidRPr="0036556C">
        <w:rPr>
          <w:sz w:val="22"/>
          <w:szCs w:val="22"/>
        </w:rPr>
        <w:t>gz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t foglalja mag</w:t>
      </w:r>
      <w:r w:rsidRPr="0036556C">
        <w:rPr>
          <w:rFonts w:hint="eastAsia"/>
          <w:sz w:val="22"/>
          <w:szCs w:val="22"/>
        </w:rPr>
        <w:t>á</w:t>
      </w:r>
      <w:r w:rsidRPr="0036556C">
        <w:rPr>
          <w:sz w:val="22"/>
          <w:szCs w:val="22"/>
        </w:rPr>
        <w:t>ban:</w:t>
      </w:r>
    </w:p>
    <w:p w:rsidR="004F7427" w:rsidRPr="0036556C" w:rsidRDefault="004F7427" w:rsidP="004F7427">
      <w:pPr>
        <w:jc w:val="both"/>
        <w:outlineLvl w:val="0"/>
        <w:rPr>
          <w:sz w:val="22"/>
          <w:szCs w:val="22"/>
        </w:rPr>
      </w:pPr>
    </w:p>
    <w:p w:rsidR="004F7427" w:rsidRPr="0036556C" w:rsidRDefault="004F7427" w:rsidP="00C21811">
      <w:pPr>
        <w:pStyle w:val="Listaszerbekezds"/>
        <w:numPr>
          <w:ilvl w:val="0"/>
          <w:numId w:val="48"/>
        </w:numPr>
        <w:suppressAutoHyphens w:val="0"/>
        <w:jc w:val="both"/>
        <w:outlineLvl w:val="0"/>
        <w:rPr>
          <w:sz w:val="22"/>
          <w:szCs w:val="22"/>
        </w:rPr>
      </w:pPr>
      <w:r w:rsidRPr="0036556C">
        <w:rPr>
          <w:sz w:val="22"/>
          <w:szCs w:val="22"/>
        </w:rPr>
        <w:t>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á</w:t>
      </w:r>
      <w:r w:rsidRPr="0036556C">
        <w:rPr>
          <w:sz w:val="22"/>
          <w:szCs w:val="22"/>
        </w:rPr>
        <w:t xml:space="preserve">ltal a </w:t>
      </w:r>
      <w:r w:rsidR="001E3485" w:rsidRPr="00D862C9">
        <w:rPr>
          <w:sz w:val="22"/>
          <w:szCs w:val="22"/>
        </w:rPr>
        <w:t xml:space="preserve">6.2. </w:t>
      </w:r>
      <w:r w:rsidRPr="00D862C9">
        <w:rPr>
          <w:sz w:val="22"/>
          <w:szCs w:val="22"/>
        </w:rPr>
        <w:t>pontban</w:t>
      </w:r>
      <w:r w:rsidRPr="0036556C">
        <w:rPr>
          <w:sz w:val="22"/>
          <w:szCs w:val="22"/>
        </w:rPr>
        <w:t xml:space="preserve"> meghat</w:t>
      </w:r>
      <w:r w:rsidRPr="0036556C">
        <w:rPr>
          <w:rFonts w:hint="eastAsia"/>
          <w:sz w:val="22"/>
          <w:szCs w:val="22"/>
        </w:rPr>
        <w:t>á</w:t>
      </w:r>
      <w:r w:rsidRPr="0036556C">
        <w:rPr>
          <w:sz w:val="22"/>
          <w:szCs w:val="22"/>
        </w:rPr>
        <w:t>rozott egyedi megrendel</w:t>
      </w:r>
      <w:r w:rsidRPr="0036556C">
        <w:rPr>
          <w:rFonts w:hint="eastAsia"/>
          <w:sz w:val="22"/>
          <w:szCs w:val="22"/>
        </w:rPr>
        <w:t>é</w:t>
      </w:r>
      <w:r w:rsidRPr="0036556C">
        <w:rPr>
          <w:sz w:val="22"/>
          <w:szCs w:val="22"/>
        </w:rPr>
        <w:t>sben foglalt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si felt</w:t>
      </w:r>
      <w:r w:rsidRPr="0036556C">
        <w:rPr>
          <w:rFonts w:hint="eastAsia"/>
          <w:sz w:val="22"/>
          <w:szCs w:val="22"/>
        </w:rPr>
        <w:t>é</w:t>
      </w:r>
      <w:r w:rsidRPr="0036556C">
        <w:rPr>
          <w:sz w:val="22"/>
          <w:szCs w:val="22"/>
        </w:rPr>
        <w:t>teleknek megfelel</w:t>
      </w:r>
      <w:r w:rsidRPr="0036556C">
        <w:rPr>
          <w:rFonts w:hint="eastAsia"/>
          <w:sz w:val="22"/>
          <w:szCs w:val="22"/>
        </w:rPr>
        <w:t>ő</w:t>
      </w:r>
      <w:r w:rsidRPr="0036556C">
        <w:rPr>
          <w:sz w:val="22"/>
          <w:szCs w:val="22"/>
        </w:rPr>
        <w:t>en</w:t>
      </w:r>
      <w:r w:rsidR="00C21811">
        <w:rPr>
          <w:sz w:val="22"/>
          <w:szCs w:val="22"/>
        </w:rPr>
        <w:t xml:space="preserve">, </w:t>
      </w:r>
      <w:r w:rsidR="00C21811" w:rsidRPr="00C21811">
        <w:rPr>
          <w:sz w:val="22"/>
          <w:szCs w:val="22"/>
        </w:rPr>
        <w:t>a Megb</w:t>
      </w:r>
      <w:r w:rsidR="00C21811" w:rsidRPr="00C21811">
        <w:rPr>
          <w:rFonts w:hint="eastAsia"/>
          <w:sz w:val="22"/>
          <w:szCs w:val="22"/>
        </w:rPr>
        <w:t>í</w:t>
      </w:r>
      <w:r w:rsidR="00C21811" w:rsidRPr="00C21811">
        <w:rPr>
          <w:sz w:val="22"/>
          <w:szCs w:val="22"/>
        </w:rPr>
        <w:t>z</w:t>
      </w:r>
      <w:r w:rsidR="00C21811" w:rsidRPr="00C21811">
        <w:rPr>
          <w:rFonts w:hint="eastAsia"/>
          <w:sz w:val="22"/>
          <w:szCs w:val="22"/>
        </w:rPr>
        <w:t>ó</w:t>
      </w:r>
      <w:r w:rsidR="00C21811" w:rsidRPr="00C21811">
        <w:rPr>
          <w:sz w:val="22"/>
          <w:szCs w:val="22"/>
        </w:rPr>
        <w:t xml:space="preserve"> feladat</w:t>
      </w:r>
      <w:r w:rsidR="00C21811" w:rsidRPr="00C21811">
        <w:rPr>
          <w:rFonts w:hint="eastAsia"/>
          <w:sz w:val="22"/>
          <w:szCs w:val="22"/>
        </w:rPr>
        <w:t>á</w:t>
      </w:r>
      <w:r w:rsidR="00C21811" w:rsidRPr="00C21811">
        <w:rPr>
          <w:sz w:val="22"/>
          <w:szCs w:val="22"/>
        </w:rPr>
        <w:t>t k</w:t>
      </w:r>
      <w:r w:rsidR="00C21811" w:rsidRPr="00C21811">
        <w:rPr>
          <w:rFonts w:hint="eastAsia"/>
          <w:sz w:val="22"/>
          <w:szCs w:val="22"/>
        </w:rPr>
        <w:t>é</w:t>
      </w:r>
      <w:r w:rsidR="00C21811" w:rsidRPr="00C21811">
        <w:rPr>
          <w:sz w:val="22"/>
          <w:szCs w:val="22"/>
        </w:rPr>
        <w:t>pez</w:t>
      </w:r>
      <w:r w:rsidR="00C21811" w:rsidRPr="00C21811">
        <w:rPr>
          <w:rFonts w:hint="eastAsia"/>
          <w:sz w:val="22"/>
          <w:szCs w:val="22"/>
        </w:rPr>
        <w:t>ő</w:t>
      </w:r>
      <w:r w:rsidR="00C21811" w:rsidRPr="00C21811">
        <w:rPr>
          <w:sz w:val="22"/>
          <w:szCs w:val="22"/>
        </w:rPr>
        <w:t xml:space="preserve"> k</w:t>
      </w:r>
      <w:r w:rsidR="00C21811" w:rsidRPr="00C21811">
        <w:rPr>
          <w:rFonts w:hint="eastAsia"/>
          <w:sz w:val="22"/>
          <w:szCs w:val="22"/>
        </w:rPr>
        <w:t>ö</w:t>
      </w:r>
      <w:r w:rsidR="00C21811" w:rsidRPr="00C21811">
        <w:rPr>
          <w:sz w:val="22"/>
          <w:szCs w:val="22"/>
        </w:rPr>
        <w:t>zbeszerz</w:t>
      </w:r>
      <w:r w:rsidR="00C21811" w:rsidRPr="00C21811">
        <w:rPr>
          <w:rFonts w:hint="eastAsia"/>
          <w:sz w:val="22"/>
          <w:szCs w:val="22"/>
        </w:rPr>
        <w:t>é</w:t>
      </w:r>
      <w:r w:rsidR="00C21811" w:rsidRPr="00C21811">
        <w:rPr>
          <w:sz w:val="22"/>
          <w:szCs w:val="22"/>
        </w:rPr>
        <w:t>si elj</w:t>
      </w:r>
      <w:r w:rsidR="00C21811" w:rsidRPr="00C21811">
        <w:rPr>
          <w:rFonts w:hint="eastAsia"/>
          <w:sz w:val="22"/>
          <w:szCs w:val="22"/>
        </w:rPr>
        <w:t>á</w:t>
      </w:r>
      <w:r w:rsidR="00C21811" w:rsidRPr="00C21811">
        <w:rPr>
          <w:sz w:val="22"/>
          <w:szCs w:val="22"/>
        </w:rPr>
        <w:t>r</w:t>
      </w:r>
      <w:r w:rsidR="00C21811" w:rsidRPr="00C21811">
        <w:rPr>
          <w:rFonts w:hint="eastAsia"/>
          <w:sz w:val="22"/>
          <w:szCs w:val="22"/>
        </w:rPr>
        <w:t>á</w:t>
      </w:r>
      <w:r w:rsidR="00C21811" w:rsidRPr="00C21811">
        <w:rPr>
          <w:sz w:val="22"/>
          <w:szCs w:val="22"/>
        </w:rPr>
        <w:t>sok, k</w:t>
      </w:r>
      <w:r w:rsidR="00C21811" w:rsidRPr="00C21811">
        <w:rPr>
          <w:rFonts w:hint="eastAsia"/>
          <w:sz w:val="22"/>
          <w:szCs w:val="22"/>
        </w:rPr>
        <w:t>ö</w:t>
      </w:r>
      <w:r w:rsidR="00C21811" w:rsidRPr="00C21811">
        <w:rPr>
          <w:sz w:val="22"/>
          <w:szCs w:val="22"/>
        </w:rPr>
        <w:t>zbeszerz</w:t>
      </w:r>
      <w:r w:rsidR="00C21811" w:rsidRPr="00C21811">
        <w:rPr>
          <w:rFonts w:hint="eastAsia"/>
          <w:sz w:val="22"/>
          <w:szCs w:val="22"/>
        </w:rPr>
        <w:t>é</w:t>
      </w:r>
      <w:r w:rsidR="00C21811" w:rsidRPr="00C21811">
        <w:rPr>
          <w:sz w:val="22"/>
          <w:szCs w:val="22"/>
        </w:rPr>
        <w:t>si-jogi szempont</w:t>
      </w:r>
      <w:r w:rsidR="00C21811" w:rsidRPr="00C21811">
        <w:rPr>
          <w:rFonts w:hint="eastAsia"/>
          <w:sz w:val="22"/>
          <w:szCs w:val="22"/>
        </w:rPr>
        <w:t>ú</w:t>
      </w:r>
      <w:r w:rsidR="00C21811" w:rsidRPr="00C21811">
        <w:rPr>
          <w:sz w:val="22"/>
          <w:szCs w:val="22"/>
        </w:rPr>
        <w:t xml:space="preserve"> ut</w:t>
      </w:r>
      <w:r w:rsidR="00C21811" w:rsidRPr="00C21811">
        <w:rPr>
          <w:rFonts w:hint="eastAsia"/>
          <w:sz w:val="22"/>
          <w:szCs w:val="22"/>
        </w:rPr>
        <w:t>ó</w:t>
      </w:r>
      <w:r w:rsidR="00C21811" w:rsidRPr="00C21811">
        <w:rPr>
          <w:sz w:val="22"/>
          <w:szCs w:val="22"/>
        </w:rPr>
        <w:t>ellen</w:t>
      </w:r>
      <w:r w:rsidR="00C21811" w:rsidRPr="00C21811">
        <w:rPr>
          <w:rFonts w:hint="eastAsia"/>
          <w:sz w:val="22"/>
          <w:szCs w:val="22"/>
        </w:rPr>
        <w:t>ő</w:t>
      </w:r>
      <w:r w:rsidR="00C21811" w:rsidRPr="00C21811">
        <w:rPr>
          <w:sz w:val="22"/>
          <w:szCs w:val="22"/>
        </w:rPr>
        <w:t>rz</w:t>
      </w:r>
      <w:r w:rsidR="00C21811" w:rsidRPr="00C21811">
        <w:rPr>
          <w:rFonts w:hint="eastAsia"/>
          <w:sz w:val="22"/>
          <w:szCs w:val="22"/>
        </w:rPr>
        <w:t>é</w:t>
      </w:r>
      <w:r w:rsidR="00C21811" w:rsidRPr="00C21811">
        <w:rPr>
          <w:sz w:val="22"/>
          <w:szCs w:val="22"/>
        </w:rPr>
        <w:t>s</w:t>
      </w:r>
      <w:r w:rsidR="00C21811">
        <w:rPr>
          <w:sz w:val="22"/>
          <w:szCs w:val="22"/>
        </w:rPr>
        <w:t>e</w:t>
      </w:r>
      <w:r w:rsidR="00C21811" w:rsidRPr="00C21811">
        <w:rPr>
          <w:sz w:val="22"/>
          <w:szCs w:val="22"/>
        </w:rPr>
        <w:t xml:space="preserve"> sor</w:t>
      </w:r>
      <w:r w:rsidR="00C21811" w:rsidRPr="00C21811">
        <w:rPr>
          <w:rFonts w:hint="eastAsia"/>
          <w:sz w:val="22"/>
          <w:szCs w:val="22"/>
        </w:rPr>
        <w:t>á</w:t>
      </w:r>
      <w:r w:rsidR="00C21811" w:rsidRPr="00C21811">
        <w:rPr>
          <w:sz w:val="22"/>
          <w:szCs w:val="22"/>
        </w:rPr>
        <w:t>n felmer</w:t>
      </w:r>
      <w:r w:rsidR="00C21811" w:rsidRPr="00C21811">
        <w:rPr>
          <w:rFonts w:hint="eastAsia"/>
          <w:sz w:val="22"/>
          <w:szCs w:val="22"/>
        </w:rPr>
        <w:t>ü</w:t>
      </w:r>
      <w:r w:rsidR="00C21811" w:rsidRPr="00C21811">
        <w:rPr>
          <w:sz w:val="22"/>
          <w:szCs w:val="22"/>
        </w:rPr>
        <w:t>l</w:t>
      </w:r>
      <w:r w:rsidR="00C21811" w:rsidRPr="00C21811">
        <w:rPr>
          <w:rFonts w:hint="eastAsia"/>
          <w:sz w:val="22"/>
          <w:szCs w:val="22"/>
        </w:rPr>
        <w:t>ő</w:t>
      </w:r>
      <w:r w:rsidR="00C21811" w:rsidRPr="00C21811">
        <w:rPr>
          <w:sz w:val="22"/>
          <w:szCs w:val="22"/>
        </w:rPr>
        <w:t>, jogi, k</w:t>
      </w:r>
      <w:r w:rsidR="00C21811" w:rsidRPr="00C21811">
        <w:rPr>
          <w:rFonts w:hint="eastAsia"/>
          <w:sz w:val="22"/>
          <w:szCs w:val="22"/>
        </w:rPr>
        <w:t>ö</w:t>
      </w:r>
      <w:r w:rsidR="00C21811" w:rsidRPr="00C21811">
        <w:rPr>
          <w:sz w:val="22"/>
          <w:szCs w:val="22"/>
        </w:rPr>
        <w:t>zbeszerz</w:t>
      </w:r>
      <w:r w:rsidR="00C21811" w:rsidRPr="00C21811">
        <w:rPr>
          <w:rFonts w:hint="eastAsia"/>
          <w:sz w:val="22"/>
          <w:szCs w:val="22"/>
        </w:rPr>
        <w:t>é</w:t>
      </w:r>
      <w:r w:rsidR="00C21811" w:rsidRPr="00C21811">
        <w:rPr>
          <w:sz w:val="22"/>
          <w:szCs w:val="22"/>
        </w:rPr>
        <w:t>si szaktud</w:t>
      </w:r>
      <w:r w:rsidR="00C21811" w:rsidRPr="00C21811">
        <w:rPr>
          <w:rFonts w:hint="eastAsia"/>
          <w:sz w:val="22"/>
          <w:szCs w:val="22"/>
        </w:rPr>
        <w:t>á</w:t>
      </w:r>
      <w:r w:rsidR="00C21811" w:rsidRPr="00C21811">
        <w:rPr>
          <w:sz w:val="22"/>
          <w:szCs w:val="22"/>
        </w:rPr>
        <w:t>st ig</w:t>
      </w:r>
      <w:r w:rsidR="00C21811" w:rsidRPr="00C21811">
        <w:rPr>
          <w:rFonts w:hint="eastAsia"/>
          <w:sz w:val="22"/>
          <w:szCs w:val="22"/>
        </w:rPr>
        <w:t>é</w:t>
      </w:r>
      <w:r w:rsidR="00C21811" w:rsidRPr="00C21811">
        <w:rPr>
          <w:sz w:val="22"/>
          <w:szCs w:val="22"/>
        </w:rPr>
        <w:t>nyl</w:t>
      </w:r>
      <w:r w:rsidR="00C21811" w:rsidRPr="00C21811">
        <w:rPr>
          <w:rFonts w:hint="eastAsia"/>
          <w:sz w:val="22"/>
          <w:szCs w:val="22"/>
        </w:rPr>
        <w:t>ő</w:t>
      </w:r>
      <w:r w:rsidR="00C21811" w:rsidRPr="00C21811">
        <w:rPr>
          <w:sz w:val="22"/>
          <w:szCs w:val="22"/>
        </w:rPr>
        <w:t xml:space="preserve"> k</w:t>
      </w:r>
      <w:r w:rsidR="00C21811" w:rsidRPr="00C21811">
        <w:rPr>
          <w:rFonts w:hint="eastAsia"/>
          <w:sz w:val="22"/>
          <w:szCs w:val="22"/>
        </w:rPr>
        <w:t>é</w:t>
      </w:r>
      <w:r w:rsidR="00C21811" w:rsidRPr="00C21811">
        <w:rPr>
          <w:sz w:val="22"/>
          <w:szCs w:val="22"/>
        </w:rPr>
        <w:t>rd</w:t>
      </w:r>
      <w:r w:rsidR="00C21811" w:rsidRPr="00C21811">
        <w:rPr>
          <w:rFonts w:hint="eastAsia"/>
          <w:sz w:val="22"/>
          <w:szCs w:val="22"/>
        </w:rPr>
        <w:t>é</w:t>
      </w:r>
      <w:r w:rsidR="00C21811" w:rsidRPr="00C21811">
        <w:rPr>
          <w:sz w:val="22"/>
          <w:szCs w:val="22"/>
        </w:rPr>
        <w:t>sekben t</w:t>
      </w:r>
      <w:r w:rsidR="00C21811" w:rsidRPr="00C21811">
        <w:rPr>
          <w:rFonts w:hint="eastAsia"/>
          <w:sz w:val="22"/>
          <w:szCs w:val="22"/>
        </w:rPr>
        <w:t>ö</w:t>
      </w:r>
      <w:r w:rsidR="00C21811" w:rsidRPr="00C21811">
        <w:rPr>
          <w:sz w:val="22"/>
          <w:szCs w:val="22"/>
        </w:rPr>
        <w:t>rt</w:t>
      </w:r>
      <w:r w:rsidR="00C21811" w:rsidRPr="00C21811">
        <w:rPr>
          <w:rFonts w:hint="eastAsia"/>
          <w:sz w:val="22"/>
          <w:szCs w:val="22"/>
        </w:rPr>
        <w:t>é</w:t>
      </w:r>
      <w:r w:rsidR="00C21811" w:rsidRPr="00C21811">
        <w:rPr>
          <w:sz w:val="22"/>
          <w:szCs w:val="22"/>
        </w:rPr>
        <w:t>n</w:t>
      </w:r>
      <w:r w:rsidR="00C21811" w:rsidRPr="00C21811">
        <w:rPr>
          <w:rFonts w:hint="eastAsia"/>
          <w:sz w:val="22"/>
          <w:szCs w:val="22"/>
        </w:rPr>
        <w:t>ő</w:t>
      </w:r>
      <w:r w:rsidR="00C21811" w:rsidRPr="00C21811">
        <w:rPr>
          <w:sz w:val="22"/>
          <w:szCs w:val="22"/>
        </w:rPr>
        <w:t xml:space="preserve"> tan</w:t>
      </w:r>
      <w:r w:rsidR="00C21811" w:rsidRPr="00C21811">
        <w:rPr>
          <w:rFonts w:hint="eastAsia"/>
          <w:sz w:val="22"/>
          <w:szCs w:val="22"/>
        </w:rPr>
        <w:t>á</w:t>
      </w:r>
      <w:r w:rsidR="00C21811" w:rsidRPr="00C21811">
        <w:rPr>
          <w:sz w:val="22"/>
          <w:szCs w:val="22"/>
        </w:rPr>
        <w:t>csad</w:t>
      </w:r>
      <w:r w:rsidR="00C21811" w:rsidRPr="00C21811">
        <w:rPr>
          <w:rFonts w:hint="eastAsia"/>
          <w:sz w:val="22"/>
          <w:szCs w:val="22"/>
        </w:rPr>
        <w:t>á</w:t>
      </w:r>
      <w:r w:rsidR="00C21811" w:rsidRPr="00C21811">
        <w:rPr>
          <w:sz w:val="22"/>
          <w:szCs w:val="22"/>
        </w:rPr>
        <w:t>s, ennek keret</w:t>
      </w:r>
      <w:r w:rsidR="00C21811" w:rsidRPr="00C21811">
        <w:rPr>
          <w:rFonts w:hint="eastAsia"/>
          <w:sz w:val="22"/>
          <w:szCs w:val="22"/>
        </w:rPr>
        <w:t>é</w:t>
      </w:r>
      <w:r w:rsidR="00C21811" w:rsidRPr="00C21811">
        <w:rPr>
          <w:sz w:val="22"/>
          <w:szCs w:val="22"/>
        </w:rPr>
        <w:t xml:space="preserve">ben </w:t>
      </w:r>
      <w:r w:rsidRPr="0036556C">
        <w:rPr>
          <w:sz w:val="22"/>
          <w:szCs w:val="22"/>
        </w:rPr>
        <w:t>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jogi ut</w:t>
      </w:r>
      <w:r w:rsidRPr="0036556C">
        <w:rPr>
          <w:rFonts w:hint="eastAsia"/>
          <w:sz w:val="22"/>
          <w:szCs w:val="22"/>
        </w:rPr>
        <w:t>ó</w:t>
      </w:r>
      <w:r w:rsidRPr="0036556C">
        <w:rPr>
          <w:sz w:val="22"/>
          <w:szCs w:val="22"/>
        </w:rPr>
        <w:t>ellen</w:t>
      </w:r>
      <w:r w:rsidRPr="0036556C">
        <w:rPr>
          <w:rFonts w:hint="eastAsia"/>
          <w:sz w:val="22"/>
          <w:szCs w:val="22"/>
        </w:rPr>
        <w:t>ő</w:t>
      </w:r>
      <w:r w:rsidRPr="0036556C">
        <w:rPr>
          <w:sz w:val="22"/>
          <w:szCs w:val="22"/>
        </w:rPr>
        <w:t>rz</w:t>
      </w:r>
      <w:r w:rsidRPr="0036556C">
        <w:rPr>
          <w:rFonts w:hint="eastAsia"/>
          <w:sz w:val="22"/>
          <w:szCs w:val="22"/>
        </w:rPr>
        <w:t>é</w:t>
      </w:r>
      <w:r w:rsidRPr="0036556C">
        <w:rPr>
          <w:sz w:val="22"/>
          <w:szCs w:val="22"/>
        </w:rPr>
        <w:t>si tev</w:t>
      </w:r>
      <w:r w:rsidRPr="0036556C">
        <w:rPr>
          <w:rFonts w:hint="eastAsia"/>
          <w:sz w:val="22"/>
          <w:szCs w:val="22"/>
        </w:rPr>
        <w:t>é</w:t>
      </w:r>
      <w:r w:rsidRPr="0036556C">
        <w:rPr>
          <w:sz w:val="22"/>
          <w:szCs w:val="22"/>
        </w:rPr>
        <w:t>kenys</w:t>
      </w:r>
      <w:r w:rsidRPr="0036556C">
        <w:rPr>
          <w:rFonts w:hint="eastAsia"/>
          <w:sz w:val="22"/>
          <w:szCs w:val="22"/>
        </w:rPr>
        <w:t>é</w:t>
      </w:r>
      <w:r w:rsidRPr="0036556C">
        <w:rPr>
          <w:sz w:val="22"/>
          <w:szCs w:val="22"/>
        </w:rPr>
        <w:t>g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sa</w:t>
      </w:r>
      <w:r w:rsidR="004D269E">
        <w:rPr>
          <w:sz w:val="22"/>
          <w:szCs w:val="22"/>
        </w:rPr>
        <w:t>, és az ahhoz kapcsolódó adminisztrációs feladatok – ideértve az EMIR/EUPR/EPTK vagy a mindenkori elektronikus pályázatkezelői felület közbeszerzési modulja szakértői felületének adatfeltöltését is – elvégzése</w:t>
      </w:r>
      <w:r w:rsidRPr="0036556C">
        <w:rPr>
          <w:sz w:val="22"/>
          <w:szCs w:val="22"/>
        </w:rPr>
        <w:t>;</w:t>
      </w:r>
    </w:p>
    <w:p w:rsidR="004F7427" w:rsidRPr="0036556C" w:rsidRDefault="004F7427" w:rsidP="004F7427">
      <w:pPr>
        <w:pStyle w:val="Listaszerbekezds"/>
        <w:numPr>
          <w:ilvl w:val="0"/>
          <w:numId w:val="48"/>
        </w:numPr>
        <w:suppressAutoHyphens w:val="0"/>
        <w:autoSpaceDE w:val="0"/>
        <w:autoSpaceDN w:val="0"/>
        <w:adjustRightInd w:val="0"/>
        <w:jc w:val="both"/>
        <w:outlineLvl w:val="0"/>
        <w:rPr>
          <w:sz w:val="22"/>
          <w:szCs w:val="22"/>
          <w:lang w:eastAsia="en-GB"/>
        </w:rPr>
      </w:pPr>
      <w:r w:rsidRPr="0036556C">
        <w:rPr>
          <w:sz w:val="22"/>
          <w:szCs w:val="22"/>
        </w:rPr>
        <w:t>A 3.1. pontban hivatkozott jogszab</w:t>
      </w:r>
      <w:r w:rsidRPr="0036556C">
        <w:rPr>
          <w:rFonts w:hint="eastAsia"/>
          <w:sz w:val="22"/>
          <w:szCs w:val="22"/>
        </w:rPr>
        <w:t>á</w:t>
      </w:r>
      <w:r w:rsidRPr="0036556C">
        <w:rPr>
          <w:sz w:val="22"/>
          <w:szCs w:val="22"/>
        </w:rPr>
        <w:t>ly alapj</w:t>
      </w:r>
      <w:r w:rsidRPr="0036556C">
        <w:rPr>
          <w:rFonts w:hint="eastAsia"/>
          <w:sz w:val="22"/>
          <w:szCs w:val="22"/>
        </w:rPr>
        <w:t>á</w:t>
      </w:r>
      <w:r w:rsidRPr="0036556C">
        <w:rPr>
          <w:sz w:val="22"/>
          <w:szCs w:val="22"/>
        </w:rPr>
        <w:t xml:space="preserve">n, </w:t>
      </w:r>
      <w:r w:rsidRPr="0036556C">
        <w:rPr>
          <w:sz w:val="22"/>
          <w:szCs w:val="22"/>
          <w:lang w:eastAsia="en-GB"/>
        </w:rPr>
        <w:t>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xml:space="preserve"> feladat</w:t>
      </w:r>
      <w:r w:rsidRPr="0036556C">
        <w:rPr>
          <w:rFonts w:hint="eastAsia"/>
          <w:sz w:val="22"/>
          <w:szCs w:val="22"/>
          <w:lang w:eastAsia="en-GB"/>
        </w:rPr>
        <w:t>á</w:t>
      </w:r>
      <w:r w:rsidRPr="0036556C">
        <w:rPr>
          <w:sz w:val="22"/>
          <w:szCs w:val="22"/>
          <w:lang w:eastAsia="en-GB"/>
        </w:rPr>
        <w:t>t k</w:t>
      </w:r>
      <w:r w:rsidRPr="0036556C">
        <w:rPr>
          <w:rFonts w:hint="eastAsia"/>
          <w:sz w:val="22"/>
          <w:szCs w:val="22"/>
          <w:lang w:eastAsia="en-GB"/>
        </w:rPr>
        <w:t>é</w:t>
      </w:r>
      <w:r w:rsidRPr="0036556C">
        <w:rPr>
          <w:sz w:val="22"/>
          <w:szCs w:val="22"/>
          <w:lang w:eastAsia="en-GB"/>
        </w:rPr>
        <w:t>pez</w:t>
      </w:r>
      <w:r w:rsidRPr="0036556C">
        <w:rPr>
          <w:rFonts w:hint="eastAsia"/>
          <w:sz w:val="22"/>
          <w:szCs w:val="22"/>
          <w:lang w:eastAsia="en-GB"/>
        </w:rPr>
        <w:t>ő</w:t>
      </w:r>
      <w:r w:rsidRPr="0036556C">
        <w:rPr>
          <w:sz w:val="22"/>
          <w:szCs w:val="22"/>
          <w:lang w:eastAsia="en-GB"/>
        </w:rPr>
        <w:t>, 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si elj</w:t>
      </w:r>
      <w:r w:rsidRPr="0036556C">
        <w:rPr>
          <w:rFonts w:hint="eastAsia"/>
          <w:sz w:val="22"/>
          <w:szCs w:val="22"/>
          <w:lang w:eastAsia="en-GB"/>
        </w:rPr>
        <w:t>á</w:t>
      </w:r>
      <w:r w:rsidRPr="0036556C">
        <w:rPr>
          <w:sz w:val="22"/>
          <w:szCs w:val="22"/>
          <w:lang w:eastAsia="en-GB"/>
        </w:rPr>
        <w:t>r</w:t>
      </w:r>
      <w:r w:rsidRPr="0036556C">
        <w:rPr>
          <w:rFonts w:hint="eastAsia"/>
          <w:sz w:val="22"/>
          <w:szCs w:val="22"/>
          <w:lang w:eastAsia="en-GB"/>
        </w:rPr>
        <w:t>á</w:t>
      </w:r>
      <w:r w:rsidRPr="0036556C">
        <w:rPr>
          <w:sz w:val="22"/>
          <w:szCs w:val="22"/>
          <w:lang w:eastAsia="en-GB"/>
        </w:rPr>
        <w:t>sok keret</w:t>
      </w:r>
      <w:r w:rsidRPr="0036556C">
        <w:rPr>
          <w:rFonts w:hint="eastAsia"/>
          <w:sz w:val="22"/>
          <w:szCs w:val="22"/>
          <w:lang w:eastAsia="en-GB"/>
        </w:rPr>
        <w:t>é</w:t>
      </w:r>
      <w:r w:rsidRPr="0036556C">
        <w:rPr>
          <w:sz w:val="22"/>
          <w:szCs w:val="22"/>
          <w:lang w:eastAsia="en-GB"/>
        </w:rPr>
        <w:t>ben k</w:t>
      </w:r>
      <w:r w:rsidRPr="0036556C">
        <w:rPr>
          <w:rFonts w:hint="eastAsia"/>
          <w:sz w:val="22"/>
          <w:szCs w:val="22"/>
          <w:lang w:eastAsia="en-GB"/>
        </w:rPr>
        <w:t>ö</w:t>
      </w:r>
      <w:r w:rsidRPr="0036556C">
        <w:rPr>
          <w:sz w:val="22"/>
          <w:szCs w:val="22"/>
          <w:lang w:eastAsia="en-GB"/>
        </w:rPr>
        <w:t>t</w:t>
      </w:r>
      <w:r w:rsidRPr="0036556C">
        <w:rPr>
          <w:rFonts w:hint="eastAsia"/>
          <w:sz w:val="22"/>
          <w:szCs w:val="22"/>
          <w:lang w:eastAsia="en-GB"/>
        </w:rPr>
        <w:t>ö</w:t>
      </w:r>
      <w:r w:rsidRPr="0036556C">
        <w:rPr>
          <w:sz w:val="22"/>
          <w:szCs w:val="22"/>
          <w:lang w:eastAsia="en-GB"/>
        </w:rPr>
        <w:t>tt szerz</w:t>
      </w:r>
      <w:r w:rsidRPr="0036556C">
        <w:rPr>
          <w:rFonts w:hint="eastAsia"/>
          <w:sz w:val="22"/>
          <w:szCs w:val="22"/>
          <w:lang w:eastAsia="en-GB"/>
        </w:rPr>
        <w:t>ő</w:t>
      </w:r>
      <w:r w:rsidRPr="0036556C">
        <w:rPr>
          <w:sz w:val="22"/>
          <w:szCs w:val="22"/>
          <w:lang w:eastAsia="en-GB"/>
        </w:rPr>
        <w:t>d</w:t>
      </w:r>
      <w:r w:rsidRPr="0036556C">
        <w:rPr>
          <w:rFonts w:hint="eastAsia"/>
          <w:sz w:val="22"/>
          <w:szCs w:val="22"/>
          <w:lang w:eastAsia="en-GB"/>
        </w:rPr>
        <w:t>é</w:t>
      </w:r>
      <w:r w:rsidRPr="0036556C">
        <w:rPr>
          <w:sz w:val="22"/>
          <w:szCs w:val="22"/>
          <w:lang w:eastAsia="en-GB"/>
        </w:rPr>
        <w:t>sek m</w:t>
      </w:r>
      <w:r w:rsidRPr="0036556C">
        <w:rPr>
          <w:rFonts w:hint="eastAsia"/>
          <w:sz w:val="22"/>
          <w:szCs w:val="22"/>
          <w:lang w:eastAsia="en-GB"/>
        </w:rPr>
        <w:t>ó</w:t>
      </w:r>
      <w:r w:rsidRPr="0036556C">
        <w:rPr>
          <w:sz w:val="22"/>
          <w:szCs w:val="22"/>
          <w:lang w:eastAsia="en-GB"/>
        </w:rPr>
        <w:t>dos</w:t>
      </w:r>
      <w:r w:rsidRPr="0036556C">
        <w:rPr>
          <w:rFonts w:hint="eastAsia"/>
          <w:sz w:val="22"/>
          <w:szCs w:val="22"/>
          <w:lang w:eastAsia="en-GB"/>
        </w:rPr>
        <w:t>í</w:t>
      </w:r>
      <w:r w:rsidRPr="0036556C">
        <w:rPr>
          <w:sz w:val="22"/>
          <w:szCs w:val="22"/>
          <w:lang w:eastAsia="en-GB"/>
        </w:rPr>
        <w:t>t</w:t>
      </w:r>
      <w:r w:rsidRPr="0036556C">
        <w:rPr>
          <w:rFonts w:hint="eastAsia"/>
          <w:sz w:val="22"/>
          <w:szCs w:val="22"/>
          <w:lang w:eastAsia="en-GB"/>
        </w:rPr>
        <w:t>á</w:t>
      </w:r>
      <w:r w:rsidRPr="0036556C">
        <w:rPr>
          <w:sz w:val="22"/>
          <w:szCs w:val="22"/>
          <w:lang w:eastAsia="en-GB"/>
        </w:rPr>
        <w:t>s</w:t>
      </w:r>
      <w:r w:rsidRPr="0036556C">
        <w:rPr>
          <w:rFonts w:hint="eastAsia"/>
          <w:sz w:val="22"/>
          <w:szCs w:val="22"/>
          <w:lang w:eastAsia="en-GB"/>
        </w:rPr>
        <w:t>á</w:t>
      </w:r>
      <w:r w:rsidRPr="0036556C">
        <w:rPr>
          <w:sz w:val="22"/>
          <w:szCs w:val="22"/>
          <w:lang w:eastAsia="en-GB"/>
        </w:rPr>
        <w:t>nak 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si-jogi szempont</w:t>
      </w:r>
      <w:r w:rsidRPr="0036556C">
        <w:rPr>
          <w:rFonts w:hint="eastAsia"/>
          <w:sz w:val="22"/>
          <w:szCs w:val="22"/>
          <w:lang w:eastAsia="en-GB"/>
        </w:rPr>
        <w:t>ú</w:t>
      </w:r>
      <w:r w:rsidRPr="0036556C">
        <w:rPr>
          <w:sz w:val="22"/>
          <w:szCs w:val="22"/>
          <w:lang w:eastAsia="en-GB"/>
        </w:rPr>
        <w:t xml:space="preserve"> v</w:t>
      </w:r>
      <w:r w:rsidRPr="0036556C">
        <w:rPr>
          <w:rFonts w:hint="eastAsia"/>
          <w:sz w:val="22"/>
          <w:szCs w:val="22"/>
          <w:lang w:eastAsia="en-GB"/>
        </w:rPr>
        <w:t>é</w:t>
      </w:r>
      <w:r w:rsidRPr="0036556C">
        <w:rPr>
          <w:sz w:val="22"/>
          <w:szCs w:val="22"/>
          <w:lang w:eastAsia="en-GB"/>
        </w:rPr>
        <w:t>lem</w:t>
      </w:r>
      <w:r w:rsidRPr="0036556C">
        <w:rPr>
          <w:rFonts w:hint="eastAsia"/>
          <w:sz w:val="22"/>
          <w:szCs w:val="22"/>
          <w:lang w:eastAsia="en-GB"/>
        </w:rPr>
        <w:t>é</w:t>
      </w:r>
      <w:r w:rsidRPr="0036556C">
        <w:rPr>
          <w:sz w:val="22"/>
          <w:szCs w:val="22"/>
          <w:lang w:eastAsia="en-GB"/>
        </w:rPr>
        <w:t>nyez</w:t>
      </w:r>
      <w:r w:rsidRPr="0036556C">
        <w:rPr>
          <w:rFonts w:hint="eastAsia"/>
          <w:sz w:val="22"/>
          <w:szCs w:val="22"/>
          <w:lang w:eastAsia="en-GB"/>
        </w:rPr>
        <w:t>é</w:t>
      </w:r>
      <w:r w:rsidRPr="0036556C">
        <w:rPr>
          <w:sz w:val="22"/>
          <w:szCs w:val="22"/>
          <w:lang w:eastAsia="en-GB"/>
        </w:rPr>
        <w:t>se sor</w:t>
      </w:r>
      <w:r w:rsidRPr="0036556C">
        <w:rPr>
          <w:rFonts w:hint="eastAsia"/>
          <w:sz w:val="22"/>
          <w:szCs w:val="22"/>
          <w:lang w:eastAsia="en-GB"/>
        </w:rPr>
        <w:t>á</w:t>
      </w:r>
      <w:r w:rsidRPr="0036556C">
        <w:rPr>
          <w:sz w:val="22"/>
          <w:szCs w:val="22"/>
          <w:lang w:eastAsia="en-GB"/>
        </w:rPr>
        <w:t>n felmer</w:t>
      </w:r>
      <w:r w:rsidRPr="0036556C">
        <w:rPr>
          <w:rFonts w:hint="eastAsia"/>
          <w:sz w:val="22"/>
          <w:szCs w:val="22"/>
          <w:lang w:eastAsia="en-GB"/>
        </w:rPr>
        <w:t>ü</w:t>
      </w:r>
      <w:r w:rsidRPr="0036556C">
        <w:rPr>
          <w:sz w:val="22"/>
          <w:szCs w:val="22"/>
          <w:lang w:eastAsia="en-GB"/>
        </w:rPr>
        <w:t>l</w:t>
      </w:r>
      <w:r w:rsidRPr="0036556C">
        <w:rPr>
          <w:rFonts w:hint="eastAsia"/>
          <w:sz w:val="22"/>
          <w:szCs w:val="22"/>
          <w:lang w:eastAsia="en-GB"/>
        </w:rPr>
        <w:t>ő</w:t>
      </w:r>
      <w:r w:rsidRPr="0036556C">
        <w:rPr>
          <w:sz w:val="22"/>
          <w:szCs w:val="22"/>
          <w:lang w:eastAsia="en-GB"/>
        </w:rPr>
        <w:t xml:space="preserve"> 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 xml:space="preserve">si </w:t>
      </w:r>
      <w:r w:rsidRPr="0036556C">
        <w:rPr>
          <w:rFonts w:hint="eastAsia"/>
          <w:sz w:val="22"/>
          <w:szCs w:val="22"/>
          <w:lang w:eastAsia="en-GB"/>
        </w:rPr>
        <w:t>é</w:t>
      </w:r>
      <w:r w:rsidRPr="0036556C">
        <w:rPr>
          <w:sz w:val="22"/>
          <w:szCs w:val="22"/>
          <w:lang w:eastAsia="en-GB"/>
        </w:rPr>
        <w:t>s/vagy jogi szaktud</w:t>
      </w:r>
      <w:r w:rsidRPr="0036556C">
        <w:rPr>
          <w:rFonts w:hint="eastAsia"/>
          <w:sz w:val="22"/>
          <w:szCs w:val="22"/>
          <w:lang w:eastAsia="en-GB"/>
        </w:rPr>
        <w:t>á</w:t>
      </w:r>
      <w:r w:rsidRPr="0036556C">
        <w:rPr>
          <w:sz w:val="22"/>
          <w:szCs w:val="22"/>
          <w:lang w:eastAsia="en-GB"/>
        </w:rPr>
        <w:t>st ig</w:t>
      </w:r>
      <w:r w:rsidRPr="0036556C">
        <w:rPr>
          <w:rFonts w:hint="eastAsia"/>
          <w:sz w:val="22"/>
          <w:szCs w:val="22"/>
          <w:lang w:eastAsia="en-GB"/>
        </w:rPr>
        <w:t>é</w:t>
      </w:r>
      <w:r w:rsidRPr="0036556C">
        <w:rPr>
          <w:sz w:val="22"/>
          <w:szCs w:val="22"/>
          <w:lang w:eastAsia="en-GB"/>
        </w:rPr>
        <w:t>nyl</w:t>
      </w:r>
      <w:r w:rsidRPr="0036556C">
        <w:rPr>
          <w:rFonts w:hint="eastAsia"/>
          <w:sz w:val="22"/>
          <w:szCs w:val="22"/>
          <w:lang w:eastAsia="en-GB"/>
        </w:rPr>
        <w:t>ő</w:t>
      </w:r>
      <w:r w:rsidRPr="0036556C">
        <w:rPr>
          <w:sz w:val="22"/>
          <w:szCs w:val="22"/>
          <w:lang w:eastAsia="en-GB"/>
        </w:rPr>
        <w:t xml:space="preserve"> k</w:t>
      </w:r>
      <w:r w:rsidRPr="0036556C">
        <w:rPr>
          <w:rFonts w:hint="eastAsia"/>
          <w:sz w:val="22"/>
          <w:szCs w:val="22"/>
          <w:lang w:eastAsia="en-GB"/>
        </w:rPr>
        <w:t>é</w:t>
      </w:r>
      <w:r w:rsidRPr="0036556C">
        <w:rPr>
          <w:sz w:val="22"/>
          <w:szCs w:val="22"/>
          <w:lang w:eastAsia="en-GB"/>
        </w:rPr>
        <w:t>rd</w:t>
      </w:r>
      <w:r w:rsidRPr="0036556C">
        <w:rPr>
          <w:rFonts w:hint="eastAsia"/>
          <w:sz w:val="22"/>
          <w:szCs w:val="22"/>
          <w:lang w:eastAsia="en-GB"/>
        </w:rPr>
        <w:t>é</w:t>
      </w:r>
      <w:r w:rsidRPr="0036556C">
        <w:rPr>
          <w:sz w:val="22"/>
          <w:szCs w:val="22"/>
          <w:lang w:eastAsia="en-GB"/>
        </w:rPr>
        <w:t>sekben t</w:t>
      </w:r>
      <w:r w:rsidRPr="0036556C">
        <w:rPr>
          <w:rFonts w:hint="eastAsia"/>
          <w:sz w:val="22"/>
          <w:szCs w:val="22"/>
          <w:lang w:eastAsia="en-GB"/>
        </w:rPr>
        <w:t>ö</w:t>
      </w:r>
      <w:r w:rsidRPr="0036556C">
        <w:rPr>
          <w:sz w:val="22"/>
          <w:szCs w:val="22"/>
          <w:lang w:eastAsia="en-GB"/>
        </w:rPr>
        <w:t>rt</w:t>
      </w:r>
      <w:r w:rsidRPr="0036556C">
        <w:rPr>
          <w:rFonts w:hint="eastAsia"/>
          <w:sz w:val="22"/>
          <w:szCs w:val="22"/>
          <w:lang w:eastAsia="en-GB"/>
        </w:rPr>
        <w:t>é</w:t>
      </w:r>
      <w:r w:rsidRPr="0036556C">
        <w:rPr>
          <w:sz w:val="22"/>
          <w:szCs w:val="22"/>
          <w:lang w:eastAsia="en-GB"/>
        </w:rPr>
        <w:t>n</w:t>
      </w:r>
      <w:r w:rsidRPr="0036556C">
        <w:rPr>
          <w:rFonts w:hint="eastAsia"/>
          <w:sz w:val="22"/>
          <w:szCs w:val="22"/>
          <w:lang w:eastAsia="en-GB"/>
        </w:rPr>
        <w:t>ő</w:t>
      </w:r>
      <w:r w:rsidRPr="0036556C">
        <w:rPr>
          <w:sz w:val="22"/>
          <w:szCs w:val="22"/>
          <w:lang w:eastAsia="en-GB"/>
        </w:rPr>
        <w:t xml:space="preserve"> tan</w:t>
      </w:r>
      <w:r w:rsidRPr="0036556C">
        <w:rPr>
          <w:rFonts w:hint="eastAsia"/>
          <w:sz w:val="22"/>
          <w:szCs w:val="22"/>
          <w:lang w:eastAsia="en-GB"/>
        </w:rPr>
        <w:t>á</w:t>
      </w:r>
      <w:r w:rsidRPr="0036556C">
        <w:rPr>
          <w:sz w:val="22"/>
          <w:szCs w:val="22"/>
          <w:lang w:eastAsia="en-GB"/>
        </w:rPr>
        <w:t>csad</w:t>
      </w:r>
      <w:r w:rsidRPr="0036556C">
        <w:rPr>
          <w:rFonts w:hint="eastAsia"/>
          <w:sz w:val="22"/>
          <w:szCs w:val="22"/>
          <w:lang w:eastAsia="en-GB"/>
        </w:rPr>
        <w:t>á</w:t>
      </w:r>
      <w:r w:rsidRPr="0036556C">
        <w:rPr>
          <w:sz w:val="22"/>
          <w:szCs w:val="22"/>
          <w:lang w:eastAsia="en-GB"/>
        </w:rPr>
        <w:t>s, ennek keret</w:t>
      </w:r>
      <w:r w:rsidRPr="0036556C">
        <w:rPr>
          <w:rFonts w:hint="eastAsia"/>
          <w:sz w:val="22"/>
          <w:szCs w:val="22"/>
          <w:lang w:eastAsia="en-GB"/>
        </w:rPr>
        <w:t>é</w:t>
      </w:r>
      <w:r w:rsidRPr="0036556C">
        <w:rPr>
          <w:sz w:val="22"/>
          <w:szCs w:val="22"/>
          <w:lang w:eastAsia="en-GB"/>
        </w:rPr>
        <w:t>ben 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 xml:space="preserve">si-jogi </w:t>
      </w:r>
      <w:r w:rsidRPr="0036556C">
        <w:rPr>
          <w:rFonts w:hint="eastAsia"/>
          <w:sz w:val="22"/>
          <w:szCs w:val="22"/>
          <w:lang w:eastAsia="en-GB"/>
        </w:rPr>
        <w:t>á</w:t>
      </w:r>
      <w:r w:rsidRPr="0036556C">
        <w:rPr>
          <w:sz w:val="22"/>
          <w:szCs w:val="22"/>
          <w:lang w:eastAsia="en-GB"/>
        </w:rPr>
        <w:t>ll</w:t>
      </w:r>
      <w:r w:rsidRPr="0036556C">
        <w:rPr>
          <w:rFonts w:hint="eastAsia"/>
          <w:sz w:val="22"/>
          <w:szCs w:val="22"/>
          <w:lang w:eastAsia="en-GB"/>
        </w:rPr>
        <w:t>á</w:t>
      </w:r>
      <w:r w:rsidRPr="0036556C">
        <w:rPr>
          <w:sz w:val="22"/>
          <w:szCs w:val="22"/>
          <w:lang w:eastAsia="en-GB"/>
        </w:rPr>
        <w:t>sfoglal</w:t>
      </w:r>
      <w:r w:rsidRPr="0036556C">
        <w:rPr>
          <w:rFonts w:hint="eastAsia"/>
          <w:sz w:val="22"/>
          <w:szCs w:val="22"/>
          <w:lang w:eastAsia="en-GB"/>
        </w:rPr>
        <w:t>á</w:t>
      </w:r>
      <w:r w:rsidRPr="0036556C">
        <w:rPr>
          <w:sz w:val="22"/>
          <w:szCs w:val="22"/>
          <w:lang w:eastAsia="en-GB"/>
        </w:rPr>
        <w:t>s, v</w:t>
      </w:r>
      <w:r w:rsidRPr="0036556C">
        <w:rPr>
          <w:rFonts w:hint="eastAsia"/>
          <w:sz w:val="22"/>
          <w:szCs w:val="22"/>
          <w:lang w:eastAsia="en-GB"/>
        </w:rPr>
        <w:t>é</w:t>
      </w:r>
      <w:r w:rsidRPr="0036556C">
        <w:rPr>
          <w:sz w:val="22"/>
          <w:szCs w:val="22"/>
          <w:lang w:eastAsia="en-GB"/>
        </w:rPr>
        <w:t>lem</w:t>
      </w:r>
      <w:r w:rsidRPr="0036556C">
        <w:rPr>
          <w:rFonts w:hint="eastAsia"/>
          <w:sz w:val="22"/>
          <w:szCs w:val="22"/>
          <w:lang w:eastAsia="en-GB"/>
        </w:rPr>
        <w:t>é</w:t>
      </w:r>
      <w:r w:rsidRPr="0036556C">
        <w:rPr>
          <w:sz w:val="22"/>
          <w:szCs w:val="22"/>
          <w:lang w:eastAsia="en-GB"/>
        </w:rPr>
        <w:t>ny elk</w:t>
      </w:r>
      <w:r w:rsidRPr="0036556C">
        <w:rPr>
          <w:rFonts w:hint="eastAsia"/>
          <w:sz w:val="22"/>
          <w:szCs w:val="22"/>
          <w:lang w:eastAsia="en-GB"/>
        </w:rPr>
        <w:t>é</w:t>
      </w:r>
      <w:r w:rsidRPr="0036556C">
        <w:rPr>
          <w:sz w:val="22"/>
          <w:szCs w:val="22"/>
          <w:lang w:eastAsia="en-GB"/>
        </w:rPr>
        <w:t>sz</w:t>
      </w:r>
      <w:r w:rsidRPr="0036556C">
        <w:rPr>
          <w:rFonts w:hint="eastAsia"/>
          <w:sz w:val="22"/>
          <w:szCs w:val="22"/>
          <w:lang w:eastAsia="en-GB"/>
        </w:rPr>
        <w:t>í</w:t>
      </w:r>
      <w:r w:rsidRPr="0036556C">
        <w:rPr>
          <w:sz w:val="22"/>
          <w:szCs w:val="22"/>
          <w:lang w:eastAsia="en-GB"/>
        </w:rPr>
        <w:t>t</w:t>
      </w:r>
      <w:r w:rsidRPr="0036556C">
        <w:rPr>
          <w:rFonts w:hint="eastAsia"/>
          <w:sz w:val="22"/>
          <w:szCs w:val="22"/>
          <w:lang w:eastAsia="en-GB"/>
        </w:rPr>
        <w:t>é</w:t>
      </w:r>
      <w:r w:rsidRPr="0036556C">
        <w:rPr>
          <w:sz w:val="22"/>
          <w:szCs w:val="22"/>
          <w:lang w:eastAsia="en-GB"/>
        </w:rPr>
        <w:t>se, 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xml:space="preserve"> </w:t>
      </w:r>
      <w:r w:rsidRPr="0036556C">
        <w:rPr>
          <w:rFonts w:hint="eastAsia"/>
          <w:sz w:val="22"/>
          <w:szCs w:val="22"/>
          <w:lang w:eastAsia="en-GB"/>
        </w:rPr>
        <w:t>á</w:t>
      </w:r>
      <w:r w:rsidRPr="0036556C">
        <w:rPr>
          <w:sz w:val="22"/>
          <w:szCs w:val="22"/>
          <w:lang w:eastAsia="en-GB"/>
        </w:rPr>
        <w:t xml:space="preserve">ltal </w:t>
      </w:r>
      <w:r w:rsidRPr="0036556C">
        <w:rPr>
          <w:sz w:val="22"/>
          <w:szCs w:val="22"/>
        </w:rPr>
        <w:t xml:space="preserve">a </w:t>
      </w:r>
      <w:r w:rsidR="001E3485" w:rsidRPr="00D862C9">
        <w:rPr>
          <w:sz w:val="22"/>
          <w:szCs w:val="22"/>
        </w:rPr>
        <w:t xml:space="preserve">6.2. </w:t>
      </w:r>
      <w:r w:rsidRPr="00D862C9">
        <w:rPr>
          <w:sz w:val="22"/>
          <w:szCs w:val="22"/>
        </w:rPr>
        <w:t>pontban</w:t>
      </w:r>
      <w:r w:rsidRPr="0036556C">
        <w:rPr>
          <w:sz w:val="22"/>
          <w:szCs w:val="22"/>
        </w:rPr>
        <w:t xml:space="preserve"> meghat</w:t>
      </w:r>
      <w:r w:rsidRPr="0036556C">
        <w:rPr>
          <w:rFonts w:hint="eastAsia"/>
          <w:sz w:val="22"/>
          <w:szCs w:val="22"/>
        </w:rPr>
        <w:t>á</w:t>
      </w:r>
      <w:r w:rsidRPr="0036556C">
        <w:rPr>
          <w:sz w:val="22"/>
          <w:szCs w:val="22"/>
        </w:rPr>
        <w:t>rozott egyedi megrendel</w:t>
      </w:r>
      <w:r w:rsidRPr="0036556C">
        <w:rPr>
          <w:rFonts w:hint="eastAsia"/>
          <w:sz w:val="22"/>
          <w:szCs w:val="22"/>
        </w:rPr>
        <w:t>é</w:t>
      </w:r>
      <w:r w:rsidRPr="0036556C">
        <w:rPr>
          <w:sz w:val="22"/>
          <w:szCs w:val="22"/>
        </w:rPr>
        <w:t>sben foglalt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si felt</w:t>
      </w:r>
      <w:r w:rsidRPr="0036556C">
        <w:rPr>
          <w:rFonts w:hint="eastAsia"/>
          <w:sz w:val="22"/>
          <w:szCs w:val="22"/>
        </w:rPr>
        <w:t>é</w:t>
      </w:r>
      <w:r w:rsidRPr="0036556C">
        <w:rPr>
          <w:sz w:val="22"/>
          <w:szCs w:val="22"/>
        </w:rPr>
        <w:t>teleknek megfelel</w:t>
      </w:r>
      <w:r w:rsidRPr="0036556C">
        <w:rPr>
          <w:rFonts w:hint="eastAsia"/>
          <w:sz w:val="22"/>
          <w:szCs w:val="22"/>
        </w:rPr>
        <w:t>ő</w:t>
      </w:r>
      <w:r w:rsidRPr="0036556C">
        <w:rPr>
          <w:sz w:val="22"/>
          <w:szCs w:val="22"/>
        </w:rPr>
        <w:t>en</w:t>
      </w:r>
      <w:r w:rsidR="004D269E">
        <w:rPr>
          <w:sz w:val="22"/>
          <w:szCs w:val="22"/>
        </w:rPr>
        <w:t>, és az ahhoz kapcsolódó adminisztrációs feladatok – ideértve az EMIR/EUPR/EPTK vagy a mindenkori elektronikus pályázatkezelői felület közbeszerzési modulja szakértői felületének adatfeltöltését is – elvégzése</w:t>
      </w:r>
      <w:r w:rsidRPr="0036556C">
        <w:rPr>
          <w:sz w:val="22"/>
          <w:szCs w:val="22"/>
        </w:rPr>
        <w:t>;</w:t>
      </w:r>
    </w:p>
    <w:p w:rsidR="004F7427" w:rsidRPr="0036556C" w:rsidRDefault="004F7427" w:rsidP="004F7427">
      <w:pPr>
        <w:pStyle w:val="Listaszerbekezds"/>
        <w:numPr>
          <w:ilvl w:val="0"/>
          <w:numId w:val="48"/>
        </w:numPr>
        <w:suppressAutoHyphens w:val="0"/>
        <w:autoSpaceDE w:val="0"/>
        <w:autoSpaceDN w:val="0"/>
        <w:adjustRightInd w:val="0"/>
        <w:jc w:val="both"/>
        <w:outlineLvl w:val="0"/>
        <w:rPr>
          <w:sz w:val="22"/>
          <w:szCs w:val="22"/>
          <w:lang w:eastAsia="en-GB"/>
        </w:rPr>
      </w:pPr>
      <w:r w:rsidRPr="0036556C">
        <w:rPr>
          <w:sz w:val="22"/>
          <w:szCs w:val="22"/>
          <w:lang w:eastAsia="en-GB"/>
        </w:rPr>
        <w:t>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xml:space="preserve"> tev</w:t>
      </w:r>
      <w:r w:rsidRPr="0036556C">
        <w:rPr>
          <w:rFonts w:hint="eastAsia"/>
          <w:sz w:val="22"/>
          <w:szCs w:val="22"/>
          <w:lang w:eastAsia="en-GB"/>
        </w:rPr>
        <w:t>é</w:t>
      </w:r>
      <w:r w:rsidRPr="0036556C">
        <w:rPr>
          <w:sz w:val="22"/>
          <w:szCs w:val="22"/>
          <w:lang w:eastAsia="en-GB"/>
        </w:rPr>
        <w:t>kenys</w:t>
      </w:r>
      <w:r w:rsidRPr="0036556C">
        <w:rPr>
          <w:rFonts w:hint="eastAsia"/>
          <w:sz w:val="22"/>
          <w:szCs w:val="22"/>
          <w:lang w:eastAsia="en-GB"/>
        </w:rPr>
        <w:t>é</w:t>
      </w:r>
      <w:r w:rsidRPr="0036556C">
        <w:rPr>
          <w:sz w:val="22"/>
          <w:szCs w:val="22"/>
          <w:lang w:eastAsia="en-GB"/>
        </w:rPr>
        <w:t>gi k</w:t>
      </w:r>
      <w:r w:rsidRPr="0036556C">
        <w:rPr>
          <w:rFonts w:hint="eastAsia"/>
          <w:sz w:val="22"/>
          <w:szCs w:val="22"/>
          <w:lang w:eastAsia="en-GB"/>
        </w:rPr>
        <w:t>ö</w:t>
      </w:r>
      <w:r w:rsidRPr="0036556C">
        <w:rPr>
          <w:sz w:val="22"/>
          <w:szCs w:val="22"/>
          <w:lang w:eastAsia="en-GB"/>
        </w:rPr>
        <w:t>r</w:t>
      </w:r>
      <w:r w:rsidRPr="0036556C">
        <w:rPr>
          <w:rFonts w:hint="eastAsia"/>
          <w:sz w:val="22"/>
          <w:szCs w:val="22"/>
          <w:lang w:eastAsia="en-GB"/>
        </w:rPr>
        <w:t>é</w:t>
      </w:r>
      <w:r w:rsidRPr="0036556C">
        <w:rPr>
          <w:sz w:val="22"/>
          <w:szCs w:val="22"/>
          <w:lang w:eastAsia="en-GB"/>
        </w:rPr>
        <w:t xml:space="preserve">ben, </w:t>
      </w:r>
      <w:r w:rsidRPr="0036556C">
        <w:rPr>
          <w:rFonts w:hint="eastAsia"/>
          <w:sz w:val="22"/>
          <w:szCs w:val="22"/>
          <w:lang w:eastAsia="en-GB"/>
        </w:rPr>
        <w:t>–</w:t>
      </w:r>
      <w:r w:rsidRPr="0036556C">
        <w:rPr>
          <w:sz w:val="22"/>
          <w:szCs w:val="22"/>
          <w:lang w:eastAsia="en-GB"/>
        </w:rPr>
        <w:t xml:space="preserve"> az ellen</w:t>
      </w:r>
      <w:r w:rsidRPr="0036556C">
        <w:rPr>
          <w:rFonts w:hint="eastAsia"/>
          <w:sz w:val="22"/>
          <w:szCs w:val="22"/>
          <w:lang w:eastAsia="en-GB"/>
        </w:rPr>
        <w:t>ő</w:t>
      </w:r>
      <w:r w:rsidRPr="0036556C">
        <w:rPr>
          <w:sz w:val="22"/>
          <w:szCs w:val="22"/>
          <w:lang w:eastAsia="en-GB"/>
        </w:rPr>
        <w:t>rz</w:t>
      </w:r>
      <w:r w:rsidRPr="0036556C">
        <w:rPr>
          <w:rFonts w:hint="eastAsia"/>
          <w:sz w:val="22"/>
          <w:szCs w:val="22"/>
          <w:lang w:eastAsia="en-GB"/>
        </w:rPr>
        <w:t>é</w:t>
      </w:r>
      <w:r w:rsidRPr="0036556C">
        <w:rPr>
          <w:sz w:val="22"/>
          <w:szCs w:val="22"/>
          <w:lang w:eastAsia="en-GB"/>
        </w:rPr>
        <w:t xml:space="preserve">si feladatokkal </w:t>
      </w:r>
      <w:r w:rsidRPr="0036556C">
        <w:rPr>
          <w:rFonts w:hint="eastAsia"/>
          <w:sz w:val="22"/>
          <w:szCs w:val="22"/>
          <w:lang w:eastAsia="en-GB"/>
        </w:rPr>
        <w:t>ö</w:t>
      </w:r>
      <w:r w:rsidRPr="0036556C">
        <w:rPr>
          <w:sz w:val="22"/>
          <w:szCs w:val="22"/>
          <w:lang w:eastAsia="en-GB"/>
        </w:rPr>
        <w:t>sszef</w:t>
      </w:r>
      <w:r w:rsidRPr="0036556C">
        <w:rPr>
          <w:rFonts w:hint="eastAsia"/>
          <w:sz w:val="22"/>
          <w:szCs w:val="22"/>
          <w:lang w:eastAsia="en-GB"/>
        </w:rPr>
        <w:t>ü</w:t>
      </w:r>
      <w:r w:rsidRPr="0036556C">
        <w:rPr>
          <w:sz w:val="22"/>
          <w:szCs w:val="22"/>
          <w:lang w:eastAsia="en-GB"/>
        </w:rPr>
        <w:t>gg</w:t>
      </w:r>
      <w:r w:rsidRPr="0036556C">
        <w:rPr>
          <w:rFonts w:hint="eastAsia"/>
          <w:sz w:val="22"/>
          <w:szCs w:val="22"/>
          <w:lang w:eastAsia="en-GB"/>
        </w:rPr>
        <w:t>é</w:t>
      </w:r>
      <w:r w:rsidRPr="0036556C">
        <w:rPr>
          <w:sz w:val="22"/>
          <w:szCs w:val="22"/>
          <w:lang w:eastAsia="en-GB"/>
        </w:rPr>
        <w:t xml:space="preserve">sben </w:t>
      </w:r>
      <w:r w:rsidRPr="0036556C">
        <w:rPr>
          <w:rFonts w:hint="eastAsia"/>
          <w:sz w:val="22"/>
          <w:szCs w:val="22"/>
          <w:lang w:eastAsia="en-GB"/>
        </w:rPr>
        <w:t>–</w:t>
      </w:r>
      <w:r w:rsidRPr="0036556C">
        <w:rPr>
          <w:sz w:val="22"/>
          <w:szCs w:val="22"/>
          <w:lang w:eastAsia="en-GB"/>
        </w:rPr>
        <w:t xml:space="preserve"> felmer</w:t>
      </w:r>
      <w:r w:rsidRPr="0036556C">
        <w:rPr>
          <w:rFonts w:hint="eastAsia"/>
          <w:sz w:val="22"/>
          <w:szCs w:val="22"/>
          <w:lang w:eastAsia="en-GB"/>
        </w:rPr>
        <w:t>ü</w:t>
      </w:r>
      <w:r w:rsidRPr="0036556C">
        <w:rPr>
          <w:sz w:val="22"/>
          <w:szCs w:val="22"/>
          <w:lang w:eastAsia="en-GB"/>
        </w:rPr>
        <w:t>l</w:t>
      </w:r>
      <w:r w:rsidRPr="0036556C">
        <w:rPr>
          <w:rFonts w:hint="eastAsia"/>
          <w:sz w:val="22"/>
          <w:szCs w:val="22"/>
          <w:lang w:eastAsia="en-GB"/>
        </w:rPr>
        <w:t>ő</w:t>
      </w:r>
      <w:r w:rsidRPr="0036556C">
        <w:rPr>
          <w:sz w:val="22"/>
          <w:szCs w:val="22"/>
          <w:lang w:eastAsia="en-GB"/>
        </w:rPr>
        <w:t>, egy</w:t>
      </w:r>
      <w:r w:rsidRPr="0036556C">
        <w:rPr>
          <w:rFonts w:hint="eastAsia"/>
          <w:sz w:val="22"/>
          <w:szCs w:val="22"/>
          <w:lang w:eastAsia="en-GB"/>
        </w:rPr>
        <w:t>é</w:t>
      </w:r>
      <w:r w:rsidRPr="0036556C">
        <w:rPr>
          <w:sz w:val="22"/>
          <w:szCs w:val="22"/>
          <w:lang w:eastAsia="en-GB"/>
        </w:rPr>
        <w:t xml:space="preserve">b jogi, </w:t>
      </w:r>
      <w:r w:rsidRPr="0036556C">
        <w:rPr>
          <w:rFonts w:hint="eastAsia"/>
          <w:sz w:val="22"/>
          <w:szCs w:val="22"/>
          <w:lang w:eastAsia="en-GB"/>
        </w:rPr>
        <w:t>é</w:t>
      </w:r>
      <w:r w:rsidRPr="0036556C">
        <w:rPr>
          <w:sz w:val="22"/>
          <w:szCs w:val="22"/>
          <w:lang w:eastAsia="en-GB"/>
        </w:rPr>
        <w:t>s/vagy 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si szaktud</w:t>
      </w:r>
      <w:r w:rsidRPr="0036556C">
        <w:rPr>
          <w:rFonts w:hint="eastAsia"/>
          <w:sz w:val="22"/>
          <w:szCs w:val="22"/>
          <w:lang w:eastAsia="en-GB"/>
        </w:rPr>
        <w:t>á</w:t>
      </w:r>
      <w:r w:rsidRPr="0036556C">
        <w:rPr>
          <w:sz w:val="22"/>
          <w:szCs w:val="22"/>
          <w:lang w:eastAsia="en-GB"/>
        </w:rPr>
        <w:t>st ig</w:t>
      </w:r>
      <w:r w:rsidRPr="0036556C">
        <w:rPr>
          <w:rFonts w:hint="eastAsia"/>
          <w:sz w:val="22"/>
          <w:szCs w:val="22"/>
          <w:lang w:eastAsia="en-GB"/>
        </w:rPr>
        <w:t>é</w:t>
      </w:r>
      <w:r w:rsidRPr="0036556C">
        <w:rPr>
          <w:sz w:val="22"/>
          <w:szCs w:val="22"/>
          <w:lang w:eastAsia="en-GB"/>
        </w:rPr>
        <w:t>nyl</w:t>
      </w:r>
      <w:r w:rsidRPr="0036556C">
        <w:rPr>
          <w:rFonts w:hint="eastAsia"/>
          <w:sz w:val="22"/>
          <w:szCs w:val="22"/>
          <w:lang w:eastAsia="en-GB"/>
        </w:rPr>
        <w:t>ő</w:t>
      </w:r>
      <w:r w:rsidRPr="0036556C">
        <w:rPr>
          <w:sz w:val="22"/>
          <w:szCs w:val="22"/>
          <w:lang w:eastAsia="en-GB"/>
        </w:rPr>
        <w:t xml:space="preserve"> k</w:t>
      </w:r>
      <w:r w:rsidRPr="0036556C">
        <w:rPr>
          <w:rFonts w:hint="eastAsia"/>
          <w:sz w:val="22"/>
          <w:szCs w:val="22"/>
          <w:lang w:eastAsia="en-GB"/>
        </w:rPr>
        <w:t>é</w:t>
      </w:r>
      <w:r w:rsidRPr="0036556C">
        <w:rPr>
          <w:sz w:val="22"/>
          <w:szCs w:val="22"/>
          <w:lang w:eastAsia="en-GB"/>
        </w:rPr>
        <w:t>rd</w:t>
      </w:r>
      <w:r w:rsidRPr="0036556C">
        <w:rPr>
          <w:rFonts w:hint="eastAsia"/>
          <w:sz w:val="22"/>
          <w:szCs w:val="22"/>
          <w:lang w:eastAsia="en-GB"/>
        </w:rPr>
        <w:t>é</w:t>
      </w:r>
      <w:r w:rsidRPr="0036556C">
        <w:rPr>
          <w:sz w:val="22"/>
          <w:szCs w:val="22"/>
          <w:lang w:eastAsia="en-GB"/>
        </w:rPr>
        <w:t>sekben t</w:t>
      </w:r>
      <w:r w:rsidRPr="0036556C">
        <w:rPr>
          <w:rFonts w:hint="eastAsia"/>
          <w:sz w:val="22"/>
          <w:szCs w:val="22"/>
          <w:lang w:eastAsia="en-GB"/>
        </w:rPr>
        <w:t>ö</w:t>
      </w:r>
      <w:r w:rsidRPr="0036556C">
        <w:rPr>
          <w:sz w:val="22"/>
          <w:szCs w:val="22"/>
          <w:lang w:eastAsia="en-GB"/>
        </w:rPr>
        <w:t>rt</w:t>
      </w:r>
      <w:r w:rsidRPr="0036556C">
        <w:rPr>
          <w:rFonts w:hint="eastAsia"/>
          <w:sz w:val="22"/>
          <w:szCs w:val="22"/>
          <w:lang w:eastAsia="en-GB"/>
        </w:rPr>
        <w:t>é</w:t>
      </w:r>
      <w:r w:rsidRPr="0036556C">
        <w:rPr>
          <w:sz w:val="22"/>
          <w:szCs w:val="22"/>
          <w:lang w:eastAsia="en-GB"/>
        </w:rPr>
        <w:t>n</w:t>
      </w:r>
      <w:r w:rsidRPr="0036556C">
        <w:rPr>
          <w:rFonts w:hint="eastAsia"/>
          <w:sz w:val="22"/>
          <w:szCs w:val="22"/>
          <w:lang w:eastAsia="en-GB"/>
        </w:rPr>
        <w:t>ő</w:t>
      </w:r>
      <w:r w:rsidRPr="0036556C">
        <w:rPr>
          <w:sz w:val="22"/>
          <w:szCs w:val="22"/>
          <w:lang w:eastAsia="en-GB"/>
        </w:rPr>
        <w:t xml:space="preserve"> tan</w:t>
      </w:r>
      <w:r w:rsidRPr="0036556C">
        <w:rPr>
          <w:rFonts w:hint="eastAsia"/>
          <w:sz w:val="22"/>
          <w:szCs w:val="22"/>
          <w:lang w:eastAsia="en-GB"/>
        </w:rPr>
        <w:t>á</w:t>
      </w:r>
      <w:r w:rsidRPr="0036556C">
        <w:rPr>
          <w:sz w:val="22"/>
          <w:szCs w:val="22"/>
          <w:lang w:eastAsia="en-GB"/>
        </w:rPr>
        <w:t>csad</w:t>
      </w:r>
      <w:r w:rsidRPr="0036556C">
        <w:rPr>
          <w:rFonts w:hint="eastAsia"/>
          <w:sz w:val="22"/>
          <w:szCs w:val="22"/>
          <w:lang w:eastAsia="en-GB"/>
        </w:rPr>
        <w:t>á</w:t>
      </w:r>
      <w:r w:rsidRPr="0036556C">
        <w:rPr>
          <w:sz w:val="22"/>
          <w:szCs w:val="22"/>
          <w:lang w:eastAsia="en-GB"/>
        </w:rPr>
        <w:t>s, ennek keret</w:t>
      </w:r>
      <w:r w:rsidRPr="0036556C">
        <w:rPr>
          <w:rFonts w:hint="eastAsia"/>
          <w:sz w:val="22"/>
          <w:szCs w:val="22"/>
          <w:lang w:eastAsia="en-GB"/>
        </w:rPr>
        <w:t>é</w:t>
      </w:r>
      <w:r w:rsidRPr="0036556C">
        <w:rPr>
          <w:sz w:val="22"/>
          <w:szCs w:val="22"/>
          <w:lang w:eastAsia="en-GB"/>
        </w:rPr>
        <w:t>ben 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si-jogi szakv</w:t>
      </w:r>
      <w:r w:rsidRPr="0036556C">
        <w:rPr>
          <w:rFonts w:hint="eastAsia"/>
          <w:sz w:val="22"/>
          <w:szCs w:val="22"/>
          <w:lang w:eastAsia="en-GB"/>
        </w:rPr>
        <w:t>é</w:t>
      </w:r>
      <w:r w:rsidRPr="0036556C">
        <w:rPr>
          <w:sz w:val="22"/>
          <w:szCs w:val="22"/>
          <w:lang w:eastAsia="en-GB"/>
        </w:rPr>
        <w:t>lem</w:t>
      </w:r>
      <w:r w:rsidRPr="0036556C">
        <w:rPr>
          <w:rFonts w:hint="eastAsia"/>
          <w:sz w:val="22"/>
          <w:szCs w:val="22"/>
          <w:lang w:eastAsia="en-GB"/>
        </w:rPr>
        <w:t>é</w:t>
      </w:r>
      <w:r w:rsidRPr="0036556C">
        <w:rPr>
          <w:sz w:val="22"/>
          <w:szCs w:val="22"/>
          <w:lang w:eastAsia="en-GB"/>
        </w:rPr>
        <w:t xml:space="preserve">nyek, </w:t>
      </w:r>
      <w:r w:rsidRPr="0036556C">
        <w:rPr>
          <w:rFonts w:hint="eastAsia"/>
          <w:sz w:val="22"/>
          <w:szCs w:val="22"/>
          <w:lang w:eastAsia="en-GB"/>
        </w:rPr>
        <w:t>á</w:t>
      </w:r>
      <w:r w:rsidRPr="0036556C">
        <w:rPr>
          <w:sz w:val="22"/>
          <w:szCs w:val="22"/>
          <w:lang w:eastAsia="en-GB"/>
        </w:rPr>
        <w:t>ll</w:t>
      </w:r>
      <w:r w:rsidRPr="0036556C">
        <w:rPr>
          <w:rFonts w:hint="eastAsia"/>
          <w:sz w:val="22"/>
          <w:szCs w:val="22"/>
          <w:lang w:eastAsia="en-GB"/>
        </w:rPr>
        <w:t>á</w:t>
      </w:r>
      <w:r w:rsidRPr="0036556C">
        <w:rPr>
          <w:sz w:val="22"/>
          <w:szCs w:val="22"/>
          <w:lang w:eastAsia="en-GB"/>
        </w:rPr>
        <w:t>sfoglal</w:t>
      </w:r>
      <w:r w:rsidRPr="0036556C">
        <w:rPr>
          <w:rFonts w:hint="eastAsia"/>
          <w:sz w:val="22"/>
          <w:szCs w:val="22"/>
          <w:lang w:eastAsia="en-GB"/>
        </w:rPr>
        <w:t>á</w:t>
      </w:r>
      <w:r w:rsidRPr="0036556C">
        <w:rPr>
          <w:sz w:val="22"/>
          <w:szCs w:val="22"/>
          <w:lang w:eastAsia="en-GB"/>
        </w:rPr>
        <w:t>sok k</w:t>
      </w:r>
      <w:r w:rsidRPr="0036556C">
        <w:rPr>
          <w:rFonts w:hint="eastAsia"/>
          <w:sz w:val="22"/>
          <w:szCs w:val="22"/>
          <w:lang w:eastAsia="en-GB"/>
        </w:rPr>
        <w:t>é</w:t>
      </w:r>
      <w:r w:rsidRPr="0036556C">
        <w:rPr>
          <w:sz w:val="22"/>
          <w:szCs w:val="22"/>
          <w:lang w:eastAsia="en-GB"/>
        </w:rPr>
        <w:t>sz</w:t>
      </w:r>
      <w:r w:rsidRPr="0036556C">
        <w:rPr>
          <w:rFonts w:hint="eastAsia"/>
          <w:sz w:val="22"/>
          <w:szCs w:val="22"/>
          <w:lang w:eastAsia="en-GB"/>
        </w:rPr>
        <w:t>í</w:t>
      </w:r>
      <w:r w:rsidRPr="0036556C">
        <w:rPr>
          <w:sz w:val="22"/>
          <w:szCs w:val="22"/>
          <w:lang w:eastAsia="en-GB"/>
        </w:rPr>
        <w:t>t</w:t>
      </w:r>
      <w:r w:rsidRPr="0036556C">
        <w:rPr>
          <w:rFonts w:hint="eastAsia"/>
          <w:sz w:val="22"/>
          <w:szCs w:val="22"/>
          <w:lang w:eastAsia="en-GB"/>
        </w:rPr>
        <w:t>é</w:t>
      </w:r>
      <w:r w:rsidRPr="0036556C">
        <w:rPr>
          <w:sz w:val="22"/>
          <w:szCs w:val="22"/>
          <w:lang w:eastAsia="en-GB"/>
        </w:rPr>
        <w:t>se (jogi/k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si szempont</w:t>
      </w:r>
      <w:r w:rsidRPr="0036556C">
        <w:rPr>
          <w:rFonts w:hint="eastAsia"/>
          <w:sz w:val="22"/>
          <w:szCs w:val="22"/>
          <w:lang w:eastAsia="en-GB"/>
        </w:rPr>
        <w:t>ú</w:t>
      </w:r>
      <w:r w:rsidRPr="0036556C">
        <w:rPr>
          <w:sz w:val="22"/>
          <w:szCs w:val="22"/>
          <w:lang w:eastAsia="en-GB"/>
        </w:rPr>
        <w:t xml:space="preserve"> k</w:t>
      </w:r>
      <w:r w:rsidRPr="0036556C">
        <w:rPr>
          <w:rFonts w:hint="eastAsia"/>
          <w:sz w:val="22"/>
          <w:szCs w:val="22"/>
          <w:lang w:eastAsia="en-GB"/>
        </w:rPr>
        <w:t>é</w:t>
      </w:r>
      <w:r w:rsidRPr="0036556C">
        <w:rPr>
          <w:sz w:val="22"/>
          <w:szCs w:val="22"/>
          <w:lang w:eastAsia="en-GB"/>
        </w:rPr>
        <w:t>rd</w:t>
      </w:r>
      <w:r w:rsidRPr="0036556C">
        <w:rPr>
          <w:rFonts w:hint="eastAsia"/>
          <w:sz w:val="22"/>
          <w:szCs w:val="22"/>
          <w:lang w:eastAsia="en-GB"/>
        </w:rPr>
        <w:t>é</w:t>
      </w:r>
      <w:r w:rsidRPr="0036556C">
        <w:rPr>
          <w:sz w:val="22"/>
          <w:szCs w:val="22"/>
          <w:lang w:eastAsia="en-GB"/>
        </w:rPr>
        <w:t>sek vizsg</w:t>
      </w:r>
      <w:r w:rsidRPr="0036556C">
        <w:rPr>
          <w:rFonts w:hint="eastAsia"/>
          <w:sz w:val="22"/>
          <w:szCs w:val="22"/>
          <w:lang w:eastAsia="en-GB"/>
        </w:rPr>
        <w:t>á</w:t>
      </w:r>
      <w:r w:rsidRPr="0036556C">
        <w:rPr>
          <w:sz w:val="22"/>
          <w:szCs w:val="22"/>
          <w:lang w:eastAsia="en-GB"/>
        </w:rPr>
        <w:t xml:space="preserve">lata </w:t>
      </w:r>
      <w:r w:rsidRPr="0036556C">
        <w:rPr>
          <w:rFonts w:hint="eastAsia"/>
          <w:sz w:val="22"/>
          <w:szCs w:val="22"/>
          <w:lang w:eastAsia="en-GB"/>
        </w:rPr>
        <w:t>é</w:t>
      </w:r>
      <w:r w:rsidRPr="0036556C">
        <w:rPr>
          <w:sz w:val="22"/>
          <w:szCs w:val="22"/>
          <w:lang w:eastAsia="en-GB"/>
        </w:rPr>
        <w:t>s elemz</w:t>
      </w:r>
      <w:r w:rsidRPr="0036556C">
        <w:rPr>
          <w:rFonts w:hint="eastAsia"/>
          <w:sz w:val="22"/>
          <w:szCs w:val="22"/>
          <w:lang w:eastAsia="en-GB"/>
        </w:rPr>
        <w:t>é</w:t>
      </w:r>
      <w:r w:rsidRPr="0036556C">
        <w:rPr>
          <w:sz w:val="22"/>
          <w:szCs w:val="22"/>
          <w:lang w:eastAsia="en-GB"/>
        </w:rPr>
        <w:t>se), 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xml:space="preserve"> egyedi megrendel</w:t>
      </w:r>
      <w:r w:rsidRPr="0036556C">
        <w:rPr>
          <w:rFonts w:hint="eastAsia"/>
          <w:sz w:val="22"/>
          <w:szCs w:val="22"/>
          <w:lang w:eastAsia="en-GB"/>
        </w:rPr>
        <w:t>é</w:t>
      </w:r>
      <w:r w:rsidRPr="0036556C">
        <w:rPr>
          <w:sz w:val="22"/>
          <w:szCs w:val="22"/>
          <w:lang w:eastAsia="en-GB"/>
        </w:rPr>
        <w:t>se alapj</w:t>
      </w:r>
      <w:r w:rsidRPr="0036556C">
        <w:rPr>
          <w:rFonts w:hint="eastAsia"/>
          <w:sz w:val="22"/>
          <w:szCs w:val="22"/>
          <w:lang w:eastAsia="en-GB"/>
        </w:rPr>
        <w:t>á</w:t>
      </w:r>
      <w:r w:rsidRPr="0036556C">
        <w:rPr>
          <w:sz w:val="22"/>
          <w:szCs w:val="22"/>
          <w:lang w:eastAsia="en-GB"/>
        </w:rPr>
        <w:t>n;</w:t>
      </w:r>
    </w:p>
    <w:p w:rsidR="004F7427" w:rsidRDefault="004F7427" w:rsidP="004F7427">
      <w:pPr>
        <w:pStyle w:val="Listaszerbekezds"/>
        <w:numPr>
          <w:ilvl w:val="0"/>
          <w:numId w:val="48"/>
        </w:numPr>
        <w:suppressAutoHyphens w:val="0"/>
        <w:autoSpaceDE w:val="0"/>
        <w:autoSpaceDN w:val="0"/>
        <w:adjustRightInd w:val="0"/>
        <w:jc w:val="both"/>
        <w:outlineLvl w:val="0"/>
        <w:rPr>
          <w:sz w:val="22"/>
          <w:szCs w:val="22"/>
          <w:lang w:eastAsia="en-GB"/>
        </w:rPr>
      </w:pPr>
      <w:r w:rsidRPr="0036556C">
        <w:rPr>
          <w:sz w:val="22"/>
          <w:szCs w:val="22"/>
        </w:rPr>
        <w:t>A</w:t>
      </w:r>
      <w:r w:rsidRPr="0036556C">
        <w:rPr>
          <w:sz w:val="22"/>
          <w:szCs w:val="22"/>
          <w:lang w:eastAsia="en-GB"/>
        </w:rPr>
        <w:t xml:space="preserve"> t</w:t>
      </w:r>
      <w:r w:rsidRPr="0036556C">
        <w:rPr>
          <w:rFonts w:hint="eastAsia"/>
          <w:sz w:val="22"/>
          <w:szCs w:val="22"/>
          <w:lang w:eastAsia="en-GB"/>
        </w:rPr>
        <w:t>á</w:t>
      </w:r>
      <w:r w:rsidRPr="0036556C">
        <w:rPr>
          <w:sz w:val="22"/>
          <w:szCs w:val="22"/>
          <w:lang w:eastAsia="en-GB"/>
        </w:rPr>
        <w:t>mogat</w:t>
      </w:r>
      <w:r w:rsidRPr="0036556C">
        <w:rPr>
          <w:rFonts w:hint="eastAsia"/>
          <w:sz w:val="22"/>
          <w:szCs w:val="22"/>
          <w:lang w:eastAsia="en-GB"/>
        </w:rPr>
        <w:t>á</w:t>
      </w:r>
      <w:r w:rsidRPr="0036556C">
        <w:rPr>
          <w:sz w:val="22"/>
          <w:szCs w:val="22"/>
          <w:lang w:eastAsia="en-GB"/>
        </w:rPr>
        <w:t>si szerz</w:t>
      </w:r>
      <w:r w:rsidRPr="0036556C">
        <w:rPr>
          <w:rFonts w:hint="eastAsia"/>
          <w:sz w:val="22"/>
          <w:szCs w:val="22"/>
          <w:lang w:eastAsia="en-GB"/>
        </w:rPr>
        <w:t>ő</w:t>
      </w:r>
      <w:r w:rsidRPr="0036556C">
        <w:rPr>
          <w:sz w:val="22"/>
          <w:szCs w:val="22"/>
          <w:lang w:eastAsia="en-GB"/>
        </w:rPr>
        <w:t>d</w:t>
      </w:r>
      <w:r w:rsidRPr="0036556C">
        <w:rPr>
          <w:rFonts w:hint="eastAsia"/>
          <w:sz w:val="22"/>
          <w:szCs w:val="22"/>
          <w:lang w:eastAsia="en-GB"/>
        </w:rPr>
        <w:t>é</w:t>
      </w:r>
      <w:r w:rsidRPr="0036556C">
        <w:rPr>
          <w:sz w:val="22"/>
          <w:szCs w:val="22"/>
          <w:lang w:eastAsia="en-GB"/>
        </w:rPr>
        <w:t>sek alapj</w:t>
      </w:r>
      <w:r w:rsidRPr="0036556C">
        <w:rPr>
          <w:rFonts w:hint="eastAsia"/>
          <w:sz w:val="22"/>
          <w:szCs w:val="22"/>
          <w:lang w:eastAsia="en-GB"/>
        </w:rPr>
        <w:t>á</w:t>
      </w:r>
      <w:r w:rsidRPr="0036556C">
        <w:rPr>
          <w:sz w:val="22"/>
          <w:szCs w:val="22"/>
          <w:lang w:eastAsia="en-GB"/>
        </w:rPr>
        <w:t>n, a kedvezm</w:t>
      </w:r>
      <w:r w:rsidRPr="0036556C">
        <w:rPr>
          <w:rFonts w:hint="eastAsia"/>
          <w:sz w:val="22"/>
          <w:szCs w:val="22"/>
          <w:lang w:eastAsia="en-GB"/>
        </w:rPr>
        <w:t>é</w:t>
      </w:r>
      <w:r w:rsidRPr="0036556C">
        <w:rPr>
          <w:sz w:val="22"/>
          <w:szCs w:val="22"/>
          <w:lang w:eastAsia="en-GB"/>
        </w:rPr>
        <w:t xml:space="preserve">nyezettek </w:t>
      </w:r>
      <w:r w:rsidRPr="0036556C">
        <w:rPr>
          <w:rFonts w:hint="eastAsia"/>
          <w:sz w:val="22"/>
          <w:szCs w:val="22"/>
          <w:lang w:eastAsia="en-GB"/>
        </w:rPr>
        <w:t>á</w:t>
      </w:r>
      <w:r w:rsidRPr="0036556C">
        <w:rPr>
          <w:sz w:val="22"/>
          <w:szCs w:val="22"/>
          <w:lang w:eastAsia="en-GB"/>
        </w:rPr>
        <w:t>ltal lefolytatott, a 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 xml:space="preserve">si </w:t>
      </w:r>
      <w:r w:rsidRPr="0036556C">
        <w:rPr>
          <w:rFonts w:hint="eastAsia"/>
          <w:sz w:val="22"/>
          <w:szCs w:val="22"/>
          <w:lang w:eastAsia="en-GB"/>
        </w:rPr>
        <w:t>é</w:t>
      </w:r>
      <w:r w:rsidRPr="0036556C">
        <w:rPr>
          <w:sz w:val="22"/>
          <w:szCs w:val="22"/>
          <w:lang w:eastAsia="en-GB"/>
        </w:rPr>
        <w:t>rt</w:t>
      </w:r>
      <w:r w:rsidRPr="0036556C">
        <w:rPr>
          <w:rFonts w:hint="eastAsia"/>
          <w:sz w:val="22"/>
          <w:szCs w:val="22"/>
          <w:lang w:eastAsia="en-GB"/>
        </w:rPr>
        <w:t>é</w:t>
      </w:r>
      <w:r w:rsidRPr="0036556C">
        <w:rPr>
          <w:sz w:val="22"/>
          <w:szCs w:val="22"/>
          <w:lang w:eastAsia="en-GB"/>
        </w:rPr>
        <w:t>khat</w:t>
      </w:r>
      <w:r w:rsidRPr="0036556C">
        <w:rPr>
          <w:rFonts w:hint="eastAsia"/>
          <w:sz w:val="22"/>
          <w:szCs w:val="22"/>
          <w:lang w:eastAsia="en-GB"/>
        </w:rPr>
        <w:t>á</w:t>
      </w:r>
      <w:r w:rsidRPr="0036556C">
        <w:rPr>
          <w:sz w:val="22"/>
          <w:szCs w:val="22"/>
          <w:lang w:eastAsia="en-GB"/>
        </w:rPr>
        <w:t xml:space="preserve">rt el nem </w:t>
      </w:r>
      <w:r w:rsidRPr="0036556C">
        <w:rPr>
          <w:rFonts w:hint="eastAsia"/>
          <w:sz w:val="22"/>
          <w:szCs w:val="22"/>
          <w:lang w:eastAsia="en-GB"/>
        </w:rPr>
        <w:t>é</w:t>
      </w:r>
      <w:r w:rsidRPr="0036556C">
        <w:rPr>
          <w:sz w:val="22"/>
          <w:szCs w:val="22"/>
          <w:lang w:eastAsia="en-GB"/>
        </w:rPr>
        <w:t>r</w:t>
      </w:r>
      <w:r w:rsidRPr="0036556C">
        <w:rPr>
          <w:rFonts w:hint="eastAsia"/>
          <w:sz w:val="22"/>
          <w:szCs w:val="22"/>
          <w:lang w:eastAsia="en-GB"/>
        </w:rPr>
        <w:t>ő</w:t>
      </w:r>
      <w:r w:rsidRPr="0036556C">
        <w:rPr>
          <w:sz w:val="22"/>
          <w:szCs w:val="22"/>
          <w:lang w:eastAsia="en-GB"/>
        </w:rPr>
        <w:t xml:space="preserve"> </w:t>
      </w:r>
      <w:r w:rsidRPr="0036556C">
        <w:rPr>
          <w:rFonts w:hint="eastAsia"/>
          <w:sz w:val="22"/>
          <w:szCs w:val="22"/>
          <w:lang w:eastAsia="en-GB"/>
        </w:rPr>
        <w:t>é</w:t>
      </w:r>
      <w:r w:rsidRPr="0036556C">
        <w:rPr>
          <w:sz w:val="22"/>
          <w:szCs w:val="22"/>
          <w:lang w:eastAsia="en-GB"/>
        </w:rPr>
        <w:t>rt</w:t>
      </w:r>
      <w:r w:rsidRPr="0036556C">
        <w:rPr>
          <w:rFonts w:hint="eastAsia"/>
          <w:sz w:val="22"/>
          <w:szCs w:val="22"/>
          <w:lang w:eastAsia="en-GB"/>
        </w:rPr>
        <w:t>é</w:t>
      </w:r>
      <w:r w:rsidRPr="0036556C">
        <w:rPr>
          <w:sz w:val="22"/>
          <w:szCs w:val="22"/>
          <w:lang w:eastAsia="en-GB"/>
        </w:rPr>
        <w:t>k</w:t>
      </w:r>
      <w:r w:rsidRPr="0036556C">
        <w:rPr>
          <w:rFonts w:hint="eastAsia"/>
          <w:sz w:val="22"/>
          <w:szCs w:val="22"/>
          <w:lang w:eastAsia="en-GB"/>
        </w:rPr>
        <w:t>ű</w:t>
      </w:r>
      <w:r w:rsidRPr="0036556C">
        <w:rPr>
          <w:sz w:val="22"/>
          <w:szCs w:val="22"/>
          <w:lang w:eastAsia="en-GB"/>
        </w:rPr>
        <w:t xml:space="preserve"> beszerz</w:t>
      </w:r>
      <w:r w:rsidRPr="0036556C">
        <w:rPr>
          <w:rFonts w:hint="eastAsia"/>
          <w:sz w:val="22"/>
          <w:szCs w:val="22"/>
          <w:lang w:eastAsia="en-GB"/>
        </w:rPr>
        <w:t>é</w:t>
      </w:r>
      <w:r w:rsidRPr="0036556C">
        <w:rPr>
          <w:sz w:val="22"/>
          <w:szCs w:val="22"/>
          <w:lang w:eastAsia="en-GB"/>
        </w:rPr>
        <w:t>sek vonatkoz</w:t>
      </w:r>
      <w:r w:rsidRPr="0036556C">
        <w:rPr>
          <w:rFonts w:hint="eastAsia"/>
          <w:sz w:val="22"/>
          <w:szCs w:val="22"/>
          <w:lang w:eastAsia="en-GB"/>
        </w:rPr>
        <w:t>á</w:t>
      </w:r>
      <w:r w:rsidRPr="0036556C">
        <w:rPr>
          <w:sz w:val="22"/>
          <w:szCs w:val="22"/>
          <w:lang w:eastAsia="en-GB"/>
        </w:rPr>
        <w:t>s</w:t>
      </w:r>
      <w:r w:rsidRPr="0036556C">
        <w:rPr>
          <w:rFonts w:hint="eastAsia"/>
          <w:sz w:val="22"/>
          <w:szCs w:val="22"/>
          <w:lang w:eastAsia="en-GB"/>
        </w:rPr>
        <w:t>á</w:t>
      </w:r>
      <w:r w:rsidRPr="0036556C">
        <w:rPr>
          <w:sz w:val="22"/>
          <w:szCs w:val="22"/>
          <w:lang w:eastAsia="en-GB"/>
        </w:rPr>
        <w:t>ban, 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xml:space="preserve"> helysz</w:t>
      </w:r>
      <w:r w:rsidRPr="0036556C">
        <w:rPr>
          <w:rFonts w:hint="eastAsia"/>
          <w:sz w:val="22"/>
          <w:szCs w:val="22"/>
          <w:lang w:eastAsia="en-GB"/>
        </w:rPr>
        <w:t>í</w:t>
      </w:r>
      <w:r w:rsidRPr="0036556C">
        <w:rPr>
          <w:sz w:val="22"/>
          <w:szCs w:val="22"/>
          <w:lang w:eastAsia="en-GB"/>
        </w:rPr>
        <w:t>ni vagy dokumentum alap</w:t>
      </w:r>
      <w:r w:rsidRPr="0036556C">
        <w:rPr>
          <w:rFonts w:hint="eastAsia"/>
          <w:sz w:val="22"/>
          <w:szCs w:val="22"/>
          <w:lang w:eastAsia="en-GB"/>
        </w:rPr>
        <w:t>ú</w:t>
      </w:r>
      <w:r w:rsidRPr="0036556C">
        <w:rPr>
          <w:sz w:val="22"/>
          <w:szCs w:val="22"/>
          <w:lang w:eastAsia="en-GB"/>
        </w:rPr>
        <w:t xml:space="preserve"> ellen</w:t>
      </w:r>
      <w:r w:rsidRPr="0036556C">
        <w:rPr>
          <w:rFonts w:hint="eastAsia"/>
          <w:sz w:val="22"/>
          <w:szCs w:val="22"/>
          <w:lang w:eastAsia="en-GB"/>
        </w:rPr>
        <w:t>ő</w:t>
      </w:r>
      <w:r w:rsidRPr="0036556C">
        <w:rPr>
          <w:sz w:val="22"/>
          <w:szCs w:val="22"/>
          <w:lang w:eastAsia="en-GB"/>
        </w:rPr>
        <w:t>rz</w:t>
      </w:r>
      <w:r w:rsidRPr="0036556C">
        <w:rPr>
          <w:rFonts w:hint="eastAsia"/>
          <w:sz w:val="22"/>
          <w:szCs w:val="22"/>
          <w:lang w:eastAsia="en-GB"/>
        </w:rPr>
        <w:t>é</w:t>
      </w:r>
      <w:r w:rsidRPr="0036556C">
        <w:rPr>
          <w:sz w:val="22"/>
          <w:szCs w:val="22"/>
          <w:lang w:eastAsia="en-GB"/>
        </w:rPr>
        <w:t>s</w:t>
      </w:r>
      <w:r w:rsidRPr="0036556C">
        <w:rPr>
          <w:rFonts w:hint="eastAsia"/>
          <w:sz w:val="22"/>
          <w:szCs w:val="22"/>
          <w:lang w:eastAsia="en-GB"/>
        </w:rPr>
        <w:t>é</w:t>
      </w:r>
      <w:r w:rsidRPr="0036556C">
        <w:rPr>
          <w:sz w:val="22"/>
          <w:szCs w:val="22"/>
          <w:lang w:eastAsia="en-GB"/>
        </w:rPr>
        <w:t>t el</w:t>
      </w:r>
      <w:r w:rsidRPr="0036556C">
        <w:rPr>
          <w:rFonts w:hint="eastAsia"/>
          <w:sz w:val="22"/>
          <w:szCs w:val="22"/>
          <w:lang w:eastAsia="en-GB"/>
        </w:rPr>
        <w:t>ő</w:t>
      </w:r>
      <w:r w:rsidRPr="0036556C">
        <w:rPr>
          <w:sz w:val="22"/>
          <w:szCs w:val="22"/>
          <w:lang w:eastAsia="en-GB"/>
        </w:rPr>
        <w:t>seg</w:t>
      </w:r>
      <w:r w:rsidRPr="0036556C">
        <w:rPr>
          <w:rFonts w:hint="eastAsia"/>
          <w:sz w:val="22"/>
          <w:szCs w:val="22"/>
          <w:lang w:eastAsia="en-GB"/>
        </w:rPr>
        <w:t>í</w:t>
      </w:r>
      <w:r w:rsidRPr="0036556C">
        <w:rPr>
          <w:sz w:val="22"/>
          <w:szCs w:val="22"/>
          <w:lang w:eastAsia="en-GB"/>
        </w:rPr>
        <w:t>t</w:t>
      </w:r>
      <w:r w:rsidRPr="0036556C">
        <w:rPr>
          <w:rFonts w:hint="eastAsia"/>
          <w:sz w:val="22"/>
          <w:szCs w:val="22"/>
          <w:lang w:eastAsia="en-GB"/>
        </w:rPr>
        <w:t>ő</w:t>
      </w:r>
      <w:r w:rsidRPr="0036556C">
        <w:rPr>
          <w:sz w:val="22"/>
          <w:szCs w:val="22"/>
          <w:lang w:eastAsia="en-GB"/>
        </w:rPr>
        <w:t>, 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si-jogi szempont</w:t>
      </w:r>
      <w:r w:rsidRPr="0036556C">
        <w:rPr>
          <w:rFonts w:hint="eastAsia"/>
          <w:sz w:val="22"/>
          <w:szCs w:val="22"/>
          <w:lang w:eastAsia="en-GB"/>
        </w:rPr>
        <w:t>ú</w:t>
      </w:r>
      <w:r w:rsidRPr="0036556C">
        <w:rPr>
          <w:sz w:val="22"/>
          <w:szCs w:val="22"/>
          <w:lang w:eastAsia="en-GB"/>
        </w:rPr>
        <w:t xml:space="preserve"> ellen</w:t>
      </w:r>
      <w:r w:rsidRPr="0036556C">
        <w:rPr>
          <w:rFonts w:hint="eastAsia"/>
          <w:sz w:val="22"/>
          <w:szCs w:val="22"/>
          <w:lang w:eastAsia="en-GB"/>
        </w:rPr>
        <w:t>ő</w:t>
      </w:r>
      <w:r w:rsidRPr="0036556C">
        <w:rPr>
          <w:sz w:val="22"/>
          <w:szCs w:val="22"/>
          <w:lang w:eastAsia="en-GB"/>
        </w:rPr>
        <w:t>rz</w:t>
      </w:r>
      <w:r w:rsidRPr="0036556C">
        <w:rPr>
          <w:rFonts w:hint="eastAsia"/>
          <w:sz w:val="22"/>
          <w:szCs w:val="22"/>
          <w:lang w:eastAsia="en-GB"/>
        </w:rPr>
        <w:t>é</w:t>
      </w:r>
      <w:r w:rsidRPr="0036556C">
        <w:rPr>
          <w:sz w:val="22"/>
          <w:szCs w:val="22"/>
          <w:lang w:eastAsia="en-GB"/>
        </w:rPr>
        <w:t>s elv</w:t>
      </w:r>
      <w:r w:rsidRPr="0036556C">
        <w:rPr>
          <w:rFonts w:hint="eastAsia"/>
          <w:sz w:val="22"/>
          <w:szCs w:val="22"/>
          <w:lang w:eastAsia="en-GB"/>
        </w:rPr>
        <w:t>é</w:t>
      </w:r>
      <w:r w:rsidRPr="0036556C">
        <w:rPr>
          <w:sz w:val="22"/>
          <w:szCs w:val="22"/>
          <w:lang w:eastAsia="en-GB"/>
        </w:rPr>
        <w:t>gz</w:t>
      </w:r>
      <w:r w:rsidRPr="0036556C">
        <w:rPr>
          <w:rFonts w:hint="eastAsia"/>
          <w:sz w:val="22"/>
          <w:szCs w:val="22"/>
          <w:lang w:eastAsia="en-GB"/>
        </w:rPr>
        <w:t>é</w:t>
      </w:r>
      <w:r w:rsidRPr="0036556C">
        <w:rPr>
          <w:sz w:val="22"/>
          <w:szCs w:val="22"/>
          <w:lang w:eastAsia="en-GB"/>
        </w:rPr>
        <w:t>se, 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xml:space="preserve"> </w:t>
      </w:r>
      <w:r w:rsidRPr="0036556C">
        <w:rPr>
          <w:rFonts w:hint="eastAsia"/>
          <w:sz w:val="22"/>
          <w:szCs w:val="22"/>
          <w:lang w:eastAsia="en-GB"/>
        </w:rPr>
        <w:t>á</w:t>
      </w:r>
      <w:r w:rsidRPr="0036556C">
        <w:rPr>
          <w:sz w:val="22"/>
          <w:szCs w:val="22"/>
          <w:lang w:eastAsia="en-GB"/>
        </w:rPr>
        <w:t xml:space="preserve">ltal </w:t>
      </w:r>
      <w:r w:rsidRPr="0036556C">
        <w:rPr>
          <w:sz w:val="22"/>
          <w:szCs w:val="22"/>
        </w:rPr>
        <w:t xml:space="preserve">a </w:t>
      </w:r>
      <w:r w:rsidR="001E3485" w:rsidRPr="00D862C9">
        <w:rPr>
          <w:sz w:val="22"/>
          <w:szCs w:val="22"/>
        </w:rPr>
        <w:t xml:space="preserve">6.2. </w:t>
      </w:r>
      <w:r w:rsidRPr="00D862C9">
        <w:rPr>
          <w:sz w:val="22"/>
          <w:szCs w:val="22"/>
        </w:rPr>
        <w:t>pontban</w:t>
      </w:r>
      <w:r w:rsidRPr="0036556C">
        <w:rPr>
          <w:sz w:val="22"/>
          <w:szCs w:val="22"/>
        </w:rPr>
        <w:t xml:space="preserve"> meghat</w:t>
      </w:r>
      <w:r w:rsidRPr="0036556C">
        <w:rPr>
          <w:rFonts w:hint="eastAsia"/>
          <w:sz w:val="22"/>
          <w:szCs w:val="22"/>
        </w:rPr>
        <w:t>á</w:t>
      </w:r>
      <w:r w:rsidRPr="0036556C">
        <w:rPr>
          <w:sz w:val="22"/>
          <w:szCs w:val="22"/>
        </w:rPr>
        <w:t>rozott egyedi megrendel</w:t>
      </w:r>
      <w:r w:rsidRPr="0036556C">
        <w:rPr>
          <w:rFonts w:hint="eastAsia"/>
          <w:sz w:val="22"/>
          <w:szCs w:val="22"/>
        </w:rPr>
        <w:t>é</w:t>
      </w:r>
      <w:r w:rsidRPr="0036556C">
        <w:rPr>
          <w:sz w:val="22"/>
          <w:szCs w:val="22"/>
        </w:rPr>
        <w:t>sben foglalt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si felt</w:t>
      </w:r>
      <w:r w:rsidRPr="0036556C">
        <w:rPr>
          <w:rFonts w:hint="eastAsia"/>
          <w:sz w:val="22"/>
          <w:szCs w:val="22"/>
        </w:rPr>
        <w:t>é</w:t>
      </w:r>
      <w:r w:rsidRPr="0036556C">
        <w:rPr>
          <w:sz w:val="22"/>
          <w:szCs w:val="22"/>
        </w:rPr>
        <w:t>teleknek megfelel</w:t>
      </w:r>
      <w:r w:rsidRPr="0036556C">
        <w:rPr>
          <w:rFonts w:hint="eastAsia"/>
          <w:sz w:val="22"/>
          <w:szCs w:val="22"/>
        </w:rPr>
        <w:t>ő</w:t>
      </w:r>
      <w:r w:rsidRPr="0036556C">
        <w:rPr>
          <w:sz w:val="22"/>
          <w:szCs w:val="22"/>
        </w:rPr>
        <w:t>en;</w:t>
      </w:r>
      <w:r w:rsidRPr="0036556C">
        <w:rPr>
          <w:sz w:val="22"/>
          <w:szCs w:val="22"/>
          <w:lang w:eastAsia="en-GB"/>
        </w:rPr>
        <w:t xml:space="preserve"> </w:t>
      </w:r>
    </w:p>
    <w:p w:rsidR="00C21811" w:rsidRPr="0036556C" w:rsidRDefault="00C21811" w:rsidP="00C21811">
      <w:pPr>
        <w:pStyle w:val="Listaszerbekezds"/>
        <w:numPr>
          <w:ilvl w:val="0"/>
          <w:numId w:val="48"/>
        </w:numPr>
        <w:suppressAutoHyphens w:val="0"/>
        <w:autoSpaceDE w:val="0"/>
        <w:autoSpaceDN w:val="0"/>
        <w:adjustRightInd w:val="0"/>
        <w:jc w:val="both"/>
        <w:outlineLvl w:val="0"/>
        <w:rPr>
          <w:sz w:val="22"/>
          <w:szCs w:val="22"/>
          <w:lang w:eastAsia="en-GB"/>
        </w:rPr>
      </w:pPr>
      <w:r>
        <w:rPr>
          <w:sz w:val="22"/>
          <w:szCs w:val="22"/>
          <w:lang w:eastAsia="en-GB"/>
        </w:rPr>
        <w:t>A</w:t>
      </w:r>
      <w:r w:rsidRPr="00C21811">
        <w:rPr>
          <w:sz w:val="22"/>
          <w:szCs w:val="22"/>
          <w:lang w:eastAsia="en-GB"/>
        </w:rPr>
        <w:t xml:space="preserve"> Megb</w:t>
      </w:r>
      <w:r w:rsidRPr="00C21811">
        <w:rPr>
          <w:rFonts w:hint="eastAsia"/>
          <w:sz w:val="22"/>
          <w:szCs w:val="22"/>
          <w:lang w:eastAsia="en-GB"/>
        </w:rPr>
        <w:t>í</w:t>
      </w:r>
      <w:r w:rsidRPr="00C21811">
        <w:rPr>
          <w:sz w:val="22"/>
          <w:szCs w:val="22"/>
          <w:lang w:eastAsia="en-GB"/>
        </w:rPr>
        <w:t>z</w:t>
      </w:r>
      <w:r w:rsidRPr="00C21811">
        <w:rPr>
          <w:rFonts w:hint="eastAsia"/>
          <w:sz w:val="22"/>
          <w:szCs w:val="22"/>
          <w:lang w:eastAsia="en-GB"/>
        </w:rPr>
        <w:t>ó</w:t>
      </w:r>
      <w:r w:rsidRPr="00C21811">
        <w:rPr>
          <w:sz w:val="22"/>
          <w:szCs w:val="22"/>
          <w:lang w:eastAsia="en-GB"/>
        </w:rPr>
        <w:t xml:space="preserve"> tev</w:t>
      </w:r>
      <w:r w:rsidRPr="00C21811">
        <w:rPr>
          <w:rFonts w:hint="eastAsia"/>
          <w:sz w:val="22"/>
          <w:szCs w:val="22"/>
          <w:lang w:eastAsia="en-GB"/>
        </w:rPr>
        <w:t>é</w:t>
      </w:r>
      <w:r w:rsidRPr="00C21811">
        <w:rPr>
          <w:sz w:val="22"/>
          <w:szCs w:val="22"/>
          <w:lang w:eastAsia="en-GB"/>
        </w:rPr>
        <w:t>kenys</w:t>
      </w:r>
      <w:r w:rsidRPr="00C21811">
        <w:rPr>
          <w:rFonts w:hint="eastAsia"/>
          <w:sz w:val="22"/>
          <w:szCs w:val="22"/>
          <w:lang w:eastAsia="en-GB"/>
        </w:rPr>
        <w:t>é</w:t>
      </w:r>
      <w:r w:rsidRPr="00C21811">
        <w:rPr>
          <w:sz w:val="22"/>
          <w:szCs w:val="22"/>
          <w:lang w:eastAsia="en-GB"/>
        </w:rPr>
        <w:t>gi k</w:t>
      </w:r>
      <w:r w:rsidRPr="00C21811">
        <w:rPr>
          <w:rFonts w:hint="eastAsia"/>
          <w:sz w:val="22"/>
          <w:szCs w:val="22"/>
          <w:lang w:eastAsia="en-GB"/>
        </w:rPr>
        <w:t>ö</w:t>
      </w:r>
      <w:r w:rsidRPr="00C21811">
        <w:rPr>
          <w:sz w:val="22"/>
          <w:szCs w:val="22"/>
          <w:lang w:eastAsia="en-GB"/>
        </w:rPr>
        <w:t>r</w:t>
      </w:r>
      <w:r w:rsidRPr="00C21811">
        <w:rPr>
          <w:rFonts w:hint="eastAsia"/>
          <w:sz w:val="22"/>
          <w:szCs w:val="22"/>
          <w:lang w:eastAsia="en-GB"/>
        </w:rPr>
        <w:t>é</w:t>
      </w:r>
      <w:r w:rsidRPr="00C21811">
        <w:rPr>
          <w:sz w:val="22"/>
          <w:szCs w:val="22"/>
          <w:lang w:eastAsia="en-GB"/>
        </w:rPr>
        <w:t xml:space="preserve">ben kiadott </w:t>
      </w:r>
      <w:r w:rsidRPr="00C21811">
        <w:rPr>
          <w:rFonts w:hint="eastAsia"/>
          <w:sz w:val="22"/>
          <w:szCs w:val="22"/>
          <w:lang w:eastAsia="en-GB"/>
        </w:rPr>
        <w:t>á</w:t>
      </w:r>
      <w:r w:rsidRPr="00C21811">
        <w:rPr>
          <w:sz w:val="22"/>
          <w:szCs w:val="22"/>
          <w:lang w:eastAsia="en-GB"/>
        </w:rPr>
        <w:t>ll</w:t>
      </w:r>
      <w:r w:rsidRPr="00C21811">
        <w:rPr>
          <w:rFonts w:hint="eastAsia"/>
          <w:sz w:val="22"/>
          <w:szCs w:val="22"/>
          <w:lang w:eastAsia="en-GB"/>
        </w:rPr>
        <w:t>á</w:t>
      </w:r>
      <w:r w:rsidRPr="00C21811">
        <w:rPr>
          <w:sz w:val="22"/>
          <w:szCs w:val="22"/>
          <w:lang w:eastAsia="en-GB"/>
        </w:rPr>
        <w:t>sfoglal</w:t>
      </w:r>
      <w:r w:rsidRPr="00C21811">
        <w:rPr>
          <w:rFonts w:hint="eastAsia"/>
          <w:sz w:val="22"/>
          <w:szCs w:val="22"/>
          <w:lang w:eastAsia="en-GB"/>
        </w:rPr>
        <w:t>á</w:t>
      </w:r>
      <w:r w:rsidRPr="00C21811">
        <w:rPr>
          <w:sz w:val="22"/>
          <w:szCs w:val="22"/>
          <w:lang w:eastAsia="en-GB"/>
        </w:rPr>
        <w:t>sok t</w:t>
      </w:r>
      <w:r w:rsidRPr="00C21811">
        <w:rPr>
          <w:rFonts w:hint="eastAsia"/>
          <w:sz w:val="22"/>
          <w:szCs w:val="22"/>
          <w:lang w:eastAsia="en-GB"/>
        </w:rPr>
        <w:t>á</w:t>
      </w:r>
      <w:r w:rsidRPr="00C21811">
        <w:rPr>
          <w:sz w:val="22"/>
          <w:szCs w:val="22"/>
          <w:lang w:eastAsia="en-GB"/>
        </w:rPr>
        <w:t>mogat</w:t>
      </w:r>
      <w:r w:rsidRPr="00C21811">
        <w:rPr>
          <w:rFonts w:hint="eastAsia"/>
          <w:sz w:val="22"/>
          <w:szCs w:val="22"/>
          <w:lang w:eastAsia="en-GB"/>
        </w:rPr>
        <w:t>á</w:t>
      </w:r>
      <w:r w:rsidRPr="00C21811">
        <w:rPr>
          <w:sz w:val="22"/>
          <w:szCs w:val="22"/>
          <w:lang w:eastAsia="en-GB"/>
        </w:rPr>
        <w:t>sa, jogi/k</w:t>
      </w:r>
      <w:r w:rsidRPr="00C21811">
        <w:rPr>
          <w:rFonts w:hint="eastAsia"/>
          <w:sz w:val="22"/>
          <w:szCs w:val="22"/>
          <w:lang w:eastAsia="en-GB"/>
        </w:rPr>
        <w:t>ö</w:t>
      </w:r>
      <w:r w:rsidRPr="00C21811">
        <w:rPr>
          <w:sz w:val="22"/>
          <w:szCs w:val="22"/>
          <w:lang w:eastAsia="en-GB"/>
        </w:rPr>
        <w:t>zbeszerz</w:t>
      </w:r>
      <w:r w:rsidRPr="00C21811">
        <w:rPr>
          <w:rFonts w:hint="eastAsia"/>
          <w:sz w:val="22"/>
          <w:szCs w:val="22"/>
          <w:lang w:eastAsia="en-GB"/>
        </w:rPr>
        <w:t>é</w:t>
      </w:r>
      <w:r w:rsidRPr="00C21811">
        <w:rPr>
          <w:sz w:val="22"/>
          <w:szCs w:val="22"/>
          <w:lang w:eastAsia="en-GB"/>
        </w:rPr>
        <w:t>si szempont</w:t>
      </w:r>
      <w:r w:rsidRPr="00C21811">
        <w:rPr>
          <w:rFonts w:hint="eastAsia"/>
          <w:sz w:val="22"/>
          <w:szCs w:val="22"/>
          <w:lang w:eastAsia="en-GB"/>
        </w:rPr>
        <w:t>ú</w:t>
      </w:r>
      <w:r w:rsidRPr="00C21811">
        <w:rPr>
          <w:sz w:val="22"/>
          <w:szCs w:val="22"/>
          <w:lang w:eastAsia="en-GB"/>
        </w:rPr>
        <w:t xml:space="preserve"> k</w:t>
      </w:r>
      <w:r w:rsidRPr="00C21811">
        <w:rPr>
          <w:rFonts w:hint="eastAsia"/>
          <w:sz w:val="22"/>
          <w:szCs w:val="22"/>
          <w:lang w:eastAsia="en-GB"/>
        </w:rPr>
        <w:t>é</w:t>
      </w:r>
      <w:r w:rsidRPr="00C21811">
        <w:rPr>
          <w:sz w:val="22"/>
          <w:szCs w:val="22"/>
          <w:lang w:eastAsia="en-GB"/>
        </w:rPr>
        <w:t>rd</w:t>
      </w:r>
      <w:r w:rsidRPr="00C21811">
        <w:rPr>
          <w:rFonts w:hint="eastAsia"/>
          <w:sz w:val="22"/>
          <w:szCs w:val="22"/>
          <w:lang w:eastAsia="en-GB"/>
        </w:rPr>
        <w:t>é</w:t>
      </w:r>
      <w:r w:rsidRPr="00C21811">
        <w:rPr>
          <w:sz w:val="22"/>
          <w:szCs w:val="22"/>
          <w:lang w:eastAsia="en-GB"/>
        </w:rPr>
        <w:t>sek vizsg</w:t>
      </w:r>
      <w:r w:rsidRPr="00C21811">
        <w:rPr>
          <w:rFonts w:hint="eastAsia"/>
          <w:sz w:val="22"/>
          <w:szCs w:val="22"/>
          <w:lang w:eastAsia="en-GB"/>
        </w:rPr>
        <w:t>á</w:t>
      </w:r>
      <w:r w:rsidRPr="00C21811">
        <w:rPr>
          <w:sz w:val="22"/>
          <w:szCs w:val="22"/>
          <w:lang w:eastAsia="en-GB"/>
        </w:rPr>
        <w:t xml:space="preserve">lata </w:t>
      </w:r>
      <w:r w:rsidRPr="00C21811">
        <w:rPr>
          <w:rFonts w:hint="eastAsia"/>
          <w:sz w:val="22"/>
          <w:szCs w:val="22"/>
          <w:lang w:eastAsia="en-GB"/>
        </w:rPr>
        <w:t>é</w:t>
      </w:r>
      <w:r w:rsidRPr="00C21811">
        <w:rPr>
          <w:sz w:val="22"/>
          <w:szCs w:val="22"/>
          <w:lang w:eastAsia="en-GB"/>
        </w:rPr>
        <w:t>s elemz</w:t>
      </w:r>
      <w:r w:rsidRPr="00C21811">
        <w:rPr>
          <w:rFonts w:hint="eastAsia"/>
          <w:sz w:val="22"/>
          <w:szCs w:val="22"/>
          <w:lang w:eastAsia="en-GB"/>
        </w:rPr>
        <w:t>é</w:t>
      </w:r>
      <w:r w:rsidRPr="00C21811">
        <w:rPr>
          <w:sz w:val="22"/>
          <w:szCs w:val="22"/>
          <w:lang w:eastAsia="en-GB"/>
        </w:rPr>
        <w:t>se, tan</w:t>
      </w:r>
      <w:r w:rsidRPr="00C21811">
        <w:rPr>
          <w:rFonts w:hint="eastAsia"/>
          <w:sz w:val="22"/>
          <w:szCs w:val="22"/>
          <w:lang w:eastAsia="en-GB"/>
        </w:rPr>
        <w:t>á</w:t>
      </w:r>
      <w:r w:rsidRPr="00C21811">
        <w:rPr>
          <w:sz w:val="22"/>
          <w:szCs w:val="22"/>
          <w:lang w:eastAsia="en-GB"/>
        </w:rPr>
        <w:t>csad</w:t>
      </w:r>
      <w:r w:rsidRPr="00C21811">
        <w:rPr>
          <w:rFonts w:hint="eastAsia"/>
          <w:sz w:val="22"/>
          <w:szCs w:val="22"/>
          <w:lang w:eastAsia="en-GB"/>
        </w:rPr>
        <w:t>á</w:t>
      </w:r>
      <w:r w:rsidRPr="00C21811">
        <w:rPr>
          <w:sz w:val="22"/>
          <w:szCs w:val="22"/>
          <w:lang w:eastAsia="en-GB"/>
        </w:rPr>
        <w:t>s keret</w:t>
      </w:r>
      <w:r w:rsidRPr="00C21811">
        <w:rPr>
          <w:rFonts w:hint="eastAsia"/>
          <w:sz w:val="22"/>
          <w:szCs w:val="22"/>
          <w:lang w:eastAsia="en-GB"/>
        </w:rPr>
        <w:t>é</w:t>
      </w:r>
      <w:r w:rsidRPr="00C21811">
        <w:rPr>
          <w:sz w:val="22"/>
          <w:szCs w:val="22"/>
          <w:lang w:eastAsia="en-GB"/>
        </w:rPr>
        <w:t>ben a Megb</w:t>
      </w:r>
      <w:r w:rsidRPr="00C21811">
        <w:rPr>
          <w:rFonts w:hint="eastAsia"/>
          <w:sz w:val="22"/>
          <w:szCs w:val="22"/>
          <w:lang w:eastAsia="en-GB"/>
        </w:rPr>
        <w:t>í</w:t>
      </w:r>
      <w:r w:rsidRPr="00C21811">
        <w:rPr>
          <w:sz w:val="22"/>
          <w:szCs w:val="22"/>
          <w:lang w:eastAsia="en-GB"/>
        </w:rPr>
        <w:t>z</w:t>
      </w:r>
      <w:r w:rsidRPr="00C21811">
        <w:rPr>
          <w:rFonts w:hint="eastAsia"/>
          <w:sz w:val="22"/>
          <w:szCs w:val="22"/>
          <w:lang w:eastAsia="en-GB"/>
        </w:rPr>
        <w:t>ó</w:t>
      </w:r>
      <w:r w:rsidRPr="00C21811">
        <w:rPr>
          <w:sz w:val="22"/>
          <w:szCs w:val="22"/>
          <w:lang w:eastAsia="en-GB"/>
        </w:rPr>
        <w:t xml:space="preserve"> utas</w:t>
      </w:r>
      <w:r w:rsidRPr="00C21811">
        <w:rPr>
          <w:rFonts w:hint="eastAsia"/>
          <w:sz w:val="22"/>
          <w:szCs w:val="22"/>
          <w:lang w:eastAsia="en-GB"/>
        </w:rPr>
        <w:t>í</w:t>
      </w:r>
      <w:r w:rsidRPr="00C21811">
        <w:rPr>
          <w:sz w:val="22"/>
          <w:szCs w:val="22"/>
          <w:lang w:eastAsia="en-GB"/>
        </w:rPr>
        <w:t>t</w:t>
      </w:r>
      <w:r w:rsidRPr="00C21811">
        <w:rPr>
          <w:rFonts w:hint="eastAsia"/>
          <w:sz w:val="22"/>
          <w:szCs w:val="22"/>
          <w:lang w:eastAsia="en-GB"/>
        </w:rPr>
        <w:t>á</w:t>
      </w:r>
      <w:r w:rsidRPr="00C21811">
        <w:rPr>
          <w:sz w:val="22"/>
          <w:szCs w:val="22"/>
          <w:lang w:eastAsia="en-GB"/>
        </w:rPr>
        <w:t>sai</w:t>
      </w:r>
      <w:r>
        <w:rPr>
          <w:sz w:val="22"/>
          <w:szCs w:val="22"/>
          <w:lang w:eastAsia="en-GB"/>
        </w:rPr>
        <w:t>,</w:t>
      </w:r>
      <w:r w:rsidRPr="00C21811">
        <w:rPr>
          <w:sz w:val="22"/>
          <w:szCs w:val="22"/>
          <w:lang w:eastAsia="en-GB"/>
        </w:rPr>
        <w:t xml:space="preserve"> egyedi megrendel</w:t>
      </w:r>
      <w:r w:rsidRPr="00C21811">
        <w:rPr>
          <w:rFonts w:hint="eastAsia"/>
          <w:sz w:val="22"/>
          <w:szCs w:val="22"/>
          <w:lang w:eastAsia="en-GB"/>
        </w:rPr>
        <w:t>é</w:t>
      </w:r>
      <w:r w:rsidRPr="00C21811">
        <w:rPr>
          <w:sz w:val="22"/>
          <w:szCs w:val="22"/>
          <w:lang w:eastAsia="en-GB"/>
        </w:rPr>
        <w:t>se</w:t>
      </w:r>
      <w:r>
        <w:rPr>
          <w:sz w:val="22"/>
          <w:szCs w:val="22"/>
          <w:lang w:eastAsia="en-GB"/>
        </w:rPr>
        <w:t xml:space="preserve"> </w:t>
      </w:r>
      <w:r w:rsidRPr="00C21811">
        <w:rPr>
          <w:sz w:val="22"/>
          <w:szCs w:val="22"/>
          <w:lang w:eastAsia="en-GB"/>
        </w:rPr>
        <w:t>alapj</w:t>
      </w:r>
      <w:r w:rsidRPr="00C21811">
        <w:rPr>
          <w:rFonts w:hint="eastAsia"/>
          <w:sz w:val="22"/>
          <w:szCs w:val="22"/>
          <w:lang w:eastAsia="en-GB"/>
        </w:rPr>
        <w:t>á</w:t>
      </w:r>
      <w:r w:rsidRPr="00C21811">
        <w:rPr>
          <w:sz w:val="22"/>
          <w:szCs w:val="22"/>
          <w:lang w:eastAsia="en-GB"/>
        </w:rPr>
        <w:t>n;</w:t>
      </w:r>
    </w:p>
    <w:p w:rsidR="004F7427" w:rsidRPr="0036556C" w:rsidRDefault="004F7427" w:rsidP="004F7427">
      <w:pPr>
        <w:pStyle w:val="Listaszerbekezds"/>
        <w:numPr>
          <w:ilvl w:val="0"/>
          <w:numId w:val="48"/>
        </w:numPr>
        <w:suppressAutoHyphens w:val="0"/>
        <w:jc w:val="both"/>
        <w:outlineLvl w:val="0"/>
        <w:rPr>
          <w:sz w:val="22"/>
          <w:szCs w:val="22"/>
        </w:rPr>
      </w:pPr>
      <w:r w:rsidRPr="0036556C">
        <w:rPr>
          <w:sz w:val="22"/>
          <w:szCs w:val="22"/>
        </w:rPr>
        <w:t>Auditok sor</w:t>
      </w:r>
      <w:r w:rsidRPr="0036556C">
        <w:rPr>
          <w:rFonts w:hint="eastAsia"/>
          <w:sz w:val="22"/>
          <w:szCs w:val="22"/>
        </w:rPr>
        <w:t>á</w:t>
      </w:r>
      <w:r w:rsidRPr="0036556C">
        <w:rPr>
          <w:sz w:val="22"/>
          <w:szCs w:val="22"/>
        </w:rPr>
        <w:t>n val</w:t>
      </w:r>
      <w:r w:rsidRPr="0036556C">
        <w:rPr>
          <w:rFonts w:hint="eastAsia"/>
          <w:sz w:val="22"/>
          <w:szCs w:val="22"/>
        </w:rPr>
        <w:t>ó</w:t>
      </w:r>
      <w:r w:rsidRPr="0036556C">
        <w:rPr>
          <w:sz w:val="22"/>
          <w:szCs w:val="22"/>
        </w:rPr>
        <w:t xml:space="preserve"> szem</w:t>
      </w:r>
      <w:r w:rsidRPr="0036556C">
        <w:rPr>
          <w:rFonts w:hint="eastAsia"/>
          <w:sz w:val="22"/>
          <w:szCs w:val="22"/>
        </w:rPr>
        <w:t>é</w:t>
      </w:r>
      <w:r w:rsidRPr="0036556C">
        <w:rPr>
          <w:sz w:val="22"/>
          <w:szCs w:val="22"/>
        </w:rPr>
        <w:t xml:space="preserve">lyes </w:t>
      </w:r>
      <w:r w:rsidRPr="0036556C">
        <w:rPr>
          <w:rFonts w:hint="eastAsia"/>
          <w:sz w:val="22"/>
          <w:szCs w:val="22"/>
        </w:rPr>
        <w:t>é</w:t>
      </w:r>
      <w:r w:rsidRPr="0036556C">
        <w:rPr>
          <w:sz w:val="22"/>
          <w:szCs w:val="22"/>
        </w:rPr>
        <w:t>s szakmai k</w:t>
      </w:r>
      <w:r w:rsidRPr="0036556C">
        <w:rPr>
          <w:rFonts w:hint="eastAsia"/>
          <w:sz w:val="22"/>
          <w:szCs w:val="22"/>
        </w:rPr>
        <w:t>ö</w:t>
      </w:r>
      <w:r w:rsidRPr="0036556C">
        <w:rPr>
          <w:sz w:val="22"/>
          <w:szCs w:val="22"/>
        </w:rPr>
        <w:t>zrem</w:t>
      </w:r>
      <w:r w:rsidRPr="0036556C">
        <w:rPr>
          <w:rFonts w:hint="eastAsia"/>
          <w:sz w:val="22"/>
          <w:szCs w:val="22"/>
        </w:rPr>
        <w:t>ű</w:t>
      </w:r>
      <w:r w:rsidRPr="0036556C">
        <w:rPr>
          <w:sz w:val="22"/>
          <w:szCs w:val="22"/>
        </w:rPr>
        <w:t>k</w:t>
      </w:r>
      <w:r w:rsidRPr="0036556C">
        <w:rPr>
          <w:rFonts w:hint="eastAsia"/>
          <w:sz w:val="22"/>
          <w:szCs w:val="22"/>
        </w:rPr>
        <w:t>ö</w:t>
      </w:r>
      <w:r w:rsidRPr="0036556C">
        <w:rPr>
          <w:sz w:val="22"/>
          <w:szCs w:val="22"/>
        </w:rPr>
        <w:t>d</w:t>
      </w:r>
      <w:r w:rsidRPr="0036556C">
        <w:rPr>
          <w:rFonts w:hint="eastAsia"/>
          <w:sz w:val="22"/>
          <w:szCs w:val="22"/>
        </w:rPr>
        <w:t>é</w:t>
      </w:r>
      <w:r w:rsidRPr="0036556C">
        <w:rPr>
          <w:sz w:val="22"/>
          <w:szCs w:val="22"/>
        </w:rPr>
        <w:t>s biztos</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sa [</w:t>
      </w:r>
      <w:r w:rsidRPr="0036556C">
        <w:rPr>
          <w:sz w:val="22"/>
          <w:szCs w:val="22"/>
          <w:lang w:eastAsia="en-GB"/>
        </w:rPr>
        <w:t>a mindenkor hat</w:t>
      </w:r>
      <w:r w:rsidRPr="0036556C">
        <w:rPr>
          <w:rFonts w:hint="eastAsia"/>
          <w:sz w:val="22"/>
          <w:szCs w:val="22"/>
          <w:lang w:eastAsia="en-GB"/>
        </w:rPr>
        <w:t>á</w:t>
      </w:r>
      <w:r w:rsidRPr="0036556C">
        <w:rPr>
          <w:sz w:val="22"/>
          <w:szCs w:val="22"/>
          <w:lang w:eastAsia="en-GB"/>
        </w:rPr>
        <w:t>lyos uni</w:t>
      </w:r>
      <w:r w:rsidRPr="0036556C">
        <w:rPr>
          <w:rFonts w:hint="eastAsia"/>
          <w:sz w:val="22"/>
          <w:szCs w:val="22"/>
          <w:lang w:eastAsia="en-GB"/>
        </w:rPr>
        <w:t>ó</w:t>
      </w:r>
      <w:r w:rsidRPr="0036556C">
        <w:rPr>
          <w:sz w:val="22"/>
          <w:szCs w:val="22"/>
          <w:lang w:eastAsia="en-GB"/>
        </w:rPr>
        <w:t xml:space="preserve">s </w:t>
      </w:r>
      <w:r w:rsidRPr="0036556C">
        <w:rPr>
          <w:rFonts w:hint="eastAsia"/>
          <w:sz w:val="22"/>
          <w:szCs w:val="22"/>
          <w:lang w:eastAsia="en-GB"/>
        </w:rPr>
        <w:t>é</w:t>
      </w:r>
      <w:r w:rsidRPr="0036556C">
        <w:rPr>
          <w:sz w:val="22"/>
          <w:szCs w:val="22"/>
          <w:lang w:eastAsia="en-GB"/>
        </w:rPr>
        <w:t>s hazai jogszab</w:t>
      </w:r>
      <w:r w:rsidRPr="0036556C">
        <w:rPr>
          <w:rFonts w:hint="eastAsia"/>
          <w:sz w:val="22"/>
          <w:szCs w:val="22"/>
          <w:lang w:eastAsia="en-GB"/>
        </w:rPr>
        <w:t>á</w:t>
      </w:r>
      <w:r w:rsidRPr="0036556C">
        <w:rPr>
          <w:sz w:val="22"/>
          <w:szCs w:val="22"/>
          <w:lang w:eastAsia="en-GB"/>
        </w:rPr>
        <w:t>lyok szerint ellen</w:t>
      </w:r>
      <w:r w:rsidRPr="0036556C">
        <w:rPr>
          <w:rFonts w:hint="eastAsia"/>
          <w:sz w:val="22"/>
          <w:szCs w:val="22"/>
          <w:lang w:eastAsia="en-GB"/>
        </w:rPr>
        <w:t>ő</w:t>
      </w:r>
      <w:r w:rsidRPr="0036556C">
        <w:rPr>
          <w:sz w:val="22"/>
          <w:szCs w:val="22"/>
          <w:lang w:eastAsia="en-GB"/>
        </w:rPr>
        <w:t>rz</w:t>
      </w:r>
      <w:r w:rsidRPr="0036556C">
        <w:rPr>
          <w:rFonts w:hint="eastAsia"/>
          <w:sz w:val="22"/>
          <w:szCs w:val="22"/>
          <w:lang w:eastAsia="en-GB"/>
        </w:rPr>
        <w:t>é</w:t>
      </w:r>
      <w:r w:rsidRPr="0036556C">
        <w:rPr>
          <w:sz w:val="22"/>
          <w:szCs w:val="22"/>
          <w:lang w:eastAsia="en-GB"/>
        </w:rPr>
        <w:t xml:space="preserve">sre jogosult hazai </w:t>
      </w:r>
      <w:r w:rsidRPr="0036556C">
        <w:rPr>
          <w:rFonts w:hint="eastAsia"/>
          <w:sz w:val="22"/>
          <w:szCs w:val="22"/>
          <w:lang w:eastAsia="en-GB"/>
        </w:rPr>
        <w:t>é</w:t>
      </w:r>
      <w:r w:rsidRPr="0036556C">
        <w:rPr>
          <w:sz w:val="22"/>
          <w:szCs w:val="22"/>
          <w:lang w:eastAsia="en-GB"/>
        </w:rPr>
        <w:t>s uni</w:t>
      </w:r>
      <w:r w:rsidRPr="0036556C">
        <w:rPr>
          <w:rFonts w:hint="eastAsia"/>
          <w:sz w:val="22"/>
          <w:szCs w:val="22"/>
          <w:lang w:eastAsia="en-GB"/>
        </w:rPr>
        <w:t>ó</w:t>
      </w:r>
      <w:r w:rsidRPr="0036556C">
        <w:rPr>
          <w:sz w:val="22"/>
          <w:szCs w:val="22"/>
          <w:lang w:eastAsia="en-GB"/>
        </w:rPr>
        <w:t xml:space="preserve">s szervek </w:t>
      </w:r>
      <w:r w:rsidRPr="0036556C">
        <w:rPr>
          <w:rFonts w:hint="eastAsia"/>
          <w:sz w:val="22"/>
          <w:szCs w:val="22"/>
          <w:lang w:eastAsia="en-GB"/>
        </w:rPr>
        <w:t>á</w:t>
      </w:r>
      <w:r w:rsidRPr="0036556C">
        <w:rPr>
          <w:sz w:val="22"/>
          <w:szCs w:val="22"/>
          <w:lang w:eastAsia="en-GB"/>
        </w:rPr>
        <w:t>ltal, a vonatkoz</w:t>
      </w:r>
      <w:r w:rsidRPr="0036556C">
        <w:rPr>
          <w:rFonts w:hint="eastAsia"/>
          <w:sz w:val="22"/>
          <w:szCs w:val="22"/>
          <w:lang w:eastAsia="en-GB"/>
        </w:rPr>
        <w:t>ó</w:t>
      </w:r>
      <w:r w:rsidRPr="0036556C">
        <w:rPr>
          <w:sz w:val="22"/>
          <w:szCs w:val="22"/>
          <w:lang w:eastAsia="en-GB"/>
        </w:rPr>
        <w:t xml:space="preserve"> jogszab</w:t>
      </w:r>
      <w:r w:rsidRPr="0036556C">
        <w:rPr>
          <w:rFonts w:hint="eastAsia"/>
          <w:sz w:val="22"/>
          <w:szCs w:val="22"/>
          <w:lang w:eastAsia="en-GB"/>
        </w:rPr>
        <w:t>á</w:t>
      </w:r>
      <w:r w:rsidRPr="0036556C">
        <w:rPr>
          <w:sz w:val="22"/>
          <w:szCs w:val="22"/>
          <w:lang w:eastAsia="en-GB"/>
        </w:rPr>
        <w:t>lyokban meghat</w:t>
      </w:r>
      <w:r w:rsidRPr="0036556C">
        <w:rPr>
          <w:rFonts w:hint="eastAsia"/>
          <w:sz w:val="22"/>
          <w:szCs w:val="22"/>
          <w:lang w:eastAsia="en-GB"/>
        </w:rPr>
        <w:t>á</w:t>
      </w:r>
      <w:r w:rsidRPr="0036556C">
        <w:rPr>
          <w:sz w:val="22"/>
          <w:szCs w:val="22"/>
          <w:lang w:eastAsia="en-GB"/>
        </w:rPr>
        <w:t>rozott ellen</w:t>
      </w:r>
      <w:r w:rsidRPr="0036556C">
        <w:rPr>
          <w:rFonts w:hint="eastAsia"/>
          <w:sz w:val="22"/>
          <w:szCs w:val="22"/>
          <w:lang w:eastAsia="en-GB"/>
        </w:rPr>
        <w:t>ő</w:t>
      </w:r>
      <w:r w:rsidRPr="0036556C">
        <w:rPr>
          <w:sz w:val="22"/>
          <w:szCs w:val="22"/>
          <w:lang w:eastAsia="en-GB"/>
        </w:rPr>
        <w:t>rz</w:t>
      </w:r>
      <w:r w:rsidRPr="0036556C">
        <w:rPr>
          <w:rFonts w:hint="eastAsia"/>
          <w:sz w:val="22"/>
          <w:szCs w:val="22"/>
          <w:lang w:eastAsia="en-GB"/>
        </w:rPr>
        <w:t>é</w:t>
      </w:r>
      <w:r w:rsidRPr="0036556C">
        <w:rPr>
          <w:sz w:val="22"/>
          <w:szCs w:val="22"/>
          <w:lang w:eastAsia="en-GB"/>
        </w:rPr>
        <w:t>si feladatok kapcs</w:t>
      </w:r>
      <w:r w:rsidRPr="0036556C">
        <w:rPr>
          <w:rFonts w:hint="eastAsia"/>
          <w:sz w:val="22"/>
          <w:szCs w:val="22"/>
          <w:lang w:eastAsia="en-GB"/>
        </w:rPr>
        <w:t>á</w:t>
      </w:r>
      <w:r w:rsidRPr="0036556C">
        <w:rPr>
          <w:sz w:val="22"/>
          <w:szCs w:val="22"/>
          <w:lang w:eastAsia="en-GB"/>
        </w:rPr>
        <w:t>n (k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si-jogi tan</w:t>
      </w:r>
      <w:r w:rsidRPr="0036556C">
        <w:rPr>
          <w:rFonts w:hint="eastAsia"/>
          <w:sz w:val="22"/>
          <w:szCs w:val="22"/>
          <w:lang w:eastAsia="en-GB"/>
        </w:rPr>
        <w:t>á</w:t>
      </w:r>
      <w:r w:rsidRPr="0036556C">
        <w:rPr>
          <w:sz w:val="22"/>
          <w:szCs w:val="22"/>
          <w:lang w:eastAsia="en-GB"/>
        </w:rPr>
        <w:t>csad</w:t>
      </w:r>
      <w:r w:rsidRPr="0036556C">
        <w:rPr>
          <w:rFonts w:hint="eastAsia"/>
          <w:sz w:val="22"/>
          <w:szCs w:val="22"/>
          <w:lang w:eastAsia="en-GB"/>
        </w:rPr>
        <w:t>á</w:t>
      </w:r>
      <w:r w:rsidRPr="0036556C">
        <w:rPr>
          <w:sz w:val="22"/>
          <w:szCs w:val="22"/>
          <w:lang w:eastAsia="en-GB"/>
        </w:rPr>
        <w:t xml:space="preserve">s az </w:t>
      </w:r>
      <w:r w:rsidRPr="0036556C">
        <w:rPr>
          <w:rFonts w:hint="eastAsia"/>
          <w:sz w:val="22"/>
          <w:szCs w:val="22"/>
          <w:lang w:eastAsia="en-GB"/>
        </w:rPr>
        <w:t>Á</w:t>
      </w:r>
      <w:r w:rsidRPr="0036556C">
        <w:rPr>
          <w:sz w:val="22"/>
          <w:szCs w:val="22"/>
          <w:lang w:eastAsia="en-GB"/>
        </w:rPr>
        <w:t>llami sz</w:t>
      </w:r>
      <w:r w:rsidRPr="0036556C">
        <w:rPr>
          <w:rFonts w:hint="eastAsia"/>
          <w:sz w:val="22"/>
          <w:szCs w:val="22"/>
          <w:lang w:eastAsia="en-GB"/>
        </w:rPr>
        <w:t>á</w:t>
      </w:r>
      <w:r w:rsidRPr="0036556C">
        <w:rPr>
          <w:sz w:val="22"/>
          <w:szCs w:val="22"/>
          <w:lang w:eastAsia="en-GB"/>
        </w:rPr>
        <w:t>mvev</w:t>
      </w:r>
      <w:r w:rsidRPr="0036556C">
        <w:rPr>
          <w:rFonts w:hint="eastAsia"/>
          <w:sz w:val="22"/>
          <w:szCs w:val="22"/>
          <w:lang w:eastAsia="en-GB"/>
        </w:rPr>
        <w:t>ő</w:t>
      </w:r>
      <w:r w:rsidRPr="0036556C">
        <w:rPr>
          <w:sz w:val="22"/>
          <w:szCs w:val="22"/>
          <w:lang w:eastAsia="en-GB"/>
        </w:rPr>
        <w:t>sz</w:t>
      </w:r>
      <w:r w:rsidRPr="0036556C">
        <w:rPr>
          <w:rFonts w:hint="eastAsia"/>
          <w:sz w:val="22"/>
          <w:szCs w:val="22"/>
          <w:lang w:eastAsia="en-GB"/>
        </w:rPr>
        <w:t>é</w:t>
      </w:r>
      <w:r w:rsidRPr="0036556C">
        <w:rPr>
          <w:sz w:val="22"/>
          <w:szCs w:val="22"/>
          <w:lang w:eastAsia="en-GB"/>
        </w:rPr>
        <w:t xml:space="preserve">k, Magyar </w:t>
      </w:r>
      <w:r w:rsidRPr="0036556C">
        <w:rPr>
          <w:rFonts w:hint="eastAsia"/>
          <w:sz w:val="22"/>
          <w:szCs w:val="22"/>
          <w:lang w:eastAsia="en-GB"/>
        </w:rPr>
        <w:t>Á</w:t>
      </w:r>
      <w:r w:rsidRPr="0036556C">
        <w:rPr>
          <w:sz w:val="22"/>
          <w:szCs w:val="22"/>
          <w:lang w:eastAsia="en-GB"/>
        </w:rPr>
        <w:t>llamkincst</w:t>
      </w:r>
      <w:r w:rsidRPr="0036556C">
        <w:rPr>
          <w:rFonts w:hint="eastAsia"/>
          <w:sz w:val="22"/>
          <w:szCs w:val="22"/>
          <w:lang w:eastAsia="en-GB"/>
        </w:rPr>
        <w:t>á</w:t>
      </w:r>
      <w:r w:rsidRPr="0036556C">
        <w:rPr>
          <w:sz w:val="22"/>
          <w:szCs w:val="22"/>
          <w:lang w:eastAsia="en-GB"/>
        </w:rPr>
        <w:t>r, EUTAF ellen</w:t>
      </w:r>
      <w:r w:rsidRPr="0036556C">
        <w:rPr>
          <w:rFonts w:hint="eastAsia"/>
          <w:sz w:val="22"/>
          <w:szCs w:val="22"/>
          <w:lang w:eastAsia="en-GB"/>
        </w:rPr>
        <w:t>ő</w:t>
      </w:r>
      <w:r w:rsidRPr="0036556C">
        <w:rPr>
          <w:sz w:val="22"/>
          <w:szCs w:val="22"/>
          <w:lang w:eastAsia="en-GB"/>
        </w:rPr>
        <w:t>rz</w:t>
      </w:r>
      <w:r w:rsidRPr="0036556C">
        <w:rPr>
          <w:rFonts w:hint="eastAsia"/>
          <w:sz w:val="22"/>
          <w:szCs w:val="22"/>
          <w:lang w:eastAsia="en-GB"/>
        </w:rPr>
        <w:t>é</w:t>
      </w:r>
      <w:r w:rsidRPr="0036556C">
        <w:rPr>
          <w:sz w:val="22"/>
          <w:szCs w:val="22"/>
          <w:lang w:eastAsia="en-GB"/>
        </w:rPr>
        <w:t>sek, illet</w:t>
      </w:r>
      <w:r w:rsidRPr="0036556C">
        <w:rPr>
          <w:rFonts w:hint="eastAsia"/>
          <w:sz w:val="22"/>
          <w:szCs w:val="22"/>
          <w:lang w:eastAsia="en-GB"/>
        </w:rPr>
        <w:t>ő</w:t>
      </w:r>
      <w:r w:rsidRPr="0036556C">
        <w:rPr>
          <w:sz w:val="22"/>
          <w:szCs w:val="22"/>
          <w:lang w:eastAsia="en-GB"/>
        </w:rPr>
        <w:t>leg EU-s auditok eset</w:t>
      </w:r>
      <w:r w:rsidRPr="0036556C">
        <w:rPr>
          <w:rFonts w:hint="eastAsia"/>
          <w:sz w:val="22"/>
          <w:szCs w:val="22"/>
          <w:lang w:eastAsia="en-GB"/>
        </w:rPr>
        <w:t>é</w:t>
      </w:r>
      <w:r w:rsidRPr="0036556C">
        <w:rPr>
          <w:sz w:val="22"/>
          <w:szCs w:val="22"/>
          <w:lang w:eastAsia="en-GB"/>
        </w:rPr>
        <w:t>n)]</w:t>
      </w:r>
      <w:r w:rsidRPr="0036556C">
        <w:rPr>
          <w:sz w:val="22"/>
          <w:szCs w:val="22"/>
        </w:rPr>
        <w:t>;</w:t>
      </w:r>
    </w:p>
    <w:p w:rsidR="004F7427" w:rsidRPr="0036556C" w:rsidRDefault="004F7427" w:rsidP="004F7427">
      <w:pPr>
        <w:pStyle w:val="Listaszerbekezds"/>
        <w:numPr>
          <w:ilvl w:val="0"/>
          <w:numId w:val="48"/>
        </w:numPr>
        <w:suppressAutoHyphens w:val="0"/>
        <w:jc w:val="both"/>
        <w:outlineLvl w:val="0"/>
        <w:rPr>
          <w:sz w:val="22"/>
          <w:szCs w:val="22"/>
        </w:rPr>
      </w:pPr>
      <w:r w:rsidRPr="0036556C">
        <w:rPr>
          <w:sz w:val="22"/>
          <w:szCs w:val="22"/>
        </w:rPr>
        <w:t xml:space="preserve">A fenti pontokban foglaltakkal </w:t>
      </w:r>
      <w:r w:rsidRPr="0036556C">
        <w:rPr>
          <w:rFonts w:hint="eastAsia"/>
          <w:sz w:val="22"/>
          <w:szCs w:val="22"/>
        </w:rPr>
        <w:t>ö</w:t>
      </w:r>
      <w:r w:rsidRPr="0036556C">
        <w:rPr>
          <w:sz w:val="22"/>
          <w:szCs w:val="22"/>
        </w:rPr>
        <w:t>sszef</w:t>
      </w:r>
      <w:r w:rsidRPr="0036556C">
        <w:rPr>
          <w:rFonts w:hint="eastAsia"/>
          <w:sz w:val="22"/>
          <w:szCs w:val="22"/>
        </w:rPr>
        <w:t>ü</w:t>
      </w:r>
      <w:r w:rsidRPr="0036556C">
        <w:rPr>
          <w:sz w:val="22"/>
          <w:szCs w:val="22"/>
        </w:rPr>
        <w:t>gg</w:t>
      </w:r>
      <w:r w:rsidRPr="0036556C">
        <w:rPr>
          <w:rFonts w:hint="eastAsia"/>
          <w:sz w:val="22"/>
          <w:szCs w:val="22"/>
        </w:rPr>
        <w:t>é</w:t>
      </w:r>
      <w:r w:rsidRPr="0036556C">
        <w:rPr>
          <w:sz w:val="22"/>
          <w:szCs w:val="22"/>
        </w:rPr>
        <w:t>sben szab</w:t>
      </w:r>
      <w:r w:rsidRPr="0036556C">
        <w:rPr>
          <w:rFonts w:hint="eastAsia"/>
          <w:sz w:val="22"/>
          <w:szCs w:val="22"/>
        </w:rPr>
        <w:t>á</w:t>
      </w:r>
      <w:r w:rsidRPr="0036556C">
        <w:rPr>
          <w:sz w:val="22"/>
          <w:szCs w:val="22"/>
        </w:rPr>
        <w:t>lytalans</w:t>
      </w:r>
      <w:r w:rsidRPr="0036556C">
        <w:rPr>
          <w:rFonts w:hint="eastAsia"/>
          <w:sz w:val="22"/>
          <w:szCs w:val="22"/>
        </w:rPr>
        <w:t>á</w:t>
      </w:r>
      <w:r w:rsidRPr="0036556C">
        <w:rPr>
          <w:sz w:val="22"/>
          <w:szCs w:val="22"/>
        </w:rPr>
        <w:t>gi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 illetve jogorvoslati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 kezdem</w:t>
      </w:r>
      <w:r w:rsidRPr="0036556C">
        <w:rPr>
          <w:rFonts w:hint="eastAsia"/>
          <w:sz w:val="22"/>
          <w:szCs w:val="22"/>
        </w:rPr>
        <w:t>é</w:t>
      </w:r>
      <w:r w:rsidRPr="0036556C">
        <w:rPr>
          <w:sz w:val="22"/>
          <w:szCs w:val="22"/>
        </w:rPr>
        <w:t>nyez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hez sz</w:t>
      </w:r>
      <w:r w:rsidRPr="0036556C">
        <w:rPr>
          <w:rFonts w:hint="eastAsia"/>
          <w:sz w:val="22"/>
          <w:szCs w:val="22"/>
        </w:rPr>
        <w:t>ü</w:t>
      </w:r>
      <w:r w:rsidRPr="0036556C">
        <w:rPr>
          <w:sz w:val="22"/>
          <w:szCs w:val="22"/>
        </w:rPr>
        <w:t>ks</w:t>
      </w:r>
      <w:r w:rsidRPr="0036556C">
        <w:rPr>
          <w:rFonts w:hint="eastAsia"/>
          <w:sz w:val="22"/>
          <w:szCs w:val="22"/>
        </w:rPr>
        <w:t>é</w:t>
      </w:r>
      <w:r w:rsidRPr="0036556C">
        <w:rPr>
          <w:sz w:val="22"/>
          <w:szCs w:val="22"/>
        </w:rPr>
        <w:t>ges dokumentumok elk</w:t>
      </w:r>
      <w:r w:rsidRPr="0036556C">
        <w:rPr>
          <w:rFonts w:hint="eastAsia"/>
          <w:sz w:val="22"/>
          <w:szCs w:val="22"/>
        </w:rPr>
        <w:t>é</w:t>
      </w:r>
      <w:r w:rsidRPr="0036556C">
        <w:rPr>
          <w:sz w:val="22"/>
          <w:szCs w:val="22"/>
        </w:rPr>
        <w:t>sz</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vagy v</w:t>
      </w:r>
      <w:r w:rsidRPr="0036556C">
        <w:rPr>
          <w:rFonts w:hint="eastAsia"/>
          <w:sz w:val="22"/>
          <w:szCs w:val="22"/>
        </w:rPr>
        <w:t>é</w:t>
      </w:r>
      <w:r w:rsidRPr="0036556C">
        <w:rPr>
          <w:sz w:val="22"/>
          <w:szCs w:val="22"/>
        </w:rPr>
        <w:t>lem</w:t>
      </w:r>
      <w:r w:rsidRPr="0036556C">
        <w:rPr>
          <w:rFonts w:hint="eastAsia"/>
          <w:sz w:val="22"/>
          <w:szCs w:val="22"/>
        </w:rPr>
        <w:t>é</w:t>
      </w:r>
      <w:r w:rsidRPr="0036556C">
        <w:rPr>
          <w:sz w:val="22"/>
          <w:szCs w:val="22"/>
        </w:rPr>
        <w:t>nyez</w:t>
      </w:r>
      <w:r w:rsidRPr="0036556C">
        <w:rPr>
          <w:rFonts w:hint="eastAsia"/>
          <w:sz w:val="22"/>
          <w:szCs w:val="22"/>
        </w:rPr>
        <w:t>é</w:t>
      </w:r>
      <w:r w:rsidRPr="0036556C">
        <w:rPr>
          <w:sz w:val="22"/>
          <w:szCs w:val="22"/>
        </w:rPr>
        <w:t>se, tov</w:t>
      </w:r>
      <w:r w:rsidRPr="0036556C">
        <w:rPr>
          <w:rFonts w:hint="eastAsia"/>
          <w:sz w:val="22"/>
          <w:szCs w:val="22"/>
        </w:rPr>
        <w:t>á</w:t>
      </w:r>
      <w:r w:rsidRPr="0036556C">
        <w:rPr>
          <w:sz w:val="22"/>
          <w:szCs w:val="22"/>
        </w:rPr>
        <w:t>bb</w:t>
      </w:r>
      <w:r w:rsidRPr="0036556C">
        <w:rPr>
          <w:rFonts w:hint="eastAsia"/>
          <w:sz w:val="22"/>
          <w:szCs w:val="22"/>
        </w:rPr>
        <w:t>á</w:t>
      </w:r>
      <w:r w:rsidRPr="0036556C">
        <w:rPr>
          <w:sz w:val="22"/>
          <w:szCs w:val="22"/>
        </w:rPr>
        <w:t xml:space="preserve">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k</w:t>
      </w:r>
      <w:r w:rsidRPr="0036556C">
        <w:rPr>
          <w:rFonts w:hint="eastAsia"/>
          <w:sz w:val="22"/>
          <w:szCs w:val="22"/>
        </w:rPr>
        <w:t>é</w:t>
      </w:r>
      <w:r w:rsidRPr="0036556C">
        <w:rPr>
          <w:sz w:val="22"/>
          <w:szCs w:val="22"/>
        </w:rPr>
        <w:t>pviselete vagy szak</w:t>
      </w:r>
      <w:r w:rsidRPr="0036556C">
        <w:rPr>
          <w:rFonts w:hint="eastAsia"/>
          <w:sz w:val="22"/>
          <w:szCs w:val="22"/>
        </w:rPr>
        <w:t>é</w:t>
      </w:r>
      <w:r w:rsidRPr="0036556C">
        <w:rPr>
          <w:sz w:val="22"/>
          <w:szCs w:val="22"/>
        </w:rPr>
        <w:t>rt</w:t>
      </w:r>
      <w:r w:rsidRPr="0036556C">
        <w:rPr>
          <w:rFonts w:hint="eastAsia"/>
          <w:sz w:val="22"/>
          <w:szCs w:val="22"/>
        </w:rPr>
        <w:t>ő</w:t>
      </w:r>
      <w:r w:rsidRPr="0036556C">
        <w:rPr>
          <w:sz w:val="22"/>
          <w:szCs w:val="22"/>
        </w:rPr>
        <w:t>i t</w:t>
      </w:r>
      <w:r w:rsidRPr="0036556C">
        <w:rPr>
          <w:rFonts w:hint="eastAsia"/>
          <w:sz w:val="22"/>
          <w:szCs w:val="22"/>
        </w:rPr>
        <w:t>á</w:t>
      </w:r>
      <w:r w:rsidRPr="0036556C">
        <w:rPr>
          <w:sz w:val="22"/>
          <w:szCs w:val="22"/>
        </w:rPr>
        <w:t>mogat</w:t>
      </w:r>
      <w:r w:rsidRPr="0036556C">
        <w:rPr>
          <w:rFonts w:hint="eastAsia"/>
          <w:sz w:val="22"/>
          <w:szCs w:val="22"/>
        </w:rPr>
        <w:t>á</w:t>
      </w:r>
      <w:r w:rsidRPr="0036556C">
        <w:rPr>
          <w:sz w:val="22"/>
          <w:szCs w:val="22"/>
        </w:rPr>
        <w:t>sa ezen t</w:t>
      </w:r>
      <w:r w:rsidRPr="0036556C">
        <w:rPr>
          <w:rFonts w:hint="eastAsia"/>
          <w:sz w:val="22"/>
          <w:szCs w:val="22"/>
        </w:rPr>
        <w:t>á</w:t>
      </w:r>
      <w:r w:rsidRPr="0036556C">
        <w:rPr>
          <w:sz w:val="22"/>
          <w:szCs w:val="22"/>
        </w:rPr>
        <w:t>rgy</w:t>
      </w:r>
      <w:r w:rsidRPr="0036556C">
        <w:rPr>
          <w:rFonts w:hint="eastAsia"/>
          <w:sz w:val="22"/>
          <w:szCs w:val="22"/>
        </w:rPr>
        <w:t>ú</w:t>
      </w:r>
      <w:r w:rsidRPr="0036556C">
        <w:rPr>
          <w:sz w:val="22"/>
          <w:szCs w:val="22"/>
        </w:rPr>
        <w:t xml:space="preserve">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sokban;</w:t>
      </w:r>
    </w:p>
    <w:p w:rsidR="004F7427" w:rsidRPr="0036556C" w:rsidRDefault="004F7427" w:rsidP="004F7427">
      <w:pPr>
        <w:pStyle w:val="Listaszerbekezds"/>
        <w:numPr>
          <w:ilvl w:val="0"/>
          <w:numId w:val="48"/>
        </w:numPr>
        <w:suppressAutoHyphens w:val="0"/>
        <w:autoSpaceDE w:val="0"/>
        <w:autoSpaceDN w:val="0"/>
        <w:adjustRightInd w:val="0"/>
        <w:jc w:val="both"/>
        <w:rPr>
          <w:sz w:val="22"/>
          <w:szCs w:val="22"/>
          <w:lang w:eastAsia="en-GB"/>
        </w:rPr>
      </w:pPr>
      <w:r w:rsidRPr="0036556C">
        <w:rPr>
          <w:sz w:val="22"/>
          <w:szCs w:val="22"/>
          <w:lang w:eastAsia="en-GB"/>
        </w:rPr>
        <w:t>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xml:space="preserve"> egyedi megrendel</w:t>
      </w:r>
      <w:r w:rsidRPr="0036556C">
        <w:rPr>
          <w:rFonts w:hint="eastAsia"/>
          <w:sz w:val="22"/>
          <w:szCs w:val="22"/>
          <w:lang w:eastAsia="en-GB"/>
        </w:rPr>
        <w:t>é</w:t>
      </w:r>
      <w:r w:rsidRPr="0036556C">
        <w:rPr>
          <w:sz w:val="22"/>
          <w:szCs w:val="22"/>
          <w:lang w:eastAsia="en-GB"/>
        </w:rPr>
        <w:t>se alapj</w:t>
      </w:r>
      <w:r w:rsidRPr="0036556C">
        <w:rPr>
          <w:rFonts w:hint="eastAsia"/>
          <w:sz w:val="22"/>
          <w:szCs w:val="22"/>
          <w:lang w:eastAsia="en-GB"/>
        </w:rPr>
        <w:t>á</w:t>
      </w:r>
      <w:r w:rsidRPr="0036556C">
        <w:rPr>
          <w:sz w:val="22"/>
          <w:szCs w:val="22"/>
          <w:lang w:eastAsia="en-GB"/>
        </w:rPr>
        <w:t>n, 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illet</w:t>
      </w:r>
      <w:r w:rsidRPr="0036556C">
        <w:rPr>
          <w:rFonts w:hint="eastAsia"/>
          <w:sz w:val="22"/>
          <w:szCs w:val="22"/>
          <w:lang w:eastAsia="en-GB"/>
        </w:rPr>
        <w:t>ő</w:t>
      </w:r>
      <w:r w:rsidRPr="0036556C">
        <w:rPr>
          <w:sz w:val="22"/>
          <w:szCs w:val="22"/>
          <w:lang w:eastAsia="en-GB"/>
        </w:rPr>
        <w:t>leg a mindenkor hat</w:t>
      </w:r>
      <w:r w:rsidRPr="0036556C">
        <w:rPr>
          <w:rFonts w:hint="eastAsia"/>
          <w:sz w:val="22"/>
          <w:szCs w:val="22"/>
          <w:lang w:eastAsia="en-GB"/>
        </w:rPr>
        <w:t>á</w:t>
      </w:r>
      <w:r w:rsidRPr="0036556C">
        <w:rPr>
          <w:sz w:val="22"/>
          <w:szCs w:val="22"/>
          <w:lang w:eastAsia="en-GB"/>
        </w:rPr>
        <w:t>lyos jogszab</w:t>
      </w:r>
      <w:r w:rsidRPr="0036556C">
        <w:rPr>
          <w:rFonts w:hint="eastAsia"/>
          <w:sz w:val="22"/>
          <w:szCs w:val="22"/>
          <w:lang w:eastAsia="en-GB"/>
        </w:rPr>
        <w:t>á</w:t>
      </w:r>
      <w:r w:rsidRPr="0036556C">
        <w:rPr>
          <w:sz w:val="22"/>
          <w:szCs w:val="22"/>
          <w:lang w:eastAsia="en-GB"/>
        </w:rPr>
        <w:t>lyok szerinti, egyes eur</w:t>
      </w:r>
      <w:r w:rsidRPr="0036556C">
        <w:rPr>
          <w:rFonts w:hint="eastAsia"/>
          <w:sz w:val="22"/>
          <w:szCs w:val="22"/>
          <w:lang w:eastAsia="en-GB"/>
        </w:rPr>
        <w:t>ó</w:t>
      </w:r>
      <w:r w:rsidRPr="0036556C">
        <w:rPr>
          <w:sz w:val="22"/>
          <w:szCs w:val="22"/>
          <w:lang w:eastAsia="en-GB"/>
        </w:rPr>
        <w:t>pai uni</w:t>
      </w:r>
      <w:r w:rsidRPr="0036556C">
        <w:rPr>
          <w:rFonts w:hint="eastAsia"/>
          <w:sz w:val="22"/>
          <w:szCs w:val="22"/>
          <w:lang w:eastAsia="en-GB"/>
        </w:rPr>
        <w:t>ó</w:t>
      </w:r>
      <w:r w:rsidRPr="0036556C">
        <w:rPr>
          <w:sz w:val="22"/>
          <w:szCs w:val="22"/>
          <w:lang w:eastAsia="en-GB"/>
        </w:rPr>
        <w:t>s t</w:t>
      </w:r>
      <w:r w:rsidRPr="0036556C">
        <w:rPr>
          <w:rFonts w:hint="eastAsia"/>
          <w:sz w:val="22"/>
          <w:szCs w:val="22"/>
          <w:lang w:eastAsia="en-GB"/>
        </w:rPr>
        <w:t>á</w:t>
      </w:r>
      <w:r w:rsidRPr="0036556C">
        <w:rPr>
          <w:sz w:val="22"/>
          <w:szCs w:val="22"/>
          <w:lang w:eastAsia="en-GB"/>
        </w:rPr>
        <w:t>mogat</w:t>
      </w:r>
      <w:r w:rsidRPr="0036556C">
        <w:rPr>
          <w:rFonts w:hint="eastAsia"/>
          <w:sz w:val="22"/>
          <w:szCs w:val="22"/>
          <w:lang w:eastAsia="en-GB"/>
        </w:rPr>
        <w:t>á</w:t>
      </w:r>
      <w:r w:rsidRPr="0036556C">
        <w:rPr>
          <w:sz w:val="22"/>
          <w:szCs w:val="22"/>
          <w:lang w:eastAsia="en-GB"/>
        </w:rPr>
        <w:t xml:space="preserve">sok </w:t>
      </w:r>
      <w:r w:rsidRPr="0036556C">
        <w:rPr>
          <w:sz w:val="22"/>
          <w:szCs w:val="22"/>
        </w:rPr>
        <w:t>forr</w:t>
      </w:r>
      <w:r w:rsidRPr="0036556C">
        <w:rPr>
          <w:rFonts w:hint="eastAsia"/>
          <w:sz w:val="22"/>
          <w:szCs w:val="22"/>
        </w:rPr>
        <w:t>á</w:t>
      </w:r>
      <w:r w:rsidRPr="0036556C">
        <w:rPr>
          <w:sz w:val="22"/>
          <w:szCs w:val="22"/>
        </w:rPr>
        <w:t>saib</w:t>
      </w:r>
      <w:r w:rsidRPr="0036556C">
        <w:rPr>
          <w:rFonts w:hint="eastAsia"/>
          <w:sz w:val="22"/>
          <w:szCs w:val="22"/>
        </w:rPr>
        <w:t>ó</w:t>
      </w:r>
      <w:r w:rsidRPr="0036556C">
        <w:rPr>
          <w:sz w:val="22"/>
          <w:szCs w:val="22"/>
        </w:rPr>
        <w:t>l sz</w:t>
      </w:r>
      <w:r w:rsidRPr="0036556C">
        <w:rPr>
          <w:rFonts w:hint="eastAsia"/>
          <w:sz w:val="22"/>
          <w:szCs w:val="22"/>
        </w:rPr>
        <w:t>á</w:t>
      </w:r>
      <w:r w:rsidRPr="0036556C">
        <w:rPr>
          <w:sz w:val="22"/>
          <w:szCs w:val="22"/>
        </w:rPr>
        <w:t>rmaz</w:t>
      </w:r>
      <w:r w:rsidRPr="0036556C">
        <w:rPr>
          <w:rFonts w:hint="eastAsia"/>
          <w:sz w:val="22"/>
          <w:szCs w:val="22"/>
        </w:rPr>
        <w:t>ó</w:t>
      </w:r>
      <w:r w:rsidRPr="0036556C">
        <w:rPr>
          <w:sz w:val="22"/>
          <w:szCs w:val="22"/>
        </w:rPr>
        <w:t xml:space="preserve"> p</w:t>
      </w:r>
      <w:r w:rsidRPr="0036556C">
        <w:rPr>
          <w:rFonts w:hint="eastAsia"/>
          <w:sz w:val="22"/>
          <w:szCs w:val="22"/>
        </w:rPr>
        <w:t>é</w:t>
      </w:r>
      <w:r w:rsidRPr="0036556C">
        <w:rPr>
          <w:sz w:val="22"/>
          <w:szCs w:val="22"/>
        </w:rPr>
        <w:t>nzeszk</w:t>
      </w:r>
      <w:r w:rsidRPr="0036556C">
        <w:rPr>
          <w:rFonts w:hint="eastAsia"/>
          <w:sz w:val="22"/>
          <w:szCs w:val="22"/>
        </w:rPr>
        <w:t>ö</w:t>
      </w:r>
      <w:r w:rsidRPr="0036556C">
        <w:rPr>
          <w:sz w:val="22"/>
          <w:szCs w:val="22"/>
        </w:rPr>
        <w:t>z</w:t>
      </w:r>
      <w:r w:rsidRPr="0036556C">
        <w:rPr>
          <w:rFonts w:hint="eastAsia"/>
          <w:sz w:val="22"/>
          <w:szCs w:val="22"/>
        </w:rPr>
        <w:t>ö</w:t>
      </w:r>
      <w:r w:rsidRPr="0036556C">
        <w:rPr>
          <w:sz w:val="22"/>
          <w:szCs w:val="22"/>
        </w:rPr>
        <w:t>k felhaszn</w:t>
      </w:r>
      <w:r w:rsidRPr="0036556C">
        <w:rPr>
          <w:rFonts w:hint="eastAsia"/>
          <w:sz w:val="22"/>
          <w:szCs w:val="22"/>
        </w:rPr>
        <w:t>á</w:t>
      </w:r>
      <w:r w:rsidRPr="0036556C">
        <w:rPr>
          <w:sz w:val="22"/>
          <w:szCs w:val="22"/>
        </w:rPr>
        <w:t>l</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val</w:t>
      </w:r>
      <w:r w:rsidRPr="0036556C">
        <w:rPr>
          <w:sz w:val="22"/>
          <w:szCs w:val="22"/>
          <w:shd w:val="clear" w:color="auto" w:fill="FFFFFF"/>
          <w:lang w:eastAsia="en-GB"/>
        </w:rPr>
        <w:t xml:space="preserve"> EFOP keret</w:t>
      </w:r>
      <w:r w:rsidRPr="0036556C">
        <w:rPr>
          <w:rFonts w:hint="eastAsia"/>
          <w:sz w:val="22"/>
          <w:szCs w:val="22"/>
          <w:shd w:val="clear" w:color="auto" w:fill="FFFFFF"/>
          <w:lang w:eastAsia="en-GB"/>
        </w:rPr>
        <w:t>é</w:t>
      </w:r>
      <w:r w:rsidRPr="0036556C">
        <w:rPr>
          <w:sz w:val="22"/>
          <w:szCs w:val="22"/>
          <w:shd w:val="clear" w:color="auto" w:fill="FFFFFF"/>
          <w:lang w:eastAsia="en-GB"/>
        </w:rPr>
        <w:t>ben megval</w:t>
      </w:r>
      <w:r w:rsidRPr="0036556C">
        <w:rPr>
          <w:rFonts w:hint="eastAsia"/>
          <w:sz w:val="22"/>
          <w:szCs w:val="22"/>
          <w:shd w:val="clear" w:color="auto" w:fill="FFFFFF"/>
          <w:lang w:eastAsia="en-GB"/>
        </w:rPr>
        <w:t>ó</w:t>
      </w:r>
      <w:r w:rsidRPr="0036556C">
        <w:rPr>
          <w:sz w:val="22"/>
          <w:szCs w:val="22"/>
          <w:shd w:val="clear" w:color="auto" w:fill="FFFFFF"/>
          <w:lang w:eastAsia="en-GB"/>
        </w:rPr>
        <w:t>s</w:t>
      </w:r>
      <w:r w:rsidRPr="0036556C">
        <w:rPr>
          <w:rFonts w:hint="eastAsia"/>
          <w:sz w:val="22"/>
          <w:szCs w:val="22"/>
          <w:shd w:val="clear" w:color="auto" w:fill="FFFFFF"/>
          <w:lang w:eastAsia="en-GB"/>
        </w:rPr>
        <w:t>í</w:t>
      </w:r>
      <w:r w:rsidRPr="0036556C">
        <w:rPr>
          <w:sz w:val="22"/>
          <w:szCs w:val="22"/>
          <w:shd w:val="clear" w:color="auto" w:fill="FFFFFF"/>
          <w:lang w:eastAsia="en-GB"/>
        </w:rPr>
        <w:t xml:space="preserve">tott </w:t>
      </w:r>
      <w:r w:rsidRPr="0036556C">
        <w:rPr>
          <w:sz w:val="22"/>
          <w:szCs w:val="22"/>
          <w:lang w:eastAsia="en-GB"/>
        </w:rPr>
        <w:t>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si elj</w:t>
      </w:r>
      <w:r w:rsidRPr="0036556C">
        <w:rPr>
          <w:rFonts w:hint="eastAsia"/>
          <w:sz w:val="22"/>
          <w:szCs w:val="22"/>
          <w:lang w:eastAsia="en-GB"/>
        </w:rPr>
        <w:t>á</w:t>
      </w:r>
      <w:r w:rsidRPr="0036556C">
        <w:rPr>
          <w:sz w:val="22"/>
          <w:szCs w:val="22"/>
          <w:lang w:eastAsia="en-GB"/>
        </w:rPr>
        <w:t>r</w:t>
      </w:r>
      <w:r w:rsidRPr="0036556C">
        <w:rPr>
          <w:rFonts w:hint="eastAsia"/>
          <w:sz w:val="22"/>
          <w:szCs w:val="22"/>
          <w:lang w:eastAsia="en-GB"/>
        </w:rPr>
        <w:t>á</w:t>
      </w:r>
      <w:r w:rsidRPr="0036556C">
        <w:rPr>
          <w:sz w:val="22"/>
          <w:szCs w:val="22"/>
          <w:lang w:eastAsia="en-GB"/>
        </w:rPr>
        <w:t>sok ellen</w:t>
      </w:r>
      <w:r w:rsidRPr="0036556C">
        <w:rPr>
          <w:rFonts w:hint="eastAsia"/>
          <w:sz w:val="22"/>
          <w:szCs w:val="22"/>
          <w:lang w:eastAsia="en-GB"/>
        </w:rPr>
        <w:t>ő</w:t>
      </w:r>
      <w:r w:rsidRPr="0036556C">
        <w:rPr>
          <w:sz w:val="22"/>
          <w:szCs w:val="22"/>
          <w:lang w:eastAsia="en-GB"/>
        </w:rPr>
        <w:t>rz</w:t>
      </w:r>
      <w:r w:rsidRPr="0036556C">
        <w:rPr>
          <w:rFonts w:hint="eastAsia"/>
          <w:sz w:val="22"/>
          <w:szCs w:val="22"/>
          <w:lang w:eastAsia="en-GB"/>
        </w:rPr>
        <w:t>é</w:t>
      </w:r>
      <w:r w:rsidRPr="0036556C">
        <w:rPr>
          <w:sz w:val="22"/>
          <w:szCs w:val="22"/>
          <w:lang w:eastAsia="en-GB"/>
        </w:rPr>
        <w:t>s</w:t>
      </w:r>
      <w:r w:rsidRPr="0036556C">
        <w:rPr>
          <w:rFonts w:hint="eastAsia"/>
          <w:sz w:val="22"/>
          <w:szCs w:val="22"/>
          <w:lang w:eastAsia="en-GB"/>
        </w:rPr>
        <w:t>é</w:t>
      </w:r>
      <w:r w:rsidRPr="0036556C">
        <w:rPr>
          <w:sz w:val="22"/>
          <w:szCs w:val="22"/>
          <w:lang w:eastAsia="en-GB"/>
        </w:rPr>
        <w:t>t, fel</w:t>
      </w:r>
      <w:r w:rsidRPr="0036556C">
        <w:rPr>
          <w:rFonts w:hint="eastAsia"/>
          <w:sz w:val="22"/>
          <w:szCs w:val="22"/>
          <w:lang w:eastAsia="en-GB"/>
        </w:rPr>
        <w:t>ü</w:t>
      </w:r>
      <w:r w:rsidRPr="0036556C">
        <w:rPr>
          <w:sz w:val="22"/>
          <w:szCs w:val="22"/>
          <w:lang w:eastAsia="en-GB"/>
        </w:rPr>
        <w:t>gyelet</w:t>
      </w:r>
      <w:r w:rsidRPr="0036556C">
        <w:rPr>
          <w:rFonts w:hint="eastAsia"/>
          <w:sz w:val="22"/>
          <w:szCs w:val="22"/>
          <w:lang w:eastAsia="en-GB"/>
        </w:rPr>
        <w:t>é</w:t>
      </w:r>
      <w:r w:rsidRPr="0036556C">
        <w:rPr>
          <w:sz w:val="22"/>
          <w:szCs w:val="22"/>
          <w:lang w:eastAsia="en-GB"/>
        </w:rPr>
        <w:t>t ell</w:t>
      </w:r>
      <w:r w:rsidRPr="0036556C">
        <w:rPr>
          <w:rFonts w:hint="eastAsia"/>
          <w:sz w:val="22"/>
          <w:szCs w:val="22"/>
          <w:lang w:eastAsia="en-GB"/>
        </w:rPr>
        <w:t>á</w:t>
      </w:r>
      <w:r w:rsidRPr="0036556C">
        <w:rPr>
          <w:sz w:val="22"/>
          <w:szCs w:val="22"/>
          <w:lang w:eastAsia="en-GB"/>
        </w:rPr>
        <w:t>t</w:t>
      </w:r>
      <w:r w:rsidRPr="0036556C">
        <w:rPr>
          <w:rFonts w:hint="eastAsia"/>
          <w:sz w:val="22"/>
          <w:szCs w:val="22"/>
          <w:lang w:eastAsia="en-GB"/>
        </w:rPr>
        <w:t>ó</w:t>
      </w:r>
      <w:r w:rsidRPr="0036556C">
        <w:rPr>
          <w:sz w:val="22"/>
          <w:szCs w:val="22"/>
          <w:lang w:eastAsia="en-GB"/>
        </w:rPr>
        <w:t xml:space="preserve"> ir</w:t>
      </w:r>
      <w:r w:rsidRPr="0036556C">
        <w:rPr>
          <w:rFonts w:hint="eastAsia"/>
          <w:sz w:val="22"/>
          <w:szCs w:val="22"/>
          <w:lang w:eastAsia="en-GB"/>
        </w:rPr>
        <w:t>á</w:t>
      </w:r>
      <w:r w:rsidRPr="0036556C">
        <w:rPr>
          <w:sz w:val="22"/>
          <w:szCs w:val="22"/>
          <w:lang w:eastAsia="en-GB"/>
        </w:rPr>
        <w:t>ny</w:t>
      </w:r>
      <w:r w:rsidRPr="0036556C">
        <w:rPr>
          <w:rFonts w:hint="eastAsia"/>
          <w:sz w:val="22"/>
          <w:szCs w:val="22"/>
          <w:lang w:eastAsia="en-GB"/>
        </w:rPr>
        <w:t>í</w:t>
      </w:r>
      <w:r w:rsidRPr="0036556C">
        <w:rPr>
          <w:sz w:val="22"/>
          <w:szCs w:val="22"/>
          <w:lang w:eastAsia="en-GB"/>
        </w:rPr>
        <w:t>t</w:t>
      </w:r>
      <w:r w:rsidRPr="0036556C">
        <w:rPr>
          <w:rFonts w:hint="eastAsia"/>
          <w:sz w:val="22"/>
          <w:szCs w:val="22"/>
          <w:lang w:eastAsia="en-GB"/>
        </w:rPr>
        <w:t>ó</w:t>
      </w:r>
      <w:r w:rsidRPr="0036556C">
        <w:rPr>
          <w:sz w:val="22"/>
          <w:szCs w:val="22"/>
          <w:lang w:eastAsia="en-GB"/>
        </w:rPr>
        <w:t xml:space="preserve"> hat</w:t>
      </w:r>
      <w:r w:rsidRPr="0036556C">
        <w:rPr>
          <w:rFonts w:hint="eastAsia"/>
          <w:sz w:val="22"/>
          <w:szCs w:val="22"/>
          <w:lang w:eastAsia="en-GB"/>
        </w:rPr>
        <w:t>ó</w:t>
      </w:r>
      <w:r w:rsidRPr="0036556C">
        <w:rPr>
          <w:sz w:val="22"/>
          <w:szCs w:val="22"/>
          <w:lang w:eastAsia="en-GB"/>
        </w:rPr>
        <w:t>s</w:t>
      </w:r>
      <w:r w:rsidRPr="0036556C">
        <w:rPr>
          <w:rFonts w:hint="eastAsia"/>
          <w:sz w:val="22"/>
          <w:szCs w:val="22"/>
          <w:lang w:eastAsia="en-GB"/>
        </w:rPr>
        <w:t>á</w:t>
      </w:r>
      <w:r w:rsidRPr="0036556C">
        <w:rPr>
          <w:sz w:val="22"/>
          <w:szCs w:val="22"/>
          <w:lang w:eastAsia="en-GB"/>
        </w:rPr>
        <w:t>g tev</w:t>
      </w:r>
      <w:r w:rsidRPr="0036556C">
        <w:rPr>
          <w:rFonts w:hint="eastAsia"/>
          <w:sz w:val="22"/>
          <w:szCs w:val="22"/>
          <w:lang w:eastAsia="en-GB"/>
        </w:rPr>
        <w:t>é</w:t>
      </w:r>
      <w:r w:rsidRPr="0036556C">
        <w:rPr>
          <w:sz w:val="22"/>
          <w:szCs w:val="22"/>
          <w:lang w:eastAsia="en-GB"/>
        </w:rPr>
        <w:t>kenys</w:t>
      </w:r>
      <w:r w:rsidRPr="0036556C">
        <w:rPr>
          <w:rFonts w:hint="eastAsia"/>
          <w:sz w:val="22"/>
          <w:szCs w:val="22"/>
          <w:lang w:eastAsia="en-GB"/>
        </w:rPr>
        <w:t>é</w:t>
      </w:r>
      <w:r w:rsidRPr="0036556C">
        <w:rPr>
          <w:sz w:val="22"/>
          <w:szCs w:val="22"/>
          <w:lang w:eastAsia="en-GB"/>
        </w:rPr>
        <w:t>g</w:t>
      </w:r>
      <w:r w:rsidRPr="0036556C">
        <w:rPr>
          <w:rFonts w:hint="eastAsia"/>
          <w:sz w:val="22"/>
          <w:szCs w:val="22"/>
          <w:lang w:eastAsia="en-GB"/>
        </w:rPr>
        <w:t>é</w:t>
      </w:r>
      <w:r w:rsidRPr="0036556C">
        <w:rPr>
          <w:sz w:val="22"/>
          <w:szCs w:val="22"/>
          <w:lang w:eastAsia="en-GB"/>
        </w:rPr>
        <w:t>t seg</w:t>
      </w:r>
      <w:r w:rsidRPr="0036556C">
        <w:rPr>
          <w:rFonts w:hint="eastAsia"/>
          <w:sz w:val="22"/>
          <w:szCs w:val="22"/>
          <w:lang w:eastAsia="en-GB"/>
        </w:rPr>
        <w:t>í</w:t>
      </w:r>
      <w:r w:rsidRPr="0036556C">
        <w:rPr>
          <w:sz w:val="22"/>
          <w:szCs w:val="22"/>
          <w:lang w:eastAsia="en-GB"/>
        </w:rPr>
        <w:t>t</w:t>
      </w:r>
      <w:r w:rsidRPr="0036556C">
        <w:rPr>
          <w:rFonts w:hint="eastAsia"/>
          <w:sz w:val="22"/>
          <w:szCs w:val="22"/>
          <w:lang w:eastAsia="en-GB"/>
        </w:rPr>
        <w:t>ő</w:t>
      </w:r>
      <w:r w:rsidRPr="0036556C">
        <w:rPr>
          <w:sz w:val="22"/>
          <w:szCs w:val="22"/>
          <w:lang w:eastAsia="en-GB"/>
        </w:rPr>
        <w:t xml:space="preserve"> </w:t>
      </w:r>
      <w:r w:rsidRPr="0036556C">
        <w:rPr>
          <w:rFonts w:hint="eastAsia"/>
          <w:sz w:val="22"/>
          <w:szCs w:val="22"/>
          <w:lang w:eastAsia="en-GB"/>
        </w:rPr>
        <w:t>–</w:t>
      </w:r>
      <w:r w:rsidRPr="0036556C">
        <w:rPr>
          <w:sz w:val="22"/>
          <w:szCs w:val="22"/>
          <w:lang w:eastAsia="en-GB"/>
        </w:rPr>
        <w:t xml:space="preserve"> korm</w:t>
      </w:r>
      <w:r w:rsidRPr="0036556C">
        <w:rPr>
          <w:rFonts w:hint="eastAsia"/>
          <w:sz w:val="22"/>
          <w:szCs w:val="22"/>
          <w:lang w:eastAsia="en-GB"/>
        </w:rPr>
        <w:t>á</w:t>
      </w:r>
      <w:r w:rsidRPr="0036556C">
        <w:rPr>
          <w:sz w:val="22"/>
          <w:szCs w:val="22"/>
          <w:lang w:eastAsia="en-GB"/>
        </w:rPr>
        <w:t>nytisztvisel</w:t>
      </w:r>
      <w:r w:rsidRPr="0036556C">
        <w:rPr>
          <w:rFonts w:hint="eastAsia"/>
          <w:sz w:val="22"/>
          <w:szCs w:val="22"/>
          <w:lang w:eastAsia="en-GB"/>
        </w:rPr>
        <w:t>ő</w:t>
      </w:r>
      <w:r w:rsidRPr="0036556C">
        <w:rPr>
          <w:sz w:val="22"/>
          <w:szCs w:val="22"/>
          <w:lang w:eastAsia="en-GB"/>
        </w:rPr>
        <w:t xml:space="preserve">i feladatot nem </w:t>
      </w:r>
      <w:r w:rsidRPr="0036556C">
        <w:rPr>
          <w:rFonts w:hint="eastAsia"/>
          <w:sz w:val="22"/>
          <w:szCs w:val="22"/>
          <w:lang w:eastAsia="en-GB"/>
        </w:rPr>
        <w:t>é</w:t>
      </w:r>
      <w:r w:rsidRPr="0036556C">
        <w:rPr>
          <w:sz w:val="22"/>
          <w:szCs w:val="22"/>
          <w:lang w:eastAsia="en-GB"/>
        </w:rPr>
        <w:t>rint</w:t>
      </w:r>
      <w:r w:rsidRPr="0036556C">
        <w:rPr>
          <w:rFonts w:hint="eastAsia"/>
          <w:sz w:val="22"/>
          <w:szCs w:val="22"/>
          <w:lang w:eastAsia="en-GB"/>
        </w:rPr>
        <w:t>ő</w:t>
      </w:r>
      <w:r w:rsidRPr="0036556C">
        <w:rPr>
          <w:sz w:val="22"/>
          <w:szCs w:val="22"/>
          <w:lang w:eastAsia="en-GB"/>
        </w:rPr>
        <w:t xml:space="preserve"> </w:t>
      </w:r>
      <w:r w:rsidRPr="0036556C">
        <w:rPr>
          <w:rFonts w:hint="eastAsia"/>
          <w:sz w:val="22"/>
          <w:szCs w:val="22"/>
          <w:lang w:eastAsia="en-GB"/>
        </w:rPr>
        <w:t>–</w:t>
      </w:r>
      <w:r w:rsidRPr="0036556C">
        <w:rPr>
          <w:sz w:val="22"/>
          <w:szCs w:val="22"/>
          <w:lang w:eastAsia="en-GB"/>
        </w:rPr>
        <w:t xml:space="preserve"> feladatok ell</w:t>
      </w:r>
      <w:r w:rsidRPr="0036556C">
        <w:rPr>
          <w:rFonts w:hint="eastAsia"/>
          <w:sz w:val="22"/>
          <w:szCs w:val="22"/>
          <w:lang w:eastAsia="en-GB"/>
        </w:rPr>
        <w:t>á</w:t>
      </w:r>
      <w:r w:rsidRPr="0036556C">
        <w:rPr>
          <w:sz w:val="22"/>
          <w:szCs w:val="22"/>
          <w:lang w:eastAsia="en-GB"/>
        </w:rPr>
        <w:t>t</w:t>
      </w:r>
      <w:r w:rsidRPr="0036556C">
        <w:rPr>
          <w:rFonts w:hint="eastAsia"/>
          <w:sz w:val="22"/>
          <w:szCs w:val="22"/>
          <w:lang w:eastAsia="en-GB"/>
        </w:rPr>
        <w:t>á</w:t>
      </w:r>
      <w:r w:rsidRPr="0036556C">
        <w:rPr>
          <w:sz w:val="22"/>
          <w:szCs w:val="22"/>
          <w:lang w:eastAsia="en-GB"/>
        </w:rPr>
        <w:t>s</w:t>
      </w:r>
      <w:r w:rsidRPr="0036556C">
        <w:rPr>
          <w:rFonts w:hint="eastAsia"/>
          <w:sz w:val="22"/>
          <w:szCs w:val="22"/>
          <w:lang w:eastAsia="en-GB"/>
        </w:rPr>
        <w:t>á</w:t>
      </w:r>
      <w:r w:rsidRPr="0036556C">
        <w:rPr>
          <w:sz w:val="22"/>
          <w:szCs w:val="22"/>
          <w:lang w:eastAsia="en-GB"/>
        </w:rPr>
        <w:t>ban t</w:t>
      </w:r>
      <w:r w:rsidRPr="0036556C">
        <w:rPr>
          <w:rFonts w:hint="eastAsia"/>
          <w:sz w:val="22"/>
          <w:szCs w:val="22"/>
          <w:lang w:eastAsia="en-GB"/>
        </w:rPr>
        <w:t>ö</w:t>
      </w:r>
      <w:r w:rsidRPr="0036556C">
        <w:rPr>
          <w:sz w:val="22"/>
          <w:szCs w:val="22"/>
          <w:lang w:eastAsia="en-GB"/>
        </w:rPr>
        <w:t>rt</w:t>
      </w:r>
      <w:r w:rsidRPr="0036556C">
        <w:rPr>
          <w:rFonts w:hint="eastAsia"/>
          <w:sz w:val="22"/>
          <w:szCs w:val="22"/>
          <w:lang w:eastAsia="en-GB"/>
        </w:rPr>
        <w:t>é</w:t>
      </w:r>
      <w:r w:rsidRPr="0036556C">
        <w:rPr>
          <w:sz w:val="22"/>
          <w:szCs w:val="22"/>
          <w:lang w:eastAsia="en-GB"/>
        </w:rPr>
        <w:t>n</w:t>
      </w:r>
      <w:r w:rsidRPr="0036556C">
        <w:rPr>
          <w:rFonts w:hint="eastAsia"/>
          <w:sz w:val="22"/>
          <w:szCs w:val="22"/>
          <w:lang w:eastAsia="en-GB"/>
        </w:rPr>
        <w:t>ő</w:t>
      </w:r>
      <w:r w:rsidRPr="0036556C">
        <w:rPr>
          <w:sz w:val="22"/>
          <w:szCs w:val="22"/>
          <w:lang w:eastAsia="en-GB"/>
        </w:rPr>
        <w:t xml:space="preserve"> k</w:t>
      </w:r>
      <w:r w:rsidRPr="0036556C">
        <w:rPr>
          <w:rFonts w:hint="eastAsia"/>
          <w:sz w:val="22"/>
          <w:szCs w:val="22"/>
          <w:lang w:eastAsia="en-GB"/>
        </w:rPr>
        <w:t>ö</w:t>
      </w:r>
      <w:r w:rsidRPr="0036556C">
        <w:rPr>
          <w:sz w:val="22"/>
          <w:szCs w:val="22"/>
          <w:lang w:eastAsia="en-GB"/>
        </w:rPr>
        <w:t>zrem</w:t>
      </w:r>
      <w:r w:rsidRPr="0036556C">
        <w:rPr>
          <w:rFonts w:hint="eastAsia"/>
          <w:sz w:val="22"/>
          <w:szCs w:val="22"/>
          <w:lang w:eastAsia="en-GB"/>
        </w:rPr>
        <w:t>ű</w:t>
      </w:r>
      <w:r w:rsidRPr="0036556C">
        <w:rPr>
          <w:sz w:val="22"/>
          <w:szCs w:val="22"/>
          <w:lang w:eastAsia="en-GB"/>
        </w:rPr>
        <w:t>k</w:t>
      </w:r>
      <w:r w:rsidRPr="0036556C">
        <w:rPr>
          <w:rFonts w:hint="eastAsia"/>
          <w:sz w:val="22"/>
          <w:szCs w:val="22"/>
          <w:lang w:eastAsia="en-GB"/>
        </w:rPr>
        <w:t>ö</w:t>
      </w:r>
      <w:r w:rsidRPr="0036556C">
        <w:rPr>
          <w:sz w:val="22"/>
          <w:szCs w:val="22"/>
          <w:lang w:eastAsia="en-GB"/>
        </w:rPr>
        <w:t>d</w:t>
      </w:r>
      <w:r w:rsidRPr="0036556C">
        <w:rPr>
          <w:rFonts w:hint="eastAsia"/>
          <w:sz w:val="22"/>
          <w:szCs w:val="22"/>
          <w:lang w:eastAsia="en-GB"/>
        </w:rPr>
        <w:t>é</w:t>
      </w:r>
      <w:r w:rsidRPr="0036556C">
        <w:rPr>
          <w:sz w:val="22"/>
          <w:szCs w:val="22"/>
          <w:lang w:eastAsia="en-GB"/>
        </w:rPr>
        <w:t>s</w:t>
      </w:r>
    </w:p>
    <w:p w:rsidR="004F7427" w:rsidRPr="0036556C" w:rsidRDefault="004F7427" w:rsidP="00955E7A">
      <w:pPr>
        <w:pStyle w:val="Listaszerbekezds"/>
        <w:numPr>
          <w:ilvl w:val="0"/>
          <w:numId w:val="48"/>
        </w:numPr>
        <w:suppressAutoHyphens w:val="0"/>
        <w:autoSpaceDE w:val="0"/>
        <w:autoSpaceDN w:val="0"/>
        <w:adjustRightInd w:val="0"/>
        <w:jc w:val="both"/>
        <w:rPr>
          <w:sz w:val="22"/>
          <w:szCs w:val="22"/>
          <w:lang w:eastAsia="en-GB"/>
        </w:rPr>
      </w:pPr>
      <w:r w:rsidRPr="0036556C">
        <w:rPr>
          <w:sz w:val="22"/>
          <w:szCs w:val="22"/>
          <w:lang w:eastAsia="en-GB"/>
        </w:rPr>
        <w:t>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xml:space="preserve"> </w:t>
      </w:r>
      <w:r w:rsidRPr="0036556C">
        <w:rPr>
          <w:rFonts w:hint="eastAsia"/>
          <w:sz w:val="22"/>
          <w:szCs w:val="22"/>
          <w:lang w:eastAsia="en-GB"/>
        </w:rPr>
        <w:t>á</w:t>
      </w:r>
      <w:r w:rsidRPr="0036556C">
        <w:rPr>
          <w:sz w:val="22"/>
          <w:szCs w:val="22"/>
          <w:lang w:eastAsia="en-GB"/>
        </w:rPr>
        <w:t>ltal k</w:t>
      </w:r>
      <w:r w:rsidRPr="0036556C">
        <w:rPr>
          <w:rFonts w:hint="eastAsia"/>
          <w:sz w:val="22"/>
          <w:szCs w:val="22"/>
          <w:lang w:eastAsia="en-GB"/>
        </w:rPr>
        <w:t>é</w:t>
      </w:r>
      <w:r w:rsidRPr="0036556C">
        <w:rPr>
          <w:sz w:val="22"/>
          <w:szCs w:val="22"/>
          <w:lang w:eastAsia="en-GB"/>
        </w:rPr>
        <w:t>sz</w:t>
      </w:r>
      <w:r w:rsidRPr="0036556C">
        <w:rPr>
          <w:rFonts w:hint="eastAsia"/>
          <w:sz w:val="22"/>
          <w:szCs w:val="22"/>
          <w:lang w:eastAsia="en-GB"/>
        </w:rPr>
        <w:t>í</w:t>
      </w:r>
      <w:r w:rsidRPr="0036556C">
        <w:rPr>
          <w:sz w:val="22"/>
          <w:szCs w:val="22"/>
          <w:lang w:eastAsia="en-GB"/>
        </w:rPr>
        <w:t>tend</w:t>
      </w:r>
      <w:r w:rsidRPr="0036556C">
        <w:rPr>
          <w:rFonts w:hint="eastAsia"/>
          <w:sz w:val="22"/>
          <w:szCs w:val="22"/>
          <w:lang w:eastAsia="en-GB"/>
        </w:rPr>
        <w:t>ő</w:t>
      </w:r>
      <w:r w:rsidRPr="0036556C">
        <w:rPr>
          <w:sz w:val="22"/>
          <w:szCs w:val="22"/>
          <w:lang w:eastAsia="en-GB"/>
        </w:rPr>
        <w:t xml:space="preserve"> k</w:t>
      </w:r>
      <w:r w:rsidRPr="0036556C">
        <w:rPr>
          <w:rFonts w:hint="eastAsia"/>
          <w:sz w:val="22"/>
          <w:szCs w:val="22"/>
          <w:lang w:eastAsia="en-GB"/>
        </w:rPr>
        <w:t>é</w:t>
      </w:r>
      <w:r w:rsidRPr="0036556C">
        <w:rPr>
          <w:sz w:val="22"/>
          <w:szCs w:val="22"/>
          <w:lang w:eastAsia="en-GB"/>
        </w:rPr>
        <w:t>pz</w:t>
      </w:r>
      <w:r w:rsidRPr="0036556C">
        <w:rPr>
          <w:rFonts w:hint="eastAsia"/>
          <w:sz w:val="22"/>
          <w:szCs w:val="22"/>
          <w:lang w:eastAsia="en-GB"/>
        </w:rPr>
        <w:t>é</w:t>
      </w:r>
      <w:r w:rsidRPr="0036556C">
        <w:rPr>
          <w:sz w:val="22"/>
          <w:szCs w:val="22"/>
          <w:lang w:eastAsia="en-GB"/>
        </w:rPr>
        <w:t>si anyagok, iratok tartalm</w:t>
      </w:r>
      <w:r w:rsidRPr="0036556C">
        <w:rPr>
          <w:rFonts w:hint="eastAsia"/>
          <w:sz w:val="22"/>
          <w:szCs w:val="22"/>
          <w:lang w:eastAsia="en-GB"/>
        </w:rPr>
        <w:t>á</w:t>
      </w:r>
      <w:r w:rsidRPr="0036556C">
        <w:rPr>
          <w:sz w:val="22"/>
          <w:szCs w:val="22"/>
          <w:lang w:eastAsia="en-GB"/>
        </w:rPr>
        <w:t xml:space="preserve">nak </w:t>
      </w:r>
      <w:r w:rsidRPr="0036556C">
        <w:rPr>
          <w:rFonts w:hint="eastAsia"/>
          <w:sz w:val="22"/>
          <w:szCs w:val="22"/>
          <w:lang w:eastAsia="en-GB"/>
        </w:rPr>
        <w:t>ö</w:t>
      </w:r>
      <w:r w:rsidRPr="0036556C">
        <w:rPr>
          <w:sz w:val="22"/>
          <w:szCs w:val="22"/>
          <w:lang w:eastAsia="en-GB"/>
        </w:rPr>
        <w:t>ssze</w:t>
      </w:r>
      <w:r w:rsidRPr="0036556C">
        <w:rPr>
          <w:rFonts w:hint="eastAsia"/>
          <w:sz w:val="22"/>
          <w:szCs w:val="22"/>
          <w:lang w:eastAsia="en-GB"/>
        </w:rPr>
        <w:t>á</w:t>
      </w:r>
      <w:r w:rsidRPr="0036556C">
        <w:rPr>
          <w:sz w:val="22"/>
          <w:szCs w:val="22"/>
          <w:lang w:eastAsia="en-GB"/>
        </w:rPr>
        <w:t>ll</w:t>
      </w:r>
      <w:r w:rsidRPr="0036556C">
        <w:rPr>
          <w:rFonts w:hint="eastAsia"/>
          <w:sz w:val="22"/>
          <w:szCs w:val="22"/>
          <w:lang w:eastAsia="en-GB"/>
        </w:rPr>
        <w:t>í</w:t>
      </w:r>
      <w:r w:rsidRPr="0036556C">
        <w:rPr>
          <w:sz w:val="22"/>
          <w:szCs w:val="22"/>
          <w:lang w:eastAsia="en-GB"/>
        </w:rPr>
        <w:t>t</w:t>
      </w:r>
      <w:r w:rsidRPr="0036556C">
        <w:rPr>
          <w:rFonts w:hint="eastAsia"/>
          <w:sz w:val="22"/>
          <w:szCs w:val="22"/>
          <w:lang w:eastAsia="en-GB"/>
        </w:rPr>
        <w:t>á</w:t>
      </w:r>
      <w:r w:rsidRPr="0036556C">
        <w:rPr>
          <w:sz w:val="22"/>
          <w:szCs w:val="22"/>
          <w:lang w:eastAsia="en-GB"/>
        </w:rPr>
        <w:t>sa sor</w:t>
      </w:r>
      <w:r w:rsidRPr="0036556C">
        <w:rPr>
          <w:rFonts w:hint="eastAsia"/>
          <w:sz w:val="22"/>
          <w:szCs w:val="22"/>
          <w:lang w:eastAsia="en-GB"/>
        </w:rPr>
        <w:t>á</w:t>
      </w:r>
      <w:r w:rsidRPr="0036556C">
        <w:rPr>
          <w:sz w:val="22"/>
          <w:szCs w:val="22"/>
          <w:lang w:eastAsia="en-GB"/>
        </w:rPr>
        <w:t>n ny</w:t>
      </w:r>
      <w:r w:rsidRPr="0036556C">
        <w:rPr>
          <w:rFonts w:hint="eastAsia"/>
          <w:sz w:val="22"/>
          <w:szCs w:val="22"/>
          <w:lang w:eastAsia="en-GB"/>
        </w:rPr>
        <w:t>ú</w:t>
      </w:r>
      <w:r w:rsidRPr="0036556C">
        <w:rPr>
          <w:sz w:val="22"/>
          <w:szCs w:val="22"/>
          <w:lang w:eastAsia="en-GB"/>
        </w:rPr>
        <w:t>jtand</w:t>
      </w:r>
      <w:r w:rsidRPr="0036556C">
        <w:rPr>
          <w:rFonts w:hint="eastAsia"/>
          <w:sz w:val="22"/>
          <w:szCs w:val="22"/>
          <w:lang w:eastAsia="en-GB"/>
        </w:rPr>
        <w:t>ó</w:t>
      </w:r>
      <w:r w:rsidRPr="0036556C">
        <w:rPr>
          <w:sz w:val="22"/>
          <w:szCs w:val="22"/>
          <w:lang w:eastAsia="en-GB"/>
        </w:rPr>
        <w:t xml:space="preserve"> jogi/k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si szempont</w:t>
      </w:r>
      <w:r w:rsidRPr="0036556C">
        <w:rPr>
          <w:rFonts w:hint="eastAsia"/>
          <w:sz w:val="22"/>
          <w:szCs w:val="22"/>
          <w:lang w:eastAsia="en-GB"/>
        </w:rPr>
        <w:t>ú</w:t>
      </w:r>
      <w:r w:rsidRPr="0036556C">
        <w:rPr>
          <w:sz w:val="22"/>
          <w:szCs w:val="22"/>
          <w:lang w:eastAsia="en-GB"/>
        </w:rPr>
        <w:t xml:space="preserve"> szakmai tan</w:t>
      </w:r>
      <w:r w:rsidRPr="0036556C">
        <w:rPr>
          <w:rFonts w:hint="eastAsia"/>
          <w:sz w:val="22"/>
          <w:szCs w:val="22"/>
          <w:lang w:eastAsia="en-GB"/>
        </w:rPr>
        <w:t>á</w:t>
      </w:r>
      <w:r w:rsidRPr="0036556C">
        <w:rPr>
          <w:sz w:val="22"/>
          <w:szCs w:val="22"/>
          <w:lang w:eastAsia="en-GB"/>
        </w:rPr>
        <w:t>csad</w:t>
      </w:r>
      <w:r w:rsidRPr="0036556C">
        <w:rPr>
          <w:rFonts w:hint="eastAsia"/>
          <w:sz w:val="22"/>
          <w:szCs w:val="22"/>
          <w:lang w:eastAsia="en-GB"/>
        </w:rPr>
        <w:t>á</w:t>
      </w:r>
      <w:r w:rsidRPr="0036556C">
        <w:rPr>
          <w:sz w:val="22"/>
          <w:szCs w:val="22"/>
          <w:lang w:eastAsia="en-GB"/>
        </w:rPr>
        <w:t>s 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xml:space="preserve"> egyedi megrendel</w:t>
      </w:r>
      <w:r w:rsidRPr="0036556C">
        <w:rPr>
          <w:rFonts w:hint="eastAsia"/>
          <w:sz w:val="22"/>
          <w:szCs w:val="22"/>
          <w:lang w:eastAsia="en-GB"/>
        </w:rPr>
        <w:t>é</w:t>
      </w:r>
      <w:r w:rsidRPr="0036556C">
        <w:rPr>
          <w:sz w:val="22"/>
          <w:szCs w:val="22"/>
          <w:lang w:eastAsia="en-GB"/>
        </w:rPr>
        <w:t>se alapj</w:t>
      </w:r>
      <w:r w:rsidRPr="0036556C">
        <w:rPr>
          <w:rFonts w:hint="eastAsia"/>
          <w:sz w:val="22"/>
          <w:szCs w:val="22"/>
          <w:lang w:eastAsia="en-GB"/>
        </w:rPr>
        <w:t>á</w:t>
      </w:r>
      <w:r w:rsidRPr="0036556C">
        <w:rPr>
          <w:sz w:val="22"/>
          <w:szCs w:val="22"/>
          <w:lang w:eastAsia="en-GB"/>
        </w:rPr>
        <w:t>n, ennek keret</w:t>
      </w:r>
      <w:r w:rsidRPr="0036556C">
        <w:rPr>
          <w:rFonts w:hint="eastAsia"/>
          <w:sz w:val="22"/>
          <w:szCs w:val="22"/>
          <w:lang w:eastAsia="en-GB"/>
        </w:rPr>
        <w:t>é</w:t>
      </w:r>
      <w:r w:rsidRPr="0036556C">
        <w:rPr>
          <w:sz w:val="22"/>
          <w:szCs w:val="22"/>
          <w:lang w:eastAsia="en-GB"/>
        </w:rPr>
        <w:t xml:space="preserve">ben </w:t>
      </w:r>
      <w:r w:rsidR="00955E7A" w:rsidRPr="00955E7A">
        <w:rPr>
          <w:sz w:val="22"/>
          <w:szCs w:val="22"/>
          <w:lang w:eastAsia="en-GB"/>
        </w:rPr>
        <w:t>k</w:t>
      </w:r>
      <w:r w:rsidR="00955E7A" w:rsidRPr="00955E7A">
        <w:rPr>
          <w:rFonts w:hint="eastAsia"/>
          <w:sz w:val="22"/>
          <w:szCs w:val="22"/>
          <w:lang w:eastAsia="en-GB"/>
        </w:rPr>
        <w:t>é</w:t>
      </w:r>
      <w:r w:rsidR="00955E7A" w:rsidRPr="00955E7A">
        <w:rPr>
          <w:sz w:val="22"/>
          <w:szCs w:val="22"/>
          <w:lang w:eastAsia="en-GB"/>
        </w:rPr>
        <w:t>zik</w:t>
      </w:r>
      <w:r w:rsidR="00955E7A" w:rsidRPr="00955E7A">
        <w:rPr>
          <w:rFonts w:hint="eastAsia"/>
          <w:sz w:val="22"/>
          <w:szCs w:val="22"/>
          <w:lang w:eastAsia="en-GB"/>
        </w:rPr>
        <w:t>ö</w:t>
      </w:r>
      <w:r w:rsidR="00955E7A" w:rsidRPr="00955E7A">
        <w:rPr>
          <w:sz w:val="22"/>
          <w:szCs w:val="22"/>
          <w:lang w:eastAsia="en-GB"/>
        </w:rPr>
        <w:t xml:space="preserve">nyv, </w:t>
      </w:r>
      <w:r w:rsidR="00955E7A" w:rsidRPr="00955E7A">
        <w:rPr>
          <w:rFonts w:hint="eastAsia"/>
          <w:sz w:val="22"/>
          <w:szCs w:val="22"/>
          <w:lang w:eastAsia="en-GB"/>
        </w:rPr>
        <w:t>ú</w:t>
      </w:r>
      <w:r w:rsidR="00955E7A" w:rsidRPr="00955E7A">
        <w:rPr>
          <w:sz w:val="22"/>
          <w:szCs w:val="22"/>
          <w:lang w:eastAsia="en-GB"/>
        </w:rPr>
        <w:t>tmutat</w:t>
      </w:r>
      <w:r w:rsidR="00955E7A" w:rsidRPr="00955E7A">
        <w:rPr>
          <w:rFonts w:hint="eastAsia"/>
          <w:sz w:val="22"/>
          <w:szCs w:val="22"/>
          <w:lang w:eastAsia="en-GB"/>
        </w:rPr>
        <w:t>ó</w:t>
      </w:r>
      <w:r w:rsidR="00955E7A" w:rsidRPr="00955E7A">
        <w:rPr>
          <w:sz w:val="22"/>
          <w:szCs w:val="22"/>
          <w:lang w:eastAsia="en-GB"/>
        </w:rPr>
        <w:t>, k</w:t>
      </w:r>
      <w:r w:rsidR="00955E7A" w:rsidRPr="00955E7A">
        <w:rPr>
          <w:rFonts w:hint="eastAsia"/>
          <w:sz w:val="22"/>
          <w:szCs w:val="22"/>
          <w:lang w:eastAsia="en-GB"/>
        </w:rPr>
        <w:t>ö</w:t>
      </w:r>
      <w:r w:rsidR="00955E7A" w:rsidRPr="00955E7A">
        <w:rPr>
          <w:sz w:val="22"/>
          <w:szCs w:val="22"/>
          <w:lang w:eastAsia="en-GB"/>
        </w:rPr>
        <w:t>zlem</w:t>
      </w:r>
      <w:r w:rsidR="00955E7A" w:rsidRPr="00955E7A">
        <w:rPr>
          <w:rFonts w:hint="eastAsia"/>
          <w:sz w:val="22"/>
          <w:szCs w:val="22"/>
          <w:lang w:eastAsia="en-GB"/>
        </w:rPr>
        <w:t>é</w:t>
      </w:r>
      <w:r w:rsidR="00955E7A" w:rsidRPr="00955E7A">
        <w:rPr>
          <w:sz w:val="22"/>
          <w:szCs w:val="22"/>
          <w:lang w:eastAsia="en-GB"/>
        </w:rPr>
        <w:t>ny, tanulm</w:t>
      </w:r>
      <w:r w:rsidR="00955E7A" w:rsidRPr="00955E7A">
        <w:rPr>
          <w:rFonts w:hint="eastAsia"/>
          <w:sz w:val="22"/>
          <w:szCs w:val="22"/>
          <w:lang w:eastAsia="en-GB"/>
        </w:rPr>
        <w:t>á</w:t>
      </w:r>
      <w:r w:rsidR="00955E7A" w:rsidRPr="00955E7A">
        <w:rPr>
          <w:sz w:val="22"/>
          <w:szCs w:val="22"/>
          <w:lang w:eastAsia="en-GB"/>
        </w:rPr>
        <w:t>ny, k</w:t>
      </w:r>
      <w:r w:rsidR="00955E7A" w:rsidRPr="00955E7A">
        <w:rPr>
          <w:rFonts w:hint="eastAsia"/>
          <w:sz w:val="22"/>
          <w:szCs w:val="22"/>
          <w:lang w:eastAsia="en-GB"/>
        </w:rPr>
        <w:t>é</w:t>
      </w:r>
      <w:r w:rsidR="00955E7A" w:rsidRPr="00955E7A">
        <w:rPr>
          <w:sz w:val="22"/>
          <w:szCs w:val="22"/>
          <w:lang w:eastAsia="en-GB"/>
        </w:rPr>
        <w:t>pz</w:t>
      </w:r>
      <w:r w:rsidR="00955E7A" w:rsidRPr="00955E7A">
        <w:rPr>
          <w:rFonts w:hint="eastAsia"/>
          <w:sz w:val="22"/>
          <w:szCs w:val="22"/>
          <w:lang w:eastAsia="en-GB"/>
        </w:rPr>
        <w:t>é</w:t>
      </w:r>
      <w:r w:rsidR="00955E7A" w:rsidRPr="00955E7A">
        <w:rPr>
          <w:sz w:val="22"/>
          <w:szCs w:val="22"/>
          <w:lang w:eastAsia="en-GB"/>
        </w:rPr>
        <w:t>si anyagok</w:t>
      </w:r>
      <w:r w:rsidR="00955E7A">
        <w:rPr>
          <w:sz w:val="22"/>
          <w:szCs w:val="22"/>
          <w:lang w:eastAsia="en-GB"/>
        </w:rPr>
        <w:t>,</w:t>
      </w:r>
      <w:r w:rsidR="00955E7A" w:rsidRPr="00955E7A">
        <w:rPr>
          <w:sz w:val="22"/>
          <w:szCs w:val="22"/>
          <w:lang w:eastAsia="en-GB"/>
        </w:rPr>
        <w:t xml:space="preserve"> </w:t>
      </w:r>
      <w:r w:rsidRPr="0036556C">
        <w:rPr>
          <w:sz w:val="22"/>
          <w:szCs w:val="22"/>
          <w:lang w:eastAsia="en-GB"/>
        </w:rPr>
        <w:t>dokumentumok v</w:t>
      </w:r>
      <w:r w:rsidRPr="0036556C">
        <w:rPr>
          <w:rFonts w:hint="eastAsia"/>
          <w:sz w:val="22"/>
          <w:szCs w:val="22"/>
          <w:lang w:eastAsia="en-GB"/>
        </w:rPr>
        <w:t>é</w:t>
      </w:r>
      <w:r w:rsidRPr="0036556C">
        <w:rPr>
          <w:sz w:val="22"/>
          <w:szCs w:val="22"/>
          <w:lang w:eastAsia="en-GB"/>
        </w:rPr>
        <w:t>lem</w:t>
      </w:r>
      <w:r w:rsidRPr="0036556C">
        <w:rPr>
          <w:rFonts w:hint="eastAsia"/>
          <w:sz w:val="22"/>
          <w:szCs w:val="22"/>
          <w:lang w:eastAsia="en-GB"/>
        </w:rPr>
        <w:t>é</w:t>
      </w:r>
      <w:r w:rsidRPr="0036556C">
        <w:rPr>
          <w:sz w:val="22"/>
          <w:szCs w:val="22"/>
          <w:lang w:eastAsia="en-GB"/>
        </w:rPr>
        <w:t>nyez</w:t>
      </w:r>
      <w:r w:rsidRPr="0036556C">
        <w:rPr>
          <w:rFonts w:hint="eastAsia"/>
          <w:sz w:val="22"/>
          <w:szCs w:val="22"/>
          <w:lang w:eastAsia="en-GB"/>
        </w:rPr>
        <w:t>é</w:t>
      </w:r>
      <w:r w:rsidRPr="0036556C">
        <w:rPr>
          <w:sz w:val="22"/>
          <w:szCs w:val="22"/>
          <w:lang w:eastAsia="en-GB"/>
        </w:rPr>
        <w:t>se, k</w:t>
      </w:r>
      <w:r w:rsidRPr="0036556C">
        <w:rPr>
          <w:rFonts w:hint="eastAsia"/>
          <w:sz w:val="22"/>
          <w:szCs w:val="22"/>
          <w:lang w:eastAsia="en-GB"/>
        </w:rPr>
        <w:t>é</w:t>
      </w:r>
      <w:r w:rsidRPr="0036556C">
        <w:rPr>
          <w:sz w:val="22"/>
          <w:szCs w:val="22"/>
          <w:lang w:eastAsia="en-GB"/>
        </w:rPr>
        <w:t>pz</w:t>
      </w:r>
      <w:r w:rsidRPr="0036556C">
        <w:rPr>
          <w:rFonts w:hint="eastAsia"/>
          <w:sz w:val="22"/>
          <w:szCs w:val="22"/>
          <w:lang w:eastAsia="en-GB"/>
        </w:rPr>
        <w:t>é</w:t>
      </w:r>
      <w:r w:rsidRPr="0036556C">
        <w:rPr>
          <w:sz w:val="22"/>
          <w:szCs w:val="22"/>
          <w:lang w:eastAsia="en-GB"/>
        </w:rPr>
        <w:t>s tart</w:t>
      </w:r>
      <w:r w:rsidRPr="0036556C">
        <w:rPr>
          <w:rFonts w:hint="eastAsia"/>
          <w:sz w:val="22"/>
          <w:szCs w:val="22"/>
          <w:lang w:eastAsia="en-GB"/>
        </w:rPr>
        <w:t>á</w:t>
      </w:r>
      <w:r w:rsidRPr="0036556C">
        <w:rPr>
          <w:sz w:val="22"/>
          <w:szCs w:val="22"/>
          <w:lang w:eastAsia="en-GB"/>
        </w:rPr>
        <w:t>sa;</w:t>
      </w:r>
    </w:p>
    <w:p w:rsidR="004F7427" w:rsidRPr="0036556C" w:rsidRDefault="004F7427" w:rsidP="004F7427">
      <w:pPr>
        <w:pStyle w:val="Listaszerbekezds"/>
        <w:numPr>
          <w:ilvl w:val="0"/>
          <w:numId w:val="48"/>
        </w:numPr>
        <w:suppressAutoHyphens w:val="0"/>
        <w:autoSpaceDE w:val="0"/>
        <w:autoSpaceDN w:val="0"/>
        <w:adjustRightInd w:val="0"/>
        <w:jc w:val="both"/>
        <w:rPr>
          <w:sz w:val="22"/>
          <w:szCs w:val="22"/>
          <w:lang w:eastAsia="en-GB"/>
        </w:rPr>
      </w:pPr>
      <w:r w:rsidRPr="0036556C">
        <w:rPr>
          <w:sz w:val="22"/>
          <w:szCs w:val="22"/>
          <w:lang w:eastAsia="en-GB"/>
        </w:rPr>
        <w:lastRenderedPageBreak/>
        <w:t>A Megb</w:t>
      </w:r>
      <w:r w:rsidRPr="0036556C">
        <w:rPr>
          <w:rFonts w:hint="eastAsia"/>
          <w:sz w:val="22"/>
          <w:szCs w:val="22"/>
          <w:lang w:eastAsia="en-GB"/>
        </w:rPr>
        <w:t>í</w:t>
      </w:r>
      <w:r w:rsidRPr="0036556C">
        <w:rPr>
          <w:sz w:val="22"/>
          <w:szCs w:val="22"/>
          <w:lang w:eastAsia="en-GB"/>
        </w:rPr>
        <w:t>z</w:t>
      </w:r>
      <w:r w:rsidRPr="0036556C">
        <w:rPr>
          <w:rFonts w:hint="eastAsia"/>
          <w:sz w:val="22"/>
          <w:szCs w:val="22"/>
          <w:lang w:eastAsia="en-GB"/>
        </w:rPr>
        <w:t>ó</w:t>
      </w:r>
      <w:r w:rsidRPr="0036556C">
        <w:rPr>
          <w:sz w:val="22"/>
          <w:szCs w:val="22"/>
          <w:lang w:eastAsia="en-GB"/>
        </w:rPr>
        <w:t xml:space="preserve"> ir</w:t>
      </w:r>
      <w:r w:rsidRPr="0036556C">
        <w:rPr>
          <w:rFonts w:hint="eastAsia"/>
          <w:sz w:val="22"/>
          <w:szCs w:val="22"/>
          <w:lang w:eastAsia="en-GB"/>
        </w:rPr>
        <w:t>á</w:t>
      </w:r>
      <w:r w:rsidRPr="0036556C">
        <w:rPr>
          <w:sz w:val="22"/>
          <w:szCs w:val="22"/>
          <w:lang w:eastAsia="en-GB"/>
        </w:rPr>
        <w:t>ny</w:t>
      </w:r>
      <w:r w:rsidRPr="0036556C">
        <w:rPr>
          <w:rFonts w:hint="eastAsia"/>
          <w:sz w:val="22"/>
          <w:szCs w:val="22"/>
          <w:lang w:eastAsia="en-GB"/>
        </w:rPr>
        <w:t>í</w:t>
      </w:r>
      <w:r w:rsidRPr="0036556C">
        <w:rPr>
          <w:sz w:val="22"/>
          <w:szCs w:val="22"/>
          <w:lang w:eastAsia="en-GB"/>
        </w:rPr>
        <w:t>t</w:t>
      </w:r>
      <w:r w:rsidRPr="0036556C">
        <w:rPr>
          <w:rFonts w:hint="eastAsia"/>
          <w:sz w:val="22"/>
          <w:szCs w:val="22"/>
          <w:lang w:eastAsia="en-GB"/>
        </w:rPr>
        <w:t>ó</w:t>
      </w:r>
      <w:r w:rsidRPr="0036556C">
        <w:rPr>
          <w:sz w:val="22"/>
          <w:szCs w:val="22"/>
          <w:lang w:eastAsia="en-GB"/>
        </w:rPr>
        <w:t xml:space="preserve"> hat</w:t>
      </w:r>
      <w:r w:rsidRPr="0036556C">
        <w:rPr>
          <w:rFonts w:hint="eastAsia"/>
          <w:sz w:val="22"/>
          <w:szCs w:val="22"/>
          <w:lang w:eastAsia="en-GB"/>
        </w:rPr>
        <w:t>ó</w:t>
      </w:r>
      <w:r w:rsidRPr="0036556C">
        <w:rPr>
          <w:sz w:val="22"/>
          <w:szCs w:val="22"/>
          <w:lang w:eastAsia="en-GB"/>
        </w:rPr>
        <w:t>s</w:t>
      </w:r>
      <w:r w:rsidRPr="0036556C">
        <w:rPr>
          <w:rFonts w:hint="eastAsia"/>
          <w:sz w:val="22"/>
          <w:szCs w:val="22"/>
          <w:lang w:eastAsia="en-GB"/>
        </w:rPr>
        <w:t>á</w:t>
      </w:r>
      <w:r w:rsidRPr="0036556C">
        <w:rPr>
          <w:sz w:val="22"/>
          <w:szCs w:val="22"/>
          <w:lang w:eastAsia="en-GB"/>
        </w:rPr>
        <w:t>gi feladatokat ell</w:t>
      </w:r>
      <w:r w:rsidRPr="0036556C">
        <w:rPr>
          <w:rFonts w:hint="eastAsia"/>
          <w:sz w:val="22"/>
          <w:szCs w:val="22"/>
          <w:lang w:eastAsia="en-GB"/>
        </w:rPr>
        <w:t>á</w:t>
      </w:r>
      <w:r w:rsidRPr="0036556C">
        <w:rPr>
          <w:sz w:val="22"/>
          <w:szCs w:val="22"/>
          <w:lang w:eastAsia="en-GB"/>
        </w:rPr>
        <w:t>t</w:t>
      </w:r>
      <w:r w:rsidRPr="0036556C">
        <w:rPr>
          <w:rFonts w:hint="eastAsia"/>
          <w:sz w:val="22"/>
          <w:szCs w:val="22"/>
          <w:lang w:eastAsia="en-GB"/>
        </w:rPr>
        <w:t>ó</w:t>
      </w:r>
      <w:r w:rsidRPr="0036556C">
        <w:rPr>
          <w:sz w:val="22"/>
          <w:szCs w:val="22"/>
          <w:lang w:eastAsia="en-GB"/>
        </w:rPr>
        <w:t xml:space="preserve"> szervezeti egys</w:t>
      </w:r>
      <w:r w:rsidRPr="0036556C">
        <w:rPr>
          <w:rFonts w:hint="eastAsia"/>
          <w:sz w:val="22"/>
          <w:szCs w:val="22"/>
          <w:lang w:eastAsia="en-GB"/>
        </w:rPr>
        <w:t>é</w:t>
      </w:r>
      <w:r w:rsidRPr="0036556C">
        <w:rPr>
          <w:sz w:val="22"/>
          <w:szCs w:val="22"/>
          <w:lang w:eastAsia="en-GB"/>
        </w:rPr>
        <w:t>geinek felk</w:t>
      </w:r>
      <w:r w:rsidRPr="0036556C">
        <w:rPr>
          <w:rFonts w:hint="eastAsia"/>
          <w:sz w:val="22"/>
          <w:szCs w:val="22"/>
          <w:lang w:eastAsia="en-GB"/>
        </w:rPr>
        <w:t>é</w:t>
      </w:r>
      <w:r w:rsidRPr="0036556C">
        <w:rPr>
          <w:sz w:val="22"/>
          <w:szCs w:val="22"/>
          <w:lang w:eastAsia="en-GB"/>
        </w:rPr>
        <w:t>r</w:t>
      </w:r>
      <w:r w:rsidRPr="0036556C">
        <w:rPr>
          <w:rFonts w:hint="eastAsia"/>
          <w:sz w:val="22"/>
          <w:szCs w:val="22"/>
          <w:lang w:eastAsia="en-GB"/>
        </w:rPr>
        <w:t>é</w:t>
      </w:r>
      <w:r w:rsidRPr="0036556C">
        <w:rPr>
          <w:sz w:val="22"/>
          <w:szCs w:val="22"/>
          <w:lang w:eastAsia="en-GB"/>
        </w:rPr>
        <w:t>se alapj</w:t>
      </w:r>
      <w:r w:rsidRPr="0036556C">
        <w:rPr>
          <w:rFonts w:hint="eastAsia"/>
          <w:sz w:val="22"/>
          <w:szCs w:val="22"/>
          <w:lang w:eastAsia="en-GB"/>
        </w:rPr>
        <w:t>á</w:t>
      </w:r>
      <w:r w:rsidRPr="0036556C">
        <w:rPr>
          <w:sz w:val="22"/>
          <w:szCs w:val="22"/>
          <w:lang w:eastAsia="en-GB"/>
        </w:rPr>
        <w:t>n a fentieken t</w:t>
      </w:r>
      <w:r w:rsidRPr="0036556C">
        <w:rPr>
          <w:rFonts w:hint="eastAsia"/>
          <w:sz w:val="22"/>
          <w:szCs w:val="22"/>
          <w:lang w:eastAsia="en-GB"/>
        </w:rPr>
        <w:t>ú</w:t>
      </w:r>
      <w:r w:rsidRPr="0036556C">
        <w:rPr>
          <w:sz w:val="22"/>
          <w:szCs w:val="22"/>
          <w:lang w:eastAsia="en-GB"/>
        </w:rPr>
        <w:t>l egy</w:t>
      </w:r>
      <w:r w:rsidRPr="0036556C">
        <w:rPr>
          <w:rFonts w:hint="eastAsia"/>
          <w:sz w:val="22"/>
          <w:szCs w:val="22"/>
          <w:lang w:eastAsia="en-GB"/>
        </w:rPr>
        <w:t>é</w:t>
      </w:r>
      <w:r w:rsidRPr="0036556C">
        <w:rPr>
          <w:sz w:val="22"/>
          <w:szCs w:val="22"/>
          <w:lang w:eastAsia="en-GB"/>
        </w:rPr>
        <w:t>b jogi, k</w:t>
      </w:r>
      <w:r w:rsidRPr="0036556C">
        <w:rPr>
          <w:rFonts w:hint="eastAsia"/>
          <w:sz w:val="22"/>
          <w:szCs w:val="22"/>
          <w:lang w:eastAsia="en-GB"/>
        </w:rPr>
        <w:t>ö</w:t>
      </w:r>
      <w:r w:rsidRPr="0036556C">
        <w:rPr>
          <w:sz w:val="22"/>
          <w:szCs w:val="22"/>
          <w:lang w:eastAsia="en-GB"/>
        </w:rPr>
        <w:t>zbeszerz</w:t>
      </w:r>
      <w:r w:rsidRPr="0036556C">
        <w:rPr>
          <w:rFonts w:hint="eastAsia"/>
          <w:sz w:val="22"/>
          <w:szCs w:val="22"/>
          <w:lang w:eastAsia="en-GB"/>
        </w:rPr>
        <w:t>é</w:t>
      </w:r>
      <w:r w:rsidRPr="0036556C">
        <w:rPr>
          <w:sz w:val="22"/>
          <w:szCs w:val="22"/>
          <w:lang w:eastAsia="en-GB"/>
        </w:rPr>
        <w:t>si szak</w:t>
      </w:r>
      <w:r w:rsidRPr="0036556C">
        <w:rPr>
          <w:rFonts w:hint="eastAsia"/>
          <w:sz w:val="22"/>
          <w:szCs w:val="22"/>
          <w:lang w:eastAsia="en-GB"/>
        </w:rPr>
        <w:t>é</w:t>
      </w:r>
      <w:r w:rsidRPr="0036556C">
        <w:rPr>
          <w:sz w:val="22"/>
          <w:szCs w:val="22"/>
          <w:lang w:eastAsia="en-GB"/>
        </w:rPr>
        <w:t>rt</w:t>
      </w:r>
      <w:r w:rsidRPr="0036556C">
        <w:rPr>
          <w:rFonts w:hint="eastAsia"/>
          <w:sz w:val="22"/>
          <w:szCs w:val="22"/>
          <w:lang w:eastAsia="en-GB"/>
        </w:rPr>
        <w:t>ő</w:t>
      </w:r>
      <w:r w:rsidRPr="0036556C">
        <w:rPr>
          <w:sz w:val="22"/>
          <w:szCs w:val="22"/>
          <w:lang w:eastAsia="en-GB"/>
        </w:rPr>
        <w:t>i tan</w:t>
      </w:r>
      <w:r w:rsidRPr="0036556C">
        <w:rPr>
          <w:rFonts w:hint="eastAsia"/>
          <w:sz w:val="22"/>
          <w:szCs w:val="22"/>
          <w:lang w:eastAsia="en-GB"/>
        </w:rPr>
        <w:t>á</w:t>
      </w:r>
      <w:r w:rsidRPr="0036556C">
        <w:rPr>
          <w:sz w:val="22"/>
          <w:szCs w:val="22"/>
          <w:lang w:eastAsia="en-GB"/>
        </w:rPr>
        <w:t>csad</w:t>
      </w:r>
      <w:r w:rsidRPr="0036556C">
        <w:rPr>
          <w:rFonts w:hint="eastAsia"/>
          <w:sz w:val="22"/>
          <w:szCs w:val="22"/>
          <w:lang w:eastAsia="en-GB"/>
        </w:rPr>
        <w:t>á</w:t>
      </w:r>
      <w:r w:rsidRPr="0036556C">
        <w:rPr>
          <w:sz w:val="22"/>
          <w:szCs w:val="22"/>
          <w:lang w:eastAsia="en-GB"/>
        </w:rPr>
        <w:t xml:space="preserve">s </w:t>
      </w:r>
      <w:r w:rsidRPr="0036556C">
        <w:rPr>
          <w:rFonts w:hint="eastAsia"/>
          <w:sz w:val="22"/>
          <w:szCs w:val="22"/>
          <w:lang w:eastAsia="en-GB"/>
        </w:rPr>
        <w:t>é</w:t>
      </w:r>
      <w:r w:rsidRPr="0036556C">
        <w:rPr>
          <w:sz w:val="22"/>
          <w:szCs w:val="22"/>
          <w:lang w:eastAsia="en-GB"/>
        </w:rPr>
        <w:t>s rendelkez</w:t>
      </w:r>
      <w:r w:rsidRPr="0036556C">
        <w:rPr>
          <w:rFonts w:hint="eastAsia"/>
          <w:sz w:val="22"/>
          <w:szCs w:val="22"/>
          <w:lang w:eastAsia="en-GB"/>
        </w:rPr>
        <w:t>é</w:t>
      </w:r>
      <w:r w:rsidRPr="0036556C">
        <w:rPr>
          <w:sz w:val="22"/>
          <w:szCs w:val="22"/>
          <w:lang w:eastAsia="en-GB"/>
        </w:rPr>
        <w:t xml:space="preserve">sre </w:t>
      </w:r>
      <w:r w:rsidRPr="0036556C">
        <w:rPr>
          <w:rFonts w:hint="eastAsia"/>
          <w:sz w:val="22"/>
          <w:szCs w:val="22"/>
          <w:lang w:eastAsia="en-GB"/>
        </w:rPr>
        <w:t>á</w:t>
      </w:r>
      <w:r w:rsidRPr="0036556C">
        <w:rPr>
          <w:sz w:val="22"/>
          <w:szCs w:val="22"/>
          <w:lang w:eastAsia="en-GB"/>
        </w:rPr>
        <w:t>ll</w:t>
      </w:r>
      <w:r w:rsidRPr="0036556C">
        <w:rPr>
          <w:rFonts w:hint="eastAsia"/>
          <w:sz w:val="22"/>
          <w:szCs w:val="22"/>
          <w:lang w:eastAsia="en-GB"/>
        </w:rPr>
        <w:t>á</w:t>
      </w:r>
      <w:r w:rsidRPr="0036556C">
        <w:rPr>
          <w:sz w:val="22"/>
          <w:szCs w:val="22"/>
          <w:lang w:eastAsia="en-GB"/>
        </w:rPr>
        <w:t>s.</w:t>
      </w:r>
    </w:p>
    <w:p w:rsidR="004F7427" w:rsidRPr="0036556C" w:rsidRDefault="004F7427" w:rsidP="004F7427">
      <w:pPr>
        <w:widowControl w:val="0"/>
        <w:jc w:val="both"/>
        <w:outlineLvl w:val="0"/>
        <w:rPr>
          <w:sz w:val="22"/>
          <w:szCs w:val="22"/>
        </w:rPr>
      </w:pPr>
    </w:p>
    <w:p w:rsidR="004F7427" w:rsidRPr="0036556C" w:rsidRDefault="004F7427" w:rsidP="004F7427">
      <w:pPr>
        <w:widowControl w:val="0"/>
        <w:jc w:val="both"/>
        <w:outlineLvl w:val="0"/>
        <w:rPr>
          <w:sz w:val="22"/>
          <w:szCs w:val="22"/>
        </w:rPr>
      </w:pPr>
      <w:r w:rsidRPr="0036556C">
        <w:rPr>
          <w:sz w:val="22"/>
          <w:szCs w:val="22"/>
        </w:rPr>
        <w:t xml:space="preserve">A fenti pontokban felsorolt feladatokat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1. sz</w:t>
      </w:r>
      <w:r w:rsidRPr="0036556C">
        <w:rPr>
          <w:rFonts w:hint="eastAsia"/>
          <w:sz w:val="22"/>
          <w:szCs w:val="22"/>
        </w:rPr>
        <w:t>á</w:t>
      </w:r>
      <w:r w:rsidRPr="0036556C">
        <w:rPr>
          <w:sz w:val="22"/>
          <w:szCs w:val="22"/>
        </w:rPr>
        <w:t>m</w:t>
      </w:r>
      <w:r w:rsidRPr="0036556C">
        <w:rPr>
          <w:rFonts w:hint="eastAsia"/>
          <w:sz w:val="22"/>
          <w:szCs w:val="22"/>
        </w:rPr>
        <w:t>ú</w:t>
      </w:r>
      <w:r w:rsidRPr="0036556C">
        <w:rPr>
          <w:sz w:val="22"/>
          <w:szCs w:val="22"/>
        </w:rPr>
        <w:t xml:space="preserve"> mell</w:t>
      </w:r>
      <w:r w:rsidRPr="0036556C">
        <w:rPr>
          <w:rFonts w:hint="eastAsia"/>
          <w:sz w:val="22"/>
          <w:szCs w:val="22"/>
        </w:rPr>
        <w:t>é</w:t>
      </w:r>
      <w:r w:rsidRPr="0036556C">
        <w:rPr>
          <w:sz w:val="22"/>
          <w:szCs w:val="22"/>
        </w:rPr>
        <w:t>klet</w:t>
      </w:r>
      <w:r w:rsidRPr="0036556C">
        <w:rPr>
          <w:rFonts w:hint="eastAsia"/>
          <w:sz w:val="22"/>
          <w:szCs w:val="22"/>
        </w:rPr>
        <w:t>é</w:t>
      </w:r>
      <w:r w:rsidRPr="0036556C">
        <w:rPr>
          <w:sz w:val="22"/>
          <w:szCs w:val="22"/>
        </w:rPr>
        <w:t>t k</w:t>
      </w:r>
      <w:r w:rsidRPr="0036556C">
        <w:rPr>
          <w:rFonts w:hint="eastAsia"/>
          <w:sz w:val="22"/>
          <w:szCs w:val="22"/>
        </w:rPr>
        <w:t>é</w:t>
      </w:r>
      <w:r w:rsidRPr="0036556C">
        <w:rPr>
          <w:sz w:val="22"/>
          <w:szCs w:val="22"/>
        </w:rPr>
        <w:t>pez</w:t>
      </w:r>
      <w:r w:rsidRPr="0036556C">
        <w:rPr>
          <w:rFonts w:hint="eastAsia"/>
          <w:sz w:val="22"/>
          <w:szCs w:val="22"/>
        </w:rPr>
        <w:t>ő</w:t>
      </w:r>
      <w:r w:rsidRPr="0036556C">
        <w:rPr>
          <w:sz w:val="22"/>
          <w:szCs w:val="22"/>
        </w:rPr>
        <w:t xml:space="preserve"> m</w:t>
      </w:r>
      <w:r w:rsidRPr="0036556C">
        <w:rPr>
          <w:rFonts w:hint="eastAsia"/>
          <w:sz w:val="22"/>
          <w:szCs w:val="22"/>
        </w:rPr>
        <w:t>ű</w:t>
      </w:r>
      <w:r w:rsidRPr="0036556C">
        <w:rPr>
          <w:sz w:val="22"/>
          <w:szCs w:val="22"/>
        </w:rPr>
        <w:t>szaki le</w:t>
      </w:r>
      <w:r w:rsidRPr="0036556C">
        <w:rPr>
          <w:rFonts w:hint="eastAsia"/>
          <w:sz w:val="22"/>
          <w:szCs w:val="22"/>
        </w:rPr>
        <w:t>í</w:t>
      </w:r>
      <w:r w:rsidRPr="0036556C">
        <w:rPr>
          <w:sz w:val="22"/>
          <w:szCs w:val="22"/>
        </w:rPr>
        <w:t>r</w:t>
      </w:r>
      <w:r w:rsidRPr="0036556C">
        <w:rPr>
          <w:rFonts w:hint="eastAsia"/>
          <w:sz w:val="22"/>
          <w:szCs w:val="22"/>
        </w:rPr>
        <w:t>á</w:t>
      </w:r>
      <w:r w:rsidRPr="0036556C">
        <w:rPr>
          <w:sz w:val="22"/>
          <w:szCs w:val="22"/>
        </w:rPr>
        <w:t>s r</w:t>
      </w:r>
      <w:r w:rsidRPr="0036556C">
        <w:rPr>
          <w:rFonts w:hint="eastAsia"/>
          <w:sz w:val="22"/>
          <w:szCs w:val="22"/>
        </w:rPr>
        <w:t>é</w:t>
      </w:r>
      <w:r w:rsidRPr="0036556C">
        <w:rPr>
          <w:sz w:val="22"/>
          <w:szCs w:val="22"/>
        </w:rPr>
        <w:t>szletesen tartalmazza.</w:t>
      </w:r>
    </w:p>
    <w:p w:rsidR="004F7427" w:rsidRPr="0036556C" w:rsidRDefault="004F7427" w:rsidP="004F7427">
      <w:pPr>
        <w:widowControl w:val="0"/>
        <w:jc w:val="both"/>
        <w:outlineLvl w:val="0"/>
        <w:rPr>
          <w:sz w:val="22"/>
          <w:szCs w:val="22"/>
        </w:rPr>
      </w:pPr>
    </w:p>
    <w:p w:rsidR="004F7427" w:rsidRPr="0036556C" w:rsidRDefault="004F7427" w:rsidP="00546FDF">
      <w:pPr>
        <w:rPr>
          <w:i/>
          <w:sz w:val="22"/>
          <w:szCs w:val="22"/>
        </w:rPr>
      </w:pPr>
      <w:r w:rsidRPr="0036556C">
        <w:rPr>
          <w:b/>
          <w:sz w:val="22"/>
          <w:szCs w:val="22"/>
        </w:rPr>
        <w:t>3.3.</w:t>
      </w:r>
      <w:r w:rsidRPr="0036556C">
        <w:rPr>
          <w:b/>
          <w:sz w:val="22"/>
          <w:szCs w:val="22"/>
        </w:rPr>
        <w:tab/>
      </w:r>
      <w:r w:rsidRPr="0036556C">
        <w:rPr>
          <w:sz w:val="22"/>
          <w:szCs w:val="22"/>
        </w:rPr>
        <w:t>A Megb</w:t>
      </w:r>
      <w:r w:rsidRPr="0036556C">
        <w:rPr>
          <w:rFonts w:hint="eastAsia"/>
          <w:sz w:val="22"/>
          <w:szCs w:val="22"/>
        </w:rPr>
        <w:t>í</w:t>
      </w:r>
      <w:r w:rsidRPr="0036556C">
        <w:rPr>
          <w:sz w:val="22"/>
          <w:szCs w:val="22"/>
        </w:rPr>
        <w:t>zott kijelenti, hogy a feladatok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nek a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r</w:t>
      </w:r>
      <w:r w:rsidRPr="0036556C">
        <w:rPr>
          <w:rFonts w:hint="eastAsia"/>
          <w:sz w:val="22"/>
          <w:szCs w:val="22"/>
        </w:rPr>
        <w:t>ő</w:t>
      </w:r>
      <w:r w:rsidRPr="0036556C">
        <w:rPr>
          <w:sz w:val="22"/>
          <w:szCs w:val="22"/>
        </w:rPr>
        <w:t>l t</w:t>
      </w:r>
      <w:r w:rsidRPr="0036556C">
        <w:rPr>
          <w:rFonts w:hint="eastAsia"/>
          <w:sz w:val="22"/>
          <w:szCs w:val="22"/>
        </w:rPr>
        <w:t>ö</w:t>
      </w:r>
      <w:r w:rsidRPr="0036556C">
        <w:rPr>
          <w:sz w:val="22"/>
          <w:szCs w:val="22"/>
        </w:rPr>
        <w:t>rt</w:t>
      </w:r>
      <w:r w:rsidRPr="0036556C">
        <w:rPr>
          <w:rFonts w:hint="eastAsia"/>
          <w:sz w:val="22"/>
          <w:szCs w:val="22"/>
        </w:rPr>
        <w:t>é</w:t>
      </w:r>
      <w:r w:rsidRPr="0036556C">
        <w:rPr>
          <w:sz w:val="22"/>
          <w:szCs w:val="22"/>
        </w:rPr>
        <w:t>n</w:t>
      </w:r>
      <w:r w:rsidRPr="0036556C">
        <w:rPr>
          <w:rFonts w:hint="eastAsia"/>
          <w:sz w:val="22"/>
          <w:szCs w:val="22"/>
        </w:rPr>
        <w:t>ő</w:t>
      </w:r>
      <w:r w:rsidRPr="0036556C">
        <w:rPr>
          <w:sz w:val="22"/>
          <w:szCs w:val="22"/>
        </w:rPr>
        <w:t xml:space="preserve">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sa semmif</w:t>
      </w:r>
      <w:r w:rsidRPr="0036556C">
        <w:rPr>
          <w:rFonts w:hint="eastAsia"/>
          <w:sz w:val="22"/>
          <w:szCs w:val="22"/>
        </w:rPr>
        <w:t>é</w:t>
      </w:r>
      <w:r w:rsidRPr="0036556C">
        <w:rPr>
          <w:sz w:val="22"/>
          <w:szCs w:val="22"/>
        </w:rPr>
        <w:t>le jogi akad</w:t>
      </w:r>
      <w:r w:rsidRPr="0036556C">
        <w:rPr>
          <w:rFonts w:hint="eastAsia"/>
          <w:sz w:val="22"/>
          <w:szCs w:val="22"/>
        </w:rPr>
        <w:t>á</w:t>
      </w:r>
      <w:r w:rsidRPr="0036556C">
        <w:rPr>
          <w:sz w:val="22"/>
          <w:szCs w:val="22"/>
        </w:rPr>
        <w:t xml:space="preserve">lyba nem </w:t>
      </w:r>
      <w:r w:rsidRPr="0036556C">
        <w:rPr>
          <w:rFonts w:hint="eastAsia"/>
          <w:sz w:val="22"/>
          <w:szCs w:val="22"/>
        </w:rPr>
        <w:t>ü</w:t>
      </w:r>
      <w:r w:rsidRPr="0036556C">
        <w:rPr>
          <w:sz w:val="22"/>
          <w:szCs w:val="22"/>
        </w:rPr>
        <w:t>tk</w:t>
      </w:r>
      <w:r w:rsidRPr="0036556C">
        <w:rPr>
          <w:rFonts w:hint="eastAsia"/>
          <w:sz w:val="22"/>
          <w:szCs w:val="22"/>
        </w:rPr>
        <w:t>ö</w:t>
      </w:r>
      <w:r w:rsidRPr="0036556C">
        <w:rPr>
          <w:sz w:val="22"/>
          <w:szCs w:val="22"/>
        </w:rPr>
        <w:t>zik. Kijelenti tov</w:t>
      </w:r>
      <w:r w:rsidRPr="0036556C">
        <w:rPr>
          <w:rFonts w:hint="eastAsia"/>
          <w:sz w:val="22"/>
          <w:szCs w:val="22"/>
        </w:rPr>
        <w:t>á</w:t>
      </w:r>
      <w:r w:rsidRPr="0036556C">
        <w:rPr>
          <w:sz w:val="22"/>
          <w:szCs w:val="22"/>
        </w:rPr>
        <w:t>bb</w:t>
      </w:r>
      <w:r w:rsidRPr="0036556C">
        <w:rPr>
          <w:rFonts w:hint="eastAsia"/>
          <w:sz w:val="22"/>
          <w:szCs w:val="22"/>
        </w:rPr>
        <w:t>á</w:t>
      </w:r>
      <w:r w:rsidRPr="0036556C">
        <w:rPr>
          <w:sz w:val="22"/>
          <w:szCs w:val="22"/>
        </w:rPr>
        <w:t>, hogy a feladatok elv</w:t>
      </w:r>
      <w:r w:rsidRPr="0036556C">
        <w:rPr>
          <w:rFonts w:hint="eastAsia"/>
          <w:sz w:val="22"/>
          <w:szCs w:val="22"/>
        </w:rPr>
        <w:t>é</w:t>
      </w:r>
      <w:r w:rsidRPr="0036556C">
        <w:rPr>
          <w:sz w:val="22"/>
          <w:szCs w:val="22"/>
        </w:rPr>
        <w:t>gz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hez sz</w:t>
      </w:r>
      <w:r w:rsidRPr="0036556C">
        <w:rPr>
          <w:rFonts w:hint="eastAsia"/>
          <w:sz w:val="22"/>
          <w:szCs w:val="22"/>
        </w:rPr>
        <w:t>ü</w:t>
      </w:r>
      <w:r w:rsidRPr="0036556C">
        <w:rPr>
          <w:sz w:val="22"/>
          <w:szCs w:val="22"/>
        </w:rPr>
        <w:t>ks</w:t>
      </w:r>
      <w:r w:rsidRPr="0036556C">
        <w:rPr>
          <w:rFonts w:hint="eastAsia"/>
          <w:sz w:val="22"/>
          <w:szCs w:val="22"/>
        </w:rPr>
        <w:t>é</w:t>
      </w:r>
      <w:r w:rsidRPr="0036556C">
        <w:rPr>
          <w:sz w:val="22"/>
          <w:szCs w:val="22"/>
        </w:rPr>
        <w:t>ges felt</w:t>
      </w:r>
      <w:r w:rsidRPr="0036556C">
        <w:rPr>
          <w:rFonts w:hint="eastAsia"/>
          <w:sz w:val="22"/>
          <w:szCs w:val="22"/>
        </w:rPr>
        <w:t>é</w:t>
      </w:r>
      <w:r w:rsidRPr="0036556C">
        <w:rPr>
          <w:sz w:val="22"/>
          <w:szCs w:val="22"/>
        </w:rPr>
        <w:t>telekkel, szak</w:t>
      </w:r>
      <w:r w:rsidRPr="0036556C">
        <w:rPr>
          <w:rFonts w:hint="eastAsia"/>
          <w:sz w:val="22"/>
          <w:szCs w:val="22"/>
        </w:rPr>
        <w:t>é</w:t>
      </w:r>
      <w:r w:rsidRPr="0036556C">
        <w:rPr>
          <w:sz w:val="22"/>
          <w:szCs w:val="22"/>
        </w:rPr>
        <w:t xml:space="preserve">rtelemmel </w:t>
      </w:r>
      <w:r w:rsidRPr="0036556C">
        <w:rPr>
          <w:rFonts w:hint="eastAsia"/>
          <w:sz w:val="22"/>
          <w:szCs w:val="22"/>
        </w:rPr>
        <w:t>é</w:t>
      </w:r>
      <w:r w:rsidRPr="0036556C">
        <w:rPr>
          <w:sz w:val="22"/>
          <w:szCs w:val="22"/>
        </w:rPr>
        <w:t>s jogos</w:t>
      </w:r>
      <w:r w:rsidRPr="0036556C">
        <w:rPr>
          <w:rFonts w:hint="eastAsia"/>
          <w:sz w:val="22"/>
          <w:szCs w:val="22"/>
        </w:rPr>
        <w:t>í</w:t>
      </w:r>
      <w:r w:rsidRPr="0036556C">
        <w:rPr>
          <w:sz w:val="22"/>
          <w:szCs w:val="22"/>
        </w:rPr>
        <w:t>tv</w:t>
      </w:r>
      <w:r w:rsidRPr="0036556C">
        <w:rPr>
          <w:rFonts w:hint="eastAsia"/>
          <w:sz w:val="22"/>
          <w:szCs w:val="22"/>
        </w:rPr>
        <w:t>á</w:t>
      </w:r>
      <w:r w:rsidRPr="0036556C">
        <w:rPr>
          <w:sz w:val="22"/>
          <w:szCs w:val="22"/>
        </w:rPr>
        <w:t xml:space="preserve">nyokkal rendelkezik, </w:t>
      </w:r>
      <w:r w:rsidRPr="0036556C">
        <w:rPr>
          <w:rFonts w:hint="eastAsia"/>
          <w:sz w:val="22"/>
          <w:szCs w:val="22"/>
        </w:rPr>
        <w:t>é</w:t>
      </w:r>
      <w:r w:rsidRPr="0036556C">
        <w:rPr>
          <w:sz w:val="22"/>
          <w:szCs w:val="22"/>
        </w:rPr>
        <w:t xml:space="preserve">s hogy az ezzel </w:t>
      </w:r>
      <w:r w:rsidRPr="0036556C">
        <w:rPr>
          <w:rFonts w:hint="eastAsia"/>
          <w:sz w:val="22"/>
          <w:szCs w:val="22"/>
        </w:rPr>
        <w:t>ö</w:t>
      </w:r>
      <w:r w:rsidRPr="0036556C">
        <w:rPr>
          <w:sz w:val="22"/>
          <w:szCs w:val="22"/>
        </w:rPr>
        <w:t>sszef</w:t>
      </w:r>
      <w:r w:rsidRPr="0036556C">
        <w:rPr>
          <w:rFonts w:hint="eastAsia"/>
          <w:sz w:val="22"/>
          <w:szCs w:val="22"/>
        </w:rPr>
        <w:t>ü</w:t>
      </w:r>
      <w:r w:rsidRPr="0036556C">
        <w:rPr>
          <w:sz w:val="22"/>
          <w:szCs w:val="22"/>
        </w:rPr>
        <w:t>gg</w:t>
      </w:r>
      <w:r w:rsidRPr="0036556C">
        <w:rPr>
          <w:rFonts w:hint="eastAsia"/>
          <w:sz w:val="22"/>
          <w:szCs w:val="22"/>
        </w:rPr>
        <w:t>é</w:t>
      </w:r>
      <w:r w:rsidRPr="0036556C">
        <w:rPr>
          <w:sz w:val="22"/>
          <w:szCs w:val="22"/>
        </w:rPr>
        <w:t>sben felmer</w:t>
      </w:r>
      <w:r w:rsidRPr="0036556C">
        <w:rPr>
          <w:rFonts w:hint="eastAsia"/>
          <w:sz w:val="22"/>
          <w:szCs w:val="22"/>
        </w:rPr>
        <w:t>ü</w:t>
      </w:r>
      <w:r w:rsidRPr="0036556C">
        <w:rPr>
          <w:sz w:val="22"/>
          <w:szCs w:val="22"/>
        </w:rPr>
        <w:t>l</w:t>
      </w:r>
      <w:r w:rsidRPr="0036556C">
        <w:rPr>
          <w:rFonts w:hint="eastAsia"/>
          <w:sz w:val="22"/>
          <w:szCs w:val="22"/>
        </w:rPr>
        <w:t>ő</w:t>
      </w:r>
      <w:r w:rsidRPr="0036556C">
        <w:rPr>
          <w:sz w:val="22"/>
          <w:szCs w:val="22"/>
        </w:rPr>
        <w:t xml:space="preserve"> k</w:t>
      </w:r>
      <w:r w:rsidRPr="0036556C">
        <w:rPr>
          <w:rFonts w:hint="eastAsia"/>
          <w:sz w:val="22"/>
          <w:szCs w:val="22"/>
        </w:rPr>
        <w:t>á</w:t>
      </w:r>
      <w:r w:rsidRPr="0036556C">
        <w:rPr>
          <w:sz w:val="22"/>
          <w:szCs w:val="22"/>
        </w:rPr>
        <w:t>rok</w:t>
      </w:r>
      <w:r w:rsidRPr="0036556C">
        <w:rPr>
          <w:rFonts w:hint="eastAsia"/>
          <w:sz w:val="22"/>
          <w:szCs w:val="22"/>
        </w:rPr>
        <w:t>é</w:t>
      </w:r>
      <w:r w:rsidRPr="0036556C">
        <w:rPr>
          <w:sz w:val="22"/>
          <w:szCs w:val="22"/>
        </w:rPr>
        <w:t>rt a polg</w:t>
      </w:r>
      <w:r w:rsidRPr="0036556C">
        <w:rPr>
          <w:rFonts w:hint="eastAsia"/>
          <w:sz w:val="22"/>
          <w:szCs w:val="22"/>
        </w:rPr>
        <w:t>á</w:t>
      </w:r>
      <w:r w:rsidRPr="0036556C">
        <w:rPr>
          <w:sz w:val="22"/>
          <w:szCs w:val="22"/>
        </w:rPr>
        <w:t>ri jog szab</w:t>
      </w:r>
      <w:r w:rsidRPr="0036556C">
        <w:rPr>
          <w:rFonts w:hint="eastAsia"/>
          <w:sz w:val="22"/>
          <w:szCs w:val="22"/>
        </w:rPr>
        <w:t>á</w:t>
      </w:r>
      <w:r w:rsidRPr="0036556C">
        <w:rPr>
          <w:sz w:val="22"/>
          <w:szCs w:val="22"/>
        </w:rPr>
        <w:t>lyai szerint felel</w:t>
      </w:r>
      <w:r w:rsidRPr="0036556C">
        <w:rPr>
          <w:rFonts w:hint="eastAsia"/>
          <w:sz w:val="22"/>
          <w:szCs w:val="22"/>
        </w:rPr>
        <w:t>ő</w:t>
      </w:r>
      <w:r w:rsidRPr="0036556C">
        <w:rPr>
          <w:sz w:val="22"/>
          <w:szCs w:val="22"/>
        </w:rPr>
        <w:t>ss</w:t>
      </w:r>
      <w:r w:rsidRPr="0036556C">
        <w:rPr>
          <w:rFonts w:hint="eastAsia"/>
          <w:sz w:val="22"/>
          <w:szCs w:val="22"/>
        </w:rPr>
        <w:t>é</w:t>
      </w:r>
      <w:r w:rsidRPr="0036556C">
        <w:rPr>
          <w:sz w:val="22"/>
          <w:szCs w:val="22"/>
        </w:rPr>
        <w:t>ggel tartozik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fel</w:t>
      </w:r>
      <w:r w:rsidRPr="0036556C">
        <w:rPr>
          <w:rFonts w:hint="eastAsia"/>
          <w:sz w:val="22"/>
          <w:szCs w:val="22"/>
        </w:rPr>
        <w:t>é</w:t>
      </w:r>
      <w:r w:rsidRPr="0036556C">
        <w:rPr>
          <w:sz w:val="22"/>
          <w:szCs w:val="22"/>
        </w:rPr>
        <w:t xml:space="preserve">. </w:t>
      </w:r>
    </w:p>
    <w:p w:rsidR="004F7427" w:rsidRDefault="004F7427" w:rsidP="004F7427">
      <w:pPr>
        <w:widowControl w:val="0"/>
        <w:ind w:right="-157"/>
        <w:jc w:val="both"/>
        <w:rPr>
          <w:sz w:val="22"/>
          <w:szCs w:val="22"/>
        </w:rPr>
      </w:pPr>
    </w:p>
    <w:p w:rsidR="00F01450" w:rsidRDefault="00F01450" w:rsidP="004F7427">
      <w:pPr>
        <w:widowControl w:val="0"/>
        <w:ind w:right="-157"/>
        <w:jc w:val="both"/>
        <w:rPr>
          <w:sz w:val="22"/>
          <w:szCs w:val="22"/>
        </w:rPr>
      </w:pPr>
      <w:r>
        <w:rPr>
          <w:sz w:val="22"/>
          <w:szCs w:val="22"/>
        </w:rPr>
        <w:t xml:space="preserve">Az ajánlatban bemutatott, értékelésnél figyelembe vett a </w:t>
      </w:r>
      <w:r w:rsidR="003053D0">
        <w:rPr>
          <w:sz w:val="22"/>
          <w:szCs w:val="22"/>
        </w:rPr>
        <w:t>keret</w:t>
      </w:r>
      <w:r>
        <w:rPr>
          <w:sz w:val="22"/>
          <w:szCs w:val="22"/>
        </w:rPr>
        <w:t xml:space="preserve">szerződés teljesítésében résztvevő szakemberek a </w:t>
      </w:r>
      <w:r w:rsidR="003053D0">
        <w:rPr>
          <w:sz w:val="22"/>
          <w:szCs w:val="22"/>
        </w:rPr>
        <w:t>keret</w:t>
      </w:r>
      <w:r>
        <w:rPr>
          <w:sz w:val="22"/>
          <w:szCs w:val="22"/>
        </w:rPr>
        <w:t xml:space="preserve">szerződés….. mellékletében kerülnek felsorolásra. </w:t>
      </w:r>
    </w:p>
    <w:p w:rsidR="00F01450" w:rsidRPr="0036556C" w:rsidRDefault="00F01450" w:rsidP="004F7427">
      <w:pPr>
        <w:widowControl w:val="0"/>
        <w:ind w:right="-157"/>
        <w:jc w:val="both"/>
        <w:rPr>
          <w:sz w:val="22"/>
          <w:szCs w:val="22"/>
        </w:rPr>
      </w:pPr>
      <w:r>
        <w:rPr>
          <w:sz w:val="22"/>
          <w:szCs w:val="22"/>
        </w:rPr>
        <w:t xml:space="preserve"> </w:t>
      </w:r>
    </w:p>
    <w:p w:rsidR="004F7427" w:rsidRPr="0036556C" w:rsidRDefault="004F7427" w:rsidP="004F7427">
      <w:pPr>
        <w:widowControl w:val="0"/>
        <w:jc w:val="center"/>
        <w:outlineLvl w:val="0"/>
        <w:rPr>
          <w:b/>
          <w:sz w:val="22"/>
          <w:szCs w:val="22"/>
        </w:rPr>
      </w:pPr>
      <w:r w:rsidRPr="0036556C">
        <w:rPr>
          <w:b/>
          <w:sz w:val="22"/>
          <w:szCs w:val="22"/>
        </w:rPr>
        <w:t>4. A megb</w:t>
      </w:r>
      <w:r w:rsidRPr="0036556C">
        <w:rPr>
          <w:rFonts w:hint="eastAsia"/>
          <w:b/>
          <w:sz w:val="22"/>
          <w:szCs w:val="22"/>
        </w:rPr>
        <w:t>í</w:t>
      </w:r>
      <w:r w:rsidRPr="0036556C">
        <w:rPr>
          <w:b/>
          <w:sz w:val="22"/>
          <w:szCs w:val="22"/>
        </w:rPr>
        <w:t>z</w:t>
      </w:r>
      <w:r w:rsidRPr="0036556C">
        <w:rPr>
          <w:rFonts w:hint="eastAsia"/>
          <w:b/>
          <w:sz w:val="22"/>
          <w:szCs w:val="22"/>
        </w:rPr>
        <w:t>á</w:t>
      </w:r>
      <w:r w:rsidRPr="0036556C">
        <w:rPr>
          <w:b/>
          <w:sz w:val="22"/>
          <w:szCs w:val="22"/>
        </w:rPr>
        <w:t>s id</w:t>
      </w:r>
      <w:r w:rsidRPr="0036556C">
        <w:rPr>
          <w:rFonts w:hint="eastAsia"/>
          <w:b/>
          <w:sz w:val="22"/>
          <w:szCs w:val="22"/>
        </w:rPr>
        <w:t>ő</w:t>
      </w:r>
      <w:r w:rsidRPr="0036556C">
        <w:rPr>
          <w:b/>
          <w:sz w:val="22"/>
          <w:szCs w:val="22"/>
        </w:rPr>
        <w:t>tartama:</w:t>
      </w:r>
    </w:p>
    <w:p w:rsidR="004F7427" w:rsidRPr="0036556C" w:rsidRDefault="004F7427" w:rsidP="004F7427">
      <w:pPr>
        <w:widowControl w:val="0"/>
        <w:outlineLvl w:val="0"/>
        <w:rPr>
          <w:sz w:val="22"/>
          <w:szCs w:val="22"/>
        </w:rPr>
      </w:pPr>
    </w:p>
    <w:p w:rsidR="004F7427" w:rsidRPr="0036556C" w:rsidRDefault="004F7427" w:rsidP="004F7427">
      <w:pPr>
        <w:widowControl w:val="0"/>
        <w:jc w:val="both"/>
        <w:rPr>
          <w:sz w:val="22"/>
          <w:szCs w:val="22"/>
        </w:rPr>
      </w:pPr>
      <w:r w:rsidRPr="0036556C">
        <w:rPr>
          <w:b/>
          <w:sz w:val="22"/>
          <w:szCs w:val="22"/>
        </w:rPr>
        <w:t>4.1.</w:t>
      </w:r>
      <w:r w:rsidRPr="0036556C">
        <w:rPr>
          <w:sz w:val="22"/>
          <w:szCs w:val="22"/>
        </w:rPr>
        <w:t xml:space="preserve"> Jelen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 xml:space="preserve">si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hat</w:t>
      </w:r>
      <w:r w:rsidRPr="0036556C">
        <w:rPr>
          <w:rFonts w:hint="eastAsia"/>
          <w:sz w:val="22"/>
          <w:szCs w:val="22"/>
        </w:rPr>
        <w:t>á</w:t>
      </w:r>
      <w:r w:rsidRPr="0036556C">
        <w:rPr>
          <w:sz w:val="22"/>
          <w:szCs w:val="22"/>
        </w:rPr>
        <w:t>rozott id</w:t>
      </w:r>
      <w:r w:rsidRPr="0036556C">
        <w:rPr>
          <w:rFonts w:hint="eastAsia"/>
          <w:sz w:val="22"/>
          <w:szCs w:val="22"/>
        </w:rPr>
        <w:t>ő</w:t>
      </w:r>
      <w:r w:rsidRPr="0036556C">
        <w:rPr>
          <w:sz w:val="22"/>
          <w:szCs w:val="22"/>
        </w:rPr>
        <w:t>tartamig, az al</w:t>
      </w:r>
      <w:r w:rsidRPr="0036556C">
        <w:rPr>
          <w:rFonts w:hint="eastAsia"/>
          <w:sz w:val="22"/>
          <w:szCs w:val="22"/>
        </w:rPr>
        <w:t>áí</w:t>
      </w:r>
      <w:r w:rsidRPr="0036556C">
        <w:rPr>
          <w:sz w:val="22"/>
          <w:szCs w:val="22"/>
        </w:rPr>
        <w:t>r</w:t>
      </w:r>
      <w:r w:rsidRPr="0036556C">
        <w:rPr>
          <w:rFonts w:hint="eastAsia"/>
          <w:sz w:val="22"/>
          <w:szCs w:val="22"/>
        </w:rPr>
        <w:t>á</w:t>
      </w:r>
      <w:r w:rsidRPr="0036556C">
        <w:rPr>
          <w:sz w:val="22"/>
          <w:szCs w:val="22"/>
        </w:rPr>
        <w:t>s napj</w:t>
      </w:r>
      <w:r w:rsidRPr="0036556C">
        <w:rPr>
          <w:rFonts w:hint="eastAsia"/>
          <w:sz w:val="22"/>
          <w:szCs w:val="22"/>
        </w:rPr>
        <w:t>á</w:t>
      </w:r>
      <w:r w:rsidRPr="0036556C">
        <w:rPr>
          <w:sz w:val="22"/>
          <w:szCs w:val="22"/>
        </w:rPr>
        <w:t>t</w:t>
      </w:r>
      <w:r w:rsidRPr="0036556C">
        <w:rPr>
          <w:rFonts w:hint="eastAsia"/>
          <w:sz w:val="22"/>
          <w:szCs w:val="22"/>
        </w:rPr>
        <w:t>ó</w:t>
      </w:r>
      <w:r w:rsidRPr="0036556C">
        <w:rPr>
          <w:sz w:val="22"/>
          <w:szCs w:val="22"/>
        </w:rPr>
        <w:t>l sz</w:t>
      </w:r>
      <w:r w:rsidRPr="0036556C">
        <w:rPr>
          <w:rFonts w:hint="eastAsia"/>
          <w:sz w:val="22"/>
          <w:szCs w:val="22"/>
        </w:rPr>
        <w:t>á</w:t>
      </w:r>
      <w:r w:rsidRPr="0036556C">
        <w:rPr>
          <w:sz w:val="22"/>
          <w:szCs w:val="22"/>
        </w:rPr>
        <w:t>m</w:t>
      </w:r>
      <w:r w:rsidRPr="0036556C">
        <w:rPr>
          <w:rFonts w:hint="eastAsia"/>
          <w:sz w:val="22"/>
          <w:szCs w:val="22"/>
        </w:rPr>
        <w:t>í</w:t>
      </w:r>
      <w:r w:rsidRPr="0036556C">
        <w:rPr>
          <w:sz w:val="22"/>
          <w:szCs w:val="22"/>
        </w:rPr>
        <w:t xml:space="preserve">tott </w:t>
      </w:r>
      <w:r w:rsidR="00577C81">
        <w:rPr>
          <w:sz w:val="22"/>
          <w:szCs w:val="22"/>
        </w:rPr>
        <w:t>48</w:t>
      </w:r>
      <w:r w:rsidRPr="0036556C">
        <w:rPr>
          <w:sz w:val="22"/>
          <w:szCs w:val="22"/>
        </w:rPr>
        <w:t xml:space="preserve"> h</w:t>
      </w:r>
      <w:r w:rsidRPr="0036556C">
        <w:rPr>
          <w:rFonts w:hint="eastAsia"/>
          <w:sz w:val="22"/>
          <w:szCs w:val="22"/>
        </w:rPr>
        <w:t>ó</w:t>
      </w:r>
      <w:r w:rsidRPr="0036556C">
        <w:rPr>
          <w:sz w:val="22"/>
          <w:szCs w:val="22"/>
        </w:rPr>
        <w:t>napig, vagy az. 5.1. pontban foglalt keret</w:t>
      </w:r>
      <w:r w:rsidRPr="0036556C">
        <w:rPr>
          <w:rFonts w:hint="eastAsia"/>
          <w:sz w:val="22"/>
          <w:szCs w:val="22"/>
        </w:rPr>
        <w:t>ö</w:t>
      </w:r>
      <w:r w:rsidRPr="0036556C">
        <w:rPr>
          <w:sz w:val="22"/>
          <w:szCs w:val="22"/>
        </w:rPr>
        <w:t>sszeg kimer</w:t>
      </w:r>
      <w:r w:rsidRPr="0036556C">
        <w:rPr>
          <w:rFonts w:hint="eastAsia"/>
          <w:sz w:val="22"/>
          <w:szCs w:val="22"/>
        </w:rPr>
        <w:t>ü</w:t>
      </w:r>
      <w:r w:rsidRPr="0036556C">
        <w:rPr>
          <w:sz w:val="22"/>
          <w:szCs w:val="22"/>
        </w:rPr>
        <w:t>l</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ig tart. A Felek meg</w:t>
      </w:r>
      <w:r w:rsidRPr="0036556C">
        <w:rPr>
          <w:rFonts w:hint="eastAsia"/>
          <w:sz w:val="22"/>
          <w:szCs w:val="22"/>
        </w:rPr>
        <w:t>á</w:t>
      </w:r>
      <w:r w:rsidRPr="0036556C">
        <w:rPr>
          <w:sz w:val="22"/>
          <w:szCs w:val="22"/>
        </w:rPr>
        <w:t>llapodnak abban, hogy amennyiben a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ses keret</w:t>
      </w:r>
      <w:r w:rsidRPr="0036556C">
        <w:rPr>
          <w:rFonts w:hint="eastAsia"/>
          <w:sz w:val="22"/>
          <w:szCs w:val="22"/>
        </w:rPr>
        <w:t>ö</w:t>
      </w:r>
      <w:r w:rsidRPr="0036556C">
        <w:rPr>
          <w:sz w:val="22"/>
          <w:szCs w:val="22"/>
        </w:rPr>
        <w:t>sszeg az al</w:t>
      </w:r>
      <w:r w:rsidRPr="0036556C">
        <w:rPr>
          <w:rFonts w:hint="eastAsia"/>
          <w:sz w:val="22"/>
          <w:szCs w:val="22"/>
        </w:rPr>
        <w:t>áí</w:t>
      </w:r>
      <w:r w:rsidRPr="0036556C">
        <w:rPr>
          <w:sz w:val="22"/>
          <w:szCs w:val="22"/>
        </w:rPr>
        <w:t>r</w:t>
      </w:r>
      <w:r w:rsidRPr="0036556C">
        <w:rPr>
          <w:rFonts w:hint="eastAsia"/>
          <w:sz w:val="22"/>
          <w:szCs w:val="22"/>
        </w:rPr>
        <w:t>á</w:t>
      </w:r>
      <w:r w:rsidRPr="0036556C">
        <w:rPr>
          <w:sz w:val="22"/>
          <w:szCs w:val="22"/>
        </w:rPr>
        <w:t>st</w:t>
      </w:r>
      <w:r w:rsidRPr="0036556C">
        <w:rPr>
          <w:rFonts w:hint="eastAsia"/>
          <w:sz w:val="22"/>
          <w:szCs w:val="22"/>
        </w:rPr>
        <w:t>ó</w:t>
      </w:r>
      <w:r w:rsidRPr="0036556C">
        <w:rPr>
          <w:sz w:val="22"/>
          <w:szCs w:val="22"/>
        </w:rPr>
        <w:t>l sz</w:t>
      </w:r>
      <w:r w:rsidRPr="0036556C">
        <w:rPr>
          <w:rFonts w:hint="eastAsia"/>
          <w:sz w:val="22"/>
          <w:szCs w:val="22"/>
        </w:rPr>
        <w:t>á</w:t>
      </w:r>
      <w:r w:rsidRPr="0036556C">
        <w:rPr>
          <w:sz w:val="22"/>
          <w:szCs w:val="22"/>
        </w:rPr>
        <w:t>m</w:t>
      </w:r>
      <w:r w:rsidRPr="0036556C">
        <w:rPr>
          <w:rFonts w:hint="eastAsia"/>
          <w:sz w:val="22"/>
          <w:szCs w:val="22"/>
        </w:rPr>
        <w:t>í</w:t>
      </w:r>
      <w:r w:rsidRPr="0036556C">
        <w:rPr>
          <w:sz w:val="22"/>
          <w:szCs w:val="22"/>
        </w:rPr>
        <w:t xml:space="preserve">tott </w:t>
      </w:r>
      <w:r w:rsidR="00577C81">
        <w:rPr>
          <w:sz w:val="22"/>
          <w:szCs w:val="22"/>
        </w:rPr>
        <w:t>48</w:t>
      </w:r>
      <w:r w:rsidRPr="0036556C">
        <w:rPr>
          <w:sz w:val="22"/>
          <w:szCs w:val="22"/>
        </w:rPr>
        <w:t xml:space="preserve"> h</w:t>
      </w:r>
      <w:r w:rsidRPr="0036556C">
        <w:rPr>
          <w:rFonts w:hint="eastAsia"/>
          <w:sz w:val="22"/>
          <w:szCs w:val="22"/>
        </w:rPr>
        <w:t>ó</w:t>
      </w:r>
      <w:r w:rsidRPr="0036556C">
        <w:rPr>
          <w:sz w:val="22"/>
          <w:szCs w:val="22"/>
        </w:rPr>
        <w:t>nap alatt nem mer</w:t>
      </w:r>
      <w:r w:rsidRPr="0036556C">
        <w:rPr>
          <w:rFonts w:hint="eastAsia"/>
          <w:sz w:val="22"/>
          <w:szCs w:val="22"/>
        </w:rPr>
        <w:t>ü</w:t>
      </w:r>
      <w:r w:rsidRPr="0036556C">
        <w:rPr>
          <w:sz w:val="22"/>
          <w:szCs w:val="22"/>
        </w:rPr>
        <w:t xml:space="preserve">l ki, jogosultak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id</w:t>
      </w:r>
      <w:r w:rsidRPr="0036556C">
        <w:rPr>
          <w:rFonts w:hint="eastAsia"/>
          <w:sz w:val="22"/>
          <w:szCs w:val="22"/>
        </w:rPr>
        <w:t>ő</w:t>
      </w:r>
      <w:r w:rsidRPr="0036556C">
        <w:rPr>
          <w:sz w:val="22"/>
          <w:szCs w:val="22"/>
        </w:rPr>
        <w:t>beli hat</w:t>
      </w:r>
      <w:r w:rsidRPr="0036556C">
        <w:rPr>
          <w:rFonts w:hint="eastAsia"/>
          <w:sz w:val="22"/>
          <w:szCs w:val="22"/>
        </w:rPr>
        <w:t>á</w:t>
      </w:r>
      <w:r w:rsidRPr="0036556C">
        <w:rPr>
          <w:sz w:val="22"/>
          <w:szCs w:val="22"/>
        </w:rPr>
        <w:t>ly</w:t>
      </w:r>
      <w:r w:rsidRPr="0036556C">
        <w:rPr>
          <w:rFonts w:hint="eastAsia"/>
          <w:sz w:val="22"/>
          <w:szCs w:val="22"/>
        </w:rPr>
        <w:t>á</w:t>
      </w:r>
      <w:r w:rsidRPr="0036556C">
        <w:rPr>
          <w:sz w:val="22"/>
          <w:szCs w:val="22"/>
        </w:rPr>
        <w:t xml:space="preserve">t </w:t>
      </w:r>
      <w:r w:rsidR="00DC22E3" w:rsidRPr="00D862C9">
        <w:rPr>
          <w:sz w:val="22"/>
          <w:szCs w:val="22"/>
        </w:rPr>
        <w:t>202</w:t>
      </w:r>
      <w:r w:rsidR="00955E7A">
        <w:rPr>
          <w:sz w:val="22"/>
          <w:szCs w:val="22"/>
        </w:rPr>
        <w:t>2</w:t>
      </w:r>
      <w:r w:rsidR="00DC22E3" w:rsidRPr="00D862C9">
        <w:rPr>
          <w:sz w:val="22"/>
          <w:szCs w:val="22"/>
        </w:rPr>
        <w:t xml:space="preserve">. december 31-ig </w:t>
      </w:r>
      <w:r w:rsidRPr="0036556C">
        <w:rPr>
          <w:sz w:val="22"/>
          <w:szCs w:val="22"/>
        </w:rPr>
        <w:t>meghosszabb</w:t>
      </w:r>
      <w:r w:rsidRPr="0036556C">
        <w:rPr>
          <w:rFonts w:hint="eastAsia"/>
          <w:sz w:val="22"/>
          <w:szCs w:val="22"/>
        </w:rPr>
        <w:t>í</w:t>
      </w:r>
      <w:r w:rsidRPr="0036556C">
        <w:rPr>
          <w:sz w:val="22"/>
          <w:szCs w:val="22"/>
        </w:rPr>
        <w:t>tani.</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4.2.</w:t>
      </w:r>
      <w:r w:rsidRPr="0036556C">
        <w:rPr>
          <w:sz w:val="22"/>
          <w:szCs w:val="22"/>
        </w:rPr>
        <w:t xml:space="preserve">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a Kbt. 98. </w:t>
      </w:r>
      <w:r w:rsidRPr="0036556C">
        <w:rPr>
          <w:rFonts w:hint="eastAsia"/>
          <w:sz w:val="22"/>
          <w:szCs w:val="22"/>
        </w:rPr>
        <w:t>§</w:t>
      </w:r>
      <w:r w:rsidRPr="0036556C">
        <w:rPr>
          <w:sz w:val="22"/>
          <w:szCs w:val="22"/>
        </w:rPr>
        <w:t xml:space="preserve"> (3) bekezd</w:t>
      </w:r>
      <w:r w:rsidRPr="0036556C">
        <w:rPr>
          <w:rFonts w:hint="eastAsia"/>
          <w:sz w:val="22"/>
          <w:szCs w:val="22"/>
        </w:rPr>
        <w:t>é</w:t>
      </w:r>
      <w:r w:rsidRPr="0036556C">
        <w:rPr>
          <w:sz w:val="22"/>
          <w:szCs w:val="22"/>
        </w:rPr>
        <w:t>se alapj</w:t>
      </w:r>
      <w:r w:rsidRPr="0036556C">
        <w:rPr>
          <w:rFonts w:hint="eastAsia"/>
          <w:sz w:val="22"/>
          <w:szCs w:val="22"/>
        </w:rPr>
        <w:t>á</w:t>
      </w:r>
      <w:r w:rsidRPr="0036556C">
        <w:rPr>
          <w:sz w:val="22"/>
          <w:szCs w:val="22"/>
        </w:rPr>
        <w:t>n fenntartja a jogot, hogy megfelel</w:t>
      </w:r>
      <w:r w:rsidRPr="0036556C">
        <w:rPr>
          <w:rFonts w:hint="eastAsia"/>
          <w:sz w:val="22"/>
          <w:szCs w:val="22"/>
        </w:rPr>
        <w:t>ő</w:t>
      </w:r>
      <w:r w:rsidRPr="0036556C">
        <w:rPr>
          <w:sz w:val="22"/>
          <w:szCs w:val="22"/>
        </w:rPr>
        <w:t xml:space="preserve"> fedezet rendelkez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re </w:t>
      </w:r>
      <w:r w:rsidRPr="0036556C">
        <w:rPr>
          <w:rFonts w:hint="eastAsia"/>
          <w:sz w:val="22"/>
          <w:szCs w:val="22"/>
        </w:rPr>
        <w:t>á</w:t>
      </w:r>
      <w:r w:rsidRPr="0036556C">
        <w:rPr>
          <w:sz w:val="22"/>
          <w:szCs w:val="22"/>
        </w:rPr>
        <w:t>ll</w:t>
      </w:r>
      <w:r w:rsidRPr="0036556C">
        <w:rPr>
          <w:rFonts w:hint="eastAsia"/>
          <w:sz w:val="22"/>
          <w:szCs w:val="22"/>
        </w:rPr>
        <w:t>á</w:t>
      </w:r>
      <w:r w:rsidRPr="0036556C">
        <w:rPr>
          <w:sz w:val="22"/>
          <w:szCs w:val="22"/>
        </w:rPr>
        <w:t>sa eset</w:t>
      </w:r>
      <w:r w:rsidRPr="0036556C">
        <w:rPr>
          <w:rFonts w:hint="eastAsia"/>
          <w:sz w:val="22"/>
          <w:szCs w:val="22"/>
        </w:rPr>
        <w:t>é</w:t>
      </w:r>
      <w:r w:rsidRPr="0036556C">
        <w:rPr>
          <w:sz w:val="22"/>
          <w:szCs w:val="22"/>
        </w:rPr>
        <w:t xml:space="preserve">n,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al</w:t>
      </w:r>
      <w:r w:rsidRPr="0036556C">
        <w:rPr>
          <w:rFonts w:hint="eastAsia"/>
          <w:sz w:val="22"/>
          <w:szCs w:val="22"/>
        </w:rPr>
        <w:t>áí</w:t>
      </w:r>
      <w:r w:rsidRPr="0036556C">
        <w:rPr>
          <w:sz w:val="22"/>
          <w:szCs w:val="22"/>
        </w:rPr>
        <w:t>r</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t</w:t>
      </w:r>
      <w:r w:rsidRPr="0036556C">
        <w:rPr>
          <w:rFonts w:hint="eastAsia"/>
          <w:sz w:val="22"/>
          <w:szCs w:val="22"/>
        </w:rPr>
        <w:t>ó</w:t>
      </w:r>
      <w:r w:rsidRPr="0036556C">
        <w:rPr>
          <w:sz w:val="22"/>
          <w:szCs w:val="22"/>
        </w:rPr>
        <w:t>l sz</w:t>
      </w:r>
      <w:r w:rsidRPr="0036556C">
        <w:rPr>
          <w:rFonts w:hint="eastAsia"/>
          <w:sz w:val="22"/>
          <w:szCs w:val="22"/>
        </w:rPr>
        <w:t>á</w:t>
      </w:r>
      <w:r w:rsidRPr="0036556C">
        <w:rPr>
          <w:sz w:val="22"/>
          <w:szCs w:val="22"/>
        </w:rPr>
        <w:t>m</w:t>
      </w:r>
      <w:r w:rsidRPr="0036556C">
        <w:rPr>
          <w:rFonts w:hint="eastAsia"/>
          <w:sz w:val="22"/>
          <w:szCs w:val="22"/>
        </w:rPr>
        <w:t>í</w:t>
      </w:r>
      <w:r w:rsidRPr="0036556C">
        <w:rPr>
          <w:sz w:val="22"/>
          <w:szCs w:val="22"/>
        </w:rPr>
        <w:t>tott 36 h</w:t>
      </w:r>
      <w:r w:rsidRPr="0036556C">
        <w:rPr>
          <w:rFonts w:hint="eastAsia"/>
          <w:sz w:val="22"/>
          <w:szCs w:val="22"/>
        </w:rPr>
        <w:t>ó</w:t>
      </w:r>
      <w:r w:rsidRPr="0036556C">
        <w:rPr>
          <w:sz w:val="22"/>
          <w:szCs w:val="22"/>
        </w:rPr>
        <w:t xml:space="preserve">napon (3 </w:t>
      </w:r>
      <w:r w:rsidRPr="0036556C">
        <w:rPr>
          <w:rFonts w:hint="eastAsia"/>
          <w:sz w:val="22"/>
          <w:szCs w:val="22"/>
        </w:rPr>
        <w:t>é</w:t>
      </w:r>
      <w:r w:rsidRPr="0036556C">
        <w:rPr>
          <w:sz w:val="22"/>
          <w:szCs w:val="22"/>
        </w:rPr>
        <w:t>ven) bel</w:t>
      </w:r>
      <w:r w:rsidRPr="0036556C">
        <w:rPr>
          <w:rFonts w:hint="eastAsia"/>
          <w:sz w:val="22"/>
          <w:szCs w:val="22"/>
        </w:rPr>
        <w:t>ü</w:t>
      </w:r>
      <w:r w:rsidRPr="0036556C">
        <w:rPr>
          <w:sz w:val="22"/>
          <w:szCs w:val="22"/>
        </w:rPr>
        <w:t>l hirdetm</w:t>
      </w:r>
      <w:r w:rsidRPr="0036556C">
        <w:rPr>
          <w:rFonts w:hint="eastAsia"/>
          <w:sz w:val="22"/>
          <w:szCs w:val="22"/>
        </w:rPr>
        <w:t>é</w:t>
      </w:r>
      <w:r w:rsidRPr="0036556C">
        <w:rPr>
          <w:sz w:val="22"/>
          <w:szCs w:val="22"/>
        </w:rPr>
        <w:t>ny n</w:t>
      </w:r>
      <w:r w:rsidRPr="0036556C">
        <w:rPr>
          <w:rFonts w:hint="eastAsia"/>
          <w:sz w:val="22"/>
          <w:szCs w:val="22"/>
        </w:rPr>
        <w:t>é</w:t>
      </w:r>
      <w:r w:rsidRPr="0036556C">
        <w:rPr>
          <w:sz w:val="22"/>
          <w:szCs w:val="22"/>
        </w:rPr>
        <w:t>lk</w:t>
      </w:r>
      <w:r w:rsidRPr="0036556C">
        <w:rPr>
          <w:rFonts w:hint="eastAsia"/>
          <w:sz w:val="22"/>
          <w:szCs w:val="22"/>
        </w:rPr>
        <w:t>ü</w:t>
      </w:r>
      <w:r w:rsidRPr="0036556C">
        <w:rPr>
          <w:sz w:val="22"/>
          <w:szCs w:val="22"/>
        </w:rPr>
        <w:t>li t</w:t>
      </w:r>
      <w:r w:rsidRPr="0036556C">
        <w:rPr>
          <w:rFonts w:hint="eastAsia"/>
          <w:sz w:val="22"/>
          <w:szCs w:val="22"/>
        </w:rPr>
        <w:t>á</w:t>
      </w:r>
      <w:r w:rsidRPr="0036556C">
        <w:rPr>
          <w:sz w:val="22"/>
          <w:szCs w:val="22"/>
        </w:rPr>
        <w:t>rgyal</w:t>
      </w:r>
      <w:r w:rsidRPr="0036556C">
        <w:rPr>
          <w:rFonts w:hint="eastAsia"/>
          <w:sz w:val="22"/>
          <w:szCs w:val="22"/>
        </w:rPr>
        <w:t>á</w:t>
      </w:r>
      <w:r w:rsidRPr="0036556C">
        <w:rPr>
          <w:sz w:val="22"/>
          <w:szCs w:val="22"/>
        </w:rPr>
        <w:t>sos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st ind</w:t>
      </w:r>
      <w:r w:rsidRPr="0036556C">
        <w:rPr>
          <w:rFonts w:hint="eastAsia"/>
          <w:sz w:val="22"/>
          <w:szCs w:val="22"/>
        </w:rPr>
        <w:t>í</w:t>
      </w:r>
      <w:r w:rsidRPr="0036556C">
        <w:rPr>
          <w:sz w:val="22"/>
          <w:szCs w:val="22"/>
        </w:rPr>
        <w:t xml:space="preserve">tson, </w:t>
      </w:r>
      <w:r w:rsidRPr="0036556C">
        <w:rPr>
          <w:rFonts w:hint="eastAsia"/>
          <w:sz w:val="22"/>
          <w:szCs w:val="22"/>
        </w:rPr>
        <w:t>é</w:t>
      </w:r>
      <w:r w:rsidRPr="0036556C">
        <w:rPr>
          <w:sz w:val="22"/>
          <w:szCs w:val="22"/>
        </w:rPr>
        <w:t>s ennek keret</w:t>
      </w:r>
      <w:r w:rsidRPr="0036556C">
        <w:rPr>
          <w:rFonts w:hint="eastAsia"/>
          <w:sz w:val="22"/>
          <w:szCs w:val="22"/>
        </w:rPr>
        <w:t>é</w:t>
      </w:r>
      <w:r w:rsidRPr="0036556C">
        <w:rPr>
          <w:sz w:val="22"/>
          <w:szCs w:val="22"/>
        </w:rPr>
        <w:t>ben kiz</w:t>
      </w:r>
      <w:r w:rsidRPr="0036556C">
        <w:rPr>
          <w:rFonts w:hint="eastAsia"/>
          <w:sz w:val="22"/>
          <w:szCs w:val="22"/>
        </w:rPr>
        <w:t>á</w:t>
      </w:r>
      <w:r w:rsidRPr="0036556C">
        <w:rPr>
          <w:sz w:val="22"/>
          <w:szCs w:val="22"/>
        </w:rPr>
        <w:t>r</w:t>
      </w:r>
      <w:r w:rsidRPr="0036556C">
        <w:rPr>
          <w:rFonts w:hint="eastAsia"/>
          <w:sz w:val="22"/>
          <w:szCs w:val="22"/>
        </w:rPr>
        <w:t>ó</w:t>
      </w:r>
      <w:r w:rsidRPr="0036556C">
        <w:rPr>
          <w:sz w:val="22"/>
          <w:szCs w:val="22"/>
        </w:rPr>
        <w:t>lag a Megb</w:t>
      </w:r>
      <w:r w:rsidRPr="0036556C">
        <w:rPr>
          <w:rFonts w:hint="eastAsia"/>
          <w:sz w:val="22"/>
          <w:szCs w:val="22"/>
        </w:rPr>
        <w:t>í</w:t>
      </w:r>
      <w:r w:rsidRPr="0036556C">
        <w:rPr>
          <w:sz w:val="22"/>
          <w:szCs w:val="22"/>
        </w:rPr>
        <w:t>zottat k</w:t>
      </w:r>
      <w:r w:rsidRPr="0036556C">
        <w:rPr>
          <w:rFonts w:hint="eastAsia"/>
          <w:sz w:val="22"/>
          <w:szCs w:val="22"/>
        </w:rPr>
        <w:t>é</w:t>
      </w:r>
      <w:r w:rsidRPr="0036556C">
        <w:rPr>
          <w:sz w:val="22"/>
          <w:szCs w:val="22"/>
        </w:rPr>
        <w:t>rje fel aj</w:t>
      </w:r>
      <w:r w:rsidRPr="0036556C">
        <w:rPr>
          <w:rFonts w:hint="eastAsia"/>
          <w:sz w:val="22"/>
          <w:szCs w:val="22"/>
        </w:rPr>
        <w:t>á</w:t>
      </w:r>
      <w:r w:rsidRPr="0036556C">
        <w:rPr>
          <w:sz w:val="22"/>
          <w:szCs w:val="22"/>
        </w:rPr>
        <w:t>nlatt</w:t>
      </w:r>
      <w:r w:rsidRPr="0036556C">
        <w:rPr>
          <w:rFonts w:hint="eastAsia"/>
          <w:sz w:val="22"/>
          <w:szCs w:val="22"/>
        </w:rPr>
        <w:t>é</w:t>
      </w:r>
      <w:r w:rsidRPr="0036556C">
        <w:rPr>
          <w:sz w:val="22"/>
          <w:szCs w:val="22"/>
        </w:rPr>
        <w:t>telre.</w:t>
      </w:r>
    </w:p>
    <w:p w:rsidR="004F7427" w:rsidRPr="0036556C" w:rsidRDefault="004F7427" w:rsidP="004F7427">
      <w:pPr>
        <w:widowControl w:val="0"/>
        <w:jc w:val="both"/>
        <w:rPr>
          <w:sz w:val="22"/>
          <w:szCs w:val="22"/>
        </w:rPr>
      </w:pPr>
    </w:p>
    <w:p w:rsidR="004F7427" w:rsidRPr="0036556C" w:rsidRDefault="004F7427" w:rsidP="004F7427">
      <w:pPr>
        <w:widowControl w:val="0"/>
        <w:jc w:val="center"/>
        <w:outlineLvl w:val="0"/>
        <w:rPr>
          <w:b/>
          <w:sz w:val="22"/>
          <w:szCs w:val="22"/>
        </w:rPr>
      </w:pPr>
      <w:r w:rsidRPr="0036556C">
        <w:rPr>
          <w:b/>
          <w:sz w:val="22"/>
          <w:szCs w:val="22"/>
        </w:rPr>
        <w:t>5. A megb</w:t>
      </w:r>
      <w:r w:rsidRPr="0036556C">
        <w:rPr>
          <w:rFonts w:hint="eastAsia"/>
          <w:b/>
          <w:sz w:val="22"/>
          <w:szCs w:val="22"/>
        </w:rPr>
        <w:t>í</w:t>
      </w:r>
      <w:r w:rsidRPr="0036556C">
        <w:rPr>
          <w:b/>
          <w:sz w:val="22"/>
          <w:szCs w:val="22"/>
        </w:rPr>
        <w:t>z</w:t>
      </w:r>
      <w:r w:rsidRPr="0036556C">
        <w:rPr>
          <w:rFonts w:hint="eastAsia"/>
          <w:b/>
          <w:sz w:val="22"/>
          <w:szCs w:val="22"/>
        </w:rPr>
        <w:t>á</w:t>
      </w:r>
      <w:r w:rsidRPr="0036556C">
        <w:rPr>
          <w:b/>
          <w:sz w:val="22"/>
          <w:szCs w:val="22"/>
        </w:rPr>
        <w:t>si d</w:t>
      </w:r>
      <w:r w:rsidRPr="0036556C">
        <w:rPr>
          <w:rFonts w:hint="eastAsia"/>
          <w:b/>
          <w:sz w:val="22"/>
          <w:szCs w:val="22"/>
        </w:rPr>
        <w:t>í</w:t>
      </w:r>
      <w:r w:rsidRPr="0036556C">
        <w:rPr>
          <w:b/>
          <w:sz w:val="22"/>
          <w:szCs w:val="22"/>
        </w:rPr>
        <w:t>j</w:t>
      </w:r>
    </w:p>
    <w:p w:rsidR="004F7427" w:rsidRPr="0036556C" w:rsidRDefault="004F7427" w:rsidP="004F7427">
      <w:pPr>
        <w:widowControl w:val="0"/>
        <w:outlineLvl w:val="0"/>
        <w:rPr>
          <w:sz w:val="22"/>
          <w:szCs w:val="22"/>
        </w:rPr>
      </w:pPr>
    </w:p>
    <w:p w:rsidR="004F7427" w:rsidRPr="0036556C" w:rsidRDefault="004F7427" w:rsidP="004F7427">
      <w:pPr>
        <w:widowControl w:val="0"/>
        <w:jc w:val="both"/>
        <w:outlineLvl w:val="0"/>
        <w:rPr>
          <w:sz w:val="22"/>
          <w:szCs w:val="22"/>
        </w:rPr>
      </w:pPr>
      <w:r w:rsidRPr="0036556C">
        <w:rPr>
          <w:b/>
          <w:sz w:val="22"/>
          <w:szCs w:val="22"/>
        </w:rPr>
        <w:t>5.1.</w:t>
      </w:r>
      <w:r w:rsidRPr="0036556C">
        <w:rPr>
          <w:sz w:val="22"/>
          <w:szCs w:val="22"/>
        </w:rPr>
        <w:tab/>
        <w:t>A Megb</w:t>
      </w:r>
      <w:r w:rsidRPr="0036556C">
        <w:rPr>
          <w:rFonts w:hint="eastAsia"/>
          <w:sz w:val="22"/>
          <w:szCs w:val="22"/>
        </w:rPr>
        <w:t>í</w:t>
      </w:r>
      <w:r w:rsidRPr="0036556C">
        <w:rPr>
          <w:sz w:val="22"/>
          <w:szCs w:val="22"/>
        </w:rPr>
        <w:t xml:space="preserve">zott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alapj</w:t>
      </w:r>
      <w:r w:rsidRPr="0036556C">
        <w:rPr>
          <w:rFonts w:hint="eastAsia"/>
          <w:sz w:val="22"/>
          <w:szCs w:val="22"/>
        </w:rPr>
        <w:t>á</w:t>
      </w:r>
      <w:r w:rsidRPr="0036556C">
        <w:rPr>
          <w:sz w:val="22"/>
          <w:szCs w:val="22"/>
        </w:rPr>
        <w:t>n v</w:t>
      </w:r>
      <w:r w:rsidRPr="0036556C">
        <w:rPr>
          <w:rFonts w:hint="eastAsia"/>
          <w:sz w:val="22"/>
          <w:szCs w:val="22"/>
        </w:rPr>
        <w:t>á</w:t>
      </w:r>
      <w:r w:rsidRPr="0036556C">
        <w:rPr>
          <w:sz w:val="22"/>
          <w:szCs w:val="22"/>
        </w:rPr>
        <w:t>llalt 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ge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éé</w:t>
      </w:r>
      <w:r w:rsidRPr="0036556C">
        <w:rPr>
          <w:sz w:val="22"/>
          <w:szCs w:val="22"/>
        </w:rPr>
        <w:t xml:space="preserve">rt,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id</w:t>
      </w:r>
      <w:r w:rsidRPr="0036556C">
        <w:rPr>
          <w:rFonts w:hint="eastAsia"/>
          <w:sz w:val="22"/>
          <w:szCs w:val="22"/>
        </w:rPr>
        <w:t>ő</w:t>
      </w:r>
      <w:r w:rsidRPr="0036556C">
        <w:rPr>
          <w:sz w:val="22"/>
          <w:szCs w:val="22"/>
        </w:rPr>
        <w:t xml:space="preserve">tartama alatt </w:t>
      </w:r>
      <w:r w:rsidRPr="0036556C">
        <w:rPr>
          <w:b/>
          <w:sz w:val="22"/>
          <w:szCs w:val="22"/>
        </w:rPr>
        <w:t xml:space="preserve">legfeljebb </w:t>
      </w:r>
      <w:r w:rsidRPr="0036556C">
        <w:rPr>
          <w:rFonts w:hint="eastAsia"/>
          <w:b/>
          <w:sz w:val="22"/>
          <w:szCs w:val="22"/>
        </w:rPr>
        <w:t>ö</w:t>
      </w:r>
      <w:r w:rsidRPr="0036556C">
        <w:rPr>
          <w:b/>
          <w:sz w:val="22"/>
          <w:szCs w:val="22"/>
        </w:rPr>
        <w:t xml:space="preserve">sszesen </w:t>
      </w:r>
      <w:r w:rsidRPr="0036556C">
        <w:rPr>
          <w:b/>
          <w:sz w:val="22"/>
          <w:szCs w:val="22"/>
          <w:shd w:val="clear" w:color="auto" w:fill="FFFFFF"/>
        </w:rPr>
        <w:t>nett</w:t>
      </w:r>
      <w:r w:rsidRPr="0036556C">
        <w:rPr>
          <w:rFonts w:hint="eastAsia"/>
          <w:b/>
          <w:sz w:val="22"/>
          <w:szCs w:val="22"/>
          <w:shd w:val="clear" w:color="auto" w:fill="FFFFFF"/>
        </w:rPr>
        <w:t>ó</w:t>
      </w:r>
      <w:r w:rsidRPr="0036556C">
        <w:rPr>
          <w:b/>
          <w:sz w:val="22"/>
          <w:szCs w:val="22"/>
          <w:shd w:val="clear" w:color="auto" w:fill="FFFFFF"/>
        </w:rPr>
        <w:t xml:space="preserve"> </w:t>
      </w:r>
      <w:r w:rsidR="00F97455">
        <w:rPr>
          <w:b/>
          <w:sz w:val="22"/>
          <w:szCs w:val="22"/>
          <w:shd w:val="clear" w:color="auto" w:fill="FFFFFF"/>
        </w:rPr>
        <w:t>480.438.000</w:t>
      </w:r>
      <w:r w:rsidR="00F97455" w:rsidRPr="0036556C">
        <w:rPr>
          <w:b/>
          <w:sz w:val="22"/>
          <w:szCs w:val="22"/>
          <w:shd w:val="clear" w:color="auto" w:fill="FFFFFF"/>
        </w:rPr>
        <w:t xml:space="preserve"> </w:t>
      </w:r>
      <w:r w:rsidRPr="0036556C">
        <w:rPr>
          <w:b/>
          <w:sz w:val="22"/>
          <w:szCs w:val="22"/>
          <w:shd w:val="clear" w:color="auto" w:fill="FFFFFF"/>
        </w:rPr>
        <w:t>Ft</w:t>
      </w:r>
      <w:r w:rsidRPr="0036556C">
        <w:rPr>
          <w:b/>
          <w:sz w:val="22"/>
          <w:szCs w:val="22"/>
        </w:rPr>
        <w:t xml:space="preserve"> + </w:t>
      </w:r>
      <w:r w:rsidRPr="0036556C">
        <w:rPr>
          <w:rFonts w:hint="eastAsia"/>
          <w:b/>
          <w:sz w:val="22"/>
          <w:szCs w:val="22"/>
        </w:rPr>
        <w:t>Á</w:t>
      </w:r>
      <w:r w:rsidRPr="0036556C">
        <w:rPr>
          <w:b/>
          <w:sz w:val="22"/>
          <w:szCs w:val="22"/>
        </w:rPr>
        <w:t>FA</w:t>
      </w:r>
      <w:r w:rsidRPr="0036556C">
        <w:rPr>
          <w:sz w:val="22"/>
          <w:szCs w:val="22"/>
        </w:rPr>
        <w:t xml:space="preserve">, azaz </w:t>
      </w:r>
      <w:r w:rsidR="00F97455">
        <w:rPr>
          <w:sz w:val="22"/>
          <w:szCs w:val="22"/>
        </w:rPr>
        <w:t xml:space="preserve">négyszáznyolcvanmillió-négyszázharmincnyolcezer </w:t>
      </w:r>
      <w:r w:rsidRPr="0036556C">
        <w:rPr>
          <w:sz w:val="22"/>
          <w:szCs w:val="22"/>
        </w:rPr>
        <w:t xml:space="preserve">Forint + </w:t>
      </w:r>
      <w:r w:rsidRPr="0036556C">
        <w:rPr>
          <w:rFonts w:hint="eastAsia"/>
          <w:sz w:val="22"/>
          <w:szCs w:val="22"/>
        </w:rPr>
        <w:t>Á</w:t>
      </w:r>
      <w:r w:rsidRPr="0036556C">
        <w:rPr>
          <w:sz w:val="22"/>
          <w:szCs w:val="22"/>
        </w:rPr>
        <w:t>FA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si d</w:t>
      </w:r>
      <w:r w:rsidRPr="0036556C">
        <w:rPr>
          <w:rFonts w:hint="eastAsia"/>
          <w:sz w:val="22"/>
          <w:szCs w:val="22"/>
        </w:rPr>
        <w:t>í</w:t>
      </w:r>
      <w:r w:rsidRPr="0036556C">
        <w:rPr>
          <w:sz w:val="22"/>
          <w:szCs w:val="22"/>
        </w:rPr>
        <w:t>jra jogosult. A jelen pontban meghat</w:t>
      </w:r>
      <w:r w:rsidRPr="0036556C">
        <w:rPr>
          <w:rFonts w:hint="eastAsia"/>
          <w:sz w:val="22"/>
          <w:szCs w:val="22"/>
        </w:rPr>
        <w:t>á</w:t>
      </w:r>
      <w:r w:rsidRPr="0036556C">
        <w:rPr>
          <w:sz w:val="22"/>
          <w:szCs w:val="22"/>
        </w:rPr>
        <w:t>rozott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si d</w:t>
      </w:r>
      <w:r w:rsidRPr="0036556C">
        <w:rPr>
          <w:rFonts w:hint="eastAsia"/>
          <w:sz w:val="22"/>
          <w:szCs w:val="22"/>
        </w:rPr>
        <w:t>í</w:t>
      </w:r>
      <w:r w:rsidRPr="0036556C">
        <w:rPr>
          <w:sz w:val="22"/>
          <w:szCs w:val="22"/>
        </w:rPr>
        <w:t>j keret</w:t>
      </w:r>
      <w:r w:rsidRPr="0036556C">
        <w:rPr>
          <w:rFonts w:hint="eastAsia"/>
          <w:sz w:val="22"/>
          <w:szCs w:val="22"/>
        </w:rPr>
        <w:t>ö</w:t>
      </w:r>
      <w:r w:rsidRPr="0036556C">
        <w:rPr>
          <w:sz w:val="22"/>
          <w:szCs w:val="22"/>
        </w:rPr>
        <w:t>sszeg, amely kimer</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re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nem k</w:t>
      </w:r>
      <w:r w:rsidRPr="0036556C">
        <w:rPr>
          <w:rFonts w:hint="eastAsia"/>
          <w:sz w:val="22"/>
          <w:szCs w:val="22"/>
        </w:rPr>
        <w:t>ö</w:t>
      </w:r>
      <w:r w:rsidRPr="0036556C">
        <w:rPr>
          <w:sz w:val="22"/>
          <w:szCs w:val="22"/>
        </w:rPr>
        <w:t>teles.</w:t>
      </w:r>
    </w:p>
    <w:p w:rsidR="004F7427" w:rsidRPr="0036556C" w:rsidRDefault="004F7427" w:rsidP="004F7427">
      <w:pPr>
        <w:jc w:val="both"/>
        <w:rPr>
          <w:b/>
          <w:sz w:val="22"/>
          <w:szCs w:val="22"/>
        </w:rPr>
      </w:pPr>
      <w:r w:rsidRPr="0036556C">
        <w:rPr>
          <w:b/>
          <w:sz w:val="22"/>
          <w:szCs w:val="22"/>
        </w:rPr>
        <w:t>A megb</w:t>
      </w:r>
      <w:r w:rsidRPr="0036556C">
        <w:rPr>
          <w:rFonts w:hint="eastAsia"/>
          <w:b/>
          <w:sz w:val="22"/>
          <w:szCs w:val="22"/>
        </w:rPr>
        <w:t>í</w:t>
      </w:r>
      <w:r w:rsidRPr="0036556C">
        <w:rPr>
          <w:b/>
          <w:sz w:val="22"/>
          <w:szCs w:val="22"/>
        </w:rPr>
        <w:t>z</w:t>
      </w:r>
      <w:r w:rsidRPr="0036556C">
        <w:rPr>
          <w:rFonts w:hint="eastAsia"/>
          <w:b/>
          <w:sz w:val="22"/>
          <w:szCs w:val="22"/>
        </w:rPr>
        <w:t>á</w:t>
      </w:r>
      <w:r w:rsidRPr="0036556C">
        <w:rPr>
          <w:b/>
          <w:sz w:val="22"/>
          <w:szCs w:val="22"/>
        </w:rPr>
        <w:t>si d</w:t>
      </w:r>
      <w:r w:rsidRPr="0036556C">
        <w:rPr>
          <w:rFonts w:hint="eastAsia"/>
          <w:b/>
          <w:sz w:val="22"/>
          <w:szCs w:val="22"/>
        </w:rPr>
        <w:t>í</w:t>
      </w:r>
      <w:r w:rsidRPr="0036556C">
        <w:rPr>
          <w:b/>
          <w:sz w:val="22"/>
          <w:szCs w:val="22"/>
        </w:rPr>
        <w:t>j megfizet</w:t>
      </w:r>
      <w:r w:rsidRPr="0036556C">
        <w:rPr>
          <w:rFonts w:hint="eastAsia"/>
          <w:b/>
          <w:sz w:val="22"/>
          <w:szCs w:val="22"/>
        </w:rPr>
        <w:t>é</w:t>
      </w:r>
      <w:r w:rsidRPr="0036556C">
        <w:rPr>
          <w:b/>
          <w:sz w:val="22"/>
          <w:szCs w:val="22"/>
        </w:rPr>
        <w:t>se r</w:t>
      </w:r>
      <w:r w:rsidRPr="0036556C">
        <w:rPr>
          <w:rFonts w:hint="eastAsia"/>
          <w:b/>
          <w:sz w:val="22"/>
          <w:szCs w:val="22"/>
        </w:rPr>
        <w:t>é</w:t>
      </w:r>
      <w:r w:rsidRPr="0036556C">
        <w:rPr>
          <w:b/>
          <w:sz w:val="22"/>
          <w:szCs w:val="22"/>
        </w:rPr>
        <w:t>szteljes</w:t>
      </w:r>
      <w:r w:rsidRPr="0036556C">
        <w:rPr>
          <w:rFonts w:hint="eastAsia"/>
          <w:b/>
          <w:sz w:val="22"/>
          <w:szCs w:val="22"/>
        </w:rPr>
        <w:t>í</w:t>
      </w:r>
      <w:r w:rsidRPr="0036556C">
        <w:rPr>
          <w:b/>
          <w:sz w:val="22"/>
          <w:szCs w:val="22"/>
        </w:rPr>
        <w:t>t</w:t>
      </w:r>
      <w:r w:rsidRPr="0036556C">
        <w:rPr>
          <w:rFonts w:hint="eastAsia"/>
          <w:b/>
          <w:sz w:val="22"/>
          <w:szCs w:val="22"/>
        </w:rPr>
        <w:t>é</w:t>
      </w:r>
      <w:r w:rsidRPr="0036556C">
        <w:rPr>
          <w:b/>
          <w:sz w:val="22"/>
          <w:szCs w:val="22"/>
        </w:rPr>
        <w:t>senk</w:t>
      </w:r>
      <w:r w:rsidRPr="0036556C">
        <w:rPr>
          <w:rFonts w:hint="eastAsia"/>
          <w:b/>
          <w:sz w:val="22"/>
          <w:szCs w:val="22"/>
        </w:rPr>
        <w:t>é</w:t>
      </w:r>
      <w:r w:rsidRPr="0036556C">
        <w:rPr>
          <w:b/>
          <w:sz w:val="22"/>
          <w:szCs w:val="22"/>
        </w:rPr>
        <w:t>nt t</w:t>
      </w:r>
      <w:r w:rsidRPr="0036556C">
        <w:rPr>
          <w:rFonts w:hint="eastAsia"/>
          <w:b/>
          <w:sz w:val="22"/>
          <w:szCs w:val="22"/>
        </w:rPr>
        <w:t>ö</w:t>
      </w:r>
      <w:r w:rsidRPr="0036556C">
        <w:rPr>
          <w:b/>
          <w:sz w:val="22"/>
          <w:szCs w:val="22"/>
        </w:rPr>
        <w:t>rt</w:t>
      </w:r>
      <w:r w:rsidRPr="0036556C">
        <w:rPr>
          <w:rFonts w:hint="eastAsia"/>
          <w:b/>
          <w:sz w:val="22"/>
          <w:szCs w:val="22"/>
        </w:rPr>
        <w:t>é</w:t>
      </w:r>
      <w:r w:rsidRPr="0036556C">
        <w:rPr>
          <w:b/>
          <w:sz w:val="22"/>
          <w:szCs w:val="22"/>
        </w:rPr>
        <w:t>nik, a Megb</w:t>
      </w:r>
      <w:r w:rsidRPr="0036556C">
        <w:rPr>
          <w:rFonts w:hint="eastAsia"/>
          <w:b/>
          <w:sz w:val="22"/>
          <w:szCs w:val="22"/>
        </w:rPr>
        <w:t>í</w:t>
      </w:r>
      <w:r w:rsidRPr="0036556C">
        <w:rPr>
          <w:b/>
          <w:sz w:val="22"/>
          <w:szCs w:val="22"/>
        </w:rPr>
        <w:t>z</w:t>
      </w:r>
      <w:r w:rsidRPr="0036556C">
        <w:rPr>
          <w:rFonts w:hint="eastAsia"/>
          <w:b/>
          <w:sz w:val="22"/>
          <w:szCs w:val="22"/>
        </w:rPr>
        <w:t>ó</w:t>
      </w:r>
      <w:r w:rsidRPr="0036556C">
        <w:rPr>
          <w:b/>
          <w:sz w:val="22"/>
          <w:szCs w:val="22"/>
        </w:rPr>
        <w:t xml:space="preserve"> egyedi megrendel</w:t>
      </w:r>
      <w:r w:rsidRPr="0036556C">
        <w:rPr>
          <w:rFonts w:hint="eastAsia"/>
          <w:b/>
          <w:sz w:val="22"/>
          <w:szCs w:val="22"/>
        </w:rPr>
        <w:t>é</w:t>
      </w:r>
      <w:r w:rsidRPr="0036556C">
        <w:rPr>
          <w:b/>
          <w:sz w:val="22"/>
          <w:szCs w:val="22"/>
        </w:rPr>
        <w:t>s</w:t>
      </w:r>
      <w:r w:rsidRPr="0036556C">
        <w:rPr>
          <w:rFonts w:hint="eastAsia"/>
          <w:b/>
          <w:sz w:val="22"/>
          <w:szCs w:val="22"/>
        </w:rPr>
        <w:t>é</w:t>
      </w:r>
      <w:r w:rsidRPr="0036556C">
        <w:rPr>
          <w:b/>
          <w:sz w:val="22"/>
          <w:szCs w:val="22"/>
        </w:rPr>
        <w:t>ben foglalt feladatok Megb</w:t>
      </w:r>
      <w:r w:rsidRPr="0036556C">
        <w:rPr>
          <w:rFonts w:hint="eastAsia"/>
          <w:b/>
          <w:sz w:val="22"/>
          <w:szCs w:val="22"/>
        </w:rPr>
        <w:t>í</w:t>
      </w:r>
      <w:r w:rsidRPr="0036556C">
        <w:rPr>
          <w:b/>
          <w:sz w:val="22"/>
          <w:szCs w:val="22"/>
        </w:rPr>
        <w:t xml:space="preserve">zott </w:t>
      </w:r>
      <w:r w:rsidRPr="0036556C">
        <w:rPr>
          <w:rFonts w:hint="eastAsia"/>
          <w:b/>
          <w:sz w:val="22"/>
          <w:szCs w:val="22"/>
        </w:rPr>
        <w:t>á</w:t>
      </w:r>
      <w:r w:rsidRPr="0036556C">
        <w:rPr>
          <w:b/>
          <w:sz w:val="22"/>
          <w:szCs w:val="22"/>
        </w:rPr>
        <w:t>ltali szerz</w:t>
      </w:r>
      <w:r w:rsidRPr="0036556C">
        <w:rPr>
          <w:rFonts w:hint="eastAsia"/>
          <w:b/>
          <w:sz w:val="22"/>
          <w:szCs w:val="22"/>
        </w:rPr>
        <w:t>ő</w:t>
      </w:r>
      <w:r w:rsidRPr="0036556C">
        <w:rPr>
          <w:b/>
          <w:sz w:val="22"/>
          <w:szCs w:val="22"/>
        </w:rPr>
        <w:t>d</w:t>
      </w:r>
      <w:r w:rsidRPr="0036556C">
        <w:rPr>
          <w:rFonts w:hint="eastAsia"/>
          <w:b/>
          <w:sz w:val="22"/>
          <w:szCs w:val="22"/>
        </w:rPr>
        <w:t>é</w:t>
      </w:r>
      <w:r w:rsidRPr="0036556C">
        <w:rPr>
          <w:b/>
          <w:sz w:val="22"/>
          <w:szCs w:val="22"/>
        </w:rPr>
        <w:t>sszer</w:t>
      </w:r>
      <w:r w:rsidRPr="0036556C">
        <w:rPr>
          <w:rFonts w:hint="eastAsia"/>
          <w:b/>
          <w:sz w:val="22"/>
          <w:szCs w:val="22"/>
        </w:rPr>
        <w:t>ű</w:t>
      </w:r>
      <w:r w:rsidRPr="0036556C">
        <w:rPr>
          <w:b/>
          <w:sz w:val="22"/>
          <w:szCs w:val="22"/>
        </w:rPr>
        <w:t xml:space="preserve"> </w:t>
      </w:r>
      <w:r w:rsidRPr="0036556C">
        <w:rPr>
          <w:rFonts w:hint="eastAsia"/>
          <w:b/>
          <w:sz w:val="22"/>
          <w:szCs w:val="22"/>
        </w:rPr>
        <w:t>é</w:t>
      </w:r>
      <w:r w:rsidRPr="0036556C">
        <w:rPr>
          <w:b/>
          <w:sz w:val="22"/>
          <w:szCs w:val="22"/>
        </w:rPr>
        <w:t>s marad</w:t>
      </w:r>
      <w:r w:rsidRPr="0036556C">
        <w:rPr>
          <w:rFonts w:hint="eastAsia"/>
          <w:b/>
          <w:sz w:val="22"/>
          <w:szCs w:val="22"/>
        </w:rPr>
        <w:t>é</w:t>
      </w:r>
      <w:r w:rsidRPr="0036556C">
        <w:rPr>
          <w:b/>
          <w:sz w:val="22"/>
          <w:szCs w:val="22"/>
        </w:rPr>
        <w:t>ktalan teljes</w:t>
      </w:r>
      <w:r w:rsidRPr="0036556C">
        <w:rPr>
          <w:rFonts w:hint="eastAsia"/>
          <w:b/>
          <w:sz w:val="22"/>
          <w:szCs w:val="22"/>
        </w:rPr>
        <w:t>í</w:t>
      </w:r>
      <w:r w:rsidRPr="0036556C">
        <w:rPr>
          <w:b/>
          <w:sz w:val="22"/>
          <w:szCs w:val="22"/>
        </w:rPr>
        <w:t>t</w:t>
      </w:r>
      <w:r w:rsidRPr="0036556C">
        <w:rPr>
          <w:rFonts w:hint="eastAsia"/>
          <w:b/>
          <w:sz w:val="22"/>
          <w:szCs w:val="22"/>
        </w:rPr>
        <w:t>é</w:t>
      </w:r>
      <w:r w:rsidRPr="0036556C">
        <w:rPr>
          <w:b/>
          <w:sz w:val="22"/>
          <w:szCs w:val="22"/>
        </w:rPr>
        <w:t>se eset</w:t>
      </w:r>
      <w:r w:rsidRPr="0036556C">
        <w:rPr>
          <w:rFonts w:hint="eastAsia"/>
          <w:b/>
          <w:sz w:val="22"/>
          <w:szCs w:val="22"/>
        </w:rPr>
        <w:t>é</w:t>
      </w:r>
      <w:r w:rsidRPr="0036556C">
        <w:rPr>
          <w:b/>
          <w:sz w:val="22"/>
          <w:szCs w:val="22"/>
        </w:rPr>
        <w:t>n.</w:t>
      </w:r>
    </w:p>
    <w:p w:rsidR="004F7427" w:rsidRPr="0036556C" w:rsidRDefault="004F7427" w:rsidP="004F7427">
      <w:pPr>
        <w:jc w:val="both"/>
        <w:rPr>
          <w:b/>
          <w:sz w:val="22"/>
          <w:szCs w:val="22"/>
        </w:rPr>
      </w:pPr>
    </w:p>
    <w:p w:rsidR="004F7427" w:rsidRPr="0036556C" w:rsidRDefault="004F7427" w:rsidP="004F7427">
      <w:pPr>
        <w:jc w:val="both"/>
        <w:rPr>
          <w:b/>
          <w:sz w:val="22"/>
          <w:szCs w:val="22"/>
        </w:rPr>
      </w:pPr>
      <w:r w:rsidRPr="0036556C">
        <w:rPr>
          <w:b/>
          <w:sz w:val="22"/>
          <w:szCs w:val="22"/>
        </w:rPr>
        <w:t xml:space="preserve">5.2. </w:t>
      </w:r>
      <w:r w:rsidRPr="0036556C">
        <w:rPr>
          <w:sz w:val="22"/>
          <w:szCs w:val="22"/>
        </w:rPr>
        <w:t>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si d</w:t>
      </w:r>
      <w:r w:rsidRPr="0036556C">
        <w:rPr>
          <w:rFonts w:hint="eastAsia"/>
          <w:sz w:val="22"/>
          <w:szCs w:val="22"/>
        </w:rPr>
        <w:t>í</w:t>
      </w:r>
      <w:r w:rsidRPr="0036556C">
        <w:rPr>
          <w:sz w:val="22"/>
          <w:szCs w:val="22"/>
        </w:rPr>
        <w:t>j sz</w:t>
      </w:r>
      <w:r w:rsidRPr="0036556C">
        <w:rPr>
          <w:rFonts w:hint="eastAsia"/>
          <w:sz w:val="22"/>
          <w:szCs w:val="22"/>
        </w:rPr>
        <w:t>á</w:t>
      </w:r>
      <w:r w:rsidRPr="0036556C">
        <w:rPr>
          <w:sz w:val="22"/>
          <w:szCs w:val="22"/>
        </w:rPr>
        <w:t>m</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nak alapja a Megb</w:t>
      </w:r>
      <w:r w:rsidRPr="0036556C">
        <w:rPr>
          <w:rFonts w:hint="eastAsia"/>
          <w:sz w:val="22"/>
          <w:szCs w:val="22"/>
        </w:rPr>
        <w:t>í</w:t>
      </w:r>
      <w:r w:rsidRPr="0036556C">
        <w:rPr>
          <w:sz w:val="22"/>
          <w:szCs w:val="22"/>
        </w:rPr>
        <w:t xml:space="preserve">zott </w:t>
      </w:r>
      <w:r w:rsidRPr="0036556C">
        <w:rPr>
          <w:rFonts w:hint="eastAsia"/>
          <w:sz w:val="22"/>
          <w:szCs w:val="22"/>
        </w:rPr>
        <w:t>á</w:t>
      </w:r>
      <w:r w:rsidRPr="0036556C">
        <w:rPr>
          <w:sz w:val="22"/>
          <w:szCs w:val="22"/>
        </w:rPr>
        <w:t>ltal az 1. pontban hivatkozott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sban megaj</w:t>
      </w:r>
      <w:r w:rsidRPr="0036556C">
        <w:rPr>
          <w:rFonts w:hint="eastAsia"/>
          <w:sz w:val="22"/>
          <w:szCs w:val="22"/>
        </w:rPr>
        <w:t>á</w:t>
      </w:r>
      <w:r w:rsidRPr="0036556C">
        <w:rPr>
          <w:sz w:val="22"/>
          <w:szCs w:val="22"/>
        </w:rPr>
        <w:t>nlott nyertes aj</w:t>
      </w:r>
      <w:r w:rsidRPr="0036556C">
        <w:rPr>
          <w:rFonts w:hint="eastAsia"/>
          <w:sz w:val="22"/>
          <w:szCs w:val="22"/>
        </w:rPr>
        <w:t>á</w:t>
      </w:r>
      <w:r w:rsidRPr="0036556C">
        <w:rPr>
          <w:sz w:val="22"/>
          <w:szCs w:val="22"/>
        </w:rPr>
        <w:t>nlati egys</w:t>
      </w:r>
      <w:r w:rsidRPr="0036556C">
        <w:rPr>
          <w:rFonts w:hint="eastAsia"/>
          <w:sz w:val="22"/>
          <w:szCs w:val="22"/>
        </w:rPr>
        <w:t>é</w:t>
      </w:r>
      <w:r w:rsidRPr="0036556C">
        <w:rPr>
          <w:sz w:val="22"/>
          <w:szCs w:val="22"/>
        </w:rPr>
        <w:t>g</w:t>
      </w:r>
      <w:r w:rsidRPr="0036556C">
        <w:rPr>
          <w:rFonts w:hint="eastAsia"/>
          <w:sz w:val="22"/>
          <w:szCs w:val="22"/>
        </w:rPr>
        <w:t>á</w:t>
      </w:r>
      <w:r w:rsidRPr="0036556C">
        <w:rPr>
          <w:sz w:val="22"/>
          <w:szCs w:val="22"/>
        </w:rPr>
        <w:t>rak, amelyek a k</w:t>
      </w:r>
      <w:r w:rsidRPr="0036556C">
        <w:rPr>
          <w:rFonts w:hint="eastAsia"/>
          <w:sz w:val="22"/>
          <w:szCs w:val="22"/>
        </w:rPr>
        <w:t>ö</w:t>
      </w:r>
      <w:r w:rsidRPr="0036556C">
        <w:rPr>
          <w:sz w:val="22"/>
          <w:szCs w:val="22"/>
        </w:rPr>
        <w:t>vetkez</w:t>
      </w:r>
      <w:r w:rsidRPr="0036556C">
        <w:rPr>
          <w:rFonts w:hint="eastAsia"/>
          <w:sz w:val="22"/>
          <w:szCs w:val="22"/>
        </w:rPr>
        <w:t>ő</w:t>
      </w:r>
      <w:r w:rsidRPr="0036556C">
        <w:rPr>
          <w:sz w:val="22"/>
          <w:szCs w:val="22"/>
        </w:rPr>
        <w:t>k:</w:t>
      </w:r>
    </w:p>
    <w:p w:rsidR="00105D55" w:rsidRDefault="00105D55" w:rsidP="004F7427">
      <w:pPr>
        <w:jc w:val="both"/>
        <w:rPr>
          <w:rFonts w:ascii="Times New Roman" w:hAnsi="Times New Roman"/>
          <w:sz w:val="22"/>
          <w:szCs w:val="22"/>
        </w:rPr>
      </w:pPr>
    </w:p>
    <w:p w:rsidR="00105D55" w:rsidRPr="004D606D" w:rsidRDefault="00105D55" w:rsidP="004D606D">
      <w:pPr>
        <w:pStyle w:val="Listaszerbekezds"/>
        <w:numPr>
          <w:ilvl w:val="0"/>
          <w:numId w:val="59"/>
        </w:numPr>
        <w:jc w:val="both"/>
        <w:rPr>
          <w:sz w:val="22"/>
          <w:szCs w:val="22"/>
        </w:rPr>
      </w:pPr>
      <w:r w:rsidRPr="004D606D">
        <w:rPr>
          <w:rFonts w:ascii="Times New Roman" w:hAnsi="Times New Roman" w:hint="eastAsia"/>
          <w:sz w:val="22"/>
          <w:szCs w:val="22"/>
        </w:rPr>
        <w:t>Á</w:t>
      </w:r>
      <w:r w:rsidRPr="004D606D">
        <w:rPr>
          <w:rFonts w:ascii="Times New Roman" w:hAnsi="Times New Roman"/>
          <w:sz w:val="22"/>
          <w:szCs w:val="22"/>
        </w:rPr>
        <w:t>ltal</w:t>
      </w:r>
      <w:r w:rsidRPr="004D606D">
        <w:rPr>
          <w:rFonts w:ascii="Times New Roman" w:hAnsi="Times New Roman" w:hint="eastAsia"/>
          <w:sz w:val="22"/>
          <w:szCs w:val="22"/>
        </w:rPr>
        <w:t>á</w:t>
      </w:r>
      <w:r w:rsidRPr="004D606D">
        <w:rPr>
          <w:rFonts w:ascii="Times New Roman" w:hAnsi="Times New Roman"/>
          <w:sz w:val="22"/>
          <w:szCs w:val="22"/>
        </w:rPr>
        <w:t>nos m</w:t>
      </w:r>
      <w:r w:rsidRPr="004D606D">
        <w:rPr>
          <w:rFonts w:ascii="Times New Roman" w:hAnsi="Times New Roman" w:hint="eastAsia"/>
          <w:sz w:val="22"/>
          <w:szCs w:val="22"/>
        </w:rPr>
        <w:t>ó</w:t>
      </w:r>
      <w:r w:rsidRPr="004D606D">
        <w:rPr>
          <w:rFonts w:ascii="Times New Roman" w:hAnsi="Times New Roman"/>
          <w:sz w:val="22"/>
          <w:szCs w:val="22"/>
        </w:rPr>
        <w:t>don lefolytatott k</w:t>
      </w:r>
      <w:r w:rsidRPr="004D606D">
        <w:rPr>
          <w:rFonts w:ascii="Times New Roman" w:hAnsi="Times New Roman" w:hint="eastAsia"/>
          <w:sz w:val="22"/>
          <w:szCs w:val="22"/>
        </w:rPr>
        <w:t>ö</w:t>
      </w:r>
      <w:r w:rsidRPr="004D606D">
        <w:rPr>
          <w:rFonts w:ascii="Times New Roman" w:hAnsi="Times New Roman"/>
          <w:sz w:val="22"/>
          <w:szCs w:val="22"/>
        </w:rPr>
        <w:t>zbeszerz</w:t>
      </w:r>
      <w:r w:rsidRPr="004D606D">
        <w:rPr>
          <w:rFonts w:ascii="Times New Roman" w:hAnsi="Times New Roman" w:hint="eastAsia"/>
          <w:sz w:val="22"/>
          <w:szCs w:val="22"/>
        </w:rPr>
        <w:t>é</w:t>
      </w:r>
      <w:r w:rsidRPr="004D606D">
        <w:rPr>
          <w:rFonts w:ascii="Times New Roman" w:hAnsi="Times New Roman"/>
          <w:sz w:val="22"/>
          <w:szCs w:val="22"/>
        </w:rPr>
        <w:t>si elj</w:t>
      </w:r>
      <w:r w:rsidRPr="004D606D">
        <w:rPr>
          <w:rFonts w:ascii="Times New Roman" w:hAnsi="Times New Roman" w:hint="eastAsia"/>
          <w:sz w:val="22"/>
          <w:szCs w:val="22"/>
        </w:rPr>
        <w:t>á</w:t>
      </w:r>
      <w:r w:rsidRPr="004D606D">
        <w:rPr>
          <w:rFonts w:ascii="Times New Roman" w:hAnsi="Times New Roman"/>
          <w:sz w:val="22"/>
          <w:szCs w:val="22"/>
        </w:rPr>
        <w:t>r</w:t>
      </w:r>
      <w:r w:rsidRPr="004D606D">
        <w:rPr>
          <w:rFonts w:ascii="Times New Roman" w:hAnsi="Times New Roman" w:hint="eastAsia"/>
          <w:sz w:val="22"/>
          <w:szCs w:val="22"/>
        </w:rPr>
        <w:t>á</w:t>
      </w:r>
      <w:r w:rsidRPr="004D606D">
        <w:rPr>
          <w:rFonts w:ascii="Times New Roman" w:hAnsi="Times New Roman"/>
          <w:sz w:val="22"/>
          <w:szCs w:val="22"/>
        </w:rPr>
        <w:t>s ellen</w:t>
      </w:r>
      <w:r w:rsidRPr="004D606D">
        <w:rPr>
          <w:rFonts w:ascii="Times New Roman" w:hAnsi="Times New Roman" w:hint="eastAsia"/>
          <w:sz w:val="22"/>
          <w:szCs w:val="22"/>
        </w:rPr>
        <w:t>ő</w:t>
      </w:r>
      <w:r w:rsidRPr="004D606D">
        <w:rPr>
          <w:rFonts w:ascii="Times New Roman" w:hAnsi="Times New Roman"/>
          <w:sz w:val="22"/>
          <w:szCs w:val="22"/>
        </w:rPr>
        <w:t>rz</w:t>
      </w:r>
      <w:r w:rsidRPr="004D606D">
        <w:rPr>
          <w:rFonts w:ascii="Times New Roman" w:hAnsi="Times New Roman" w:hint="eastAsia"/>
          <w:sz w:val="22"/>
          <w:szCs w:val="22"/>
        </w:rPr>
        <w:t>é</w:t>
      </w:r>
      <w:r w:rsidRPr="004D606D">
        <w:rPr>
          <w:rFonts w:ascii="Times New Roman" w:hAnsi="Times New Roman"/>
          <w:sz w:val="22"/>
          <w:szCs w:val="22"/>
        </w:rPr>
        <w:t>se, megb</w:t>
      </w:r>
      <w:r w:rsidRPr="004D606D">
        <w:rPr>
          <w:rFonts w:ascii="Times New Roman" w:hAnsi="Times New Roman" w:hint="eastAsia"/>
          <w:sz w:val="22"/>
          <w:szCs w:val="22"/>
        </w:rPr>
        <w:t>í</w:t>
      </w:r>
      <w:r w:rsidRPr="004D606D">
        <w:rPr>
          <w:rFonts w:ascii="Times New Roman" w:hAnsi="Times New Roman"/>
          <w:sz w:val="22"/>
          <w:szCs w:val="22"/>
        </w:rPr>
        <w:t>z</w:t>
      </w:r>
      <w:r w:rsidRPr="004D606D">
        <w:rPr>
          <w:rFonts w:ascii="Times New Roman" w:hAnsi="Times New Roman" w:hint="eastAsia"/>
          <w:sz w:val="22"/>
          <w:szCs w:val="22"/>
        </w:rPr>
        <w:t>á</w:t>
      </w:r>
      <w:r w:rsidRPr="004D606D">
        <w:rPr>
          <w:rFonts w:ascii="Times New Roman" w:hAnsi="Times New Roman"/>
          <w:sz w:val="22"/>
          <w:szCs w:val="22"/>
        </w:rPr>
        <w:t>si d</w:t>
      </w:r>
      <w:r w:rsidRPr="004D606D">
        <w:rPr>
          <w:rFonts w:ascii="Times New Roman" w:hAnsi="Times New Roman" w:hint="eastAsia"/>
          <w:sz w:val="22"/>
          <w:szCs w:val="22"/>
        </w:rPr>
        <w:t>í</w:t>
      </w:r>
      <w:r w:rsidRPr="004D606D">
        <w:rPr>
          <w:rFonts w:ascii="Times New Roman" w:hAnsi="Times New Roman"/>
          <w:sz w:val="22"/>
          <w:szCs w:val="22"/>
        </w:rPr>
        <w:t>j: nett</w:t>
      </w:r>
      <w:r w:rsidRPr="004D606D">
        <w:rPr>
          <w:rFonts w:ascii="Times New Roman" w:hAnsi="Times New Roman" w:hint="eastAsia"/>
          <w:sz w:val="22"/>
          <w:szCs w:val="22"/>
        </w:rPr>
        <w:t>ó</w:t>
      </w:r>
      <w:r w:rsidRPr="004D606D">
        <w:rPr>
          <w:rFonts w:ascii="Times New Roman" w:hAnsi="Times New Roman"/>
          <w:sz w:val="22"/>
          <w:szCs w:val="22"/>
        </w:rPr>
        <w:t xml:space="preserve"> </w:t>
      </w:r>
      <w:r w:rsidRPr="004D606D">
        <w:rPr>
          <w:rFonts w:ascii="Times New Roman" w:hAnsi="Times New Roman" w:hint="eastAsia"/>
          <w:sz w:val="22"/>
          <w:szCs w:val="22"/>
        </w:rPr>
        <w:t>………………</w:t>
      </w:r>
      <w:r w:rsidRPr="004D606D">
        <w:rPr>
          <w:rFonts w:ascii="Times New Roman" w:hAnsi="Times New Roman"/>
          <w:sz w:val="22"/>
          <w:szCs w:val="22"/>
        </w:rPr>
        <w:t xml:space="preserve"> Ft/ </w:t>
      </w:r>
      <w:r w:rsidRPr="004D606D">
        <w:rPr>
          <w:rFonts w:ascii="Times New Roman" w:hAnsi="Times New Roman" w:hint="eastAsia"/>
          <w:sz w:val="22"/>
          <w:szCs w:val="22"/>
        </w:rPr>
        <w:t>ó</w:t>
      </w:r>
      <w:r w:rsidRPr="004D606D">
        <w:rPr>
          <w:rFonts w:ascii="Times New Roman" w:hAnsi="Times New Roman"/>
          <w:sz w:val="22"/>
          <w:szCs w:val="22"/>
        </w:rPr>
        <w:t>ra</w:t>
      </w:r>
      <w:r w:rsidRPr="004D606D" w:rsidDel="00F97455">
        <w:rPr>
          <w:sz w:val="22"/>
          <w:szCs w:val="22"/>
        </w:rPr>
        <w:t xml:space="preserve"> </w:t>
      </w:r>
    </w:p>
    <w:p w:rsidR="004F7427" w:rsidRDefault="004F7427" w:rsidP="004F7427">
      <w:pPr>
        <w:jc w:val="both"/>
        <w:rPr>
          <w:sz w:val="22"/>
          <w:szCs w:val="22"/>
        </w:rPr>
      </w:pPr>
    </w:p>
    <w:p w:rsidR="00105D55" w:rsidRPr="004D606D" w:rsidRDefault="00105D55" w:rsidP="004D606D">
      <w:pPr>
        <w:pStyle w:val="Listaszerbekezds"/>
        <w:numPr>
          <w:ilvl w:val="0"/>
          <w:numId w:val="59"/>
        </w:numPr>
        <w:jc w:val="both"/>
        <w:rPr>
          <w:rFonts w:ascii="Times New Roman" w:hAnsi="Times New Roman"/>
          <w:sz w:val="22"/>
          <w:szCs w:val="22"/>
        </w:rPr>
      </w:pPr>
      <w:r w:rsidRPr="004E33D4">
        <w:rPr>
          <w:rFonts w:ascii="Times New Roman" w:hAnsi="Times New Roman"/>
          <w:sz w:val="22"/>
          <w:szCs w:val="22"/>
        </w:rPr>
        <w:t>Központi beszerző szerv által lefolytatott eljárás második részében</w:t>
      </w:r>
      <w:r>
        <w:rPr>
          <w:rFonts w:ascii="Times New Roman" w:hAnsi="Times New Roman"/>
          <w:sz w:val="22"/>
          <w:szCs w:val="22"/>
        </w:rPr>
        <w:t xml:space="preserve"> versenyújranyitással, konzultációval lefolytatott eljárás ellenőrzése megbízási díj</w:t>
      </w:r>
      <w:r w:rsidRPr="00CF1500">
        <w:rPr>
          <w:rFonts w:ascii="Times New Roman" w:hAnsi="Times New Roman"/>
          <w:sz w:val="22"/>
          <w:szCs w:val="22"/>
        </w:rPr>
        <w:t>:</w:t>
      </w:r>
      <w:r>
        <w:rPr>
          <w:rFonts w:ascii="Times New Roman" w:hAnsi="Times New Roman"/>
          <w:sz w:val="22"/>
          <w:szCs w:val="22"/>
        </w:rPr>
        <w:t xml:space="preserve"> nettó ………………</w:t>
      </w:r>
      <w:r w:rsidRPr="00CF1500">
        <w:rPr>
          <w:rFonts w:ascii="Times New Roman" w:hAnsi="Times New Roman"/>
          <w:sz w:val="22"/>
          <w:szCs w:val="22"/>
        </w:rPr>
        <w:t xml:space="preserve"> Ft/ </w:t>
      </w:r>
      <w:r w:rsidRPr="00CF1500">
        <w:rPr>
          <w:rFonts w:ascii="Times New Roman" w:hAnsi="Times New Roman" w:hint="eastAsia"/>
          <w:sz w:val="22"/>
          <w:szCs w:val="22"/>
        </w:rPr>
        <w:t>ó</w:t>
      </w:r>
      <w:r w:rsidRPr="00CF1500">
        <w:rPr>
          <w:rFonts w:ascii="Times New Roman" w:hAnsi="Times New Roman"/>
          <w:sz w:val="22"/>
          <w:szCs w:val="22"/>
        </w:rPr>
        <w:t>ra</w:t>
      </w:r>
      <w:r w:rsidRPr="004D606D" w:rsidDel="00F97455">
        <w:rPr>
          <w:rFonts w:ascii="Times New Roman" w:hAnsi="Times New Roman"/>
          <w:sz w:val="22"/>
          <w:szCs w:val="22"/>
        </w:rPr>
        <w:t xml:space="preserve"> </w:t>
      </w:r>
    </w:p>
    <w:p w:rsidR="00F97455" w:rsidRDefault="00F97455" w:rsidP="004F7427">
      <w:pPr>
        <w:jc w:val="both"/>
        <w:rPr>
          <w:rFonts w:ascii="Times New Roman" w:hAnsi="Times New Roman"/>
          <w:sz w:val="22"/>
          <w:szCs w:val="22"/>
        </w:rPr>
      </w:pPr>
    </w:p>
    <w:p w:rsidR="00105D55" w:rsidRDefault="00105D55" w:rsidP="004D606D">
      <w:pPr>
        <w:pStyle w:val="Listaszerbekezds"/>
        <w:numPr>
          <w:ilvl w:val="0"/>
          <w:numId w:val="59"/>
        </w:numPr>
        <w:jc w:val="both"/>
        <w:rPr>
          <w:rFonts w:ascii="Times New Roman" w:hAnsi="Times New Roman"/>
          <w:sz w:val="22"/>
          <w:szCs w:val="22"/>
        </w:rPr>
      </w:pPr>
      <w:r w:rsidRPr="00B50EDF">
        <w:rPr>
          <w:rFonts w:ascii="Times New Roman" w:hAnsi="Times New Roman"/>
          <w:sz w:val="22"/>
          <w:szCs w:val="22"/>
        </w:rPr>
        <w:t>Központi beszerző szerv által közvetlen megrendeléssel lefolytatott eljárás ellenőrzés</w:t>
      </w:r>
      <w:r>
        <w:rPr>
          <w:rFonts w:ascii="Times New Roman" w:hAnsi="Times New Roman"/>
          <w:sz w:val="22"/>
          <w:szCs w:val="22"/>
        </w:rPr>
        <w:t>e, megbízási díj</w:t>
      </w:r>
      <w:r w:rsidRPr="00CF1500">
        <w:rPr>
          <w:rFonts w:ascii="Times New Roman" w:hAnsi="Times New Roman"/>
          <w:sz w:val="22"/>
          <w:szCs w:val="22"/>
        </w:rPr>
        <w:t>:</w:t>
      </w:r>
      <w:r>
        <w:rPr>
          <w:rFonts w:ascii="Times New Roman" w:hAnsi="Times New Roman"/>
          <w:sz w:val="22"/>
          <w:szCs w:val="22"/>
        </w:rPr>
        <w:t xml:space="preserve"> nettó ………………</w:t>
      </w:r>
      <w:r w:rsidRPr="00CF1500">
        <w:rPr>
          <w:rFonts w:ascii="Times New Roman" w:hAnsi="Times New Roman"/>
          <w:sz w:val="22"/>
          <w:szCs w:val="22"/>
        </w:rPr>
        <w:t xml:space="preserve"> Ft/ </w:t>
      </w:r>
      <w:r w:rsidRPr="00CF1500">
        <w:rPr>
          <w:rFonts w:ascii="Times New Roman" w:hAnsi="Times New Roman" w:hint="eastAsia"/>
          <w:sz w:val="22"/>
          <w:szCs w:val="22"/>
        </w:rPr>
        <w:t>ó</w:t>
      </w:r>
      <w:r w:rsidRPr="00CF1500">
        <w:rPr>
          <w:rFonts w:ascii="Times New Roman" w:hAnsi="Times New Roman"/>
          <w:sz w:val="22"/>
          <w:szCs w:val="22"/>
        </w:rPr>
        <w:t>ra</w:t>
      </w:r>
    </w:p>
    <w:p w:rsidR="005B6E0F" w:rsidRDefault="005B6E0F" w:rsidP="004F7427">
      <w:pPr>
        <w:jc w:val="both"/>
        <w:rPr>
          <w:rFonts w:ascii="Times New Roman" w:hAnsi="Times New Roman"/>
          <w:sz w:val="22"/>
          <w:szCs w:val="22"/>
        </w:rPr>
      </w:pPr>
    </w:p>
    <w:p w:rsidR="005B6E0F" w:rsidRDefault="005B6E0F" w:rsidP="004D606D">
      <w:pPr>
        <w:pStyle w:val="Listaszerbekezds"/>
        <w:numPr>
          <w:ilvl w:val="0"/>
          <w:numId w:val="59"/>
        </w:numPr>
        <w:jc w:val="both"/>
        <w:rPr>
          <w:rFonts w:ascii="Times New Roman" w:hAnsi="Times New Roman"/>
          <w:sz w:val="22"/>
          <w:szCs w:val="22"/>
        </w:rPr>
      </w:pPr>
      <w:r>
        <w:rPr>
          <w:rFonts w:ascii="Times New Roman" w:hAnsi="Times New Roman"/>
          <w:sz w:val="22"/>
          <w:szCs w:val="22"/>
        </w:rPr>
        <w:t>Szerződésmódosítás ellenőrzése, megbízási díj</w:t>
      </w:r>
      <w:r w:rsidRPr="00CF1500">
        <w:rPr>
          <w:rFonts w:ascii="Times New Roman" w:hAnsi="Times New Roman"/>
          <w:sz w:val="22"/>
          <w:szCs w:val="22"/>
        </w:rPr>
        <w:t>:</w:t>
      </w:r>
      <w:r>
        <w:rPr>
          <w:rFonts w:ascii="Times New Roman" w:hAnsi="Times New Roman"/>
          <w:sz w:val="22"/>
          <w:szCs w:val="22"/>
        </w:rPr>
        <w:t xml:space="preserve"> nettó ………………</w:t>
      </w:r>
      <w:r w:rsidRPr="00CF1500">
        <w:rPr>
          <w:rFonts w:ascii="Times New Roman" w:hAnsi="Times New Roman"/>
          <w:sz w:val="22"/>
          <w:szCs w:val="22"/>
        </w:rPr>
        <w:t xml:space="preserve"> Ft/ </w:t>
      </w:r>
      <w:r w:rsidRPr="00CF1500">
        <w:rPr>
          <w:rFonts w:ascii="Times New Roman" w:hAnsi="Times New Roman" w:hint="eastAsia"/>
          <w:sz w:val="22"/>
          <w:szCs w:val="22"/>
        </w:rPr>
        <w:t>ó</w:t>
      </w:r>
      <w:r w:rsidRPr="00CF1500">
        <w:rPr>
          <w:rFonts w:ascii="Times New Roman" w:hAnsi="Times New Roman"/>
          <w:sz w:val="22"/>
          <w:szCs w:val="22"/>
        </w:rPr>
        <w:t>ra</w:t>
      </w:r>
    </w:p>
    <w:p w:rsidR="00546FDF" w:rsidRDefault="00546FDF" w:rsidP="00546FDF">
      <w:pPr>
        <w:pStyle w:val="Listaszerbekezds"/>
        <w:jc w:val="both"/>
        <w:rPr>
          <w:rFonts w:ascii="Times New Roman" w:hAnsi="Times New Roman"/>
          <w:sz w:val="22"/>
          <w:szCs w:val="22"/>
        </w:rPr>
      </w:pPr>
    </w:p>
    <w:p w:rsidR="00546FDF" w:rsidRDefault="00546FDF" w:rsidP="00546FDF">
      <w:pPr>
        <w:pStyle w:val="Listaszerbekezds"/>
        <w:numPr>
          <w:ilvl w:val="0"/>
          <w:numId w:val="59"/>
        </w:numPr>
        <w:rPr>
          <w:rFonts w:ascii="Times New Roman" w:hAnsi="Times New Roman"/>
          <w:sz w:val="22"/>
          <w:szCs w:val="22"/>
        </w:rPr>
      </w:pPr>
      <w:r>
        <w:rPr>
          <w:rFonts w:ascii="Times New Roman" w:hAnsi="Times New Roman"/>
          <w:sz w:val="22"/>
          <w:szCs w:val="22"/>
          <w:shd w:val="clear" w:color="auto" w:fill="FFFFFF"/>
          <w:lang w:eastAsia="en-GB"/>
        </w:rPr>
        <w:t>Egyéb közbeszerzési, jogi tanácsadói feladatok ellátása, megbízási díj:  nettó …………. Ft/ óra</w:t>
      </w:r>
    </w:p>
    <w:p w:rsidR="00105D55" w:rsidRPr="004D606D" w:rsidRDefault="00105D55" w:rsidP="004F7427">
      <w:pPr>
        <w:jc w:val="both"/>
        <w:rPr>
          <w:b/>
          <w:sz w:val="22"/>
          <w:szCs w:val="22"/>
        </w:rPr>
      </w:pPr>
    </w:p>
    <w:p w:rsidR="00F97455" w:rsidRPr="0036556C" w:rsidRDefault="00F97455" w:rsidP="004F7427">
      <w:pPr>
        <w:jc w:val="both"/>
        <w:rPr>
          <w:sz w:val="22"/>
          <w:szCs w:val="22"/>
        </w:rPr>
      </w:pPr>
    </w:p>
    <w:p w:rsidR="004F7427" w:rsidRPr="0036556C" w:rsidRDefault="004F7427" w:rsidP="004F7427">
      <w:pPr>
        <w:jc w:val="both"/>
        <w:rPr>
          <w:sz w:val="22"/>
          <w:szCs w:val="22"/>
        </w:rPr>
      </w:pPr>
      <w:r w:rsidRPr="0036556C">
        <w:rPr>
          <w:b/>
          <w:sz w:val="22"/>
          <w:szCs w:val="22"/>
        </w:rPr>
        <w:t>Az egyedi megrendel</w:t>
      </w:r>
      <w:r w:rsidRPr="0036556C">
        <w:rPr>
          <w:rFonts w:hint="eastAsia"/>
          <w:b/>
          <w:sz w:val="22"/>
          <w:szCs w:val="22"/>
        </w:rPr>
        <w:t>é</w:t>
      </w:r>
      <w:r w:rsidRPr="0036556C">
        <w:rPr>
          <w:b/>
          <w:sz w:val="22"/>
          <w:szCs w:val="22"/>
        </w:rPr>
        <w:t>s alapj</w:t>
      </w:r>
      <w:r w:rsidRPr="0036556C">
        <w:rPr>
          <w:rFonts w:hint="eastAsia"/>
          <w:b/>
          <w:sz w:val="22"/>
          <w:szCs w:val="22"/>
        </w:rPr>
        <w:t>á</w:t>
      </w:r>
      <w:r w:rsidRPr="0036556C">
        <w:rPr>
          <w:b/>
          <w:sz w:val="22"/>
          <w:szCs w:val="22"/>
        </w:rPr>
        <w:t>n a Megb</w:t>
      </w:r>
      <w:r w:rsidRPr="0036556C">
        <w:rPr>
          <w:rFonts w:hint="eastAsia"/>
          <w:b/>
          <w:sz w:val="22"/>
          <w:szCs w:val="22"/>
        </w:rPr>
        <w:t>í</w:t>
      </w:r>
      <w:r w:rsidRPr="0036556C">
        <w:rPr>
          <w:b/>
          <w:sz w:val="22"/>
          <w:szCs w:val="22"/>
        </w:rPr>
        <w:t>zottat megillet</w:t>
      </w:r>
      <w:r w:rsidRPr="0036556C">
        <w:rPr>
          <w:rFonts w:hint="eastAsia"/>
          <w:b/>
          <w:sz w:val="22"/>
          <w:szCs w:val="22"/>
        </w:rPr>
        <w:t>ő</w:t>
      </w:r>
      <w:r w:rsidRPr="0036556C">
        <w:rPr>
          <w:b/>
          <w:sz w:val="22"/>
          <w:szCs w:val="22"/>
        </w:rPr>
        <w:t xml:space="preserve"> megb</w:t>
      </w:r>
      <w:r w:rsidRPr="0036556C">
        <w:rPr>
          <w:rFonts w:hint="eastAsia"/>
          <w:b/>
          <w:sz w:val="22"/>
          <w:szCs w:val="22"/>
        </w:rPr>
        <w:t>í</w:t>
      </w:r>
      <w:r w:rsidRPr="0036556C">
        <w:rPr>
          <w:b/>
          <w:sz w:val="22"/>
          <w:szCs w:val="22"/>
        </w:rPr>
        <w:t>z</w:t>
      </w:r>
      <w:r w:rsidRPr="0036556C">
        <w:rPr>
          <w:rFonts w:hint="eastAsia"/>
          <w:b/>
          <w:sz w:val="22"/>
          <w:szCs w:val="22"/>
        </w:rPr>
        <w:t>á</w:t>
      </w:r>
      <w:r w:rsidRPr="0036556C">
        <w:rPr>
          <w:b/>
          <w:sz w:val="22"/>
          <w:szCs w:val="22"/>
        </w:rPr>
        <w:t>si d</w:t>
      </w:r>
      <w:r w:rsidRPr="0036556C">
        <w:rPr>
          <w:rFonts w:hint="eastAsia"/>
          <w:b/>
          <w:sz w:val="22"/>
          <w:szCs w:val="22"/>
        </w:rPr>
        <w:t>í</w:t>
      </w:r>
      <w:r w:rsidRPr="0036556C">
        <w:rPr>
          <w:b/>
          <w:sz w:val="22"/>
          <w:szCs w:val="22"/>
        </w:rPr>
        <w:t>j</w:t>
      </w:r>
      <w:r w:rsidRPr="0036556C">
        <w:rPr>
          <w:sz w:val="22"/>
          <w:szCs w:val="22"/>
        </w:rPr>
        <w:t xml:space="preserve"> </w:t>
      </w:r>
      <w:r w:rsidRPr="0036556C">
        <w:rPr>
          <w:b/>
          <w:sz w:val="22"/>
          <w:szCs w:val="22"/>
        </w:rPr>
        <w:t>m</w:t>
      </w:r>
      <w:r w:rsidRPr="0036556C">
        <w:rPr>
          <w:rFonts w:hint="eastAsia"/>
          <w:b/>
          <w:sz w:val="22"/>
          <w:szCs w:val="22"/>
        </w:rPr>
        <w:t>é</w:t>
      </w:r>
      <w:r w:rsidRPr="0036556C">
        <w:rPr>
          <w:b/>
          <w:sz w:val="22"/>
          <w:szCs w:val="22"/>
        </w:rPr>
        <w:t>rt</w:t>
      </w:r>
      <w:r w:rsidRPr="0036556C">
        <w:rPr>
          <w:rFonts w:hint="eastAsia"/>
          <w:b/>
          <w:sz w:val="22"/>
          <w:szCs w:val="22"/>
        </w:rPr>
        <w:t>é</w:t>
      </w:r>
      <w:r w:rsidRPr="0036556C">
        <w:rPr>
          <w:b/>
          <w:sz w:val="22"/>
          <w:szCs w:val="22"/>
        </w:rPr>
        <w:t>ke</w:t>
      </w:r>
      <w:r w:rsidRPr="0036556C">
        <w:rPr>
          <w:sz w:val="22"/>
          <w:szCs w:val="22"/>
        </w:rPr>
        <w:t xml:space="preserve">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á</w:t>
      </w:r>
      <w:r w:rsidRPr="0036556C">
        <w:rPr>
          <w:sz w:val="22"/>
          <w:szCs w:val="22"/>
        </w:rPr>
        <w:t>ltal kibocs</w:t>
      </w:r>
      <w:r w:rsidRPr="0036556C">
        <w:rPr>
          <w:rFonts w:hint="eastAsia"/>
          <w:sz w:val="22"/>
          <w:szCs w:val="22"/>
        </w:rPr>
        <w:t>á</w:t>
      </w:r>
      <w:r w:rsidRPr="0036556C">
        <w:rPr>
          <w:sz w:val="22"/>
          <w:szCs w:val="22"/>
        </w:rPr>
        <w:t>jtott egyedi megrendel</w:t>
      </w:r>
      <w:r w:rsidRPr="0036556C">
        <w:rPr>
          <w:rFonts w:hint="eastAsia"/>
          <w:sz w:val="22"/>
          <w:szCs w:val="22"/>
        </w:rPr>
        <w:t>ő</w:t>
      </w:r>
      <w:r w:rsidRPr="0036556C">
        <w:rPr>
          <w:sz w:val="22"/>
          <w:szCs w:val="22"/>
        </w:rPr>
        <w:t>n szerepl</w:t>
      </w:r>
      <w:r w:rsidRPr="0036556C">
        <w:rPr>
          <w:rFonts w:hint="eastAsia"/>
          <w:sz w:val="22"/>
          <w:szCs w:val="22"/>
        </w:rPr>
        <w:t>ő</w:t>
      </w:r>
      <w:r w:rsidRPr="0036556C">
        <w:rPr>
          <w:sz w:val="22"/>
          <w:szCs w:val="22"/>
        </w:rPr>
        <w:t xml:space="preserve">, </w:t>
      </w:r>
      <w:r w:rsidRPr="0036556C">
        <w:rPr>
          <w:rFonts w:hint="eastAsia"/>
          <w:sz w:val="22"/>
          <w:szCs w:val="22"/>
        </w:rPr>
        <w:t>é</w:t>
      </w:r>
      <w:r w:rsidRPr="0036556C">
        <w:rPr>
          <w:sz w:val="22"/>
          <w:szCs w:val="22"/>
        </w:rPr>
        <w:t>s a Megb</w:t>
      </w:r>
      <w:r w:rsidRPr="0036556C">
        <w:rPr>
          <w:rFonts w:hint="eastAsia"/>
          <w:sz w:val="22"/>
          <w:szCs w:val="22"/>
        </w:rPr>
        <w:t>í</w:t>
      </w:r>
      <w:r w:rsidRPr="0036556C">
        <w:rPr>
          <w:sz w:val="22"/>
          <w:szCs w:val="22"/>
        </w:rPr>
        <w:t xml:space="preserve">zott </w:t>
      </w:r>
      <w:r w:rsidRPr="0036556C">
        <w:rPr>
          <w:rFonts w:hint="eastAsia"/>
          <w:sz w:val="22"/>
          <w:szCs w:val="22"/>
        </w:rPr>
        <w:t>á</w:t>
      </w:r>
      <w:r w:rsidRPr="0036556C">
        <w:rPr>
          <w:sz w:val="22"/>
          <w:szCs w:val="22"/>
        </w:rPr>
        <w:t>ltal az el</w:t>
      </w:r>
      <w:r w:rsidRPr="0036556C">
        <w:rPr>
          <w:rFonts w:hint="eastAsia"/>
          <w:sz w:val="22"/>
          <w:szCs w:val="22"/>
        </w:rPr>
        <w:t>őí</w:t>
      </w:r>
      <w:r w:rsidRPr="0036556C">
        <w:rPr>
          <w:sz w:val="22"/>
          <w:szCs w:val="22"/>
        </w:rPr>
        <w:t>rt hat</w:t>
      </w:r>
      <w:r w:rsidRPr="0036556C">
        <w:rPr>
          <w:rFonts w:hint="eastAsia"/>
          <w:sz w:val="22"/>
          <w:szCs w:val="22"/>
        </w:rPr>
        <w:t>á</w:t>
      </w:r>
      <w:r w:rsidRPr="0036556C">
        <w:rPr>
          <w:sz w:val="22"/>
          <w:szCs w:val="22"/>
        </w:rPr>
        <w:t>rid</w:t>
      </w:r>
      <w:r w:rsidRPr="0036556C">
        <w:rPr>
          <w:rFonts w:hint="eastAsia"/>
          <w:sz w:val="22"/>
          <w:szCs w:val="22"/>
        </w:rPr>
        <w:t>ő</w:t>
      </w:r>
      <w:r w:rsidRPr="0036556C">
        <w:rPr>
          <w:sz w:val="22"/>
          <w:szCs w:val="22"/>
        </w:rPr>
        <w:t>re teljes k</w:t>
      </w:r>
      <w:r w:rsidRPr="0036556C">
        <w:rPr>
          <w:rFonts w:hint="eastAsia"/>
          <w:sz w:val="22"/>
          <w:szCs w:val="22"/>
        </w:rPr>
        <w:t>ö</w:t>
      </w:r>
      <w:r w:rsidRPr="0036556C">
        <w:rPr>
          <w:sz w:val="22"/>
          <w:szCs w:val="22"/>
        </w:rPr>
        <w:t>r</w:t>
      </w:r>
      <w:r w:rsidRPr="0036556C">
        <w:rPr>
          <w:rFonts w:hint="eastAsia"/>
          <w:sz w:val="22"/>
          <w:szCs w:val="22"/>
        </w:rPr>
        <w:t>ű</w:t>
      </w:r>
      <w:r w:rsidRPr="0036556C">
        <w:rPr>
          <w:sz w:val="22"/>
          <w:szCs w:val="22"/>
        </w:rPr>
        <w:t xml:space="preserve">en </w:t>
      </w:r>
      <w:r w:rsidRPr="0036556C">
        <w:rPr>
          <w:rFonts w:hint="eastAsia"/>
          <w:sz w:val="22"/>
          <w:szCs w:val="22"/>
        </w:rPr>
        <w:t>é</w:t>
      </w:r>
      <w:r w:rsidRPr="0036556C">
        <w:rPr>
          <w:sz w:val="22"/>
          <w:szCs w:val="22"/>
        </w:rPr>
        <w:t xml:space="preserve">s </w:t>
      </w:r>
      <w:r w:rsidRPr="0036556C">
        <w:rPr>
          <w:sz w:val="22"/>
          <w:szCs w:val="22"/>
        </w:rPr>
        <w:lastRenderedPageBreak/>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sszer</w:t>
      </w:r>
      <w:r w:rsidRPr="0036556C">
        <w:rPr>
          <w:rFonts w:hint="eastAsia"/>
          <w:sz w:val="22"/>
          <w:szCs w:val="22"/>
        </w:rPr>
        <w:t>ű</w:t>
      </w:r>
      <w:r w:rsidRPr="0036556C">
        <w:rPr>
          <w:sz w:val="22"/>
          <w:szCs w:val="22"/>
        </w:rPr>
        <w:t>en teljes</w:t>
      </w:r>
      <w:r w:rsidRPr="0036556C">
        <w:rPr>
          <w:rFonts w:hint="eastAsia"/>
          <w:sz w:val="22"/>
          <w:szCs w:val="22"/>
        </w:rPr>
        <w:t>í</w:t>
      </w:r>
      <w:r w:rsidRPr="0036556C">
        <w:rPr>
          <w:sz w:val="22"/>
          <w:szCs w:val="22"/>
        </w:rPr>
        <w:t>tett,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á</w:t>
      </w:r>
      <w:r w:rsidRPr="0036556C">
        <w:rPr>
          <w:sz w:val="22"/>
          <w:szCs w:val="22"/>
        </w:rPr>
        <w:t>ltal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sigazol</w:t>
      </w:r>
      <w:r w:rsidRPr="0036556C">
        <w:rPr>
          <w:rFonts w:hint="eastAsia"/>
          <w:sz w:val="22"/>
          <w:szCs w:val="22"/>
        </w:rPr>
        <w:t>á</w:t>
      </w:r>
      <w:r w:rsidRPr="0036556C">
        <w:rPr>
          <w:sz w:val="22"/>
          <w:szCs w:val="22"/>
        </w:rPr>
        <w:t>ssal igazolt mennyis</w:t>
      </w:r>
      <w:r w:rsidRPr="0036556C">
        <w:rPr>
          <w:rFonts w:hint="eastAsia"/>
          <w:sz w:val="22"/>
          <w:szCs w:val="22"/>
        </w:rPr>
        <w:t>é</w:t>
      </w:r>
      <w:r w:rsidRPr="0036556C">
        <w:rPr>
          <w:sz w:val="22"/>
          <w:szCs w:val="22"/>
        </w:rPr>
        <w:t>g (szak</w:t>
      </w:r>
      <w:r w:rsidRPr="0036556C">
        <w:rPr>
          <w:rFonts w:hint="eastAsia"/>
          <w:sz w:val="22"/>
          <w:szCs w:val="22"/>
        </w:rPr>
        <w:t>é</w:t>
      </w:r>
      <w:r w:rsidRPr="0036556C">
        <w:rPr>
          <w:sz w:val="22"/>
          <w:szCs w:val="22"/>
        </w:rPr>
        <w:t>rt</w:t>
      </w:r>
      <w:r w:rsidRPr="0036556C">
        <w:rPr>
          <w:rFonts w:hint="eastAsia"/>
          <w:sz w:val="22"/>
          <w:szCs w:val="22"/>
        </w:rPr>
        <w:t>ő</w:t>
      </w:r>
      <w:r w:rsidRPr="0036556C">
        <w:rPr>
          <w:sz w:val="22"/>
          <w:szCs w:val="22"/>
        </w:rPr>
        <w:t xml:space="preserve">i </w:t>
      </w:r>
      <w:r w:rsidRPr="0036556C">
        <w:rPr>
          <w:rFonts w:hint="eastAsia"/>
          <w:sz w:val="22"/>
          <w:szCs w:val="22"/>
        </w:rPr>
        <w:t>ó</w:t>
      </w:r>
      <w:r w:rsidRPr="0036556C">
        <w:rPr>
          <w:sz w:val="22"/>
          <w:szCs w:val="22"/>
        </w:rPr>
        <w:t xml:space="preserve">ra) </w:t>
      </w:r>
      <w:r w:rsidRPr="0036556C">
        <w:rPr>
          <w:rFonts w:hint="eastAsia"/>
          <w:sz w:val="22"/>
          <w:szCs w:val="22"/>
        </w:rPr>
        <w:t>é</w:t>
      </w:r>
      <w:r w:rsidRPr="0036556C">
        <w:rPr>
          <w:sz w:val="22"/>
          <w:szCs w:val="22"/>
        </w:rPr>
        <w:t>s a fent meghat</w:t>
      </w:r>
      <w:r w:rsidRPr="0036556C">
        <w:rPr>
          <w:rFonts w:hint="eastAsia"/>
          <w:sz w:val="22"/>
          <w:szCs w:val="22"/>
        </w:rPr>
        <w:t>á</w:t>
      </w:r>
      <w:r w:rsidRPr="0036556C">
        <w:rPr>
          <w:sz w:val="22"/>
          <w:szCs w:val="22"/>
        </w:rPr>
        <w:t xml:space="preserve">rozott </w:t>
      </w:r>
      <w:r w:rsidRPr="0036556C">
        <w:rPr>
          <w:rFonts w:hint="eastAsia"/>
          <w:sz w:val="22"/>
          <w:szCs w:val="22"/>
        </w:rPr>
        <w:t>–</w:t>
      </w:r>
      <w:r w:rsidRPr="0036556C">
        <w:rPr>
          <w:sz w:val="22"/>
          <w:szCs w:val="22"/>
        </w:rPr>
        <w:t xml:space="preserve"> az adott tev</w:t>
      </w:r>
      <w:r w:rsidRPr="0036556C">
        <w:rPr>
          <w:rFonts w:hint="eastAsia"/>
          <w:sz w:val="22"/>
          <w:szCs w:val="22"/>
        </w:rPr>
        <w:t>é</w:t>
      </w:r>
      <w:r w:rsidRPr="0036556C">
        <w:rPr>
          <w:sz w:val="22"/>
          <w:szCs w:val="22"/>
        </w:rPr>
        <w:t>kenys</w:t>
      </w:r>
      <w:r w:rsidRPr="0036556C">
        <w:rPr>
          <w:rFonts w:hint="eastAsia"/>
          <w:sz w:val="22"/>
          <w:szCs w:val="22"/>
        </w:rPr>
        <w:t>é</w:t>
      </w:r>
      <w:r w:rsidRPr="0036556C">
        <w:rPr>
          <w:sz w:val="22"/>
          <w:szCs w:val="22"/>
        </w:rPr>
        <w:t>gre ir</w:t>
      </w:r>
      <w:r w:rsidRPr="0036556C">
        <w:rPr>
          <w:rFonts w:hint="eastAsia"/>
          <w:sz w:val="22"/>
          <w:szCs w:val="22"/>
        </w:rPr>
        <w:t>á</w:t>
      </w:r>
      <w:r w:rsidRPr="0036556C">
        <w:rPr>
          <w:sz w:val="22"/>
          <w:szCs w:val="22"/>
        </w:rPr>
        <w:t>nyad</w:t>
      </w:r>
      <w:r w:rsidRPr="0036556C">
        <w:rPr>
          <w:rFonts w:hint="eastAsia"/>
          <w:sz w:val="22"/>
          <w:szCs w:val="22"/>
        </w:rPr>
        <w:t>ó</w:t>
      </w:r>
      <w:r w:rsidRPr="0036556C">
        <w:rPr>
          <w:sz w:val="22"/>
          <w:szCs w:val="22"/>
        </w:rPr>
        <w:t xml:space="preserve"> </w:t>
      </w:r>
      <w:r w:rsidRPr="0036556C">
        <w:rPr>
          <w:rFonts w:hint="eastAsia"/>
          <w:sz w:val="22"/>
          <w:szCs w:val="22"/>
        </w:rPr>
        <w:t>–</w:t>
      </w:r>
      <w:r w:rsidRPr="0036556C">
        <w:rPr>
          <w:sz w:val="22"/>
          <w:szCs w:val="22"/>
        </w:rPr>
        <w:t xml:space="preserve"> aj</w:t>
      </w:r>
      <w:r w:rsidRPr="0036556C">
        <w:rPr>
          <w:rFonts w:hint="eastAsia"/>
          <w:sz w:val="22"/>
          <w:szCs w:val="22"/>
        </w:rPr>
        <w:t>á</w:t>
      </w:r>
      <w:r w:rsidRPr="0036556C">
        <w:rPr>
          <w:sz w:val="22"/>
          <w:szCs w:val="22"/>
        </w:rPr>
        <w:t>nlati egys</w:t>
      </w:r>
      <w:r w:rsidRPr="0036556C">
        <w:rPr>
          <w:rFonts w:hint="eastAsia"/>
          <w:sz w:val="22"/>
          <w:szCs w:val="22"/>
        </w:rPr>
        <w:t>é</w:t>
      </w:r>
      <w:r w:rsidRPr="0036556C">
        <w:rPr>
          <w:sz w:val="22"/>
          <w:szCs w:val="22"/>
        </w:rPr>
        <w:t>g</w:t>
      </w:r>
      <w:r w:rsidRPr="0036556C">
        <w:rPr>
          <w:rFonts w:hint="eastAsia"/>
          <w:sz w:val="22"/>
          <w:szCs w:val="22"/>
        </w:rPr>
        <w:t>á</w:t>
      </w:r>
      <w:r w:rsidRPr="0036556C">
        <w:rPr>
          <w:sz w:val="22"/>
          <w:szCs w:val="22"/>
        </w:rPr>
        <w:t>r szorzata.</w:t>
      </w:r>
    </w:p>
    <w:p w:rsidR="004F7427" w:rsidRPr="0036556C" w:rsidRDefault="004F7427" w:rsidP="004F7427">
      <w:pPr>
        <w:ind w:right="-157"/>
        <w:jc w:val="both"/>
        <w:rPr>
          <w:sz w:val="22"/>
          <w:szCs w:val="22"/>
        </w:rPr>
      </w:pPr>
      <w:r w:rsidRPr="0036556C">
        <w:rPr>
          <w:sz w:val="22"/>
          <w:szCs w:val="22"/>
        </w:rPr>
        <w:t>Az egyedi megrendel</w:t>
      </w:r>
      <w:r w:rsidRPr="0036556C">
        <w:rPr>
          <w:rFonts w:hint="eastAsia"/>
          <w:sz w:val="22"/>
          <w:szCs w:val="22"/>
        </w:rPr>
        <w:t>é</w:t>
      </w:r>
      <w:r w:rsidRPr="0036556C">
        <w:rPr>
          <w:sz w:val="22"/>
          <w:szCs w:val="22"/>
        </w:rPr>
        <w:t xml:space="preserve">s akkor </w:t>
      </w:r>
      <w:r w:rsidRPr="0036556C">
        <w:rPr>
          <w:rFonts w:hint="eastAsia"/>
          <w:sz w:val="22"/>
          <w:szCs w:val="22"/>
        </w:rPr>
        <w:t>é</w:t>
      </w:r>
      <w:r w:rsidRPr="0036556C">
        <w:rPr>
          <w:sz w:val="22"/>
          <w:szCs w:val="22"/>
        </w:rPr>
        <w:t>rv</w:t>
      </w:r>
      <w:r w:rsidRPr="0036556C">
        <w:rPr>
          <w:rFonts w:hint="eastAsia"/>
          <w:sz w:val="22"/>
          <w:szCs w:val="22"/>
        </w:rPr>
        <w:t>é</w:t>
      </w:r>
      <w:r w:rsidRPr="0036556C">
        <w:rPr>
          <w:sz w:val="22"/>
          <w:szCs w:val="22"/>
        </w:rPr>
        <w:t>nyes, ha azt a p</w:t>
      </w:r>
      <w:r w:rsidRPr="0036556C">
        <w:rPr>
          <w:rFonts w:hint="eastAsia"/>
          <w:sz w:val="22"/>
          <w:szCs w:val="22"/>
        </w:rPr>
        <w:t>é</w:t>
      </w:r>
      <w:r w:rsidRPr="0036556C">
        <w:rPr>
          <w:sz w:val="22"/>
          <w:szCs w:val="22"/>
        </w:rPr>
        <w:t>nz</w:t>
      </w:r>
      <w:r w:rsidRPr="0036556C">
        <w:rPr>
          <w:rFonts w:hint="eastAsia"/>
          <w:sz w:val="22"/>
          <w:szCs w:val="22"/>
        </w:rPr>
        <w:t>ü</w:t>
      </w:r>
      <w:r w:rsidRPr="0036556C">
        <w:rPr>
          <w:sz w:val="22"/>
          <w:szCs w:val="22"/>
        </w:rPr>
        <w:t>gyi ellenjegyz</w:t>
      </w:r>
      <w:r w:rsidRPr="0036556C">
        <w:rPr>
          <w:rFonts w:hint="eastAsia"/>
          <w:sz w:val="22"/>
          <w:szCs w:val="22"/>
        </w:rPr>
        <w:t>é</w:t>
      </w:r>
      <w:r w:rsidRPr="0036556C">
        <w:rPr>
          <w:sz w:val="22"/>
          <w:szCs w:val="22"/>
        </w:rPr>
        <w:t>st k</w:t>
      </w:r>
      <w:r w:rsidRPr="0036556C">
        <w:rPr>
          <w:rFonts w:hint="eastAsia"/>
          <w:sz w:val="22"/>
          <w:szCs w:val="22"/>
        </w:rPr>
        <w:t>ö</w:t>
      </w:r>
      <w:r w:rsidRPr="0036556C">
        <w:rPr>
          <w:sz w:val="22"/>
          <w:szCs w:val="22"/>
        </w:rPr>
        <w:t>vet</w:t>
      </w:r>
      <w:r w:rsidRPr="0036556C">
        <w:rPr>
          <w:rFonts w:hint="eastAsia"/>
          <w:sz w:val="22"/>
          <w:szCs w:val="22"/>
        </w:rPr>
        <w:t>ő</w:t>
      </w:r>
      <w:r w:rsidRPr="0036556C">
        <w:rPr>
          <w:sz w:val="22"/>
          <w:szCs w:val="22"/>
        </w:rPr>
        <w:t>en a 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gv</w:t>
      </w:r>
      <w:r w:rsidRPr="0036556C">
        <w:rPr>
          <w:rFonts w:hint="eastAsia"/>
          <w:sz w:val="22"/>
          <w:szCs w:val="22"/>
        </w:rPr>
        <w:t>á</w:t>
      </w:r>
      <w:r w:rsidRPr="0036556C">
        <w:rPr>
          <w:sz w:val="22"/>
          <w:szCs w:val="22"/>
        </w:rPr>
        <w:t>llal</w:t>
      </w:r>
      <w:r w:rsidRPr="0036556C">
        <w:rPr>
          <w:rFonts w:hint="eastAsia"/>
          <w:sz w:val="22"/>
          <w:szCs w:val="22"/>
        </w:rPr>
        <w:t>ó</w:t>
      </w:r>
      <w:r w:rsidRPr="0036556C">
        <w:rPr>
          <w:sz w:val="22"/>
          <w:szCs w:val="22"/>
        </w:rPr>
        <w:t xml:space="preserve"> al</w:t>
      </w:r>
      <w:r w:rsidRPr="0036556C">
        <w:rPr>
          <w:rFonts w:hint="eastAsia"/>
          <w:sz w:val="22"/>
          <w:szCs w:val="22"/>
        </w:rPr>
        <w:t>áí</w:t>
      </w:r>
      <w:r w:rsidRPr="0036556C">
        <w:rPr>
          <w:sz w:val="22"/>
          <w:szCs w:val="22"/>
        </w:rPr>
        <w:t>r</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val ell</w:t>
      </w:r>
      <w:r w:rsidRPr="0036556C">
        <w:rPr>
          <w:rFonts w:hint="eastAsia"/>
          <w:sz w:val="22"/>
          <w:szCs w:val="22"/>
        </w:rPr>
        <w:t>á</w:t>
      </w:r>
      <w:r w:rsidRPr="0036556C">
        <w:rPr>
          <w:sz w:val="22"/>
          <w:szCs w:val="22"/>
        </w:rPr>
        <w:t xml:space="preserve">tta. </w:t>
      </w:r>
    </w:p>
    <w:p w:rsidR="004F7427" w:rsidRPr="0036556C" w:rsidRDefault="004F7427" w:rsidP="004F7427">
      <w:pPr>
        <w:widowControl w:val="0"/>
        <w:jc w:val="both"/>
        <w:rPr>
          <w:sz w:val="22"/>
          <w:szCs w:val="22"/>
        </w:rPr>
      </w:pPr>
    </w:p>
    <w:p w:rsidR="004F7427" w:rsidRPr="0036556C" w:rsidRDefault="004F7427" w:rsidP="004F7427">
      <w:pPr>
        <w:tabs>
          <w:tab w:val="left" w:pos="567"/>
        </w:tabs>
        <w:spacing w:before="120" w:after="120"/>
        <w:jc w:val="both"/>
        <w:rPr>
          <w:rFonts w:eastAsia="MyriadPro-Semibold" w:hint="eastAsia"/>
          <w:sz w:val="22"/>
          <w:szCs w:val="22"/>
          <w:highlight w:val="yellow"/>
        </w:rPr>
      </w:pPr>
      <w:r w:rsidRPr="0036556C">
        <w:rPr>
          <w:b/>
          <w:sz w:val="22"/>
          <w:szCs w:val="22"/>
        </w:rPr>
        <w:t>5.3.</w:t>
      </w:r>
      <w:r w:rsidRPr="0036556C">
        <w:rPr>
          <w:b/>
          <w:sz w:val="22"/>
          <w:szCs w:val="22"/>
        </w:rPr>
        <w:tab/>
      </w:r>
      <w:r w:rsidRPr="0036556C">
        <w:rPr>
          <w:sz w:val="22"/>
          <w:szCs w:val="22"/>
        </w:rPr>
        <w:t>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el</w:t>
      </w:r>
      <w:r w:rsidRPr="0036556C">
        <w:rPr>
          <w:rFonts w:hint="eastAsia"/>
          <w:sz w:val="22"/>
          <w:szCs w:val="22"/>
        </w:rPr>
        <w:t>ő</w:t>
      </w:r>
      <w:r w:rsidRPr="0036556C">
        <w:rPr>
          <w:sz w:val="22"/>
          <w:szCs w:val="22"/>
        </w:rPr>
        <w:t>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st elfogad.</w:t>
      </w:r>
      <w:r w:rsidRPr="0036556C">
        <w:rPr>
          <w:b/>
          <w:sz w:val="22"/>
          <w:szCs w:val="22"/>
        </w:rPr>
        <w:t xml:space="preserve"> </w:t>
      </w:r>
      <w:r w:rsidRPr="0036556C">
        <w:rPr>
          <w:sz w:val="22"/>
          <w:szCs w:val="22"/>
        </w:rPr>
        <w:t>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á</w:t>
      </w:r>
      <w:r w:rsidRPr="0036556C">
        <w:rPr>
          <w:sz w:val="22"/>
          <w:szCs w:val="22"/>
        </w:rPr>
        <w:t>ltal kibocs</w:t>
      </w:r>
      <w:r w:rsidRPr="0036556C">
        <w:rPr>
          <w:rFonts w:hint="eastAsia"/>
          <w:sz w:val="22"/>
          <w:szCs w:val="22"/>
        </w:rPr>
        <w:t>á</w:t>
      </w:r>
      <w:r w:rsidRPr="0036556C">
        <w:rPr>
          <w:sz w:val="22"/>
          <w:szCs w:val="22"/>
        </w:rPr>
        <w:t>tott egyedi megrendel</w:t>
      </w:r>
      <w:r w:rsidRPr="0036556C">
        <w:rPr>
          <w:rFonts w:hint="eastAsia"/>
          <w:sz w:val="22"/>
          <w:szCs w:val="22"/>
        </w:rPr>
        <w:t>é</w:t>
      </w:r>
      <w:r w:rsidRPr="0036556C">
        <w:rPr>
          <w:sz w:val="22"/>
          <w:szCs w:val="22"/>
        </w:rPr>
        <w:t>sek Megb</w:t>
      </w:r>
      <w:r w:rsidRPr="0036556C">
        <w:rPr>
          <w:rFonts w:hint="eastAsia"/>
          <w:sz w:val="22"/>
          <w:szCs w:val="22"/>
        </w:rPr>
        <w:t>í</w:t>
      </w:r>
      <w:r w:rsidRPr="0036556C">
        <w:rPr>
          <w:sz w:val="22"/>
          <w:szCs w:val="22"/>
        </w:rPr>
        <w:t xml:space="preserve">zott </w:t>
      </w:r>
      <w:r w:rsidRPr="0036556C">
        <w:rPr>
          <w:rFonts w:hint="eastAsia"/>
          <w:sz w:val="22"/>
          <w:szCs w:val="22"/>
        </w:rPr>
        <w:t>á</w:t>
      </w:r>
      <w:r w:rsidRPr="0036556C">
        <w:rPr>
          <w:sz w:val="22"/>
          <w:szCs w:val="22"/>
        </w:rPr>
        <w:t>ltali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a Felek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r</w:t>
      </w:r>
      <w:r w:rsidRPr="0036556C">
        <w:rPr>
          <w:rFonts w:hint="eastAsia"/>
          <w:sz w:val="22"/>
          <w:szCs w:val="22"/>
        </w:rPr>
        <w:t>ő</w:t>
      </w:r>
      <w:r w:rsidRPr="0036556C">
        <w:rPr>
          <w:sz w:val="22"/>
          <w:szCs w:val="22"/>
        </w:rPr>
        <w:t xml:space="preserve">l </w:t>
      </w:r>
      <w:r w:rsidRPr="0036556C">
        <w:rPr>
          <w:b/>
          <w:sz w:val="22"/>
          <w:szCs w:val="22"/>
        </w:rPr>
        <w:t>havonta</w:t>
      </w:r>
      <w:r w:rsidRPr="0036556C">
        <w:rPr>
          <w:sz w:val="22"/>
          <w:szCs w:val="22"/>
        </w:rPr>
        <w:t xml:space="preserve"> </w:t>
      </w:r>
      <w:r w:rsidRPr="0036556C">
        <w:rPr>
          <w:b/>
          <w:sz w:val="22"/>
          <w:szCs w:val="22"/>
        </w:rPr>
        <w:t>ker</w:t>
      </w:r>
      <w:r w:rsidRPr="0036556C">
        <w:rPr>
          <w:rFonts w:hint="eastAsia"/>
          <w:b/>
          <w:sz w:val="22"/>
          <w:szCs w:val="22"/>
        </w:rPr>
        <w:t>ü</w:t>
      </w:r>
      <w:r w:rsidRPr="0036556C">
        <w:rPr>
          <w:b/>
          <w:sz w:val="22"/>
          <w:szCs w:val="22"/>
        </w:rPr>
        <w:t xml:space="preserve">l </w:t>
      </w:r>
      <w:r w:rsidRPr="0036556C">
        <w:rPr>
          <w:rFonts w:hint="eastAsia"/>
          <w:b/>
          <w:sz w:val="22"/>
          <w:szCs w:val="22"/>
        </w:rPr>
        <w:t>ö</w:t>
      </w:r>
      <w:r w:rsidRPr="0036556C">
        <w:rPr>
          <w:b/>
          <w:sz w:val="22"/>
          <w:szCs w:val="22"/>
        </w:rPr>
        <w:t>sszes</w:t>
      </w:r>
      <w:r w:rsidRPr="0036556C">
        <w:rPr>
          <w:rFonts w:hint="eastAsia"/>
          <w:b/>
          <w:sz w:val="22"/>
          <w:szCs w:val="22"/>
        </w:rPr>
        <w:t>í</w:t>
      </w:r>
      <w:r w:rsidRPr="0036556C">
        <w:rPr>
          <w:b/>
          <w:sz w:val="22"/>
          <w:szCs w:val="22"/>
        </w:rPr>
        <w:t>t</w:t>
      </w:r>
      <w:r w:rsidRPr="0036556C">
        <w:rPr>
          <w:rFonts w:hint="eastAsia"/>
          <w:b/>
          <w:sz w:val="22"/>
          <w:szCs w:val="22"/>
        </w:rPr>
        <w:t>é</w:t>
      </w:r>
      <w:r w:rsidRPr="0036556C">
        <w:rPr>
          <w:b/>
          <w:sz w:val="22"/>
          <w:szCs w:val="22"/>
        </w:rPr>
        <w:t xml:space="preserve">sre </w:t>
      </w:r>
      <w:r w:rsidRPr="0036556C">
        <w:rPr>
          <w:rFonts w:hint="eastAsia"/>
          <w:b/>
          <w:sz w:val="22"/>
          <w:szCs w:val="22"/>
        </w:rPr>
        <w:t>é</w:t>
      </w:r>
      <w:r w:rsidRPr="0036556C">
        <w:rPr>
          <w:b/>
          <w:sz w:val="22"/>
          <w:szCs w:val="22"/>
        </w:rPr>
        <w:t>s elsz</w:t>
      </w:r>
      <w:r w:rsidRPr="0036556C">
        <w:rPr>
          <w:rFonts w:hint="eastAsia"/>
          <w:b/>
          <w:sz w:val="22"/>
          <w:szCs w:val="22"/>
        </w:rPr>
        <w:t>á</w:t>
      </w:r>
      <w:r w:rsidRPr="0036556C">
        <w:rPr>
          <w:b/>
          <w:sz w:val="22"/>
          <w:szCs w:val="22"/>
        </w:rPr>
        <w:t>mol</w:t>
      </w:r>
      <w:r w:rsidRPr="0036556C">
        <w:rPr>
          <w:rFonts w:hint="eastAsia"/>
          <w:b/>
          <w:sz w:val="22"/>
          <w:szCs w:val="22"/>
        </w:rPr>
        <w:t>á</w:t>
      </w:r>
      <w:r w:rsidRPr="0036556C">
        <w:rPr>
          <w:b/>
          <w:sz w:val="22"/>
          <w:szCs w:val="22"/>
        </w:rPr>
        <w:t>sra</w:t>
      </w:r>
      <w:r w:rsidRPr="0036556C">
        <w:rPr>
          <w:sz w:val="22"/>
          <w:szCs w:val="22"/>
        </w:rPr>
        <w:t>. 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si d</w:t>
      </w:r>
      <w:r w:rsidRPr="0036556C">
        <w:rPr>
          <w:rFonts w:hint="eastAsia"/>
          <w:sz w:val="22"/>
          <w:szCs w:val="22"/>
        </w:rPr>
        <w:t>í</w:t>
      </w:r>
      <w:r w:rsidRPr="0036556C">
        <w:rPr>
          <w:sz w:val="22"/>
          <w:szCs w:val="22"/>
        </w:rPr>
        <w:t>j havonta ut</w:t>
      </w:r>
      <w:r w:rsidRPr="0036556C">
        <w:rPr>
          <w:rFonts w:hint="eastAsia"/>
          <w:sz w:val="22"/>
          <w:szCs w:val="22"/>
        </w:rPr>
        <w:t>ó</w:t>
      </w:r>
      <w:r w:rsidRPr="0036556C">
        <w:rPr>
          <w:sz w:val="22"/>
          <w:szCs w:val="22"/>
        </w:rPr>
        <w:t>lag,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sigazol</w:t>
      </w:r>
      <w:r w:rsidRPr="0036556C">
        <w:rPr>
          <w:rFonts w:hint="eastAsia"/>
          <w:sz w:val="22"/>
          <w:szCs w:val="22"/>
        </w:rPr>
        <w:t>á</w:t>
      </w:r>
      <w:r w:rsidRPr="0036556C">
        <w:rPr>
          <w:sz w:val="22"/>
          <w:szCs w:val="22"/>
        </w:rPr>
        <w:t>sa alapj</w:t>
      </w:r>
      <w:r w:rsidRPr="0036556C">
        <w:rPr>
          <w:rFonts w:hint="eastAsia"/>
          <w:sz w:val="22"/>
          <w:szCs w:val="22"/>
        </w:rPr>
        <w:t>á</w:t>
      </w:r>
      <w:r w:rsidRPr="0036556C">
        <w:rPr>
          <w:sz w:val="22"/>
          <w:szCs w:val="22"/>
        </w:rPr>
        <w:t>n, a Megb</w:t>
      </w:r>
      <w:r w:rsidRPr="0036556C">
        <w:rPr>
          <w:rFonts w:hint="eastAsia"/>
          <w:sz w:val="22"/>
          <w:szCs w:val="22"/>
        </w:rPr>
        <w:t>í</w:t>
      </w:r>
      <w:r w:rsidRPr="0036556C">
        <w:rPr>
          <w:sz w:val="22"/>
          <w:szCs w:val="22"/>
        </w:rPr>
        <w:t xml:space="preserve">zott </w:t>
      </w:r>
      <w:r w:rsidRPr="0036556C">
        <w:rPr>
          <w:rFonts w:hint="eastAsia"/>
          <w:sz w:val="22"/>
          <w:szCs w:val="22"/>
        </w:rPr>
        <w:t>á</w:t>
      </w:r>
      <w:r w:rsidRPr="0036556C">
        <w:rPr>
          <w:sz w:val="22"/>
          <w:szCs w:val="22"/>
        </w:rPr>
        <w:t>ltal ki</w:t>
      </w:r>
      <w:r w:rsidRPr="0036556C">
        <w:rPr>
          <w:rFonts w:hint="eastAsia"/>
          <w:sz w:val="22"/>
          <w:szCs w:val="22"/>
        </w:rPr>
        <w:t>á</w:t>
      </w:r>
      <w:r w:rsidRPr="0036556C">
        <w:rPr>
          <w:sz w:val="22"/>
          <w:szCs w:val="22"/>
        </w:rPr>
        <w:t>ll</w:t>
      </w:r>
      <w:r w:rsidRPr="0036556C">
        <w:rPr>
          <w:rFonts w:hint="eastAsia"/>
          <w:sz w:val="22"/>
          <w:szCs w:val="22"/>
        </w:rPr>
        <w:t>í</w:t>
      </w:r>
      <w:r w:rsidRPr="0036556C">
        <w:rPr>
          <w:sz w:val="22"/>
          <w:szCs w:val="22"/>
        </w:rPr>
        <w:t>tott sz</w:t>
      </w:r>
      <w:r w:rsidRPr="0036556C">
        <w:rPr>
          <w:rFonts w:hint="eastAsia"/>
          <w:sz w:val="22"/>
          <w:szCs w:val="22"/>
        </w:rPr>
        <w:t>á</w:t>
      </w:r>
      <w:r w:rsidRPr="0036556C">
        <w:rPr>
          <w:sz w:val="22"/>
          <w:szCs w:val="22"/>
        </w:rPr>
        <w:t>mla ellen</w:t>
      </w:r>
      <w:r w:rsidRPr="0036556C">
        <w:rPr>
          <w:rFonts w:hint="eastAsia"/>
          <w:sz w:val="22"/>
          <w:szCs w:val="22"/>
        </w:rPr>
        <w:t>é</w:t>
      </w:r>
      <w:r w:rsidRPr="0036556C">
        <w:rPr>
          <w:sz w:val="22"/>
          <w:szCs w:val="22"/>
        </w:rPr>
        <w:t>ben ker</w:t>
      </w:r>
      <w:r w:rsidRPr="0036556C">
        <w:rPr>
          <w:rFonts w:hint="eastAsia"/>
          <w:sz w:val="22"/>
          <w:szCs w:val="22"/>
        </w:rPr>
        <w:t>ü</w:t>
      </w:r>
      <w:r w:rsidRPr="0036556C">
        <w:rPr>
          <w:sz w:val="22"/>
          <w:szCs w:val="22"/>
        </w:rPr>
        <w:t>l kifizet</w:t>
      </w:r>
      <w:r w:rsidRPr="0036556C">
        <w:rPr>
          <w:rFonts w:hint="eastAsia"/>
          <w:sz w:val="22"/>
          <w:szCs w:val="22"/>
        </w:rPr>
        <w:t>é</w:t>
      </w:r>
      <w:r w:rsidRPr="0036556C">
        <w:rPr>
          <w:sz w:val="22"/>
          <w:szCs w:val="22"/>
        </w:rPr>
        <w:t>sre a Megb</w:t>
      </w:r>
      <w:r w:rsidRPr="0036556C">
        <w:rPr>
          <w:rFonts w:hint="eastAsia"/>
          <w:sz w:val="22"/>
          <w:szCs w:val="22"/>
        </w:rPr>
        <w:t>í</w:t>
      </w:r>
      <w:r w:rsidRPr="0036556C">
        <w:rPr>
          <w:sz w:val="22"/>
          <w:szCs w:val="22"/>
        </w:rPr>
        <w:t xml:space="preserve">zott </w:t>
      </w:r>
      <w:r w:rsidRPr="0036556C">
        <w:rPr>
          <w:rFonts w:hint="eastAsia"/>
          <w:sz w:val="22"/>
          <w:szCs w:val="22"/>
        </w:rPr>
        <w:t>…………………</w:t>
      </w:r>
      <w:r w:rsidRPr="0036556C">
        <w:rPr>
          <w:sz w:val="22"/>
          <w:szCs w:val="22"/>
        </w:rPr>
        <w:t>. Bankn</w:t>
      </w:r>
      <w:r w:rsidRPr="0036556C">
        <w:rPr>
          <w:rFonts w:hint="eastAsia"/>
          <w:sz w:val="22"/>
          <w:szCs w:val="22"/>
        </w:rPr>
        <w:t>á</w:t>
      </w:r>
      <w:r w:rsidRPr="0036556C">
        <w:rPr>
          <w:sz w:val="22"/>
          <w:szCs w:val="22"/>
        </w:rPr>
        <w:t xml:space="preserve">l vezetett </w:t>
      </w:r>
      <w:r w:rsidRPr="0036556C">
        <w:rPr>
          <w:rFonts w:hint="eastAsia"/>
          <w:sz w:val="22"/>
          <w:szCs w:val="22"/>
        </w:rPr>
        <w:t>……………………</w:t>
      </w:r>
      <w:r w:rsidRPr="0036556C">
        <w:rPr>
          <w:sz w:val="22"/>
          <w:szCs w:val="22"/>
        </w:rPr>
        <w:t xml:space="preserve"> sz</w:t>
      </w:r>
      <w:r w:rsidRPr="0036556C">
        <w:rPr>
          <w:rFonts w:hint="eastAsia"/>
          <w:sz w:val="22"/>
          <w:szCs w:val="22"/>
        </w:rPr>
        <w:t>á</w:t>
      </w:r>
      <w:r w:rsidRPr="0036556C">
        <w:rPr>
          <w:sz w:val="22"/>
          <w:szCs w:val="22"/>
        </w:rPr>
        <w:t>m</w:t>
      </w:r>
      <w:r w:rsidRPr="0036556C">
        <w:rPr>
          <w:rFonts w:hint="eastAsia"/>
          <w:sz w:val="22"/>
          <w:szCs w:val="22"/>
        </w:rPr>
        <w:t>ú</w:t>
      </w:r>
      <w:r w:rsidRPr="0036556C">
        <w:rPr>
          <w:sz w:val="22"/>
          <w:szCs w:val="22"/>
        </w:rPr>
        <w:t xml:space="preserve"> banksz</w:t>
      </w:r>
      <w:r w:rsidRPr="0036556C">
        <w:rPr>
          <w:rFonts w:hint="eastAsia"/>
          <w:sz w:val="22"/>
          <w:szCs w:val="22"/>
        </w:rPr>
        <w:t>á</w:t>
      </w:r>
      <w:r w:rsidRPr="0036556C">
        <w:rPr>
          <w:sz w:val="22"/>
          <w:szCs w:val="22"/>
        </w:rPr>
        <w:t>ml</w:t>
      </w:r>
      <w:r w:rsidRPr="0036556C">
        <w:rPr>
          <w:rFonts w:hint="eastAsia"/>
          <w:sz w:val="22"/>
          <w:szCs w:val="22"/>
        </w:rPr>
        <w:t>á</w:t>
      </w:r>
      <w:r w:rsidRPr="0036556C">
        <w:rPr>
          <w:sz w:val="22"/>
          <w:szCs w:val="22"/>
        </w:rPr>
        <w:t>j</w:t>
      </w:r>
      <w:r w:rsidRPr="0036556C">
        <w:rPr>
          <w:rFonts w:hint="eastAsia"/>
          <w:sz w:val="22"/>
          <w:szCs w:val="22"/>
        </w:rPr>
        <w:t>á</w:t>
      </w:r>
      <w:r w:rsidRPr="0036556C">
        <w:rPr>
          <w:sz w:val="22"/>
          <w:szCs w:val="22"/>
        </w:rPr>
        <w:t>ra</w:t>
      </w:r>
      <w:r w:rsidRPr="0036556C">
        <w:rPr>
          <w:rFonts w:eastAsia="MyriadPro-Semibold"/>
          <w:sz w:val="22"/>
          <w:szCs w:val="22"/>
        </w:rPr>
        <w:t xml:space="preserve"> t</w:t>
      </w:r>
      <w:r w:rsidRPr="0036556C">
        <w:rPr>
          <w:rFonts w:eastAsia="MyriadPro-Semibold" w:hint="eastAsia"/>
          <w:sz w:val="22"/>
          <w:szCs w:val="22"/>
        </w:rPr>
        <w:t>ö</w:t>
      </w:r>
      <w:r w:rsidRPr="0036556C">
        <w:rPr>
          <w:rFonts w:eastAsia="MyriadPro-Semibold"/>
          <w:sz w:val="22"/>
          <w:szCs w:val="22"/>
        </w:rPr>
        <w:t>rt</w:t>
      </w:r>
      <w:r w:rsidRPr="0036556C">
        <w:rPr>
          <w:rFonts w:eastAsia="MyriadPro-Semibold" w:hint="eastAsia"/>
          <w:sz w:val="22"/>
          <w:szCs w:val="22"/>
        </w:rPr>
        <w:t>é</w:t>
      </w:r>
      <w:r w:rsidRPr="0036556C">
        <w:rPr>
          <w:rFonts w:eastAsia="MyriadPro-Semibold"/>
          <w:sz w:val="22"/>
          <w:szCs w:val="22"/>
        </w:rPr>
        <w:t>n</w:t>
      </w:r>
      <w:r w:rsidRPr="0036556C">
        <w:rPr>
          <w:rFonts w:eastAsia="MyriadPro-Semibold" w:hint="cs"/>
          <w:sz w:val="22"/>
          <w:szCs w:val="22"/>
        </w:rPr>
        <w:t>ő</w:t>
      </w:r>
      <w:r w:rsidRPr="0036556C">
        <w:rPr>
          <w:rFonts w:eastAsia="MyriadPro-Semibold"/>
          <w:sz w:val="22"/>
          <w:szCs w:val="22"/>
        </w:rPr>
        <w:t xml:space="preserve"> utal</w:t>
      </w:r>
      <w:r w:rsidRPr="0036556C">
        <w:rPr>
          <w:rFonts w:eastAsia="MyriadPro-Semibold" w:hint="eastAsia"/>
          <w:sz w:val="22"/>
          <w:szCs w:val="22"/>
        </w:rPr>
        <w:t>á</w:t>
      </w:r>
      <w:r w:rsidRPr="0036556C">
        <w:rPr>
          <w:rFonts w:eastAsia="MyriadPro-Semibold"/>
          <w:sz w:val="22"/>
          <w:szCs w:val="22"/>
        </w:rPr>
        <w:t xml:space="preserve">ssal, a Kbt. 135. </w:t>
      </w:r>
      <w:r w:rsidRPr="0036556C">
        <w:rPr>
          <w:rFonts w:eastAsia="MyriadPro-Semibold" w:hint="eastAsia"/>
          <w:sz w:val="22"/>
          <w:szCs w:val="22"/>
        </w:rPr>
        <w:t>§</w:t>
      </w:r>
      <w:r w:rsidRPr="0036556C">
        <w:rPr>
          <w:rFonts w:eastAsia="MyriadPro-Semibold"/>
          <w:sz w:val="22"/>
          <w:szCs w:val="22"/>
        </w:rPr>
        <w:t xml:space="preserve"> (1), </w:t>
      </w:r>
      <w:r w:rsidR="00D7080A">
        <w:rPr>
          <w:rFonts w:eastAsia="MyriadPro-Semibold"/>
          <w:sz w:val="22"/>
          <w:szCs w:val="22"/>
        </w:rPr>
        <w:t>(4</w:t>
      </w:r>
      <w:r w:rsidRPr="0036556C">
        <w:rPr>
          <w:rFonts w:eastAsia="MyriadPro-Semibold"/>
          <w:sz w:val="22"/>
          <w:szCs w:val="22"/>
        </w:rPr>
        <w:t>)-(6) bekezd</w:t>
      </w:r>
      <w:r w:rsidRPr="0036556C">
        <w:rPr>
          <w:rFonts w:eastAsia="MyriadPro-Semibold" w:hint="eastAsia"/>
          <w:sz w:val="22"/>
          <w:szCs w:val="22"/>
        </w:rPr>
        <w:t>é</w:t>
      </w:r>
      <w:r w:rsidRPr="0036556C">
        <w:rPr>
          <w:rFonts w:eastAsia="MyriadPro-Semibold"/>
          <w:sz w:val="22"/>
          <w:szCs w:val="22"/>
        </w:rPr>
        <w:t>sei,</w:t>
      </w:r>
      <w:r w:rsidRPr="0036556C">
        <w:rPr>
          <w:sz w:val="22"/>
          <w:szCs w:val="22"/>
        </w:rPr>
        <w:t xml:space="preserve"> </w:t>
      </w:r>
      <w:r w:rsidRPr="0036556C">
        <w:rPr>
          <w:rFonts w:eastAsia="MyriadPro-Semibold" w:hint="eastAsia"/>
          <w:sz w:val="22"/>
          <w:szCs w:val="22"/>
        </w:rPr>
        <w:t xml:space="preserve">a 272/2014. (XI. 5.) Korm. rendelet </w:t>
      </w:r>
      <w:r w:rsidRPr="0036556C">
        <w:rPr>
          <w:rFonts w:eastAsia="MyriadPro-Semibold"/>
          <w:sz w:val="22"/>
          <w:szCs w:val="22"/>
        </w:rPr>
        <w:t>el</w:t>
      </w:r>
      <w:r w:rsidRPr="0036556C">
        <w:rPr>
          <w:rFonts w:eastAsia="MyriadPro-Semibold" w:hint="cs"/>
          <w:sz w:val="22"/>
          <w:szCs w:val="22"/>
        </w:rPr>
        <w:t>ő</w:t>
      </w:r>
      <w:r w:rsidRPr="0036556C">
        <w:rPr>
          <w:rFonts w:eastAsia="MyriadPro-Semibold" w:hint="eastAsia"/>
          <w:sz w:val="22"/>
          <w:szCs w:val="22"/>
        </w:rPr>
        <w:t>í</w:t>
      </w:r>
      <w:r w:rsidRPr="0036556C">
        <w:rPr>
          <w:rFonts w:eastAsia="MyriadPro-Semibold"/>
          <w:sz w:val="22"/>
          <w:szCs w:val="22"/>
        </w:rPr>
        <w:t>r</w:t>
      </w:r>
      <w:r w:rsidRPr="0036556C">
        <w:rPr>
          <w:rFonts w:eastAsia="MyriadPro-Semibold" w:hint="eastAsia"/>
          <w:sz w:val="22"/>
          <w:szCs w:val="22"/>
        </w:rPr>
        <w:t>á</w:t>
      </w:r>
      <w:r w:rsidRPr="0036556C">
        <w:rPr>
          <w:rFonts w:eastAsia="MyriadPro-Semibold"/>
          <w:sz w:val="22"/>
          <w:szCs w:val="22"/>
        </w:rPr>
        <w:t>sai,</w:t>
      </w:r>
      <w:r w:rsidRPr="0036556C">
        <w:rPr>
          <w:rFonts w:eastAsia="MyriadPro-Semibold" w:hint="eastAsia"/>
          <w:sz w:val="22"/>
          <w:szCs w:val="22"/>
        </w:rPr>
        <w:t xml:space="preserve"> valamint a mindenkor hatályos Támogatási </w:t>
      </w:r>
      <w:r w:rsidRPr="0036556C">
        <w:rPr>
          <w:rFonts w:eastAsia="MyriadPro-Semibold"/>
          <w:sz w:val="22"/>
          <w:szCs w:val="22"/>
        </w:rPr>
        <w:t>Szerz</w:t>
      </w:r>
      <w:r w:rsidRPr="0036556C">
        <w:rPr>
          <w:rFonts w:eastAsia="MyriadPro-Semibold" w:hint="cs"/>
          <w:sz w:val="22"/>
          <w:szCs w:val="22"/>
        </w:rPr>
        <w:t>ő</w:t>
      </w:r>
      <w:r w:rsidRPr="0036556C">
        <w:rPr>
          <w:rFonts w:eastAsia="MyriadPro-Semibold"/>
          <w:sz w:val="22"/>
          <w:szCs w:val="22"/>
        </w:rPr>
        <w:t>d</w:t>
      </w:r>
      <w:r w:rsidRPr="0036556C">
        <w:rPr>
          <w:rFonts w:eastAsia="MyriadPro-Semibold" w:hint="eastAsia"/>
          <w:sz w:val="22"/>
          <w:szCs w:val="22"/>
        </w:rPr>
        <w:t>é</w:t>
      </w:r>
      <w:r w:rsidRPr="0036556C">
        <w:rPr>
          <w:rFonts w:eastAsia="MyriadPro-Semibold"/>
          <w:sz w:val="22"/>
          <w:szCs w:val="22"/>
        </w:rPr>
        <w:t>snek</w:t>
      </w:r>
      <w:r w:rsidRPr="0036556C">
        <w:rPr>
          <w:rFonts w:eastAsia="MyriadPro-Semibold" w:hint="eastAsia"/>
          <w:sz w:val="22"/>
          <w:szCs w:val="22"/>
        </w:rPr>
        <w:t xml:space="preserve"> </w:t>
      </w:r>
      <w:r w:rsidRPr="0036556C">
        <w:rPr>
          <w:rFonts w:eastAsia="MyriadPro-Semibold"/>
          <w:sz w:val="22"/>
          <w:szCs w:val="22"/>
        </w:rPr>
        <w:t>megfelel</w:t>
      </w:r>
      <w:r w:rsidRPr="0036556C">
        <w:rPr>
          <w:rFonts w:eastAsia="MyriadPro-Semibold" w:hint="cs"/>
          <w:sz w:val="22"/>
          <w:szCs w:val="22"/>
        </w:rPr>
        <w:t>ő</w:t>
      </w:r>
      <w:r w:rsidRPr="0036556C">
        <w:rPr>
          <w:rFonts w:eastAsia="MyriadPro-Semibold"/>
          <w:sz w:val="22"/>
          <w:szCs w:val="22"/>
        </w:rPr>
        <w:t>en,</w:t>
      </w:r>
      <w:r w:rsidRPr="0036556C">
        <w:rPr>
          <w:rFonts w:eastAsia="MyriadPro-Semibold" w:hint="eastAsia"/>
          <w:sz w:val="22"/>
          <w:szCs w:val="22"/>
        </w:rPr>
        <w:t xml:space="preserve"> szállítói finanszírozási formában, a Ptk. 6:130. </w:t>
      </w:r>
      <w:r w:rsidRPr="0036556C">
        <w:rPr>
          <w:rFonts w:eastAsia="MyriadPro-Semibold" w:hint="eastAsia"/>
          <w:sz w:val="22"/>
          <w:szCs w:val="22"/>
        </w:rPr>
        <w:t>§</w:t>
      </w:r>
      <w:r w:rsidRPr="0036556C">
        <w:rPr>
          <w:rFonts w:eastAsia="MyriadPro-Semibold" w:hint="eastAsia"/>
          <w:sz w:val="22"/>
          <w:szCs w:val="22"/>
        </w:rPr>
        <w:t xml:space="preserve"> (1)</w:t>
      </w:r>
      <w:r w:rsidRPr="0036556C">
        <w:rPr>
          <w:rFonts w:eastAsia="MyriadPro-Semibold" w:hint="eastAsia"/>
          <w:sz w:val="22"/>
          <w:szCs w:val="22"/>
        </w:rPr>
        <w:t>–</w:t>
      </w:r>
      <w:r w:rsidRPr="0036556C">
        <w:rPr>
          <w:rFonts w:eastAsia="MyriadPro-Semibold" w:hint="eastAsia"/>
          <w:sz w:val="22"/>
          <w:szCs w:val="22"/>
        </w:rPr>
        <w:t xml:space="preserve">(2) bekezdésében foglaltaktól </w:t>
      </w:r>
      <w:r w:rsidRPr="0036556C">
        <w:rPr>
          <w:rFonts w:eastAsia="MyriadPro-Semibold"/>
          <w:sz w:val="22"/>
          <w:szCs w:val="22"/>
        </w:rPr>
        <w:t>elt</w:t>
      </w:r>
      <w:r w:rsidRPr="0036556C">
        <w:rPr>
          <w:rFonts w:eastAsia="MyriadPro-Semibold" w:hint="eastAsia"/>
          <w:sz w:val="22"/>
          <w:szCs w:val="22"/>
        </w:rPr>
        <w:t>é</w:t>
      </w:r>
      <w:r w:rsidRPr="0036556C">
        <w:rPr>
          <w:rFonts w:eastAsia="MyriadPro-Semibold"/>
          <w:sz w:val="22"/>
          <w:szCs w:val="22"/>
        </w:rPr>
        <w:t>r</w:t>
      </w:r>
      <w:r w:rsidRPr="0036556C">
        <w:rPr>
          <w:rFonts w:eastAsia="MyriadPro-Semibold" w:hint="cs"/>
          <w:sz w:val="22"/>
          <w:szCs w:val="22"/>
        </w:rPr>
        <w:t>ő</w:t>
      </w:r>
      <w:r w:rsidRPr="0036556C">
        <w:rPr>
          <w:rFonts w:eastAsia="MyriadPro-Semibold"/>
          <w:sz w:val="22"/>
          <w:szCs w:val="22"/>
        </w:rPr>
        <w:t>en.</w:t>
      </w:r>
      <w:r w:rsidRPr="0036556C">
        <w:rPr>
          <w:rFonts w:eastAsia="MyriadPro-Semibold" w:hint="eastAsia"/>
          <w:sz w:val="22"/>
          <w:szCs w:val="22"/>
        </w:rPr>
        <w:t xml:space="preserve"> A kifizetések az adózás </w:t>
      </w:r>
      <w:r w:rsidRPr="0036556C">
        <w:rPr>
          <w:rFonts w:eastAsia="MyriadPro-Semibold"/>
          <w:sz w:val="22"/>
          <w:szCs w:val="22"/>
        </w:rPr>
        <w:t>rendj</w:t>
      </w:r>
      <w:r w:rsidRPr="0036556C">
        <w:rPr>
          <w:rFonts w:eastAsia="MyriadPro-Semibold" w:hint="eastAsia"/>
          <w:sz w:val="22"/>
          <w:szCs w:val="22"/>
        </w:rPr>
        <w:t>é</w:t>
      </w:r>
      <w:r w:rsidRPr="0036556C">
        <w:rPr>
          <w:rFonts w:eastAsia="MyriadPro-Semibold"/>
          <w:sz w:val="22"/>
          <w:szCs w:val="22"/>
        </w:rPr>
        <w:t>r</w:t>
      </w:r>
      <w:r w:rsidRPr="0036556C">
        <w:rPr>
          <w:rFonts w:eastAsia="MyriadPro-Semibold" w:hint="cs"/>
          <w:sz w:val="22"/>
          <w:szCs w:val="22"/>
        </w:rPr>
        <w:t>ő</w:t>
      </w:r>
      <w:r w:rsidRPr="0036556C">
        <w:rPr>
          <w:rFonts w:eastAsia="MyriadPro-Semibold"/>
          <w:sz w:val="22"/>
          <w:szCs w:val="22"/>
        </w:rPr>
        <w:t>l</w:t>
      </w:r>
      <w:r w:rsidRPr="0036556C">
        <w:rPr>
          <w:rFonts w:eastAsia="MyriadPro-Semibold" w:hint="eastAsia"/>
          <w:sz w:val="22"/>
          <w:szCs w:val="22"/>
        </w:rPr>
        <w:t xml:space="preserve"> szóló 2003. évi XCII. törvény 36/A </w:t>
      </w:r>
      <w:r w:rsidRPr="0036556C">
        <w:rPr>
          <w:rFonts w:eastAsia="MyriadPro-Semibold" w:hint="eastAsia"/>
          <w:sz w:val="22"/>
          <w:szCs w:val="22"/>
        </w:rPr>
        <w:t>§</w:t>
      </w:r>
      <w:r w:rsidRPr="0036556C">
        <w:rPr>
          <w:rFonts w:eastAsia="MyriadPro-Semibold" w:hint="eastAsia"/>
          <w:sz w:val="22"/>
          <w:szCs w:val="22"/>
        </w:rPr>
        <w:t xml:space="preserve"> hatálya alá esnek.</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5.4.</w:t>
      </w:r>
      <w:r w:rsidRPr="0036556C">
        <w:rPr>
          <w:sz w:val="22"/>
          <w:szCs w:val="22"/>
        </w:rPr>
        <w:t xml:space="preserve"> A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 igazol</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ra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r</w:t>
      </w:r>
      <w:r w:rsidRPr="0036556C">
        <w:rPr>
          <w:rFonts w:hint="eastAsia"/>
          <w:sz w:val="22"/>
          <w:szCs w:val="22"/>
        </w:rPr>
        <w:t>ő</w:t>
      </w:r>
      <w:r w:rsidRPr="0036556C">
        <w:rPr>
          <w:sz w:val="22"/>
          <w:szCs w:val="22"/>
        </w:rPr>
        <w:t xml:space="preserve">l </w:t>
      </w:r>
      <w:r w:rsidR="00D862C9" w:rsidRPr="00B00C82">
        <w:rPr>
          <w:sz w:val="22"/>
          <w:szCs w:val="22"/>
        </w:rPr>
        <w:t>EU fejleszt</w:t>
      </w:r>
      <w:r w:rsidR="00D862C9" w:rsidRPr="00B00C82">
        <w:rPr>
          <w:rFonts w:hint="eastAsia"/>
          <w:sz w:val="22"/>
          <w:szCs w:val="22"/>
        </w:rPr>
        <w:t>é</w:t>
      </w:r>
      <w:r w:rsidR="00D862C9" w:rsidRPr="00B00C82">
        <w:rPr>
          <w:sz w:val="22"/>
          <w:szCs w:val="22"/>
        </w:rPr>
        <w:t>sek v</w:t>
      </w:r>
      <w:r w:rsidR="00D862C9" w:rsidRPr="00B00C82">
        <w:rPr>
          <w:rFonts w:hint="eastAsia"/>
          <w:sz w:val="22"/>
          <w:szCs w:val="22"/>
        </w:rPr>
        <w:t>é</w:t>
      </w:r>
      <w:r w:rsidR="00D862C9" w:rsidRPr="00B00C82">
        <w:rPr>
          <w:sz w:val="22"/>
          <w:szCs w:val="22"/>
        </w:rPr>
        <w:t>grehajt</w:t>
      </w:r>
      <w:r w:rsidR="00D862C9" w:rsidRPr="00B00C82">
        <w:rPr>
          <w:rFonts w:hint="eastAsia"/>
          <w:sz w:val="22"/>
          <w:szCs w:val="22"/>
        </w:rPr>
        <w:t>á</w:t>
      </w:r>
      <w:r w:rsidR="00D862C9" w:rsidRPr="00B00C82">
        <w:rPr>
          <w:sz w:val="22"/>
          <w:szCs w:val="22"/>
        </w:rPr>
        <w:t>s</w:t>
      </w:r>
      <w:r w:rsidR="00D862C9" w:rsidRPr="00B00C82">
        <w:rPr>
          <w:rFonts w:hint="eastAsia"/>
          <w:sz w:val="22"/>
          <w:szCs w:val="22"/>
        </w:rPr>
        <w:t>áé</w:t>
      </w:r>
      <w:r w:rsidR="00D862C9" w:rsidRPr="00B00C82">
        <w:rPr>
          <w:sz w:val="22"/>
          <w:szCs w:val="22"/>
        </w:rPr>
        <w:t>rt felel</w:t>
      </w:r>
      <w:r w:rsidR="00D862C9" w:rsidRPr="00B00C82">
        <w:rPr>
          <w:rFonts w:hint="eastAsia"/>
          <w:sz w:val="22"/>
          <w:szCs w:val="22"/>
        </w:rPr>
        <w:t>ő</w:t>
      </w:r>
      <w:r w:rsidR="00D862C9" w:rsidRPr="00B00C82">
        <w:rPr>
          <w:sz w:val="22"/>
          <w:szCs w:val="22"/>
        </w:rPr>
        <w:t xml:space="preserve">s helyettes </w:t>
      </w:r>
      <w:r w:rsidR="00D862C9" w:rsidRPr="00B00C82">
        <w:rPr>
          <w:rFonts w:hint="eastAsia"/>
          <w:sz w:val="22"/>
          <w:szCs w:val="22"/>
        </w:rPr>
        <w:t>á</w:t>
      </w:r>
      <w:r w:rsidR="00D862C9" w:rsidRPr="00B00C82">
        <w:rPr>
          <w:sz w:val="22"/>
          <w:szCs w:val="22"/>
        </w:rPr>
        <w:t>llamtitk</w:t>
      </w:r>
      <w:r w:rsidR="00D862C9" w:rsidRPr="00B00C82">
        <w:rPr>
          <w:rFonts w:hint="eastAsia"/>
          <w:sz w:val="22"/>
          <w:szCs w:val="22"/>
        </w:rPr>
        <w:t>á</w:t>
      </w:r>
      <w:r w:rsidR="00D862C9" w:rsidRPr="00B00C82">
        <w:rPr>
          <w:sz w:val="22"/>
          <w:szCs w:val="22"/>
        </w:rPr>
        <w:t>r</w:t>
      </w:r>
      <w:r w:rsidR="00CE7CB0">
        <w:rPr>
          <w:sz w:val="22"/>
          <w:szCs w:val="22"/>
        </w:rPr>
        <w:t>ság</w:t>
      </w:r>
      <w:r w:rsidR="001E3485" w:rsidRPr="0036556C">
        <w:rPr>
          <w:sz w:val="22"/>
          <w:szCs w:val="22"/>
        </w:rPr>
        <w:t xml:space="preserve"> </w:t>
      </w:r>
      <w:r w:rsidR="00CE7CB0">
        <w:rPr>
          <w:sz w:val="22"/>
          <w:szCs w:val="22"/>
        </w:rPr>
        <w:t>titkárság</w:t>
      </w:r>
      <w:r w:rsidRPr="0036556C">
        <w:rPr>
          <w:color w:val="000000"/>
          <w:sz w:val="22"/>
          <w:szCs w:val="22"/>
        </w:rPr>
        <w:t>vezet</w:t>
      </w:r>
      <w:r w:rsidRPr="0036556C">
        <w:rPr>
          <w:rFonts w:hint="eastAsia"/>
          <w:color w:val="000000"/>
          <w:sz w:val="22"/>
          <w:szCs w:val="22"/>
        </w:rPr>
        <w:t>ő</w:t>
      </w:r>
      <w:r w:rsidRPr="0036556C">
        <w:rPr>
          <w:color w:val="000000"/>
          <w:sz w:val="22"/>
          <w:szCs w:val="22"/>
        </w:rPr>
        <w:t xml:space="preserve">je, vagy az </w:t>
      </w:r>
      <w:r w:rsidRPr="0036556C">
        <w:rPr>
          <w:rFonts w:hint="eastAsia"/>
          <w:color w:val="000000"/>
          <w:sz w:val="22"/>
          <w:szCs w:val="22"/>
        </w:rPr>
        <w:t>á</w:t>
      </w:r>
      <w:r w:rsidRPr="0036556C">
        <w:rPr>
          <w:color w:val="000000"/>
          <w:sz w:val="22"/>
          <w:szCs w:val="22"/>
        </w:rPr>
        <w:t xml:space="preserve">ltala </w:t>
      </w:r>
      <w:r w:rsidRPr="0036556C">
        <w:rPr>
          <w:rFonts w:hint="eastAsia"/>
          <w:color w:val="000000"/>
          <w:sz w:val="22"/>
          <w:szCs w:val="22"/>
        </w:rPr>
        <w:t>í</w:t>
      </w:r>
      <w:r w:rsidRPr="0036556C">
        <w:rPr>
          <w:color w:val="000000"/>
          <w:sz w:val="22"/>
          <w:szCs w:val="22"/>
        </w:rPr>
        <w:t>r</w:t>
      </w:r>
      <w:r w:rsidRPr="0036556C">
        <w:rPr>
          <w:rFonts w:hint="eastAsia"/>
          <w:color w:val="000000"/>
          <w:sz w:val="22"/>
          <w:szCs w:val="22"/>
        </w:rPr>
        <w:t>á</w:t>
      </w:r>
      <w:r w:rsidRPr="0036556C">
        <w:rPr>
          <w:color w:val="000000"/>
          <w:sz w:val="22"/>
          <w:szCs w:val="22"/>
        </w:rPr>
        <w:t>sban meghatalmazott szem</w:t>
      </w:r>
      <w:r w:rsidRPr="0036556C">
        <w:rPr>
          <w:rFonts w:hint="eastAsia"/>
          <w:color w:val="000000"/>
          <w:sz w:val="22"/>
          <w:szCs w:val="22"/>
        </w:rPr>
        <w:t>é</w:t>
      </w:r>
      <w:r w:rsidRPr="0036556C">
        <w:rPr>
          <w:color w:val="000000"/>
          <w:sz w:val="22"/>
          <w:szCs w:val="22"/>
        </w:rPr>
        <w:t xml:space="preserve">ly </w:t>
      </w:r>
      <w:r w:rsidRPr="0036556C">
        <w:rPr>
          <w:sz w:val="22"/>
          <w:szCs w:val="22"/>
        </w:rPr>
        <w:t>jogosult.</w:t>
      </w:r>
    </w:p>
    <w:p w:rsidR="004F7427" w:rsidRPr="0036556C" w:rsidRDefault="004F7427" w:rsidP="004F7427">
      <w:pPr>
        <w:widowControl w:val="0"/>
        <w:jc w:val="both"/>
        <w:rPr>
          <w:sz w:val="22"/>
          <w:szCs w:val="22"/>
        </w:rPr>
      </w:pPr>
    </w:p>
    <w:p w:rsidR="004F7427" w:rsidRPr="0036556C" w:rsidRDefault="004F7427" w:rsidP="004F7427">
      <w:pPr>
        <w:widowControl w:val="0"/>
        <w:jc w:val="both"/>
        <w:rPr>
          <w:rFonts w:eastAsia="MyriadPro-Semibold" w:hint="eastAsia"/>
          <w:sz w:val="22"/>
          <w:szCs w:val="22"/>
        </w:rPr>
      </w:pPr>
      <w:r w:rsidRPr="0036556C">
        <w:rPr>
          <w:b/>
          <w:sz w:val="22"/>
          <w:szCs w:val="22"/>
        </w:rPr>
        <w:t>5.5.</w:t>
      </w:r>
      <w:r w:rsidRPr="0036556C">
        <w:rPr>
          <w:sz w:val="22"/>
          <w:szCs w:val="22"/>
        </w:rPr>
        <w:tab/>
        <w:t>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si d</w:t>
      </w:r>
      <w:r w:rsidRPr="0036556C">
        <w:rPr>
          <w:rFonts w:hint="eastAsia"/>
          <w:sz w:val="22"/>
          <w:szCs w:val="22"/>
        </w:rPr>
        <w:t>í</w:t>
      </w:r>
      <w:r w:rsidRPr="0036556C">
        <w:rPr>
          <w:sz w:val="22"/>
          <w:szCs w:val="22"/>
        </w:rPr>
        <w:t>j tartalmazza a Megb</w:t>
      </w:r>
      <w:r w:rsidRPr="0036556C">
        <w:rPr>
          <w:rFonts w:hint="eastAsia"/>
          <w:sz w:val="22"/>
          <w:szCs w:val="22"/>
        </w:rPr>
        <w:t>í</w:t>
      </w:r>
      <w:r w:rsidRPr="0036556C">
        <w:rPr>
          <w:sz w:val="22"/>
          <w:szCs w:val="22"/>
        </w:rPr>
        <w:t xml:space="preserve">zottnak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szerinti feladat v</w:t>
      </w:r>
      <w:r w:rsidRPr="0036556C">
        <w:rPr>
          <w:rFonts w:hint="eastAsia"/>
          <w:sz w:val="22"/>
          <w:szCs w:val="22"/>
        </w:rPr>
        <w:t>é</w:t>
      </w:r>
      <w:r w:rsidRPr="0036556C">
        <w:rPr>
          <w:sz w:val="22"/>
          <w:szCs w:val="22"/>
        </w:rPr>
        <w:t>gz</w:t>
      </w:r>
      <w:r w:rsidRPr="0036556C">
        <w:rPr>
          <w:rFonts w:hint="eastAsia"/>
          <w:sz w:val="22"/>
          <w:szCs w:val="22"/>
        </w:rPr>
        <w:t>é</w:t>
      </w:r>
      <w:r w:rsidRPr="0036556C">
        <w:rPr>
          <w:sz w:val="22"/>
          <w:szCs w:val="22"/>
        </w:rPr>
        <w:t>se sor</w:t>
      </w:r>
      <w:r w:rsidRPr="0036556C">
        <w:rPr>
          <w:rFonts w:hint="eastAsia"/>
          <w:sz w:val="22"/>
          <w:szCs w:val="22"/>
        </w:rPr>
        <w:t>á</w:t>
      </w:r>
      <w:r w:rsidRPr="0036556C">
        <w:rPr>
          <w:sz w:val="22"/>
          <w:szCs w:val="22"/>
        </w:rPr>
        <w:t>n felmer</w:t>
      </w:r>
      <w:r w:rsidRPr="0036556C">
        <w:rPr>
          <w:rFonts w:hint="eastAsia"/>
          <w:sz w:val="22"/>
          <w:szCs w:val="22"/>
        </w:rPr>
        <w:t>ü</w:t>
      </w:r>
      <w:r w:rsidRPr="0036556C">
        <w:rPr>
          <w:sz w:val="22"/>
          <w:szCs w:val="22"/>
        </w:rPr>
        <w:t>l</w:t>
      </w:r>
      <w:r w:rsidRPr="0036556C">
        <w:rPr>
          <w:rFonts w:hint="eastAsia"/>
          <w:sz w:val="22"/>
          <w:szCs w:val="22"/>
        </w:rPr>
        <w:t>ő</w:t>
      </w:r>
      <w:r w:rsidRPr="0036556C">
        <w:rPr>
          <w:sz w:val="22"/>
          <w:szCs w:val="22"/>
        </w:rPr>
        <w:t xml:space="preserve"> mindennem</w:t>
      </w:r>
      <w:r w:rsidRPr="0036556C">
        <w:rPr>
          <w:rFonts w:hint="eastAsia"/>
          <w:sz w:val="22"/>
          <w:szCs w:val="22"/>
        </w:rPr>
        <w:t>ű</w:t>
      </w:r>
      <w:r w:rsidRPr="0036556C">
        <w:rPr>
          <w:sz w:val="22"/>
          <w:szCs w:val="22"/>
        </w:rPr>
        <w:t xml:space="preserve"> k</w:t>
      </w:r>
      <w:r w:rsidRPr="0036556C">
        <w:rPr>
          <w:rFonts w:hint="eastAsia"/>
          <w:sz w:val="22"/>
          <w:szCs w:val="22"/>
        </w:rPr>
        <w:t>ö</w:t>
      </w:r>
      <w:r w:rsidRPr="0036556C">
        <w:rPr>
          <w:sz w:val="22"/>
          <w:szCs w:val="22"/>
        </w:rPr>
        <w:t>lts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 xml:space="preserve">t </w:t>
      </w:r>
      <w:r w:rsidRPr="0036556C">
        <w:rPr>
          <w:rFonts w:hint="eastAsia"/>
          <w:sz w:val="22"/>
          <w:szCs w:val="22"/>
        </w:rPr>
        <w:t>é</w:t>
      </w:r>
      <w:r w:rsidRPr="0036556C">
        <w:rPr>
          <w:sz w:val="22"/>
          <w:szCs w:val="22"/>
        </w:rPr>
        <w:t>s egy</w:t>
      </w:r>
      <w:r w:rsidRPr="0036556C">
        <w:rPr>
          <w:rFonts w:hint="eastAsia"/>
          <w:sz w:val="22"/>
          <w:szCs w:val="22"/>
        </w:rPr>
        <w:t>é</w:t>
      </w:r>
      <w:r w:rsidRPr="0036556C">
        <w:rPr>
          <w:sz w:val="22"/>
          <w:szCs w:val="22"/>
        </w:rPr>
        <w:t>b kiad</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t, ez</w:t>
      </w:r>
      <w:r w:rsidRPr="0036556C">
        <w:rPr>
          <w:rFonts w:hint="eastAsia"/>
          <w:sz w:val="22"/>
          <w:szCs w:val="22"/>
        </w:rPr>
        <w:t>é</w:t>
      </w:r>
      <w:r w:rsidRPr="0036556C">
        <w:rPr>
          <w:sz w:val="22"/>
          <w:szCs w:val="22"/>
        </w:rPr>
        <w:t>rt a Megb</w:t>
      </w:r>
      <w:r w:rsidRPr="0036556C">
        <w:rPr>
          <w:rFonts w:hint="eastAsia"/>
          <w:sz w:val="22"/>
          <w:szCs w:val="22"/>
        </w:rPr>
        <w:t>í</w:t>
      </w:r>
      <w:r w:rsidRPr="0036556C">
        <w:rPr>
          <w:sz w:val="22"/>
          <w:szCs w:val="22"/>
        </w:rPr>
        <w:t>zott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val szemben tov</w:t>
      </w:r>
      <w:r w:rsidRPr="0036556C">
        <w:rPr>
          <w:rFonts w:hint="eastAsia"/>
          <w:sz w:val="22"/>
          <w:szCs w:val="22"/>
        </w:rPr>
        <w:t>á</w:t>
      </w:r>
      <w:r w:rsidRPr="0036556C">
        <w:rPr>
          <w:sz w:val="22"/>
          <w:szCs w:val="22"/>
        </w:rPr>
        <w:t>bbi k</w:t>
      </w:r>
      <w:r w:rsidRPr="0036556C">
        <w:rPr>
          <w:rFonts w:hint="eastAsia"/>
          <w:sz w:val="22"/>
          <w:szCs w:val="22"/>
        </w:rPr>
        <w:t>ö</w:t>
      </w:r>
      <w:r w:rsidRPr="0036556C">
        <w:rPr>
          <w:sz w:val="22"/>
          <w:szCs w:val="22"/>
        </w:rPr>
        <w:t>lts</w:t>
      </w:r>
      <w:r w:rsidRPr="0036556C">
        <w:rPr>
          <w:rFonts w:hint="eastAsia"/>
          <w:sz w:val="22"/>
          <w:szCs w:val="22"/>
        </w:rPr>
        <w:t>é</w:t>
      </w:r>
      <w:r w:rsidRPr="0036556C">
        <w:rPr>
          <w:sz w:val="22"/>
          <w:szCs w:val="22"/>
        </w:rPr>
        <w:t>gig</w:t>
      </w:r>
      <w:r w:rsidRPr="0036556C">
        <w:rPr>
          <w:rFonts w:hint="eastAsia"/>
          <w:sz w:val="22"/>
          <w:szCs w:val="22"/>
        </w:rPr>
        <w:t>é</w:t>
      </w:r>
      <w:r w:rsidRPr="0036556C">
        <w:rPr>
          <w:sz w:val="22"/>
          <w:szCs w:val="22"/>
        </w:rPr>
        <w:t xml:space="preserve">nnyel nem </w:t>
      </w:r>
      <w:r w:rsidRPr="0036556C">
        <w:rPr>
          <w:rFonts w:hint="eastAsia"/>
          <w:sz w:val="22"/>
          <w:szCs w:val="22"/>
        </w:rPr>
        <w:t>é</w:t>
      </w:r>
      <w:r w:rsidRPr="0036556C">
        <w:rPr>
          <w:sz w:val="22"/>
          <w:szCs w:val="22"/>
        </w:rPr>
        <w:t>lhet. A Megb</w:t>
      </w:r>
      <w:r w:rsidRPr="0036556C">
        <w:rPr>
          <w:rFonts w:hint="eastAsia"/>
          <w:sz w:val="22"/>
          <w:szCs w:val="22"/>
        </w:rPr>
        <w:t>í</w:t>
      </w:r>
      <w:r w:rsidRPr="0036556C">
        <w:rPr>
          <w:sz w:val="22"/>
          <w:szCs w:val="22"/>
        </w:rPr>
        <w:t>zott s</w:t>
      </w:r>
      <w:r w:rsidRPr="0036556C">
        <w:rPr>
          <w:rFonts w:eastAsia="MyriadPro-Semibold" w:hint="eastAsia"/>
          <w:sz w:val="22"/>
          <w:szCs w:val="22"/>
        </w:rPr>
        <w:t xml:space="preserve">zállítói </w:t>
      </w:r>
      <w:r w:rsidRPr="0036556C">
        <w:rPr>
          <w:rFonts w:eastAsia="MyriadPro-Semibold"/>
          <w:sz w:val="22"/>
          <w:szCs w:val="22"/>
        </w:rPr>
        <w:t>el</w:t>
      </w:r>
      <w:r w:rsidRPr="0036556C">
        <w:rPr>
          <w:rFonts w:eastAsia="MyriadPro-Semibold" w:hint="cs"/>
          <w:sz w:val="22"/>
          <w:szCs w:val="22"/>
        </w:rPr>
        <w:t>ő</w:t>
      </w:r>
      <w:r w:rsidRPr="0036556C">
        <w:rPr>
          <w:rFonts w:eastAsia="MyriadPro-Semibold"/>
          <w:sz w:val="22"/>
          <w:szCs w:val="22"/>
        </w:rPr>
        <w:t>leget</w:t>
      </w:r>
      <w:r w:rsidRPr="0036556C">
        <w:rPr>
          <w:rFonts w:eastAsia="MyriadPro-Semibold" w:hint="eastAsia"/>
          <w:sz w:val="22"/>
          <w:szCs w:val="22"/>
        </w:rPr>
        <w:t xml:space="preserve"> a 272/2014. (XI. 5.) Korm. rendelet 118/A</w:t>
      </w:r>
      <w:r w:rsidRPr="0036556C">
        <w:rPr>
          <w:rFonts w:eastAsia="MyriadPro-Semibold"/>
          <w:sz w:val="22"/>
          <w:szCs w:val="22"/>
        </w:rPr>
        <w:t xml:space="preserve">. </w:t>
      </w:r>
      <w:r w:rsidRPr="0036556C">
        <w:rPr>
          <w:rFonts w:eastAsia="MyriadPro-Semibold" w:hint="eastAsia"/>
          <w:sz w:val="22"/>
          <w:szCs w:val="22"/>
        </w:rPr>
        <w:t>§</w:t>
      </w:r>
      <w:r w:rsidRPr="0036556C">
        <w:rPr>
          <w:rFonts w:eastAsia="MyriadPro-Semibold"/>
          <w:sz w:val="22"/>
          <w:szCs w:val="22"/>
        </w:rPr>
        <w:t xml:space="preserve"> </w:t>
      </w:r>
      <w:r w:rsidRPr="0036556C">
        <w:rPr>
          <w:rFonts w:eastAsia="MyriadPro-Semibold" w:hint="eastAsia"/>
          <w:sz w:val="22"/>
          <w:szCs w:val="22"/>
        </w:rPr>
        <w:t>é</w:t>
      </w:r>
      <w:r w:rsidRPr="0036556C">
        <w:rPr>
          <w:rFonts w:eastAsia="MyriadPro-Semibold"/>
          <w:sz w:val="22"/>
          <w:szCs w:val="22"/>
        </w:rPr>
        <w:t xml:space="preserve">s 119. </w:t>
      </w:r>
      <w:r w:rsidRPr="0036556C">
        <w:rPr>
          <w:rFonts w:eastAsia="MyriadPro-Semibold" w:hint="eastAsia"/>
          <w:sz w:val="22"/>
          <w:szCs w:val="22"/>
        </w:rPr>
        <w:t>§</w:t>
      </w:r>
      <w:r w:rsidRPr="0036556C">
        <w:rPr>
          <w:rFonts w:eastAsia="MyriadPro-Semibold"/>
          <w:sz w:val="22"/>
          <w:szCs w:val="22"/>
        </w:rPr>
        <w:t xml:space="preserve"> el</w:t>
      </w:r>
      <w:r w:rsidRPr="0036556C">
        <w:rPr>
          <w:rFonts w:eastAsia="MyriadPro-Semibold" w:hint="cs"/>
          <w:sz w:val="22"/>
          <w:szCs w:val="22"/>
        </w:rPr>
        <w:t>ő</w:t>
      </w:r>
      <w:r w:rsidRPr="0036556C">
        <w:rPr>
          <w:rFonts w:eastAsia="MyriadPro-Semibold" w:hint="eastAsia"/>
          <w:sz w:val="22"/>
          <w:szCs w:val="22"/>
        </w:rPr>
        <w:t>í</w:t>
      </w:r>
      <w:r w:rsidRPr="0036556C">
        <w:rPr>
          <w:rFonts w:eastAsia="MyriadPro-Semibold"/>
          <w:sz w:val="22"/>
          <w:szCs w:val="22"/>
        </w:rPr>
        <w:t>r</w:t>
      </w:r>
      <w:r w:rsidRPr="0036556C">
        <w:rPr>
          <w:rFonts w:eastAsia="MyriadPro-Semibold" w:hint="eastAsia"/>
          <w:sz w:val="22"/>
          <w:szCs w:val="22"/>
        </w:rPr>
        <w:t>á</w:t>
      </w:r>
      <w:r w:rsidRPr="0036556C">
        <w:rPr>
          <w:rFonts w:eastAsia="MyriadPro-Semibold"/>
          <w:sz w:val="22"/>
          <w:szCs w:val="22"/>
        </w:rPr>
        <w:t>sai alapj</w:t>
      </w:r>
      <w:r w:rsidRPr="0036556C">
        <w:rPr>
          <w:rFonts w:eastAsia="MyriadPro-Semibold" w:hint="eastAsia"/>
          <w:sz w:val="22"/>
          <w:szCs w:val="22"/>
        </w:rPr>
        <w:t>á</w:t>
      </w:r>
      <w:r w:rsidRPr="0036556C">
        <w:rPr>
          <w:rFonts w:eastAsia="MyriadPro-Semibold"/>
          <w:sz w:val="22"/>
          <w:szCs w:val="22"/>
        </w:rPr>
        <w:t xml:space="preserve">n, valamint a Kbt. 135. </w:t>
      </w:r>
      <w:r w:rsidRPr="0036556C">
        <w:rPr>
          <w:rFonts w:eastAsia="MyriadPro-Semibold" w:hint="eastAsia"/>
          <w:sz w:val="22"/>
          <w:szCs w:val="22"/>
        </w:rPr>
        <w:t>§</w:t>
      </w:r>
      <w:r w:rsidRPr="0036556C">
        <w:rPr>
          <w:rFonts w:eastAsia="MyriadPro-Semibold"/>
          <w:sz w:val="22"/>
          <w:szCs w:val="22"/>
        </w:rPr>
        <w:t xml:space="preserve"> (9) </w:t>
      </w:r>
      <w:proofErr w:type="spellStart"/>
      <w:r w:rsidRPr="0036556C">
        <w:rPr>
          <w:rFonts w:eastAsia="MyriadPro-Semibold" w:hint="eastAsia"/>
          <w:sz w:val="22"/>
          <w:szCs w:val="22"/>
        </w:rPr>
        <w:t>bek.-ben</w:t>
      </w:r>
      <w:proofErr w:type="spellEnd"/>
      <w:r w:rsidRPr="0036556C">
        <w:rPr>
          <w:rFonts w:eastAsia="MyriadPro-Semibold" w:hint="eastAsia"/>
          <w:sz w:val="22"/>
          <w:szCs w:val="22"/>
        </w:rPr>
        <w:t xml:space="preserve"> foglaltak figyelembe vételével igényelhet.</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5.6.</w:t>
      </w:r>
      <w:r w:rsidRPr="0036556C">
        <w:rPr>
          <w:b/>
          <w:sz w:val="22"/>
          <w:szCs w:val="22"/>
        </w:rPr>
        <w:tab/>
      </w:r>
      <w:r w:rsidRPr="0036556C">
        <w:rPr>
          <w:sz w:val="22"/>
          <w:szCs w:val="22"/>
        </w:rPr>
        <w:t>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jogosult a Megb</w:t>
      </w:r>
      <w:r w:rsidRPr="0036556C">
        <w:rPr>
          <w:rFonts w:hint="eastAsia"/>
          <w:sz w:val="22"/>
          <w:szCs w:val="22"/>
        </w:rPr>
        <w:t>í</w:t>
      </w:r>
      <w:r w:rsidRPr="0036556C">
        <w:rPr>
          <w:sz w:val="22"/>
          <w:szCs w:val="22"/>
        </w:rPr>
        <w:t xml:space="preserve">zott </w:t>
      </w:r>
      <w:r w:rsidRPr="0036556C">
        <w:rPr>
          <w:rFonts w:hint="eastAsia"/>
          <w:sz w:val="22"/>
          <w:szCs w:val="22"/>
        </w:rPr>
        <w:t>á</w:t>
      </w:r>
      <w:r w:rsidRPr="0036556C">
        <w:rPr>
          <w:sz w:val="22"/>
          <w:szCs w:val="22"/>
        </w:rPr>
        <w:t>ltal beny</w:t>
      </w:r>
      <w:r w:rsidRPr="0036556C">
        <w:rPr>
          <w:rFonts w:hint="eastAsia"/>
          <w:sz w:val="22"/>
          <w:szCs w:val="22"/>
        </w:rPr>
        <w:t>ú</w:t>
      </w:r>
      <w:r w:rsidRPr="0036556C">
        <w:rPr>
          <w:sz w:val="22"/>
          <w:szCs w:val="22"/>
        </w:rPr>
        <w:t>jtott sz</w:t>
      </w:r>
      <w:r w:rsidRPr="0036556C">
        <w:rPr>
          <w:rFonts w:hint="eastAsia"/>
          <w:sz w:val="22"/>
          <w:szCs w:val="22"/>
        </w:rPr>
        <w:t>á</w:t>
      </w:r>
      <w:r w:rsidRPr="0036556C">
        <w:rPr>
          <w:sz w:val="22"/>
          <w:szCs w:val="22"/>
        </w:rPr>
        <w:t>ml</w:t>
      </w:r>
      <w:r w:rsidRPr="0036556C">
        <w:rPr>
          <w:rFonts w:hint="eastAsia"/>
          <w:sz w:val="22"/>
          <w:szCs w:val="22"/>
        </w:rPr>
        <w:t>á</w:t>
      </w:r>
      <w:r w:rsidRPr="0036556C">
        <w:rPr>
          <w:sz w:val="22"/>
          <w:szCs w:val="22"/>
        </w:rPr>
        <w:t>val szemben kifog</w:t>
      </w:r>
      <w:r w:rsidRPr="0036556C">
        <w:rPr>
          <w:rFonts w:hint="eastAsia"/>
          <w:sz w:val="22"/>
          <w:szCs w:val="22"/>
        </w:rPr>
        <w:t>á</w:t>
      </w:r>
      <w:r w:rsidRPr="0036556C">
        <w:rPr>
          <w:sz w:val="22"/>
          <w:szCs w:val="22"/>
        </w:rPr>
        <w:t xml:space="preserve">ssal </w:t>
      </w:r>
      <w:r w:rsidRPr="0036556C">
        <w:rPr>
          <w:rFonts w:hint="eastAsia"/>
          <w:sz w:val="22"/>
          <w:szCs w:val="22"/>
        </w:rPr>
        <w:t>é</w:t>
      </w:r>
      <w:r w:rsidRPr="0036556C">
        <w:rPr>
          <w:sz w:val="22"/>
          <w:szCs w:val="22"/>
        </w:rPr>
        <w:t>lni.</w:t>
      </w:r>
    </w:p>
    <w:p w:rsidR="004F7427" w:rsidRPr="0036556C" w:rsidRDefault="004F7427" w:rsidP="004F7427">
      <w:pPr>
        <w:widowControl w:val="0"/>
        <w:jc w:val="both"/>
        <w:rPr>
          <w:sz w:val="22"/>
          <w:szCs w:val="22"/>
        </w:rPr>
      </w:pPr>
    </w:p>
    <w:p w:rsidR="004F7427" w:rsidRPr="0036556C" w:rsidRDefault="004F7427" w:rsidP="004F7427">
      <w:pPr>
        <w:widowControl w:val="0"/>
        <w:tabs>
          <w:tab w:val="left" w:pos="567"/>
        </w:tabs>
        <w:jc w:val="both"/>
        <w:rPr>
          <w:b/>
          <w:sz w:val="22"/>
          <w:szCs w:val="22"/>
        </w:rPr>
      </w:pPr>
      <w:r w:rsidRPr="0036556C">
        <w:rPr>
          <w:b/>
          <w:sz w:val="22"/>
          <w:szCs w:val="22"/>
        </w:rPr>
        <w:t>5.7.</w:t>
      </w:r>
      <w:r w:rsidRPr="0036556C">
        <w:rPr>
          <w:sz w:val="22"/>
          <w:szCs w:val="22"/>
        </w:rPr>
        <w:tab/>
        <w:t>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si d</w:t>
      </w:r>
      <w:r w:rsidRPr="0036556C">
        <w:rPr>
          <w:rFonts w:hint="eastAsia"/>
          <w:sz w:val="22"/>
          <w:szCs w:val="22"/>
        </w:rPr>
        <w:t>í</w:t>
      </w:r>
      <w:r w:rsidRPr="0036556C">
        <w:rPr>
          <w:sz w:val="22"/>
          <w:szCs w:val="22"/>
        </w:rPr>
        <w:t>j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á</w:t>
      </w:r>
      <w:r w:rsidRPr="0036556C">
        <w:rPr>
          <w:sz w:val="22"/>
          <w:szCs w:val="22"/>
        </w:rPr>
        <w:t>ltali kifizet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nek fedezete a K</w:t>
      </w:r>
      <w:r w:rsidRPr="0036556C">
        <w:rPr>
          <w:rFonts w:hint="eastAsia"/>
          <w:sz w:val="22"/>
          <w:szCs w:val="22"/>
        </w:rPr>
        <w:t>Ö</w:t>
      </w:r>
      <w:r w:rsidRPr="0036556C">
        <w:rPr>
          <w:sz w:val="22"/>
          <w:szCs w:val="22"/>
        </w:rPr>
        <w:t>FOP-3.2.2-16-2016-00001 sz</w:t>
      </w:r>
      <w:r w:rsidRPr="0036556C">
        <w:rPr>
          <w:rFonts w:hint="eastAsia"/>
          <w:sz w:val="22"/>
          <w:szCs w:val="22"/>
        </w:rPr>
        <w:t>á</w:t>
      </w:r>
      <w:r w:rsidRPr="0036556C">
        <w:rPr>
          <w:sz w:val="22"/>
          <w:szCs w:val="22"/>
        </w:rPr>
        <w:t>m</w:t>
      </w:r>
      <w:r w:rsidRPr="0036556C">
        <w:rPr>
          <w:rFonts w:hint="eastAsia"/>
          <w:sz w:val="22"/>
          <w:szCs w:val="22"/>
        </w:rPr>
        <w:t>ú</w:t>
      </w:r>
      <w:r w:rsidRPr="0036556C">
        <w:rPr>
          <w:sz w:val="22"/>
          <w:szCs w:val="22"/>
        </w:rPr>
        <w:t xml:space="preserve"> projekt terh</w:t>
      </w:r>
      <w:r w:rsidRPr="0036556C">
        <w:rPr>
          <w:rFonts w:hint="eastAsia"/>
          <w:sz w:val="22"/>
          <w:szCs w:val="22"/>
        </w:rPr>
        <w:t>é</w:t>
      </w:r>
      <w:r w:rsidRPr="0036556C">
        <w:rPr>
          <w:sz w:val="22"/>
          <w:szCs w:val="22"/>
        </w:rPr>
        <w:t>re rendelkez</w:t>
      </w:r>
      <w:r w:rsidRPr="0036556C">
        <w:rPr>
          <w:rFonts w:hint="eastAsia"/>
          <w:sz w:val="22"/>
          <w:szCs w:val="22"/>
        </w:rPr>
        <w:t>é</w:t>
      </w:r>
      <w:r w:rsidRPr="0036556C">
        <w:rPr>
          <w:sz w:val="22"/>
          <w:szCs w:val="22"/>
        </w:rPr>
        <w:t xml:space="preserve">sre </w:t>
      </w:r>
      <w:r w:rsidRPr="0036556C">
        <w:rPr>
          <w:rFonts w:hint="eastAsia"/>
          <w:sz w:val="22"/>
          <w:szCs w:val="22"/>
        </w:rPr>
        <w:t>á</w:t>
      </w:r>
      <w:r w:rsidRPr="0036556C">
        <w:rPr>
          <w:sz w:val="22"/>
          <w:szCs w:val="22"/>
        </w:rPr>
        <w:t>ll.</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5.8.</w:t>
      </w:r>
      <w:r w:rsidRPr="0036556C">
        <w:rPr>
          <w:b/>
          <w:sz w:val="22"/>
          <w:szCs w:val="22"/>
        </w:rPr>
        <w:tab/>
      </w:r>
      <w:r w:rsidRPr="0036556C">
        <w:rPr>
          <w:sz w:val="22"/>
          <w:szCs w:val="22"/>
        </w:rPr>
        <w:t>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fizet</w:t>
      </w:r>
      <w:r w:rsidRPr="0036556C">
        <w:rPr>
          <w:rFonts w:hint="eastAsia"/>
          <w:sz w:val="22"/>
          <w:szCs w:val="22"/>
        </w:rPr>
        <w:t>é</w:t>
      </w:r>
      <w:r w:rsidRPr="0036556C">
        <w:rPr>
          <w:sz w:val="22"/>
          <w:szCs w:val="22"/>
        </w:rPr>
        <w:t>si k</w:t>
      </w:r>
      <w:r w:rsidRPr="0036556C">
        <w:rPr>
          <w:rFonts w:hint="eastAsia"/>
          <w:sz w:val="22"/>
          <w:szCs w:val="22"/>
        </w:rPr>
        <w:t>é</w:t>
      </w:r>
      <w:r w:rsidRPr="0036556C">
        <w:rPr>
          <w:sz w:val="22"/>
          <w:szCs w:val="22"/>
        </w:rPr>
        <w:t>sedelme eset</w:t>
      </w:r>
      <w:r w:rsidRPr="0036556C">
        <w:rPr>
          <w:rFonts w:hint="eastAsia"/>
          <w:sz w:val="22"/>
          <w:szCs w:val="22"/>
        </w:rPr>
        <w:t>é</w:t>
      </w:r>
      <w:r w:rsidRPr="0036556C">
        <w:rPr>
          <w:sz w:val="22"/>
          <w:szCs w:val="22"/>
        </w:rPr>
        <w:t>n a Megb</w:t>
      </w:r>
      <w:r w:rsidRPr="0036556C">
        <w:rPr>
          <w:rFonts w:hint="eastAsia"/>
          <w:sz w:val="22"/>
          <w:szCs w:val="22"/>
        </w:rPr>
        <w:t>í</w:t>
      </w:r>
      <w:r w:rsidRPr="0036556C">
        <w:rPr>
          <w:sz w:val="22"/>
          <w:szCs w:val="22"/>
        </w:rPr>
        <w:t>zottat a k</w:t>
      </w:r>
      <w:r w:rsidRPr="0036556C">
        <w:rPr>
          <w:rFonts w:hint="eastAsia"/>
          <w:sz w:val="22"/>
          <w:szCs w:val="22"/>
        </w:rPr>
        <w:t>é</w:t>
      </w:r>
      <w:r w:rsidRPr="0036556C">
        <w:rPr>
          <w:sz w:val="22"/>
          <w:szCs w:val="22"/>
        </w:rPr>
        <w:t>sedelmes id</w:t>
      </w:r>
      <w:r w:rsidRPr="0036556C">
        <w:rPr>
          <w:rFonts w:hint="eastAsia"/>
          <w:sz w:val="22"/>
          <w:szCs w:val="22"/>
        </w:rPr>
        <w:t>ő</w:t>
      </w:r>
      <w:r w:rsidRPr="0036556C">
        <w:rPr>
          <w:sz w:val="22"/>
          <w:szCs w:val="22"/>
        </w:rPr>
        <w:t>szakra vonatkoz</w:t>
      </w:r>
      <w:r w:rsidRPr="0036556C">
        <w:rPr>
          <w:rFonts w:hint="eastAsia"/>
          <w:sz w:val="22"/>
          <w:szCs w:val="22"/>
        </w:rPr>
        <w:t>ó</w:t>
      </w:r>
      <w:r w:rsidRPr="0036556C">
        <w:rPr>
          <w:sz w:val="22"/>
          <w:szCs w:val="22"/>
        </w:rPr>
        <w:t>an a Polg</w:t>
      </w:r>
      <w:r w:rsidRPr="0036556C">
        <w:rPr>
          <w:rFonts w:hint="eastAsia"/>
          <w:sz w:val="22"/>
          <w:szCs w:val="22"/>
        </w:rPr>
        <w:t>á</w:t>
      </w:r>
      <w:r w:rsidRPr="0036556C">
        <w:rPr>
          <w:sz w:val="22"/>
          <w:szCs w:val="22"/>
        </w:rPr>
        <w:t>ri T</w:t>
      </w:r>
      <w:r w:rsidRPr="0036556C">
        <w:rPr>
          <w:rFonts w:hint="eastAsia"/>
          <w:sz w:val="22"/>
          <w:szCs w:val="22"/>
        </w:rPr>
        <w:t>ö</w:t>
      </w:r>
      <w:r w:rsidRPr="0036556C">
        <w:rPr>
          <w:sz w:val="22"/>
          <w:szCs w:val="22"/>
        </w:rPr>
        <w:t>rv</w:t>
      </w:r>
      <w:r w:rsidRPr="0036556C">
        <w:rPr>
          <w:rFonts w:hint="eastAsia"/>
          <w:sz w:val="22"/>
          <w:szCs w:val="22"/>
        </w:rPr>
        <w:t>é</w:t>
      </w:r>
      <w:r w:rsidRPr="0036556C">
        <w:rPr>
          <w:sz w:val="22"/>
          <w:szCs w:val="22"/>
        </w:rPr>
        <w:t>nyk</w:t>
      </w:r>
      <w:r w:rsidRPr="0036556C">
        <w:rPr>
          <w:rFonts w:hint="eastAsia"/>
          <w:sz w:val="22"/>
          <w:szCs w:val="22"/>
        </w:rPr>
        <w:t>ö</w:t>
      </w:r>
      <w:r w:rsidRPr="0036556C">
        <w:rPr>
          <w:sz w:val="22"/>
          <w:szCs w:val="22"/>
        </w:rPr>
        <w:t>nyvr</w:t>
      </w:r>
      <w:r w:rsidRPr="0036556C">
        <w:rPr>
          <w:rFonts w:hint="eastAsia"/>
          <w:sz w:val="22"/>
          <w:szCs w:val="22"/>
        </w:rPr>
        <w:t>ő</w:t>
      </w:r>
      <w:r w:rsidRPr="0036556C">
        <w:rPr>
          <w:sz w:val="22"/>
          <w:szCs w:val="22"/>
        </w:rPr>
        <w:t>l sz</w:t>
      </w:r>
      <w:r w:rsidRPr="0036556C">
        <w:rPr>
          <w:rFonts w:hint="eastAsia"/>
          <w:sz w:val="22"/>
          <w:szCs w:val="22"/>
        </w:rPr>
        <w:t>ó</w:t>
      </w:r>
      <w:r w:rsidRPr="0036556C">
        <w:rPr>
          <w:sz w:val="22"/>
          <w:szCs w:val="22"/>
        </w:rPr>
        <w:t>l</w:t>
      </w:r>
      <w:r w:rsidRPr="0036556C">
        <w:rPr>
          <w:rFonts w:hint="eastAsia"/>
          <w:sz w:val="22"/>
          <w:szCs w:val="22"/>
        </w:rPr>
        <w:t>ó</w:t>
      </w:r>
      <w:r w:rsidRPr="0036556C">
        <w:rPr>
          <w:sz w:val="22"/>
          <w:szCs w:val="22"/>
        </w:rPr>
        <w:t xml:space="preserve"> 2013. </w:t>
      </w:r>
      <w:r w:rsidRPr="0036556C">
        <w:rPr>
          <w:rFonts w:hint="eastAsia"/>
          <w:sz w:val="22"/>
          <w:szCs w:val="22"/>
        </w:rPr>
        <w:t>é</w:t>
      </w:r>
      <w:r w:rsidRPr="0036556C">
        <w:rPr>
          <w:sz w:val="22"/>
          <w:szCs w:val="22"/>
        </w:rPr>
        <w:t>vi V. t</w:t>
      </w:r>
      <w:r w:rsidRPr="0036556C">
        <w:rPr>
          <w:rFonts w:hint="eastAsia"/>
          <w:sz w:val="22"/>
          <w:szCs w:val="22"/>
        </w:rPr>
        <w:t>ö</w:t>
      </w:r>
      <w:r w:rsidRPr="0036556C">
        <w:rPr>
          <w:sz w:val="22"/>
          <w:szCs w:val="22"/>
        </w:rPr>
        <w:t>rv</w:t>
      </w:r>
      <w:r w:rsidRPr="0036556C">
        <w:rPr>
          <w:rFonts w:hint="eastAsia"/>
          <w:sz w:val="22"/>
          <w:szCs w:val="22"/>
        </w:rPr>
        <w:t>é</w:t>
      </w:r>
      <w:r w:rsidRPr="0036556C">
        <w:rPr>
          <w:sz w:val="22"/>
          <w:szCs w:val="22"/>
        </w:rPr>
        <w:t>ny (Ptk.) 6:155.</w:t>
      </w:r>
      <w:r w:rsidRPr="0036556C">
        <w:rPr>
          <w:rFonts w:hint="eastAsia"/>
          <w:sz w:val="22"/>
          <w:szCs w:val="22"/>
        </w:rPr>
        <w:t>§</w:t>
      </w:r>
      <w:r w:rsidRPr="0036556C">
        <w:rPr>
          <w:sz w:val="22"/>
          <w:szCs w:val="22"/>
        </w:rPr>
        <w:t xml:space="preserve"> (1) bekezd</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ben meghat</w:t>
      </w:r>
      <w:r w:rsidRPr="0036556C">
        <w:rPr>
          <w:rFonts w:hint="eastAsia"/>
          <w:sz w:val="22"/>
          <w:szCs w:val="22"/>
        </w:rPr>
        <w:t>á</w:t>
      </w:r>
      <w:r w:rsidRPr="0036556C">
        <w:rPr>
          <w:sz w:val="22"/>
          <w:szCs w:val="22"/>
        </w:rPr>
        <w:t>rozott napi m</w:t>
      </w:r>
      <w:r w:rsidRPr="0036556C">
        <w:rPr>
          <w:rFonts w:hint="eastAsia"/>
          <w:sz w:val="22"/>
          <w:szCs w:val="22"/>
        </w:rPr>
        <w:t>é</w:t>
      </w:r>
      <w:r w:rsidRPr="0036556C">
        <w:rPr>
          <w:sz w:val="22"/>
          <w:szCs w:val="22"/>
        </w:rPr>
        <w:t>rt</w:t>
      </w:r>
      <w:r w:rsidRPr="0036556C">
        <w:rPr>
          <w:rFonts w:hint="eastAsia"/>
          <w:sz w:val="22"/>
          <w:szCs w:val="22"/>
        </w:rPr>
        <w:t>é</w:t>
      </w:r>
      <w:r w:rsidRPr="0036556C">
        <w:rPr>
          <w:sz w:val="22"/>
          <w:szCs w:val="22"/>
        </w:rPr>
        <w:t>k</w:t>
      </w:r>
      <w:r w:rsidRPr="0036556C">
        <w:rPr>
          <w:rFonts w:hint="eastAsia"/>
          <w:sz w:val="22"/>
          <w:szCs w:val="22"/>
        </w:rPr>
        <w:t>ű</w:t>
      </w:r>
      <w:r w:rsidRPr="0036556C">
        <w:rPr>
          <w:sz w:val="22"/>
          <w:szCs w:val="22"/>
        </w:rPr>
        <w:t xml:space="preserve"> k</w:t>
      </w:r>
      <w:r w:rsidRPr="0036556C">
        <w:rPr>
          <w:rFonts w:hint="eastAsia"/>
          <w:sz w:val="22"/>
          <w:szCs w:val="22"/>
        </w:rPr>
        <w:t>é</w:t>
      </w:r>
      <w:r w:rsidRPr="0036556C">
        <w:rPr>
          <w:sz w:val="22"/>
          <w:szCs w:val="22"/>
        </w:rPr>
        <w:t>sedelmi kamat illeti meg. Nem alkalmazhat</w:t>
      </w:r>
      <w:r w:rsidRPr="0036556C">
        <w:rPr>
          <w:rFonts w:hint="eastAsia"/>
          <w:sz w:val="22"/>
          <w:szCs w:val="22"/>
        </w:rPr>
        <w:t>ó</w:t>
      </w:r>
      <w:r w:rsidRPr="0036556C">
        <w:rPr>
          <w:sz w:val="22"/>
          <w:szCs w:val="22"/>
        </w:rPr>
        <w:t>k a k</w:t>
      </w:r>
      <w:r w:rsidRPr="0036556C">
        <w:rPr>
          <w:rFonts w:hint="eastAsia"/>
          <w:sz w:val="22"/>
          <w:szCs w:val="22"/>
        </w:rPr>
        <w:t>é</w:t>
      </w:r>
      <w:r w:rsidRPr="0036556C">
        <w:rPr>
          <w:sz w:val="22"/>
          <w:szCs w:val="22"/>
        </w:rPr>
        <w:t>sedelmes fizet</w:t>
      </w:r>
      <w:r w:rsidRPr="0036556C">
        <w:rPr>
          <w:rFonts w:hint="eastAsia"/>
          <w:sz w:val="22"/>
          <w:szCs w:val="22"/>
        </w:rPr>
        <w:t>é</w:t>
      </w:r>
      <w:r w:rsidRPr="0036556C">
        <w:rPr>
          <w:sz w:val="22"/>
          <w:szCs w:val="22"/>
        </w:rPr>
        <w:t>s szab</w:t>
      </w:r>
      <w:r w:rsidRPr="0036556C">
        <w:rPr>
          <w:rFonts w:hint="eastAsia"/>
          <w:sz w:val="22"/>
          <w:szCs w:val="22"/>
        </w:rPr>
        <w:t>á</w:t>
      </w:r>
      <w:r w:rsidRPr="0036556C">
        <w:rPr>
          <w:sz w:val="22"/>
          <w:szCs w:val="22"/>
        </w:rPr>
        <w:t>lyai, jogk</w:t>
      </w:r>
      <w:r w:rsidRPr="0036556C">
        <w:rPr>
          <w:rFonts w:hint="eastAsia"/>
          <w:sz w:val="22"/>
          <w:szCs w:val="22"/>
        </w:rPr>
        <w:t>ö</w:t>
      </w:r>
      <w:r w:rsidRPr="0036556C">
        <w:rPr>
          <w:sz w:val="22"/>
          <w:szCs w:val="22"/>
        </w:rPr>
        <w:t>vetkezm</w:t>
      </w:r>
      <w:r w:rsidRPr="0036556C">
        <w:rPr>
          <w:rFonts w:hint="eastAsia"/>
          <w:sz w:val="22"/>
          <w:szCs w:val="22"/>
        </w:rPr>
        <w:t>é</w:t>
      </w:r>
      <w:r w:rsidRPr="0036556C">
        <w:rPr>
          <w:sz w:val="22"/>
          <w:szCs w:val="22"/>
        </w:rPr>
        <w:t>nyei, ha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az Art. 36/A. </w:t>
      </w:r>
      <w:r w:rsidRPr="0036556C">
        <w:rPr>
          <w:rFonts w:hint="eastAsia"/>
          <w:sz w:val="22"/>
          <w:szCs w:val="22"/>
        </w:rPr>
        <w:t>§</w:t>
      </w:r>
      <w:proofErr w:type="spellStart"/>
      <w:r w:rsidRPr="0036556C">
        <w:rPr>
          <w:sz w:val="22"/>
          <w:szCs w:val="22"/>
        </w:rPr>
        <w:t>-</w:t>
      </w:r>
      <w:r w:rsidRPr="0036556C">
        <w:rPr>
          <w:rFonts w:hint="eastAsia"/>
          <w:sz w:val="22"/>
          <w:szCs w:val="22"/>
        </w:rPr>
        <w:t>á</w:t>
      </w:r>
      <w:r w:rsidRPr="0036556C">
        <w:rPr>
          <w:sz w:val="22"/>
          <w:szCs w:val="22"/>
        </w:rPr>
        <w:t>ban</w:t>
      </w:r>
      <w:proofErr w:type="spellEnd"/>
      <w:r w:rsidRPr="0036556C">
        <w:rPr>
          <w:sz w:val="22"/>
          <w:szCs w:val="22"/>
        </w:rPr>
        <w:t xml:space="preserve"> el</w:t>
      </w:r>
      <w:r w:rsidRPr="0036556C">
        <w:rPr>
          <w:rFonts w:hint="eastAsia"/>
          <w:sz w:val="22"/>
          <w:szCs w:val="22"/>
        </w:rPr>
        <w:t>őí</w:t>
      </w:r>
      <w:r w:rsidRPr="0036556C">
        <w:rPr>
          <w:sz w:val="22"/>
          <w:szCs w:val="22"/>
        </w:rPr>
        <w:t>rtaknak megfelel</w:t>
      </w:r>
      <w:r w:rsidRPr="0036556C">
        <w:rPr>
          <w:rFonts w:hint="eastAsia"/>
          <w:sz w:val="22"/>
          <w:szCs w:val="22"/>
        </w:rPr>
        <w:t>ő</w:t>
      </w:r>
      <w:r w:rsidRPr="0036556C">
        <w:rPr>
          <w:sz w:val="22"/>
          <w:szCs w:val="22"/>
        </w:rPr>
        <w:t xml:space="preserve"> felt</w:t>
      </w:r>
      <w:r w:rsidRPr="0036556C">
        <w:rPr>
          <w:rFonts w:hint="eastAsia"/>
          <w:sz w:val="22"/>
          <w:szCs w:val="22"/>
        </w:rPr>
        <w:t>é</w:t>
      </w:r>
      <w:r w:rsidRPr="0036556C">
        <w:rPr>
          <w:sz w:val="22"/>
          <w:szCs w:val="22"/>
        </w:rPr>
        <w:t>telek teljes</w:t>
      </w:r>
      <w:r w:rsidRPr="0036556C">
        <w:rPr>
          <w:rFonts w:hint="eastAsia"/>
          <w:sz w:val="22"/>
          <w:szCs w:val="22"/>
        </w:rPr>
        <w:t>ü</w:t>
      </w:r>
      <w:r w:rsidRPr="0036556C">
        <w:rPr>
          <w:sz w:val="22"/>
          <w:szCs w:val="22"/>
        </w:rPr>
        <w:t>l</w:t>
      </w:r>
      <w:r w:rsidRPr="0036556C">
        <w:rPr>
          <w:rFonts w:hint="eastAsia"/>
          <w:sz w:val="22"/>
          <w:szCs w:val="22"/>
        </w:rPr>
        <w:t>é</w:t>
      </w:r>
      <w:r w:rsidRPr="0036556C">
        <w:rPr>
          <w:sz w:val="22"/>
          <w:szCs w:val="22"/>
        </w:rPr>
        <w:t>se hi</w:t>
      </w:r>
      <w:r w:rsidRPr="0036556C">
        <w:rPr>
          <w:rFonts w:hint="eastAsia"/>
          <w:sz w:val="22"/>
          <w:szCs w:val="22"/>
        </w:rPr>
        <w:t>á</w:t>
      </w:r>
      <w:r w:rsidRPr="0036556C">
        <w:rPr>
          <w:sz w:val="22"/>
          <w:szCs w:val="22"/>
        </w:rPr>
        <w:t>ny</w:t>
      </w:r>
      <w:r w:rsidRPr="0036556C">
        <w:rPr>
          <w:rFonts w:hint="eastAsia"/>
          <w:sz w:val="22"/>
          <w:szCs w:val="22"/>
        </w:rPr>
        <w:t>á</w:t>
      </w:r>
      <w:r w:rsidRPr="0036556C">
        <w:rPr>
          <w:sz w:val="22"/>
          <w:szCs w:val="22"/>
        </w:rPr>
        <w:t>ban visszatartja a kifizet</w:t>
      </w:r>
      <w:r w:rsidRPr="0036556C">
        <w:rPr>
          <w:rFonts w:hint="eastAsia"/>
          <w:sz w:val="22"/>
          <w:szCs w:val="22"/>
        </w:rPr>
        <w:t>é</w:t>
      </w:r>
      <w:r w:rsidRPr="0036556C">
        <w:rPr>
          <w:sz w:val="22"/>
          <w:szCs w:val="22"/>
        </w:rPr>
        <w:t>st.</w:t>
      </w:r>
    </w:p>
    <w:p w:rsidR="004F7427" w:rsidRPr="0036556C" w:rsidRDefault="004F7427" w:rsidP="004F7427">
      <w:pPr>
        <w:widowControl w:val="0"/>
        <w:jc w:val="both"/>
        <w:rPr>
          <w:sz w:val="22"/>
          <w:szCs w:val="22"/>
        </w:rPr>
      </w:pPr>
    </w:p>
    <w:p w:rsidR="004F7427" w:rsidRPr="0036556C" w:rsidRDefault="004F7427" w:rsidP="004F7427">
      <w:pPr>
        <w:jc w:val="both"/>
        <w:rPr>
          <w:sz w:val="22"/>
          <w:szCs w:val="22"/>
        </w:rPr>
      </w:pPr>
      <w:r w:rsidRPr="0036556C">
        <w:rPr>
          <w:b/>
          <w:sz w:val="22"/>
          <w:szCs w:val="22"/>
        </w:rPr>
        <w:t>5.9.</w:t>
      </w:r>
      <w:r w:rsidRPr="0036556C">
        <w:rPr>
          <w:sz w:val="22"/>
          <w:szCs w:val="22"/>
        </w:rPr>
        <w:t xml:space="preserve"> Szerz</w:t>
      </w:r>
      <w:r w:rsidRPr="0036556C">
        <w:rPr>
          <w:rFonts w:hint="eastAsia"/>
          <w:sz w:val="22"/>
          <w:szCs w:val="22"/>
        </w:rPr>
        <w:t>ő</w:t>
      </w:r>
      <w:r w:rsidRPr="0036556C">
        <w:rPr>
          <w:sz w:val="22"/>
          <w:szCs w:val="22"/>
        </w:rPr>
        <w:t>d</w:t>
      </w:r>
      <w:r w:rsidRPr="0036556C">
        <w:rPr>
          <w:rFonts w:hint="eastAsia"/>
          <w:sz w:val="22"/>
          <w:szCs w:val="22"/>
        </w:rPr>
        <w:t>ő</w:t>
      </w:r>
      <w:r w:rsidRPr="0036556C">
        <w:rPr>
          <w:sz w:val="22"/>
          <w:szCs w:val="22"/>
        </w:rPr>
        <w:t xml:space="preserve"> felek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 xml:space="preserve">tik, hogy amennyiben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5.1. pontban foglalt m</w:t>
      </w:r>
      <w:r w:rsidRPr="0036556C">
        <w:rPr>
          <w:rFonts w:hint="eastAsia"/>
          <w:sz w:val="22"/>
          <w:szCs w:val="22"/>
        </w:rPr>
        <w:t>é</w:t>
      </w:r>
      <w:r w:rsidRPr="0036556C">
        <w:rPr>
          <w:sz w:val="22"/>
          <w:szCs w:val="22"/>
        </w:rPr>
        <w:t>rt</w:t>
      </w:r>
      <w:r w:rsidRPr="0036556C">
        <w:rPr>
          <w:rFonts w:hint="eastAsia"/>
          <w:sz w:val="22"/>
          <w:szCs w:val="22"/>
        </w:rPr>
        <w:t>é</w:t>
      </w:r>
      <w:r w:rsidRPr="0036556C">
        <w:rPr>
          <w:sz w:val="22"/>
          <w:szCs w:val="22"/>
        </w:rPr>
        <w:t>k</w:t>
      </w:r>
      <w:r w:rsidRPr="0036556C">
        <w:rPr>
          <w:rFonts w:hint="eastAsia"/>
          <w:sz w:val="22"/>
          <w:szCs w:val="22"/>
        </w:rPr>
        <w:t>ű</w:t>
      </w:r>
      <w:r w:rsidRPr="0036556C">
        <w:rPr>
          <w:sz w:val="22"/>
          <w:szCs w:val="22"/>
        </w:rPr>
        <w:t xml:space="preserve"> keret</w:t>
      </w:r>
      <w:r w:rsidRPr="0036556C">
        <w:rPr>
          <w:rFonts w:hint="eastAsia"/>
          <w:sz w:val="22"/>
          <w:szCs w:val="22"/>
        </w:rPr>
        <w:t>ö</w:t>
      </w:r>
      <w:r w:rsidRPr="0036556C">
        <w:rPr>
          <w:sz w:val="22"/>
          <w:szCs w:val="22"/>
        </w:rPr>
        <w:t>sszege a hat</w:t>
      </w:r>
      <w:r w:rsidRPr="0036556C">
        <w:rPr>
          <w:rFonts w:hint="eastAsia"/>
          <w:sz w:val="22"/>
          <w:szCs w:val="22"/>
        </w:rPr>
        <w:t>á</w:t>
      </w:r>
      <w:r w:rsidRPr="0036556C">
        <w:rPr>
          <w:sz w:val="22"/>
          <w:szCs w:val="22"/>
        </w:rPr>
        <w:t>rozott id</w:t>
      </w:r>
      <w:r w:rsidRPr="0036556C">
        <w:rPr>
          <w:rFonts w:hint="eastAsia"/>
          <w:sz w:val="22"/>
          <w:szCs w:val="22"/>
        </w:rPr>
        <w:t>ő</w:t>
      </w:r>
      <w:r w:rsidRPr="0036556C">
        <w:rPr>
          <w:sz w:val="22"/>
          <w:szCs w:val="22"/>
        </w:rPr>
        <w:t>tartam eltelt</w:t>
      </w:r>
      <w:r w:rsidRPr="0036556C">
        <w:rPr>
          <w:rFonts w:hint="eastAsia"/>
          <w:sz w:val="22"/>
          <w:szCs w:val="22"/>
        </w:rPr>
        <w:t>é</w:t>
      </w:r>
      <w:r w:rsidRPr="0036556C">
        <w:rPr>
          <w:sz w:val="22"/>
          <w:szCs w:val="22"/>
        </w:rPr>
        <w:t>vel Megrendel</w:t>
      </w:r>
      <w:r w:rsidRPr="0036556C">
        <w:rPr>
          <w:rFonts w:hint="eastAsia"/>
          <w:sz w:val="22"/>
          <w:szCs w:val="22"/>
        </w:rPr>
        <w:t>ő</w:t>
      </w:r>
      <w:r w:rsidRPr="0036556C">
        <w:rPr>
          <w:sz w:val="22"/>
          <w:szCs w:val="22"/>
        </w:rPr>
        <w:t xml:space="preserve"> </w:t>
      </w:r>
      <w:r w:rsidRPr="0036556C">
        <w:rPr>
          <w:rFonts w:hint="eastAsia"/>
          <w:sz w:val="22"/>
          <w:szCs w:val="22"/>
        </w:rPr>
        <w:t>á</w:t>
      </w:r>
      <w:r w:rsidRPr="0036556C">
        <w:rPr>
          <w:sz w:val="22"/>
          <w:szCs w:val="22"/>
        </w:rPr>
        <w:t>ltal nem ker</w:t>
      </w:r>
      <w:r w:rsidRPr="0036556C">
        <w:rPr>
          <w:rFonts w:hint="eastAsia"/>
          <w:sz w:val="22"/>
          <w:szCs w:val="22"/>
        </w:rPr>
        <w:t>ü</w:t>
      </w:r>
      <w:r w:rsidRPr="0036556C">
        <w:rPr>
          <w:sz w:val="22"/>
          <w:szCs w:val="22"/>
        </w:rPr>
        <w:t>l kimer</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 xml:space="preserve">sre, </w:t>
      </w:r>
      <w:r w:rsidR="00F348A7">
        <w:rPr>
          <w:sz w:val="22"/>
          <w:szCs w:val="22"/>
        </w:rPr>
        <w:t>Megbízott</w:t>
      </w:r>
      <w:r w:rsidR="00F348A7" w:rsidRPr="0036556C">
        <w:rPr>
          <w:sz w:val="22"/>
          <w:szCs w:val="22"/>
        </w:rPr>
        <w:t xml:space="preserve"> </w:t>
      </w:r>
      <w:r w:rsidRPr="0036556C">
        <w:rPr>
          <w:sz w:val="22"/>
          <w:szCs w:val="22"/>
        </w:rPr>
        <w:t>semmif</w:t>
      </w:r>
      <w:r w:rsidRPr="0036556C">
        <w:rPr>
          <w:rFonts w:hint="eastAsia"/>
          <w:sz w:val="22"/>
          <w:szCs w:val="22"/>
        </w:rPr>
        <w:t>é</w:t>
      </w:r>
      <w:r w:rsidRPr="0036556C">
        <w:rPr>
          <w:sz w:val="22"/>
          <w:szCs w:val="22"/>
        </w:rPr>
        <w:t>le ig</w:t>
      </w:r>
      <w:r w:rsidRPr="0036556C">
        <w:rPr>
          <w:rFonts w:hint="eastAsia"/>
          <w:sz w:val="22"/>
          <w:szCs w:val="22"/>
        </w:rPr>
        <w:t>é</w:t>
      </w:r>
      <w:r w:rsidRPr="0036556C">
        <w:rPr>
          <w:sz w:val="22"/>
          <w:szCs w:val="22"/>
        </w:rPr>
        <w:t xml:space="preserve">nnyel nem </w:t>
      </w:r>
      <w:r w:rsidRPr="0036556C">
        <w:rPr>
          <w:rFonts w:hint="eastAsia"/>
          <w:sz w:val="22"/>
          <w:szCs w:val="22"/>
        </w:rPr>
        <w:t>é</w:t>
      </w:r>
      <w:r w:rsidRPr="0036556C">
        <w:rPr>
          <w:sz w:val="22"/>
          <w:szCs w:val="22"/>
        </w:rPr>
        <w:t>lhet Megrendel</w:t>
      </w:r>
      <w:r w:rsidRPr="0036556C">
        <w:rPr>
          <w:rFonts w:hint="eastAsia"/>
          <w:sz w:val="22"/>
          <w:szCs w:val="22"/>
        </w:rPr>
        <w:t>ő</w:t>
      </w:r>
      <w:r w:rsidRPr="0036556C">
        <w:rPr>
          <w:sz w:val="22"/>
          <w:szCs w:val="22"/>
        </w:rPr>
        <w:t xml:space="preserve">vel szemben. </w:t>
      </w:r>
    </w:p>
    <w:p w:rsidR="004F7427" w:rsidRPr="0036556C" w:rsidRDefault="004F7427" w:rsidP="004F7427">
      <w:pPr>
        <w:jc w:val="both"/>
        <w:rPr>
          <w:sz w:val="22"/>
          <w:szCs w:val="22"/>
        </w:rPr>
      </w:pPr>
    </w:p>
    <w:p w:rsidR="004F7427" w:rsidRPr="0036556C" w:rsidRDefault="004F7427" w:rsidP="004F7427">
      <w:pPr>
        <w:widowControl w:val="0"/>
        <w:jc w:val="center"/>
        <w:outlineLvl w:val="0"/>
        <w:rPr>
          <w:b/>
          <w:sz w:val="22"/>
          <w:szCs w:val="22"/>
        </w:rPr>
      </w:pPr>
      <w:r w:rsidRPr="0036556C">
        <w:rPr>
          <w:b/>
          <w:sz w:val="22"/>
          <w:szCs w:val="22"/>
        </w:rPr>
        <w:t>6. A megb</w:t>
      </w:r>
      <w:r w:rsidRPr="0036556C">
        <w:rPr>
          <w:rFonts w:hint="eastAsia"/>
          <w:b/>
          <w:sz w:val="22"/>
          <w:szCs w:val="22"/>
        </w:rPr>
        <w:t>í</w:t>
      </w:r>
      <w:r w:rsidRPr="0036556C">
        <w:rPr>
          <w:b/>
          <w:sz w:val="22"/>
          <w:szCs w:val="22"/>
        </w:rPr>
        <w:t>z</w:t>
      </w:r>
      <w:r w:rsidRPr="0036556C">
        <w:rPr>
          <w:rFonts w:hint="eastAsia"/>
          <w:b/>
          <w:sz w:val="22"/>
          <w:szCs w:val="22"/>
        </w:rPr>
        <w:t>á</w:t>
      </w:r>
      <w:r w:rsidRPr="0036556C">
        <w:rPr>
          <w:b/>
          <w:sz w:val="22"/>
          <w:szCs w:val="22"/>
        </w:rPr>
        <w:t>s teljes</w:t>
      </w:r>
      <w:r w:rsidRPr="0036556C">
        <w:rPr>
          <w:rFonts w:hint="eastAsia"/>
          <w:b/>
          <w:sz w:val="22"/>
          <w:szCs w:val="22"/>
        </w:rPr>
        <w:t>í</w:t>
      </w:r>
      <w:r w:rsidRPr="0036556C">
        <w:rPr>
          <w:b/>
          <w:sz w:val="22"/>
          <w:szCs w:val="22"/>
        </w:rPr>
        <w:t>t</w:t>
      </w:r>
      <w:r w:rsidRPr="0036556C">
        <w:rPr>
          <w:rFonts w:hint="eastAsia"/>
          <w:b/>
          <w:sz w:val="22"/>
          <w:szCs w:val="22"/>
        </w:rPr>
        <w:t>é</w:t>
      </w:r>
      <w:r w:rsidRPr="0036556C">
        <w:rPr>
          <w:b/>
          <w:sz w:val="22"/>
          <w:szCs w:val="22"/>
        </w:rPr>
        <w:t>se:</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6.1.</w:t>
      </w:r>
      <w:r w:rsidRPr="0036556C">
        <w:rPr>
          <w:sz w:val="22"/>
          <w:szCs w:val="22"/>
        </w:rPr>
        <w:tab/>
        <w:t>A Megb</w:t>
      </w:r>
      <w:r w:rsidRPr="0036556C">
        <w:rPr>
          <w:rFonts w:hint="eastAsia"/>
          <w:sz w:val="22"/>
          <w:szCs w:val="22"/>
        </w:rPr>
        <w:t>í</w:t>
      </w:r>
      <w:r w:rsidRPr="0036556C">
        <w:rPr>
          <w:sz w:val="22"/>
          <w:szCs w:val="22"/>
        </w:rPr>
        <w:t xml:space="preserve">zott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sor</w:t>
      </w:r>
      <w:r w:rsidRPr="0036556C">
        <w:rPr>
          <w:rFonts w:hint="eastAsia"/>
          <w:sz w:val="22"/>
          <w:szCs w:val="22"/>
        </w:rPr>
        <w:t>á</w:t>
      </w:r>
      <w:r w:rsidRPr="0036556C">
        <w:rPr>
          <w:sz w:val="22"/>
          <w:szCs w:val="22"/>
        </w:rPr>
        <w:t>n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utas</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 xml:space="preserve">sai szerint </w:t>
      </w:r>
      <w:r w:rsidRPr="0036556C">
        <w:rPr>
          <w:rFonts w:hint="eastAsia"/>
          <w:sz w:val="22"/>
          <w:szCs w:val="22"/>
        </w:rPr>
        <w:t>é</w:t>
      </w:r>
      <w:r w:rsidRPr="0036556C">
        <w:rPr>
          <w:sz w:val="22"/>
          <w:szCs w:val="22"/>
        </w:rPr>
        <w:t xml:space="preserve">s </w:t>
      </w:r>
      <w:r w:rsidRPr="0036556C">
        <w:rPr>
          <w:rFonts w:hint="eastAsia"/>
          <w:sz w:val="22"/>
          <w:szCs w:val="22"/>
        </w:rPr>
        <w:t>é</w:t>
      </w:r>
      <w:r w:rsidRPr="0036556C">
        <w:rPr>
          <w:sz w:val="22"/>
          <w:szCs w:val="22"/>
        </w:rPr>
        <w:t>rdekeinek megfelel</w:t>
      </w:r>
      <w:r w:rsidRPr="0036556C">
        <w:rPr>
          <w:rFonts w:hint="eastAsia"/>
          <w:sz w:val="22"/>
          <w:szCs w:val="22"/>
        </w:rPr>
        <w:t>ő</w:t>
      </w:r>
      <w:r w:rsidRPr="0036556C">
        <w:rPr>
          <w:sz w:val="22"/>
          <w:szCs w:val="22"/>
        </w:rPr>
        <w:t>en, a t</w:t>
      </w:r>
      <w:r w:rsidRPr="0036556C">
        <w:rPr>
          <w:rFonts w:hint="eastAsia"/>
          <w:sz w:val="22"/>
          <w:szCs w:val="22"/>
        </w:rPr>
        <w:t>ő</w:t>
      </w:r>
      <w:r w:rsidRPr="0036556C">
        <w:rPr>
          <w:sz w:val="22"/>
          <w:szCs w:val="22"/>
        </w:rPr>
        <w:t>le elv</w:t>
      </w:r>
      <w:r w:rsidRPr="0036556C">
        <w:rPr>
          <w:rFonts w:hint="eastAsia"/>
          <w:sz w:val="22"/>
          <w:szCs w:val="22"/>
        </w:rPr>
        <w:t>á</w:t>
      </w:r>
      <w:r w:rsidRPr="0036556C">
        <w:rPr>
          <w:sz w:val="22"/>
          <w:szCs w:val="22"/>
        </w:rPr>
        <w:t>rhat</w:t>
      </w:r>
      <w:r w:rsidRPr="0036556C">
        <w:rPr>
          <w:rFonts w:hint="eastAsia"/>
          <w:sz w:val="22"/>
          <w:szCs w:val="22"/>
        </w:rPr>
        <w:t>ó</w:t>
      </w:r>
      <w:r w:rsidRPr="0036556C">
        <w:rPr>
          <w:sz w:val="22"/>
          <w:szCs w:val="22"/>
        </w:rPr>
        <w:t xml:space="preserve"> legnagyobb gondoss</w:t>
      </w:r>
      <w:r w:rsidRPr="0036556C">
        <w:rPr>
          <w:rFonts w:hint="eastAsia"/>
          <w:sz w:val="22"/>
          <w:szCs w:val="22"/>
        </w:rPr>
        <w:t>á</w:t>
      </w:r>
      <w:r w:rsidRPr="0036556C">
        <w:rPr>
          <w:sz w:val="22"/>
          <w:szCs w:val="22"/>
        </w:rPr>
        <w:t>ggal k</w:t>
      </w:r>
      <w:r w:rsidRPr="0036556C">
        <w:rPr>
          <w:rFonts w:hint="eastAsia"/>
          <w:sz w:val="22"/>
          <w:szCs w:val="22"/>
        </w:rPr>
        <w:t>ö</w:t>
      </w:r>
      <w:r w:rsidRPr="0036556C">
        <w:rPr>
          <w:sz w:val="22"/>
          <w:szCs w:val="22"/>
        </w:rPr>
        <w:t>teles elj</w:t>
      </w:r>
      <w:r w:rsidRPr="0036556C">
        <w:rPr>
          <w:rFonts w:hint="eastAsia"/>
          <w:sz w:val="22"/>
          <w:szCs w:val="22"/>
        </w:rPr>
        <w:t>á</w:t>
      </w:r>
      <w:r w:rsidRPr="0036556C">
        <w:rPr>
          <w:sz w:val="22"/>
          <w:szCs w:val="22"/>
        </w:rPr>
        <w:t>rni.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utas</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si joga csak a 3.1.-3.2 pontokban meghat</w:t>
      </w:r>
      <w:r w:rsidRPr="0036556C">
        <w:rPr>
          <w:rFonts w:hint="eastAsia"/>
          <w:sz w:val="22"/>
          <w:szCs w:val="22"/>
        </w:rPr>
        <w:t>á</w:t>
      </w:r>
      <w:r w:rsidRPr="0036556C">
        <w:rPr>
          <w:sz w:val="22"/>
          <w:szCs w:val="22"/>
        </w:rPr>
        <w:t>rozott feladat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ra vonatkozik, nem terjedhet ki 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nek r</w:t>
      </w:r>
      <w:r w:rsidRPr="0036556C">
        <w:rPr>
          <w:rFonts w:hint="eastAsia"/>
          <w:sz w:val="22"/>
          <w:szCs w:val="22"/>
        </w:rPr>
        <w:t>é</w:t>
      </w:r>
      <w:r w:rsidRPr="0036556C">
        <w:rPr>
          <w:sz w:val="22"/>
          <w:szCs w:val="22"/>
        </w:rPr>
        <w:t>szleteire.</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6.2.</w:t>
      </w:r>
      <w:r w:rsidRPr="0036556C">
        <w:rPr>
          <w:sz w:val="22"/>
          <w:szCs w:val="22"/>
        </w:rPr>
        <w:t xml:space="preserve">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a 3.1.-3.2. pontokban foglalt, a Megb</w:t>
      </w:r>
      <w:r w:rsidRPr="0036556C">
        <w:rPr>
          <w:rFonts w:hint="eastAsia"/>
          <w:sz w:val="22"/>
          <w:szCs w:val="22"/>
        </w:rPr>
        <w:t>í</w:t>
      </w:r>
      <w:r w:rsidRPr="0036556C">
        <w:rPr>
          <w:sz w:val="22"/>
          <w:szCs w:val="22"/>
        </w:rPr>
        <w:t xml:space="preserve">zott </w:t>
      </w:r>
      <w:r w:rsidRPr="0036556C">
        <w:rPr>
          <w:rFonts w:hint="eastAsia"/>
          <w:sz w:val="22"/>
          <w:szCs w:val="22"/>
        </w:rPr>
        <w:t>á</w:t>
      </w:r>
      <w:r w:rsidRPr="0036556C">
        <w:rPr>
          <w:sz w:val="22"/>
          <w:szCs w:val="22"/>
        </w:rPr>
        <w:t>ltal ell</w:t>
      </w:r>
      <w:r w:rsidRPr="0036556C">
        <w:rPr>
          <w:rFonts w:hint="eastAsia"/>
          <w:sz w:val="22"/>
          <w:szCs w:val="22"/>
        </w:rPr>
        <w:t>á</w:t>
      </w:r>
      <w:r w:rsidRPr="0036556C">
        <w:rPr>
          <w:sz w:val="22"/>
          <w:szCs w:val="22"/>
        </w:rPr>
        <w:t>tand</w:t>
      </w:r>
      <w:r w:rsidRPr="0036556C">
        <w:rPr>
          <w:rFonts w:hint="eastAsia"/>
          <w:sz w:val="22"/>
          <w:szCs w:val="22"/>
        </w:rPr>
        <w:t>ó</w:t>
      </w:r>
      <w:r w:rsidRPr="0036556C">
        <w:rPr>
          <w:sz w:val="22"/>
          <w:szCs w:val="22"/>
        </w:rPr>
        <w:t xml:space="preserve"> feladatokat egyedi </w:t>
      </w:r>
      <w:r w:rsidR="001E3485" w:rsidRPr="0036556C">
        <w:rPr>
          <w:sz w:val="22"/>
          <w:szCs w:val="22"/>
        </w:rPr>
        <w:t>megrendel</w:t>
      </w:r>
      <w:r w:rsidR="001E3485" w:rsidRPr="0036556C">
        <w:rPr>
          <w:rFonts w:hint="eastAsia"/>
          <w:sz w:val="22"/>
          <w:szCs w:val="22"/>
        </w:rPr>
        <w:t>é</w:t>
      </w:r>
      <w:r w:rsidR="001E3485" w:rsidRPr="0036556C">
        <w:rPr>
          <w:sz w:val="22"/>
          <w:szCs w:val="22"/>
        </w:rPr>
        <w:t xml:space="preserve">s </w:t>
      </w:r>
      <w:r w:rsidRPr="0036556C">
        <w:rPr>
          <w:sz w:val="22"/>
          <w:szCs w:val="22"/>
        </w:rPr>
        <w:t>form</w:t>
      </w:r>
      <w:r w:rsidRPr="0036556C">
        <w:rPr>
          <w:rFonts w:hint="eastAsia"/>
          <w:sz w:val="22"/>
          <w:szCs w:val="22"/>
        </w:rPr>
        <w:t>á</w:t>
      </w:r>
      <w:r w:rsidRPr="0036556C">
        <w:rPr>
          <w:sz w:val="22"/>
          <w:szCs w:val="22"/>
        </w:rPr>
        <w:t>j</w:t>
      </w:r>
      <w:r w:rsidRPr="0036556C">
        <w:rPr>
          <w:rFonts w:hint="eastAsia"/>
          <w:sz w:val="22"/>
          <w:szCs w:val="22"/>
        </w:rPr>
        <w:t>á</w:t>
      </w:r>
      <w:r w:rsidRPr="0036556C">
        <w:rPr>
          <w:sz w:val="22"/>
          <w:szCs w:val="22"/>
        </w:rPr>
        <w:t>ban hat</w:t>
      </w:r>
      <w:r w:rsidRPr="0036556C">
        <w:rPr>
          <w:rFonts w:hint="eastAsia"/>
          <w:sz w:val="22"/>
          <w:szCs w:val="22"/>
        </w:rPr>
        <w:t>á</w:t>
      </w:r>
      <w:r w:rsidRPr="0036556C">
        <w:rPr>
          <w:sz w:val="22"/>
          <w:szCs w:val="22"/>
        </w:rPr>
        <w:t>rozza meg, amely tartalmazza:</w:t>
      </w:r>
    </w:p>
    <w:p w:rsidR="004F7427" w:rsidRPr="0036556C" w:rsidRDefault="004F7427" w:rsidP="004F7427">
      <w:pPr>
        <w:widowControl w:val="0"/>
        <w:jc w:val="both"/>
        <w:rPr>
          <w:sz w:val="22"/>
          <w:szCs w:val="22"/>
        </w:rPr>
      </w:pPr>
      <w:r w:rsidRPr="0036556C">
        <w:rPr>
          <w:sz w:val="22"/>
          <w:szCs w:val="22"/>
        </w:rPr>
        <w:t>- a 3.2. pontban felsorolt, a Megb</w:t>
      </w:r>
      <w:r w:rsidRPr="0036556C">
        <w:rPr>
          <w:rFonts w:hint="eastAsia"/>
          <w:sz w:val="22"/>
          <w:szCs w:val="22"/>
        </w:rPr>
        <w:t>í</w:t>
      </w:r>
      <w:r w:rsidRPr="0036556C">
        <w:rPr>
          <w:sz w:val="22"/>
          <w:szCs w:val="22"/>
        </w:rPr>
        <w:t xml:space="preserve">zott </w:t>
      </w:r>
      <w:r w:rsidRPr="0036556C">
        <w:rPr>
          <w:rFonts w:hint="eastAsia"/>
          <w:sz w:val="22"/>
          <w:szCs w:val="22"/>
        </w:rPr>
        <w:t>á</w:t>
      </w:r>
      <w:r w:rsidRPr="0036556C">
        <w:rPr>
          <w:sz w:val="22"/>
          <w:szCs w:val="22"/>
        </w:rPr>
        <w:t>ltal ell</w:t>
      </w:r>
      <w:r w:rsidRPr="0036556C">
        <w:rPr>
          <w:rFonts w:hint="eastAsia"/>
          <w:sz w:val="22"/>
          <w:szCs w:val="22"/>
        </w:rPr>
        <w:t>á</w:t>
      </w:r>
      <w:r w:rsidRPr="0036556C">
        <w:rPr>
          <w:sz w:val="22"/>
          <w:szCs w:val="22"/>
        </w:rPr>
        <w:t>tand</w:t>
      </w:r>
      <w:r w:rsidRPr="0036556C">
        <w:rPr>
          <w:rFonts w:hint="eastAsia"/>
          <w:sz w:val="22"/>
          <w:szCs w:val="22"/>
        </w:rPr>
        <w:t>ó</w:t>
      </w:r>
      <w:r w:rsidRPr="0036556C">
        <w:rPr>
          <w:sz w:val="22"/>
          <w:szCs w:val="22"/>
        </w:rPr>
        <w:t xml:space="preserve"> tev</w:t>
      </w:r>
      <w:r w:rsidRPr="0036556C">
        <w:rPr>
          <w:rFonts w:hint="eastAsia"/>
          <w:sz w:val="22"/>
          <w:szCs w:val="22"/>
        </w:rPr>
        <w:t>é</w:t>
      </w:r>
      <w:r w:rsidRPr="0036556C">
        <w:rPr>
          <w:sz w:val="22"/>
          <w:szCs w:val="22"/>
        </w:rPr>
        <w:t>kenys</w:t>
      </w:r>
      <w:r w:rsidRPr="0036556C">
        <w:rPr>
          <w:rFonts w:hint="eastAsia"/>
          <w:sz w:val="22"/>
          <w:szCs w:val="22"/>
        </w:rPr>
        <w:t>é</w:t>
      </w:r>
      <w:r w:rsidRPr="0036556C">
        <w:rPr>
          <w:sz w:val="22"/>
          <w:szCs w:val="22"/>
        </w:rPr>
        <w:t>g(</w:t>
      </w:r>
      <w:proofErr w:type="spellStart"/>
      <w:r w:rsidRPr="0036556C">
        <w:rPr>
          <w:sz w:val="22"/>
          <w:szCs w:val="22"/>
        </w:rPr>
        <w:t>ek</w:t>
      </w:r>
      <w:proofErr w:type="spellEnd"/>
      <w:r w:rsidRPr="0036556C">
        <w:rPr>
          <w:sz w:val="22"/>
          <w:szCs w:val="22"/>
        </w:rPr>
        <w:t>) megnevez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t, az </w:t>
      </w:r>
      <w:r w:rsidRPr="0036556C">
        <w:rPr>
          <w:rFonts w:hint="eastAsia"/>
          <w:sz w:val="22"/>
          <w:szCs w:val="22"/>
        </w:rPr>
        <w:t>ü</w:t>
      </w:r>
      <w:r w:rsidRPr="0036556C">
        <w:rPr>
          <w:sz w:val="22"/>
          <w:szCs w:val="22"/>
        </w:rPr>
        <w:t>gy t</w:t>
      </w:r>
      <w:r w:rsidRPr="0036556C">
        <w:rPr>
          <w:rFonts w:hint="eastAsia"/>
          <w:sz w:val="22"/>
          <w:szCs w:val="22"/>
        </w:rPr>
        <w:t>á</w:t>
      </w:r>
      <w:r w:rsidRPr="0036556C">
        <w:rPr>
          <w:sz w:val="22"/>
          <w:szCs w:val="22"/>
        </w:rPr>
        <w:t>rgy</w:t>
      </w:r>
      <w:r w:rsidRPr="0036556C">
        <w:rPr>
          <w:rFonts w:hint="eastAsia"/>
          <w:sz w:val="22"/>
          <w:szCs w:val="22"/>
        </w:rPr>
        <w:t>á</w:t>
      </w:r>
      <w:r w:rsidRPr="0036556C">
        <w:rPr>
          <w:sz w:val="22"/>
          <w:szCs w:val="22"/>
        </w:rPr>
        <w:t>nak meghat</w:t>
      </w:r>
      <w:r w:rsidRPr="0036556C">
        <w:rPr>
          <w:rFonts w:hint="eastAsia"/>
          <w:sz w:val="22"/>
          <w:szCs w:val="22"/>
        </w:rPr>
        <w:t>á</w:t>
      </w:r>
      <w:r w:rsidRPr="0036556C">
        <w:rPr>
          <w:sz w:val="22"/>
          <w:szCs w:val="22"/>
        </w:rPr>
        <w:t>roz</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val;</w:t>
      </w:r>
    </w:p>
    <w:p w:rsidR="004F7427" w:rsidRPr="0036556C" w:rsidRDefault="004F7427" w:rsidP="004F7427">
      <w:pPr>
        <w:widowControl w:val="0"/>
        <w:jc w:val="both"/>
        <w:rPr>
          <w:sz w:val="22"/>
          <w:szCs w:val="22"/>
        </w:rPr>
      </w:pPr>
      <w:r w:rsidRPr="0036556C">
        <w:rPr>
          <w:sz w:val="22"/>
          <w:szCs w:val="22"/>
        </w:rPr>
        <w:t>- a feladat mennyis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t</w:t>
      </w:r>
    </w:p>
    <w:p w:rsidR="004F7427" w:rsidRPr="0036556C" w:rsidRDefault="004F7427" w:rsidP="004F7427">
      <w:pPr>
        <w:widowControl w:val="0"/>
        <w:jc w:val="both"/>
        <w:rPr>
          <w:sz w:val="22"/>
          <w:szCs w:val="22"/>
        </w:rPr>
      </w:pPr>
      <w:r w:rsidRPr="0036556C">
        <w:rPr>
          <w:sz w:val="22"/>
          <w:szCs w:val="22"/>
        </w:rPr>
        <w:t>-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 hat</w:t>
      </w:r>
      <w:r w:rsidRPr="0036556C">
        <w:rPr>
          <w:rFonts w:hint="eastAsia"/>
          <w:sz w:val="22"/>
          <w:szCs w:val="22"/>
        </w:rPr>
        <w:t>á</w:t>
      </w:r>
      <w:r w:rsidRPr="0036556C">
        <w:rPr>
          <w:sz w:val="22"/>
          <w:szCs w:val="22"/>
        </w:rPr>
        <w:t>ridej</w:t>
      </w:r>
      <w:r w:rsidRPr="0036556C">
        <w:rPr>
          <w:rFonts w:hint="eastAsia"/>
          <w:sz w:val="22"/>
          <w:szCs w:val="22"/>
        </w:rPr>
        <w:t>é</w:t>
      </w:r>
      <w:r w:rsidRPr="0036556C">
        <w:rPr>
          <w:sz w:val="22"/>
          <w:szCs w:val="22"/>
        </w:rPr>
        <w:t>t</w:t>
      </w:r>
    </w:p>
    <w:p w:rsidR="004F7427" w:rsidRPr="0036556C" w:rsidRDefault="004F7427" w:rsidP="004F7427">
      <w:pPr>
        <w:widowControl w:val="0"/>
        <w:jc w:val="both"/>
        <w:rPr>
          <w:sz w:val="22"/>
          <w:szCs w:val="22"/>
        </w:rPr>
      </w:pPr>
      <w:r w:rsidRPr="0036556C">
        <w:rPr>
          <w:sz w:val="22"/>
          <w:szCs w:val="22"/>
        </w:rPr>
        <w:t>- 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 elv</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hez kapcsol</w:t>
      </w:r>
      <w:r w:rsidRPr="0036556C">
        <w:rPr>
          <w:rFonts w:hint="eastAsia"/>
          <w:sz w:val="22"/>
          <w:szCs w:val="22"/>
        </w:rPr>
        <w:t>ó</w:t>
      </w:r>
      <w:r w:rsidRPr="0036556C">
        <w:rPr>
          <w:sz w:val="22"/>
          <w:szCs w:val="22"/>
        </w:rPr>
        <w:t>d</w:t>
      </w:r>
      <w:r w:rsidRPr="0036556C">
        <w:rPr>
          <w:rFonts w:hint="eastAsia"/>
          <w:sz w:val="22"/>
          <w:szCs w:val="22"/>
        </w:rPr>
        <w:t>ó</w:t>
      </w:r>
      <w:r w:rsidRPr="0036556C">
        <w:rPr>
          <w:sz w:val="22"/>
          <w:szCs w:val="22"/>
        </w:rPr>
        <w:t xml:space="preserve"> relev</w:t>
      </w:r>
      <w:r w:rsidRPr="0036556C">
        <w:rPr>
          <w:rFonts w:hint="eastAsia"/>
          <w:sz w:val="22"/>
          <w:szCs w:val="22"/>
        </w:rPr>
        <w:t>á</w:t>
      </w:r>
      <w:r w:rsidRPr="0036556C">
        <w:rPr>
          <w:sz w:val="22"/>
          <w:szCs w:val="22"/>
        </w:rPr>
        <w:t>ns inform</w:t>
      </w:r>
      <w:r w:rsidRPr="0036556C">
        <w:rPr>
          <w:rFonts w:hint="eastAsia"/>
          <w:sz w:val="22"/>
          <w:szCs w:val="22"/>
        </w:rPr>
        <w:t>á</w:t>
      </w:r>
      <w:r w:rsidRPr="0036556C">
        <w:rPr>
          <w:sz w:val="22"/>
          <w:szCs w:val="22"/>
        </w:rPr>
        <w:t>ci</w:t>
      </w:r>
      <w:r w:rsidRPr="0036556C">
        <w:rPr>
          <w:rFonts w:hint="eastAsia"/>
          <w:sz w:val="22"/>
          <w:szCs w:val="22"/>
        </w:rPr>
        <w:t>ó</w:t>
      </w:r>
      <w:r w:rsidRPr="0036556C">
        <w:rPr>
          <w:sz w:val="22"/>
          <w:szCs w:val="22"/>
        </w:rPr>
        <w:t>kat</w:t>
      </w:r>
    </w:p>
    <w:p w:rsidR="004F7427" w:rsidRPr="0036556C" w:rsidRDefault="004F7427" w:rsidP="004F7427">
      <w:pPr>
        <w:widowControl w:val="0"/>
        <w:jc w:val="both"/>
        <w:rPr>
          <w:sz w:val="22"/>
          <w:szCs w:val="22"/>
        </w:rPr>
      </w:pPr>
      <w:r w:rsidRPr="0036556C">
        <w:rPr>
          <w:sz w:val="22"/>
          <w:szCs w:val="22"/>
        </w:rPr>
        <w:t>- az adott feladatra elsz</w:t>
      </w:r>
      <w:r w:rsidRPr="0036556C">
        <w:rPr>
          <w:rFonts w:hint="eastAsia"/>
          <w:sz w:val="22"/>
          <w:szCs w:val="22"/>
        </w:rPr>
        <w:t>á</w:t>
      </w:r>
      <w:r w:rsidRPr="0036556C">
        <w:rPr>
          <w:sz w:val="22"/>
          <w:szCs w:val="22"/>
        </w:rPr>
        <w:t>molhat</w:t>
      </w:r>
      <w:r w:rsidRPr="0036556C">
        <w:rPr>
          <w:rFonts w:hint="eastAsia"/>
          <w:sz w:val="22"/>
          <w:szCs w:val="22"/>
        </w:rPr>
        <w:t>ó</w:t>
      </w:r>
      <w:r w:rsidRPr="0036556C">
        <w:rPr>
          <w:sz w:val="22"/>
          <w:szCs w:val="22"/>
        </w:rPr>
        <w:t xml:space="preserve"> szak</w:t>
      </w:r>
      <w:r w:rsidRPr="0036556C">
        <w:rPr>
          <w:rFonts w:hint="eastAsia"/>
          <w:sz w:val="22"/>
          <w:szCs w:val="22"/>
        </w:rPr>
        <w:t>é</w:t>
      </w:r>
      <w:r w:rsidRPr="0036556C">
        <w:rPr>
          <w:sz w:val="22"/>
          <w:szCs w:val="22"/>
        </w:rPr>
        <w:t>rt</w:t>
      </w:r>
      <w:r w:rsidRPr="0036556C">
        <w:rPr>
          <w:rFonts w:hint="eastAsia"/>
          <w:sz w:val="22"/>
          <w:szCs w:val="22"/>
        </w:rPr>
        <w:t>ő</w:t>
      </w:r>
      <w:r w:rsidRPr="0036556C">
        <w:rPr>
          <w:sz w:val="22"/>
          <w:szCs w:val="22"/>
        </w:rPr>
        <w:t xml:space="preserve">i </w:t>
      </w:r>
      <w:r w:rsidRPr="0036556C">
        <w:rPr>
          <w:rFonts w:hint="eastAsia"/>
          <w:sz w:val="22"/>
          <w:szCs w:val="22"/>
        </w:rPr>
        <w:t>ó</w:t>
      </w:r>
      <w:r w:rsidRPr="0036556C">
        <w:rPr>
          <w:sz w:val="22"/>
          <w:szCs w:val="22"/>
        </w:rPr>
        <w:t>ra sz</w:t>
      </w:r>
      <w:r w:rsidRPr="0036556C">
        <w:rPr>
          <w:rFonts w:hint="eastAsia"/>
          <w:sz w:val="22"/>
          <w:szCs w:val="22"/>
        </w:rPr>
        <w:t>á</w:t>
      </w:r>
      <w:r w:rsidRPr="0036556C">
        <w:rPr>
          <w:sz w:val="22"/>
          <w:szCs w:val="22"/>
        </w:rPr>
        <w:t>m</w:t>
      </w:r>
      <w:r w:rsidRPr="0036556C">
        <w:rPr>
          <w:rFonts w:hint="eastAsia"/>
          <w:sz w:val="22"/>
          <w:szCs w:val="22"/>
        </w:rPr>
        <w:t>á</w:t>
      </w:r>
      <w:r w:rsidRPr="0036556C">
        <w:rPr>
          <w:sz w:val="22"/>
          <w:szCs w:val="22"/>
        </w:rPr>
        <w:t>t, valamint az adott feladatra ir</w:t>
      </w:r>
      <w:r w:rsidRPr="0036556C">
        <w:rPr>
          <w:rFonts w:hint="eastAsia"/>
          <w:sz w:val="22"/>
          <w:szCs w:val="22"/>
        </w:rPr>
        <w:t>á</w:t>
      </w:r>
      <w:r w:rsidRPr="0036556C">
        <w:rPr>
          <w:sz w:val="22"/>
          <w:szCs w:val="22"/>
        </w:rPr>
        <w:t>nyad</w:t>
      </w:r>
      <w:r w:rsidRPr="0036556C">
        <w:rPr>
          <w:rFonts w:hint="eastAsia"/>
          <w:sz w:val="22"/>
          <w:szCs w:val="22"/>
        </w:rPr>
        <w:t>ó</w:t>
      </w:r>
      <w:r w:rsidRPr="0036556C">
        <w:rPr>
          <w:sz w:val="22"/>
          <w:szCs w:val="22"/>
        </w:rPr>
        <w:t xml:space="preserve">, 5.2. pont </w:t>
      </w:r>
      <w:r w:rsidRPr="0036556C">
        <w:rPr>
          <w:sz w:val="22"/>
          <w:szCs w:val="22"/>
        </w:rPr>
        <w:lastRenderedPageBreak/>
        <w:t>szerinti szak</w:t>
      </w:r>
      <w:r w:rsidRPr="0036556C">
        <w:rPr>
          <w:rFonts w:hint="eastAsia"/>
          <w:sz w:val="22"/>
          <w:szCs w:val="22"/>
        </w:rPr>
        <w:t>é</w:t>
      </w:r>
      <w:r w:rsidRPr="0036556C">
        <w:rPr>
          <w:sz w:val="22"/>
          <w:szCs w:val="22"/>
        </w:rPr>
        <w:t>rt</w:t>
      </w:r>
      <w:r w:rsidRPr="0036556C">
        <w:rPr>
          <w:rFonts w:hint="eastAsia"/>
          <w:sz w:val="22"/>
          <w:szCs w:val="22"/>
        </w:rPr>
        <w:t>ő</w:t>
      </w:r>
      <w:r w:rsidRPr="0036556C">
        <w:rPr>
          <w:sz w:val="22"/>
          <w:szCs w:val="22"/>
        </w:rPr>
        <w:t xml:space="preserve"> </w:t>
      </w:r>
      <w:r w:rsidRPr="0036556C">
        <w:rPr>
          <w:rFonts w:hint="eastAsia"/>
          <w:sz w:val="22"/>
          <w:szCs w:val="22"/>
        </w:rPr>
        <w:t>ó</w:t>
      </w:r>
      <w:r w:rsidRPr="0036556C">
        <w:rPr>
          <w:sz w:val="22"/>
          <w:szCs w:val="22"/>
        </w:rPr>
        <w:t>rad</w:t>
      </w:r>
      <w:r w:rsidRPr="0036556C">
        <w:rPr>
          <w:rFonts w:hint="eastAsia"/>
          <w:sz w:val="22"/>
          <w:szCs w:val="22"/>
        </w:rPr>
        <w:t>í</w:t>
      </w:r>
      <w:r w:rsidRPr="0036556C">
        <w:rPr>
          <w:sz w:val="22"/>
          <w:szCs w:val="22"/>
        </w:rPr>
        <w:t>jat.</w:t>
      </w:r>
    </w:p>
    <w:p w:rsidR="004F7427" w:rsidRPr="0036556C" w:rsidRDefault="004F7427" w:rsidP="004F7427">
      <w:pPr>
        <w:widowControl w:val="0"/>
        <w:jc w:val="both"/>
        <w:rPr>
          <w:sz w:val="22"/>
          <w:szCs w:val="22"/>
        </w:rPr>
      </w:pPr>
      <w:r w:rsidRPr="0036556C">
        <w:rPr>
          <w:sz w:val="22"/>
          <w:szCs w:val="22"/>
        </w:rPr>
        <w:t>Az egyedi megrendel</w:t>
      </w:r>
      <w:r w:rsidRPr="0036556C">
        <w:rPr>
          <w:rFonts w:hint="eastAsia"/>
          <w:sz w:val="22"/>
          <w:szCs w:val="22"/>
        </w:rPr>
        <w:t>é</w:t>
      </w:r>
      <w:r w:rsidRPr="0036556C">
        <w:rPr>
          <w:sz w:val="22"/>
          <w:szCs w:val="22"/>
        </w:rPr>
        <w:t>s mell</w:t>
      </w:r>
      <w:r w:rsidRPr="0036556C">
        <w:rPr>
          <w:rFonts w:hint="eastAsia"/>
          <w:sz w:val="22"/>
          <w:szCs w:val="22"/>
        </w:rPr>
        <w:t>é</w:t>
      </w:r>
      <w:r w:rsidRPr="0036556C">
        <w:rPr>
          <w:sz w:val="22"/>
          <w:szCs w:val="22"/>
        </w:rPr>
        <w:t>klet</w:t>
      </w:r>
      <w:r w:rsidRPr="0036556C">
        <w:rPr>
          <w:rFonts w:hint="eastAsia"/>
          <w:sz w:val="22"/>
          <w:szCs w:val="22"/>
        </w:rPr>
        <w:t>é</w:t>
      </w:r>
      <w:r w:rsidRPr="0036556C">
        <w:rPr>
          <w:sz w:val="22"/>
          <w:szCs w:val="22"/>
        </w:rPr>
        <w:t>t k</w:t>
      </w:r>
      <w:r w:rsidRPr="0036556C">
        <w:rPr>
          <w:rFonts w:hint="eastAsia"/>
          <w:sz w:val="22"/>
          <w:szCs w:val="22"/>
        </w:rPr>
        <w:t>é</w:t>
      </w:r>
      <w:r w:rsidRPr="0036556C">
        <w:rPr>
          <w:sz w:val="22"/>
          <w:szCs w:val="22"/>
        </w:rPr>
        <w:t>pezik az ellen</w:t>
      </w:r>
      <w:r w:rsidRPr="0036556C">
        <w:rPr>
          <w:rFonts w:hint="eastAsia"/>
          <w:sz w:val="22"/>
          <w:szCs w:val="22"/>
        </w:rPr>
        <w:t>ő</w:t>
      </w:r>
      <w:r w:rsidRPr="0036556C">
        <w:rPr>
          <w:sz w:val="22"/>
          <w:szCs w:val="22"/>
        </w:rPr>
        <w:t>rz</w:t>
      </w:r>
      <w:r w:rsidRPr="0036556C">
        <w:rPr>
          <w:rFonts w:hint="eastAsia"/>
          <w:sz w:val="22"/>
          <w:szCs w:val="22"/>
        </w:rPr>
        <w:t>é</w:t>
      </w:r>
      <w:r w:rsidRPr="0036556C">
        <w:rPr>
          <w:sz w:val="22"/>
          <w:szCs w:val="22"/>
        </w:rPr>
        <w:t>s t</w:t>
      </w:r>
      <w:r w:rsidRPr="0036556C">
        <w:rPr>
          <w:rFonts w:hint="eastAsia"/>
          <w:sz w:val="22"/>
          <w:szCs w:val="22"/>
        </w:rPr>
        <w:t>á</w:t>
      </w:r>
      <w:r w:rsidRPr="0036556C">
        <w:rPr>
          <w:sz w:val="22"/>
          <w:szCs w:val="22"/>
        </w:rPr>
        <w:t>rgy</w:t>
      </w:r>
      <w:r w:rsidRPr="0036556C">
        <w:rPr>
          <w:rFonts w:hint="eastAsia"/>
          <w:sz w:val="22"/>
          <w:szCs w:val="22"/>
        </w:rPr>
        <w:t>á</w:t>
      </w:r>
      <w:r w:rsidRPr="0036556C">
        <w:rPr>
          <w:sz w:val="22"/>
          <w:szCs w:val="22"/>
        </w:rPr>
        <w:t>t k</w:t>
      </w:r>
      <w:r w:rsidRPr="0036556C">
        <w:rPr>
          <w:rFonts w:hint="eastAsia"/>
          <w:sz w:val="22"/>
          <w:szCs w:val="22"/>
        </w:rPr>
        <w:t>é</w:t>
      </w:r>
      <w:r w:rsidRPr="0036556C">
        <w:rPr>
          <w:sz w:val="22"/>
          <w:szCs w:val="22"/>
        </w:rPr>
        <w:t>pez</w:t>
      </w:r>
      <w:r w:rsidRPr="0036556C">
        <w:rPr>
          <w:rFonts w:hint="eastAsia"/>
          <w:sz w:val="22"/>
          <w:szCs w:val="22"/>
        </w:rPr>
        <w:t>ő</w:t>
      </w:r>
      <w:r w:rsidRPr="0036556C">
        <w:rPr>
          <w:sz w:val="22"/>
          <w:szCs w:val="22"/>
        </w:rPr>
        <w:t>, a Megb</w:t>
      </w:r>
      <w:r w:rsidRPr="0036556C">
        <w:rPr>
          <w:rFonts w:hint="eastAsia"/>
          <w:sz w:val="22"/>
          <w:szCs w:val="22"/>
        </w:rPr>
        <w:t>í</w:t>
      </w:r>
      <w:r w:rsidRPr="0036556C">
        <w:rPr>
          <w:sz w:val="22"/>
          <w:szCs w:val="22"/>
        </w:rPr>
        <w:t>zott rendelkez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re bocs</w:t>
      </w:r>
      <w:r w:rsidRPr="0036556C">
        <w:rPr>
          <w:rFonts w:hint="eastAsia"/>
          <w:sz w:val="22"/>
          <w:szCs w:val="22"/>
        </w:rPr>
        <w:t>á</w:t>
      </w:r>
      <w:r w:rsidRPr="0036556C">
        <w:rPr>
          <w:sz w:val="22"/>
          <w:szCs w:val="22"/>
        </w:rPr>
        <w:t>jtott dokumentumok.</w:t>
      </w:r>
    </w:p>
    <w:p w:rsidR="004F7427" w:rsidRPr="0036556C" w:rsidRDefault="004F7427" w:rsidP="004F7427">
      <w:pPr>
        <w:widowControl w:val="0"/>
        <w:jc w:val="both"/>
        <w:rPr>
          <w:sz w:val="22"/>
          <w:szCs w:val="22"/>
        </w:rPr>
      </w:pPr>
    </w:p>
    <w:p w:rsidR="004F7427" w:rsidRPr="0036556C" w:rsidRDefault="004F7427" w:rsidP="004F7427">
      <w:pPr>
        <w:jc w:val="both"/>
        <w:rPr>
          <w:sz w:val="22"/>
          <w:szCs w:val="22"/>
        </w:rPr>
      </w:pPr>
      <w:r w:rsidRPr="0036556C">
        <w:rPr>
          <w:b/>
          <w:sz w:val="22"/>
          <w:szCs w:val="22"/>
        </w:rPr>
        <w:t>6.3.</w:t>
      </w:r>
      <w:r w:rsidRPr="0036556C">
        <w:rPr>
          <w:sz w:val="22"/>
          <w:szCs w:val="22"/>
        </w:rPr>
        <w:t xml:space="preserve"> Az egyedi megrendel</w:t>
      </w:r>
      <w:r w:rsidRPr="0036556C">
        <w:rPr>
          <w:rFonts w:hint="eastAsia"/>
          <w:sz w:val="22"/>
          <w:szCs w:val="22"/>
        </w:rPr>
        <w:t>é</w:t>
      </w:r>
      <w:r w:rsidRPr="0036556C">
        <w:rPr>
          <w:sz w:val="22"/>
          <w:szCs w:val="22"/>
        </w:rPr>
        <w:t>s, valamint az annak mell</w:t>
      </w:r>
      <w:r w:rsidRPr="0036556C">
        <w:rPr>
          <w:rFonts w:hint="eastAsia"/>
          <w:sz w:val="22"/>
          <w:szCs w:val="22"/>
        </w:rPr>
        <w:t>é</w:t>
      </w:r>
      <w:r w:rsidRPr="0036556C">
        <w:rPr>
          <w:sz w:val="22"/>
          <w:szCs w:val="22"/>
        </w:rPr>
        <w:t>klet</w:t>
      </w:r>
      <w:r w:rsidRPr="0036556C">
        <w:rPr>
          <w:rFonts w:hint="eastAsia"/>
          <w:sz w:val="22"/>
          <w:szCs w:val="22"/>
        </w:rPr>
        <w:t>é</w:t>
      </w:r>
      <w:r w:rsidRPr="0036556C">
        <w:rPr>
          <w:sz w:val="22"/>
          <w:szCs w:val="22"/>
        </w:rPr>
        <w:t>t k</w:t>
      </w:r>
      <w:r w:rsidRPr="0036556C">
        <w:rPr>
          <w:rFonts w:hint="eastAsia"/>
          <w:sz w:val="22"/>
          <w:szCs w:val="22"/>
        </w:rPr>
        <w:t>é</w:t>
      </w:r>
      <w:r w:rsidRPr="0036556C">
        <w:rPr>
          <w:sz w:val="22"/>
          <w:szCs w:val="22"/>
        </w:rPr>
        <w:t>pez</w:t>
      </w:r>
      <w:r w:rsidRPr="0036556C">
        <w:rPr>
          <w:rFonts w:hint="eastAsia"/>
          <w:sz w:val="22"/>
          <w:szCs w:val="22"/>
        </w:rPr>
        <w:t>ő</w:t>
      </w:r>
      <w:r w:rsidRPr="0036556C">
        <w:rPr>
          <w:sz w:val="22"/>
          <w:szCs w:val="22"/>
        </w:rPr>
        <w:t xml:space="preserve"> dokumentumok k</w:t>
      </w:r>
      <w:r w:rsidRPr="0036556C">
        <w:rPr>
          <w:rFonts w:hint="eastAsia"/>
          <w:sz w:val="22"/>
          <w:szCs w:val="22"/>
        </w:rPr>
        <w:t>é</w:t>
      </w:r>
      <w:r w:rsidRPr="0036556C">
        <w:rPr>
          <w:sz w:val="22"/>
          <w:szCs w:val="22"/>
        </w:rPr>
        <w:t>szhez v</w:t>
      </w:r>
      <w:r w:rsidRPr="0036556C">
        <w:rPr>
          <w:rFonts w:hint="eastAsia"/>
          <w:sz w:val="22"/>
          <w:szCs w:val="22"/>
        </w:rPr>
        <w:t>é</w:t>
      </w:r>
      <w:r w:rsidRPr="0036556C">
        <w:rPr>
          <w:sz w:val="22"/>
          <w:szCs w:val="22"/>
        </w:rPr>
        <w:t>tel</w:t>
      </w:r>
      <w:r w:rsidRPr="0036556C">
        <w:rPr>
          <w:rFonts w:hint="eastAsia"/>
          <w:sz w:val="22"/>
          <w:szCs w:val="22"/>
        </w:rPr>
        <w:t>é</w:t>
      </w:r>
      <w:r w:rsidRPr="0036556C">
        <w:rPr>
          <w:sz w:val="22"/>
          <w:szCs w:val="22"/>
        </w:rPr>
        <w:t>t a Megb</w:t>
      </w:r>
      <w:r w:rsidRPr="0036556C">
        <w:rPr>
          <w:rFonts w:hint="eastAsia"/>
          <w:sz w:val="22"/>
          <w:szCs w:val="22"/>
        </w:rPr>
        <w:t>í</w:t>
      </w:r>
      <w:r w:rsidRPr="0036556C">
        <w:rPr>
          <w:sz w:val="22"/>
          <w:szCs w:val="22"/>
        </w:rPr>
        <w:t>zott k</w:t>
      </w:r>
      <w:r w:rsidRPr="0036556C">
        <w:rPr>
          <w:rFonts w:hint="eastAsia"/>
          <w:sz w:val="22"/>
          <w:szCs w:val="22"/>
        </w:rPr>
        <w:t>ö</w:t>
      </w:r>
      <w:r w:rsidRPr="0036556C">
        <w:rPr>
          <w:sz w:val="22"/>
          <w:szCs w:val="22"/>
        </w:rPr>
        <w:t xml:space="preserve">teles </w:t>
      </w:r>
      <w:r w:rsidRPr="0036556C">
        <w:rPr>
          <w:rFonts w:hint="eastAsia"/>
          <w:sz w:val="22"/>
          <w:szCs w:val="22"/>
        </w:rPr>
        <w:t>í</w:t>
      </w:r>
      <w:r w:rsidRPr="0036556C">
        <w:rPr>
          <w:sz w:val="22"/>
          <w:szCs w:val="22"/>
        </w:rPr>
        <w:t>r</w:t>
      </w:r>
      <w:r w:rsidRPr="0036556C">
        <w:rPr>
          <w:rFonts w:hint="eastAsia"/>
          <w:sz w:val="22"/>
          <w:szCs w:val="22"/>
        </w:rPr>
        <w:t>á</w:t>
      </w:r>
      <w:r w:rsidRPr="0036556C">
        <w:rPr>
          <w:sz w:val="22"/>
          <w:szCs w:val="22"/>
        </w:rPr>
        <w:t xml:space="preserve">sban (elektronikus </w:t>
      </w:r>
      <w:r w:rsidRPr="0036556C">
        <w:rPr>
          <w:rFonts w:hint="eastAsia"/>
          <w:sz w:val="22"/>
          <w:szCs w:val="22"/>
        </w:rPr>
        <w:t>ú</w:t>
      </w:r>
      <w:r w:rsidRPr="0036556C">
        <w:rPr>
          <w:sz w:val="22"/>
          <w:szCs w:val="22"/>
        </w:rPr>
        <w:t>ton)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 xml:space="preserve">re </w:t>
      </w:r>
      <w:r w:rsidR="00546FDF">
        <w:rPr>
          <w:sz w:val="22"/>
          <w:szCs w:val="22"/>
        </w:rPr>
        <w:t xml:space="preserve">haladéktalanul </w:t>
      </w:r>
      <w:r w:rsidRPr="0036556C">
        <w:rPr>
          <w:sz w:val="22"/>
          <w:szCs w:val="22"/>
        </w:rPr>
        <w:t>visszaigazolni.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si hat</w:t>
      </w:r>
      <w:r w:rsidRPr="0036556C">
        <w:rPr>
          <w:rFonts w:hint="eastAsia"/>
          <w:sz w:val="22"/>
          <w:szCs w:val="22"/>
        </w:rPr>
        <w:t>á</w:t>
      </w:r>
      <w:r w:rsidRPr="0036556C">
        <w:rPr>
          <w:sz w:val="22"/>
          <w:szCs w:val="22"/>
        </w:rPr>
        <w:t>rideje a megrendel</w:t>
      </w:r>
      <w:r w:rsidRPr="0036556C">
        <w:rPr>
          <w:rFonts w:hint="eastAsia"/>
          <w:sz w:val="22"/>
          <w:szCs w:val="22"/>
        </w:rPr>
        <w:t>ő</w:t>
      </w:r>
      <w:r w:rsidRPr="0036556C">
        <w:rPr>
          <w:sz w:val="22"/>
          <w:szCs w:val="22"/>
        </w:rPr>
        <w:t xml:space="preserve"> k</w:t>
      </w:r>
      <w:r w:rsidRPr="0036556C">
        <w:rPr>
          <w:rFonts w:hint="eastAsia"/>
          <w:sz w:val="22"/>
          <w:szCs w:val="22"/>
        </w:rPr>
        <w:t>é</w:t>
      </w:r>
      <w:r w:rsidRPr="0036556C">
        <w:rPr>
          <w:sz w:val="22"/>
          <w:szCs w:val="22"/>
        </w:rPr>
        <w:t>szhez v</w:t>
      </w:r>
      <w:r w:rsidRPr="0036556C">
        <w:rPr>
          <w:rFonts w:hint="eastAsia"/>
          <w:sz w:val="22"/>
          <w:szCs w:val="22"/>
        </w:rPr>
        <w:t>é</w:t>
      </w:r>
      <w:r w:rsidRPr="0036556C">
        <w:rPr>
          <w:sz w:val="22"/>
          <w:szCs w:val="22"/>
        </w:rPr>
        <w:t>tel</w:t>
      </w:r>
      <w:r w:rsidRPr="0036556C">
        <w:rPr>
          <w:rFonts w:hint="eastAsia"/>
          <w:sz w:val="22"/>
          <w:szCs w:val="22"/>
        </w:rPr>
        <w:t>é</w:t>
      </w:r>
      <w:r w:rsidRPr="0036556C">
        <w:rPr>
          <w:sz w:val="22"/>
          <w:szCs w:val="22"/>
        </w:rPr>
        <w:t>nek visszaigazol</w:t>
      </w:r>
      <w:r w:rsidRPr="0036556C">
        <w:rPr>
          <w:rFonts w:hint="eastAsia"/>
          <w:sz w:val="22"/>
          <w:szCs w:val="22"/>
        </w:rPr>
        <w:t>á</w:t>
      </w:r>
      <w:r w:rsidRPr="0036556C">
        <w:rPr>
          <w:sz w:val="22"/>
          <w:szCs w:val="22"/>
        </w:rPr>
        <w:t>sakor kezd</w:t>
      </w:r>
      <w:r w:rsidRPr="0036556C">
        <w:rPr>
          <w:rFonts w:hint="eastAsia"/>
          <w:sz w:val="22"/>
          <w:szCs w:val="22"/>
        </w:rPr>
        <w:t>ő</w:t>
      </w:r>
      <w:r w:rsidRPr="0036556C">
        <w:rPr>
          <w:sz w:val="22"/>
          <w:szCs w:val="22"/>
        </w:rPr>
        <w:t>dik.</w:t>
      </w:r>
    </w:p>
    <w:p w:rsidR="004F7427" w:rsidRPr="0036556C" w:rsidRDefault="004F7427" w:rsidP="004F7427">
      <w:pPr>
        <w:jc w:val="both"/>
        <w:rPr>
          <w:sz w:val="22"/>
          <w:szCs w:val="22"/>
        </w:rPr>
      </w:pPr>
    </w:p>
    <w:p w:rsidR="00F256ED" w:rsidRDefault="004F7427" w:rsidP="004F7427">
      <w:pPr>
        <w:jc w:val="both"/>
        <w:rPr>
          <w:sz w:val="22"/>
          <w:szCs w:val="22"/>
        </w:rPr>
      </w:pPr>
      <w:r w:rsidRPr="0036556C">
        <w:rPr>
          <w:b/>
          <w:sz w:val="22"/>
          <w:szCs w:val="22"/>
        </w:rPr>
        <w:t>6.4.</w:t>
      </w:r>
      <w:r w:rsidRPr="0036556C">
        <w:rPr>
          <w:sz w:val="22"/>
          <w:szCs w:val="22"/>
        </w:rPr>
        <w:t xml:space="preserve"> A Megb</w:t>
      </w:r>
      <w:r w:rsidRPr="0036556C">
        <w:rPr>
          <w:rFonts w:hint="eastAsia"/>
          <w:sz w:val="22"/>
          <w:szCs w:val="22"/>
        </w:rPr>
        <w:t>í</w:t>
      </w:r>
      <w:r w:rsidRPr="0036556C">
        <w:rPr>
          <w:sz w:val="22"/>
          <w:szCs w:val="22"/>
        </w:rPr>
        <w:t>zott tudom</w:t>
      </w:r>
      <w:r w:rsidRPr="0036556C">
        <w:rPr>
          <w:rFonts w:hint="eastAsia"/>
          <w:sz w:val="22"/>
          <w:szCs w:val="22"/>
        </w:rPr>
        <w:t>á</w:t>
      </w:r>
      <w:r w:rsidRPr="0036556C">
        <w:rPr>
          <w:sz w:val="22"/>
          <w:szCs w:val="22"/>
        </w:rPr>
        <w:t>sul veszi, hogy a 3.2. pont els</w:t>
      </w:r>
      <w:r w:rsidRPr="0036556C">
        <w:rPr>
          <w:rFonts w:hint="eastAsia"/>
          <w:sz w:val="22"/>
          <w:szCs w:val="22"/>
        </w:rPr>
        <w:t>ő</w:t>
      </w:r>
      <w:r w:rsidRPr="0036556C">
        <w:rPr>
          <w:sz w:val="22"/>
          <w:szCs w:val="22"/>
        </w:rPr>
        <w:t xml:space="preserve"> </w:t>
      </w:r>
      <w:r w:rsidR="00577C81">
        <w:rPr>
          <w:sz w:val="22"/>
          <w:szCs w:val="22"/>
        </w:rPr>
        <w:t xml:space="preserve">és második </w:t>
      </w:r>
      <w:r w:rsidRPr="0036556C">
        <w:rPr>
          <w:sz w:val="22"/>
          <w:szCs w:val="22"/>
        </w:rPr>
        <w:t>franciabekezd</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ben megjel</w:t>
      </w:r>
      <w:r w:rsidRPr="0036556C">
        <w:rPr>
          <w:rFonts w:hint="eastAsia"/>
          <w:sz w:val="22"/>
          <w:szCs w:val="22"/>
        </w:rPr>
        <w:t>ö</w:t>
      </w:r>
      <w:r w:rsidRPr="0036556C">
        <w:rPr>
          <w:sz w:val="22"/>
          <w:szCs w:val="22"/>
        </w:rPr>
        <w:t>lt feladat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sok</w:t>
      </w:r>
      <w:r w:rsidR="00577C81">
        <w:rPr>
          <w:sz w:val="22"/>
          <w:szCs w:val="22"/>
        </w:rPr>
        <w:t xml:space="preserve"> és szerződésmódosítások</w:t>
      </w:r>
      <w:r w:rsidRPr="0036556C">
        <w:rPr>
          <w:sz w:val="22"/>
          <w:szCs w:val="22"/>
        </w:rPr>
        <w:t xml:space="preserve"> ellen</w:t>
      </w:r>
      <w:r w:rsidRPr="0036556C">
        <w:rPr>
          <w:rFonts w:hint="eastAsia"/>
          <w:sz w:val="22"/>
          <w:szCs w:val="22"/>
        </w:rPr>
        <w:t>ő</w:t>
      </w:r>
      <w:r w:rsidRPr="0036556C">
        <w:rPr>
          <w:sz w:val="22"/>
          <w:szCs w:val="22"/>
        </w:rPr>
        <w:t>rz</w:t>
      </w:r>
      <w:r w:rsidRPr="0036556C">
        <w:rPr>
          <w:rFonts w:hint="eastAsia"/>
          <w:sz w:val="22"/>
          <w:szCs w:val="22"/>
        </w:rPr>
        <w:t>é</w:t>
      </w:r>
      <w:r w:rsidRPr="0036556C">
        <w:rPr>
          <w:sz w:val="22"/>
          <w:szCs w:val="22"/>
        </w:rPr>
        <w:t>se) elv</w:t>
      </w:r>
      <w:r w:rsidRPr="0036556C">
        <w:rPr>
          <w:rFonts w:hint="eastAsia"/>
          <w:sz w:val="22"/>
          <w:szCs w:val="22"/>
        </w:rPr>
        <w:t>é</w:t>
      </w:r>
      <w:r w:rsidRPr="0036556C">
        <w:rPr>
          <w:sz w:val="22"/>
          <w:szCs w:val="22"/>
        </w:rPr>
        <w:t>gz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re egyedi megrendel</w:t>
      </w:r>
      <w:r w:rsidRPr="0036556C">
        <w:rPr>
          <w:rFonts w:hint="eastAsia"/>
          <w:sz w:val="22"/>
          <w:szCs w:val="22"/>
        </w:rPr>
        <w:t>é</w:t>
      </w:r>
      <w:r w:rsidRPr="0036556C">
        <w:rPr>
          <w:sz w:val="22"/>
          <w:szCs w:val="22"/>
        </w:rPr>
        <w:t>senk</w:t>
      </w:r>
      <w:r w:rsidRPr="0036556C">
        <w:rPr>
          <w:rFonts w:hint="eastAsia"/>
          <w:sz w:val="22"/>
          <w:szCs w:val="22"/>
        </w:rPr>
        <w:t>é</w:t>
      </w:r>
      <w:r w:rsidRPr="0036556C">
        <w:rPr>
          <w:sz w:val="22"/>
          <w:szCs w:val="22"/>
        </w:rPr>
        <w:t xml:space="preserve">nt </w:t>
      </w:r>
      <w:r w:rsidRPr="0036556C">
        <w:rPr>
          <w:rFonts w:hint="eastAsia"/>
          <w:sz w:val="22"/>
          <w:szCs w:val="22"/>
        </w:rPr>
        <w:t>ö</w:t>
      </w:r>
      <w:r w:rsidRPr="0036556C">
        <w:rPr>
          <w:sz w:val="22"/>
          <w:szCs w:val="22"/>
        </w:rPr>
        <w:t xml:space="preserve">sszesen legfeljebb </w:t>
      </w:r>
      <w:r w:rsidR="000F406D">
        <w:rPr>
          <w:sz w:val="22"/>
          <w:szCs w:val="22"/>
        </w:rPr>
        <w:t xml:space="preserve">az alábbi óraszámok </w:t>
      </w:r>
      <w:r w:rsidR="000F406D" w:rsidRPr="0036556C">
        <w:rPr>
          <w:sz w:val="22"/>
          <w:szCs w:val="22"/>
        </w:rPr>
        <w:t>sz</w:t>
      </w:r>
      <w:r w:rsidR="000F406D" w:rsidRPr="0036556C">
        <w:rPr>
          <w:rFonts w:hint="eastAsia"/>
          <w:sz w:val="22"/>
          <w:szCs w:val="22"/>
        </w:rPr>
        <w:t>á</w:t>
      </w:r>
      <w:r w:rsidR="000F406D" w:rsidRPr="0036556C">
        <w:rPr>
          <w:sz w:val="22"/>
          <w:szCs w:val="22"/>
        </w:rPr>
        <w:t>molhat</w:t>
      </w:r>
      <w:r w:rsidR="000F406D" w:rsidRPr="0036556C">
        <w:rPr>
          <w:rFonts w:hint="eastAsia"/>
          <w:sz w:val="22"/>
          <w:szCs w:val="22"/>
        </w:rPr>
        <w:t>ó</w:t>
      </w:r>
      <w:r w:rsidR="000F406D">
        <w:rPr>
          <w:sz w:val="22"/>
          <w:szCs w:val="22"/>
        </w:rPr>
        <w:t>ak</w:t>
      </w:r>
      <w:r w:rsidR="000F406D" w:rsidRPr="0036556C">
        <w:rPr>
          <w:sz w:val="22"/>
          <w:szCs w:val="22"/>
        </w:rPr>
        <w:t xml:space="preserve"> el,</w:t>
      </w:r>
    </w:p>
    <w:p w:rsidR="000F406D" w:rsidRDefault="000F406D" w:rsidP="004F7427">
      <w:pPr>
        <w:jc w:val="both"/>
        <w:rPr>
          <w:sz w:val="22"/>
          <w:szCs w:val="22"/>
        </w:rPr>
      </w:pPr>
    </w:p>
    <w:p w:rsidR="000F406D" w:rsidRPr="004D606D" w:rsidRDefault="000F406D" w:rsidP="004D606D">
      <w:pPr>
        <w:pStyle w:val="Listaszerbekezds"/>
        <w:numPr>
          <w:ilvl w:val="0"/>
          <w:numId w:val="61"/>
        </w:numPr>
        <w:jc w:val="both"/>
        <w:rPr>
          <w:rFonts w:ascii="Times New Roman" w:hAnsi="Times New Roman"/>
          <w:sz w:val="22"/>
          <w:szCs w:val="22"/>
        </w:rPr>
      </w:pPr>
      <w:r w:rsidRPr="004D606D">
        <w:rPr>
          <w:rFonts w:ascii="Times New Roman" w:hAnsi="Times New Roman" w:hint="eastAsia"/>
          <w:sz w:val="22"/>
          <w:szCs w:val="22"/>
        </w:rPr>
        <w:t>„Á</w:t>
      </w:r>
      <w:r w:rsidRPr="004D606D">
        <w:rPr>
          <w:rFonts w:ascii="Times New Roman" w:hAnsi="Times New Roman"/>
          <w:sz w:val="22"/>
          <w:szCs w:val="22"/>
        </w:rPr>
        <w:t>ltal</w:t>
      </w:r>
      <w:r w:rsidRPr="004D606D">
        <w:rPr>
          <w:rFonts w:ascii="Times New Roman" w:hAnsi="Times New Roman" w:hint="eastAsia"/>
          <w:sz w:val="22"/>
          <w:szCs w:val="22"/>
        </w:rPr>
        <w:t>á</w:t>
      </w:r>
      <w:r w:rsidRPr="004D606D">
        <w:rPr>
          <w:rFonts w:ascii="Times New Roman" w:hAnsi="Times New Roman"/>
          <w:sz w:val="22"/>
          <w:szCs w:val="22"/>
        </w:rPr>
        <w:t>nos m</w:t>
      </w:r>
      <w:r w:rsidRPr="004D606D">
        <w:rPr>
          <w:rFonts w:ascii="Times New Roman" w:hAnsi="Times New Roman" w:hint="eastAsia"/>
          <w:sz w:val="22"/>
          <w:szCs w:val="22"/>
        </w:rPr>
        <w:t>ó</w:t>
      </w:r>
      <w:r w:rsidRPr="004D606D">
        <w:rPr>
          <w:rFonts w:ascii="Times New Roman" w:hAnsi="Times New Roman"/>
          <w:sz w:val="22"/>
          <w:szCs w:val="22"/>
        </w:rPr>
        <w:t>don</w:t>
      </w:r>
      <w:r w:rsidRPr="004D606D">
        <w:rPr>
          <w:rFonts w:ascii="Times New Roman" w:hAnsi="Times New Roman" w:hint="eastAsia"/>
          <w:sz w:val="22"/>
          <w:szCs w:val="22"/>
        </w:rPr>
        <w:t>”</w:t>
      </w:r>
      <w:r w:rsidRPr="004D606D">
        <w:rPr>
          <w:rFonts w:ascii="Times New Roman" w:hAnsi="Times New Roman"/>
          <w:sz w:val="22"/>
          <w:szCs w:val="22"/>
        </w:rPr>
        <w:t xml:space="preserve"> lefolytatott k</w:t>
      </w:r>
      <w:r w:rsidRPr="004D606D">
        <w:rPr>
          <w:rFonts w:ascii="Times New Roman" w:hAnsi="Times New Roman" w:hint="eastAsia"/>
          <w:sz w:val="22"/>
          <w:szCs w:val="22"/>
        </w:rPr>
        <w:t>ö</w:t>
      </w:r>
      <w:r w:rsidRPr="004D606D">
        <w:rPr>
          <w:rFonts w:ascii="Times New Roman" w:hAnsi="Times New Roman"/>
          <w:sz w:val="22"/>
          <w:szCs w:val="22"/>
        </w:rPr>
        <w:t>zbeszerz</w:t>
      </w:r>
      <w:r w:rsidRPr="004D606D">
        <w:rPr>
          <w:rFonts w:ascii="Times New Roman" w:hAnsi="Times New Roman" w:hint="eastAsia"/>
          <w:sz w:val="22"/>
          <w:szCs w:val="22"/>
        </w:rPr>
        <w:t>é</w:t>
      </w:r>
      <w:r w:rsidRPr="004D606D">
        <w:rPr>
          <w:rFonts w:ascii="Times New Roman" w:hAnsi="Times New Roman"/>
          <w:sz w:val="22"/>
          <w:szCs w:val="22"/>
        </w:rPr>
        <w:t>si elj</w:t>
      </w:r>
      <w:r w:rsidRPr="004D606D">
        <w:rPr>
          <w:rFonts w:ascii="Times New Roman" w:hAnsi="Times New Roman" w:hint="eastAsia"/>
          <w:sz w:val="22"/>
          <w:szCs w:val="22"/>
        </w:rPr>
        <w:t>á</w:t>
      </w:r>
      <w:r w:rsidRPr="004D606D">
        <w:rPr>
          <w:rFonts w:ascii="Times New Roman" w:hAnsi="Times New Roman"/>
          <w:sz w:val="22"/>
          <w:szCs w:val="22"/>
        </w:rPr>
        <w:t>r</w:t>
      </w:r>
      <w:r w:rsidRPr="004D606D">
        <w:rPr>
          <w:rFonts w:ascii="Times New Roman" w:hAnsi="Times New Roman" w:hint="eastAsia"/>
          <w:sz w:val="22"/>
          <w:szCs w:val="22"/>
        </w:rPr>
        <w:t>á</w:t>
      </w:r>
      <w:r w:rsidRPr="004D606D">
        <w:rPr>
          <w:rFonts w:ascii="Times New Roman" w:hAnsi="Times New Roman"/>
          <w:sz w:val="22"/>
          <w:szCs w:val="22"/>
        </w:rPr>
        <w:t>s ellen</w:t>
      </w:r>
      <w:r w:rsidRPr="004D606D">
        <w:rPr>
          <w:rFonts w:ascii="Times New Roman" w:hAnsi="Times New Roman" w:hint="eastAsia"/>
          <w:sz w:val="22"/>
          <w:szCs w:val="22"/>
        </w:rPr>
        <w:t>ő</w:t>
      </w:r>
      <w:r w:rsidRPr="004D606D">
        <w:rPr>
          <w:rFonts w:ascii="Times New Roman" w:hAnsi="Times New Roman"/>
          <w:sz w:val="22"/>
          <w:szCs w:val="22"/>
        </w:rPr>
        <w:t>rz</w:t>
      </w:r>
      <w:r w:rsidRPr="004D606D">
        <w:rPr>
          <w:rFonts w:ascii="Times New Roman" w:hAnsi="Times New Roman" w:hint="eastAsia"/>
          <w:sz w:val="22"/>
          <w:szCs w:val="22"/>
        </w:rPr>
        <w:t>é</w:t>
      </w:r>
      <w:r w:rsidRPr="004D606D">
        <w:rPr>
          <w:rFonts w:ascii="Times New Roman" w:hAnsi="Times New Roman"/>
          <w:sz w:val="22"/>
          <w:szCs w:val="22"/>
        </w:rPr>
        <w:t>se</w:t>
      </w:r>
      <w:r w:rsidRPr="004D606D">
        <w:rPr>
          <w:rFonts w:ascii="Times New Roman" w:hAnsi="Times New Roman" w:hint="eastAsia"/>
          <w:sz w:val="22"/>
          <w:szCs w:val="22"/>
        </w:rPr>
        <w:t>………</w:t>
      </w:r>
      <w:r w:rsidRPr="004D606D">
        <w:rPr>
          <w:rFonts w:ascii="Times New Roman" w:hAnsi="Times New Roman"/>
          <w:sz w:val="22"/>
          <w:szCs w:val="22"/>
        </w:rPr>
        <w:t xml:space="preserve">. </w:t>
      </w:r>
      <w:r w:rsidRPr="004D606D">
        <w:rPr>
          <w:rFonts w:ascii="Times New Roman" w:hAnsi="Times New Roman" w:hint="eastAsia"/>
          <w:sz w:val="22"/>
          <w:szCs w:val="22"/>
        </w:rPr>
        <w:t>ó</w:t>
      </w:r>
      <w:r w:rsidRPr="004D606D">
        <w:rPr>
          <w:rFonts w:ascii="Times New Roman" w:hAnsi="Times New Roman"/>
          <w:sz w:val="22"/>
          <w:szCs w:val="22"/>
        </w:rPr>
        <w:t>ra</w:t>
      </w:r>
    </w:p>
    <w:p w:rsidR="000F406D" w:rsidRDefault="000F406D" w:rsidP="004F7427">
      <w:pPr>
        <w:jc w:val="both"/>
        <w:rPr>
          <w:rFonts w:ascii="Times New Roman" w:hAnsi="Times New Roman"/>
          <w:sz w:val="22"/>
          <w:szCs w:val="22"/>
        </w:rPr>
      </w:pPr>
    </w:p>
    <w:p w:rsidR="000F406D" w:rsidRDefault="000F406D" w:rsidP="004D606D">
      <w:pPr>
        <w:pStyle w:val="Listaszerbekezds"/>
        <w:numPr>
          <w:ilvl w:val="0"/>
          <w:numId w:val="61"/>
        </w:numPr>
        <w:jc w:val="both"/>
        <w:rPr>
          <w:rFonts w:ascii="Times New Roman" w:hAnsi="Times New Roman"/>
          <w:sz w:val="22"/>
          <w:szCs w:val="22"/>
        </w:rPr>
      </w:pPr>
      <w:r w:rsidRPr="00B50EDF">
        <w:rPr>
          <w:rFonts w:ascii="Times New Roman" w:hAnsi="Times New Roman"/>
          <w:sz w:val="22"/>
          <w:szCs w:val="22"/>
        </w:rPr>
        <w:t xml:space="preserve">Központi beszerző szerv által lefolytatott eljárás második részében verseny újranyitással, konzultációval lefolytatott eljárás </w:t>
      </w:r>
      <w:r>
        <w:rPr>
          <w:rFonts w:ascii="Times New Roman" w:hAnsi="Times New Roman"/>
          <w:sz w:val="22"/>
          <w:szCs w:val="22"/>
        </w:rPr>
        <w:t>ellenőrzése……. óra</w:t>
      </w:r>
    </w:p>
    <w:p w:rsidR="000F406D" w:rsidRDefault="000F406D" w:rsidP="004F7427">
      <w:pPr>
        <w:jc w:val="both"/>
        <w:rPr>
          <w:rFonts w:ascii="Times New Roman" w:hAnsi="Times New Roman"/>
          <w:sz w:val="22"/>
          <w:szCs w:val="22"/>
        </w:rPr>
      </w:pPr>
    </w:p>
    <w:p w:rsidR="000F406D" w:rsidRDefault="000F406D" w:rsidP="004D606D">
      <w:pPr>
        <w:pStyle w:val="Listaszerbekezds"/>
        <w:numPr>
          <w:ilvl w:val="0"/>
          <w:numId w:val="61"/>
        </w:numPr>
        <w:jc w:val="both"/>
        <w:rPr>
          <w:rFonts w:ascii="Times New Roman" w:hAnsi="Times New Roman"/>
          <w:sz w:val="22"/>
          <w:szCs w:val="22"/>
        </w:rPr>
      </w:pPr>
      <w:r w:rsidRPr="00B50EDF">
        <w:rPr>
          <w:rFonts w:ascii="Times New Roman" w:hAnsi="Times New Roman"/>
          <w:sz w:val="22"/>
          <w:szCs w:val="22"/>
        </w:rPr>
        <w:t>Központi beszerző szerv által lefolytatott eljárás alapján közvetlen megrendeléssel lefolytatott eljárás ellenőrzés</w:t>
      </w:r>
      <w:r w:rsidR="00F62EE8">
        <w:rPr>
          <w:rFonts w:ascii="Times New Roman" w:hAnsi="Times New Roman"/>
          <w:sz w:val="22"/>
          <w:szCs w:val="22"/>
        </w:rPr>
        <w:t>e………….óra</w:t>
      </w:r>
    </w:p>
    <w:p w:rsidR="00F62EE8" w:rsidRDefault="00F62EE8" w:rsidP="004F7427">
      <w:pPr>
        <w:jc w:val="both"/>
        <w:rPr>
          <w:rFonts w:ascii="Times New Roman" w:hAnsi="Times New Roman"/>
          <w:sz w:val="22"/>
          <w:szCs w:val="22"/>
        </w:rPr>
      </w:pPr>
    </w:p>
    <w:p w:rsidR="00F62EE8" w:rsidRDefault="00F62EE8" w:rsidP="004D606D">
      <w:pPr>
        <w:pStyle w:val="Listaszerbekezds"/>
        <w:numPr>
          <w:ilvl w:val="0"/>
          <w:numId w:val="61"/>
        </w:numPr>
        <w:jc w:val="both"/>
        <w:rPr>
          <w:sz w:val="22"/>
          <w:szCs w:val="22"/>
        </w:rPr>
      </w:pPr>
      <w:r w:rsidRPr="00B50EDF">
        <w:rPr>
          <w:rFonts w:ascii="Times New Roman" w:hAnsi="Times New Roman"/>
          <w:sz w:val="22"/>
          <w:szCs w:val="22"/>
        </w:rPr>
        <w:t>Szerződésmódosítás ellenőrzés</w:t>
      </w:r>
      <w:r>
        <w:rPr>
          <w:rFonts w:ascii="Times New Roman" w:hAnsi="Times New Roman"/>
          <w:sz w:val="22"/>
          <w:szCs w:val="22"/>
        </w:rPr>
        <w:t>e……..óra</w:t>
      </w:r>
    </w:p>
    <w:p w:rsidR="00F256ED" w:rsidRDefault="00F256ED" w:rsidP="004F7427">
      <w:pPr>
        <w:jc w:val="both"/>
        <w:rPr>
          <w:sz w:val="22"/>
          <w:szCs w:val="22"/>
        </w:rPr>
      </w:pPr>
    </w:p>
    <w:p w:rsidR="00F256ED" w:rsidRDefault="004F7427" w:rsidP="004F7427">
      <w:pPr>
        <w:jc w:val="both"/>
        <w:rPr>
          <w:b/>
          <w:sz w:val="22"/>
          <w:szCs w:val="22"/>
        </w:rPr>
      </w:pPr>
      <w:r w:rsidRPr="0036556C">
        <w:rPr>
          <w:sz w:val="22"/>
          <w:szCs w:val="22"/>
        </w:rPr>
        <w:t>amely mag</w:t>
      </w:r>
      <w:r w:rsidRPr="0036556C">
        <w:rPr>
          <w:rFonts w:hint="eastAsia"/>
          <w:sz w:val="22"/>
          <w:szCs w:val="22"/>
        </w:rPr>
        <w:t>á</w:t>
      </w:r>
      <w:r w:rsidRPr="0036556C">
        <w:rPr>
          <w:sz w:val="22"/>
          <w:szCs w:val="22"/>
        </w:rPr>
        <w:t>ban foglalja a hi</w:t>
      </w:r>
      <w:r w:rsidRPr="0036556C">
        <w:rPr>
          <w:rFonts w:hint="eastAsia"/>
          <w:sz w:val="22"/>
          <w:szCs w:val="22"/>
        </w:rPr>
        <w:t>á</w:t>
      </w:r>
      <w:r w:rsidRPr="0036556C">
        <w:rPr>
          <w:sz w:val="22"/>
          <w:szCs w:val="22"/>
        </w:rPr>
        <w:t>nyp</w:t>
      </w:r>
      <w:r w:rsidRPr="0036556C">
        <w:rPr>
          <w:rFonts w:hint="eastAsia"/>
          <w:sz w:val="22"/>
          <w:szCs w:val="22"/>
        </w:rPr>
        <w:t>ó</w:t>
      </w:r>
      <w:r w:rsidRPr="0036556C">
        <w:rPr>
          <w:sz w:val="22"/>
          <w:szCs w:val="22"/>
        </w:rPr>
        <w:t>tl</w:t>
      </w:r>
      <w:r w:rsidRPr="0036556C">
        <w:rPr>
          <w:rFonts w:hint="eastAsia"/>
          <w:sz w:val="22"/>
          <w:szCs w:val="22"/>
        </w:rPr>
        <w:t>á</w:t>
      </w:r>
      <w:r w:rsidRPr="0036556C">
        <w:rPr>
          <w:sz w:val="22"/>
          <w:szCs w:val="22"/>
        </w:rPr>
        <w:t>s, t</w:t>
      </w:r>
      <w:r w:rsidRPr="0036556C">
        <w:rPr>
          <w:rFonts w:hint="eastAsia"/>
          <w:sz w:val="22"/>
          <w:szCs w:val="22"/>
        </w:rPr>
        <w:t>é</w:t>
      </w:r>
      <w:r w:rsidRPr="0036556C">
        <w:rPr>
          <w:sz w:val="22"/>
          <w:szCs w:val="22"/>
        </w:rPr>
        <w:t>ny</w:t>
      </w:r>
      <w:r w:rsidRPr="0036556C">
        <w:rPr>
          <w:rFonts w:hint="eastAsia"/>
          <w:sz w:val="22"/>
          <w:szCs w:val="22"/>
        </w:rPr>
        <w:t>á</w:t>
      </w:r>
      <w:r w:rsidRPr="0036556C">
        <w:rPr>
          <w:sz w:val="22"/>
          <w:szCs w:val="22"/>
        </w:rPr>
        <w:t>ll</w:t>
      </w:r>
      <w:r w:rsidRPr="0036556C">
        <w:rPr>
          <w:rFonts w:hint="eastAsia"/>
          <w:sz w:val="22"/>
          <w:szCs w:val="22"/>
        </w:rPr>
        <w:t>á</w:t>
      </w:r>
      <w:r w:rsidRPr="0036556C">
        <w:rPr>
          <w:sz w:val="22"/>
          <w:szCs w:val="22"/>
        </w:rPr>
        <w:t>s tiszt</w:t>
      </w:r>
      <w:r w:rsidRPr="0036556C">
        <w:rPr>
          <w:rFonts w:hint="eastAsia"/>
          <w:sz w:val="22"/>
          <w:szCs w:val="22"/>
        </w:rPr>
        <w:t>á</w:t>
      </w:r>
      <w:r w:rsidRPr="0036556C">
        <w:rPr>
          <w:sz w:val="22"/>
          <w:szCs w:val="22"/>
        </w:rPr>
        <w:t>z</w:t>
      </w:r>
      <w:r w:rsidRPr="0036556C">
        <w:rPr>
          <w:rFonts w:hint="eastAsia"/>
          <w:sz w:val="22"/>
          <w:szCs w:val="22"/>
        </w:rPr>
        <w:t>á</w:t>
      </w:r>
      <w:r w:rsidRPr="0036556C">
        <w:rPr>
          <w:sz w:val="22"/>
          <w:szCs w:val="22"/>
        </w:rPr>
        <w:t>s, jelent</w:t>
      </w:r>
      <w:r w:rsidRPr="0036556C">
        <w:rPr>
          <w:rFonts w:hint="eastAsia"/>
          <w:sz w:val="22"/>
          <w:szCs w:val="22"/>
        </w:rPr>
        <w:t>é</w:t>
      </w:r>
      <w:r w:rsidRPr="0036556C">
        <w:rPr>
          <w:sz w:val="22"/>
          <w:szCs w:val="22"/>
        </w:rPr>
        <w:t>sk</w:t>
      </w:r>
      <w:r w:rsidRPr="0036556C">
        <w:rPr>
          <w:rFonts w:hint="eastAsia"/>
          <w:sz w:val="22"/>
          <w:szCs w:val="22"/>
        </w:rPr>
        <w:t>é</w:t>
      </w:r>
      <w:r w:rsidRPr="0036556C">
        <w:rPr>
          <w:sz w:val="22"/>
          <w:szCs w:val="22"/>
        </w:rPr>
        <w:t>sz</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 id</w:t>
      </w:r>
      <w:r w:rsidRPr="0036556C">
        <w:rPr>
          <w:rFonts w:hint="eastAsia"/>
          <w:sz w:val="22"/>
          <w:szCs w:val="22"/>
        </w:rPr>
        <w:t>ő</w:t>
      </w:r>
      <w:r w:rsidRPr="0036556C">
        <w:rPr>
          <w:sz w:val="22"/>
          <w:szCs w:val="22"/>
        </w:rPr>
        <w:t>tartam</w:t>
      </w:r>
      <w:r w:rsidRPr="0036556C">
        <w:rPr>
          <w:rFonts w:hint="eastAsia"/>
          <w:sz w:val="22"/>
          <w:szCs w:val="22"/>
        </w:rPr>
        <w:t>á</w:t>
      </w:r>
      <w:r w:rsidRPr="0036556C">
        <w:rPr>
          <w:sz w:val="22"/>
          <w:szCs w:val="22"/>
        </w:rPr>
        <w:t xml:space="preserve">t is. </w:t>
      </w:r>
    </w:p>
    <w:p w:rsidR="00F256ED" w:rsidRDefault="00F256ED" w:rsidP="004F7427">
      <w:pPr>
        <w:jc w:val="both"/>
        <w:rPr>
          <w:b/>
          <w:sz w:val="22"/>
          <w:szCs w:val="22"/>
        </w:rPr>
      </w:pPr>
    </w:p>
    <w:p w:rsidR="00B05D29" w:rsidRPr="005B7683" w:rsidRDefault="004F7427" w:rsidP="00B05D29">
      <w:pPr>
        <w:jc w:val="both"/>
        <w:rPr>
          <w:rFonts w:ascii="Times New Roman" w:hAnsi="Times New Roman"/>
          <w:sz w:val="22"/>
          <w:szCs w:val="22"/>
        </w:rPr>
      </w:pPr>
      <w:r w:rsidRPr="0036556C">
        <w:rPr>
          <w:b/>
          <w:sz w:val="22"/>
          <w:szCs w:val="22"/>
        </w:rPr>
        <w:t>6.5.</w:t>
      </w:r>
      <w:r w:rsidRPr="0036556C">
        <w:rPr>
          <w:sz w:val="22"/>
          <w:szCs w:val="22"/>
        </w:rPr>
        <w:t xml:space="preserve"> </w:t>
      </w:r>
      <w:r w:rsidR="00B05D29" w:rsidRPr="005B7683">
        <w:rPr>
          <w:rFonts w:ascii="Times New Roman" w:hAnsi="Times New Roman"/>
          <w:sz w:val="22"/>
          <w:szCs w:val="22"/>
        </w:rPr>
        <w:t xml:space="preserve">A  megbízási díj óraszám szerinti elszámolása a 6.4 pont szerinti </w:t>
      </w:r>
      <w:r w:rsidR="00B05D29">
        <w:rPr>
          <w:rFonts w:ascii="Times New Roman" w:hAnsi="Times New Roman"/>
          <w:sz w:val="22"/>
          <w:szCs w:val="22"/>
        </w:rPr>
        <w:t>keret</w:t>
      </w:r>
      <w:r w:rsidR="00B05D29" w:rsidRPr="005B7683">
        <w:rPr>
          <w:rFonts w:ascii="Times New Roman" w:hAnsi="Times New Roman"/>
          <w:sz w:val="22"/>
          <w:szCs w:val="22"/>
        </w:rPr>
        <w:t>óraszámon belül, a ténylegesen teljesített részfeladatok arányában történik,  az alábbiak figyelembe vétele mellett:</w:t>
      </w:r>
    </w:p>
    <w:p w:rsidR="004F7427" w:rsidRDefault="004F7427" w:rsidP="004F7427">
      <w:pPr>
        <w:jc w:val="both"/>
        <w:rPr>
          <w:sz w:val="22"/>
          <w:szCs w:val="22"/>
        </w:rPr>
      </w:pPr>
    </w:p>
    <w:p w:rsidR="007F78C9" w:rsidRPr="004D606D" w:rsidRDefault="007F78C9" w:rsidP="004D606D">
      <w:pPr>
        <w:pStyle w:val="Listaszerbekezds"/>
        <w:numPr>
          <w:ilvl w:val="0"/>
          <w:numId w:val="62"/>
        </w:numPr>
        <w:jc w:val="both"/>
        <w:rPr>
          <w:sz w:val="22"/>
          <w:szCs w:val="22"/>
        </w:rPr>
      </w:pPr>
      <w:r w:rsidRPr="004D606D">
        <w:rPr>
          <w:sz w:val="22"/>
          <w:szCs w:val="22"/>
        </w:rPr>
        <w:t>Az  első ellenőrzésre legfeljebb  a keretóraszám 60 %-a számolható el.</w:t>
      </w:r>
    </w:p>
    <w:p w:rsidR="007F78C9" w:rsidRPr="004D606D" w:rsidRDefault="007F78C9" w:rsidP="004D606D">
      <w:pPr>
        <w:pStyle w:val="Listaszerbekezds"/>
        <w:numPr>
          <w:ilvl w:val="0"/>
          <w:numId w:val="62"/>
        </w:numPr>
        <w:jc w:val="both"/>
        <w:rPr>
          <w:sz w:val="22"/>
          <w:szCs w:val="22"/>
        </w:rPr>
      </w:pPr>
      <w:r w:rsidRPr="004D606D">
        <w:rPr>
          <w:sz w:val="22"/>
          <w:szCs w:val="22"/>
        </w:rPr>
        <w:t>A hiánypótlást követő ellenőrzésre legfeljebb a keretóraszám 25 %-a számolható el.</w:t>
      </w:r>
    </w:p>
    <w:p w:rsidR="007F78C9" w:rsidRPr="004D606D" w:rsidRDefault="007F78C9" w:rsidP="004D606D">
      <w:pPr>
        <w:pStyle w:val="Listaszerbekezds"/>
        <w:numPr>
          <w:ilvl w:val="0"/>
          <w:numId w:val="62"/>
        </w:numPr>
        <w:jc w:val="both"/>
        <w:rPr>
          <w:sz w:val="22"/>
          <w:szCs w:val="22"/>
        </w:rPr>
      </w:pPr>
      <w:r w:rsidRPr="004D606D">
        <w:rPr>
          <w:sz w:val="22"/>
          <w:szCs w:val="22"/>
        </w:rPr>
        <w:t xml:space="preserve">A </w:t>
      </w:r>
      <w:r w:rsidR="00567BCB">
        <w:rPr>
          <w:sz w:val="22"/>
          <w:szCs w:val="22"/>
        </w:rPr>
        <w:t>k</w:t>
      </w:r>
      <w:r w:rsidRPr="004D606D">
        <w:rPr>
          <w:sz w:val="22"/>
          <w:szCs w:val="22"/>
        </w:rPr>
        <w:t>orrekciókérést követő ellenőrzésre</w:t>
      </w:r>
      <w:r w:rsidR="00B05D29">
        <w:rPr>
          <w:sz w:val="22"/>
          <w:szCs w:val="22"/>
        </w:rPr>
        <w:t xml:space="preserve"> legfeljebb</w:t>
      </w:r>
      <w:r w:rsidRPr="004D606D">
        <w:rPr>
          <w:sz w:val="22"/>
          <w:szCs w:val="22"/>
        </w:rPr>
        <w:t xml:space="preserve"> a keretóraszám 15 %-a számolható el.</w:t>
      </w:r>
    </w:p>
    <w:p w:rsidR="007F78C9" w:rsidRDefault="007F78C9" w:rsidP="004F7427">
      <w:pPr>
        <w:jc w:val="both"/>
        <w:rPr>
          <w:sz w:val="22"/>
          <w:szCs w:val="22"/>
        </w:rPr>
      </w:pPr>
    </w:p>
    <w:p w:rsidR="00F167A5" w:rsidRDefault="00F167A5" w:rsidP="004F7427">
      <w:pPr>
        <w:jc w:val="both"/>
        <w:rPr>
          <w:sz w:val="22"/>
          <w:szCs w:val="22"/>
        </w:rPr>
      </w:pPr>
      <w:r w:rsidRPr="00F167A5">
        <w:rPr>
          <w:sz w:val="22"/>
          <w:szCs w:val="22"/>
        </w:rPr>
        <w:t>Az ellen</w:t>
      </w:r>
      <w:r w:rsidRPr="00F167A5">
        <w:rPr>
          <w:rFonts w:hint="eastAsia"/>
          <w:sz w:val="22"/>
          <w:szCs w:val="22"/>
        </w:rPr>
        <w:t>ő</w:t>
      </w:r>
      <w:r w:rsidRPr="00F167A5">
        <w:rPr>
          <w:sz w:val="22"/>
          <w:szCs w:val="22"/>
        </w:rPr>
        <w:t>rz</w:t>
      </w:r>
      <w:r w:rsidRPr="00F167A5">
        <w:rPr>
          <w:rFonts w:hint="eastAsia"/>
          <w:sz w:val="22"/>
          <w:szCs w:val="22"/>
        </w:rPr>
        <w:t>é</w:t>
      </w:r>
      <w:r w:rsidRPr="00F167A5">
        <w:rPr>
          <w:sz w:val="22"/>
          <w:szCs w:val="22"/>
        </w:rPr>
        <w:t xml:space="preserve">s alatt </w:t>
      </w:r>
      <w:r w:rsidRPr="00F167A5">
        <w:rPr>
          <w:rFonts w:hint="eastAsia"/>
          <w:sz w:val="22"/>
          <w:szCs w:val="22"/>
        </w:rPr>
        <w:t>é</w:t>
      </w:r>
      <w:r w:rsidRPr="00F167A5">
        <w:rPr>
          <w:sz w:val="22"/>
          <w:szCs w:val="22"/>
        </w:rPr>
        <w:t>rtend</w:t>
      </w:r>
      <w:r w:rsidRPr="00F167A5">
        <w:rPr>
          <w:rFonts w:hint="eastAsia"/>
          <w:sz w:val="22"/>
          <w:szCs w:val="22"/>
        </w:rPr>
        <w:t>ő</w:t>
      </w:r>
      <w:r w:rsidRPr="00F167A5">
        <w:rPr>
          <w:sz w:val="22"/>
          <w:szCs w:val="22"/>
        </w:rPr>
        <w:t xml:space="preserve"> a </w:t>
      </w:r>
      <w:r w:rsidRPr="00F167A5">
        <w:rPr>
          <w:rFonts w:hint="eastAsia"/>
          <w:sz w:val="22"/>
          <w:szCs w:val="22"/>
        </w:rPr>
        <w:t>„</w:t>
      </w:r>
      <w:r w:rsidRPr="00F167A5">
        <w:rPr>
          <w:sz w:val="22"/>
          <w:szCs w:val="22"/>
        </w:rPr>
        <w:t>n</w:t>
      </w:r>
      <w:r w:rsidRPr="00F167A5">
        <w:rPr>
          <w:rFonts w:hint="eastAsia"/>
          <w:sz w:val="22"/>
          <w:szCs w:val="22"/>
        </w:rPr>
        <w:t>é</w:t>
      </w:r>
      <w:r w:rsidRPr="00F167A5">
        <w:rPr>
          <w:sz w:val="22"/>
          <w:szCs w:val="22"/>
        </w:rPr>
        <w:t>gyszemes</w:t>
      </w:r>
      <w:r w:rsidRPr="00F167A5">
        <w:rPr>
          <w:rFonts w:hint="eastAsia"/>
          <w:sz w:val="22"/>
          <w:szCs w:val="22"/>
        </w:rPr>
        <w:t>”</w:t>
      </w:r>
      <w:r w:rsidRPr="00F167A5">
        <w:rPr>
          <w:sz w:val="22"/>
          <w:szCs w:val="22"/>
        </w:rPr>
        <w:t xml:space="preserve"> ellen</w:t>
      </w:r>
      <w:r w:rsidRPr="00F167A5">
        <w:rPr>
          <w:rFonts w:hint="eastAsia"/>
          <w:sz w:val="22"/>
          <w:szCs w:val="22"/>
        </w:rPr>
        <w:t>ő</w:t>
      </w:r>
      <w:r w:rsidRPr="00F167A5">
        <w:rPr>
          <w:sz w:val="22"/>
          <w:szCs w:val="22"/>
        </w:rPr>
        <w:t>rz</w:t>
      </w:r>
      <w:r w:rsidRPr="00F167A5">
        <w:rPr>
          <w:rFonts w:hint="eastAsia"/>
          <w:sz w:val="22"/>
          <w:szCs w:val="22"/>
        </w:rPr>
        <w:t>é</w:t>
      </w:r>
      <w:r w:rsidRPr="00F167A5">
        <w:rPr>
          <w:sz w:val="22"/>
          <w:szCs w:val="22"/>
        </w:rPr>
        <w:t>s</w:t>
      </w:r>
      <w:r>
        <w:rPr>
          <w:sz w:val="22"/>
          <w:szCs w:val="22"/>
        </w:rPr>
        <w:t xml:space="preserve"> elvégzése</w:t>
      </w:r>
      <w:r w:rsidRPr="00F167A5">
        <w:rPr>
          <w:sz w:val="22"/>
          <w:szCs w:val="22"/>
        </w:rPr>
        <w:t xml:space="preserve"> is. Amennyiben hi</w:t>
      </w:r>
      <w:r w:rsidRPr="00F167A5">
        <w:rPr>
          <w:rFonts w:hint="eastAsia"/>
          <w:sz w:val="22"/>
          <w:szCs w:val="22"/>
        </w:rPr>
        <w:t>á</w:t>
      </w:r>
      <w:r w:rsidRPr="00F167A5">
        <w:rPr>
          <w:sz w:val="22"/>
          <w:szCs w:val="22"/>
        </w:rPr>
        <w:t>nyp</w:t>
      </w:r>
      <w:r w:rsidRPr="00F167A5">
        <w:rPr>
          <w:rFonts w:hint="eastAsia"/>
          <w:sz w:val="22"/>
          <w:szCs w:val="22"/>
        </w:rPr>
        <w:t>ó</w:t>
      </w:r>
      <w:r w:rsidRPr="00F167A5">
        <w:rPr>
          <w:sz w:val="22"/>
          <w:szCs w:val="22"/>
        </w:rPr>
        <w:t>tl</w:t>
      </w:r>
      <w:r w:rsidRPr="00F167A5">
        <w:rPr>
          <w:rFonts w:hint="eastAsia"/>
          <w:sz w:val="22"/>
          <w:szCs w:val="22"/>
        </w:rPr>
        <w:t>á</w:t>
      </w:r>
      <w:r w:rsidRPr="00F167A5">
        <w:rPr>
          <w:sz w:val="22"/>
          <w:szCs w:val="22"/>
        </w:rPr>
        <w:t>si felh</w:t>
      </w:r>
      <w:r w:rsidRPr="00F167A5">
        <w:rPr>
          <w:rFonts w:hint="eastAsia"/>
          <w:sz w:val="22"/>
          <w:szCs w:val="22"/>
        </w:rPr>
        <w:t>í</w:t>
      </w:r>
      <w:r w:rsidRPr="00F167A5">
        <w:rPr>
          <w:sz w:val="22"/>
          <w:szCs w:val="22"/>
        </w:rPr>
        <w:t>v</w:t>
      </w:r>
      <w:r w:rsidRPr="00F167A5">
        <w:rPr>
          <w:rFonts w:hint="eastAsia"/>
          <w:sz w:val="22"/>
          <w:szCs w:val="22"/>
        </w:rPr>
        <w:t>á</w:t>
      </w:r>
      <w:r w:rsidRPr="00F167A5">
        <w:rPr>
          <w:sz w:val="22"/>
          <w:szCs w:val="22"/>
        </w:rPr>
        <w:t>s kibocs</w:t>
      </w:r>
      <w:r w:rsidRPr="00F167A5">
        <w:rPr>
          <w:rFonts w:hint="eastAsia"/>
          <w:sz w:val="22"/>
          <w:szCs w:val="22"/>
        </w:rPr>
        <w:t>á</w:t>
      </w:r>
      <w:r w:rsidRPr="00F167A5">
        <w:rPr>
          <w:sz w:val="22"/>
          <w:szCs w:val="22"/>
        </w:rPr>
        <w:t>t</w:t>
      </w:r>
      <w:r w:rsidRPr="00F167A5">
        <w:rPr>
          <w:rFonts w:hint="eastAsia"/>
          <w:sz w:val="22"/>
          <w:szCs w:val="22"/>
        </w:rPr>
        <w:t>á</w:t>
      </w:r>
      <w:r w:rsidRPr="00F167A5">
        <w:rPr>
          <w:sz w:val="22"/>
          <w:szCs w:val="22"/>
        </w:rPr>
        <w:t>s</w:t>
      </w:r>
      <w:r w:rsidRPr="00F167A5">
        <w:rPr>
          <w:rFonts w:hint="eastAsia"/>
          <w:sz w:val="22"/>
          <w:szCs w:val="22"/>
        </w:rPr>
        <w:t>á</w:t>
      </w:r>
      <w:r w:rsidRPr="00F167A5">
        <w:rPr>
          <w:sz w:val="22"/>
          <w:szCs w:val="22"/>
        </w:rPr>
        <w:t>ra, vagy korrekci</w:t>
      </w:r>
      <w:r w:rsidRPr="00F167A5">
        <w:rPr>
          <w:rFonts w:hint="eastAsia"/>
          <w:sz w:val="22"/>
          <w:szCs w:val="22"/>
        </w:rPr>
        <w:t>ó</w:t>
      </w:r>
      <w:r w:rsidRPr="00F167A5">
        <w:rPr>
          <w:sz w:val="22"/>
          <w:szCs w:val="22"/>
        </w:rPr>
        <w:t xml:space="preserve"> k</w:t>
      </w:r>
      <w:r w:rsidRPr="00F167A5">
        <w:rPr>
          <w:rFonts w:hint="eastAsia"/>
          <w:sz w:val="22"/>
          <w:szCs w:val="22"/>
        </w:rPr>
        <w:t>é</w:t>
      </w:r>
      <w:r w:rsidRPr="00F167A5">
        <w:rPr>
          <w:sz w:val="22"/>
          <w:szCs w:val="22"/>
        </w:rPr>
        <w:t>r</w:t>
      </w:r>
      <w:r w:rsidRPr="00F167A5">
        <w:rPr>
          <w:rFonts w:hint="eastAsia"/>
          <w:sz w:val="22"/>
          <w:szCs w:val="22"/>
        </w:rPr>
        <w:t>é</w:t>
      </w:r>
      <w:r w:rsidRPr="00F167A5">
        <w:rPr>
          <w:sz w:val="22"/>
          <w:szCs w:val="22"/>
        </w:rPr>
        <w:t>s</w:t>
      </w:r>
      <w:r w:rsidRPr="00F167A5">
        <w:rPr>
          <w:rFonts w:hint="eastAsia"/>
          <w:sz w:val="22"/>
          <w:szCs w:val="22"/>
        </w:rPr>
        <w:t>é</w:t>
      </w:r>
      <w:r w:rsidRPr="00F167A5">
        <w:rPr>
          <w:sz w:val="22"/>
          <w:szCs w:val="22"/>
        </w:rPr>
        <w:t>re nem ker</w:t>
      </w:r>
      <w:r w:rsidRPr="00F167A5">
        <w:rPr>
          <w:rFonts w:hint="eastAsia"/>
          <w:sz w:val="22"/>
          <w:szCs w:val="22"/>
        </w:rPr>
        <w:t>ü</w:t>
      </w:r>
      <w:r w:rsidRPr="00F167A5">
        <w:rPr>
          <w:sz w:val="22"/>
          <w:szCs w:val="22"/>
        </w:rPr>
        <w:t>l sor az ellen</w:t>
      </w:r>
      <w:r w:rsidRPr="00F167A5">
        <w:rPr>
          <w:rFonts w:hint="eastAsia"/>
          <w:sz w:val="22"/>
          <w:szCs w:val="22"/>
        </w:rPr>
        <w:t>ő</w:t>
      </w:r>
      <w:r w:rsidRPr="00F167A5">
        <w:rPr>
          <w:sz w:val="22"/>
          <w:szCs w:val="22"/>
        </w:rPr>
        <w:t>rz</w:t>
      </w:r>
      <w:r w:rsidRPr="00F167A5">
        <w:rPr>
          <w:rFonts w:hint="eastAsia"/>
          <w:sz w:val="22"/>
          <w:szCs w:val="22"/>
        </w:rPr>
        <w:t>é</w:t>
      </w:r>
      <w:r w:rsidRPr="00F167A5">
        <w:rPr>
          <w:sz w:val="22"/>
          <w:szCs w:val="22"/>
        </w:rPr>
        <w:t>s sor</w:t>
      </w:r>
      <w:r w:rsidRPr="00F167A5">
        <w:rPr>
          <w:rFonts w:hint="eastAsia"/>
          <w:sz w:val="22"/>
          <w:szCs w:val="22"/>
        </w:rPr>
        <w:t>á</w:t>
      </w:r>
      <w:r w:rsidRPr="00F167A5">
        <w:rPr>
          <w:sz w:val="22"/>
          <w:szCs w:val="22"/>
        </w:rPr>
        <w:t>n, vagy annak kik</w:t>
      </w:r>
      <w:r w:rsidRPr="00F167A5">
        <w:rPr>
          <w:rFonts w:hint="eastAsia"/>
          <w:sz w:val="22"/>
          <w:szCs w:val="22"/>
        </w:rPr>
        <w:t>ü</w:t>
      </w:r>
      <w:r w:rsidRPr="00F167A5">
        <w:rPr>
          <w:sz w:val="22"/>
          <w:szCs w:val="22"/>
        </w:rPr>
        <w:t>ld</w:t>
      </w:r>
      <w:r w:rsidRPr="00F167A5">
        <w:rPr>
          <w:rFonts w:hint="eastAsia"/>
          <w:sz w:val="22"/>
          <w:szCs w:val="22"/>
        </w:rPr>
        <w:t>é</w:t>
      </w:r>
      <w:r w:rsidRPr="00F167A5">
        <w:rPr>
          <w:sz w:val="22"/>
          <w:szCs w:val="22"/>
        </w:rPr>
        <w:t>s</w:t>
      </w:r>
      <w:r w:rsidRPr="00F167A5">
        <w:rPr>
          <w:rFonts w:hint="eastAsia"/>
          <w:sz w:val="22"/>
          <w:szCs w:val="22"/>
        </w:rPr>
        <w:t>é</w:t>
      </w:r>
      <w:r w:rsidRPr="00F167A5">
        <w:rPr>
          <w:sz w:val="22"/>
          <w:szCs w:val="22"/>
        </w:rPr>
        <w:t>t az Aj</w:t>
      </w:r>
      <w:r w:rsidRPr="00F167A5">
        <w:rPr>
          <w:rFonts w:hint="eastAsia"/>
          <w:sz w:val="22"/>
          <w:szCs w:val="22"/>
        </w:rPr>
        <w:t>á</w:t>
      </w:r>
      <w:r w:rsidRPr="00F167A5">
        <w:rPr>
          <w:sz w:val="22"/>
          <w:szCs w:val="22"/>
        </w:rPr>
        <w:t>nlatk</w:t>
      </w:r>
      <w:r w:rsidRPr="00F167A5">
        <w:rPr>
          <w:rFonts w:hint="eastAsia"/>
          <w:sz w:val="22"/>
          <w:szCs w:val="22"/>
        </w:rPr>
        <w:t>é</w:t>
      </w:r>
      <w:r w:rsidRPr="00F167A5">
        <w:rPr>
          <w:sz w:val="22"/>
          <w:szCs w:val="22"/>
        </w:rPr>
        <w:t>r</w:t>
      </w:r>
      <w:r w:rsidRPr="00F167A5">
        <w:rPr>
          <w:rFonts w:hint="eastAsia"/>
          <w:sz w:val="22"/>
          <w:szCs w:val="22"/>
        </w:rPr>
        <w:t>ő</w:t>
      </w:r>
      <w:r w:rsidRPr="00F167A5">
        <w:rPr>
          <w:sz w:val="22"/>
          <w:szCs w:val="22"/>
        </w:rPr>
        <w:t xml:space="preserve"> nem tartja megalapozottnak, illetve sz</w:t>
      </w:r>
      <w:r w:rsidRPr="00F167A5">
        <w:rPr>
          <w:rFonts w:hint="eastAsia"/>
          <w:sz w:val="22"/>
          <w:szCs w:val="22"/>
        </w:rPr>
        <w:t>ü</w:t>
      </w:r>
      <w:r w:rsidRPr="00F167A5">
        <w:rPr>
          <w:sz w:val="22"/>
          <w:szCs w:val="22"/>
        </w:rPr>
        <w:t>ks</w:t>
      </w:r>
      <w:r w:rsidRPr="00F167A5">
        <w:rPr>
          <w:rFonts w:hint="eastAsia"/>
          <w:sz w:val="22"/>
          <w:szCs w:val="22"/>
        </w:rPr>
        <w:t>é</w:t>
      </w:r>
      <w:r w:rsidRPr="00F167A5">
        <w:rPr>
          <w:sz w:val="22"/>
          <w:szCs w:val="22"/>
        </w:rPr>
        <w:t>gesnek az ellen</w:t>
      </w:r>
      <w:r w:rsidRPr="00F167A5">
        <w:rPr>
          <w:rFonts w:hint="eastAsia"/>
          <w:sz w:val="22"/>
          <w:szCs w:val="22"/>
        </w:rPr>
        <w:t>ő</w:t>
      </w:r>
      <w:r w:rsidRPr="00F167A5">
        <w:rPr>
          <w:sz w:val="22"/>
          <w:szCs w:val="22"/>
        </w:rPr>
        <w:t>rz</w:t>
      </w:r>
      <w:r w:rsidRPr="00F167A5">
        <w:rPr>
          <w:rFonts w:hint="eastAsia"/>
          <w:sz w:val="22"/>
          <w:szCs w:val="22"/>
        </w:rPr>
        <w:t>é</w:t>
      </w:r>
      <w:r w:rsidRPr="00F167A5">
        <w:rPr>
          <w:sz w:val="22"/>
          <w:szCs w:val="22"/>
        </w:rPr>
        <w:t>s elv</w:t>
      </w:r>
      <w:r w:rsidRPr="00F167A5">
        <w:rPr>
          <w:rFonts w:hint="eastAsia"/>
          <w:sz w:val="22"/>
          <w:szCs w:val="22"/>
        </w:rPr>
        <w:t>é</w:t>
      </w:r>
      <w:r w:rsidRPr="00F167A5">
        <w:rPr>
          <w:sz w:val="22"/>
          <w:szCs w:val="22"/>
        </w:rPr>
        <w:t>gz</w:t>
      </w:r>
      <w:r w:rsidRPr="00F167A5">
        <w:rPr>
          <w:rFonts w:hint="eastAsia"/>
          <w:sz w:val="22"/>
          <w:szCs w:val="22"/>
        </w:rPr>
        <w:t>é</w:t>
      </w:r>
      <w:r w:rsidRPr="00F167A5">
        <w:rPr>
          <w:sz w:val="22"/>
          <w:szCs w:val="22"/>
        </w:rPr>
        <w:t>s</w:t>
      </w:r>
      <w:r w:rsidRPr="00F167A5">
        <w:rPr>
          <w:rFonts w:hint="eastAsia"/>
          <w:sz w:val="22"/>
          <w:szCs w:val="22"/>
        </w:rPr>
        <w:t>é</w:t>
      </w:r>
      <w:r w:rsidRPr="00F167A5">
        <w:rPr>
          <w:sz w:val="22"/>
          <w:szCs w:val="22"/>
        </w:rPr>
        <w:t xml:space="preserve">hez </w:t>
      </w:r>
      <w:r w:rsidRPr="00F167A5">
        <w:rPr>
          <w:rFonts w:hint="eastAsia"/>
          <w:sz w:val="22"/>
          <w:szCs w:val="22"/>
        </w:rPr>
        <w:t>é</w:t>
      </w:r>
      <w:r w:rsidRPr="00F167A5">
        <w:rPr>
          <w:sz w:val="22"/>
          <w:szCs w:val="22"/>
        </w:rPr>
        <w:t>s lez</w:t>
      </w:r>
      <w:r w:rsidRPr="00F167A5">
        <w:rPr>
          <w:rFonts w:hint="eastAsia"/>
          <w:sz w:val="22"/>
          <w:szCs w:val="22"/>
        </w:rPr>
        <w:t>á</w:t>
      </w:r>
      <w:r w:rsidRPr="00F167A5">
        <w:rPr>
          <w:sz w:val="22"/>
          <w:szCs w:val="22"/>
        </w:rPr>
        <w:t>r</w:t>
      </w:r>
      <w:r w:rsidRPr="00F167A5">
        <w:rPr>
          <w:rFonts w:hint="eastAsia"/>
          <w:sz w:val="22"/>
          <w:szCs w:val="22"/>
        </w:rPr>
        <w:t>á</w:t>
      </w:r>
      <w:r w:rsidRPr="00F167A5">
        <w:rPr>
          <w:sz w:val="22"/>
          <w:szCs w:val="22"/>
        </w:rPr>
        <w:t>s</w:t>
      </w:r>
      <w:r w:rsidRPr="00F167A5">
        <w:rPr>
          <w:rFonts w:hint="eastAsia"/>
          <w:sz w:val="22"/>
          <w:szCs w:val="22"/>
        </w:rPr>
        <w:t>á</w:t>
      </w:r>
      <w:r w:rsidRPr="00F167A5">
        <w:rPr>
          <w:sz w:val="22"/>
          <w:szCs w:val="22"/>
        </w:rPr>
        <w:t xml:space="preserve">hoz, </w:t>
      </w:r>
      <w:r w:rsidRPr="00F167A5">
        <w:rPr>
          <w:rFonts w:hint="eastAsia"/>
          <w:sz w:val="22"/>
          <w:szCs w:val="22"/>
        </w:rPr>
        <w:t>ú</w:t>
      </w:r>
      <w:r w:rsidRPr="00F167A5">
        <w:rPr>
          <w:sz w:val="22"/>
          <w:szCs w:val="22"/>
        </w:rPr>
        <w:t>gy csak a megaj</w:t>
      </w:r>
      <w:r w:rsidRPr="00F167A5">
        <w:rPr>
          <w:rFonts w:hint="eastAsia"/>
          <w:sz w:val="22"/>
          <w:szCs w:val="22"/>
        </w:rPr>
        <w:t>á</w:t>
      </w:r>
      <w:r w:rsidRPr="00F167A5">
        <w:rPr>
          <w:sz w:val="22"/>
          <w:szCs w:val="22"/>
        </w:rPr>
        <w:t>nlott keret</w:t>
      </w:r>
      <w:r w:rsidRPr="00F167A5">
        <w:rPr>
          <w:rFonts w:hint="eastAsia"/>
          <w:sz w:val="22"/>
          <w:szCs w:val="22"/>
        </w:rPr>
        <w:t>ó</w:t>
      </w:r>
      <w:r w:rsidRPr="00F167A5">
        <w:rPr>
          <w:sz w:val="22"/>
          <w:szCs w:val="22"/>
        </w:rPr>
        <w:t>rasz</w:t>
      </w:r>
      <w:r w:rsidRPr="00F167A5">
        <w:rPr>
          <w:rFonts w:hint="eastAsia"/>
          <w:sz w:val="22"/>
          <w:szCs w:val="22"/>
        </w:rPr>
        <w:t>á</w:t>
      </w:r>
      <w:r w:rsidRPr="00F167A5">
        <w:rPr>
          <w:sz w:val="22"/>
          <w:szCs w:val="22"/>
        </w:rPr>
        <w:t>m 60 %-a sz</w:t>
      </w:r>
      <w:r w:rsidRPr="00F167A5">
        <w:rPr>
          <w:rFonts w:hint="eastAsia"/>
          <w:sz w:val="22"/>
          <w:szCs w:val="22"/>
        </w:rPr>
        <w:t>á</w:t>
      </w:r>
      <w:r w:rsidRPr="00F167A5">
        <w:rPr>
          <w:sz w:val="22"/>
          <w:szCs w:val="22"/>
        </w:rPr>
        <w:t>molhat</w:t>
      </w:r>
      <w:r w:rsidRPr="00F167A5">
        <w:rPr>
          <w:rFonts w:hint="eastAsia"/>
          <w:sz w:val="22"/>
          <w:szCs w:val="22"/>
        </w:rPr>
        <w:t>ó</w:t>
      </w:r>
      <w:r w:rsidRPr="00F167A5">
        <w:rPr>
          <w:sz w:val="22"/>
          <w:szCs w:val="22"/>
        </w:rPr>
        <w:t xml:space="preserve"> el.</w:t>
      </w:r>
    </w:p>
    <w:p w:rsidR="00F167A5" w:rsidRDefault="00F167A5" w:rsidP="004F7427">
      <w:pPr>
        <w:jc w:val="both"/>
        <w:rPr>
          <w:sz w:val="22"/>
          <w:szCs w:val="22"/>
        </w:rPr>
      </w:pPr>
    </w:p>
    <w:p w:rsidR="00577C81" w:rsidRDefault="00577C81" w:rsidP="004F7427">
      <w:pPr>
        <w:jc w:val="both"/>
        <w:rPr>
          <w:sz w:val="22"/>
          <w:szCs w:val="22"/>
        </w:rPr>
      </w:pPr>
      <w:r>
        <w:rPr>
          <w:sz w:val="22"/>
          <w:szCs w:val="22"/>
        </w:rPr>
        <w:t xml:space="preserve">Az </w:t>
      </w:r>
      <w:r w:rsidR="00D12AAA">
        <w:rPr>
          <w:sz w:val="22"/>
          <w:szCs w:val="22"/>
        </w:rPr>
        <w:t xml:space="preserve">ellenőrzéshez kapcsolódó </w:t>
      </w:r>
      <w:r>
        <w:rPr>
          <w:sz w:val="22"/>
          <w:szCs w:val="22"/>
        </w:rPr>
        <w:t xml:space="preserve">adminisztratív </w:t>
      </w:r>
      <w:r w:rsidR="00D12AAA">
        <w:rPr>
          <w:sz w:val="22"/>
          <w:szCs w:val="22"/>
        </w:rPr>
        <w:t xml:space="preserve">feladatok </w:t>
      </w:r>
      <w:r w:rsidR="00D12AAA" w:rsidRPr="00D12AAA">
        <w:rPr>
          <w:rFonts w:hint="eastAsia"/>
          <w:sz w:val="22"/>
          <w:szCs w:val="22"/>
        </w:rPr>
        <w:t>–</w:t>
      </w:r>
      <w:r w:rsidR="00D12AAA" w:rsidRPr="00D12AAA">
        <w:rPr>
          <w:sz w:val="22"/>
          <w:szCs w:val="22"/>
        </w:rPr>
        <w:t xml:space="preserve"> ide</w:t>
      </w:r>
      <w:r w:rsidR="00D12AAA" w:rsidRPr="00D12AAA">
        <w:rPr>
          <w:rFonts w:hint="eastAsia"/>
          <w:sz w:val="22"/>
          <w:szCs w:val="22"/>
        </w:rPr>
        <w:t>é</w:t>
      </w:r>
      <w:r w:rsidR="00D12AAA" w:rsidRPr="00D12AAA">
        <w:rPr>
          <w:sz w:val="22"/>
          <w:szCs w:val="22"/>
        </w:rPr>
        <w:t>rtve az EMIR/EUPR/EPTK vagy a mindenkori elektronikus p</w:t>
      </w:r>
      <w:r w:rsidR="00D12AAA" w:rsidRPr="00D12AAA">
        <w:rPr>
          <w:rFonts w:hint="eastAsia"/>
          <w:sz w:val="22"/>
          <w:szCs w:val="22"/>
        </w:rPr>
        <w:t>á</w:t>
      </w:r>
      <w:r w:rsidR="00D12AAA" w:rsidRPr="00D12AAA">
        <w:rPr>
          <w:sz w:val="22"/>
          <w:szCs w:val="22"/>
        </w:rPr>
        <w:t>ly</w:t>
      </w:r>
      <w:r w:rsidR="00D12AAA" w:rsidRPr="00D12AAA">
        <w:rPr>
          <w:rFonts w:hint="eastAsia"/>
          <w:sz w:val="22"/>
          <w:szCs w:val="22"/>
        </w:rPr>
        <w:t>á</w:t>
      </w:r>
      <w:r w:rsidR="00D12AAA" w:rsidRPr="00D12AAA">
        <w:rPr>
          <w:sz w:val="22"/>
          <w:szCs w:val="22"/>
        </w:rPr>
        <w:t>zatkezel</w:t>
      </w:r>
      <w:r w:rsidR="00D12AAA" w:rsidRPr="00D12AAA">
        <w:rPr>
          <w:rFonts w:hint="eastAsia"/>
          <w:sz w:val="22"/>
          <w:szCs w:val="22"/>
        </w:rPr>
        <w:t>ő</w:t>
      </w:r>
      <w:r w:rsidR="00D12AAA" w:rsidRPr="00D12AAA">
        <w:rPr>
          <w:sz w:val="22"/>
          <w:szCs w:val="22"/>
        </w:rPr>
        <w:t>i fel</w:t>
      </w:r>
      <w:r w:rsidR="00D12AAA" w:rsidRPr="00D12AAA">
        <w:rPr>
          <w:rFonts w:hint="eastAsia"/>
          <w:sz w:val="22"/>
          <w:szCs w:val="22"/>
        </w:rPr>
        <w:t>ü</w:t>
      </w:r>
      <w:r w:rsidR="00D12AAA" w:rsidRPr="00D12AAA">
        <w:rPr>
          <w:sz w:val="22"/>
          <w:szCs w:val="22"/>
        </w:rPr>
        <w:t>let k</w:t>
      </w:r>
      <w:r w:rsidR="00D12AAA" w:rsidRPr="00D12AAA">
        <w:rPr>
          <w:rFonts w:hint="eastAsia"/>
          <w:sz w:val="22"/>
          <w:szCs w:val="22"/>
        </w:rPr>
        <w:t>ö</w:t>
      </w:r>
      <w:r w:rsidR="00D12AAA" w:rsidRPr="00D12AAA">
        <w:rPr>
          <w:sz w:val="22"/>
          <w:szCs w:val="22"/>
        </w:rPr>
        <w:t>zbeszerz</w:t>
      </w:r>
      <w:r w:rsidR="00D12AAA" w:rsidRPr="00D12AAA">
        <w:rPr>
          <w:rFonts w:hint="eastAsia"/>
          <w:sz w:val="22"/>
          <w:szCs w:val="22"/>
        </w:rPr>
        <w:t>é</w:t>
      </w:r>
      <w:r w:rsidR="00D12AAA" w:rsidRPr="00D12AAA">
        <w:rPr>
          <w:sz w:val="22"/>
          <w:szCs w:val="22"/>
        </w:rPr>
        <w:t>si modulja szak</w:t>
      </w:r>
      <w:r w:rsidR="00D12AAA" w:rsidRPr="00D12AAA">
        <w:rPr>
          <w:rFonts w:hint="eastAsia"/>
          <w:sz w:val="22"/>
          <w:szCs w:val="22"/>
        </w:rPr>
        <w:t>é</w:t>
      </w:r>
      <w:r w:rsidR="00D12AAA" w:rsidRPr="00D12AAA">
        <w:rPr>
          <w:sz w:val="22"/>
          <w:szCs w:val="22"/>
        </w:rPr>
        <w:t>rt</w:t>
      </w:r>
      <w:r w:rsidR="00D12AAA" w:rsidRPr="00D12AAA">
        <w:rPr>
          <w:rFonts w:hint="eastAsia"/>
          <w:sz w:val="22"/>
          <w:szCs w:val="22"/>
        </w:rPr>
        <w:t>ő</w:t>
      </w:r>
      <w:r w:rsidR="00D12AAA" w:rsidRPr="00D12AAA">
        <w:rPr>
          <w:sz w:val="22"/>
          <w:szCs w:val="22"/>
        </w:rPr>
        <w:t>i fel</w:t>
      </w:r>
      <w:r w:rsidR="00D12AAA" w:rsidRPr="00D12AAA">
        <w:rPr>
          <w:rFonts w:hint="eastAsia"/>
          <w:sz w:val="22"/>
          <w:szCs w:val="22"/>
        </w:rPr>
        <w:t>ü</w:t>
      </w:r>
      <w:r w:rsidR="00D12AAA" w:rsidRPr="00D12AAA">
        <w:rPr>
          <w:sz w:val="22"/>
          <w:szCs w:val="22"/>
        </w:rPr>
        <w:t>let</w:t>
      </w:r>
      <w:r w:rsidR="00D12AAA" w:rsidRPr="00D12AAA">
        <w:rPr>
          <w:rFonts w:hint="eastAsia"/>
          <w:sz w:val="22"/>
          <w:szCs w:val="22"/>
        </w:rPr>
        <w:t>é</w:t>
      </w:r>
      <w:r w:rsidR="00D12AAA" w:rsidRPr="00D12AAA">
        <w:rPr>
          <w:sz w:val="22"/>
          <w:szCs w:val="22"/>
        </w:rPr>
        <w:t>nek adatfelt</w:t>
      </w:r>
      <w:r w:rsidR="00D12AAA" w:rsidRPr="00D12AAA">
        <w:rPr>
          <w:rFonts w:hint="eastAsia"/>
          <w:sz w:val="22"/>
          <w:szCs w:val="22"/>
        </w:rPr>
        <w:t>ö</w:t>
      </w:r>
      <w:r w:rsidR="00D12AAA" w:rsidRPr="00D12AAA">
        <w:rPr>
          <w:sz w:val="22"/>
          <w:szCs w:val="22"/>
        </w:rPr>
        <w:t>lt</w:t>
      </w:r>
      <w:r w:rsidR="00D12AAA" w:rsidRPr="00D12AAA">
        <w:rPr>
          <w:rFonts w:hint="eastAsia"/>
          <w:sz w:val="22"/>
          <w:szCs w:val="22"/>
        </w:rPr>
        <w:t>é</w:t>
      </w:r>
      <w:r w:rsidR="00D12AAA" w:rsidRPr="00D12AAA">
        <w:rPr>
          <w:sz w:val="22"/>
          <w:szCs w:val="22"/>
        </w:rPr>
        <w:t>s</w:t>
      </w:r>
      <w:r w:rsidR="00D12AAA" w:rsidRPr="00D12AAA">
        <w:rPr>
          <w:rFonts w:hint="eastAsia"/>
          <w:sz w:val="22"/>
          <w:szCs w:val="22"/>
        </w:rPr>
        <w:t>é</w:t>
      </w:r>
      <w:r w:rsidR="00D12AAA" w:rsidRPr="00D12AAA">
        <w:rPr>
          <w:sz w:val="22"/>
          <w:szCs w:val="22"/>
        </w:rPr>
        <w:t xml:space="preserve">t is </w:t>
      </w:r>
      <w:r w:rsidR="00D12AAA" w:rsidRPr="00D12AAA">
        <w:rPr>
          <w:rFonts w:hint="eastAsia"/>
          <w:sz w:val="22"/>
          <w:szCs w:val="22"/>
        </w:rPr>
        <w:t>–</w:t>
      </w:r>
      <w:r w:rsidR="00D12AAA" w:rsidRPr="00D12AAA">
        <w:rPr>
          <w:sz w:val="22"/>
          <w:szCs w:val="22"/>
        </w:rPr>
        <w:t xml:space="preserve"> elv</w:t>
      </w:r>
      <w:r w:rsidR="00D12AAA" w:rsidRPr="00D12AAA">
        <w:rPr>
          <w:rFonts w:hint="eastAsia"/>
          <w:sz w:val="22"/>
          <w:szCs w:val="22"/>
        </w:rPr>
        <w:t>é</w:t>
      </w:r>
      <w:r w:rsidR="00D12AAA" w:rsidRPr="00D12AAA">
        <w:rPr>
          <w:sz w:val="22"/>
          <w:szCs w:val="22"/>
        </w:rPr>
        <w:t>gz</w:t>
      </w:r>
      <w:r w:rsidR="00D12AAA" w:rsidRPr="00D12AAA">
        <w:rPr>
          <w:rFonts w:hint="eastAsia"/>
          <w:sz w:val="22"/>
          <w:szCs w:val="22"/>
        </w:rPr>
        <w:t>é</w:t>
      </w:r>
      <w:r w:rsidR="00D12AAA" w:rsidRPr="00D12AAA">
        <w:rPr>
          <w:sz w:val="22"/>
          <w:szCs w:val="22"/>
        </w:rPr>
        <w:t>s</w:t>
      </w:r>
      <w:r w:rsidR="00D12AAA">
        <w:rPr>
          <w:sz w:val="22"/>
          <w:szCs w:val="22"/>
        </w:rPr>
        <w:t xml:space="preserve">éért az 5.2, 6.4, 6.5 pontokban meghatározottak szerint kalkulált </w:t>
      </w:r>
      <w:r w:rsidR="00247CEA">
        <w:rPr>
          <w:sz w:val="22"/>
          <w:szCs w:val="22"/>
        </w:rPr>
        <w:t xml:space="preserve">megbízási </w:t>
      </w:r>
      <w:r w:rsidR="00247CEA" w:rsidRPr="00ED719B">
        <w:rPr>
          <w:sz w:val="22"/>
          <w:szCs w:val="22"/>
        </w:rPr>
        <w:t>d</w:t>
      </w:r>
      <w:r w:rsidR="00247CEA" w:rsidRPr="00ED719B">
        <w:rPr>
          <w:rFonts w:hint="eastAsia"/>
          <w:sz w:val="22"/>
          <w:szCs w:val="22"/>
        </w:rPr>
        <w:t>í</w:t>
      </w:r>
      <w:r w:rsidR="00247CEA" w:rsidRPr="00ED719B">
        <w:rPr>
          <w:sz w:val="22"/>
          <w:szCs w:val="22"/>
        </w:rPr>
        <w:t>jon fel</w:t>
      </w:r>
      <w:r w:rsidR="00247CEA" w:rsidRPr="00ED719B">
        <w:rPr>
          <w:rFonts w:hint="eastAsia"/>
          <w:sz w:val="22"/>
          <w:szCs w:val="22"/>
        </w:rPr>
        <w:t>ü</w:t>
      </w:r>
      <w:r w:rsidR="00247CEA" w:rsidRPr="00ED719B">
        <w:rPr>
          <w:sz w:val="22"/>
          <w:szCs w:val="22"/>
        </w:rPr>
        <w:t>l</w:t>
      </w:r>
      <w:r w:rsidR="00D12AAA" w:rsidRPr="00ED719B">
        <w:rPr>
          <w:sz w:val="22"/>
          <w:szCs w:val="22"/>
        </w:rPr>
        <w:t xml:space="preserve"> tov</w:t>
      </w:r>
      <w:r w:rsidR="00D12AAA" w:rsidRPr="00ED719B">
        <w:rPr>
          <w:rFonts w:hint="eastAsia"/>
          <w:sz w:val="22"/>
          <w:szCs w:val="22"/>
        </w:rPr>
        <w:t>á</w:t>
      </w:r>
      <w:r w:rsidR="00D12AAA" w:rsidRPr="00ED719B">
        <w:rPr>
          <w:sz w:val="22"/>
          <w:szCs w:val="22"/>
        </w:rPr>
        <w:t xml:space="preserve">bbi </w:t>
      </w:r>
      <w:r w:rsidR="00247CEA" w:rsidRPr="00ED719B">
        <w:rPr>
          <w:sz w:val="22"/>
          <w:szCs w:val="22"/>
        </w:rPr>
        <w:t>megb</w:t>
      </w:r>
      <w:r w:rsidR="00247CEA" w:rsidRPr="00ED719B">
        <w:rPr>
          <w:rFonts w:hint="eastAsia"/>
          <w:sz w:val="22"/>
          <w:szCs w:val="22"/>
        </w:rPr>
        <w:t>í</w:t>
      </w:r>
      <w:r w:rsidR="00247CEA" w:rsidRPr="00ED719B">
        <w:rPr>
          <w:sz w:val="22"/>
          <w:szCs w:val="22"/>
        </w:rPr>
        <w:t>z</w:t>
      </w:r>
      <w:r w:rsidR="00247CEA" w:rsidRPr="00ED719B">
        <w:rPr>
          <w:rFonts w:hint="eastAsia"/>
          <w:sz w:val="22"/>
          <w:szCs w:val="22"/>
        </w:rPr>
        <w:t>á</w:t>
      </w:r>
      <w:r w:rsidR="00247CEA" w:rsidRPr="00ED719B">
        <w:rPr>
          <w:sz w:val="22"/>
          <w:szCs w:val="22"/>
        </w:rPr>
        <w:t>si d</w:t>
      </w:r>
      <w:r w:rsidR="00247CEA" w:rsidRPr="00ED719B">
        <w:rPr>
          <w:rFonts w:hint="eastAsia"/>
          <w:sz w:val="22"/>
          <w:szCs w:val="22"/>
        </w:rPr>
        <w:t>í</w:t>
      </w:r>
      <w:r w:rsidR="00247CEA" w:rsidRPr="00ED719B">
        <w:rPr>
          <w:sz w:val="22"/>
          <w:szCs w:val="22"/>
        </w:rPr>
        <w:t>j sz</w:t>
      </w:r>
      <w:r w:rsidR="00247CEA" w:rsidRPr="00ED719B">
        <w:rPr>
          <w:rFonts w:hint="eastAsia"/>
          <w:sz w:val="22"/>
          <w:szCs w:val="22"/>
        </w:rPr>
        <w:t>á</w:t>
      </w:r>
      <w:r w:rsidR="00247CEA" w:rsidRPr="00ED719B">
        <w:rPr>
          <w:sz w:val="22"/>
          <w:szCs w:val="22"/>
        </w:rPr>
        <w:t>molhat</w:t>
      </w:r>
      <w:r w:rsidR="00247CEA" w:rsidRPr="00ED719B">
        <w:rPr>
          <w:rFonts w:hint="eastAsia"/>
          <w:sz w:val="22"/>
          <w:szCs w:val="22"/>
        </w:rPr>
        <w:t>ó</w:t>
      </w:r>
      <w:r w:rsidR="00247CEA" w:rsidRPr="00ED719B">
        <w:rPr>
          <w:sz w:val="22"/>
          <w:szCs w:val="22"/>
        </w:rPr>
        <w:t xml:space="preserve"> el</w:t>
      </w:r>
      <w:r w:rsidR="00514C86" w:rsidRPr="00ED719B">
        <w:rPr>
          <w:sz w:val="22"/>
          <w:szCs w:val="22"/>
        </w:rPr>
        <w:t xml:space="preserve"> elj</w:t>
      </w:r>
      <w:r w:rsidR="00514C86" w:rsidRPr="00ED719B">
        <w:rPr>
          <w:rFonts w:hint="eastAsia"/>
          <w:sz w:val="22"/>
          <w:szCs w:val="22"/>
        </w:rPr>
        <w:t>á</w:t>
      </w:r>
      <w:r w:rsidR="00514C86" w:rsidRPr="00ED719B">
        <w:rPr>
          <w:sz w:val="22"/>
          <w:szCs w:val="22"/>
        </w:rPr>
        <w:t>r</w:t>
      </w:r>
      <w:r w:rsidR="00514C86" w:rsidRPr="00ED719B">
        <w:rPr>
          <w:rFonts w:hint="eastAsia"/>
          <w:sz w:val="22"/>
          <w:szCs w:val="22"/>
        </w:rPr>
        <w:t>á</w:t>
      </w:r>
      <w:r w:rsidR="00514C86" w:rsidRPr="00ED719B">
        <w:rPr>
          <w:sz w:val="22"/>
          <w:szCs w:val="22"/>
        </w:rPr>
        <w:t>sonk</w:t>
      </w:r>
      <w:r w:rsidR="00514C86" w:rsidRPr="00ED719B">
        <w:rPr>
          <w:rFonts w:hint="eastAsia"/>
          <w:sz w:val="22"/>
          <w:szCs w:val="22"/>
        </w:rPr>
        <w:t>é</w:t>
      </w:r>
      <w:r w:rsidR="00514C86" w:rsidRPr="00ED719B">
        <w:rPr>
          <w:sz w:val="22"/>
          <w:szCs w:val="22"/>
        </w:rPr>
        <w:t>nt</w:t>
      </w:r>
      <w:r w:rsidR="00247CEA" w:rsidRPr="00ED719B">
        <w:rPr>
          <w:sz w:val="22"/>
          <w:szCs w:val="22"/>
        </w:rPr>
        <w:t xml:space="preserve">, melynek  </w:t>
      </w:r>
      <w:r w:rsidR="00247CEA" w:rsidRPr="00ED719B">
        <w:rPr>
          <w:rFonts w:hint="eastAsia"/>
          <w:sz w:val="22"/>
          <w:szCs w:val="22"/>
        </w:rPr>
        <w:t>ö</w:t>
      </w:r>
      <w:r w:rsidR="00782B75" w:rsidRPr="00ED719B">
        <w:rPr>
          <w:sz w:val="22"/>
          <w:szCs w:val="22"/>
        </w:rPr>
        <w:t xml:space="preserve">sszege a 6.4 </w:t>
      </w:r>
      <w:r w:rsidR="00782B75" w:rsidRPr="00ED719B">
        <w:rPr>
          <w:rFonts w:hint="eastAsia"/>
          <w:sz w:val="22"/>
          <w:szCs w:val="22"/>
        </w:rPr>
        <w:t>é</w:t>
      </w:r>
      <w:r w:rsidR="00782B75" w:rsidRPr="00ED719B">
        <w:rPr>
          <w:sz w:val="22"/>
          <w:szCs w:val="22"/>
        </w:rPr>
        <w:t xml:space="preserve">s 6.5 pontok </w:t>
      </w:r>
      <w:r w:rsidR="00DA7F14" w:rsidRPr="00ED719B">
        <w:rPr>
          <w:sz w:val="22"/>
          <w:szCs w:val="22"/>
        </w:rPr>
        <w:t>szerint</w:t>
      </w:r>
      <w:r w:rsidR="00247CEA" w:rsidRPr="00ED719B">
        <w:rPr>
          <w:sz w:val="22"/>
          <w:szCs w:val="22"/>
        </w:rPr>
        <w:t xml:space="preserve"> </w:t>
      </w:r>
      <w:r w:rsidR="00DA7F14" w:rsidRPr="00ED719B">
        <w:rPr>
          <w:sz w:val="22"/>
          <w:szCs w:val="22"/>
        </w:rPr>
        <w:t>megajánlott keretóraszámból</w:t>
      </w:r>
      <w:r w:rsidR="00247CEA" w:rsidRPr="00ED719B">
        <w:rPr>
          <w:sz w:val="22"/>
          <w:szCs w:val="22"/>
        </w:rPr>
        <w:t xml:space="preserve">, </w:t>
      </w:r>
      <w:r w:rsidR="00DA7F14" w:rsidRPr="00ED719B">
        <w:rPr>
          <w:sz w:val="22"/>
          <w:szCs w:val="22"/>
        </w:rPr>
        <w:t xml:space="preserve">a </w:t>
      </w:r>
      <w:r w:rsidR="00247CEA" w:rsidRPr="00ED719B">
        <w:rPr>
          <w:sz w:val="22"/>
          <w:szCs w:val="22"/>
        </w:rPr>
        <w:t>t</w:t>
      </w:r>
      <w:r w:rsidR="00247CEA" w:rsidRPr="00ED719B">
        <w:rPr>
          <w:rFonts w:hint="eastAsia"/>
          <w:sz w:val="22"/>
          <w:szCs w:val="22"/>
        </w:rPr>
        <w:t>é</w:t>
      </w:r>
      <w:r w:rsidR="00247CEA" w:rsidRPr="00ED719B">
        <w:rPr>
          <w:sz w:val="22"/>
          <w:szCs w:val="22"/>
        </w:rPr>
        <w:t>nylegesen elsz</w:t>
      </w:r>
      <w:r w:rsidR="00247CEA" w:rsidRPr="00ED719B">
        <w:rPr>
          <w:rFonts w:hint="eastAsia"/>
          <w:sz w:val="22"/>
          <w:szCs w:val="22"/>
        </w:rPr>
        <w:t>á</w:t>
      </w:r>
      <w:r w:rsidR="00247CEA" w:rsidRPr="00ED719B">
        <w:rPr>
          <w:sz w:val="22"/>
          <w:szCs w:val="22"/>
        </w:rPr>
        <w:t>molhat</w:t>
      </w:r>
      <w:r w:rsidR="00247CEA" w:rsidRPr="00ED719B">
        <w:rPr>
          <w:rFonts w:hint="eastAsia"/>
          <w:sz w:val="22"/>
          <w:szCs w:val="22"/>
        </w:rPr>
        <w:t>ó</w:t>
      </w:r>
      <w:r w:rsidR="00247CEA" w:rsidRPr="00ED719B">
        <w:rPr>
          <w:sz w:val="22"/>
          <w:szCs w:val="22"/>
        </w:rPr>
        <w:t xml:space="preserve"> </w:t>
      </w:r>
      <w:r w:rsidR="00DA7F14" w:rsidRPr="00ED719B">
        <w:rPr>
          <w:sz w:val="22"/>
          <w:szCs w:val="22"/>
        </w:rPr>
        <w:t xml:space="preserve">óraszám </w:t>
      </w:r>
      <w:r w:rsidR="00247CEA" w:rsidRPr="00ED719B">
        <w:rPr>
          <w:sz w:val="22"/>
          <w:szCs w:val="22"/>
        </w:rPr>
        <w:t>maximum 10 %-</w:t>
      </w:r>
      <w:r w:rsidR="00247CEA" w:rsidRPr="00ED719B">
        <w:rPr>
          <w:rFonts w:hint="eastAsia"/>
          <w:sz w:val="22"/>
          <w:szCs w:val="22"/>
        </w:rPr>
        <w:t>á</w:t>
      </w:r>
      <w:r w:rsidR="00247CEA" w:rsidRPr="00ED719B">
        <w:rPr>
          <w:sz w:val="22"/>
          <w:szCs w:val="22"/>
        </w:rPr>
        <w:t xml:space="preserve">nak </w:t>
      </w:r>
      <w:r w:rsidR="00247CEA" w:rsidRPr="00ED719B">
        <w:rPr>
          <w:rFonts w:hint="eastAsia"/>
          <w:sz w:val="22"/>
          <w:szCs w:val="22"/>
        </w:rPr>
        <w:t>é</w:t>
      </w:r>
      <w:r w:rsidR="00247CEA" w:rsidRPr="00ED719B">
        <w:rPr>
          <w:sz w:val="22"/>
          <w:szCs w:val="22"/>
        </w:rPr>
        <w:t xml:space="preserve">s az 5.2 pont szerinti </w:t>
      </w:r>
      <w:r w:rsidR="00514C86" w:rsidRPr="00ED719B">
        <w:rPr>
          <w:sz w:val="22"/>
          <w:szCs w:val="22"/>
        </w:rPr>
        <w:t>nett</w:t>
      </w:r>
      <w:r w:rsidR="00514C86" w:rsidRPr="00ED719B">
        <w:rPr>
          <w:rFonts w:hint="eastAsia"/>
          <w:sz w:val="22"/>
          <w:szCs w:val="22"/>
        </w:rPr>
        <w:t>ó</w:t>
      </w:r>
      <w:r w:rsidR="00514C86" w:rsidRPr="00ED719B">
        <w:rPr>
          <w:sz w:val="22"/>
          <w:szCs w:val="22"/>
        </w:rPr>
        <w:t xml:space="preserve"> </w:t>
      </w:r>
      <w:r w:rsidR="00514C86" w:rsidRPr="00ED719B">
        <w:rPr>
          <w:rFonts w:hint="eastAsia"/>
          <w:sz w:val="22"/>
          <w:szCs w:val="22"/>
        </w:rPr>
        <w:t>ó</w:t>
      </w:r>
      <w:r w:rsidR="00514C86" w:rsidRPr="00ED719B">
        <w:rPr>
          <w:sz w:val="22"/>
          <w:szCs w:val="22"/>
        </w:rPr>
        <w:t>rad</w:t>
      </w:r>
      <w:r w:rsidR="00514C86" w:rsidRPr="00ED719B">
        <w:rPr>
          <w:rFonts w:hint="eastAsia"/>
          <w:sz w:val="22"/>
          <w:szCs w:val="22"/>
        </w:rPr>
        <w:t>í</w:t>
      </w:r>
      <w:r w:rsidR="00514C86" w:rsidRPr="00ED719B">
        <w:rPr>
          <w:sz w:val="22"/>
          <w:szCs w:val="22"/>
        </w:rPr>
        <w:t>j fel</w:t>
      </w:r>
      <w:r w:rsidR="00514C86" w:rsidRPr="00ED719B">
        <w:rPr>
          <w:rFonts w:hint="eastAsia"/>
          <w:sz w:val="22"/>
          <w:szCs w:val="22"/>
        </w:rPr>
        <w:t>é</w:t>
      </w:r>
      <w:r w:rsidR="00514C86" w:rsidRPr="00ED719B">
        <w:rPr>
          <w:sz w:val="22"/>
          <w:szCs w:val="22"/>
        </w:rPr>
        <w:t>nek a szorzata.</w:t>
      </w:r>
      <w:r>
        <w:rPr>
          <w:sz w:val="22"/>
          <w:szCs w:val="22"/>
        </w:rPr>
        <w:t xml:space="preserve"> </w:t>
      </w:r>
    </w:p>
    <w:p w:rsidR="00577C81" w:rsidRDefault="00577C81" w:rsidP="004F7427">
      <w:pPr>
        <w:jc w:val="both"/>
        <w:rPr>
          <w:sz w:val="22"/>
          <w:szCs w:val="22"/>
        </w:rPr>
      </w:pPr>
    </w:p>
    <w:p w:rsidR="00546F8B" w:rsidRDefault="004F7427" w:rsidP="004F7427">
      <w:pPr>
        <w:jc w:val="both"/>
        <w:rPr>
          <w:sz w:val="22"/>
          <w:szCs w:val="22"/>
        </w:rPr>
      </w:pPr>
      <w:r w:rsidRPr="0036556C">
        <w:rPr>
          <w:b/>
          <w:sz w:val="22"/>
          <w:szCs w:val="22"/>
        </w:rPr>
        <w:t xml:space="preserve">6.6. </w:t>
      </w:r>
      <w:r w:rsidRPr="0036556C">
        <w:rPr>
          <w:sz w:val="22"/>
          <w:szCs w:val="22"/>
        </w:rPr>
        <w:t>A Megb</w:t>
      </w:r>
      <w:r w:rsidRPr="0036556C">
        <w:rPr>
          <w:rFonts w:hint="eastAsia"/>
          <w:sz w:val="22"/>
          <w:szCs w:val="22"/>
        </w:rPr>
        <w:t>í</w:t>
      </w:r>
      <w:r w:rsidRPr="0036556C">
        <w:rPr>
          <w:sz w:val="22"/>
          <w:szCs w:val="22"/>
        </w:rPr>
        <w:t>zott k</w:t>
      </w:r>
      <w:r w:rsidRPr="0036556C">
        <w:rPr>
          <w:rFonts w:hint="eastAsia"/>
          <w:sz w:val="22"/>
          <w:szCs w:val="22"/>
        </w:rPr>
        <w:t>ö</w:t>
      </w:r>
      <w:r w:rsidRPr="0036556C">
        <w:rPr>
          <w:sz w:val="22"/>
          <w:szCs w:val="22"/>
        </w:rPr>
        <w:t xml:space="preserve">teles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sben v</w:t>
      </w:r>
      <w:r w:rsidRPr="0036556C">
        <w:rPr>
          <w:rFonts w:hint="eastAsia"/>
          <w:sz w:val="22"/>
          <w:szCs w:val="22"/>
        </w:rPr>
        <w:t>á</w:t>
      </w:r>
      <w:r w:rsidRPr="0036556C">
        <w:rPr>
          <w:sz w:val="22"/>
          <w:szCs w:val="22"/>
        </w:rPr>
        <w:t>llalt feladatainak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sa sor</w:t>
      </w:r>
      <w:r w:rsidRPr="0036556C">
        <w:rPr>
          <w:rFonts w:hint="eastAsia"/>
          <w:sz w:val="22"/>
          <w:szCs w:val="22"/>
        </w:rPr>
        <w:t>á</w:t>
      </w:r>
      <w:r w:rsidRPr="0036556C">
        <w:rPr>
          <w:sz w:val="22"/>
          <w:szCs w:val="22"/>
        </w:rPr>
        <w:t>n tekintettel lenni k</w:t>
      </w:r>
      <w:r w:rsidRPr="0036556C">
        <w:rPr>
          <w:rFonts w:hint="eastAsia"/>
          <w:sz w:val="22"/>
          <w:szCs w:val="22"/>
        </w:rPr>
        <w:t>ü</w:t>
      </w:r>
      <w:r w:rsidRPr="0036556C">
        <w:rPr>
          <w:sz w:val="22"/>
          <w:szCs w:val="22"/>
        </w:rPr>
        <w:t>l</w:t>
      </w:r>
      <w:r w:rsidRPr="0036556C">
        <w:rPr>
          <w:rFonts w:hint="eastAsia"/>
          <w:sz w:val="22"/>
          <w:szCs w:val="22"/>
        </w:rPr>
        <w:t>ö</w:t>
      </w:r>
      <w:r w:rsidRPr="0036556C">
        <w:rPr>
          <w:sz w:val="22"/>
          <w:szCs w:val="22"/>
        </w:rPr>
        <w:t>n</w:t>
      </w:r>
      <w:r w:rsidRPr="0036556C">
        <w:rPr>
          <w:rFonts w:hint="eastAsia"/>
          <w:sz w:val="22"/>
          <w:szCs w:val="22"/>
        </w:rPr>
        <w:t>ö</w:t>
      </w:r>
      <w:r w:rsidRPr="0036556C">
        <w:rPr>
          <w:sz w:val="22"/>
          <w:szCs w:val="22"/>
        </w:rPr>
        <w:t>sen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re jogszab</w:t>
      </w:r>
      <w:r w:rsidRPr="0036556C">
        <w:rPr>
          <w:rFonts w:hint="eastAsia"/>
          <w:sz w:val="22"/>
          <w:szCs w:val="22"/>
        </w:rPr>
        <w:t>á</w:t>
      </w:r>
      <w:r w:rsidRPr="0036556C">
        <w:rPr>
          <w:sz w:val="22"/>
          <w:szCs w:val="22"/>
        </w:rPr>
        <w:t>lyban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tett hat</w:t>
      </w:r>
      <w:r w:rsidRPr="0036556C">
        <w:rPr>
          <w:rFonts w:hint="eastAsia"/>
          <w:sz w:val="22"/>
          <w:szCs w:val="22"/>
        </w:rPr>
        <w:t>á</w:t>
      </w:r>
      <w:r w:rsidRPr="0036556C">
        <w:rPr>
          <w:sz w:val="22"/>
          <w:szCs w:val="22"/>
        </w:rPr>
        <w:t>rid</w:t>
      </w:r>
      <w:r w:rsidRPr="0036556C">
        <w:rPr>
          <w:rFonts w:hint="eastAsia"/>
          <w:sz w:val="22"/>
          <w:szCs w:val="22"/>
        </w:rPr>
        <w:t>ő</w:t>
      </w:r>
      <w:r w:rsidRPr="0036556C">
        <w:rPr>
          <w:sz w:val="22"/>
          <w:szCs w:val="22"/>
        </w:rPr>
        <w:t>kre azzal, hogy az egyes ellen</w:t>
      </w:r>
      <w:r w:rsidRPr="0036556C">
        <w:rPr>
          <w:rFonts w:hint="eastAsia"/>
          <w:sz w:val="22"/>
          <w:szCs w:val="22"/>
        </w:rPr>
        <w:t>ő</w:t>
      </w:r>
      <w:r w:rsidRPr="0036556C">
        <w:rPr>
          <w:sz w:val="22"/>
          <w:szCs w:val="22"/>
        </w:rPr>
        <w:t>rz</w:t>
      </w:r>
      <w:r w:rsidRPr="0036556C">
        <w:rPr>
          <w:rFonts w:hint="eastAsia"/>
          <w:sz w:val="22"/>
          <w:szCs w:val="22"/>
        </w:rPr>
        <w:t>é</w:t>
      </w:r>
      <w:r w:rsidRPr="0036556C">
        <w:rPr>
          <w:sz w:val="22"/>
          <w:szCs w:val="22"/>
        </w:rPr>
        <w:t xml:space="preserve">si </w:t>
      </w:r>
      <w:r w:rsidRPr="0036556C">
        <w:rPr>
          <w:rFonts w:hint="eastAsia"/>
          <w:sz w:val="22"/>
          <w:szCs w:val="22"/>
        </w:rPr>
        <w:t>é</w:t>
      </w:r>
      <w:r w:rsidRPr="0036556C">
        <w:rPr>
          <w:sz w:val="22"/>
          <w:szCs w:val="22"/>
        </w:rPr>
        <w:t>s tan</w:t>
      </w:r>
      <w:r w:rsidRPr="0036556C">
        <w:rPr>
          <w:rFonts w:hint="eastAsia"/>
          <w:sz w:val="22"/>
          <w:szCs w:val="22"/>
        </w:rPr>
        <w:t>á</w:t>
      </w:r>
      <w:r w:rsidRPr="0036556C">
        <w:rPr>
          <w:sz w:val="22"/>
          <w:szCs w:val="22"/>
        </w:rPr>
        <w:t>csad</w:t>
      </w:r>
      <w:r w:rsidRPr="0036556C">
        <w:rPr>
          <w:rFonts w:hint="eastAsia"/>
          <w:sz w:val="22"/>
          <w:szCs w:val="22"/>
        </w:rPr>
        <w:t>ó</w:t>
      </w:r>
      <w:r w:rsidRPr="0036556C">
        <w:rPr>
          <w:sz w:val="22"/>
          <w:szCs w:val="22"/>
        </w:rPr>
        <w:t>i feladatok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ezen hat</w:t>
      </w:r>
      <w:r w:rsidRPr="0036556C">
        <w:rPr>
          <w:rFonts w:hint="eastAsia"/>
          <w:sz w:val="22"/>
          <w:szCs w:val="22"/>
        </w:rPr>
        <w:t>á</w:t>
      </w:r>
      <w:r w:rsidRPr="0036556C">
        <w:rPr>
          <w:sz w:val="22"/>
          <w:szCs w:val="22"/>
        </w:rPr>
        <w:t>rid</w:t>
      </w:r>
      <w:r w:rsidRPr="0036556C">
        <w:rPr>
          <w:rFonts w:hint="eastAsia"/>
          <w:sz w:val="22"/>
          <w:szCs w:val="22"/>
        </w:rPr>
        <w:t>ő</w:t>
      </w:r>
      <w:r w:rsidRPr="0036556C">
        <w:rPr>
          <w:sz w:val="22"/>
          <w:szCs w:val="22"/>
        </w:rPr>
        <w:t>k</w:t>
      </w:r>
      <w:r w:rsidRPr="0036556C">
        <w:rPr>
          <w:rFonts w:hint="eastAsia"/>
          <w:sz w:val="22"/>
          <w:szCs w:val="22"/>
        </w:rPr>
        <w:t>ö</w:t>
      </w:r>
      <w:r w:rsidRPr="0036556C">
        <w:rPr>
          <w:sz w:val="22"/>
          <w:szCs w:val="22"/>
        </w:rPr>
        <w:t>n bel</w:t>
      </w:r>
      <w:r w:rsidRPr="0036556C">
        <w:rPr>
          <w:rFonts w:hint="eastAsia"/>
          <w:sz w:val="22"/>
          <w:szCs w:val="22"/>
        </w:rPr>
        <w:t>ü</w:t>
      </w:r>
      <w:r w:rsidRPr="0036556C">
        <w:rPr>
          <w:sz w:val="22"/>
          <w:szCs w:val="22"/>
        </w:rPr>
        <w:t>l t</w:t>
      </w:r>
      <w:r w:rsidRPr="0036556C">
        <w:rPr>
          <w:rFonts w:hint="eastAsia"/>
          <w:sz w:val="22"/>
          <w:szCs w:val="22"/>
        </w:rPr>
        <w:t>ö</w:t>
      </w:r>
      <w:r w:rsidRPr="0036556C">
        <w:rPr>
          <w:sz w:val="22"/>
          <w:szCs w:val="22"/>
        </w:rPr>
        <w:t>rt</w:t>
      </w:r>
      <w:r w:rsidRPr="0036556C">
        <w:rPr>
          <w:rFonts w:hint="eastAsia"/>
          <w:sz w:val="22"/>
          <w:szCs w:val="22"/>
        </w:rPr>
        <w:t>é</w:t>
      </w:r>
      <w:r w:rsidRPr="0036556C">
        <w:rPr>
          <w:sz w:val="22"/>
          <w:szCs w:val="22"/>
        </w:rPr>
        <w:t>nik. A 3.2. pont els</w:t>
      </w:r>
      <w:r w:rsidRPr="0036556C">
        <w:rPr>
          <w:rFonts w:hint="eastAsia"/>
          <w:sz w:val="22"/>
          <w:szCs w:val="22"/>
        </w:rPr>
        <w:t>ő</w:t>
      </w:r>
      <w:r w:rsidRPr="0036556C">
        <w:rPr>
          <w:sz w:val="22"/>
          <w:szCs w:val="22"/>
        </w:rPr>
        <w:t xml:space="preserve"> franciabekezd</w:t>
      </w:r>
      <w:r w:rsidRPr="0036556C">
        <w:rPr>
          <w:rFonts w:hint="eastAsia"/>
          <w:sz w:val="22"/>
          <w:szCs w:val="22"/>
        </w:rPr>
        <w:t>é</w:t>
      </w:r>
      <w:r w:rsidRPr="0036556C">
        <w:rPr>
          <w:sz w:val="22"/>
          <w:szCs w:val="22"/>
        </w:rPr>
        <w:t>se szerinti tev</w:t>
      </w:r>
      <w:r w:rsidRPr="0036556C">
        <w:rPr>
          <w:rFonts w:hint="eastAsia"/>
          <w:sz w:val="22"/>
          <w:szCs w:val="22"/>
        </w:rPr>
        <w:t>é</w:t>
      </w:r>
      <w:r w:rsidRPr="0036556C">
        <w:rPr>
          <w:sz w:val="22"/>
          <w:szCs w:val="22"/>
        </w:rPr>
        <w:t>kenys</w:t>
      </w:r>
      <w:r w:rsidRPr="0036556C">
        <w:rPr>
          <w:rFonts w:hint="eastAsia"/>
          <w:sz w:val="22"/>
          <w:szCs w:val="22"/>
        </w:rPr>
        <w:t>é</w:t>
      </w:r>
      <w:r w:rsidRPr="0036556C">
        <w:rPr>
          <w:sz w:val="22"/>
          <w:szCs w:val="22"/>
        </w:rPr>
        <w:t>g kapcs</w:t>
      </w:r>
      <w:r w:rsidRPr="0036556C">
        <w:rPr>
          <w:rFonts w:hint="eastAsia"/>
          <w:sz w:val="22"/>
          <w:szCs w:val="22"/>
        </w:rPr>
        <w:t>á</w:t>
      </w:r>
      <w:r w:rsidRPr="0036556C">
        <w:rPr>
          <w:sz w:val="22"/>
          <w:szCs w:val="22"/>
        </w:rPr>
        <w:t>n,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t</w:t>
      </w:r>
      <w:r w:rsidRPr="0036556C">
        <w:rPr>
          <w:rFonts w:hint="eastAsia"/>
          <w:sz w:val="22"/>
          <w:szCs w:val="22"/>
        </w:rPr>
        <w:t>ó</w:t>
      </w:r>
      <w:r w:rsidRPr="0036556C">
        <w:rPr>
          <w:sz w:val="22"/>
          <w:szCs w:val="22"/>
        </w:rPr>
        <w:t xml:space="preserve">l </w:t>
      </w:r>
      <w:r w:rsidRPr="0036556C">
        <w:rPr>
          <w:rFonts w:hint="eastAsia"/>
          <w:sz w:val="22"/>
          <w:szCs w:val="22"/>
        </w:rPr>
        <w:t>á</w:t>
      </w:r>
      <w:r w:rsidRPr="0036556C">
        <w:rPr>
          <w:sz w:val="22"/>
          <w:szCs w:val="22"/>
        </w:rPr>
        <w:t xml:space="preserve">tvett feladatot </w:t>
      </w:r>
      <w:r w:rsidR="00F167A5">
        <w:rPr>
          <w:sz w:val="22"/>
          <w:szCs w:val="22"/>
        </w:rPr>
        <w:t xml:space="preserve">- a kiadás napját is magába foglaló - </w:t>
      </w:r>
      <w:r w:rsidRPr="0036556C">
        <w:rPr>
          <w:sz w:val="22"/>
          <w:szCs w:val="22"/>
        </w:rPr>
        <w:t>3 munkanapon bel</w:t>
      </w:r>
      <w:r w:rsidRPr="0036556C">
        <w:rPr>
          <w:rFonts w:hint="eastAsia"/>
          <w:sz w:val="22"/>
          <w:szCs w:val="22"/>
        </w:rPr>
        <w:t>ü</w:t>
      </w:r>
      <w:r w:rsidRPr="0036556C">
        <w:rPr>
          <w:sz w:val="22"/>
          <w:szCs w:val="22"/>
        </w:rPr>
        <w:t>l el kell v</w:t>
      </w:r>
      <w:r w:rsidRPr="0036556C">
        <w:rPr>
          <w:rFonts w:hint="eastAsia"/>
          <w:sz w:val="22"/>
          <w:szCs w:val="22"/>
        </w:rPr>
        <w:t>é</w:t>
      </w:r>
      <w:r w:rsidRPr="0036556C">
        <w:rPr>
          <w:sz w:val="22"/>
          <w:szCs w:val="22"/>
        </w:rPr>
        <w:t xml:space="preserve">gezni </w:t>
      </w:r>
      <w:r w:rsidRPr="0036556C">
        <w:rPr>
          <w:rFonts w:hint="eastAsia"/>
          <w:sz w:val="22"/>
          <w:szCs w:val="22"/>
        </w:rPr>
        <w:t>é</w:t>
      </w:r>
      <w:r w:rsidRPr="0036556C">
        <w:rPr>
          <w:sz w:val="22"/>
          <w:szCs w:val="22"/>
        </w:rPr>
        <w:t>s megk</w:t>
      </w:r>
      <w:r w:rsidRPr="0036556C">
        <w:rPr>
          <w:rFonts w:hint="eastAsia"/>
          <w:sz w:val="22"/>
          <w:szCs w:val="22"/>
        </w:rPr>
        <w:t>ü</w:t>
      </w:r>
      <w:r w:rsidRPr="0036556C">
        <w:rPr>
          <w:sz w:val="22"/>
          <w:szCs w:val="22"/>
        </w:rPr>
        <w:t>ldeni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re</w:t>
      </w:r>
      <w:r w:rsidR="00F167A5">
        <w:rPr>
          <w:sz w:val="22"/>
          <w:szCs w:val="22"/>
        </w:rPr>
        <w:t xml:space="preserve">. A </w:t>
      </w:r>
      <w:r w:rsidRPr="0036556C">
        <w:rPr>
          <w:sz w:val="22"/>
          <w:szCs w:val="22"/>
        </w:rPr>
        <w:t>hi</w:t>
      </w:r>
      <w:r w:rsidRPr="0036556C">
        <w:rPr>
          <w:rFonts w:hint="eastAsia"/>
          <w:sz w:val="22"/>
          <w:szCs w:val="22"/>
        </w:rPr>
        <w:t>á</w:t>
      </w:r>
      <w:r w:rsidRPr="0036556C">
        <w:rPr>
          <w:sz w:val="22"/>
          <w:szCs w:val="22"/>
        </w:rPr>
        <w:t>nyp</w:t>
      </w:r>
      <w:r w:rsidRPr="0036556C">
        <w:rPr>
          <w:rFonts w:hint="eastAsia"/>
          <w:sz w:val="22"/>
          <w:szCs w:val="22"/>
        </w:rPr>
        <w:t>ó</w:t>
      </w:r>
      <w:r w:rsidRPr="0036556C">
        <w:rPr>
          <w:sz w:val="22"/>
          <w:szCs w:val="22"/>
        </w:rPr>
        <w:t>tl</w:t>
      </w:r>
      <w:r w:rsidRPr="0036556C">
        <w:rPr>
          <w:rFonts w:hint="eastAsia"/>
          <w:sz w:val="22"/>
          <w:szCs w:val="22"/>
        </w:rPr>
        <w:t>á</w:t>
      </w:r>
      <w:r w:rsidRPr="0036556C">
        <w:rPr>
          <w:sz w:val="22"/>
          <w:szCs w:val="22"/>
        </w:rPr>
        <w:t xml:space="preserve">s </w:t>
      </w:r>
      <w:r w:rsidRPr="0036556C">
        <w:rPr>
          <w:rFonts w:hint="eastAsia"/>
          <w:sz w:val="22"/>
          <w:szCs w:val="22"/>
        </w:rPr>
        <w:t>é</w:t>
      </w:r>
      <w:r w:rsidRPr="0036556C">
        <w:rPr>
          <w:sz w:val="22"/>
          <w:szCs w:val="22"/>
        </w:rPr>
        <w:t>s/vagy tiszt</w:t>
      </w:r>
      <w:r w:rsidRPr="0036556C">
        <w:rPr>
          <w:rFonts w:hint="eastAsia"/>
          <w:sz w:val="22"/>
          <w:szCs w:val="22"/>
        </w:rPr>
        <w:t>á</w:t>
      </w:r>
      <w:r w:rsidRPr="0036556C">
        <w:rPr>
          <w:sz w:val="22"/>
          <w:szCs w:val="22"/>
        </w:rPr>
        <w:t>z</w:t>
      </w:r>
      <w:r w:rsidRPr="0036556C">
        <w:rPr>
          <w:rFonts w:hint="eastAsia"/>
          <w:sz w:val="22"/>
          <w:szCs w:val="22"/>
        </w:rPr>
        <w:t>ó</w:t>
      </w:r>
      <w:r w:rsidRPr="0036556C">
        <w:rPr>
          <w:sz w:val="22"/>
          <w:szCs w:val="22"/>
        </w:rPr>
        <w:t xml:space="preserve"> k</w:t>
      </w:r>
      <w:r w:rsidRPr="0036556C">
        <w:rPr>
          <w:rFonts w:hint="eastAsia"/>
          <w:sz w:val="22"/>
          <w:szCs w:val="22"/>
        </w:rPr>
        <w:t>é</w:t>
      </w:r>
      <w:r w:rsidRPr="0036556C">
        <w:rPr>
          <w:sz w:val="22"/>
          <w:szCs w:val="22"/>
        </w:rPr>
        <w:t>rd</w:t>
      </w:r>
      <w:r w:rsidRPr="0036556C">
        <w:rPr>
          <w:rFonts w:hint="eastAsia"/>
          <w:sz w:val="22"/>
          <w:szCs w:val="22"/>
        </w:rPr>
        <w:t>é</w:t>
      </w:r>
      <w:r w:rsidRPr="0036556C">
        <w:rPr>
          <w:sz w:val="22"/>
          <w:szCs w:val="22"/>
        </w:rPr>
        <w:t xml:space="preserve">s </w:t>
      </w:r>
      <w:r w:rsidR="00F167A5">
        <w:rPr>
          <w:sz w:val="22"/>
          <w:szCs w:val="22"/>
        </w:rPr>
        <w:t>alapján benyújtott dokumentumok ellenőrzésére és az eredményének megküldésére</w:t>
      </w:r>
      <w:r w:rsidRPr="0036556C">
        <w:rPr>
          <w:sz w:val="22"/>
          <w:szCs w:val="22"/>
        </w:rPr>
        <w:t xml:space="preserve"> </w:t>
      </w:r>
      <w:r w:rsidR="00546F8B">
        <w:rPr>
          <w:sz w:val="22"/>
          <w:szCs w:val="22"/>
        </w:rPr>
        <w:t xml:space="preserve">– a beérkezés illetve a kiadás napját is magába foglaló – </w:t>
      </w:r>
      <w:r w:rsidRPr="0036556C">
        <w:rPr>
          <w:sz w:val="22"/>
          <w:szCs w:val="22"/>
        </w:rPr>
        <w:t>tov</w:t>
      </w:r>
      <w:r w:rsidRPr="0036556C">
        <w:rPr>
          <w:rFonts w:hint="eastAsia"/>
          <w:sz w:val="22"/>
          <w:szCs w:val="22"/>
        </w:rPr>
        <w:t>á</w:t>
      </w:r>
      <w:r w:rsidRPr="0036556C">
        <w:rPr>
          <w:sz w:val="22"/>
          <w:szCs w:val="22"/>
        </w:rPr>
        <w:t xml:space="preserve">bbi </w:t>
      </w:r>
      <w:r w:rsidR="00D65DDE">
        <w:rPr>
          <w:sz w:val="22"/>
          <w:szCs w:val="22"/>
        </w:rPr>
        <w:t>2</w:t>
      </w:r>
      <w:r w:rsidRPr="0036556C">
        <w:rPr>
          <w:sz w:val="22"/>
          <w:szCs w:val="22"/>
        </w:rPr>
        <w:t>-</w:t>
      </w:r>
      <w:r w:rsidR="00D65DDE">
        <w:rPr>
          <w:sz w:val="22"/>
          <w:szCs w:val="22"/>
        </w:rPr>
        <w:t>2</w:t>
      </w:r>
      <w:r w:rsidRPr="0036556C">
        <w:rPr>
          <w:sz w:val="22"/>
          <w:szCs w:val="22"/>
        </w:rPr>
        <w:t xml:space="preserve"> munkanap</w:t>
      </w:r>
      <w:r w:rsidR="00F167A5">
        <w:rPr>
          <w:sz w:val="22"/>
          <w:szCs w:val="22"/>
        </w:rPr>
        <w:t xml:space="preserve"> áll rendelkezésre</w:t>
      </w:r>
      <w:r w:rsidR="00546F8B">
        <w:rPr>
          <w:sz w:val="22"/>
          <w:szCs w:val="22"/>
        </w:rPr>
        <w:t xml:space="preserve">. </w:t>
      </w:r>
    </w:p>
    <w:p w:rsidR="004F7427" w:rsidRPr="0036556C" w:rsidRDefault="00546F8B" w:rsidP="004F7427">
      <w:pPr>
        <w:jc w:val="both"/>
        <w:rPr>
          <w:sz w:val="22"/>
          <w:szCs w:val="22"/>
        </w:rPr>
      </w:pPr>
      <w:r w:rsidRPr="0036556C">
        <w:rPr>
          <w:sz w:val="22"/>
          <w:szCs w:val="22"/>
        </w:rPr>
        <w:t xml:space="preserve">A 3.2. pont </w:t>
      </w:r>
      <w:r>
        <w:rPr>
          <w:sz w:val="22"/>
          <w:szCs w:val="22"/>
        </w:rPr>
        <w:t>második</w:t>
      </w:r>
      <w:r w:rsidRPr="0036556C">
        <w:rPr>
          <w:sz w:val="22"/>
          <w:szCs w:val="22"/>
        </w:rPr>
        <w:t xml:space="preserve"> franciabekezd</w:t>
      </w:r>
      <w:r w:rsidRPr="0036556C">
        <w:rPr>
          <w:rFonts w:hint="eastAsia"/>
          <w:sz w:val="22"/>
          <w:szCs w:val="22"/>
        </w:rPr>
        <w:t>é</w:t>
      </w:r>
      <w:r w:rsidRPr="0036556C">
        <w:rPr>
          <w:sz w:val="22"/>
          <w:szCs w:val="22"/>
        </w:rPr>
        <w:t>se szerinti tev</w:t>
      </w:r>
      <w:r w:rsidRPr="0036556C">
        <w:rPr>
          <w:rFonts w:hint="eastAsia"/>
          <w:sz w:val="22"/>
          <w:szCs w:val="22"/>
        </w:rPr>
        <w:t>é</w:t>
      </w:r>
      <w:r w:rsidRPr="0036556C">
        <w:rPr>
          <w:sz w:val="22"/>
          <w:szCs w:val="22"/>
        </w:rPr>
        <w:t>kenys</w:t>
      </w:r>
      <w:r w:rsidRPr="0036556C">
        <w:rPr>
          <w:rFonts w:hint="eastAsia"/>
          <w:sz w:val="22"/>
          <w:szCs w:val="22"/>
        </w:rPr>
        <w:t>é</w:t>
      </w:r>
      <w:r w:rsidRPr="0036556C">
        <w:rPr>
          <w:sz w:val="22"/>
          <w:szCs w:val="22"/>
        </w:rPr>
        <w:t>g kapcs</w:t>
      </w:r>
      <w:r w:rsidRPr="0036556C">
        <w:rPr>
          <w:rFonts w:hint="eastAsia"/>
          <w:sz w:val="22"/>
          <w:szCs w:val="22"/>
        </w:rPr>
        <w:t>á</w:t>
      </w:r>
      <w:r w:rsidRPr="0036556C">
        <w:rPr>
          <w:sz w:val="22"/>
          <w:szCs w:val="22"/>
        </w:rPr>
        <w:t>n,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t</w:t>
      </w:r>
      <w:r w:rsidRPr="0036556C">
        <w:rPr>
          <w:rFonts w:hint="eastAsia"/>
          <w:sz w:val="22"/>
          <w:szCs w:val="22"/>
        </w:rPr>
        <w:t>ó</w:t>
      </w:r>
      <w:r w:rsidRPr="0036556C">
        <w:rPr>
          <w:sz w:val="22"/>
          <w:szCs w:val="22"/>
        </w:rPr>
        <w:t xml:space="preserve">l </w:t>
      </w:r>
      <w:r w:rsidRPr="0036556C">
        <w:rPr>
          <w:rFonts w:hint="eastAsia"/>
          <w:sz w:val="22"/>
          <w:szCs w:val="22"/>
        </w:rPr>
        <w:t>á</w:t>
      </w:r>
      <w:r w:rsidRPr="0036556C">
        <w:rPr>
          <w:sz w:val="22"/>
          <w:szCs w:val="22"/>
        </w:rPr>
        <w:t xml:space="preserve">tvett feladatot </w:t>
      </w:r>
      <w:r>
        <w:rPr>
          <w:sz w:val="22"/>
          <w:szCs w:val="22"/>
        </w:rPr>
        <w:t>- a kiadás napját is magába foglaló - 5</w:t>
      </w:r>
      <w:r w:rsidRPr="0036556C">
        <w:rPr>
          <w:sz w:val="22"/>
          <w:szCs w:val="22"/>
        </w:rPr>
        <w:t xml:space="preserve"> munkanapon bel</w:t>
      </w:r>
      <w:r w:rsidRPr="0036556C">
        <w:rPr>
          <w:rFonts w:hint="eastAsia"/>
          <w:sz w:val="22"/>
          <w:szCs w:val="22"/>
        </w:rPr>
        <w:t>ü</w:t>
      </w:r>
      <w:r w:rsidRPr="0036556C">
        <w:rPr>
          <w:sz w:val="22"/>
          <w:szCs w:val="22"/>
        </w:rPr>
        <w:t>l el kell v</w:t>
      </w:r>
      <w:r w:rsidRPr="0036556C">
        <w:rPr>
          <w:rFonts w:hint="eastAsia"/>
          <w:sz w:val="22"/>
          <w:szCs w:val="22"/>
        </w:rPr>
        <w:t>é</w:t>
      </w:r>
      <w:r w:rsidRPr="0036556C">
        <w:rPr>
          <w:sz w:val="22"/>
          <w:szCs w:val="22"/>
        </w:rPr>
        <w:t xml:space="preserve">gezni </w:t>
      </w:r>
      <w:r w:rsidRPr="0036556C">
        <w:rPr>
          <w:rFonts w:hint="eastAsia"/>
          <w:sz w:val="22"/>
          <w:szCs w:val="22"/>
        </w:rPr>
        <w:t>é</w:t>
      </w:r>
      <w:r w:rsidRPr="0036556C">
        <w:rPr>
          <w:sz w:val="22"/>
          <w:szCs w:val="22"/>
        </w:rPr>
        <w:t>s megk</w:t>
      </w:r>
      <w:r w:rsidRPr="0036556C">
        <w:rPr>
          <w:rFonts w:hint="eastAsia"/>
          <w:sz w:val="22"/>
          <w:szCs w:val="22"/>
        </w:rPr>
        <w:t>ü</w:t>
      </w:r>
      <w:r w:rsidRPr="0036556C">
        <w:rPr>
          <w:sz w:val="22"/>
          <w:szCs w:val="22"/>
        </w:rPr>
        <w:t>ldeni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re</w:t>
      </w:r>
      <w:r>
        <w:rPr>
          <w:sz w:val="22"/>
          <w:szCs w:val="22"/>
        </w:rPr>
        <w:t xml:space="preserve">. A </w:t>
      </w:r>
      <w:r w:rsidRPr="0036556C">
        <w:rPr>
          <w:sz w:val="22"/>
          <w:szCs w:val="22"/>
        </w:rPr>
        <w:t>hi</w:t>
      </w:r>
      <w:r w:rsidRPr="0036556C">
        <w:rPr>
          <w:rFonts w:hint="eastAsia"/>
          <w:sz w:val="22"/>
          <w:szCs w:val="22"/>
        </w:rPr>
        <w:t>á</w:t>
      </w:r>
      <w:r w:rsidRPr="0036556C">
        <w:rPr>
          <w:sz w:val="22"/>
          <w:szCs w:val="22"/>
        </w:rPr>
        <w:t>nyp</w:t>
      </w:r>
      <w:r w:rsidRPr="0036556C">
        <w:rPr>
          <w:rFonts w:hint="eastAsia"/>
          <w:sz w:val="22"/>
          <w:szCs w:val="22"/>
        </w:rPr>
        <w:t>ó</w:t>
      </w:r>
      <w:r w:rsidRPr="0036556C">
        <w:rPr>
          <w:sz w:val="22"/>
          <w:szCs w:val="22"/>
        </w:rPr>
        <w:t>tl</w:t>
      </w:r>
      <w:r w:rsidRPr="0036556C">
        <w:rPr>
          <w:rFonts w:hint="eastAsia"/>
          <w:sz w:val="22"/>
          <w:szCs w:val="22"/>
        </w:rPr>
        <w:t>á</w:t>
      </w:r>
      <w:r w:rsidRPr="0036556C">
        <w:rPr>
          <w:sz w:val="22"/>
          <w:szCs w:val="22"/>
        </w:rPr>
        <w:t xml:space="preserve">s </w:t>
      </w:r>
      <w:r>
        <w:rPr>
          <w:sz w:val="22"/>
          <w:szCs w:val="22"/>
        </w:rPr>
        <w:t>alapján benyújtott dokumentumok ellenőrzésére és az eredményének megküldésére</w:t>
      </w:r>
      <w:r w:rsidRPr="0036556C">
        <w:rPr>
          <w:sz w:val="22"/>
          <w:szCs w:val="22"/>
        </w:rPr>
        <w:t xml:space="preserve"> </w:t>
      </w:r>
      <w:r>
        <w:rPr>
          <w:sz w:val="22"/>
          <w:szCs w:val="22"/>
        </w:rPr>
        <w:t xml:space="preserve">– a beérkezés illetve a kiadás napját is magába foglaló – </w:t>
      </w:r>
      <w:r w:rsidRPr="0036556C">
        <w:rPr>
          <w:sz w:val="22"/>
          <w:szCs w:val="22"/>
        </w:rPr>
        <w:t>tov</w:t>
      </w:r>
      <w:r w:rsidRPr="0036556C">
        <w:rPr>
          <w:rFonts w:hint="eastAsia"/>
          <w:sz w:val="22"/>
          <w:szCs w:val="22"/>
        </w:rPr>
        <w:t>á</w:t>
      </w:r>
      <w:r w:rsidRPr="0036556C">
        <w:rPr>
          <w:sz w:val="22"/>
          <w:szCs w:val="22"/>
        </w:rPr>
        <w:t xml:space="preserve">bbi </w:t>
      </w:r>
      <w:r w:rsidR="00671660">
        <w:rPr>
          <w:sz w:val="22"/>
          <w:szCs w:val="22"/>
        </w:rPr>
        <w:t>5</w:t>
      </w:r>
      <w:r w:rsidRPr="0036556C">
        <w:rPr>
          <w:sz w:val="22"/>
          <w:szCs w:val="22"/>
        </w:rPr>
        <w:t xml:space="preserve"> munkanap</w:t>
      </w:r>
      <w:r w:rsidR="00671660">
        <w:rPr>
          <w:sz w:val="22"/>
          <w:szCs w:val="22"/>
        </w:rPr>
        <w:t xml:space="preserve">, a </w:t>
      </w:r>
      <w:r w:rsidR="00671660" w:rsidRPr="0036556C">
        <w:rPr>
          <w:sz w:val="22"/>
          <w:szCs w:val="22"/>
        </w:rPr>
        <w:t>tiszt</w:t>
      </w:r>
      <w:r w:rsidR="00671660" w:rsidRPr="0036556C">
        <w:rPr>
          <w:rFonts w:hint="eastAsia"/>
          <w:sz w:val="22"/>
          <w:szCs w:val="22"/>
        </w:rPr>
        <w:t>á</w:t>
      </w:r>
      <w:r w:rsidR="00671660" w:rsidRPr="0036556C">
        <w:rPr>
          <w:sz w:val="22"/>
          <w:szCs w:val="22"/>
        </w:rPr>
        <w:t>z</w:t>
      </w:r>
      <w:r w:rsidR="00671660" w:rsidRPr="0036556C">
        <w:rPr>
          <w:rFonts w:hint="eastAsia"/>
          <w:sz w:val="22"/>
          <w:szCs w:val="22"/>
        </w:rPr>
        <w:t>ó</w:t>
      </w:r>
      <w:r w:rsidR="00671660" w:rsidRPr="0036556C">
        <w:rPr>
          <w:sz w:val="22"/>
          <w:szCs w:val="22"/>
        </w:rPr>
        <w:t xml:space="preserve"> k</w:t>
      </w:r>
      <w:r w:rsidR="00671660" w:rsidRPr="0036556C">
        <w:rPr>
          <w:rFonts w:hint="eastAsia"/>
          <w:sz w:val="22"/>
          <w:szCs w:val="22"/>
        </w:rPr>
        <w:t>é</w:t>
      </w:r>
      <w:r w:rsidR="00671660" w:rsidRPr="0036556C">
        <w:rPr>
          <w:sz w:val="22"/>
          <w:szCs w:val="22"/>
        </w:rPr>
        <w:t>rd</w:t>
      </w:r>
      <w:r w:rsidR="00671660" w:rsidRPr="0036556C">
        <w:rPr>
          <w:rFonts w:hint="eastAsia"/>
          <w:sz w:val="22"/>
          <w:szCs w:val="22"/>
        </w:rPr>
        <w:t>é</w:t>
      </w:r>
      <w:r w:rsidR="00671660" w:rsidRPr="0036556C">
        <w:rPr>
          <w:sz w:val="22"/>
          <w:szCs w:val="22"/>
        </w:rPr>
        <w:t xml:space="preserve">s </w:t>
      </w:r>
      <w:r w:rsidR="00671660">
        <w:rPr>
          <w:sz w:val="22"/>
          <w:szCs w:val="22"/>
        </w:rPr>
        <w:t>alapján benyújtott dokumentumok ellenőrzésére és az eredményének megküldésére</w:t>
      </w:r>
      <w:r w:rsidR="00671660" w:rsidRPr="0036556C">
        <w:rPr>
          <w:sz w:val="22"/>
          <w:szCs w:val="22"/>
        </w:rPr>
        <w:t xml:space="preserve"> </w:t>
      </w:r>
      <w:r w:rsidR="00671660">
        <w:rPr>
          <w:sz w:val="22"/>
          <w:szCs w:val="22"/>
        </w:rPr>
        <w:t xml:space="preserve">pedig – a </w:t>
      </w:r>
      <w:r w:rsidR="00671660">
        <w:rPr>
          <w:sz w:val="22"/>
          <w:szCs w:val="22"/>
        </w:rPr>
        <w:lastRenderedPageBreak/>
        <w:t xml:space="preserve">beérkezés illetve a kiadás napját is magába foglaló – </w:t>
      </w:r>
      <w:r w:rsidR="00671660" w:rsidRPr="0036556C">
        <w:rPr>
          <w:sz w:val="22"/>
          <w:szCs w:val="22"/>
        </w:rPr>
        <w:t>tov</w:t>
      </w:r>
      <w:r w:rsidR="00671660" w:rsidRPr="0036556C">
        <w:rPr>
          <w:rFonts w:hint="eastAsia"/>
          <w:sz w:val="22"/>
          <w:szCs w:val="22"/>
        </w:rPr>
        <w:t>á</w:t>
      </w:r>
      <w:r w:rsidR="00671660" w:rsidRPr="0036556C">
        <w:rPr>
          <w:sz w:val="22"/>
          <w:szCs w:val="22"/>
        </w:rPr>
        <w:t xml:space="preserve">bbi </w:t>
      </w:r>
      <w:r w:rsidR="00671660">
        <w:rPr>
          <w:sz w:val="22"/>
          <w:szCs w:val="22"/>
        </w:rPr>
        <w:t>4</w:t>
      </w:r>
      <w:r w:rsidR="00671660" w:rsidRPr="0036556C">
        <w:rPr>
          <w:sz w:val="22"/>
          <w:szCs w:val="22"/>
        </w:rPr>
        <w:t xml:space="preserve"> munkanap</w:t>
      </w:r>
      <w:r>
        <w:rPr>
          <w:sz w:val="22"/>
          <w:szCs w:val="22"/>
        </w:rPr>
        <w:t xml:space="preserve"> áll rendelkezésre. A</w:t>
      </w:r>
      <w:r w:rsidR="004F7427" w:rsidRPr="0036556C">
        <w:rPr>
          <w:sz w:val="22"/>
          <w:szCs w:val="22"/>
        </w:rPr>
        <w:t xml:space="preserve"> feladat</w:t>
      </w:r>
      <w:r>
        <w:rPr>
          <w:sz w:val="22"/>
          <w:szCs w:val="22"/>
        </w:rPr>
        <w:t>ok</w:t>
      </w:r>
      <w:r w:rsidR="004F7427" w:rsidRPr="0036556C">
        <w:rPr>
          <w:sz w:val="22"/>
          <w:szCs w:val="22"/>
        </w:rPr>
        <w:t xml:space="preserve"> elv</w:t>
      </w:r>
      <w:r w:rsidR="004F7427" w:rsidRPr="0036556C">
        <w:rPr>
          <w:rFonts w:hint="eastAsia"/>
          <w:sz w:val="22"/>
          <w:szCs w:val="22"/>
        </w:rPr>
        <w:t>é</w:t>
      </w:r>
      <w:r w:rsidR="004F7427" w:rsidRPr="0036556C">
        <w:rPr>
          <w:sz w:val="22"/>
          <w:szCs w:val="22"/>
        </w:rPr>
        <w:t>gz</w:t>
      </w:r>
      <w:r w:rsidR="004F7427" w:rsidRPr="0036556C">
        <w:rPr>
          <w:rFonts w:hint="eastAsia"/>
          <w:sz w:val="22"/>
          <w:szCs w:val="22"/>
        </w:rPr>
        <w:t>é</w:t>
      </w:r>
      <w:r w:rsidR="004F7427" w:rsidRPr="0036556C">
        <w:rPr>
          <w:sz w:val="22"/>
          <w:szCs w:val="22"/>
        </w:rPr>
        <w:t>s</w:t>
      </w:r>
      <w:r w:rsidR="004F7427" w:rsidRPr="0036556C">
        <w:rPr>
          <w:rFonts w:hint="eastAsia"/>
          <w:sz w:val="22"/>
          <w:szCs w:val="22"/>
        </w:rPr>
        <w:t>é</w:t>
      </w:r>
      <w:r w:rsidR="004F7427" w:rsidRPr="0036556C">
        <w:rPr>
          <w:sz w:val="22"/>
          <w:szCs w:val="22"/>
        </w:rPr>
        <w:t>nek hat</w:t>
      </w:r>
      <w:r w:rsidR="004F7427" w:rsidRPr="0036556C">
        <w:rPr>
          <w:rFonts w:hint="eastAsia"/>
          <w:sz w:val="22"/>
          <w:szCs w:val="22"/>
        </w:rPr>
        <w:t>á</w:t>
      </w:r>
      <w:r w:rsidR="004F7427" w:rsidRPr="0036556C">
        <w:rPr>
          <w:sz w:val="22"/>
          <w:szCs w:val="22"/>
        </w:rPr>
        <w:t>rideje nem azonos a feladat elv</w:t>
      </w:r>
      <w:r w:rsidR="004F7427" w:rsidRPr="0036556C">
        <w:rPr>
          <w:rFonts w:hint="eastAsia"/>
          <w:sz w:val="22"/>
          <w:szCs w:val="22"/>
        </w:rPr>
        <w:t>é</w:t>
      </w:r>
      <w:r w:rsidR="004F7427" w:rsidRPr="0036556C">
        <w:rPr>
          <w:sz w:val="22"/>
          <w:szCs w:val="22"/>
        </w:rPr>
        <w:t>gz</w:t>
      </w:r>
      <w:r w:rsidR="004F7427" w:rsidRPr="0036556C">
        <w:rPr>
          <w:rFonts w:hint="eastAsia"/>
          <w:sz w:val="22"/>
          <w:szCs w:val="22"/>
        </w:rPr>
        <w:t>é</w:t>
      </w:r>
      <w:r w:rsidR="004F7427" w:rsidRPr="0036556C">
        <w:rPr>
          <w:sz w:val="22"/>
          <w:szCs w:val="22"/>
        </w:rPr>
        <w:t>s</w:t>
      </w:r>
      <w:r w:rsidR="004F7427" w:rsidRPr="0036556C">
        <w:rPr>
          <w:rFonts w:hint="eastAsia"/>
          <w:sz w:val="22"/>
          <w:szCs w:val="22"/>
        </w:rPr>
        <w:t>é</w:t>
      </w:r>
      <w:r w:rsidR="004F7427" w:rsidRPr="0036556C">
        <w:rPr>
          <w:sz w:val="22"/>
          <w:szCs w:val="22"/>
        </w:rPr>
        <w:t>re ford</w:t>
      </w:r>
      <w:r w:rsidR="004F7427" w:rsidRPr="0036556C">
        <w:rPr>
          <w:rFonts w:hint="eastAsia"/>
          <w:sz w:val="22"/>
          <w:szCs w:val="22"/>
        </w:rPr>
        <w:t>í</w:t>
      </w:r>
      <w:r w:rsidR="004F7427" w:rsidRPr="0036556C">
        <w:rPr>
          <w:sz w:val="22"/>
          <w:szCs w:val="22"/>
        </w:rPr>
        <w:t>that</w:t>
      </w:r>
      <w:r w:rsidR="004F7427" w:rsidRPr="0036556C">
        <w:rPr>
          <w:rFonts w:hint="eastAsia"/>
          <w:sz w:val="22"/>
          <w:szCs w:val="22"/>
        </w:rPr>
        <w:t>ó</w:t>
      </w:r>
      <w:r w:rsidR="004F7427" w:rsidRPr="0036556C">
        <w:rPr>
          <w:sz w:val="22"/>
          <w:szCs w:val="22"/>
        </w:rPr>
        <w:t xml:space="preserve"> </w:t>
      </w:r>
      <w:r w:rsidR="004F7427" w:rsidRPr="0036556C">
        <w:rPr>
          <w:rFonts w:hint="eastAsia"/>
          <w:sz w:val="22"/>
          <w:szCs w:val="22"/>
        </w:rPr>
        <w:t>é</w:t>
      </w:r>
      <w:r w:rsidR="004F7427" w:rsidRPr="0036556C">
        <w:rPr>
          <w:sz w:val="22"/>
          <w:szCs w:val="22"/>
        </w:rPr>
        <w:t>s elsz</w:t>
      </w:r>
      <w:r w:rsidR="004F7427" w:rsidRPr="0036556C">
        <w:rPr>
          <w:rFonts w:hint="eastAsia"/>
          <w:sz w:val="22"/>
          <w:szCs w:val="22"/>
        </w:rPr>
        <w:t>á</w:t>
      </w:r>
      <w:r w:rsidR="004F7427" w:rsidRPr="0036556C">
        <w:rPr>
          <w:sz w:val="22"/>
          <w:szCs w:val="22"/>
        </w:rPr>
        <w:t>molhat</w:t>
      </w:r>
      <w:r w:rsidR="004F7427" w:rsidRPr="0036556C">
        <w:rPr>
          <w:rFonts w:hint="eastAsia"/>
          <w:sz w:val="22"/>
          <w:szCs w:val="22"/>
        </w:rPr>
        <w:t>ó</w:t>
      </w:r>
      <w:r w:rsidR="004F7427" w:rsidRPr="0036556C">
        <w:rPr>
          <w:sz w:val="22"/>
          <w:szCs w:val="22"/>
        </w:rPr>
        <w:t xml:space="preserve"> id</w:t>
      </w:r>
      <w:r w:rsidR="004F7427" w:rsidRPr="0036556C">
        <w:rPr>
          <w:rFonts w:hint="eastAsia"/>
          <w:sz w:val="22"/>
          <w:szCs w:val="22"/>
        </w:rPr>
        <w:t>ő</w:t>
      </w:r>
      <w:r w:rsidR="004F7427" w:rsidRPr="0036556C">
        <w:rPr>
          <w:sz w:val="22"/>
          <w:szCs w:val="22"/>
        </w:rPr>
        <w:t xml:space="preserve">vel. </w:t>
      </w:r>
    </w:p>
    <w:p w:rsidR="004F7427" w:rsidRPr="0036556C" w:rsidRDefault="004F7427" w:rsidP="004F7427">
      <w:pPr>
        <w:jc w:val="both"/>
        <w:rPr>
          <w:sz w:val="22"/>
          <w:szCs w:val="22"/>
        </w:rPr>
      </w:pPr>
    </w:p>
    <w:p w:rsidR="004F7427" w:rsidRPr="0036556C" w:rsidRDefault="004F7427" w:rsidP="004F7427">
      <w:pPr>
        <w:jc w:val="both"/>
        <w:rPr>
          <w:sz w:val="22"/>
          <w:szCs w:val="22"/>
        </w:rPr>
      </w:pPr>
      <w:r w:rsidRPr="0036556C">
        <w:rPr>
          <w:b/>
          <w:sz w:val="22"/>
          <w:szCs w:val="22"/>
        </w:rPr>
        <w:t>6.7.</w:t>
      </w:r>
      <w:r w:rsidRPr="0036556C">
        <w:rPr>
          <w:sz w:val="22"/>
          <w:szCs w:val="22"/>
        </w:rPr>
        <w:t xml:space="preserve"> A Megb</w:t>
      </w:r>
      <w:r w:rsidRPr="0036556C">
        <w:rPr>
          <w:rFonts w:hint="eastAsia"/>
          <w:sz w:val="22"/>
          <w:szCs w:val="22"/>
        </w:rPr>
        <w:t>í</w:t>
      </w:r>
      <w:r w:rsidRPr="0036556C">
        <w:rPr>
          <w:sz w:val="22"/>
          <w:szCs w:val="22"/>
        </w:rPr>
        <w:t xml:space="preserve">zott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w:t>
      </w:r>
      <w:r w:rsidRPr="0036556C">
        <w:rPr>
          <w:rFonts w:hint="eastAsia"/>
          <w:sz w:val="22"/>
          <w:szCs w:val="22"/>
        </w:rPr>
        <w:t>í</w:t>
      </w:r>
      <w:r w:rsidRPr="0036556C">
        <w:rPr>
          <w:sz w:val="22"/>
          <w:szCs w:val="22"/>
        </w:rPr>
        <w:t>gy k</w:t>
      </w:r>
      <w:r w:rsidRPr="0036556C">
        <w:rPr>
          <w:rFonts w:hint="eastAsia"/>
          <w:sz w:val="22"/>
          <w:szCs w:val="22"/>
        </w:rPr>
        <w:t>ü</w:t>
      </w:r>
      <w:r w:rsidRPr="0036556C">
        <w:rPr>
          <w:sz w:val="22"/>
          <w:szCs w:val="22"/>
        </w:rPr>
        <w:t>l</w:t>
      </w:r>
      <w:r w:rsidRPr="0036556C">
        <w:rPr>
          <w:rFonts w:hint="eastAsia"/>
          <w:sz w:val="22"/>
          <w:szCs w:val="22"/>
        </w:rPr>
        <w:t>ö</w:t>
      </w:r>
      <w:r w:rsidRPr="0036556C">
        <w:rPr>
          <w:sz w:val="22"/>
          <w:szCs w:val="22"/>
        </w:rPr>
        <w:t>n</w:t>
      </w:r>
      <w:r w:rsidRPr="0036556C">
        <w:rPr>
          <w:rFonts w:hint="eastAsia"/>
          <w:sz w:val="22"/>
          <w:szCs w:val="22"/>
        </w:rPr>
        <w:t>ö</w:t>
      </w:r>
      <w:r w:rsidRPr="0036556C">
        <w:rPr>
          <w:sz w:val="22"/>
          <w:szCs w:val="22"/>
        </w:rPr>
        <w:t>sen a 3.2. pont els</w:t>
      </w:r>
      <w:r w:rsidRPr="0036556C">
        <w:rPr>
          <w:rFonts w:hint="eastAsia"/>
          <w:sz w:val="22"/>
          <w:szCs w:val="22"/>
        </w:rPr>
        <w:t>ő</w:t>
      </w:r>
      <w:r w:rsidRPr="0036556C">
        <w:rPr>
          <w:sz w:val="22"/>
          <w:szCs w:val="22"/>
        </w:rPr>
        <w:t xml:space="preserve"> </w:t>
      </w:r>
      <w:r w:rsidRPr="0036556C">
        <w:rPr>
          <w:rFonts w:hint="eastAsia"/>
          <w:sz w:val="22"/>
          <w:szCs w:val="22"/>
        </w:rPr>
        <w:t>é</w:t>
      </w:r>
      <w:r w:rsidRPr="0036556C">
        <w:rPr>
          <w:sz w:val="22"/>
          <w:szCs w:val="22"/>
        </w:rPr>
        <w:t>s m</w:t>
      </w:r>
      <w:r w:rsidRPr="0036556C">
        <w:rPr>
          <w:rFonts w:hint="eastAsia"/>
          <w:sz w:val="22"/>
          <w:szCs w:val="22"/>
        </w:rPr>
        <w:t>á</w:t>
      </w:r>
      <w:r w:rsidRPr="0036556C">
        <w:rPr>
          <w:sz w:val="22"/>
          <w:szCs w:val="22"/>
        </w:rPr>
        <w:t>sodik franciabekezd</w:t>
      </w:r>
      <w:r w:rsidRPr="0036556C">
        <w:rPr>
          <w:rFonts w:hint="eastAsia"/>
          <w:sz w:val="22"/>
          <w:szCs w:val="22"/>
        </w:rPr>
        <w:t>é</w:t>
      </w:r>
      <w:r w:rsidRPr="0036556C">
        <w:rPr>
          <w:sz w:val="22"/>
          <w:szCs w:val="22"/>
        </w:rPr>
        <w:t>se) szerinti feladatainak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sa sor</w:t>
      </w:r>
      <w:r w:rsidRPr="0036556C">
        <w:rPr>
          <w:rFonts w:hint="eastAsia"/>
          <w:sz w:val="22"/>
          <w:szCs w:val="22"/>
        </w:rPr>
        <w:t>á</w:t>
      </w:r>
      <w:r w:rsidRPr="0036556C">
        <w:rPr>
          <w:sz w:val="22"/>
          <w:szCs w:val="22"/>
        </w:rPr>
        <w:t>n k</w:t>
      </w:r>
      <w:r w:rsidRPr="0036556C">
        <w:rPr>
          <w:rFonts w:hint="eastAsia"/>
          <w:sz w:val="22"/>
          <w:szCs w:val="22"/>
        </w:rPr>
        <w:t>ö</w:t>
      </w:r>
      <w:r w:rsidRPr="0036556C">
        <w:rPr>
          <w:sz w:val="22"/>
          <w:szCs w:val="22"/>
        </w:rPr>
        <w:t>teles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á</w:t>
      </w:r>
      <w:r w:rsidRPr="0036556C">
        <w:rPr>
          <w:sz w:val="22"/>
          <w:szCs w:val="22"/>
        </w:rPr>
        <w:t>ltal rendelkez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re bocs</w:t>
      </w:r>
      <w:r w:rsidRPr="0036556C">
        <w:rPr>
          <w:rFonts w:hint="eastAsia"/>
          <w:sz w:val="22"/>
          <w:szCs w:val="22"/>
        </w:rPr>
        <w:t>á</w:t>
      </w:r>
      <w:r w:rsidRPr="0036556C">
        <w:rPr>
          <w:sz w:val="22"/>
          <w:szCs w:val="22"/>
        </w:rPr>
        <w:t>jtott mint</w:t>
      </w:r>
      <w:r w:rsidRPr="0036556C">
        <w:rPr>
          <w:rFonts w:hint="eastAsia"/>
          <w:sz w:val="22"/>
          <w:szCs w:val="22"/>
        </w:rPr>
        <w:t>á</w:t>
      </w:r>
      <w:r w:rsidRPr="0036556C">
        <w:rPr>
          <w:sz w:val="22"/>
          <w:szCs w:val="22"/>
        </w:rPr>
        <w:t>kat (formaliz</w:t>
      </w:r>
      <w:r w:rsidRPr="0036556C">
        <w:rPr>
          <w:rFonts w:hint="eastAsia"/>
          <w:sz w:val="22"/>
          <w:szCs w:val="22"/>
        </w:rPr>
        <w:t>á</w:t>
      </w:r>
      <w:r w:rsidRPr="0036556C">
        <w:rPr>
          <w:sz w:val="22"/>
          <w:szCs w:val="22"/>
        </w:rPr>
        <w:t>lt ellen</w:t>
      </w:r>
      <w:r w:rsidRPr="0036556C">
        <w:rPr>
          <w:rFonts w:hint="eastAsia"/>
          <w:sz w:val="22"/>
          <w:szCs w:val="22"/>
        </w:rPr>
        <w:t>ő</w:t>
      </w:r>
      <w:r w:rsidRPr="0036556C">
        <w:rPr>
          <w:sz w:val="22"/>
          <w:szCs w:val="22"/>
        </w:rPr>
        <w:t>rz</w:t>
      </w:r>
      <w:r w:rsidRPr="0036556C">
        <w:rPr>
          <w:rFonts w:hint="eastAsia"/>
          <w:sz w:val="22"/>
          <w:szCs w:val="22"/>
        </w:rPr>
        <w:t>é</w:t>
      </w:r>
      <w:r w:rsidRPr="0036556C">
        <w:rPr>
          <w:sz w:val="22"/>
          <w:szCs w:val="22"/>
        </w:rPr>
        <w:t>si s</w:t>
      </w:r>
      <w:r w:rsidRPr="0036556C">
        <w:rPr>
          <w:rFonts w:hint="eastAsia"/>
          <w:sz w:val="22"/>
          <w:szCs w:val="22"/>
        </w:rPr>
        <w:t>é</w:t>
      </w:r>
      <w:r w:rsidRPr="0036556C">
        <w:rPr>
          <w:sz w:val="22"/>
          <w:szCs w:val="22"/>
        </w:rPr>
        <w:t>m</w:t>
      </w:r>
      <w:r w:rsidRPr="0036556C">
        <w:rPr>
          <w:rFonts w:hint="eastAsia"/>
          <w:sz w:val="22"/>
          <w:szCs w:val="22"/>
        </w:rPr>
        <w:t>á</w:t>
      </w:r>
      <w:r w:rsidRPr="0036556C">
        <w:rPr>
          <w:sz w:val="22"/>
          <w:szCs w:val="22"/>
        </w:rPr>
        <w:t>kat) alkalmazni. A Megb</w:t>
      </w:r>
      <w:r w:rsidRPr="0036556C">
        <w:rPr>
          <w:rFonts w:hint="eastAsia"/>
          <w:sz w:val="22"/>
          <w:szCs w:val="22"/>
        </w:rPr>
        <w:t>í</w:t>
      </w:r>
      <w:r w:rsidRPr="0036556C">
        <w:rPr>
          <w:sz w:val="22"/>
          <w:szCs w:val="22"/>
        </w:rPr>
        <w:t>zott a szakv</w:t>
      </w:r>
      <w:r w:rsidRPr="0036556C">
        <w:rPr>
          <w:rFonts w:hint="eastAsia"/>
          <w:sz w:val="22"/>
          <w:szCs w:val="22"/>
        </w:rPr>
        <w:t>é</w:t>
      </w:r>
      <w:r w:rsidRPr="0036556C">
        <w:rPr>
          <w:sz w:val="22"/>
          <w:szCs w:val="22"/>
        </w:rPr>
        <w:t>lem</w:t>
      </w:r>
      <w:r w:rsidRPr="0036556C">
        <w:rPr>
          <w:rFonts w:hint="eastAsia"/>
          <w:sz w:val="22"/>
          <w:szCs w:val="22"/>
        </w:rPr>
        <w:t>é</w:t>
      </w:r>
      <w:r w:rsidRPr="0036556C">
        <w:rPr>
          <w:sz w:val="22"/>
          <w:szCs w:val="22"/>
        </w:rPr>
        <w:t>nyeket az egyedi megrendel</w:t>
      </w:r>
      <w:r w:rsidRPr="0036556C">
        <w:rPr>
          <w:rFonts w:hint="eastAsia"/>
          <w:sz w:val="22"/>
          <w:szCs w:val="22"/>
        </w:rPr>
        <w:t>ő</w:t>
      </w:r>
      <w:r w:rsidRPr="0036556C">
        <w:rPr>
          <w:sz w:val="22"/>
          <w:szCs w:val="22"/>
        </w:rPr>
        <w:t>ben foglaltaknak megfelel</w:t>
      </w:r>
      <w:r w:rsidRPr="0036556C">
        <w:rPr>
          <w:rFonts w:hint="eastAsia"/>
          <w:sz w:val="22"/>
          <w:szCs w:val="22"/>
        </w:rPr>
        <w:t>ő</w:t>
      </w:r>
      <w:r w:rsidRPr="0036556C">
        <w:rPr>
          <w:sz w:val="22"/>
          <w:szCs w:val="22"/>
        </w:rPr>
        <w:t xml:space="preserve">en, tartalmilag </w:t>
      </w:r>
      <w:r w:rsidRPr="0036556C">
        <w:rPr>
          <w:rFonts w:hint="eastAsia"/>
          <w:sz w:val="22"/>
          <w:szCs w:val="22"/>
        </w:rPr>
        <w:t>é</w:t>
      </w:r>
      <w:r w:rsidRPr="0036556C">
        <w:rPr>
          <w:sz w:val="22"/>
          <w:szCs w:val="22"/>
        </w:rPr>
        <w:t>s formailag egys</w:t>
      </w:r>
      <w:r w:rsidRPr="0036556C">
        <w:rPr>
          <w:rFonts w:hint="eastAsia"/>
          <w:sz w:val="22"/>
          <w:szCs w:val="22"/>
        </w:rPr>
        <w:t>é</w:t>
      </w:r>
      <w:r w:rsidRPr="0036556C">
        <w:rPr>
          <w:sz w:val="22"/>
          <w:szCs w:val="22"/>
        </w:rPr>
        <w:t>gesen, a szak</w:t>
      </w:r>
      <w:r w:rsidRPr="0036556C">
        <w:rPr>
          <w:rFonts w:hint="eastAsia"/>
          <w:sz w:val="22"/>
          <w:szCs w:val="22"/>
        </w:rPr>
        <w:t>é</w:t>
      </w:r>
      <w:r w:rsidRPr="0036556C">
        <w:rPr>
          <w:sz w:val="22"/>
          <w:szCs w:val="22"/>
        </w:rPr>
        <w:t>rt</w:t>
      </w:r>
      <w:r w:rsidRPr="0036556C">
        <w:rPr>
          <w:rFonts w:hint="eastAsia"/>
          <w:sz w:val="22"/>
          <w:szCs w:val="22"/>
        </w:rPr>
        <w:t>ő</w:t>
      </w:r>
      <w:r w:rsidRPr="0036556C">
        <w:rPr>
          <w:sz w:val="22"/>
          <w:szCs w:val="22"/>
        </w:rPr>
        <w:t xml:space="preserve"> legjobb szakmai tud</w:t>
      </w:r>
      <w:r w:rsidRPr="0036556C">
        <w:rPr>
          <w:rFonts w:hint="eastAsia"/>
          <w:sz w:val="22"/>
          <w:szCs w:val="22"/>
        </w:rPr>
        <w:t>á</w:t>
      </w:r>
      <w:r w:rsidRPr="0036556C">
        <w:rPr>
          <w:sz w:val="22"/>
          <w:szCs w:val="22"/>
        </w:rPr>
        <w:t>sa alapj</w:t>
      </w:r>
      <w:r w:rsidRPr="0036556C">
        <w:rPr>
          <w:rFonts w:hint="eastAsia"/>
          <w:sz w:val="22"/>
          <w:szCs w:val="22"/>
        </w:rPr>
        <w:t>á</w:t>
      </w:r>
      <w:r w:rsidRPr="0036556C">
        <w:rPr>
          <w:sz w:val="22"/>
          <w:szCs w:val="22"/>
        </w:rPr>
        <w:t>n k</w:t>
      </w:r>
      <w:r w:rsidRPr="0036556C">
        <w:rPr>
          <w:rFonts w:hint="eastAsia"/>
          <w:sz w:val="22"/>
          <w:szCs w:val="22"/>
        </w:rPr>
        <w:t>ö</w:t>
      </w:r>
      <w:r w:rsidRPr="0036556C">
        <w:rPr>
          <w:sz w:val="22"/>
          <w:szCs w:val="22"/>
        </w:rPr>
        <w:t>teles elk</w:t>
      </w:r>
      <w:r w:rsidRPr="0036556C">
        <w:rPr>
          <w:rFonts w:hint="eastAsia"/>
          <w:sz w:val="22"/>
          <w:szCs w:val="22"/>
        </w:rPr>
        <w:t>é</w:t>
      </w:r>
      <w:r w:rsidRPr="0036556C">
        <w:rPr>
          <w:sz w:val="22"/>
          <w:szCs w:val="22"/>
        </w:rPr>
        <w:t>sz</w:t>
      </w:r>
      <w:r w:rsidRPr="0036556C">
        <w:rPr>
          <w:rFonts w:hint="eastAsia"/>
          <w:sz w:val="22"/>
          <w:szCs w:val="22"/>
        </w:rPr>
        <w:t>í</w:t>
      </w:r>
      <w:r w:rsidRPr="0036556C">
        <w:rPr>
          <w:sz w:val="22"/>
          <w:szCs w:val="22"/>
        </w:rPr>
        <w:t>teni.</w:t>
      </w:r>
    </w:p>
    <w:p w:rsidR="004F7427" w:rsidRPr="0036556C" w:rsidRDefault="004F7427" w:rsidP="004F7427">
      <w:pPr>
        <w:jc w:val="both"/>
        <w:rPr>
          <w:sz w:val="22"/>
          <w:szCs w:val="22"/>
        </w:rPr>
      </w:pPr>
    </w:p>
    <w:p w:rsidR="004F7427" w:rsidRPr="0036556C" w:rsidRDefault="004F7427" w:rsidP="004F7427">
      <w:pPr>
        <w:jc w:val="both"/>
        <w:rPr>
          <w:sz w:val="22"/>
          <w:szCs w:val="22"/>
        </w:rPr>
      </w:pPr>
      <w:r w:rsidRPr="0036556C">
        <w:rPr>
          <w:b/>
          <w:sz w:val="22"/>
          <w:szCs w:val="22"/>
        </w:rPr>
        <w:t xml:space="preserve">6.8. </w:t>
      </w:r>
      <w:r w:rsidRPr="0036556C">
        <w:rPr>
          <w:sz w:val="22"/>
          <w:szCs w:val="22"/>
        </w:rPr>
        <w:t>A Megb</w:t>
      </w:r>
      <w:r w:rsidRPr="0036556C">
        <w:rPr>
          <w:rFonts w:hint="eastAsia"/>
          <w:sz w:val="22"/>
          <w:szCs w:val="22"/>
        </w:rPr>
        <w:t>í</w:t>
      </w:r>
      <w:r w:rsidRPr="0036556C">
        <w:rPr>
          <w:sz w:val="22"/>
          <w:szCs w:val="22"/>
        </w:rPr>
        <w:t>zott k</w:t>
      </w:r>
      <w:r w:rsidRPr="0036556C">
        <w:rPr>
          <w:rFonts w:hint="eastAsia"/>
          <w:sz w:val="22"/>
          <w:szCs w:val="22"/>
        </w:rPr>
        <w:t>ö</w:t>
      </w:r>
      <w:r w:rsidRPr="0036556C">
        <w:rPr>
          <w:sz w:val="22"/>
          <w:szCs w:val="22"/>
        </w:rPr>
        <w:t>teles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hivatalos munkaideje alatt telefonon, illetve </w:t>
      </w:r>
      <w:r w:rsidRPr="0036556C">
        <w:rPr>
          <w:rFonts w:hint="eastAsia"/>
          <w:sz w:val="22"/>
          <w:szCs w:val="22"/>
        </w:rPr>
        <w:t>–</w:t>
      </w:r>
      <w:r w:rsidRPr="0036556C">
        <w:rPr>
          <w:sz w:val="22"/>
          <w:szCs w:val="22"/>
        </w:rPr>
        <w:t xml:space="preserve">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erre ir</w:t>
      </w:r>
      <w:r w:rsidRPr="0036556C">
        <w:rPr>
          <w:rFonts w:hint="eastAsia"/>
          <w:sz w:val="22"/>
          <w:szCs w:val="22"/>
        </w:rPr>
        <w:t>á</w:t>
      </w:r>
      <w:r w:rsidRPr="0036556C">
        <w:rPr>
          <w:sz w:val="22"/>
          <w:szCs w:val="22"/>
        </w:rPr>
        <w:t>nyul</w:t>
      </w:r>
      <w:r w:rsidRPr="0036556C">
        <w:rPr>
          <w:rFonts w:hint="eastAsia"/>
          <w:sz w:val="22"/>
          <w:szCs w:val="22"/>
        </w:rPr>
        <w:t>ó</w:t>
      </w:r>
      <w:r w:rsidRPr="0036556C">
        <w:rPr>
          <w:sz w:val="22"/>
          <w:szCs w:val="22"/>
        </w:rPr>
        <w:t xml:space="preserve"> k</w:t>
      </w:r>
      <w:r w:rsidRPr="0036556C">
        <w:rPr>
          <w:rFonts w:hint="eastAsia"/>
          <w:sz w:val="22"/>
          <w:szCs w:val="22"/>
        </w:rPr>
        <w:t>é</w:t>
      </w:r>
      <w:r w:rsidRPr="0036556C">
        <w:rPr>
          <w:sz w:val="22"/>
          <w:szCs w:val="22"/>
        </w:rPr>
        <w:t>r</w:t>
      </w:r>
      <w:r w:rsidRPr="0036556C">
        <w:rPr>
          <w:rFonts w:hint="eastAsia"/>
          <w:sz w:val="22"/>
          <w:szCs w:val="22"/>
        </w:rPr>
        <w:t>é</w:t>
      </w:r>
      <w:r w:rsidRPr="0036556C">
        <w:rPr>
          <w:sz w:val="22"/>
          <w:szCs w:val="22"/>
        </w:rPr>
        <w:t>se eset</w:t>
      </w:r>
      <w:r w:rsidRPr="0036556C">
        <w:rPr>
          <w:rFonts w:hint="eastAsia"/>
          <w:sz w:val="22"/>
          <w:szCs w:val="22"/>
        </w:rPr>
        <w:t>é</w:t>
      </w:r>
      <w:r w:rsidRPr="0036556C">
        <w:rPr>
          <w:sz w:val="22"/>
          <w:szCs w:val="22"/>
        </w:rPr>
        <w:t xml:space="preserve">n </w:t>
      </w:r>
      <w:r w:rsidRPr="0036556C">
        <w:rPr>
          <w:rFonts w:hint="eastAsia"/>
          <w:sz w:val="22"/>
          <w:szCs w:val="22"/>
        </w:rPr>
        <w:t>–</w:t>
      </w:r>
      <w:r w:rsidRPr="0036556C">
        <w:rPr>
          <w:sz w:val="22"/>
          <w:szCs w:val="22"/>
        </w:rPr>
        <w:t xml:space="preserve"> szem</w:t>
      </w:r>
      <w:r w:rsidRPr="0036556C">
        <w:rPr>
          <w:rFonts w:hint="eastAsia"/>
          <w:sz w:val="22"/>
          <w:szCs w:val="22"/>
        </w:rPr>
        <w:t>é</w:t>
      </w:r>
      <w:r w:rsidRPr="0036556C">
        <w:rPr>
          <w:sz w:val="22"/>
          <w:szCs w:val="22"/>
        </w:rPr>
        <w:t>lyesen is folyamatosan rendelkez</w:t>
      </w:r>
      <w:r w:rsidRPr="0036556C">
        <w:rPr>
          <w:rFonts w:hint="eastAsia"/>
          <w:sz w:val="22"/>
          <w:szCs w:val="22"/>
        </w:rPr>
        <w:t>é</w:t>
      </w:r>
      <w:r w:rsidRPr="0036556C">
        <w:rPr>
          <w:sz w:val="22"/>
          <w:szCs w:val="22"/>
        </w:rPr>
        <w:t xml:space="preserve">sre </w:t>
      </w:r>
      <w:r w:rsidRPr="0036556C">
        <w:rPr>
          <w:rFonts w:hint="eastAsia"/>
          <w:sz w:val="22"/>
          <w:szCs w:val="22"/>
        </w:rPr>
        <w:t>á</w:t>
      </w:r>
      <w:r w:rsidRPr="0036556C">
        <w:rPr>
          <w:sz w:val="22"/>
          <w:szCs w:val="22"/>
        </w:rPr>
        <w:t xml:space="preserve">llni </w:t>
      </w:r>
      <w:r w:rsidRPr="0036556C">
        <w:rPr>
          <w:rFonts w:hint="eastAsia"/>
          <w:sz w:val="22"/>
          <w:szCs w:val="22"/>
        </w:rPr>
        <w:t>é</w:t>
      </w:r>
      <w:r w:rsidRPr="0036556C">
        <w:rPr>
          <w:sz w:val="22"/>
          <w:szCs w:val="22"/>
        </w:rPr>
        <w:t>s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re tan</w:t>
      </w:r>
      <w:r w:rsidRPr="0036556C">
        <w:rPr>
          <w:rFonts w:hint="eastAsia"/>
          <w:sz w:val="22"/>
          <w:szCs w:val="22"/>
        </w:rPr>
        <w:t>á</w:t>
      </w:r>
      <w:r w:rsidRPr="0036556C">
        <w:rPr>
          <w:sz w:val="22"/>
          <w:szCs w:val="22"/>
        </w:rPr>
        <w:t>csot adni. A Megb</w:t>
      </w:r>
      <w:r w:rsidRPr="0036556C">
        <w:rPr>
          <w:rFonts w:hint="eastAsia"/>
          <w:sz w:val="22"/>
          <w:szCs w:val="22"/>
        </w:rPr>
        <w:t>í</w:t>
      </w:r>
      <w:r w:rsidRPr="0036556C">
        <w:rPr>
          <w:sz w:val="22"/>
          <w:szCs w:val="22"/>
        </w:rPr>
        <w:t>zott k</w:t>
      </w:r>
      <w:r w:rsidRPr="0036556C">
        <w:rPr>
          <w:rFonts w:hint="eastAsia"/>
          <w:sz w:val="22"/>
          <w:szCs w:val="22"/>
        </w:rPr>
        <w:t>ö</w:t>
      </w:r>
      <w:r w:rsidRPr="0036556C">
        <w:rPr>
          <w:sz w:val="22"/>
          <w:szCs w:val="22"/>
        </w:rPr>
        <w:t>teles tov</w:t>
      </w:r>
      <w:r w:rsidRPr="0036556C">
        <w:rPr>
          <w:rFonts w:hint="eastAsia"/>
          <w:sz w:val="22"/>
          <w:szCs w:val="22"/>
        </w:rPr>
        <w:t>á</w:t>
      </w:r>
      <w:r w:rsidRPr="0036556C">
        <w:rPr>
          <w:sz w:val="22"/>
          <w:szCs w:val="22"/>
        </w:rPr>
        <w:t>bb</w:t>
      </w:r>
      <w:r w:rsidRPr="0036556C">
        <w:rPr>
          <w:rFonts w:hint="eastAsia"/>
          <w:sz w:val="22"/>
          <w:szCs w:val="22"/>
        </w:rPr>
        <w:t>á</w:t>
      </w:r>
      <w:r w:rsidRPr="0036556C">
        <w:rPr>
          <w:sz w:val="22"/>
          <w:szCs w:val="22"/>
        </w:rPr>
        <w:t xml:space="preserve"> a 3.2 pont harmadikt</w:t>
      </w:r>
      <w:r w:rsidRPr="0036556C">
        <w:rPr>
          <w:rFonts w:hint="eastAsia"/>
          <w:sz w:val="22"/>
          <w:szCs w:val="22"/>
        </w:rPr>
        <w:t>ó</w:t>
      </w:r>
      <w:r w:rsidRPr="0036556C">
        <w:rPr>
          <w:sz w:val="22"/>
          <w:szCs w:val="22"/>
        </w:rPr>
        <w:t>l nyolcadig franciabekezd</w:t>
      </w:r>
      <w:r w:rsidRPr="0036556C">
        <w:rPr>
          <w:rFonts w:hint="eastAsia"/>
          <w:sz w:val="22"/>
          <w:szCs w:val="22"/>
        </w:rPr>
        <w:t>é</w:t>
      </w:r>
      <w:r w:rsidRPr="0036556C">
        <w:rPr>
          <w:sz w:val="22"/>
          <w:szCs w:val="22"/>
        </w:rPr>
        <w:t>se szerinti feladatok eset</w:t>
      </w:r>
      <w:r w:rsidRPr="0036556C">
        <w:rPr>
          <w:rFonts w:hint="eastAsia"/>
          <w:sz w:val="22"/>
          <w:szCs w:val="22"/>
        </w:rPr>
        <w:t>é</w:t>
      </w:r>
      <w:r w:rsidRPr="0036556C">
        <w:rPr>
          <w:sz w:val="22"/>
          <w:szCs w:val="22"/>
        </w:rPr>
        <w:t>n (egy</w:t>
      </w:r>
      <w:r w:rsidRPr="0036556C">
        <w:rPr>
          <w:rFonts w:hint="eastAsia"/>
          <w:sz w:val="22"/>
          <w:szCs w:val="22"/>
        </w:rPr>
        <w:t>é</w:t>
      </w:r>
      <w:r w:rsidRPr="0036556C">
        <w:rPr>
          <w:sz w:val="22"/>
          <w:szCs w:val="22"/>
        </w:rPr>
        <w:t>b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tan</w:t>
      </w:r>
      <w:r w:rsidRPr="0036556C">
        <w:rPr>
          <w:rFonts w:hint="eastAsia"/>
          <w:sz w:val="22"/>
          <w:szCs w:val="22"/>
        </w:rPr>
        <w:t>á</w:t>
      </w:r>
      <w:r w:rsidRPr="0036556C">
        <w:rPr>
          <w:sz w:val="22"/>
          <w:szCs w:val="22"/>
        </w:rPr>
        <w:t>csad</w:t>
      </w:r>
      <w:r w:rsidRPr="0036556C">
        <w:rPr>
          <w:rFonts w:hint="eastAsia"/>
          <w:sz w:val="22"/>
          <w:szCs w:val="22"/>
        </w:rPr>
        <w:t>ó</w:t>
      </w:r>
      <w:r w:rsidRPr="0036556C">
        <w:rPr>
          <w:sz w:val="22"/>
          <w:szCs w:val="22"/>
        </w:rPr>
        <w:t>i tev</w:t>
      </w:r>
      <w:r w:rsidRPr="0036556C">
        <w:rPr>
          <w:rFonts w:hint="eastAsia"/>
          <w:sz w:val="22"/>
          <w:szCs w:val="22"/>
        </w:rPr>
        <w:t>é</w:t>
      </w:r>
      <w:r w:rsidRPr="0036556C">
        <w:rPr>
          <w:sz w:val="22"/>
          <w:szCs w:val="22"/>
        </w:rPr>
        <w:t>kenys</w:t>
      </w:r>
      <w:r w:rsidRPr="0036556C">
        <w:rPr>
          <w:rFonts w:hint="eastAsia"/>
          <w:sz w:val="22"/>
          <w:szCs w:val="22"/>
        </w:rPr>
        <w:t>é</w:t>
      </w:r>
      <w:r w:rsidRPr="0036556C">
        <w:rPr>
          <w:sz w:val="22"/>
          <w:szCs w:val="22"/>
        </w:rPr>
        <w:t xml:space="preserve">ggel </w:t>
      </w:r>
      <w:r w:rsidRPr="0036556C">
        <w:rPr>
          <w:rFonts w:hint="eastAsia"/>
          <w:sz w:val="22"/>
          <w:szCs w:val="22"/>
        </w:rPr>
        <w:t>ö</w:t>
      </w:r>
      <w:r w:rsidRPr="0036556C">
        <w:rPr>
          <w:sz w:val="22"/>
          <w:szCs w:val="22"/>
        </w:rPr>
        <w:t>sszef</w:t>
      </w:r>
      <w:r w:rsidRPr="0036556C">
        <w:rPr>
          <w:rFonts w:hint="eastAsia"/>
          <w:sz w:val="22"/>
          <w:szCs w:val="22"/>
        </w:rPr>
        <w:t>ü</w:t>
      </w:r>
      <w:r w:rsidRPr="0036556C">
        <w:rPr>
          <w:sz w:val="22"/>
          <w:szCs w:val="22"/>
        </w:rPr>
        <w:t>gg</w:t>
      </w:r>
      <w:r w:rsidRPr="0036556C">
        <w:rPr>
          <w:rFonts w:hint="eastAsia"/>
          <w:sz w:val="22"/>
          <w:szCs w:val="22"/>
        </w:rPr>
        <w:t>é</w:t>
      </w:r>
      <w:r w:rsidRPr="0036556C">
        <w:rPr>
          <w:sz w:val="22"/>
          <w:szCs w:val="22"/>
        </w:rPr>
        <w:t xml:space="preserve">sben) </w:t>
      </w:r>
      <w:r w:rsidR="008C5917">
        <w:rPr>
          <w:sz w:val="22"/>
          <w:szCs w:val="22"/>
        </w:rPr>
        <w:t xml:space="preserve">eseti jelleggel, előre egyeztetett módon, ettől eltérő időpontban is </w:t>
      </w:r>
      <w:r w:rsidRPr="0036556C">
        <w:rPr>
          <w:sz w:val="22"/>
          <w:szCs w:val="22"/>
        </w:rPr>
        <w:t>rendelkez</w:t>
      </w:r>
      <w:r w:rsidRPr="0036556C">
        <w:rPr>
          <w:rFonts w:hint="eastAsia"/>
          <w:sz w:val="22"/>
          <w:szCs w:val="22"/>
        </w:rPr>
        <w:t>é</w:t>
      </w:r>
      <w:r w:rsidRPr="0036556C">
        <w:rPr>
          <w:sz w:val="22"/>
          <w:szCs w:val="22"/>
        </w:rPr>
        <w:t xml:space="preserve">sre </w:t>
      </w:r>
      <w:r w:rsidRPr="0036556C">
        <w:rPr>
          <w:rFonts w:hint="eastAsia"/>
          <w:sz w:val="22"/>
          <w:szCs w:val="22"/>
        </w:rPr>
        <w:t>á</w:t>
      </w:r>
      <w:r w:rsidRPr="0036556C">
        <w:rPr>
          <w:sz w:val="22"/>
          <w:szCs w:val="22"/>
        </w:rPr>
        <w:t>ll</w:t>
      </w:r>
      <w:r w:rsidRPr="0036556C">
        <w:rPr>
          <w:rFonts w:hint="eastAsia"/>
          <w:sz w:val="22"/>
          <w:szCs w:val="22"/>
        </w:rPr>
        <w:t>á</w:t>
      </w:r>
      <w:r w:rsidRPr="0036556C">
        <w:rPr>
          <w:sz w:val="22"/>
          <w:szCs w:val="22"/>
        </w:rPr>
        <w:t>st v</w:t>
      </w:r>
      <w:r w:rsidRPr="0036556C">
        <w:rPr>
          <w:rFonts w:hint="eastAsia"/>
          <w:sz w:val="22"/>
          <w:szCs w:val="22"/>
        </w:rPr>
        <w:t>á</w:t>
      </w:r>
      <w:r w:rsidRPr="0036556C">
        <w:rPr>
          <w:sz w:val="22"/>
          <w:szCs w:val="22"/>
        </w:rPr>
        <w:t>llalni.</w:t>
      </w:r>
    </w:p>
    <w:p w:rsidR="004F7427" w:rsidRPr="0036556C" w:rsidRDefault="004F7427" w:rsidP="004F7427">
      <w:pPr>
        <w:jc w:val="both"/>
        <w:rPr>
          <w:sz w:val="22"/>
          <w:szCs w:val="22"/>
        </w:rPr>
      </w:pPr>
      <w:r w:rsidRPr="0036556C">
        <w:rPr>
          <w:sz w:val="22"/>
          <w:szCs w:val="22"/>
        </w:rPr>
        <w:t>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al</w:t>
      </w:r>
      <w:r w:rsidRPr="0036556C">
        <w:rPr>
          <w:rFonts w:hint="eastAsia"/>
          <w:sz w:val="22"/>
          <w:szCs w:val="22"/>
        </w:rPr>
        <w:t>áí</w:t>
      </w:r>
      <w:r w:rsidRPr="0036556C">
        <w:rPr>
          <w:sz w:val="22"/>
          <w:szCs w:val="22"/>
        </w:rPr>
        <w:t>r</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nak napj</w:t>
      </w:r>
      <w:r w:rsidRPr="0036556C">
        <w:rPr>
          <w:rFonts w:hint="eastAsia"/>
          <w:sz w:val="22"/>
          <w:szCs w:val="22"/>
        </w:rPr>
        <w:t>á</w:t>
      </w:r>
      <w:r w:rsidRPr="0036556C">
        <w:rPr>
          <w:sz w:val="22"/>
          <w:szCs w:val="22"/>
        </w:rPr>
        <w:t>n fenn</w:t>
      </w:r>
      <w:r w:rsidRPr="0036556C">
        <w:rPr>
          <w:rFonts w:hint="eastAsia"/>
          <w:sz w:val="22"/>
          <w:szCs w:val="22"/>
        </w:rPr>
        <w:t>á</w:t>
      </w:r>
      <w:r w:rsidRPr="0036556C">
        <w:rPr>
          <w:sz w:val="22"/>
          <w:szCs w:val="22"/>
        </w:rPr>
        <w:t>ll</w:t>
      </w:r>
      <w:r w:rsidRPr="0036556C">
        <w:rPr>
          <w:rFonts w:hint="eastAsia"/>
          <w:sz w:val="22"/>
          <w:szCs w:val="22"/>
        </w:rPr>
        <w:t>ó</w:t>
      </w:r>
      <w:r w:rsidRPr="0036556C">
        <w:rPr>
          <w:sz w:val="22"/>
          <w:szCs w:val="22"/>
        </w:rPr>
        <w:t xml:space="preserve"> hivatalos munkaideje </w:t>
      </w:r>
      <w:r w:rsidRPr="0036556C">
        <w:rPr>
          <w:rFonts w:hint="eastAsia"/>
          <w:sz w:val="22"/>
          <w:szCs w:val="22"/>
        </w:rPr>
        <w:t>–</w:t>
      </w:r>
      <w:r w:rsidRPr="0036556C">
        <w:rPr>
          <w:sz w:val="22"/>
          <w:szCs w:val="22"/>
        </w:rPr>
        <w:t xml:space="preserve"> a munkasz</w:t>
      </w:r>
      <w:r w:rsidRPr="0036556C">
        <w:rPr>
          <w:rFonts w:hint="eastAsia"/>
          <w:sz w:val="22"/>
          <w:szCs w:val="22"/>
        </w:rPr>
        <w:t>ü</w:t>
      </w:r>
      <w:r w:rsidRPr="0036556C">
        <w:rPr>
          <w:sz w:val="22"/>
          <w:szCs w:val="22"/>
        </w:rPr>
        <w:t xml:space="preserve">neti </w:t>
      </w:r>
      <w:r w:rsidRPr="0036556C">
        <w:rPr>
          <w:rFonts w:hint="eastAsia"/>
          <w:sz w:val="22"/>
          <w:szCs w:val="22"/>
        </w:rPr>
        <w:t>é</w:t>
      </w:r>
      <w:r w:rsidRPr="0036556C">
        <w:rPr>
          <w:sz w:val="22"/>
          <w:szCs w:val="22"/>
        </w:rPr>
        <w:t xml:space="preserve">s </w:t>
      </w:r>
      <w:r w:rsidRPr="0036556C">
        <w:rPr>
          <w:rFonts w:hint="eastAsia"/>
          <w:sz w:val="22"/>
          <w:szCs w:val="22"/>
        </w:rPr>
        <w:t>ü</w:t>
      </w:r>
      <w:r w:rsidRPr="0036556C">
        <w:rPr>
          <w:sz w:val="22"/>
          <w:szCs w:val="22"/>
        </w:rPr>
        <w:t>nnepnapok kiv</w:t>
      </w:r>
      <w:r w:rsidRPr="0036556C">
        <w:rPr>
          <w:rFonts w:hint="eastAsia"/>
          <w:sz w:val="22"/>
          <w:szCs w:val="22"/>
        </w:rPr>
        <w:t>é</w:t>
      </w:r>
      <w:r w:rsidRPr="0036556C">
        <w:rPr>
          <w:sz w:val="22"/>
          <w:szCs w:val="22"/>
        </w:rPr>
        <w:t>tel</w:t>
      </w:r>
      <w:r w:rsidRPr="0036556C">
        <w:rPr>
          <w:rFonts w:hint="eastAsia"/>
          <w:sz w:val="22"/>
          <w:szCs w:val="22"/>
        </w:rPr>
        <w:t>é</w:t>
      </w:r>
      <w:r w:rsidRPr="0036556C">
        <w:rPr>
          <w:sz w:val="22"/>
          <w:szCs w:val="22"/>
        </w:rPr>
        <w:t xml:space="preserve">vel </w:t>
      </w:r>
      <w:r w:rsidRPr="0036556C">
        <w:rPr>
          <w:rFonts w:hint="eastAsia"/>
          <w:sz w:val="22"/>
          <w:szCs w:val="22"/>
        </w:rPr>
        <w:t>–</w:t>
      </w:r>
      <w:r w:rsidRPr="0036556C">
        <w:rPr>
          <w:sz w:val="22"/>
          <w:szCs w:val="22"/>
        </w:rPr>
        <w:t xml:space="preserve"> h</w:t>
      </w:r>
      <w:r w:rsidRPr="0036556C">
        <w:rPr>
          <w:rFonts w:hint="eastAsia"/>
          <w:sz w:val="22"/>
          <w:szCs w:val="22"/>
        </w:rPr>
        <w:t>é</w:t>
      </w:r>
      <w:r w:rsidRPr="0036556C">
        <w:rPr>
          <w:sz w:val="22"/>
          <w:szCs w:val="22"/>
        </w:rPr>
        <w:t>tf</w:t>
      </w:r>
      <w:r w:rsidRPr="0036556C">
        <w:rPr>
          <w:rFonts w:hint="eastAsia"/>
          <w:sz w:val="22"/>
          <w:szCs w:val="22"/>
        </w:rPr>
        <w:t>ő</w:t>
      </w:r>
      <w:r w:rsidRPr="0036556C">
        <w:rPr>
          <w:sz w:val="22"/>
          <w:szCs w:val="22"/>
        </w:rPr>
        <w:t>t</w:t>
      </w:r>
      <w:r w:rsidRPr="0036556C">
        <w:rPr>
          <w:rFonts w:hint="eastAsia"/>
          <w:sz w:val="22"/>
          <w:szCs w:val="22"/>
        </w:rPr>
        <w:t>ő</w:t>
      </w:r>
      <w:r w:rsidRPr="0036556C">
        <w:rPr>
          <w:sz w:val="22"/>
          <w:szCs w:val="22"/>
        </w:rPr>
        <w:t>l cs</w:t>
      </w:r>
      <w:r w:rsidRPr="0036556C">
        <w:rPr>
          <w:rFonts w:hint="eastAsia"/>
          <w:sz w:val="22"/>
          <w:szCs w:val="22"/>
        </w:rPr>
        <w:t>ü</w:t>
      </w:r>
      <w:r w:rsidRPr="0036556C">
        <w:rPr>
          <w:sz w:val="22"/>
          <w:szCs w:val="22"/>
        </w:rPr>
        <w:t>t</w:t>
      </w:r>
      <w:r w:rsidRPr="0036556C">
        <w:rPr>
          <w:rFonts w:hint="eastAsia"/>
          <w:sz w:val="22"/>
          <w:szCs w:val="22"/>
        </w:rPr>
        <w:t>ö</w:t>
      </w:r>
      <w:r w:rsidRPr="0036556C">
        <w:rPr>
          <w:sz w:val="22"/>
          <w:szCs w:val="22"/>
        </w:rPr>
        <w:t>rt</w:t>
      </w:r>
      <w:r w:rsidRPr="0036556C">
        <w:rPr>
          <w:rFonts w:hint="eastAsia"/>
          <w:sz w:val="22"/>
          <w:szCs w:val="22"/>
        </w:rPr>
        <w:t>ö</w:t>
      </w:r>
      <w:r w:rsidRPr="0036556C">
        <w:rPr>
          <w:sz w:val="22"/>
          <w:szCs w:val="22"/>
        </w:rPr>
        <w:t>kig 8:00-1</w:t>
      </w:r>
      <w:r w:rsidR="00546F8B">
        <w:rPr>
          <w:sz w:val="22"/>
          <w:szCs w:val="22"/>
        </w:rPr>
        <w:t>7</w:t>
      </w:r>
      <w:r w:rsidRPr="0036556C">
        <w:rPr>
          <w:sz w:val="22"/>
          <w:szCs w:val="22"/>
        </w:rPr>
        <w:t>:30, p</w:t>
      </w:r>
      <w:r w:rsidRPr="0036556C">
        <w:rPr>
          <w:rFonts w:hint="eastAsia"/>
          <w:sz w:val="22"/>
          <w:szCs w:val="22"/>
        </w:rPr>
        <w:t>é</w:t>
      </w:r>
      <w:r w:rsidRPr="0036556C">
        <w:rPr>
          <w:sz w:val="22"/>
          <w:szCs w:val="22"/>
        </w:rPr>
        <w:t>nteken 8:00-1</w:t>
      </w:r>
      <w:r w:rsidR="00546F8B">
        <w:rPr>
          <w:sz w:val="22"/>
          <w:szCs w:val="22"/>
        </w:rPr>
        <w:t>5</w:t>
      </w:r>
      <w:r w:rsidRPr="0036556C">
        <w:rPr>
          <w:sz w:val="22"/>
          <w:szCs w:val="22"/>
        </w:rPr>
        <w:t>:00-ig tart.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hivatalos munkaidej</w:t>
      </w:r>
      <w:r w:rsidRPr="0036556C">
        <w:rPr>
          <w:rFonts w:hint="eastAsia"/>
          <w:sz w:val="22"/>
          <w:szCs w:val="22"/>
        </w:rPr>
        <w:t>é</w:t>
      </w:r>
      <w:r w:rsidRPr="0036556C">
        <w:rPr>
          <w:sz w:val="22"/>
          <w:szCs w:val="22"/>
        </w:rPr>
        <w:t>nek esetleges v</w:t>
      </w:r>
      <w:r w:rsidRPr="0036556C">
        <w:rPr>
          <w:rFonts w:hint="eastAsia"/>
          <w:sz w:val="22"/>
          <w:szCs w:val="22"/>
        </w:rPr>
        <w:t>á</w:t>
      </w:r>
      <w:r w:rsidRPr="0036556C">
        <w:rPr>
          <w:sz w:val="22"/>
          <w:szCs w:val="22"/>
        </w:rPr>
        <w:t>ltoz</w:t>
      </w:r>
      <w:r w:rsidRPr="0036556C">
        <w:rPr>
          <w:rFonts w:hint="eastAsia"/>
          <w:sz w:val="22"/>
          <w:szCs w:val="22"/>
        </w:rPr>
        <w:t>á</w:t>
      </w:r>
      <w:r w:rsidRPr="0036556C">
        <w:rPr>
          <w:sz w:val="22"/>
          <w:szCs w:val="22"/>
        </w:rPr>
        <w:t>sa eset</w:t>
      </w:r>
      <w:r w:rsidRPr="0036556C">
        <w:rPr>
          <w:rFonts w:hint="eastAsia"/>
          <w:sz w:val="22"/>
          <w:szCs w:val="22"/>
        </w:rPr>
        <w:t>é</w:t>
      </w:r>
      <w:r w:rsidRPr="0036556C">
        <w:rPr>
          <w:sz w:val="22"/>
          <w:szCs w:val="22"/>
        </w:rPr>
        <w:t>n,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erre vonatkoz</w:t>
      </w:r>
      <w:r w:rsidRPr="0036556C">
        <w:rPr>
          <w:rFonts w:hint="eastAsia"/>
          <w:sz w:val="22"/>
          <w:szCs w:val="22"/>
        </w:rPr>
        <w:t>ó</w:t>
      </w:r>
      <w:r w:rsidRPr="0036556C">
        <w:rPr>
          <w:sz w:val="22"/>
          <w:szCs w:val="22"/>
        </w:rPr>
        <w:t xml:space="preserve"> el</w:t>
      </w:r>
      <w:r w:rsidRPr="0036556C">
        <w:rPr>
          <w:rFonts w:hint="eastAsia"/>
          <w:sz w:val="22"/>
          <w:szCs w:val="22"/>
        </w:rPr>
        <w:t>ő</w:t>
      </w:r>
      <w:r w:rsidRPr="0036556C">
        <w:rPr>
          <w:sz w:val="22"/>
          <w:szCs w:val="22"/>
        </w:rPr>
        <w:t>zetes t</w:t>
      </w:r>
      <w:r w:rsidRPr="0036556C">
        <w:rPr>
          <w:rFonts w:hint="eastAsia"/>
          <w:sz w:val="22"/>
          <w:szCs w:val="22"/>
        </w:rPr>
        <w:t>á</w:t>
      </w:r>
      <w:r w:rsidRPr="0036556C">
        <w:rPr>
          <w:sz w:val="22"/>
          <w:szCs w:val="22"/>
        </w:rPr>
        <w:t>j</w:t>
      </w:r>
      <w:r w:rsidRPr="0036556C">
        <w:rPr>
          <w:rFonts w:hint="eastAsia"/>
          <w:sz w:val="22"/>
          <w:szCs w:val="22"/>
        </w:rPr>
        <w:t>é</w:t>
      </w:r>
      <w:r w:rsidRPr="0036556C">
        <w:rPr>
          <w:sz w:val="22"/>
          <w:szCs w:val="22"/>
        </w:rPr>
        <w:t>koztat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nak</w:t>
      </w:r>
      <w:r w:rsidRPr="0036556C" w:rsidDel="00CF4636">
        <w:rPr>
          <w:sz w:val="22"/>
          <w:szCs w:val="22"/>
        </w:rPr>
        <w:t xml:space="preserve"> </w:t>
      </w:r>
      <w:r w:rsidRPr="0036556C">
        <w:rPr>
          <w:sz w:val="22"/>
          <w:szCs w:val="22"/>
        </w:rPr>
        <w:t>megfelel</w:t>
      </w:r>
      <w:r w:rsidRPr="0036556C">
        <w:rPr>
          <w:rFonts w:hint="eastAsia"/>
          <w:sz w:val="22"/>
          <w:szCs w:val="22"/>
        </w:rPr>
        <w:t>ő</w:t>
      </w:r>
      <w:r w:rsidRPr="0036556C">
        <w:rPr>
          <w:sz w:val="22"/>
          <w:szCs w:val="22"/>
        </w:rPr>
        <w:t>en, a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 is a megv</w:t>
      </w:r>
      <w:r w:rsidRPr="0036556C">
        <w:rPr>
          <w:rFonts w:hint="eastAsia"/>
          <w:sz w:val="22"/>
          <w:szCs w:val="22"/>
        </w:rPr>
        <w:t>á</w:t>
      </w:r>
      <w:r w:rsidRPr="0036556C">
        <w:rPr>
          <w:sz w:val="22"/>
          <w:szCs w:val="22"/>
        </w:rPr>
        <w:t>ltozott munkaid</w:t>
      </w:r>
      <w:r w:rsidRPr="0036556C">
        <w:rPr>
          <w:rFonts w:hint="eastAsia"/>
          <w:sz w:val="22"/>
          <w:szCs w:val="22"/>
        </w:rPr>
        <w:t>ő</w:t>
      </w:r>
      <w:r w:rsidRPr="0036556C">
        <w:rPr>
          <w:sz w:val="22"/>
          <w:szCs w:val="22"/>
        </w:rPr>
        <w:t>h</w:t>
      </w:r>
      <w:r w:rsidRPr="0036556C">
        <w:rPr>
          <w:rFonts w:hint="eastAsia"/>
          <w:sz w:val="22"/>
          <w:szCs w:val="22"/>
        </w:rPr>
        <w:t>ö</w:t>
      </w:r>
      <w:r w:rsidRPr="0036556C">
        <w:rPr>
          <w:sz w:val="22"/>
          <w:szCs w:val="22"/>
        </w:rPr>
        <w:t xml:space="preserve">z igazodik, amihez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k</w:t>
      </w:r>
      <w:r w:rsidRPr="0036556C">
        <w:rPr>
          <w:rFonts w:hint="eastAsia"/>
          <w:sz w:val="22"/>
          <w:szCs w:val="22"/>
        </w:rPr>
        <w:t>ö</w:t>
      </w:r>
      <w:r w:rsidRPr="0036556C">
        <w:rPr>
          <w:sz w:val="22"/>
          <w:szCs w:val="22"/>
        </w:rPr>
        <w:t>z</w:t>
      </w:r>
      <w:r w:rsidRPr="0036556C">
        <w:rPr>
          <w:rFonts w:hint="eastAsia"/>
          <w:sz w:val="22"/>
          <w:szCs w:val="22"/>
        </w:rPr>
        <w:t>ö</w:t>
      </w:r>
      <w:r w:rsidRPr="0036556C">
        <w:rPr>
          <w:sz w:val="22"/>
          <w:szCs w:val="22"/>
        </w:rPr>
        <w:t>s megegyez</w:t>
      </w:r>
      <w:r w:rsidRPr="0036556C">
        <w:rPr>
          <w:rFonts w:hint="eastAsia"/>
          <w:sz w:val="22"/>
          <w:szCs w:val="22"/>
        </w:rPr>
        <w:t>é</w:t>
      </w:r>
      <w:r w:rsidRPr="0036556C">
        <w:rPr>
          <w:sz w:val="22"/>
          <w:szCs w:val="22"/>
        </w:rPr>
        <w:t>ssel t</w:t>
      </w:r>
      <w:r w:rsidRPr="0036556C">
        <w:rPr>
          <w:rFonts w:hint="eastAsia"/>
          <w:sz w:val="22"/>
          <w:szCs w:val="22"/>
        </w:rPr>
        <w:t>ö</w:t>
      </w:r>
      <w:r w:rsidRPr="0036556C">
        <w:rPr>
          <w:sz w:val="22"/>
          <w:szCs w:val="22"/>
        </w:rPr>
        <w:t>rt</w:t>
      </w:r>
      <w:r w:rsidRPr="0036556C">
        <w:rPr>
          <w:rFonts w:hint="eastAsia"/>
          <w:sz w:val="22"/>
          <w:szCs w:val="22"/>
        </w:rPr>
        <w:t>é</w:t>
      </w:r>
      <w:r w:rsidRPr="0036556C">
        <w:rPr>
          <w:sz w:val="22"/>
          <w:szCs w:val="22"/>
        </w:rPr>
        <w:t>n</w:t>
      </w:r>
      <w:r w:rsidRPr="0036556C">
        <w:rPr>
          <w:rFonts w:hint="eastAsia"/>
          <w:sz w:val="22"/>
          <w:szCs w:val="22"/>
        </w:rPr>
        <w:t>ő</w:t>
      </w:r>
      <w:r w:rsidRPr="0036556C">
        <w:rPr>
          <w:sz w:val="22"/>
          <w:szCs w:val="22"/>
        </w:rPr>
        <w:t xml:space="preserve"> m</w:t>
      </w:r>
      <w:r w:rsidRPr="0036556C">
        <w:rPr>
          <w:rFonts w:hint="eastAsia"/>
          <w:sz w:val="22"/>
          <w:szCs w:val="22"/>
        </w:rPr>
        <w:t>ó</w:t>
      </w:r>
      <w:r w:rsidRPr="0036556C">
        <w:rPr>
          <w:sz w:val="22"/>
          <w:szCs w:val="22"/>
        </w:rPr>
        <w:t>dos</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sa nem sz</w:t>
      </w:r>
      <w:r w:rsidRPr="0036556C">
        <w:rPr>
          <w:rFonts w:hint="eastAsia"/>
          <w:sz w:val="22"/>
          <w:szCs w:val="22"/>
        </w:rPr>
        <w:t>ü</w:t>
      </w:r>
      <w:r w:rsidRPr="0036556C">
        <w:rPr>
          <w:sz w:val="22"/>
          <w:szCs w:val="22"/>
        </w:rPr>
        <w:t>ks</w:t>
      </w:r>
      <w:r w:rsidRPr="0036556C">
        <w:rPr>
          <w:rFonts w:hint="eastAsia"/>
          <w:sz w:val="22"/>
          <w:szCs w:val="22"/>
        </w:rPr>
        <w:t>é</w:t>
      </w:r>
      <w:r w:rsidRPr="0036556C">
        <w:rPr>
          <w:sz w:val="22"/>
          <w:szCs w:val="22"/>
        </w:rPr>
        <w:t xml:space="preserve">ges. </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6.9.</w:t>
      </w:r>
      <w:r w:rsidRPr="0036556C">
        <w:rPr>
          <w:b/>
          <w:sz w:val="22"/>
          <w:szCs w:val="22"/>
        </w:rPr>
        <w:tab/>
      </w:r>
      <w:r w:rsidRPr="0036556C">
        <w:rPr>
          <w:sz w:val="22"/>
          <w:szCs w:val="22"/>
        </w:rPr>
        <w:t>A Megb</w:t>
      </w:r>
      <w:r w:rsidRPr="0036556C">
        <w:rPr>
          <w:rFonts w:hint="eastAsia"/>
          <w:sz w:val="22"/>
          <w:szCs w:val="22"/>
        </w:rPr>
        <w:t>í</w:t>
      </w:r>
      <w:r w:rsidRPr="0036556C">
        <w:rPr>
          <w:sz w:val="22"/>
          <w:szCs w:val="22"/>
        </w:rPr>
        <w:t>zott k</w:t>
      </w:r>
      <w:r w:rsidRPr="0036556C">
        <w:rPr>
          <w:rFonts w:hint="eastAsia"/>
          <w:sz w:val="22"/>
          <w:szCs w:val="22"/>
        </w:rPr>
        <w:t>ö</w:t>
      </w:r>
      <w:r w:rsidRPr="0036556C">
        <w:rPr>
          <w:sz w:val="22"/>
          <w:szCs w:val="22"/>
        </w:rPr>
        <w:t>teles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t tev</w:t>
      </w:r>
      <w:r w:rsidRPr="0036556C">
        <w:rPr>
          <w:rFonts w:hint="eastAsia"/>
          <w:sz w:val="22"/>
          <w:szCs w:val="22"/>
        </w:rPr>
        <w:t>é</w:t>
      </w:r>
      <w:r w:rsidRPr="0036556C">
        <w:rPr>
          <w:sz w:val="22"/>
          <w:szCs w:val="22"/>
        </w:rPr>
        <w:t>kenys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r</w:t>
      </w:r>
      <w:r w:rsidRPr="0036556C">
        <w:rPr>
          <w:rFonts w:hint="eastAsia"/>
          <w:sz w:val="22"/>
          <w:szCs w:val="22"/>
        </w:rPr>
        <w:t>ő</w:t>
      </w:r>
      <w:r w:rsidRPr="0036556C">
        <w:rPr>
          <w:sz w:val="22"/>
          <w:szCs w:val="22"/>
        </w:rPr>
        <w:t xml:space="preserve">l </w:t>
      </w:r>
      <w:r w:rsidRPr="0036556C">
        <w:rPr>
          <w:rFonts w:hint="eastAsia"/>
          <w:sz w:val="22"/>
          <w:szCs w:val="22"/>
        </w:rPr>
        <w:t>é</w:t>
      </w:r>
      <w:r w:rsidRPr="0036556C">
        <w:rPr>
          <w:sz w:val="22"/>
          <w:szCs w:val="22"/>
        </w:rPr>
        <w:t>s a feladat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r</w:t>
      </w:r>
      <w:r w:rsidRPr="0036556C">
        <w:rPr>
          <w:rFonts w:hint="eastAsia"/>
          <w:sz w:val="22"/>
          <w:szCs w:val="22"/>
        </w:rPr>
        <w:t>ó</w:t>
      </w:r>
      <w:r w:rsidRPr="0036556C">
        <w:rPr>
          <w:sz w:val="22"/>
          <w:szCs w:val="22"/>
        </w:rPr>
        <w:t>l rendszeres id</w:t>
      </w:r>
      <w:r w:rsidRPr="0036556C">
        <w:rPr>
          <w:rFonts w:hint="eastAsia"/>
          <w:sz w:val="22"/>
          <w:szCs w:val="22"/>
        </w:rPr>
        <w:t>ő</w:t>
      </w:r>
      <w:r w:rsidRPr="0036556C">
        <w:rPr>
          <w:sz w:val="22"/>
          <w:szCs w:val="22"/>
        </w:rPr>
        <w:t>k</w:t>
      </w:r>
      <w:r w:rsidRPr="0036556C">
        <w:rPr>
          <w:rFonts w:hint="eastAsia"/>
          <w:sz w:val="22"/>
          <w:szCs w:val="22"/>
        </w:rPr>
        <w:t>ö</w:t>
      </w:r>
      <w:r w:rsidRPr="0036556C">
        <w:rPr>
          <w:sz w:val="22"/>
          <w:szCs w:val="22"/>
        </w:rPr>
        <w:t>z</w:t>
      </w:r>
      <w:r w:rsidRPr="0036556C">
        <w:rPr>
          <w:rFonts w:hint="eastAsia"/>
          <w:sz w:val="22"/>
          <w:szCs w:val="22"/>
        </w:rPr>
        <w:t>ö</w:t>
      </w:r>
      <w:r w:rsidRPr="0036556C">
        <w:rPr>
          <w:sz w:val="22"/>
          <w:szCs w:val="22"/>
        </w:rPr>
        <w:t>nk</w:t>
      </w:r>
      <w:r w:rsidRPr="0036556C">
        <w:rPr>
          <w:rFonts w:hint="eastAsia"/>
          <w:sz w:val="22"/>
          <w:szCs w:val="22"/>
        </w:rPr>
        <w:t>é</w:t>
      </w:r>
      <w:r w:rsidRPr="0036556C">
        <w:rPr>
          <w:sz w:val="22"/>
          <w:szCs w:val="22"/>
        </w:rPr>
        <w:t>nt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á</w:t>
      </w:r>
      <w:r w:rsidRPr="0036556C">
        <w:rPr>
          <w:sz w:val="22"/>
          <w:szCs w:val="22"/>
        </w:rPr>
        <w:t>ltal meghat</w:t>
      </w:r>
      <w:r w:rsidRPr="0036556C">
        <w:rPr>
          <w:rFonts w:hint="eastAsia"/>
          <w:sz w:val="22"/>
          <w:szCs w:val="22"/>
        </w:rPr>
        <w:t>á</w:t>
      </w:r>
      <w:r w:rsidRPr="0036556C">
        <w:rPr>
          <w:sz w:val="22"/>
          <w:szCs w:val="22"/>
        </w:rPr>
        <w:t xml:space="preserve">rozott esetekben </w:t>
      </w:r>
      <w:r w:rsidRPr="0036556C">
        <w:rPr>
          <w:rFonts w:hint="eastAsia"/>
          <w:sz w:val="22"/>
          <w:szCs w:val="22"/>
        </w:rPr>
        <w:t>é</w:t>
      </w:r>
      <w:r w:rsidRPr="0036556C">
        <w:rPr>
          <w:sz w:val="22"/>
          <w:szCs w:val="22"/>
        </w:rPr>
        <w:t>s hat</w:t>
      </w:r>
      <w:r w:rsidRPr="0036556C">
        <w:rPr>
          <w:rFonts w:hint="eastAsia"/>
          <w:sz w:val="22"/>
          <w:szCs w:val="22"/>
        </w:rPr>
        <w:t>á</w:t>
      </w:r>
      <w:r w:rsidRPr="0036556C">
        <w:rPr>
          <w:sz w:val="22"/>
          <w:szCs w:val="22"/>
        </w:rPr>
        <w:t>rid</w:t>
      </w:r>
      <w:r w:rsidRPr="0036556C">
        <w:rPr>
          <w:rFonts w:hint="eastAsia"/>
          <w:sz w:val="22"/>
          <w:szCs w:val="22"/>
        </w:rPr>
        <w:t>ő</w:t>
      </w:r>
      <w:r w:rsidRPr="0036556C">
        <w:rPr>
          <w:sz w:val="22"/>
          <w:szCs w:val="22"/>
        </w:rPr>
        <w:t>n bel</w:t>
      </w:r>
      <w:r w:rsidRPr="0036556C">
        <w:rPr>
          <w:rFonts w:hint="eastAsia"/>
          <w:sz w:val="22"/>
          <w:szCs w:val="22"/>
        </w:rPr>
        <w:t>ü</w:t>
      </w:r>
      <w:r w:rsidRPr="0036556C">
        <w:rPr>
          <w:sz w:val="22"/>
          <w:szCs w:val="22"/>
        </w:rPr>
        <w:t>l)</w:t>
      </w:r>
      <w:r w:rsidRPr="0036556C">
        <w:rPr>
          <w:i/>
          <w:sz w:val="22"/>
          <w:szCs w:val="22"/>
        </w:rPr>
        <w:t xml:space="preserve"> </w:t>
      </w:r>
      <w:r w:rsidRPr="0036556C">
        <w:rPr>
          <w:sz w:val="22"/>
          <w:szCs w:val="22"/>
        </w:rPr>
        <w:t>t</w:t>
      </w:r>
      <w:r w:rsidRPr="0036556C">
        <w:rPr>
          <w:rFonts w:hint="eastAsia"/>
          <w:sz w:val="22"/>
          <w:szCs w:val="22"/>
        </w:rPr>
        <w:t>á</w:t>
      </w:r>
      <w:r w:rsidRPr="0036556C">
        <w:rPr>
          <w:sz w:val="22"/>
          <w:szCs w:val="22"/>
        </w:rPr>
        <w:t>j</w:t>
      </w:r>
      <w:r w:rsidRPr="0036556C">
        <w:rPr>
          <w:rFonts w:hint="eastAsia"/>
          <w:sz w:val="22"/>
          <w:szCs w:val="22"/>
        </w:rPr>
        <w:t>é</w:t>
      </w:r>
      <w:r w:rsidRPr="0036556C">
        <w:rPr>
          <w:sz w:val="22"/>
          <w:szCs w:val="22"/>
        </w:rPr>
        <w:t>koztatni, tov</w:t>
      </w:r>
      <w:r w:rsidRPr="0036556C">
        <w:rPr>
          <w:rFonts w:hint="eastAsia"/>
          <w:sz w:val="22"/>
          <w:szCs w:val="22"/>
        </w:rPr>
        <w:t>á</w:t>
      </w:r>
      <w:r w:rsidRPr="0036556C">
        <w:rPr>
          <w:sz w:val="22"/>
          <w:szCs w:val="22"/>
        </w:rPr>
        <w:t>bb</w:t>
      </w:r>
      <w:r w:rsidRPr="0036556C">
        <w:rPr>
          <w:rFonts w:hint="eastAsia"/>
          <w:sz w:val="22"/>
          <w:szCs w:val="22"/>
        </w:rPr>
        <w:t>á</w:t>
      </w:r>
      <w:r w:rsidRPr="0036556C">
        <w:rPr>
          <w:sz w:val="22"/>
          <w:szCs w:val="22"/>
        </w:rPr>
        <w:t xml:space="preserve"> </w:t>
      </w:r>
      <w:r w:rsidRPr="0036556C">
        <w:rPr>
          <w:bCs/>
          <w:sz w:val="22"/>
          <w:szCs w:val="22"/>
        </w:rPr>
        <w:t>akkor is</w:t>
      </w:r>
      <w:r w:rsidRPr="0036556C">
        <w:rPr>
          <w:sz w:val="22"/>
          <w:szCs w:val="22"/>
        </w:rPr>
        <w:t>, ha a felmer</w:t>
      </w:r>
      <w:r w:rsidRPr="0036556C">
        <w:rPr>
          <w:rFonts w:hint="eastAsia"/>
          <w:sz w:val="22"/>
          <w:szCs w:val="22"/>
        </w:rPr>
        <w:t>ü</w:t>
      </w:r>
      <w:r w:rsidRPr="0036556C">
        <w:rPr>
          <w:sz w:val="22"/>
          <w:szCs w:val="22"/>
        </w:rPr>
        <w:t xml:space="preserve">lt </w:t>
      </w:r>
      <w:r w:rsidRPr="0036556C">
        <w:rPr>
          <w:rFonts w:hint="eastAsia"/>
          <w:sz w:val="22"/>
          <w:szCs w:val="22"/>
        </w:rPr>
        <w:t>ú</w:t>
      </w:r>
      <w:r w:rsidRPr="0036556C">
        <w:rPr>
          <w:sz w:val="22"/>
          <w:szCs w:val="22"/>
        </w:rPr>
        <w:t>j k</w:t>
      </w:r>
      <w:r w:rsidRPr="0036556C">
        <w:rPr>
          <w:rFonts w:hint="eastAsia"/>
          <w:sz w:val="22"/>
          <w:szCs w:val="22"/>
        </w:rPr>
        <w:t>ö</w:t>
      </w:r>
      <w:r w:rsidRPr="0036556C">
        <w:rPr>
          <w:sz w:val="22"/>
          <w:szCs w:val="22"/>
        </w:rPr>
        <w:t>r</w:t>
      </w:r>
      <w:r w:rsidRPr="0036556C">
        <w:rPr>
          <w:rFonts w:hint="eastAsia"/>
          <w:sz w:val="22"/>
          <w:szCs w:val="22"/>
        </w:rPr>
        <w:t>ü</w:t>
      </w:r>
      <w:r w:rsidRPr="0036556C">
        <w:rPr>
          <w:sz w:val="22"/>
          <w:szCs w:val="22"/>
        </w:rPr>
        <w:t>lm</w:t>
      </w:r>
      <w:r w:rsidRPr="0036556C">
        <w:rPr>
          <w:rFonts w:hint="eastAsia"/>
          <w:sz w:val="22"/>
          <w:szCs w:val="22"/>
        </w:rPr>
        <w:t>é</w:t>
      </w:r>
      <w:r w:rsidRPr="0036556C">
        <w:rPr>
          <w:sz w:val="22"/>
          <w:szCs w:val="22"/>
        </w:rPr>
        <w:t>nyek az utas</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sok m</w:t>
      </w:r>
      <w:r w:rsidRPr="0036556C">
        <w:rPr>
          <w:rFonts w:hint="eastAsia"/>
          <w:sz w:val="22"/>
          <w:szCs w:val="22"/>
        </w:rPr>
        <w:t>ó</w:t>
      </w:r>
      <w:r w:rsidRPr="0036556C">
        <w:rPr>
          <w:sz w:val="22"/>
          <w:szCs w:val="22"/>
        </w:rPr>
        <w:t>dos</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t teszik indokoltt</w:t>
      </w:r>
      <w:r w:rsidRPr="0036556C">
        <w:rPr>
          <w:rFonts w:hint="eastAsia"/>
          <w:sz w:val="22"/>
          <w:szCs w:val="22"/>
        </w:rPr>
        <w:t>á</w:t>
      </w:r>
      <w:r w:rsidRPr="0036556C">
        <w:rPr>
          <w:sz w:val="22"/>
          <w:szCs w:val="22"/>
        </w:rPr>
        <w:t>.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jogosult a Megb</w:t>
      </w:r>
      <w:r w:rsidRPr="0036556C">
        <w:rPr>
          <w:rFonts w:hint="eastAsia"/>
          <w:sz w:val="22"/>
          <w:szCs w:val="22"/>
        </w:rPr>
        <w:t>í</w:t>
      </w:r>
      <w:r w:rsidRPr="0036556C">
        <w:rPr>
          <w:sz w:val="22"/>
          <w:szCs w:val="22"/>
        </w:rPr>
        <w:t>zottnak a 3. pontban meghat</w:t>
      </w:r>
      <w:r w:rsidRPr="0036556C">
        <w:rPr>
          <w:rFonts w:hint="eastAsia"/>
          <w:sz w:val="22"/>
          <w:szCs w:val="22"/>
        </w:rPr>
        <w:t>á</w:t>
      </w:r>
      <w:r w:rsidRPr="0036556C">
        <w:rPr>
          <w:sz w:val="22"/>
          <w:szCs w:val="22"/>
        </w:rPr>
        <w:t>rozott feladat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t ellen</w:t>
      </w:r>
      <w:r w:rsidRPr="0036556C">
        <w:rPr>
          <w:rFonts w:hint="eastAsia"/>
          <w:sz w:val="22"/>
          <w:szCs w:val="22"/>
        </w:rPr>
        <w:t>ő</w:t>
      </w:r>
      <w:r w:rsidRPr="0036556C">
        <w:rPr>
          <w:sz w:val="22"/>
          <w:szCs w:val="22"/>
        </w:rPr>
        <w:t>rizni.</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6.10.</w:t>
      </w:r>
      <w:r w:rsidRPr="0036556C">
        <w:rPr>
          <w:b/>
          <w:sz w:val="22"/>
          <w:szCs w:val="22"/>
        </w:rPr>
        <w:tab/>
      </w:r>
      <w:r w:rsidRPr="0036556C">
        <w:rPr>
          <w:sz w:val="22"/>
          <w:szCs w:val="22"/>
        </w:rPr>
        <w:t>A Megb</w:t>
      </w:r>
      <w:r w:rsidRPr="0036556C">
        <w:rPr>
          <w:rFonts w:hint="eastAsia"/>
          <w:sz w:val="22"/>
          <w:szCs w:val="22"/>
        </w:rPr>
        <w:t>í</w:t>
      </w:r>
      <w:r w:rsidRPr="0036556C">
        <w:rPr>
          <w:sz w:val="22"/>
          <w:szCs w:val="22"/>
        </w:rPr>
        <w:t>zott a v</w:t>
      </w:r>
      <w:r w:rsidRPr="0036556C">
        <w:rPr>
          <w:rFonts w:hint="eastAsia"/>
          <w:sz w:val="22"/>
          <w:szCs w:val="22"/>
        </w:rPr>
        <w:t>á</w:t>
      </w:r>
      <w:r w:rsidRPr="0036556C">
        <w:rPr>
          <w:sz w:val="22"/>
          <w:szCs w:val="22"/>
        </w:rPr>
        <w:t>llalt feladat elv</w:t>
      </w:r>
      <w:r w:rsidRPr="0036556C">
        <w:rPr>
          <w:rFonts w:hint="eastAsia"/>
          <w:sz w:val="22"/>
          <w:szCs w:val="22"/>
        </w:rPr>
        <w:t>é</w:t>
      </w:r>
      <w:r w:rsidRPr="0036556C">
        <w:rPr>
          <w:sz w:val="22"/>
          <w:szCs w:val="22"/>
        </w:rPr>
        <w:t>gz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t saj</w:t>
      </w:r>
      <w:r w:rsidRPr="0036556C">
        <w:rPr>
          <w:rFonts w:hint="eastAsia"/>
          <w:sz w:val="22"/>
          <w:szCs w:val="22"/>
        </w:rPr>
        <w:t>á</w:t>
      </w:r>
      <w:r w:rsidRPr="0036556C">
        <w:rPr>
          <w:sz w:val="22"/>
          <w:szCs w:val="22"/>
        </w:rPr>
        <w:t>t k</w:t>
      </w:r>
      <w:r w:rsidRPr="0036556C">
        <w:rPr>
          <w:rFonts w:hint="eastAsia"/>
          <w:sz w:val="22"/>
          <w:szCs w:val="22"/>
        </w:rPr>
        <w:t>ö</w:t>
      </w:r>
      <w:r w:rsidRPr="0036556C">
        <w:rPr>
          <w:sz w:val="22"/>
          <w:szCs w:val="22"/>
        </w:rPr>
        <w:t>lts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n teljes</w:t>
      </w:r>
      <w:r w:rsidRPr="0036556C">
        <w:rPr>
          <w:rFonts w:hint="eastAsia"/>
          <w:sz w:val="22"/>
          <w:szCs w:val="22"/>
        </w:rPr>
        <w:t>í</w:t>
      </w:r>
      <w:r w:rsidRPr="0036556C">
        <w:rPr>
          <w:sz w:val="22"/>
          <w:szCs w:val="22"/>
        </w:rPr>
        <w:t>ti. A felek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tik, hogy 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si d</w:t>
      </w:r>
      <w:r w:rsidRPr="0036556C">
        <w:rPr>
          <w:rFonts w:hint="eastAsia"/>
          <w:sz w:val="22"/>
          <w:szCs w:val="22"/>
        </w:rPr>
        <w:t>í</w:t>
      </w:r>
      <w:r w:rsidRPr="0036556C">
        <w:rPr>
          <w:sz w:val="22"/>
          <w:szCs w:val="22"/>
        </w:rPr>
        <w:t xml:space="preserve">j </w:t>
      </w:r>
      <w:r w:rsidRPr="0036556C">
        <w:rPr>
          <w:rFonts w:hint="eastAsia"/>
          <w:sz w:val="22"/>
          <w:szCs w:val="22"/>
        </w:rPr>
        <w:t>ö</w:t>
      </w:r>
      <w:r w:rsidRPr="0036556C">
        <w:rPr>
          <w:sz w:val="22"/>
          <w:szCs w:val="22"/>
        </w:rPr>
        <w:t>sszeg</w:t>
      </w:r>
      <w:r w:rsidRPr="0036556C">
        <w:rPr>
          <w:rFonts w:hint="eastAsia"/>
          <w:sz w:val="22"/>
          <w:szCs w:val="22"/>
        </w:rPr>
        <w:t>é</w:t>
      </w:r>
      <w:r w:rsidRPr="0036556C">
        <w:rPr>
          <w:sz w:val="22"/>
          <w:szCs w:val="22"/>
        </w:rPr>
        <w:t>t a felek ezen k</w:t>
      </w:r>
      <w:r w:rsidRPr="0036556C">
        <w:rPr>
          <w:rFonts w:hint="eastAsia"/>
          <w:sz w:val="22"/>
          <w:szCs w:val="22"/>
        </w:rPr>
        <w:t>ö</w:t>
      </w:r>
      <w:r w:rsidRPr="0036556C">
        <w:rPr>
          <w:sz w:val="22"/>
          <w:szCs w:val="22"/>
        </w:rPr>
        <w:t>r</w:t>
      </w:r>
      <w:r w:rsidRPr="0036556C">
        <w:rPr>
          <w:rFonts w:hint="eastAsia"/>
          <w:sz w:val="22"/>
          <w:szCs w:val="22"/>
        </w:rPr>
        <w:t>ü</w:t>
      </w:r>
      <w:r w:rsidRPr="0036556C">
        <w:rPr>
          <w:sz w:val="22"/>
          <w:szCs w:val="22"/>
        </w:rPr>
        <w:t>lm</w:t>
      </w:r>
      <w:r w:rsidRPr="0036556C">
        <w:rPr>
          <w:rFonts w:hint="eastAsia"/>
          <w:sz w:val="22"/>
          <w:szCs w:val="22"/>
        </w:rPr>
        <w:t>é</w:t>
      </w:r>
      <w:r w:rsidRPr="0036556C">
        <w:rPr>
          <w:sz w:val="22"/>
          <w:szCs w:val="22"/>
        </w:rPr>
        <w:t>ny figyelembev</w:t>
      </w:r>
      <w:r w:rsidRPr="0036556C">
        <w:rPr>
          <w:rFonts w:hint="eastAsia"/>
          <w:sz w:val="22"/>
          <w:szCs w:val="22"/>
        </w:rPr>
        <w:t>é</w:t>
      </w:r>
      <w:r w:rsidRPr="0036556C">
        <w:rPr>
          <w:sz w:val="22"/>
          <w:szCs w:val="22"/>
        </w:rPr>
        <w:t>tel</w:t>
      </w:r>
      <w:r w:rsidRPr="0036556C">
        <w:rPr>
          <w:rFonts w:hint="eastAsia"/>
          <w:sz w:val="22"/>
          <w:szCs w:val="22"/>
        </w:rPr>
        <w:t>é</w:t>
      </w:r>
      <w:r w:rsidRPr="0036556C">
        <w:rPr>
          <w:sz w:val="22"/>
          <w:szCs w:val="22"/>
        </w:rPr>
        <w:t>vel hat</w:t>
      </w:r>
      <w:r w:rsidRPr="0036556C">
        <w:rPr>
          <w:rFonts w:hint="eastAsia"/>
          <w:sz w:val="22"/>
          <w:szCs w:val="22"/>
        </w:rPr>
        <w:t>á</w:t>
      </w:r>
      <w:r w:rsidRPr="0036556C">
        <w:rPr>
          <w:sz w:val="22"/>
          <w:szCs w:val="22"/>
        </w:rPr>
        <w:t>rozt</w:t>
      </w:r>
      <w:r w:rsidRPr="0036556C">
        <w:rPr>
          <w:rFonts w:hint="eastAsia"/>
          <w:sz w:val="22"/>
          <w:szCs w:val="22"/>
        </w:rPr>
        <w:t>á</w:t>
      </w:r>
      <w:r w:rsidRPr="0036556C">
        <w:rPr>
          <w:sz w:val="22"/>
          <w:szCs w:val="22"/>
        </w:rPr>
        <w:t>k meg.</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6.11.</w:t>
      </w:r>
      <w:r w:rsidRPr="0036556C">
        <w:rPr>
          <w:b/>
          <w:sz w:val="22"/>
          <w:szCs w:val="22"/>
        </w:rPr>
        <w:tab/>
      </w:r>
      <w:r w:rsidRPr="0036556C">
        <w:rPr>
          <w:sz w:val="22"/>
          <w:szCs w:val="22"/>
        </w:rPr>
        <w:t>A Megb</w:t>
      </w:r>
      <w:r w:rsidRPr="0036556C">
        <w:rPr>
          <w:rFonts w:hint="eastAsia"/>
          <w:sz w:val="22"/>
          <w:szCs w:val="22"/>
        </w:rPr>
        <w:t>í</w:t>
      </w:r>
      <w:r w:rsidRPr="0036556C">
        <w:rPr>
          <w:sz w:val="22"/>
          <w:szCs w:val="22"/>
        </w:rPr>
        <w:t>zott 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st a 3.3. pontban meghat</w:t>
      </w:r>
      <w:r w:rsidRPr="0036556C">
        <w:rPr>
          <w:rFonts w:hint="eastAsia"/>
          <w:sz w:val="22"/>
          <w:szCs w:val="22"/>
        </w:rPr>
        <w:t>á</w:t>
      </w:r>
      <w:r w:rsidRPr="0036556C">
        <w:rPr>
          <w:sz w:val="22"/>
          <w:szCs w:val="22"/>
        </w:rPr>
        <w:t>rozott szem</w:t>
      </w:r>
      <w:r w:rsidRPr="0036556C">
        <w:rPr>
          <w:rFonts w:hint="eastAsia"/>
          <w:sz w:val="22"/>
          <w:szCs w:val="22"/>
        </w:rPr>
        <w:t>é</w:t>
      </w:r>
      <w:r w:rsidRPr="0036556C">
        <w:rPr>
          <w:sz w:val="22"/>
          <w:szCs w:val="22"/>
        </w:rPr>
        <w:t>lyek szem</w:t>
      </w:r>
      <w:r w:rsidRPr="0036556C">
        <w:rPr>
          <w:rFonts w:hint="eastAsia"/>
          <w:sz w:val="22"/>
          <w:szCs w:val="22"/>
        </w:rPr>
        <w:t>é</w:t>
      </w:r>
      <w:r w:rsidRPr="0036556C">
        <w:rPr>
          <w:sz w:val="22"/>
          <w:szCs w:val="22"/>
        </w:rPr>
        <w:t>lyes k</w:t>
      </w:r>
      <w:r w:rsidRPr="0036556C">
        <w:rPr>
          <w:rFonts w:hint="eastAsia"/>
          <w:sz w:val="22"/>
          <w:szCs w:val="22"/>
        </w:rPr>
        <w:t>ö</w:t>
      </w:r>
      <w:r w:rsidRPr="0036556C">
        <w:rPr>
          <w:sz w:val="22"/>
          <w:szCs w:val="22"/>
        </w:rPr>
        <w:t>zrem</w:t>
      </w:r>
      <w:r w:rsidRPr="0036556C">
        <w:rPr>
          <w:rFonts w:hint="eastAsia"/>
          <w:sz w:val="22"/>
          <w:szCs w:val="22"/>
        </w:rPr>
        <w:t>ű</w:t>
      </w:r>
      <w:r w:rsidRPr="0036556C">
        <w:rPr>
          <w:sz w:val="22"/>
          <w:szCs w:val="22"/>
        </w:rPr>
        <w:t>k</w:t>
      </w:r>
      <w:r w:rsidRPr="0036556C">
        <w:rPr>
          <w:rFonts w:hint="eastAsia"/>
          <w:sz w:val="22"/>
          <w:szCs w:val="22"/>
        </w:rPr>
        <w:t>ö</w:t>
      </w:r>
      <w:r w:rsidRPr="0036556C">
        <w:rPr>
          <w:sz w:val="22"/>
          <w:szCs w:val="22"/>
        </w:rPr>
        <w:t>d</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vel vagy bevon</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val k</w:t>
      </w:r>
      <w:r w:rsidRPr="0036556C">
        <w:rPr>
          <w:rFonts w:hint="eastAsia"/>
          <w:sz w:val="22"/>
          <w:szCs w:val="22"/>
        </w:rPr>
        <w:t>ö</w:t>
      </w:r>
      <w:r w:rsidRPr="0036556C">
        <w:rPr>
          <w:sz w:val="22"/>
          <w:szCs w:val="22"/>
        </w:rPr>
        <w:t>teles ell</w:t>
      </w:r>
      <w:r w:rsidRPr="0036556C">
        <w:rPr>
          <w:rFonts w:hint="eastAsia"/>
          <w:sz w:val="22"/>
          <w:szCs w:val="22"/>
        </w:rPr>
        <w:t>á</w:t>
      </w:r>
      <w:r w:rsidRPr="0036556C">
        <w:rPr>
          <w:sz w:val="22"/>
          <w:szCs w:val="22"/>
        </w:rPr>
        <w:t xml:space="preserve">tni, a Kbt. 138. </w:t>
      </w:r>
      <w:r w:rsidRPr="0036556C">
        <w:rPr>
          <w:rFonts w:hint="eastAsia"/>
          <w:sz w:val="22"/>
          <w:szCs w:val="22"/>
        </w:rPr>
        <w:t>§</w:t>
      </w:r>
      <w:proofErr w:type="spellStart"/>
      <w:r w:rsidRPr="0036556C">
        <w:rPr>
          <w:sz w:val="22"/>
          <w:szCs w:val="22"/>
        </w:rPr>
        <w:t>-</w:t>
      </w:r>
      <w:r w:rsidRPr="0036556C">
        <w:rPr>
          <w:rFonts w:hint="eastAsia"/>
          <w:sz w:val="22"/>
          <w:szCs w:val="22"/>
        </w:rPr>
        <w:t>á</w:t>
      </w:r>
      <w:r w:rsidRPr="0036556C">
        <w:rPr>
          <w:sz w:val="22"/>
          <w:szCs w:val="22"/>
        </w:rPr>
        <w:t>ban</w:t>
      </w:r>
      <w:proofErr w:type="spellEnd"/>
      <w:r w:rsidRPr="0036556C">
        <w:rPr>
          <w:sz w:val="22"/>
          <w:szCs w:val="22"/>
        </w:rPr>
        <w:t xml:space="preserve"> foglalt el</w:t>
      </w:r>
      <w:r w:rsidRPr="0036556C">
        <w:rPr>
          <w:rFonts w:hint="eastAsia"/>
          <w:sz w:val="22"/>
          <w:szCs w:val="22"/>
        </w:rPr>
        <w:t>őí</w:t>
      </w:r>
      <w:r w:rsidRPr="0036556C">
        <w:rPr>
          <w:sz w:val="22"/>
          <w:szCs w:val="22"/>
        </w:rPr>
        <w:t>r</w:t>
      </w:r>
      <w:r w:rsidRPr="0036556C">
        <w:rPr>
          <w:rFonts w:hint="eastAsia"/>
          <w:sz w:val="22"/>
          <w:szCs w:val="22"/>
        </w:rPr>
        <w:t>á</w:t>
      </w:r>
      <w:r w:rsidRPr="0036556C">
        <w:rPr>
          <w:sz w:val="22"/>
          <w:szCs w:val="22"/>
        </w:rPr>
        <w:t>sok figyelembe v</w:t>
      </w:r>
      <w:r w:rsidRPr="0036556C">
        <w:rPr>
          <w:rFonts w:hint="eastAsia"/>
          <w:sz w:val="22"/>
          <w:szCs w:val="22"/>
        </w:rPr>
        <w:t>é</w:t>
      </w:r>
      <w:r w:rsidRPr="0036556C">
        <w:rPr>
          <w:sz w:val="22"/>
          <w:szCs w:val="22"/>
        </w:rPr>
        <w:t>tel</w:t>
      </w:r>
      <w:r w:rsidRPr="0036556C">
        <w:rPr>
          <w:rFonts w:hint="eastAsia"/>
          <w:sz w:val="22"/>
          <w:szCs w:val="22"/>
        </w:rPr>
        <w:t>é</w:t>
      </w:r>
      <w:r w:rsidRPr="0036556C">
        <w:rPr>
          <w:sz w:val="22"/>
          <w:szCs w:val="22"/>
        </w:rPr>
        <w:t>vel. A Megb</w:t>
      </w:r>
      <w:r w:rsidRPr="0036556C">
        <w:rPr>
          <w:rFonts w:hint="eastAsia"/>
          <w:sz w:val="22"/>
          <w:szCs w:val="22"/>
        </w:rPr>
        <w:t>í</w:t>
      </w:r>
      <w:r w:rsidRPr="0036556C">
        <w:rPr>
          <w:sz w:val="22"/>
          <w:szCs w:val="22"/>
        </w:rPr>
        <w:t>zott a feladat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hoz ig</w:t>
      </w:r>
      <w:r w:rsidRPr="0036556C">
        <w:rPr>
          <w:rFonts w:hint="eastAsia"/>
          <w:sz w:val="22"/>
          <w:szCs w:val="22"/>
        </w:rPr>
        <w:t>é</w:t>
      </w:r>
      <w:r w:rsidRPr="0036556C">
        <w:rPr>
          <w:sz w:val="22"/>
          <w:szCs w:val="22"/>
        </w:rPr>
        <w:t>nybe vett szem</w:t>
      </w:r>
      <w:r w:rsidRPr="0036556C">
        <w:rPr>
          <w:rFonts w:hint="eastAsia"/>
          <w:sz w:val="22"/>
          <w:szCs w:val="22"/>
        </w:rPr>
        <w:t>é</w:t>
      </w:r>
      <w:r w:rsidRPr="0036556C">
        <w:rPr>
          <w:sz w:val="22"/>
          <w:szCs w:val="22"/>
        </w:rPr>
        <w:t>ly</w:t>
      </w:r>
      <w:r w:rsidRPr="0036556C">
        <w:rPr>
          <w:rFonts w:hint="eastAsia"/>
          <w:sz w:val="22"/>
          <w:szCs w:val="22"/>
        </w:rPr>
        <w:t>é</w:t>
      </w:r>
      <w:r w:rsidRPr="0036556C">
        <w:rPr>
          <w:sz w:val="22"/>
          <w:szCs w:val="22"/>
        </w:rPr>
        <w:t xml:space="preserve">rt </w:t>
      </w:r>
      <w:r w:rsidRPr="0036556C">
        <w:rPr>
          <w:rFonts w:hint="eastAsia"/>
          <w:sz w:val="22"/>
          <w:szCs w:val="22"/>
        </w:rPr>
        <w:t>ú</w:t>
      </w:r>
      <w:r w:rsidRPr="0036556C">
        <w:rPr>
          <w:sz w:val="22"/>
          <w:szCs w:val="22"/>
        </w:rPr>
        <w:t>gy felel, mintha a r</w:t>
      </w:r>
      <w:r w:rsidRPr="0036556C">
        <w:rPr>
          <w:rFonts w:hint="eastAsia"/>
          <w:sz w:val="22"/>
          <w:szCs w:val="22"/>
        </w:rPr>
        <w:t>á</w:t>
      </w:r>
      <w:r w:rsidRPr="0036556C">
        <w:rPr>
          <w:sz w:val="22"/>
          <w:szCs w:val="22"/>
        </w:rPr>
        <w:t>b</w:t>
      </w:r>
      <w:r w:rsidRPr="0036556C">
        <w:rPr>
          <w:rFonts w:hint="eastAsia"/>
          <w:sz w:val="22"/>
          <w:szCs w:val="22"/>
        </w:rPr>
        <w:t>í</w:t>
      </w:r>
      <w:r w:rsidRPr="0036556C">
        <w:rPr>
          <w:sz w:val="22"/>
          <w:szCs w:val="22"/>
        </w:rPr>
        <w:t xml:space="preserve">zott </w:t>
      </w:r>
      <w:r w:rsidRPr="0036556C">
        <w:rPr>
          <w:rFonts w:hint="eastAsia"/>
          <w:sz w:val="22"/>
          <w:szCs w:val="22"/>
        </w:rPr>
        <w:t>ü</w:t>
      </w:r>
      <w:r w:rsidRPr="0036556C">
        <w:rPr>
          <w:sz w:val="22"/>
          <w:szCs w:val="22"/>
        </w:rPr>
        <w:t>gyet maga l</w:t>
      </w:r>
      <w:r w:rsidRPr="0036556C">
        <w:rPr>
          <w:rFonts w:hint="eastAsia"/>
          <w:sz w:val="22"/>
          <w:szCs w:val="22"/>
        </w:rPr>
        <w:t>á</w:t>
      </w:r>
      <w:r w:rsidRPr="0036556C">
        <w:rPr>
          <w:sz w:val="22"/>
          <w:szCs w:val="22"/>
        </w:rPr>
        <w:t>tta volna el. Ha a Megb</w:t>
      </w:r>
      <w:r w:rsidRPr="0036556C">
        <w:rPr>
          <w:rFonts w:hint="eastAsia"/>
          <w:sz w:val="22"/>
          <w:szCs w:val="22"/>
        </w:rPr>
        <w:t>í</w:t>
      </w:r>
      <w:r w:rsidRPr="0036556C">
        <w:rPr>
          <w:sz w:val="22"/>
          <w:szCs w:val="22"/>
        </w:rPr>
        <w:t>zott a k</w:t>
      </w:r>
      <w:r w:rsidRPr="0036556C">
        <w:rPr>
          <w:rFonts w:hint="eastAsia"/>
          <w:sz w:val="22"/>
          <w:szCs w:val="22"/>
        </w:rPr>
        <w:t>ö</w:t>
      </w:r>
      <w:r w:rsidRPr="0036556C">
        <w:rPr>
          <w:sz w:val="22"/>
          <w:szCs w:val="22"/>
        </w:rPr>
        <w:t>zrem</w:t>
      </w:r>
      <w:r w:rsidRPr="0036556C">
        <w:rPr>
          <w:rFonts w:hint="eastAsia"/>
          <w:sz w:val="22"/>
          <w:szCs w:val="22"/>
        </w:rPr>
        <w:t>ű</w:t>
      </w:r>
      <w:r w:rsidRPr="0036556C">
        <w:rPr>
          <w:sz w:val="22"/>
          <w:szCs w:val="22"/>
        </w:rPr>
        <w:t>k</w:t>
      </w:r>
      <w:r w:rsidRPr="0036556C">
        <w:rPr>
          <w:rFonts w:hint="eastAsia"/>
          <w:sz w:val="22"/>
          <w:szCs w:val="22"/>
        </w:rPr>
        <w:t>ö</w:t>
      </w:r>
      <w:r w:rsidRPr="0036556C">
        <w:rPr>
          <w:sz w:val="22"/>
          <w:szCs w:val="22"/>
        </w:rPr>
        <w:t>d</w:t>
      </w:r>
      <w:r w:rsidRPr="0036556C">
        <w:rPr>
          <w:rFonts w:hint="eastAsia"/>
          <w:sz w:val="22"/>
          <w:szCs w:val="22"/>
        </w:rPr>
        <w:t>ő</w:t>
      </w:r>
      <w:r w:rsidRPr="0036556C">
        <w:rPr>
          <w:sz w:val="22"/>
          <w:szCs w:val="22"/>
        </w:rPr>
        <w:t xml:space="preserve"> (helyettes) ig</w:t>
      </w:r>
      <w:r w:rsidRPr="0036556C">
        <w:rPr>
          <w:rFonts w:hint="eastAsia"/>
          <w:sz w:val="22"/>
          <w:szCs w:val="22"/>
        </w:rPr>
        <w:t>é</w:t>
      </w:r>
      <w:r w:rsidRPr="0036556C">
        <w:rPr>
          <w:sz w:val="22"/>
          <w:szCs w:val="22"/>
        </w:rPr>
        <w:t>nybev</w:t>
      </w:r>
      <w:r w:rsidRPr="0036556C">
        <w:rPr>
          <w:rFonts w:hint="eastAsia"/>
          <w:sz w:val="22"/>
          <w:szCs w:val="22"/>
        </w:rPr>
        <w:t>é</w:t>
      </w:r>
      <w:r w:rsidRPr="0036556C">
        <w:rPr>
          <w:sz w:val="22"/>
          <w:szCs w:val="22"/>
        </w:rPr>
        <w:t>tel</w:t>
      </w:r>
      <w:r w:rsidRPr="0036556C">
        <w:rPr>
          <w:rFonts w:hint="eastAsia"/>
          <w:sz w:val="22"/>
          <w:szCs w:val="22"/>
        </w:rPr>
        <w:t>é</w:t>
      </w:r>
      <w:r w:rsidRPr="0036556C">
        <w:rPr>
          <w:sz w:val="22"/>
          <w:szCs w:val="22"/>
        </w:rPr>
        <w:t>re nem volt jogosult, felel</w:t>
      </w:r>
      <w:r w:rsidRPr="0036556C">
        <w:rPr>
          <w:rFonts w:hint="eastAsia"/>
          <w:sz w:val="22"/>
          <w:szCs w:val="22"/>
        </w:rPr>
        <w:t>ő</w:t>
      </w:r>
      <w:r w:rsidRPr="0036556C">
        <w:rPr>
          <w:sz w:val="22"/>
          <w:szCs w:val="22"/>
        </w:rPr>
        <w:t>s minden olyan k</w:t>
      </w:r>
      <w:r w:rsidRPr="0036556C">
        <w:rPr>
          <w:rFonts w:hint="eastAsia"/>
          <w:sz w:val="22"/>
          <w:szCs w:val="22"/>
        </w:rPr>
        <w:t>á</w:t>
      </w:r>
      <w:r w:rsidRPr="0036556C">
        <w:rPr>
          <w:sz w:val="22"/>
          <w:szCs w:val="22"/>
        </w:rPr>
        <w:t>r</w:t>
      </w:r>
      <w:r w:rsidRPr="0036556C">
        <w:rPr>
          <w:rFonts w:hint="eastAsia"/>
          <w:sz w:val="22"/>
          <w:szCs w:val="22"/>
        </w:rPr>
        <w:t>é</w:t>
      </w:r>
      <w:r w:rsidRPr="0036556C">
        <w:rPr>
          <w:sz w:val="22"/>
          <w:szCs w:val="22"/>
        </w:rPr>
        <w:t>rt is, amely a k</w:t>
      </w:r>
      <w:r w:rsidRPr="0036556C">
        <w:rPr>
          <w:rFonts w:hint="eastAsia"/>
          <w:sz w:val="22"/>
          <w:szCs w:val="22"/>
        </w:rPr>
        <w:t>ö</w:t>
      </w:r>
      <w:r w:rsidRPr="0036556C">
        <w:rPr>
          <w:sz w:val="22"/>
          <w:szCs w:val="22"/>
        </w:rPr>
        <w:t>zrem</w:t>
      </w:r>
      <w:r w:rsidRPr="0036556C">
        <w:rPr>
          <w:rFonts w:hint="eastAsia"/>
          <w:sz w:val="22"/>
          <w:szCs w:val="22"/>
        </w:rPr>
        <w:t>ű</w:t>
      </w:r>
      <w:r w:rsidRPr="0036556C">
        <w:rPr>
          <w:sz w:val="22"/>
          <w:szCs w:val="22"/>
        </w:rPr>
        <w:t>k</w:t>
      </w:r>
      <w:r w:rsidRPr="0036556C">
        <w:rPr>
          <w:rFonts w:hint="eastAsia"/>
          <w:sz w:val="22"/>
          <w:szCs w:val="22"/>
        </w:rPr>
        <w:t>ö</w:t>
      </w:r>
      <w:r w:rsidRPr="0036556C">
        <w:rPr>
          <w:sz w:val="22"/>
          <w:szCs w:val="22"/>
        </w:rPr>
        <w:t>d</w:t>
      </w:r>
      <w:r w:rsidRPr="0036556C">
        <w:rPr>
          <w:rFonts w:hint="eastAsia"/>
          <w:sz w:val="22"/>
          <w:szCs w:val="22"/>
        </w:rPr>
        <w:t>ő</w:t>
      </w:r>
      <w:r w:rsidRPr="0036556C">
        <w:rPr>
          <w:sz w:val="22"/>
          <w:szCs w:val="22"/>
        </w:rPr>
        <w:t xml:space="preserve"> ig</w:t>
      </w:r>
      <w:r w:rsidRPr="0036556C">
        <w:rPr>
          <w:rFonts w:hint="eastAsia"/>
          <w:sz w:val="22"/>
          <w:szCs w:val="22"/>
        </w:rPr>
        <w:t>é</w:t>
      </w:r>
      <w:r w:rsidRPr="0036556C">
        <w:rPr>
          <w:sz w:val="22"/>
          <w:szCs w:val="22"/>
        </w:rPr>
        <w:t>nybe v</w:t>
      </w:r>
      <w:r w:rsidRPr="0036556C">
        <w:rPr>
          <w:rFonts w:hint="eastAsia"/>
          <w:sz w:val="22"/>
          <w:szCs w:val="22"/>
        </w:rPr>
        <w:t>é</w:t>
      </w:r>
      <w:r w:rsidRPr="0036556C">
        <w:rPr>
          <w:sz w:val="22"/>
          <w:szCs w:val="22"/>
        </w:rPr>
        <w:t>tele n</w:t>
      </w:r>
      <w:r w:rsidRPr="0036556C">
        <w:rPr>
          <w:rFonts w:hint="eastAsia"/>
          <w:sz w:val="22"/>
          <w:szCs w:val="22"/>
        </w:rPr>
        <w:t>é</w:t>
      </w:r>
      <w:r w:rsidRPr="0036556C">
        <w:rPr>
          <w:sz w:val="22"/>
          <w:szCs w:val="22"/>
        </w:rPr>
        <w:t>lk</w:t>
      </w:r>
      <w:r w:rsidRPr="0036556C">
        <w:rPr>
          <w:rFonts w:hint="eastAsia"/>
          <w:sz w:val="22"/>
          <w:szCs w:val="22"/>
        </w:rPr>
        <w:t>ü</w:t>
      </w:r>
      <w:r w:rsidRPr="0036556C">
        <w:rPr>
          <w:sz w:val="22"/>
          <w:szCs w:val="22"/>
        </w:rPr>
        <w:t>l nem k</w:t>
      </w:r>
      <w:r w:rsidRPr="0036556C">
        <w:rPr>
          <w:rFonts w:hint="eastAsia"/>
          <w:sz w:val="22"/>
          <w:szCs w:val="22"/>
        </w:rPr>
        <w:t>ö</w:t>
      </w:r>
      <w:r w:rsidRPr="0036556C">
        <w:rPr>
          <w:sz w:val="22"/>
          <w:szCs w:val="22"/>
        </w:rPr>
        <w:t>vetkezett volna be. Helyettes ig</w:t>
      </w:r>
      <w:r w:rsidRPr="0036556C">
        <w:rPr>
          <w:rFonts w:hint="eastAsia"/>
          <w:sz w:val="22"/>
          <w:szCs w:val="22"/>
        </w:rPr>
        <w:t>é</w:t>
      </w:r>
      <w:r w:rsidRPr="0036556C">
        <w:rPr>
          <w:sz w:val="22"/>
          <w:szCs w:val="22"/>
        </w:rPr>
        <w:t>nybe v</w:t>
      </w:r>
      <w:r w:rsidRPr="0036556C">
        <w:rPr>
          <w:rFonts w:hint="eastAsia"/>
          <w:sz w:val="22"/>
          <w:szCs w:val="22"/>
        </w:rPr>
        <w:t>é</w:t>
      </w:r>
      <w:r w:rsidRPr="0036556C">
        <w:rPr>
          <w:sz w:val="22"/>
          <w:szCs w:val="22"/>
        </w:rPr>
        <w:t>tele eset</w:t>
      </w:r>
      <w:r w:rsidRPr="0036556C">
        <w:rPr>
          <w:rFonts w:hint="eastAsia"/>
          <w:sz w:val="22"/>
          <w:szCs w:val="22"/>
        </w:rPr>
        <w:t>é</w:t>
      </w:r>
      <w:r w:rsidRPr="0036556C">
        <w:rPr>
          <w:sz w:val="22"/>
          <w:szCs w:val="22"/>
        </w:rPr>
        <w:t>n a Megb</w:t>
      </w:r>
      <w:r w:rsidRPr="0036556C">
        <w:rPr>
          <w:rFonts w:hint="eastAsia"/>
          <w:sz w:val="22"/>
          <w:szCs w:val="22"/>
        </w:rPr>
        <w:t>í</w:t>
      </w:r>
      <w:r w:rsidRPr="0036556C">
        <w:rPr>
          <w:sz w:val="22"/>
          <w:szCs w:val="22"/>
        </w:rPr>
        <w:t>zott 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si d</w:t>
      </w:r>
      <w:r w:rsidRPr="0036556C">
        <w:rPr>
          <w:rFonts w:hint="eastAsia"/>
          <w:sz w:val="22"/>
          <w:szCs w:val="22"/>
        </w:rPr>
        <w:t>í</w:t>
      </w:r>
      <w:r w:rsidRPr="0036556C">
        <w:rPr>
          <w:sz w:val="22"/>
          <w:szCs w:val="22"/>
        </w:rPr>
        <w:t>jon fel</w:t>
      </w:r>
      <w:r w:rsidRPr="0036556C">
        <w:rPr>
          <w:rFonts w:hint="eastAsia"/>
          <w:sz w:val="22"/>
          <w:szCs w:val="22"/>
        </w:rPr>
        <w:t>ü</w:t>
      </w:r>
      <w:r w:rsidRPr="0036556C">
        <w:rPr>
          <w:sz w:val="22"/>
          <w:szCs w:val="22"/>
        </w:rPr>
        <w:t>l tov</w:t>
      </w:r>
      <w:r w:rsidRPr="0036556C">
        <w:rPr>
          <w:rFonts w:hint="eastAsia"/>
          <w:sz w:val="22"/>
          <w:szCs w:val="22"/>
        </w:rPr>
        <w:t>á</w:t>
      </w:r>
      <w:r w:rsidRPr="0036556C">
        <w:rPr>
          <w:sz w:val="22"/>
          <w:szCs w:val="22"/>
        </w:rPr>
        <w:t>bbi ig</w:t>
      </w:r>
      <w:r w:rsidRPr="0036556C">
        <w:rPr>
          <w:rFonts w:hint="eastAsia"/>
          <w:sz w:val="22"/>
          <w:szCs w:val="22"/>
        </w:rPr>
        <w:t>é</w:t>
      </w:r>
      <w:r w:rsidRPr="0036556C">
        <w:rPr>
          <w:sz w:val="22"/>
          <w:szCs w:val="22"/>
        </w:rPr>
        <w:t>nyt semmilyen jogc</w:t>
      </w:r>
      <w:r w:rsidRPr="0036556C">
        <w:rPr>
          <w:rFonts w:hint="eastAsia"/>
          <w:sz w:val="22"/>
          <w:szCs w:val="22"/>
        </w:rPr>
        <w:t>í</w:t>
      </w:r>
      <w:r w:rsidRPr="0036556C">
        <w:rPr>
          <w:sz w:val="22"/>
          <w:szCs w:val="22"/>
        </w:rPr>
        <w:t>men nem t</w:t>
      </w:r>
      <w:r w:rsidRPr="0036556C">
        <w:rPr>
          <w:rFonts w:hint="eastAsia"/>
          <w:sz w:val="22"/>
          <w:szCs w:val="22"/>
        </w:rPr>
        <w:t>á</w:t>
      </w:r>
      <w:r w:rsidRPr="0036556C">
        <w:rPr>
          <w:sz w:val="22"/>
          <w:szCs w:val="22"/>
        </w:rPr>
        <w:t>maszthat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val szemben.</w:t>
      </w:r>
    </w:p>
    <w:p w:rsidR="004F7427" w:rsidRPr="0036556C" w:rsidRDefault="004F7427" w:rsidP="004F7427">
      <w:pPr>
        <w:widowControl w:val="0"/>
        <w:jc w:val="both"/>
        <w:rPr>
          <w:sz w:val="22"/>
          <w:szCs w:val="22"/>
        </w:rPr>
      </w:pPr>
      <w:r w:rsidRPr="0036556C">
        <w:rPr>
          <w:sz w:val="22"/>
          <w:szCs w:val="22"/>
        </w:rPr>
        <w:t>A Megb</w:t>
      </w:r>
      <w:r w:rsidRPr="0036556C">
        <w:rPr>
          <w:rFonts w:hint="eastAsia"/>
          <w:sz w:val="22"/>
          <w:szCs w:val="22"/>
        </w:rPr>
        <w:t>í</w:t>
      </w:r>
      <w:r w:rsidRPr="0036556C">
        <w:rPr>
          <w:sz w:val="22"/>
          <w:szCs w:val="22"/>
        </w:rPr>
        <w:t>zott tudom</w:t>
      </w:r>
      <w:r w:rsidRPr="0036556C">
        <w:rPr>
          <w:rFonts w:hint="eastAsia"/>
          <w:sz w:val="22"/>
          <w:szCs w:val="22"/>
        </w:rPr>
        <w:t>á</w:t>
      </w:r>
      <w:r w:rsidRPr="0036556C">
        <w:rPr>
          <w:sz w:val="22"/>
          <w:szCs w:val="22"/>
        </w:rPr>
        <w:t>sul veszi, hogy e szakemberek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sbe t</w:t>
      </w:r>
      <w:r w:rsidRPr="0036556C">
        <w:rPr>
          <w:rFonts w:hint="eastAsia"/>
          <w:sz w:val="22"/>
          <w:szCs w:val="22"/>
        </w:rPr>
        <w:t>ö</w:t>
      </w:r>
      <w:r w:rsidRPr="0036556C">
        <w:rPr>
          <w:sz w:val="22"/>
          <w:szCs w:val="22"/>
        </w:rPr>
        <w:t>rt</w:t>
      </w:r>
      <w:r w:rsidRPr="0036556C">
        <w:rPr>
          <w:rFonts w:hint="eastAsia"/>
          <w:sz w:val="22"/>
          <w:szCs w:val="22"/>
        </w:rPr>
        <w:t>é</w:t>
      </w:r>
      <w:r w:rsidRPr="0036556C">
        <w:rPr>
          <w:sz w:val="22"/>
          <w:szCs w:val="22"/>
        </w:rPr>
        <w:t>n</w:t>
      </w:r>
      <w:r w:rsidRPr="0036556C">
        <w:rPr>
          <w:rFonts w:hint="eastAsia"/>
          <w:sz w:val="22"/>
          <w:szCs w:val="22"/>
        </w:rPr>
        <w:t>ő</w:t>
      </w:r>
      <w:r w:rsidRPr="0036556C">
        <w:rPr>
          <w:sz w:val="22"/>
          <w:szCs w:val="22"/>
        </w:rPr>
        <w:t xml:space="preserve"> bevon</w:t>
      </w:r>
      <w:r w:rsidRPr="0036556C">
        <w:rPr>
          <w:rFonts w:hint="eastAsia"/>
          <w:sz w:val="22"/>
          <w:szCs w:val="22"/>
        </w:rPr>
        <w:t>á</w:t>
      </w:r>
      <w:r w:rsidRPr="0036556C">
        <w:rPr>
          <w:sz w:val="22"/>
          <w:szCs w:val="22"/>
        </w:rPr>
        <w:t>sa kiz</w:t>
      </w:r>
      <w:r w:rsidRPr="0036556C">
        <w:rPr>
          <w:rFonts w:hint="eastAsia"/>
          <w:sz w:val="22"/>
          <w:szCs w:val="22"/>
        </w:rPr>
        <w:t>á</w:t>
      </w:r>
      <w:r w:rsidRPr="0036556C">
        <w:rPr>
          <w:sz w:val="22"/>
          <w:szCs w:val="22"/>
        </w:rPr>
        <w:t>r</w:t>
      </w:r>
      <w:r w:rsidRPr="0036556C">
        <w:rPr>
          <w:rFonts w:hint="eastAsia"/>
          <w:sz w:val="22"/>
          <w:szCs w:val="22"/>
        </w:rPr>
        <w:t>ó</w:t>
      </w:r>
      <w:r w:rsidRPr="0036556C">
        <w:rPr>
          <w:sz w:val="22"/>
          <w:szCs w:val="22"/>
        </w:rPr>
        <w:t xml:space="preserve">lag a Kbt. 138. </w:t>
      </w:r>
      <w:r w:rsidRPr="0036556C">
        <w:rPr>
          <w:rFonts w:hint="eastAsia"/>
          <w:sz w:val="22"/>
          <w:szCs w:val="22"/>
        </w:rPr>
        <w:t>§</w:t>
      </w:r>
      <w:r w:rsidRPr="0036556C">
        <w:rPr>
          <w:sz w:val="22"/>
          <w:szCs w:val="22"/>
        </w:rPr>
        <w:t xml:space="preserve"> (2) bekezd</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ben foglalt esetben </w:t>
      </w:r>
      <w:r w:rsidRPr="0036556C">
        <w:rPr>
          <w:rFonts w:hint="eastAsia"/>
          <w:sz w:val="22"/>
          <w:szCs w:val="22"/>
        </w:rPr>
        <w:t>é</w:t>
      </w:r>
      <w:r w:rsidRPr="0036556C">
        <w:rPr>
          <w:sz w:val="22"/>
          <w:szCs w:val="22"/>
        </w:rPr>
        <w:t>s felt</w:t>
      </w:r>
      <w:r w:rsidRPr="0036556C">
        <w:rPr>
          <w:rFonts w:hint="eastAsia"/>
          <w:sz w:val="22"/>
          <w:szCs w:val="22"/>
        </w:rPr>
        <w:t>é</w:t>
      </w:r>
      <w:r w:rsidRPr="0036556C">
        <w:rPr>
          <w:sz w:val="22"/>
          <w:szCs w:val="22"/>
        </w:rPr>
        <w:t>tellel maradhat el, illetve helyett</w:t>
      </w:r>
      <w:r w:rsidRPr="0036556C">
        <w:rPr>
          <w:rFonts w:hint="eastAsia"/>
          <w:sz w:val="22"/>
          <w:szCs w:val="22"/>
        </w:rPr>
        <w:t>ü</w:t>
      </w:r>
      <w:r w:rsidRPr="0036556C">
        <w:rPr>
          <w:sz w:val="22"/>
          <w:szCs w:val="22"/>
        </w:rPr>
        <w:t>k akkor vonhat</w:t>
      </w:r>
      <w:r w:rsidRPr="0036556C">
        <w:rPr>
          <w:rFonts w:hint="eastAsia"/>
          <w:sz w:val="22"/>
          <w:szCs w:val="22"/>
        </w:rPr>
        <w:t>ó</w:t>
      </w:r>
      <w:r w:rsidRPr="0036556C">
        <w:rPr>
          <w:sz w:val="22"/>
          <w:szCs w:val="22"/>
        </w:rPr>
        <w:t xml:space="preserve"> be m</w:t>
      </w:r>
      <w:r w:rsidRPr="0036556C">
        <w:rPr>
          <w:rFonts w:hint="eastAsia"/>
          <w:sz w:val="22"/>
          <w:szCs w:val="22"/>
        </w:rPr>
        <w:t>á</w:t>
      </w:r>
      <w:r w:rsidRPr="0036556C">
        <w:rPr>
          <w:sz w:val="22"/>
          <w:szCs w:val="22"/>
        </w:rPr>
        <w:t>s, ha a Kbt. erre vonatkoz</w:t>
      </w:r>
      <w:r w:rsidRPr="0036556C">
        <w:rPr>
          <w:rFonts w:hint="eastAsia"/>
          <w:sz w:val="22"/>
          <w:szCs w:val="22"/>
        </w:rPr>
        <w:t>ó</w:t>
      </w:r>
      <w:r w:rsidRPr="0036556C">
        <w:rPr>
          <w:sz w:val="22"/>
          <w:szCs w:val="22"/>
        </w:rPr>
        <w:t xml:space="preserve"> szab</w:t>
      </w:r>
      <w:r w:rsidRPr="0036556C">
        <w:rPr>
          <w:rFonts w:hint="eastAsia"/>
          <w:sz w:val="22"/>
          <w:szCs w:val="22"/>
        </w:rPr>
        <w:t>á</w:t>
      </w:r>
      <w:r w:rsidRPr="0036556C">
        <w:rPr>
          <w:sz w:val="22"/>
          <w:szCs w:val="22"/>
        </w:rPr>
        <w:t>lyai ezt lehet</w:t>
      </w:r>
      <w:r w:rsidRPr="0036556C">
        <w:rPr>
          <w:rFonts w:hint="eastAsia"/>
          <w:sz w:val="22"/>
          <w:szCs w:val="22"/>
        </w:rPr>
        <w:t>ő</w:t>
      </w:r>
      <w:r w:rsidRPr="0036556C">
        <w:rPr>
          <w:sz w:val="22"/>
          <w:szCs w:val="22"/>
        </w:rPr>
        <w:t>v</w:t>
      </w:r>
      <w:r w:rsidRPr="0036556C">
        <w:rPr>
          <w:rFonts w:hint="eastAsia"/>
          <w:sz w:val="22"/>
          <w:szCs w:val="22"/>
        </w:rPr>
        <w:t>é</w:t>
      </w:r>
      <w:r w:rsidRPr="0036556C">
        <w:rPr>
          <w:sz w:val="22"/>
          <w:szCs w:val="22"/>
        </w:rPr>
        <w:t xml:space="preserve"> teszik. </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6.12.</w:t>
      </w:r>
      <w:r w:rsidRPr="0036556C">
        <w:rPr>
          <w:b/>
          <w:sz w:val="22"/>
          <w:szCs w:val="22"/>
        </w:rPr>
        <w:tab/>
      </w:r>
      <w:r w:rsidRPr="0036556C">
        <w:rPr>
          <w:sz w:val="22"/>
          <w:szCs w:val="22"/>
        </w:rPr>
        <w:t>A Megb</w:t>
      </w:r>
      <w:r w:rsidRPr="0036556C">
        <w:rPr>
          <w:rFonts w:hint="eastAsia"/>
          <w:sz w:val="22"/>
          <w:szCs w:val="22"/>
        </w:rPr>
        <w:t>í</w:t>
      </w:r>
      <w:r w:rsidRPr="0036556C">
        <w:rPr>
          <w:sz w:val="22"/>
          <w:szCs w:val="22"/>
        </w:rPr>
        <w:t>zott k</w:t>
      </w:r>
      <w:r w:rsidRPr="0036556C">
        <w:rPr>
          <w:rFonts w:hint="eastAsia"/>
          <w:sz w:val="22"/>
          <w:szCs w:val="22"/>
        </w:rPr>
        <w:t>ö</w:t>
      </w:r>
      <w:r w:rsidRPr="0036556C">
        <w:rPr>
          <w:sz w:val="22"/>
          <w:szCs w:val="22"/>
        </w:rPr>
        <w:t xml:space="preserve">teles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nek id</w:t>
      </w:r>
      <w:r w:rsidRPr="0036556C">
        <w:rPr>
          <w:rFonts w:hint="eastAsia"/>
          <w:sz w:val="22"/>
          <w:szCs w:val="22"/>
        </w:rPr>
        <w:t>ő</w:t>
      </w:r>
      <w:r w:rsidRPr="0036556C">
        <w:rPr>
          <w:sz w:val="22"/>
          <w:szCs w:val="22"/>
        </w:rPr>
        <w:t>tartama alatt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nak minden tov</w:t>
      </w:r>
      <w:r w:rsidRPr="0036556C">
        <w:rPr>
          <w:rFonts w:hint="eastAsia"/>
          <w:sz w:val="22"/>
          <w:szCs w:val="22"/>
        </w:rPr>
        <w:t>á</w:t>
      </w:r>
      <w:r w:rsidRPr="0036556C">
        <w:rPr>
          <w:sz w:val="22"/>
          <w:szCs w:val="22"/>
        </w:rPr>
        <w:t>bbi, a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sbe bevonni k</w:t>
      </w:r>
      <w:r w:rsidRPr="0036556C">
        <w:rPr>
          <w:rFonts w:hint="eastAsia"/>
          <w:sz w:val="22"/>
          <w:szCs w:val="22"/>
        </w:rPr>
        <w:t>í</w:t>
      </w:r>
      <w:r w:rsidRPr="0036556C">
        <w:rPr>
          <w:sz w:val="22"/>
          <w:szCs w:val="22"/>
        </w:rPr>
        <w:t>v</w:t>
      </w:r>
      <w:r w:rsidRPr="0036556C">
        <w:rPr>
          <w:rFonts w:hint="eastAsia"/>
          <w:sz w:val="22"/>
          <w:szCs w:val="22"/>
        </w:rPr>
        <w:t>á</w:t>
      </w:r>
      <w:r w:rsidRPr="0036556C">
        <w:rPr>
          <w:sz w:val="22"/>
          <w:szCs w:val="22"/>
        </w:rPr>
        <w:t>nt alv</w:t>
      </w:r>
      <w:r w:rsidRPr="0036556C">
        <w:rPr>
          <w:rFonts w:hint="eastAsia"/>
          <w:sz w:val="22"/>
          <w:szCs w:val="22"/>
        </w:rPr>
        <w:t>á</w:t>
      </w:r>
      <w:r w:rsidRPr="0036556C">
        <w:rPr>
          <w:sz w:val="22"/>
          <w:szCs w:val="22"/>
        </w:rPr>
        <w:t>llalkoz</w:t>
      </w:r>
      <w:r w:rsidRPr="0036556C">
        <w:rPr>
          <w:rFonts w:hint="eastAsia"/>
          <w:sz w:val="22"/>
          <w:szCs w:val="22"/>
        </w:rPr>
        <w:t>ó</w:t>
      </w:r>
      <w:r w:rsidRPr="0036556C">
        <w:rPr>
          <w:sz w:val="22"/>
          <w:szCs w:val="22"/>
        </w:rPr>
        <w:t>t el</w:t>
      </w:r>
      <w:r w:rsidRPr="0036556C">
        <w:rPr>
          <w:rFonts w:hint="eastAsia"/>
          <w:sz w:val="22"/>
          <w:szCs w:val="22"/>
        </w:rPr>
        <w:t>ő</w:t>
      </w:r>
      <w:r w:rsidRPr="0036556C">
        <w:rPr>
          <w:sz w:val="22"/>
          <w:szCs w:val="22"/>
        </w:rPr>
        <w:t xml:space="preserve">zetesen bejelenteni, </w:t>
      </w:r>
      <w:r w:rsidRPr="0036556C">
        <w:rPr>
          <w:rFonts w:hint="eastAsia"/>
          <w:sz w:val="22"/>
          <w:szCs w:val="22"/>
        </w:rPr>
        <w:t>é</w:t>
      </w:r>
      <w:r w:rsidRPr="0036556C">
        <w:rPr>
          <w:sz w:val="22"/>
          <w:szCs w:val="22"/>
        </w:rPr>
        <w:t>s a bejelent</w:t>
      </w:r>
      <w:r w:rsidRPr="0036556C">
        <w:rPr>
          <w:rFonts w:hint="eastAsia"/>
          <w:sz w:val="22"/>
          <w:szCs w:val="22"/>
        </w:rPr>
        <w:t>é</w:t>
      </w:r>
      <w:r w:rsidRPr="0036556C">
        <w:rPr>
          <w:sz w:val="22"/>
          <w:szCs w:val="22"/>
        </w:rPr>
        <w:t>ssel egy</w:t>
      </w:r>
      <w:r w:rsidRPr="0036556C">
        <w:rPr>
          <w:rFonts w:hint="eastAsia"/>
          <w:sz w:val="22"/>
          <w:szCs w:val="22"/>
        </w:rPr>
        <w:t>ü</w:t>
      </w:r>
      <w:r w:rsidRPr="0036556C">
        <w:rPr>
          <w:sz w:val="22"/>
          <w:szCs w:val="22"/>
        </w:rPr>
        <w:t>tt nyilatkozni arr</w:t>
      </w:r>
      <w:r w:rsidRPr="0036556C">
        <w:rPr>
          <w:rFonts w:hint="eastAsia"/>
          <w:sz w:val="22"/>
          <w:szCs w:val="22"/>
        </w:rPr>
        <w:t>ó</w:t>
      </w:r>
      <w:r w:rsidRPr="0036556C">
        <w:rPr>
          <w:sz w:val="22"/>
          <w:szCs w:val="22"/>
        </w:rPr>
        <w:t xml:space="preserve">l is, hogy az </w:t>
      </w:r>
      <w:r w:rsidRPr="0036556C">
        <w:rPr>
          <w:rFonts w:hint="eastAsia"/>
          <w:sz w:val="22"/>
          <w:szCs w:val="22"/>
        </w:rPr>
        <w:t>á</w:t>
      </w:r>
      <w:r w:rsidRPr="0036556C">
        <w:rPr>
          <w:sz w:val="22"/>
          <w:szCs w:val="22"/>
        </w:rPr>
        <w:t>ltala ig</w:t>
      </w:r>
      <w:r w:rsidRPr="0036556C">
        <w:rPr>
          <w:rFonts w:hint="eastAsia"/>
          <w:sz w:val="22"/>
          <w:szCs w:val="22"/>
        </w:rPr>
        <w:t>é</w:t>
      </w:r>
      <w:r w:rsidRPr="0036556C">
        <w:rPr>
          <w:sz w:val="22"/>
          <w:szCs w:val="22"/>
        </w:rPr>
        <w:t>nybe venni k</w:t>
      </w:r>
      <w:r w:rsidRPr="0036556C">
        <w:rPr>
          <w:rFonts w:hint="eastAsia"/>
          <w:sz w:val="22"/>
          <w:szCs w:val="22"/>
        </w:rPr>
        <w:t>í</w:t>
      </w:r>
      <w:r w:rsidRPr="0036556C">
        <w:rPr>
          <w:sz w:val="22"/>
          <w:szCs w:val="22"/>
        </w:rPr>
        <w:t>v</w:t>
      </w:r>
      <w:r w:rsidRPr="0036556C">
        <w:rPr>
          <w:rFonts w:hint="eastAsia"/>
          <w:sz w:val="22"/>
          <w:szCs w:val="22"/>
        </w:rPr>
        <w:t>á</w:t>
      </w:r>
      <w:r w:rsidRPr="0036556C">
        <w:rPr>
          <w:sz w:val="22"/>
          <w:szCs w:val="22"/>
        </w:rPr>
        <w:t>nt alv</w:t>
      </w:r>
      <w:r w:rsidRPr="0036556C">
        <w:rPr>
          <w:rFonts w:hint="eastAsia"/>
          <w:sz w:val="22"/>
          <w:szCs w:val="22"/>
        </w:rPr>
        <w:t>á</w:t>
      </w:r>
      <w:r w:rsidRPr="0036556C">
        <w:rPr>
          <w:sz w:val="22"/>
          <w:szCs w:val="22"/>
        </w:rPr>
        <w:t>llalkoz</w:t>
      </w:r>
      <w:r w:rsidRPr="0036556C">
        <w:rPr>
          <w:rFonts w:hint="eastAsia"/>
          <w:sz w:val="22"/>
          <w:szCs w:val="22"/>
        </w:rPr>
        <w:t>ó</w:t>
      </w:r>
      <w:r w:rsidRPr="0036556C">
        <w:rPr>
          <w:sz w:val="22"/>
          <w:szCs w:val="22"/>
        </w:rPr>
        <w:t xml:space="preserve"> nem </w:t>
      </w:r>
      <w:r w:rsidRPr="0036556C">
        <w:rPr>
          <w:rFonts w:hint="eastAsia"/>
          <w:sz w:val="22"/>
          <w:szCs w:val="22"/>
        </w:rPr>
        <w:t>á</w:t>
      </w:r>
      <w:r w:rsidRPr="0036556C">
        <w:rPr>
          <w:sz w:val="22"/>
          <w:szCs w:val="22"/>
        </w:rPr>
        <w:t>ll az 1. pontban meghat</w:t>
      </w:r>
      <w:r w:rsidRPr="0036556C">
        <w:rPr>
          <w:rFonts w:hint="eastAsia"/>
          <w:sz w:val="22"/>
          <w:szCs w:val="22"/>
        </w:rPr>
        <w:t>á</w:t>
      </w:r>
      <w:r w:rsidRPr="0036556C">
        <w:rPr>
          <w:sz w:val="22"/>
          <w:szCs w:val="22"/>
        </w:rPr>
        <w:t>rozott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sban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mint aj</w:t>
      </w:r>
      <w:r w:rsidRPr="0036556C">
        <w:rPr>
          <w:rFonts w:hint="eastAsia"/>
          <w:sz w:val="22"/>
          <w:szCs w:val="22"/>
        </w:rPr>
        <w:t>á</w:t>
      </w:r>
      <w:r w:rsidRPr="0036556C">
        <w:rPr>
          <w:sz w:val="22"/>
          <w:szCs w:val="22"/>
        </w:rPr>
        <w:t>nlatk</w:t>
      </w:r>
      <w:r w:rsidRPr="0036556C">
        <w:rPr>
          <w:rFonts w:hint="eastAsia"/>
          <w:sz w:val="22"/>
          <w:szCs w:val="22"/>
        </w:rPr>
        <w:t>é</w:t>
      </w:r>
      <w:r w:rsidRPr="0036556C">
        <w:rPr>
          <w:sz w:val="22"/>
          <w:szCs w:val="22"/>
        </w:rPr>
        <w:t>r</w:t>
      </w:r>
      <w:r w:rsidRPr="0036556C">
        <w:rPr>
          <w:rFonts w:hint="eastAsia"/>
          <w:sz w:val="22"/>
          <w:szCs w:val="22"/>
        </w:rPr>
        <w:t>ő</w:t>
      </w:r>
      <w:r w:rsidRPr="0036556C">
        <w:rPr>
          <w:sz w:val="22"/>
          <w:szCs w:val="22"/>
        </w:rPr>
        <w:t xml:space="preserve"> </w:t>
      </w:r>
      <w:r w:rsidRPr="0036556C">
        <w:rPr>
          <w:rFonts w:hint="eastAsia"/>
          <w:sz w:val="22"/>
          <w:szCs w:val="22"/>
        </w:rPr>
        <w:t>á</w:t>
      </w:r>
      <w:r w:rsidRPr="0036556C">
        <w:rPr>
          <w:sz w:val="22"/>
          <w:szCs w:val="22"/>
        </w:rPr>
        <w:t>ltal el</w:t>
      </w:r>
      <w:r w:rsidRPr="0036556C">
        <w:rPr>
          <w:rFonts w:hint="eastAsia"/>
          <w:sz w:val="22"/>
          <w:szCs w:val="22"/>
        </w:rPr>
        <w:t>őí</w:t>
      </w:r>
      <w:r w:rsidRPr="0036556C">
        <w:rPr>
          <w:sz w:val="22"/>
          <w:szCs w:val="22"/>
        </w:rPr>
        <w:t>rt kiz</w:t>
      </w:r>
      <w:r w:rsidRPr="0036556C">
        <w:rPr>
          <w:rFonts w:hint="eastAsia"/>
          <w:sz w:val="22"/>
          <w:szCs w:val="22"/>
        </w:rPr>
        <w:t>á</w:t>
      </w:r>
      <w:r w:rsidRPr="0036556C">
        <w:rPr>
          <w:sz w:val="22"/>
          <w:szCs w:val="22"/>
        </w:rPr>
        <w:t>r</w:t>
      </w:r>
      <w:r w:rsidRPr="0036556C">
        <w:rPr>
          <w:rFonts w:hint="eastAsia"/>
          <w:sz w:val="22"/>
          <w:szCs w:val="22"/>
        </w:rPr>
        <w:t>ó</w:t>
      </w:r>
      <w:r w:rsidRPr="0036556C">
        <w:rPr>
          <w:sz w:val="22"/>
          <w:szCs w:val="22"/>
        </w:rPr>
        <w:t xml:space="preserve"> okok hat</w:t>
      </w:r>
      <w:r w:rsidRPr="0036556C">
        <w:rPr>
          <w:rFonts w:hint="eastAsia"/>
          <w:sz w:val="22"/>
          <w:szCs w:val="22"/>
        </w:rPr>
        <w:t>á</w:t>
      </w:r>
      <w:r w:rsidRPr="0036556C">
        <w:rPr>
          <w:sz w:val="22"/>
          <w:szCs w:val="22"/>
        </w:rPr>
        <w:t xml:space="preserve">lya alatt. </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Cs/>
          <w:sz w:val="22"/>
          <w:szCs w:val="22"/>
        </w:rPr>
        <w:t>A</w:t>
      </w:r>
      <w:r w:rsidRPr="0036556C">
        <w:rPr>
          <w:sz w:val="22"/>
          <w:szCs w:val="22"/>
        </w:rPr>
        <w:t xml:space="preserve">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k</w:t>
      </w:r>
      <w:r w:rsidRPr="0036556C">
        <w:rPr>
          <w:rFonts w:hint="eastAsia"/>
          <w:sz w:val="22"/>
          <w:szCs w:val="22"/>
        </w:rPr>
        <w:t>ö</w:t>
      </w:r>
      <w:r w:rsidRPr="0036556C">
        <w:rPr>
          <w:sz w:val="22"/>
          <w:szCs w:val="22"/>
        </w:rPr>
        <w:t>teles a Megb</w:t>
      </w:r>
      <w:r w:rsidRPr="0036556C">
        <w:rPr>
          <w:rFonts w:hint="eastAsia"/>
          <w:sz w:val="22"/>
          <w:szCs w:val="22"/>
        </w:rPr>
        <w:t>í</w:t>
      </w:r>
      <w:r w:rsidRPr="0036556C">
        <w:rPr>
          <w:sz w:val="22"/>
          <w:szCs w:val="22"/>
        </w:rPr>
        <w:t>zott rendelkez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re bocs</w:t>
      </w:r>
      <w:r w:rsidRPr="0036556C">
        <w:rPr>
          <w:rFonts w:hint="eastAsia"/>
          <w:sz w:val="22"/>
          <w:szCs w:val="22"/>
        </w:rPr>
        <w:t>á</w:t>
      </w:r>
      <w:r w:rsidRPr="0036556C">
        <w:rPr>
          <w:sz w:val="22"/>
          <w:szCs w:val="22"/>
        </w:rPr>
        <w:t>tani valamennyi n</w:t>
      </w:r>
      <w:r w:rsidRPr="0036556C">
        <w:rPr>
          <w:rFonts w:hint="eastAsia"/>
          <w:sz w:val="22"/>
          <w:szCs w:val="22"/>
        </w:rPr>
        <w:t>á</w:t>
      </w:r>
      <w:r w:rsidRPr="0036556C">
        <w:rPr>
          <w:sz w:val="22"/>
          <w:szCs w:val="22"/>
        </w:rPr>
        <w:t>la fellelhet</w:t>
      </w:r>
      <w:r w:rsidRPr="0036556C">
        <w:rPr>
          <w:rFonts w:hint="eastAsia"/>
          <w:sz w:val="22"/>
          <w:szCs w:val="22"/>
        </w:rPr>
        <w:t>ő</w:t>
      </w:r>
      <w:r w:rsidRPr="0036556C">
        <w:rPr>
          <w:sz w:val="22"/>
          <w:szCs w:val="22"/>
        </w:rPr>
        <w:t xml:space="preserve">, vagy csak </w:t>
      </w:r>
      <w:r w:rsidRPr="0036556C">
        <w:rPr>
          <w:rFonts w:hint="eastAsia"/>
          <w:sz w:val="22"/>
          <w:szCs w:val="22"/>
        </w:rPr>
        <w:t>á</w:t>
      </w:r>
      <w:r w:rsidRPr="0036556C">
        <w:rPr>
          <w:sz w:val="22"/>
          <w:szCs w:val="22"/>
        </w:rPr>
        <w:t>ltala beszerezhet</w:t>
      </w:r>
      <w:r w:rsidRPr="0036556C">
        <w:rPr>
          <w:rFonts w:hint="eastAsia"/>
          <w:sz w:val="22"/>
          <w:szCs w:val="22"/>
        </w:rPr>
        <w:t>ő</w:t>
      </w:r>
      <w:r w:rsidRPr="0036556C">
        <w:rPr>
          <w:sz w:val="22"/>
          <w:szCs w:val="22"/>
        </w:rPr>
        <w:t xml:space="preserve"> (</w:t>
      </w:r>
      <w:r w:rsidRPr="0036556C">
        <w:rPr>
          <w:rFonts w:hint="eastAsia"/>
          <w:sz w:val="22"/>
          <w:szCs w:val="22"/>
        </w:rPr>
        <w:t>í</w:t>
      </w:r>
      <w:r w:rsidRPr="0036556C">
        <w:rPr>
          <w:sz w:val="22"/>
          <w:szCs w:val="22"/>
        </w:rPr>
        <w:t>gy k</w:t>
      </w:r>
      <w:r w:rsidRPr="0036556C">
        <w:rPr>
          <w:rFonts w:hint="eastAsia"/>
          <w:sz w:val="22"/>
          <w:szCs w:val="22"/>
        </w:rPr>
        <w:t>ü</w:t>
      </w:r>
      <w:r w:rsidRPr="0036556C">
        <w:rPr>
          <w:sz w:val="22"/>
          <w:szCs w:val="22"/>
        </w:rPr>
        <w:t>l</w:t>
      </w:r>
      <w:r w:rsidRPr="0036556C">
        <w:rPr>
          <w:rFonts w:hint="eastAsia"/>
          <w:sz w:val="22"/>
          <w:szCs w:val="22"/>
        </w:rPr>
        <w:t>ö</w:t>
      </w:r>
      <w:r w:rsidRPr="0036556C">
        <w:rPr>
          <w:sz w:val="22"/>
          <w:szCs w:val="22"/>
        </w:rPr>
        <w:t>n</w:t>
      </w:r>
      <w:r w:rsidRPr="0036556C">
        <w:rPr>
          <w:rFonts w:hint="eastAsia"/>
          <w:sz w:val="22"/>
          <w:szCs w:val="22"/>
        </w:rPr>
        <w:t>ö</w:t>
      </w:r>
      <w:r w:rsidRPr="0036556C">
        <w:rPr>
          <w:sz w:val="22"/>
          <w:szCs w:val="22"/>
        </w:rPr>
        <w:t>sen az ellen</w:t>
      </w:r>
      <w:r w:rsidRPr="0036556C">
        <w:rPr>
          <w:rFonts w:hint="eastAsia"/>
          <w:sz w:val="22"/>
          <w:szCs w:val="22"/>
        </w:rPr>
        <w:t>ő</w:t>
      </w:r>
      <w:r w:rsidRPr="0036556C">
        <w:rPr>
          <w:sz w:val="22"/>
          <w:szCs w:val="22"/>
        </w:rPr>
        <w:t>rz</w:t>
      </w:r>
      <w:r w:rsidRPr="0036556C">
        <w:rPr>
          <w:rFonts w:hint="eastAsia"/>
          <w:sz w:val="22"/>
          <w:szCs w:val="22"/>
        </w:rPr>
        <w:t>é</w:t>
      </w:r>
      <w:r w:rsidRPr="0036556C">
        <w:rPr>
          <w:sz w:val="22"/>
          <w:szCs w:val="22"/>
        </w:rPr>
        <w:t xml:space="preserve">ssel </w:t>
      </w:r>
      <w:r w:rsidRPr="0036556C">
        <w:rPr>
          <w:rFonts w:hint="eastAsia"/>
          <w:sz w:val="22"/>
          <w:szCs w:val="22"/>
        </w:rPr>
        <w:t>é</w:t>
      </w:r>
      <w:r w:rsidRPr="0036556C">
        <w:rPr>
          <w:sz w:val="22"/>
          <w:szCs w:val="22"/>
        </w:rPr>
        <w:t xml:space="preserve">rintett szervezet </w:t>
      </w:r>
      <w:r w:rsidRPr="0036556C">
        <w:rPr>
          <w:rFonts w:hint="eastAsia"/>
          <w:sz w:val="22"/>
          <w:szCs w:val="22"/>
        </w:rPr>
        <w:t>á</w:t>
      </w:r>
      <w:r w:rsidRPr="0036556C">
        <w:rPr>
          <w:sz w:val="22"/>
          <w:szCs w:val="22"/>
        </w:rPr>
        <w:t>ltal megk</w:t>
      </w:r>
      <w:r w:rsidRPr="0036556C">
        <w:rPr>
          <w:rFonts w:hint="eastAsia"/>
          <w:sz w:val="22"/>
          <w:szCs w:val="22"/>
        </w:rPr>
        <w:t>ü</w:t>
      </w:r>
      <w:r w:rsidRPr="0036556C">
        <w:rPr>
          <w:sz w:val="22"/>
          <w:szCs w:val="22"/>
        </w:rPr>
        <w:t>ld</w:t>
      </w:r>
      <w:r w:rsidRPr="0036556C">
        <w:rPr>
          <w:rFonts w:hint="eastAsia"/>
          <w:sz w:val="22"/>
          <w:szCs w:val="22"/>
        </w:rPr>
        <w:t>ö</w:t>
      </w:r>
      <w:r w:rsidRPr="0036556C">
        <w:rPr>
          <w:sz w:val="22"/>
          <w:szCs w:val="22"/>
        </w:rPr>
        <w:t>tt) iratot, amely elengedhetetlen ahhoz, hogy a Megb</w:t>
      </w:r>
      <w:r w:rsidRPr="0036556C">
        <w:rPr>
          <w:rFonts w:hint="eastAsia"/>
          <w:sz w:val="22"/>
          <w:szCs w:val="22"/>
        </w:rPr>
        <w:t>í</w:t>
      </w:r>
      <w:r w:rsidRPr="0036556C">
        <w:rPr>
          <w:sz w:val="22"/>
          <w:szCs w:val="22"/>
        </w:rPr>
        <w:t>zott jelen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st marad</w:t>
      </w:r>
      <w:r w:rsidRPr="0036556C">
        <w:rPr>
          <w:rFonts w:hint="eastAsia"/>
          <w:sz w:val="22"/>
          <w:szCs w:val="22"/>
        </w:rPr>
        <w:t>é</w:t>
      </w:r>
      <w:r w:rsidRPr="0036556C">
        <w:rPr>
          <w:sz w:val="22"/>
          <w:szCs w:val="22"/>
        </w:rPr>
        <w:t>ktalanul teljes</w:t>
      </w:r>
      <w:r w:rsidRPr="0036556C">
        <w:rPr>
          <w:rFonts w:hint="eastAsia"/>
          <w:sz w:val="22"/>
          <w:szCs w:val="22"/>
        </w:rPr>
        <w:t>í</w:t>
      </w:r>
      <w:r w:rsidRPr="0036556C">
        <w:rPr>
          <w:sz w:val="22"/>
          <w:szCs w:val="22"/>
        </w:rPr>
        <w:t>tse.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ú</w:t>
      </w:r>
      <w:r w:rsidRPr="0036556C">
        <w:rPr>
          <w:sz w:val="22"/>
          <w:szCs w:val="22"/>
        </w:rPr>
        <w:t>gyszint</w:t>
      </w:r>
      <w:r w:rsidRPr="0036556C">
        <w:rPr>
          <w:rFonts w:hint="eastAsia"/>
          <w:sz w:val="22"/>
          <w:szCs w:val="22"/>
        </w:rPr>
        <w:t>é</w:t>
      </w:r>
      <w:r w:rsidRPr="0036556C">
        <w:rPr>
          <w:sz w:val="22"/>
          <w:szCs w:val="22"/>
        </w:rPr>
        <w:t>n k</w:t>
      </w:r>
      <w:r w:rsidRPr="0036556C">
        <w:rPr>
          <w:rFonts w:hint="eastAsia"/>
          <w:sz w:val="22"/>
          <w:szCs w:val="22"/>
        </w:rPr>
        <w:t>ö</w:t>
      </w:r>
      <w:r w:rsidRPr="0036556C">
        <w:rPr>
          <w:sz w:val="22"/>
          <w:szCs w:val="22"/>
        </w:rPr>
        <w:t>teles minden t</w:t>
      </w:r>
      <w:r w:rsidRPr="0036556C">
        <w:rPr>
          <w:rFonts w:hint="eastAsia"/>
          <w:sz w:val="22"/>
          <w:szCs w:val="22"/>
        </w:rPr>
        <w:t>ő</w:t>
      </w:r>
      <w:r w:rsidRPr="0036556C">
        <w:rPr>
          <w:sz w:val="22"/>
          <w:szCs w:val="22"/>
        </w:rPr>
        <w:t>le elv</w:t>
      </w:r>
      <w:r w:rsidRPr="0036556C">
        <w:rPr>
          <w:rFonts w:hint="eastAsia"/>
          <w:sz w:val="22"/>
          <w:szCs w:val="22"/>
        </w:rPr>
        <w:t>á</w:t>
      </w:r>
      <w:r w:rsidRPr="0036556C">
        <w:rPr>
          <w:sz w:val="22"/>
          <w:szCs w:val="22"/>
        </w:rPr>
        <w:t>rhat</w:t>
      </w:r>
      <w:r w:rsidRPr="0036556C">
        <w:rPr>
          <w:rFonts w:hint="eastAsia"/>
          <w:sz w:val="22"/>
          <w:szCs w:val="22"/>
        </w:rPr>
        <w:t>ó</w:t>
      </w:r>
      <w:r w:rsidRPr="0036556C">
        <w:rPr>
          <w:sz w:val="22"/>
          <w:szCs w:val="22"/>
        </w:rPr>
        <w:t>t megtenni, hogy a Megb</w:t>
      </w:r>
      <w:r w:rsidRPr="0036556C">
        <w:rPr>
          <w:rFonts w:hint="eastAsia"/>
          <w:sz w:val="22"/>
          <w:szCs w:val="22"/>
        </w:rPr>
        <w:t>í</w:t>
      </w:r>
      <w:r w:rsidRPr="0036556C">
        <w:rPr>
          <w:sz w:val="22"/>
          <w:szCs w:val="22"/>
        </w:rPr>
        <w:t>zott 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hez sz</w:t>
      </w:r>
      <w:r w:rsidRPr="0036556C">
        <w:rPr>
          <w:rFonts w:hint="eastAsia"/>
          <w:sz w:val="22"/>
          <w:szCs w:val="22"/>
        </w:rPr>
        <w:t>ü</w:t>
      </w:r>
      <w:r w:rsidRPr="0036556C">
        <w:rPr>
          <w:sz w:val="22"/>
          <w:szCs w:val="22"/>
        </w:rPr>
        <w:t>ks</w:t>
      </w:r>
      <w:r w:rsidRPr="0036556C">
        <w:rPr>
          <w:rFonts w:hint="eastAsia"/>
          <w:sz w:val="22"/>
          <w:szCs w:val="22"/>
        </w:rPr>
        <w:t>é</w:t>
      </w:r>
      <w:r w:rsidRPr="0036556C">
        <w:rPr>
          <w:sz w:val="22"/>
          <w:szCs w:val="22"/>
        </w:rPr>
        <w:t>ges m</w:t>
      </w:r>
      <w:r w:rsidRPr="0036556C">
        <w:rPr>
          <w:rFonts w:hint="eastAsia"/>
          <w:sz w:val="22"/>
          <w:szCs w:val="22"/>
        </w:rPr>
        <w:t>é</w:t>
      </w:r>
      <w:r w:rsidRPr="0036556C">
        <w:rPr>
          <w:sz w:val="22"/>
          <w:szCs w:val="22"/>
        </w:rPr>
        <w:t>rt</w:t>
      </w:r>
      <w:r w:rsidRPr="0036556C">
        <w:rPr>
          <w:rFonts w:hint="eastAsia"/>
          <w:sz w:val="22"/>
          <w:szCs w:val="22"/>
        </w:rPr>
        <w:t>é</w:t>
      </w:r>
      <w:r w:rsidRPr="0036556C">
        <w:rPr>
          <w:sz w:val="22"/>
          <w:szCs w:val="22"/>
        </w:rPr>
        <w:t>kig szem</w:t>
      </w:r>
      <w:r w:rsidRPr="0036556C">
        <w:rPr>
          <w:rFonts w:hint="eastAsia"/>
          <w:sz w:val="22"/>
          <w:szCs w:val="22"/>
        </w:rPr>
        <w:t>é</w:t>
      </w:r>
      <w:r w:rsidRPr="0036556C">
        <w:rPr>
          <w:sz w:val="22"/>
          <w:szCs w:val="22"/>
        </w:rPr>
        <w:t xml:space="preserve">lyesen vagy iratok </w:t>
      </w:r>
      <w:r w:rsidRPr="0036556C">
        <w:rPr>
          <w:rFonts w:hint="eastAsia"/>
          <w:sz w:val="22"/>
          <w:szCs w:val="22"/>
        </w:rPr>
        <w:t>ú</w:t>
      </w:r>
      <w:r w:rsidRPr="0036556C">
        <w:rPr>
          <w:sz w:val="22"/>
          <w:szCs w:val="22"/>
        </w:rPr>
        <w:t>tj</w:t>
      </w:r>
      <w:r w:rsidRPr="0036556C">
        <w:rPr>
          <w:rFonts w:hint="eastAsia"/>
          <w:sz w:val="22"/>
          <w:szCs w:val="22"/>
        </w:rPr>
        <w:t>á</w:t>
      </w:r>
      <w:r w:rsidRPr="0036556C">
        <w:rPr>
          <w:sz w:val="22"/>
          <w:szCs w:val="22"/>
        </w:rPr>
        <w:t>n t</w:t>
      </w:r>
      <w:r w:rsidRPr="0036556C">
        <w:rPr>
          <w:rFonts w:hint="eastAsia"/>
          <w:sz w:val="22"/>
          <w:szCs w:val="22"/>
        </w:rPr>
        <w:t>á</w:t>
      </w:r>
      <w:r w:rsidRPr="0036556C">
        <w:rPr>
          <w:sz w:val="22"/>
          <w:szCs w:val="22"/>
        </w:rPr>
        <w:t>j</w:t>
      </w:r>
      <w:r w:rsidRPr="0036556C">
        <w:rPr>
          <w:rFonts w:hint="eastAsia"/>
          <w:sz w:val="22"/>
          <w:szCs w:val="22"/>
        </w:rPr>
        <w:t>é</w:t>
      </w:r>
      <w:r w:rsidRPr="0036556C">
        <w:rPr>
          <w:sz w:val="22"/>
          <w:szCs w:val="22"/>
        </w:rPr>
        <w:t>koz</w:t>
      </w:r>
      <w:r w:rsidRPr="0036556C">
        <w:rPr>
          <w:rFonts w:hint="eastAsia"/>
          <w:sz w:val="22"/>
          <w:szCs w:val="22"/>
        </w:rPr>
        <w:t>ó</w:t>
      </w:r>
      <w:r w:rsidRPr="0036556C">
        <w:rPr>
          <w:sz w:val="22"/>
          <w:szCs w:val="22"/>
        </w:rPr>
        <w:t>dhasson.</w:t>
      </w:r>
    </w:p>
    <w:p w:rsidR="004F7427" w:rsidRPr="0036556C" w:rsidRDefault="004F7427" w:rsidP="004F7427">
      <w:pPr>
        <w:widowControl w:val="0"/>
        <w:jc w:val="both"/>
        <w:rPr>
          <w:sz w:val="22"/>
          <w:szCs w:val="22"/>
        </w:rPr>
      </w:pPr>
    </w:p>
    <w:p w:rsidR="004F7427" w:rsidRPr="0036556C" w:rsidRDefault="004F7427" w:rsidP="004F7427">
      <w:pPr>
        <w:widowControl w:val="0"/>
        <w:jc w:val="both"/>
        <w:outlineLvl w:val="0"/>
        <w:rPr>
          <w:sz w:val="22"/>
          <w:szCs w:val="22"/>
        </w:rPr>
      </w:pPr>
      <w:r w:rsidRPr="0036556C">
        <w:rPr>
          <w:b/>
          <w:sz w:val="22"/>
          <w:szCs w:val="22"/>
        </w:rPr>
        <w:t>6.13.</w:t>
      </w:r>
      <w:r w:rsidRPr="0036556C">
        <w:rPr>
          <w:sz w:val="22"/>
          <w:szCs w:val="22"/>
        </w:rPr>
        <w:tab/>
        <w:t>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r</w:t>
      </w:r>
      <w:r w:rsidRPr="0036556C">
        <w:rPr>
          <w:rFonts w:hint="eastAsia"/>
          <w:sz w:val="22"/>
          <w:szCs w:val="22"/>
        </w:rPr>
        <w:t>ő</w:t>
      </w:r>
      <w:r w:rsidRPr="0036556C">
        <w:rPr>
          <w:sz w:val="22"/>
          <w:szCs w:val="22"/>
        </w:rPr>
        <w:t>l 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 t</w:t>
      </w:r>
      <w:r w:rsidRPr="0036556C">
        <w:rPr>
          <w:rFonts w:hint="eastAsia"/>
          <w:sz w:val="22"/>
          <w:szCs w:val="22"/>
        </w:rPr>
        <w:t>á</w:t>
      </w:r>
      <w:r w:rsidRPr="0036556C">
        <w:rPr>
          <w:sz w:val="22"/>
          <w:szCs w:val="22"/>
        </w:rPr>
        <w:t>rgy</w:t>
      </w:r>
      <w:r w:rsidRPr="0036556C">
        <w:rPr>
          <w:rFonts w:hint="eastAsia"/>
          <w:sz w:val="22"/>
          <w:szCs w:val="22"/>
        </w:rPr>
        <w:t>á</w:t>
      </w:r>
      <w:r w:rsidRPr="0036556C">
        <w:rPr>
          <w:sz w:val="22"/>
          <w:szCs w:val="22"/>
        </w:rPr>
        <w:t>t k</w:t>
      </w:r>
      <w:r w:rsidRPr="0036556C">
        <w:rPr>
          <w:rFonts w:hint="eastAsia"/>
          <w:sz w:val="22"/>
          <w:szCs w:val="22"/>
        </w:rPr>
        <w:t>é</w:t>
      </w:r>
      <w:r w:rsidRPr="0036556C">
        <w:rPr>
          <w:sz w:val="22"/>
          <w:szCs w:val="22"/>
        </w:rPr>
        <w:t>pez</w:t>
      </w:r>
      <w:r w:rsidRPr="0036556C">
        <w:rPr>
          <w:rFonts w:hint="eastAsia"/>
          <w:sz w:val="22"/>
          <w:szCs w:val="22"/>
        </w:rPr>
        <w:t>ő</w:t>
      </w:r>
      <w:r w:rsidRPr="0036556C">
        <w:rPr>
          <w:sz w:val="22"/>
          <w:szCs w:val="22"/>
        </w:rPr>
        <w:t xml:space="preserve"> feladatok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hoz sz</w:t>
      </w:r>
      <w:r w:rsidRPr="0036556C">
        <w:rPr>
          <w:rFonts w:hint="eastAsia"/>
          <w:sz w:val="22"/>
          <w:szCs w:val="22"/>
        </w:rPr>
        <w:t>ü</w:t>
      </w:r>
      <w:r w:rsidRPr="0036556C">
        <w:rPr>
          <w:sz w:val="22"/>
          <w:szCs w:val="22"/>
        </w:rPr>
        <w:t>ks</w:t>
      </w:r>
      <w:r w:rsidRPr="0036556C">
        <w:rPr>
          <w:rFonts w:hint="eastAsia"/>
          <w:sz w:val="22"/>
          <w:szCs w:val="22"/>
        </w:rPr>
        <w:t>é</w:t>
      </w:r>
      <w:r w:rsidRPr="0036556C">
        <w:rPr>
          <w:sz w:val="22"/>
          <w:szCs w:val="22"/>
        </w:rPr>
        <w:t>ges dokumentumok, Megrendel</w:t>
      </w:r>
      <w:r w:rsidRPr="0036556C">
        <w:rPr>
          <w:rFonts w:hint="eastAsia"/>
          <w:sz w:val="22"/>
          <w:szCs w:val="22"/>
        </w:rPr>
        <w:t>ő</w:t>
      </w:r>
      <w:r w:rsidRPr="0036556C">
        <w:rPr>
          <w:sz w:val="22"/>
          <w:szCs w:val="22"/>
        </w:rPr>
        <w:t>k kibocs</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sa a Megb</w:t>
      </w:r>
      <w:r w:rsidRPr="0036556C">
        <w:rPr>
          <w:rFonts w:hint="eastAsia"/>
          <w:sz w:val="22"/>
          <w:szCs w:val="22"/>
        </w:rPr>
        <w:t>í</w:t>
      </w:r>
      <w:r w:rsidRPr="0036556C">
        <w:rPr>
          <w:sz w:val="22"/>
          <w:szCs w:val="22"/>
        </w:rPr>
        <w:t>zott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re t</w:t>
      </w:r>
      <w:r w:rsidRPr="0036556C">
        <w:rPr>
          <w:rFonts w:hint="eastAsia"/>
          <w:sz w:val="22"/>
          <w:szCs w:val="22"/>
        </w:rPr>
        <w:t>ö</w:t>
      </w:r>
      <w:r w:rsidRPr="0036556C">
        <w:rPr>
          <w:sz w:val="22"/>
          <w:szCs w:val="22"/>
        </w:rPr>
        <w:t>rt</w:t>
      </w:r>
      <w:r w:rsidRPr="0036556C">
        <w:rPr>
          <w:rFonts w:hint="eastAsia"/>
          <w:sz w:val="22"/>
          <w:szCs w:val="22"/>
        </w:rPr>
        <w:t>é</w:t>
      </w:r>
      <w:r w:rsidRPr="0036556C">
        <w:rPr>
          <w:sz w:val="22"/>
          <w:szCs w:val="22"/>
        </w:rPr>
        <w:t>n</w:t>
      </w:r>
      <w:r w:rsidRPr="0036556C">
        <w:rPr>
          <w:rFonts w:hint="eastAsia"/>
          <w:sz w:val="22"/>
          <w:szCs w:val="22"/>
        </w:rPr>
        <w:t>ő</w:t>
      </w:r>
      <w:r w:rsidRPr="0036556C">
        <w:rPr>
          <w:sz w:val="22"/>
          <w:szCs w:val="22"/>
        </w:rPr>
        <w:t xml:space="preserve"> tov</w:t>
      </w:r>
      <w:r w:rsidRPr="0036556C">
        <w:rPr>
          <w:rFonts w:hint="eastAsia"/>
          <w:sz w:val="22"/>
          <w:szCs w:val="22"/>
        </w:rPr>
        <w:t>á</w:t>
      </w:r>
      <w:r w:rsidRPr="0036556C">
        <w:rPr>
          <w:sz w:val="22"/>
          <w:szCs w:val="22"/>
        </w:rPr>
        <w:t>bb</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sa az al</w:t>
      </w:r>
      <w:r w:rsidRPr="0036556C">
        <w:rPr>
          <w:rFonts w:hint="eastAsia"/>
          <w:sz w:val="22"/>
          <w:szCs w:val="22"/>
        </w:rPr>
        <w:t>á</w:t>
      </w:r>
      <w:r w:rsidRPr="0036556C">
        <w:rPr>
          <w:sz w:val="22"/>
          <w:szCs w:val="22"/>
        </w:rPr>
        <w:t>bbi elektronikus postafi</w:t>
      </w:r>
      <w:r w:rsidRPr="0036556C">
        <w:rPr>
          <w:rFonts w:hint="eastAsia"/>
          <w:sz w:val="22"/>
          <w:szCs w:val="22"/>
        </w:rPr>
        <w:t>ó</w:t>
      </w:r>
      <w:r w:rsidRPr="0036556C">
        <w:rPr>
          <w:sz w:val="22"/>
          <w:szCs w:val="22"/>
        </w:rPr>
        <w:t>kc</w:t>
      </w:r>
      <w:r w:rsidRPr="0036556C">
        <w:rPr>
          <w:rFonts w:hint="eastAsia"/>
          <w:sz w:val="22"/>
          <w:szCs w:val="22"/>
        </w:rPr>
        <w:t>í</w:t>
      </w:r>
      <w:r w:rsidRPr="0036556C">
        <w:rPr>
          <w:sz w:val="22"/>
          <w:szCs w:val="22"/>
        </w:rPr>
        <w:t>mr</w:t>
      </w:r>
      <w:r w:rsidRPr="0036556C">
        <w:rPr>
          <w:rFonts w:hint="eastAsia"/>
          <w:sz w:val="22"/>
          <w:szCs w:val="22"/>
        </w:rPr>
        <w:t>ő</w:t>
      </w:r>
      <w:r w:rsidRPr="0036556C">
        <w:rPr>
          <w:sz w:val="22"/>
          <w:szCs w:val="22"/>
        </w:rPr>
        <w:t>l t</w:t>
      </w:r>
      <w:r w:rsidRPr="0036556C">
        <w:rPr>
          <w:rFonts w:hint="eastAsia"/>
          <w:sz w:val="22"/>
          <w:szCs w:val="22"/>
        </w:rPr>
        <w:t>ö</w:t>
      </w:r>
      <w:r w:rsidRPr="0036556C">
        <w:rPr>
          <w:sz w:val="22"/>
          <w:szCs w:val="22"/>
        </w:rPr>
        <w:t>rt</w:t>
      </w:r>
      <w:r w:rsidRPr="0036556C">
        <w:rPr>
          <w:rFonts w:hint="eastAsia"/>
          <w:sz w:val="22"/>
          <w:szCs w:val="22"/>
        </w:rPr>
        <w:t>é</w:t>
      </w:r>
      <w:r w:rsidRPr="0036556C">
        <w:rPr>
          <w:sz w:val="22"/>
          <w:szCs w:val="22"/>
        </w:rPr>
        <w:t xml:space="preserve">nik: </w:t>
      </w:r>
      <w:hyperlink r:id="rId12" w:history="1">
        <w:r w:rsidRPr="0036556C">
          <w:rPr>
            <w:rStyle w:val="Hiperhivatkozs"/>
            <w:sz w:val="22"/>
            <w:szCs w:val="22"/>
          </w:rPr>
          <w:t>eukozbeszerzes@emmi.gov.hu</w:t>
        </w:r>
      </w:hyperlink>
      <w:r w:rsidRPr="0036556C">
        <w:rPr>
          <w:sz w:val="22"/>
          <w:szCs w:val="22"/>
        </w:rPr>
        <w:t>. A kapcsolattart</w:t>
      </w:r>
      <w:r w:rsidRPr="0036556C">
        <w:rPr>
          <w:rFonts w:hint="eastAsia"/>
          <w:sz w:val="22"/>
          <w:szCs w:val="22"/>
        </w:rPr>
        <w:t>á</w:t>
      </w:r>
      <w:r w:rsidRPr="0036556C">
        <w:rPr>
          <w:sz w:val="22"/>
          <w:szCs w:val="22"/>
        </w:rPr>
        <w:t>s  esetleges egy</w:t>
      </w:r>
      <w:r w:rsidRPr="0036556C">
        <w:rPr>
          <w:rFonts w:hint="eastAsia"/>
          <w:sz w:val="22"/>
          <w:szCs w:val="22"/>
        </w:rPr>
        <w:t>é</w:t>
      </w:r>
      <w:r w:rsidRPr="0036556C">
        <w:rPr>
          <w:sz w:val="22"/>
          <w:szCs w:val="22"/>
        </w:rPr>
        <w:t>b m</w:t>
      </w:r>
      <w:r w:rsidRPr="0036556C">
        <w:rPr>
          <w:rFonts w:hint="eastAsia"/>
          <w:sz w:val="22"/>
          <w:szCs w:val="22"/>
        </w:rPr>
        <w:t>ó</w:t>
      </w:r>
      <w:r w:rsidRPr="0036556C">
        <w:rPr>
          <w:sz w:val="22"/>
          <w:szCs w:val="22"/>
        </w:rPr>
        <w:t>dj</w:t>
      </w:r>
      <w:r w:rsidRPr="0036556C">
        <w:rPr>
          <w:rFonts w:hint="eastAsia"/>
          <w:sz w:val="22"/>
          <w:szCs w:val="22"/>
        </w:rPr>
        <w:t>á</w:t>
      </w:r>
      <w:r w:rsidRPr="0036556C">
        <w:rPr>
          <w:sz w:val="22"/>
          <w:szCs w:val="22"/>
        </w:rPr>
        <w:t>t, az egyedi megrendel</w:t>
      </w:r>
      <w:r w:rsidRPr="0036556C">
        <w:rPr>
          <w:rFonts w:hint="eastAsia"/>
          <w:sz w:val="22"/>
          <w:szCs w:val="22"/>
        </w:rPr>
        <w:t>é</w:t>
      </w:r>
      <w:r w:rsidRPr="0036556C">
        <w:rPr>
          <w:sz w:val="22"/>
          <w:szCs w:val="22"/>
        </w:rPr>
        <w:t>s, vagy k</w:t>
      </w:r>
      <w:r w:rsidRPr="0036556C">
        <w:rPr>
          <w:rFonts w:hint="eastAsia"/>
          <w:sz w:val="22"/>
          <w:szCs w:val="22"/>
        </w:rPr>
        <w:t>ü</w:t>
      </w:r>
      <w:r w:rsidRPr="0036556C">
        <w:rPr>
          <w:sz w:val="22"/>
          <w:szCs w:val="22"/>
        </w:rPr>
        <w:t>l</w:t>
      </w:r>
      <w:r w:rsidRPr="0036556C">
        <w:rPr>
          <w:rFonts w:hint="eastAsia"/>
          <w:sz w:val="22"/>
          <w:szCs w:val="22"/>
        </w:rPr>
        <w:t>ö</w:t>
      </w:r>
      <w:r w:rsidRPr="0036556C">
        <w:rPr>
          <w:sz w:val="22"/>
          <w:szCs w:val="22"/>
        </w:rPr>
        <w:t xml:space="preserve">n </w:t>
      </w:r>
      <w:r w:rsidRPr="0036556C">
        <w:rPr>
          <w:rFonts w:hint="eastAsia"/>
          <w:sz w:val="22"/>
          <w:szCs w:val="22"/>
        </w:rPr>
        <w:t>í</w:t>
      </w:r>
      <w:r w:rsidRPr="0036556C">
        <w:rPr>
          <w:sz w:val="22"/>
          <w:szCs w:val="22"/>
        </w:rPr>
        <w:t>r</w:t>
      </w:r>
      <w:r w:rsidRPr="0036556C">
        <w:rPr>
          <w:rFonts w:hint="eastAsia"/>
          <w:sz w:val="22"/>
          <w:szCs w:val="22"/>
        </w:rPr>
        <w:t>á</w:t>
      </w:r>
      <w:r w:rsidRPr="0036556C">
        <w:rPr>
          <w:sz w:val="22"/>
          <w:szCs w:val="22"/>
        </w:rPr>
        <w:t>sbeli t</w:t>
      </w:r>
      <w:r w:rsidRPr="0036556C">
        <w:rPr>
          <w:rFonts w:hint="eastAsia"/>
          <w:sz w:val="22"/>
          <w:szCs w:val="22"/>
        </w:rPr>
        <w:t>á</w:t>
      </w:r>
      <w:r w:rsidRPr="0036556C">
        <w:rPr>
          <w:sz w:val="22"/>
          <w:szCs w:val="22"/>
        </w:rPr>
        <w:t>j</w:t>
      </w:r>
      <w:r w:rsidRPr="0036556C">
        <w:rPr>
          <w:rFonts w:hint="eastAsia"/>
          <w:sz w:val="22"/>
          <w:szCs w:val="22"/>
        </w:rPr>
        <w:t>é</w:t>
      </w:r>
      <w:r w:rsidRPr="0036556C">
        <w:rPr>
          <w:sz w:val="22"/>
          <w:szCs w:val="22"/>
        </w:rPr>
        <w:t>koztat</w:t>
      </w:r>
      <w:r w:rsidRPr="0036556C">
        <w:rPr>
          <w:rFonts w:hint="eastAsia"/>
          <w:sz w:val="22"/>
          <w:szCs w:val="22"/>
        </w:rPr>
        <w:t>á</w:t>
      </w:r>
      <w:r w:rsidRPr="0036556C">
        <w:rPr>
          <w:sz w:val="22"/>
          <w:szCs w:val="22"/>
        </w:rPr>
        <w:t xml:space="preserve">s tartalmazza. </w:t>
      </w:r>
    </w:p>
    <w:p w:rsidR="004F7427" w:rsidRPr="0036556C" w:rsidRDefault="004F7427" w:rsidP="004F7427">
      <w:pPr>
        <w:widowControl w:val="0"/>
        <w:jc w:val="both"/>
        <w:outlineLvl w:val="0"/>
        <w:rPr>
          <w:b/>
          <w:sz w:val="22"/>
          <w:szCs w:val="22"/>
        </w:rPr>
      </w:pPr>
    </w:p>
    <w:p w:rsidR="004F7427" w:rsidRPr="0036556C" w:rsidRDefault="004F7427" w:rsidP="004F7427">
      <w:pPr>
        <w:widowControl w:val="0"/>
        <w:jc w:val="both"/>
        <w:outlineLvl w:val="0"/>
        <w:rPr>
          <w:sz w:val="22"/>
          <w:szCs w:val="22"/>
        </w:rPr>
      </w:pPr>
      <w:r w:rsidRPr="0036556C">
        <w:rPr>
          <w:b/>
          <w:sz w:val="22"/>
          <w:szCs w:val="22"/>
        </w:rPr>
        <w:t xml:space="preserve">6.14. </w:t>
      </w:r>
      <w:r w:rsidRPr="0036556C">
        <w:rPr>
          <w:sz w:val="22"/>
          <w:szCs w:val="22"/>
        </w:rPr>
        <w:t xml:space="preserve">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sor</w:t>
      </w:r>
      <w:r w:rsidRPr="0036556C">
        <w:rPr>
          <w:rFonts w:hint="eastAsia"/>
          <w:sz w:val="22"/>
          <w:szCs w:val="22"/>
        </w:rPr>
        <w:t>á</w:t>
      </w:r>
      <w:r w:rsidRPr="0036556C">
        <w:rPr>
          <w:sz w:val="22"/>
          <w:szCs w:val="22"/>
        </w:rPr>
        <w:t>n, az egy</w:t>
      </w:r>
      <w:r w:rsidRPr="0036556C">
        <w:rPr>
          <w:rFonts w:hint="eastAsia"/>
          <w:sz w:val="22"/>
          <w:szCs w:val="22"/>
        </w:rPr>
        <w:t>ü</w:t>
      </w:r>
      <w:r w:rsidRPr="0036556C">
        <w:rPr>
          <w:sz w:val="22"/>
          <w:szCs w:val="22"/>
        </w:rPr>
        <w:t>ttm</w:t>
      </w:r>
      <w:r w:rsidRPr="0036556C">
        <w:rPr>
          <w:rFonts w:hint="eastAsia"/>
          <w:sz w:val="22"/>
          <w:szCs w:val="22"/>
        </w:rPr>
        <w:t>ű</w:t>
      </w:r>
      <w:r w:rsidRPr="0036556C">
        <w:rPr>
          <w:sz w:val="22"/>
          <w:szCs w:val="22"/>
        </w:rPr>
        <w:t>k</w:t>
      </w:r>
      <w:r w:rsidRPr="0036556C">
        <w:rPr>
          <w:rFonts w:hint="eastAsia"/>
          <w:sz w:val="22"/>
          <w:szCs w:val="22"/>
        </w:rPr>
        <w:t>ö</w:t>
      </w:r>
      <w:r w:rsidRPr="0036556C">
        <w:rPr>
          <w:sz w:val="22"/>
          <w:szCs w:val="22"/>
        </w:rPr>
        <w:t>d</w:t>
      </w:r>
      <w:r w:rsidRPr="0036556C">
        <w:rPr>
          <w:rFonts w:hint="eastAsia"/>
          <w:sz w:val="22"/>
          <w:szCs w:val="22"/>
        </w:rPr>
        <w:t>é</w:t>
      </w:r>
      <w:r w:rsidRPr="0036556C">
        <w:rPr>
          <w:sz w:val="22"/>
          <w:szCs w:val="22"/>
        </w:rPr>
        <w:t>si 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 k</w:t>
      </w:r>
      <w:r w:rsidRPr="0036556C">
        <w:rPr>
          <w:rFonts w:hint="eastAsia"/>
          <w:sz w:val="22"/>
          <w:szCs w:val="22"/>
        </w:rPr>
        <w:t>ö</w:t>
      </w:r>
      <w:r w:rsidRPr="0036556C">
        <w:rPr>
          <w:sz w:val="22"/>
          <w:szCs w:val="22"/>
        </w:rPr>
        <w:t>r</w:t>
      </w:r>
      <w:r w:rsidRPr="0036556C">
        <w:rPr>
          <w:rFonts w:hint="eastAsia"/>
          <w:sz w:val="22"/>
          <w:szCs w:val="22"/>
        </w:rPr>
        <w:t>é</w:t>
      </w:r>
      <w:r w:rsidRPr="0036556C">
        <w:rPr>
          <w:sz w:val="22"/>
          <w:szCs w:val="22"/>
        </w:rPr>
        <w:t>ben a felek r</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r</w:t>
      </w:r>
      <w:r w:rsidRPr="0036556C">
        <w:rPr>
          <w:rFonts w:hint="eastAsia"/>
          <w:sz w:val="22"/>
          <w:szCs w:val="22"/>
        </w:rPr>
        <w:t>ő</w:t>
      </w:r>
      <w:r w:rsidRPr="0036556C">
        <w:rPr>
          <w:sz w:val="22"/>
          <w:szCs w:val="22"/>
        </w:rPr>
        <w:t>l kapcsolattart</w:t>
      </w:r>
      <w:r w:rsidRPr="0036556C">
        <w:rPr>
          <w:rFonts w:hint="eastAsia"/>
          <w:sz w:val="22"/>
          <w:szCs w:val="22"/>
        </w:rPr>
        <w:t>á</w:t>
      </w:r>
      <w:r w:rsidRPr="0036556C">
        <w:rPr>
          <w:sz w:val="22"/>
          <w:szCs w:val="22"/>
        </w:rPr>
        <w:t>sra jogosult szem</w:t>
      </w:r>
      <w:r w:rsidRPr="0036556C">
        <w:rPr>
          <w:rFonts w:hint="eastAsia"/>
          <w:sz w:val="22"/>
          <w:szCs w:val="22"/>
        </w:rPr>
        <w:t>é</w:t>
      </w:r>
      <w:r w:rsidRPr="0036556C">
        <w:rPr>
          <w:sz w:val="22"/>
          <w:szCs w:val="22"/>
        </w:rPr>
        <w:t>lyek:</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a)</w:t>
      </w:r>
      <w:r w:rsidRPr="0036556C">
        <w:rPr>
          <w:sz w:val="22"/>
          <w:szCs w:val="22"/>
        </w:rPr>
        <w:t xml:space="preserve"> </w:t>
      </w:r>
      <w:r w:rsidRPr="0036556C">
        <w:rPr>
          <w:sz w:val="22"/>
          <w:szCs w:val="22"/>
          <w:u w:val="single"/>
        </w:rPr>
        <w:t>Megb</w:t>
      </w:r>
      <w:r w:rsidRPr="0036556C">
        <w:rPr>
          <w:rFonts w:hint="eastAsia"/>
          <w:sz w:val="22"/>
          <w:szCs w:val="22"/>
          <w:u w:val="single"/>
        </w:rPr>
        <w:t>í</w:t>
      </w:r>
      <w:r w:rsidRPr="0036556C">
        <w:rPr>
          <w:sz w:val="22"/>
          <w:szCs w:val="22"/>
          <w:u w:val="single"/>
        </w:rPr>
        <w:t>z</w:t>
      </w:r>
      <w:r w:rsidRPr="0036556C">
        <w:rPr>
          <w:rFonts w:hint="eastAsia"/>
          <w:sz w:val="22"/>
          <w:szCs w:val="22"/>
          <w:u w:val="single"/>
        </w:rPr>
        <w:t>ó</w:t>
      </w:r>
      <w:r w:rsidRPr="0036556C">
        <w:rPr>
          <w:sz w:val="22"/>
          <w:szCs w:val="22"/>
          <w:u w:val="single"/>
        </w:rPr>
        <w:t xml:space="preserve"> r</w:t>
      </w:r>
      <w:r w:rsidRPr="0036556C">
        <w:rPr>
          <w:rFonts w:hint="eastAsia"/>
          <w:sz w:val="22"/>
          <w:szCs w:val="22"/>
          <w:u w:val="single"/>
        </w:rPr>
        <w:t>é</w:t>
      </w:r>
      <w:r w:rsidRPr="0036556C">
        <w:rPr>
          <w:sz w:val="22"/>
          <w:szCs w:val="22"/>
          <w:u w:val="single"/>
        </w:rPr>
        <w:t>sz</w:t>
      </w:r>
      <w:r w:rsidRPr="0036556C">
        <w:rPr>
          <w:rFonts w:hint="eastAsia"/>
          <w:sz w:val="22"/>
          <w:szCs w:val="22"/>
          <w:u w:val="single"/>
        </w:rPr>
        <w:t>é</w:t>
      </w:r>
      <w:r w:rsidRPr="0036556C">
        <w:rPr>
          <w:sz w:val="22"/>
          <w:szCs w:val="22"/>
          <w:u w:val="single"/>
        </w:rPr>
        <w:t>r</w:t>
      </w:r>
      <w:r w:rsidRPr="0036556C">
        <w:rPr>
          <w:rFonts w:hint="eastAsia"/>
          <w:sz w:val="22"/>
          <w:szCs w:val="22"/>
          <w:u w:val="single"/>
        </w:rPr>
        <w:t>ő</w:t>
      </w:r>
      <w:r w:rsidRPr="0036556C">
        <w:rPr>
          <w:sz w:val="22"/>
          <w:szCs w:val="22"/>
          <w:u w:val="single"/>
        </w:rPr>
        <w:t>l:</w:t>
      </w:r>
      <w:r w:rsidRPr="0036556C">
        <w:rPr>
          <w:sz w:val="22"/>
          <w:szCs w:val="22"/>
        </w:rPr>
        <w:t xml:space="preserve"> </w:t>
      </w:r>
      <w:r w:rsidR="00546F8B">
        <w:rPr>
          <w:sz w:val="22"/>
          <w:szCs w:val="22"/>
        </w:rPr>
        <w:t>…………..</w:t>
      </w:r>
      <w:r w:rsidRPr="0036556C">
        <w:rPr>
          <w:sz w:val="22"/>
          <w:szCs w:val="22"/>
        </w:rPr>
        <w:t xml:space="preserve"> vagy az </w:t>
      </w:r>
      <w:r w:rsidRPr="0036556C">
        <w:rPr>
          <w:rFonts w:hint="eastAsia"/>
          <w:sz w:val="22"/>
          <w:szCs w:val="22"/>
        </w:rPr>
        <w:t>á</w:t>
      </w:r>
      <w:r w:rsidRPr="0036556C">
        <w:rPr>
          <w:sz w:val="22"/>
          <w:szCs w:val="22"/>
        </w:rPr>
        <w:t>ltala meghatalmazott szem</w:t>
      </w:r>
      <w:r w:rsidRPr="0036556C">
        <w:rPr>
          <w:rFonts w:hint="eastAsia"/>
          <w:sz w:val="22"/>
          <w:szCs w:val="22"/>
        </w:rPr>
        <w:t>é</w:t>
      </w:r>
      <w:r w:rsidRPr="0036556C">
        <w:rPr>
          <w:sz w:val="22"/>
          <w:szCs w:val="22"/>
        </w:rPr>
        <w:t>ly;</w:t>
      </w:r>
    </w:p>
    <w:p w:rsidR="004F7427" w:rsidRPr="0036556C" w:rsidRDefault="004F7427" w:rsidP="004F7427">
      <w:pPr>
        <w:widowControl w:val="0"/>
        <w:jc w:val="both"/>
        <w:rPr>
          <w:sz w:val="22"/>
          <w:szCs w:val="22"/>
        </w:rPr>
      </w:pPr>
      <w:r w:rsidRPr="0036556C">
        <w:rPr>
          <w:sz w:val="22"/>
          <w:szCs w:val="22"/>
        </w:rPr>
        <w:t xml:space="preserve">Telefon: </w:t>
      </w:r>
    </w:p>
    <w:p w:rsidR="004F7427" w:rsidRPr="0036556C" w:rsidRDefault="004F7427" w:rsidP="004F7427">
      <w:pPr>
        <w:widowControl w:val="0"/>
        <w:jc w:val="both"/>
        <w:rPr>
          <w:sz w:val="22"/>
          <w:szCs w:val="22"/>
        </w:rPr>
      </w:pPr>
      <w:r w:rsidRPr="0036556C">
        <w:rPr>
          <w:sz w:val="22"/>
          <w:szCs w:val="22"/>
        </w:rPr>
        <w:t xml:space="preserve">E-mail: </w:t>
      </w:r>
    </w:p>
    <w:p w:rsidR="004F7427" w:rsidRPr="0036556C" w:rsidRDefault="004F7427" w:rsidP="004F7427">
      <w:pPr>
        <w:widowControl w:val="0"/>
        <w:jc w:val="both"/>
        <w:rPr>
          <w:sz w:val="22"/>
          <w:szCs w:val="22"/>
        </w:rPr>
      </w:pPr>
    </w:p>
    <w:p w:rsidR="004F7427" w:rsidRPr="0036556C" w:rsidRDefault="004F7427" w:rsidP="004F7427">
      <w:pPr>
        <w:widowControl w:val="0"/>
        <w:jc w:val="both"/>
        <w:rPr>
          <w:b/>
          <w:sz w:val="22"/>
          <w:szCs w:val="22"/>
        </w:rPr>
      </w:pPr>
      <w:r w:rsidRPr="0036556C">
        <w:rPr>
          <w:b/>
          <w:sz w:val="22"/>
          <w:szCs w:val="22"/>
        </w:rPr>
        <w:t>b)</w:t>
      </w:r>
      <w:r w:rsidRPr="0036556C">
        <w:rPr>
          <w:sz w:val="22"/>
          <w:szCs w:val="22"/>
        </w:rPr>
        <w:t xml:space="preserve"> </w:t>
      </w:r>
      <w:r w:rsidRPr="0036556C">
        <w:rPr>
          <w:sz w:val="22"/>
          <w:szCs w:val="22"/>
          <w:u w:val="single"/>
        </w:rPr>
        <w:t>Megb</w:t>
      </w:r>
      <w:r w:rsidRPr="0036556C">
        <w:rPr>
          <w:rFonts w:hint="eastAsia"/>
          <w:sz w:val="22"/>
          <w:szCs w:val="22"/>
          <w:u w:val="single"/>
        </w:rPr>
        <w:t>í</w:t>
      </w:r>
      <w:r w:rsidRPr="0036556C">
        <w:rPr>
          <w:sz w:val="22"/>
          <w:szCs w:val="22"/>
          <w:u w:val="single"/>
        </w:rPr>
        <w:t>zott r</w:t>
      </w:r>
      <w:r w:rsidRPr="0036556C">
        <w:rPr>
          <w:rFonts w:hint="eastAsia"/>
          <w:sz w:val="22"/>
          <w:szCs w:val="22"/>
          <w:u w:val="single"/>
        </w:rPr>
        <w:t>é</w:t>
      </w:r>
      <w:r w:rsidRPr="0036556C">
        <w:rPr>
          <w:sz w:val="22"/>
          <w:szCs w:val="22"/>
          <w:u w:val="single"/>
        </w:rPr>
        <w:t>sz</w:t>
      </w:r>
      <w:r w:rsidRPr="0036556C">
        <w:rPr>
          <w:rFonts w:hint="eastAsia"/>
          <w:sz w:val="22"/>
          <w:szCs w:val="22"/>
          <w:u w:val="single"/>
        </w:rPr>
        <w:t>é</w:t>
      </w:r>
      <w:r w:rsidRPr="0036556C">
        <w:rPr>
          <w:sz w:val="22"/>
          <w:szCs w:val="22"/>
          <w:u w:val="single"/>
        </w:rPr>
        <w:t>r</w:t>
      </w:r>
      <w:r w:rsidRPr="0036556C">
        <w:rPr>
          <w:rFonts w:hint="eastAsia"/>
          <w:sz w:val="22"/>
          <w:szCs w:val="22"/>
          <w:u w:val="single"/>
        </w:rPr>
        <w:t>ő</w:t>
      </w:r>
      <w:r w:rsidRPr="0036556C">
        <w:rPr>
          <w:sz w:val="22"/>
          <w:szCs w:val="22"/>
          <w:u w:val="single"/>
        </w:rPr>
        <w:t>l:</w:t>
      </w:r>
      <w:r w:rsidRPr="0036556C">
        <w:rPr>
          <w:sz w:val="22"/>
          <w:szCs w:val="22"/>
        </w:rPr>
        <w:t xml:space="preserve"> </w:t>
      </w:r>
      <w:r w:rsidRPr="0036556C">
        <w:rPr>
          <w:rFonts w:hint="eastAsia"/>
          <w:sz w:val="22"/>
          <w:szCs w:val="22"/>
        </w:rPr>
        <w:t>………………………………</w:t>
      </w:r>
    </w:p>
    <w:p w:rsidR="004F7427" w:rsidRPr="0036556C" w:rsidRDefault="004F7427" w:rsidP="004F7427">
      <w:pPr>
        <w:widowControl w:val="0"/>
        <w:jc w:val="both"/>
        <w:rPr>
          <w:sz w:val="22"/>
          <w:szCs w:val="22"/>
        </w:rPr>
      </w:pPr>
      <w:r w:rsidRPr="0036556C">
        <w:rPr>
          <w:sz w:val="22"/>
          <w:szCs w:val="22"/>
        </w:rPr>
        <w:t>Telefon:</w:t>
      </w:r>
    </w:p>
    <w:p w:rsidR="004F7427" w:rsidRPr="0036556C" w:rsidRDefault="004F7427" w:rsidP="004F7427">
      <w:pPr>
        <w:widowControl w:val="0"/>
        <w:jc w:val="both"/>
        <w:rPr>
          <w:sz w:val="22"/>
          <w:szCs w:val="22"/>
        </w:rPr>
      </w:pPr>
      <w:r w:rsidRPr="0036556C">
        <w:rPr>
          <w:sz w:val="22"/>
          <w:szCs w:val="22"/>
        </w:rPr>
        <w:t xml:space="preserve">E-mail: </w:t>
      </w:r>
    </w:p>
    <w:p w:rsidR="004F7427" w:rsidRPr="0036556C" w:rsidRDefault="004F7427" w:rsidP="004F7427">
      <w:pPr>
        <w:widowControl w:val="0"/>
        <w:jc w:val="both"/>
        <w:rPr>
          <w:sz w:val="22"/>
          <w:szCs w:val="22"/>
        </w:rPr>
      </w:pPr>
    </w:p>
    <w:p w:rsidR="00F167A5" w:rsidRDefault="004F7427" w:rsidP="004F7427">
      <w:pPr>
        <w:jc w:val="both"/>
        <w:rPr>
          <w:sz w:val="22"/>
          <w:szCs w:val="22"/>
        </w:rPr>
      </w:pPr>
      <w:r w:rsidRPr="0036556C">
        <w:rPr>
          <w:b/>
          <w:sz w:val="22"/>
          <w:szCs w:val="22"/>
        </w:rPr>
        <w:t>6.15.</w:t>
      </w:r>
      <w:r w:rsidRPr="0036556C">
        <w:rPr>
          <w:b/>
          <w:sz w:val="22"/>
          <w:szCs w:val="22"/>
        </w:rPr>
        <w:tab/>
      </w:r>
      <w:r w:rsidRPr="0036556C">
        <w:rPr>
          <w:sz w:val="22"/>
          <w:szCs w:val="22"/>
        </w:rPr>
        <w:t>A Megb</w:t>
      </w:r>
      <w:r w:rsidRPr="0036556C">
        <w:rPr>
          <w:rFonts w:hint="eastAsia"/>
          <w:sz w:val="22"/>
          <w:szCs w:val="22"/>
        </w:rPr>
        <w:t>í</w:t>
      </w:r>
      <w:r w:rsidRPr="0036556C">
        <w:rPr>
          <w:sz w:val="22"/>
          <w:szCs w:val="22"/>
        </w:rPr>
        <w:t>zott</w:t>
      </w:r>
      <w:r w:rsidRPr="0036556C">
        <w:rPr>
          <w:rFonts w:eastAsia="Calibri"/>
          <w:iCs/>
          <w:sz w:val="22"/>
          <w:szCs w:val="22"/>
          <w:lang w:eastAsia="en-US"/>
        </w:rPr>
        <w:t xml:space="preserve"> </w:t>
      </w:r>
      <w:r w:rsidRPr="0036556C">
        <w:rPr>
          <w:sz w:val="22"/>
          <w:szCs w:val="22"/>
        </w:rPr>
        <w:t>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get v</w:t>
      </w:r>
      <w:r w:rsidRPr="0036556C">
        <w:rPr>
          <w:rFonts w:hint="eastAsia"/>
          <w:sz w:val="22"/>
          <w:szCs w:val="22"/>
        </w:rPr>
        <w:t>á</w:t>
      </w:r>
      <w:r w:rsidRPr="0036556C">
        <w:rPr>
          <w:sz w:val="22"/>
          <w:szCs w:val="22"/>
        </w:rPr>
        <w:t>llal arra, nem fizethet, illetve sz</w:t>
      </w:r>
      <w:r w:rsidRPr="0036556C">
        <w:rPr>
          <w:rFonts w:hint="eastAsia"/>
          <w:sz w:val="22"/>
          <w:szCs w:val="22"/>
        </w:rPr>
        <w:t>á</w:t>
      </w:r>
      <w:r w:rsidRPr="0036556C">
        <w:rPr>
          <w:sz w:val="22"/>
          <w:szCs w:val="22"/>
        </w:rPr>
        <w:t xml:space="preserve">molhat el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vel </w:t>
      </w:r>
      <w:r w:rsidRPr="0036556C">
        <w:rPr>
          <w:rFonts w:hint="eastAsia"/>
          <w:sz w:val="22"/>
          <w:szCs w:val="22"/>
        </w:rPr>
        <w:t>ö</w:t>
      </w:r>
      <w:r w:rsidRPr="0036556C">
        <w:rPr>
          <w:sz w:val="22"/>
          <w:szCs w:val="22"/>
        </w:rPr>
        <w:t>sszef</w:t>
      </w:r>
      <w:r w:rsidRPr="0036556C">
        <w:rPr>
          <w:rFonts w:hint="eastAsia"/>
          <w:sz w:val="22"/>
          <w:szCs w:val="22"/>
        </w:rPr>
        <w:t>ü</w:t>
      </w:r>
      <w:r w:rsidRPr="0036556C">
        <w:rPr>
          <w:sz w:val="22"/>
          <w:szCs w:val="22"/>
        </w:rPr>
        <w:t>gg</w:t>
      </w:r>
      <w:r w:rsidRPr="0036556C">
        <w:rPr>
          <w:rFonts w:hint="eastAsia"/>
          <w:sz w:val="22"/>
          <w:szCs w:val="22"/>
        </w:rPr>
        <w:t>é</w:t>
      </w:r>
      <w:r w:rsidRPr="0036556C">
        <w:rPr>
          <w:sz w:val="22"/>
          <w:szCs w:val="22"/>
        </w:rPr>
        <w:t>sben olyan k</w:t>
      </w:r>
      <w:r w:rsidRPr="0036556C">
        <w:rPr>
          <w:rFonts w:hint="eastAsia"/>
          <w:sz w:val="22"/>
          <w:szCs w:val="22"/>
        </w:rPr>
        <w:t>ö</w:t>
      </w:r>
      <w:r w:rsidRPr="0036556C">
        <w:rPr>
          <w:sz w:val="22"/>
          <w:szCs w:val="22"/>
        </w:rPr>
        <w:t>lts</w:t>
      </w:r>
      <w:r w:rsidRPr="0036556C">
        <w:rPr>
          <w:rFonts w:hint="eastAsia"/>
          <w:sz w:val="22"/>
          <w:szCs w:val="22"/>
        </w:rPr>
        <w:t>é</w:t>
      </w:r>
      <w:r w:rsidRPr="0036556C">
        <w:rPr>
          <w:sz w:val="22"/>
          <w:szCs w:val="22"/>
        </w:rPr>
        <w:t xml:space="preserve">geket, amelyek a Kbt. 62. </w:t>
      </w:r>
      <w:r w:rsidRPr="0036556C">
        <w:rPr>
          <w:rFonts w:hint="eastAsia"/>
          <w:sz w:val="22"/>
          <w:szCs w:val="22"/>
        </w:rPr>
        <w:t>§</w:t>
      </w:r>
      <w:r w:rsidRPr="0036556C">
        <w:rPr>
          <w:sz w:val="22"/>
          <w:szCs w:val="22"/>
        </w:rPr>
        <w:t xml:space="preserve"> (1) bekezd</w:t>
      </w:r>
      <w:r w:rsidRPr="0036556C">
        <w:rPr>
          <w:rFonts w:hint="eastAsia"/>
          <w:sz w:val="22"/>
          <w:szCs w:val="22"/>
        </w:rPr>
        <w:t>é</w:t>
      </w:r>
      <w:r w:rsidRPr="0036556C">
        <w:rPr>
          <w:sz w:val="22"/>
          <w:szCs w:val="22"/>
        </w:rPr>
        <w:t xml:space="preserve">s k) pont </w:t>
      </w:r>
      <w:proofErr w:type="spellStart"/>
      <w:r w:rsidRPr="0036556C">
        <w:rPr>
          <w:sz w:val="22"/>
          <w:szCs w:val="22"/>
        </w:rPr>
        <w:t>ka</w:t>
      </w:r>
      <w:proofErr w:type="spellEnd"/>
      <w:r w:rsidRPr="0036556C">
        <w:rPr>
          <w:sz w:val="22"/>
          <w:szCs w:val="22"/>
        </w:rPr>
        <w:t>)</w:t>
      </w:r>
      <w:proofErr w:type="spellStart"/>
      <w:r w:rsidRPr="0036556C">
        <w:rPr>
          <w:sz w:val="22"/>
          <w:szCs w:val="22"/>
        </w:rPr>
        <w:t>-kb</w:t>
      </w:r>
      <w:proofErr w:type="spellEnd"/>
      <w:r w:rsidRPr="0036556C">
        <w:rPr>
          <w:sz w:val="22"/>
          <w:szCs w:val="22"/>
        </w:rPr>
        <w:t>) alpontja szerinti felt</w:t>
      </w:r>
      <w:r w:rsidRPr="0036556C">
        <w:rPr>
          <w:rFonts w:hint="eastAsia"/>
          <w:sz w:val="22"/>
          <w:szCs w:val="22"/>
        </w:rPr>
        <w:t>é</w:t>
      </w:r>
      <w:r w:rsidRPr="0036556C">
        <w:rPr>
          <w:sz w:val="22"/>
          <w:szCs w:val="22"/>
        </w:rPr>
        <w:t>teleknek nem megfelel</w:t>
      </w:r>
      <w:r w:rsidRPr="0036556C">
        <w:rPr>
          <w:rFonts w:hint="eastAsia"/>
          <w:sz w:val="22"/>
          <w:szCs w:val="22"/>
        </w:rPr>
        <w:t>ő</w:t>
      </w:r>
      <w:r w:rsidRPr="0036556C">
        <w:rPr>
          <w:sz w:val="22"/>
          <w:szCs w:val="22"/>
        </w:rPr>
        <w:t xml:space="preserve"> t</w:t>
      </w:r>
      <w:r w:rsidRPr="0036556C">
        <w:rPr>
          <w:rFonts w:hint="eastAsia"/>
          <w:sz w:val="22"/>
          <w:szCs w:val="22"/>
        </w:rPr>
        <w:t>á</w:t>
      </w:r>
      <w:r w:rsidRPr="0036556C">
        <w:rPr>
          <w:sz w:val="22"/>
          <w:szCs w:val="22"/>
        </w:rPr>
        <w:t>rsas</w:t>
      </w:r>
      <w:r w:rsidRPr="0036556C">
        <w:rPr>
          <w:rFonts w:hint="eastAsia"/>
          <w:sz w:val="22"/>
          <w:szCs w:val="22"/>
        </w:rPr>
        <w:t>á</w:t>
      </w:r>
      <w:r w:rsidRPr="0036556C">
        <w:rPr>
          <w:sz w:val="22"/>
          <w:szCs w:val="22"/>
        </w:rPr>
        <w:t>g tekintet</w:t>
      </w:r>
      <w:r w:rsidRPr="0036556C">
        <w:rPr>
          <w:rFonts w:hint="eastAsia"/>
          <w:sz w:val="22"/>
          <w:szCs w:val="22"/>
        </w:rPr>
        <w:t>é</w:t>
      </w:r>
      <w:r w:rsidRPr="0036556C">
        <w:rPr>
          <w:sz w:val="22"/>
          <w:szCs w:val="22"/>
        </w:rPr>
        <w:t>ben mer</w:t>
      </w:r>
      <w:r w:rsidRPr="0036556C">
        <w:rPr>
          <w:rFonts w:hint="eastAsia"/>
          <w:sz w:val="22"/>
          <w:szCs w:val="22"/>
        </w:rPr>
        <w:t>ü</w:t>
      </w:r>
      <w:r w:rsidRPr="0036556C">
        <w:rPr>
          <w:sz w:val="22"/>
          <w:szCs w:val="22"/>
        </w:rPr>
        <w:t xml:space="preserve">lnek fel, </w:t>
      </w:r>
      <w:r w:rsidRPr="0036556C">
        <w:rPr>
          <w:rFonts w:hint="eastAsia"/>
          <w:sz w:val="22"/>
          <w:szCs w:val="22"/>
        </w:rPr>
        <w:t>é</w:t>
      </w:r>
      <w:r w:rsidRPr="0036556C">
        <w:rPr>
          <w:sz w:val="22"/>
          <w:szCs w:val="22"/>
        </w:rPr>
        <w:t>s amelyek a Megb</w:t>
      </w:r>
      <w:r w:rsidRPr="0036556C">
        <w:rPr>
          <w:rFonts w:hint="eastAsia"/>
          <w:sz w:val="22"/>
          <w:szCs w:val="22"/>
        </w:rPr>
        <w:t>í</w:t>
      </w:r>
      <w:r w:rsidRPr="0036556C">
        <w:rPr>
          <w:sz w:val="22"/>
          <w:szCs w:val="22"/>
        </w:rPr>
        <w:t>zott ad</w:t>
      </w:r>
      <w:r w:rsidRPr="0036556C">
        <w:rPr>
          <w:rFonts w:hint="eastAsia"/>
          <w:sz w:val="22"/>
          <w:szCs w:val="22"/>
        </w:rPr>
        <w:t>ó</w:t>
      </w:r>
      <w:r w:rsidRPr="0036556C">
        <w:rPr>
          <w:sz w:val="22"/>
          <w:szCs w:val="22"/>
        </w:rPr>
        <w:t>k</w:t>
      </w:r>
      <w:r w:rsidRPr="0036556C">
        <w:rPr>
          <w:rFonts w:hint="eastAsia"/>
          <w:sz w:val="22"/>
          <w:szCs w:val="22"/>
        </w:rPr>
        <w:t>ö</w:t>
      </w:r>
      <w:r w:rsidRPr="0036556C">
        <w:rPr>
          <w:sz w:val="22"/>
          <w:szCs w:val="22"/>
        </w:rPr>
        <w:t>teles j</w:t>
      </w:r>
      <w:r w:rsidRPr="0036556C">
        <w:rPr>
          <w:rFonts w:hint="eastAsia"/>
          <w:sz w:val="22"/>
          <w:szCs w:val="22"/>
        </w:rPr>
        <w:t>ö</w:t>
      </w:r>
      <w:r w:rsidRPr="0036556C">
        <w:rPr>
          <w:sz w:val="22"/>
          <w:szCs w:val="22"/>
        </w:rPr>
        <w:t>vedelm</w:t>
      </w:r>
      <w:r w:rsidRPr="0036556C">
        <w:rPr>
          <w:rFonts w:hint="eastAsia"/>
          <w:sz w:val="22"/>
          <w:szCs w:val="22"/>
        </w:rPr>
        <w:t>é</w:t>
      </w:r>
      <w:r w:rsidRPr="0036556C">
        <w:rPr>
          <w:sz w:val="22"/>
          <w:szCs w:val="22"/>
        </w:rPr>
        <w:t>nek cs</w:t>
      </w:r>
      <w:r w:rsidRPr="0036556C">
        <w:rPr>
          <w:rFonts w:hint="eastAsia"/>
          <w:sz w:val="22"/>
          <w:szCs w:val="22"/>
        </w:rPr>
        <w:t>ö</w:t>
      </w:r>
      <w:r w:rsidRPr="0036556C">
        <w:rPr>
          <w:sz w:val="22"/>
          <w:szCs w:val="22"/>
        </w:rPr>
        <w:t>kkent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re alkalmasak. A Megb</w:t>
      </w:r>
      <w:r w:rsidRPr="0036556C">
        <w:rPr>
          <w:rFonts w:hint="eastAsia"/>
          <w:sz w:val="22"/>
          <w:szCs w:val="22"/>
        </w:rPr>
        <w:t>í</w:t>
      </w:r>
      <w:r w:rsidRPr="0036556C">
        <w:rPr>
          <w:sz w:val="22"/>
          <w:szCs w:val="22"/>
        </w:rPr>
        <w:t>zott k</w:t>
      </w:r>
      <w:r w:rsidRPr="0036556C">
        <w:rPr>
          <w:rFonts w:hint="eastAsia"/>
          <w:sz w:val="22"/>
          <w:szCs w:val="22"/>
        </w:rPr>
        <w:t>ö</w:t>
      </w:r>
      <w:r w:rsidRPr="0036556C">
        <w:rPr>
          <w:sz w:val="22"/>
          <w:szCs w:val="22"/>
        </w:rPr>
        <w:t>telezi mag</w:t>
      </w:r>
      <w:r w:rsidRPr="0036556C">
        <w:rPr>
          <w:rFonts w:hint="eastAsia"/>
          <w:sz w:val="22"/>
          <w:szCs w:val="22"/>
        </w:rPr>
        <w:t>á</w:t>
      </w:r>
      <w:r w:rsidRPr="0036556C">
        <w:rPr>
          <w:sz w:val="22"/>
          <w:szCs w:val="22"/>
        </w:rPr>
        <w:t>t tov</w:t>
      </w:r>
      <w:r w:rsidRPr="0036556C">
        <w:rPr>
          <w:rFonts w:hint="eastAsia"/>
          <w:sz w:val="22"/>
          <w:szCs w:val="22"/>
        </w:rPr>
        <w:t>á</w:t>
      </w:r>
      <w:r w:rsidRPr="0036556C">
        <w:rPr>
          <w:sz w:val="22"/>
          <w:szCs w:val="22"/>
        </w:rPr>
        <w:t>bb</w:t>
      </w:r>
      <w:r w:rsidRPr="0036556C">
        <w:rPr>
          <w:rFonts w:hint="eastAsia"/>
          <w:sz w:val="22"/>
          <w:szCs w:val="22"/>
        </w:rPr>
        <w:t>á</w:t>
      </w:r>
      <w:r w:rsidRPr="0036556C">
        <w:rPr>
          <w:sz w:val="22"/>
          <w:szCs w:val="22"/>
        </w:rPr>
        <w:t>, hogy a</w:t>
      </w:r>
      <w:r w:rsidR="003053D0">
        <w:rPr>
          <w:sz w:val="22"/>
          <w:szCs w:val="22"/>
        </w:rPr>
        <w:t xml:space="preserve"> 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nek teljes id</w:t>
      </w:r>
      <w:r w:rsidRPr="0036556C">
        <w:rPr>
          <w:rFonts w:hint="eastAsia"/>
          <w:sz w:val="22"/>
          <w:szCs w:val="22"/>
        </w:rPr>
        <w:t>ő</w:t>
      </w:r>
      <w:r w:rsidRPr="0036556C">
        <w:rPr>
          <w:sz w:val="22"/>
          <w:szCs w:val="22"/>
        </w:rPr>
        <w:t>tartama alatt tulajdonosi szerkezet</w:t>
      </w:r>
      <w:r w:rsidRPr="0036556C">
        <w:rPr>
          <w:rFonts w:hint="eastAsia"/>
          <w:sz w:val="22"/>
          <w:szCs w:val="22"/>
        </w:rPr>
        <w:t>é</w:t>
      </w:r>
      <w:r w:rsidRPr="0036556C">
        <w:rPr>
          <w:sz w:val="22"/>
          <w:szCs w:val="22"/>
        </w:rPr>
        <w:t>t az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sz</w:t>
      </w:r>
      <w:r w:rsidRPr="0036556C">
        <w:rPr>
          <w:rFonts w:hint="eastAsia"/>
          <w:sz w:val="22"/>
          <w:szCs w:val="22"/>
        </w:rPr>
        <w:t>á</w:t>
      </w:r>
      <w:r w:rsidRPr="0036556C">
        <w:rPr>
          <w:sz w:val="22"/>
          <w:szCs w:val="22"/>
        </w:rPr>
        <w:t>m</w:t>
      </w:r>
      <w:r w:rsidRPr="0036556C">
        <w:rPr>
          <w:rFonts w:hint="eastAsia"/>
          <w:sz w:val="22"/>
          <w:szCs w:val="22"/>
        </w:rPr>
        <w:t>á</w:t>
      </w:r>
      <w:r w:rsidRPr="0036556C">
        <w:rPr>
          <w:sz w:val="22"/>
          <w:szCs w:val="22"/>
        </w:rPr>
        <w:t>ra megismerhet</w:t>
      </w:r>
      <w:r w:rsidRPr="0036556C">
        <w:rPr>
          <w:rFonts w:hint="eastAsia"/>
          <w:sz w:val="22"/>
          <w:szCs w:val="22"/>
        </w:rPr>
        <w:t>ő</w:t>
      </w:r>
      <w:r w:rsidRPr="0036556C">
        <w:rPr>
          <w:sz w:val="22"/>
          <w:szCs w:val="22"/>
        </w:rPr>
        <w:t>v</w:t>
      </w:r>
      <w:r w:rsidRPr="0036556C">
        <w:rPr>
          <w:rFonts w:hint="eastAsia"/>
          <w:sz w:val="22"/>
          <w:szCs w:val="22"/>
        </w:rPr>
        <w:t>é</w:t>
      </w:r>
      <w:r w:rsidRPr="0036556C">
        <w:rPr>
          <w:sz w:val="22"/>
          <w:szCs w:val="22"/>
        </w:rPr>
        <w:t xml:space="preserve"> teszi </w:t>
      </w:r>
      <w:r w:rsidRPr="0036556C">
        <w:rPr>
          <w:rFonts w:hint="eastAsia"/>
          <w:sz w:val="22"/>
          <w:szCs w:val="22"/>
        </w:rPr>
        <w:t>é</w:t>
      </w:r>
      <w:r w:rsidRPr="0036556C">
        <w:rPr>
          <w:sz w:val="22"/>
          <w:szCs w:val="22"/>
        </w:rPr>
        <w:t xml:space="preserve">s a Kbt. 143. </w:t>
      </w:r>
      <w:r w:rsidRPr="0036556C">
        <w:rPr>
          <w:rFonts w:hint="eastAsia"/>
          <w:sz w:val="22"/>
          <w:szCs w:val="22"/>
        </w:rPr>
        <w:t>§</w:t>
      </w:r>
      <w:r w:rsidRPr="0036556C">
        <w:rPr>
          <w:sz w:val="22"/>
          <w:szCs w:val="22"/>
        </w:rPr>
        <w:t xml:space="preserve"> (3) bekezd</w:t>
      </w:r>
      <w:r w:rsidRPr="0036556C">
        <w:rPr>
          <w:rFonts w:hint="eastAsia"/>
          <w:sz w:val="22"/>
          <w:szCs w:val="22"/>
        </w:rPr>
        <w:t>é</w:t>
      </w:r>
      <w:r w:rsidRPr="0036556C">
        <w:rPr>
          <w:sz w:val="22"/>
          <w:szCs w:val="22"/>
        </w:rPr>
        <w:t xml:space="preserve">se szerinti </w:t>
      </w:r>
      <w:r w:rsidRPr="0036556C">
        <w:rPr>
          <w:rFonts w:hint="eastAsia"/>
          <w:sz w:val="22"/>
          <w:szCs w:val="22"/>
        </w:rPr>
        <w:t>ü</w:t>
      </w:r>
      <w:r w:rsidRPr="0036556C">
        <w:rPr>
          <w:sz w:val="22"/>
          <w:szCs w:val="22"/>
        </w:rPr>
        <w:t>gyletekr</w:t>
      </w:r>
      <w:r w:rsidRPr="0036556C">
        <w:rPr>
          <w:rFonts w:hint="eastAsia"/>
          <w:sz w:val="22"/>
          <w:szCs w:val="22"/>
        </w:rPr>
        <w:t>ő</w:t>
      </w:r>
      <w:r w:rsidRPr="0036556C">
        <w:rPr>
          <w:sz w:val="22"/>
          <w:szCs w:val="22"/>
        </w:rPr>
        <w:t>l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t halad</w:t>
      </w:r>
      <w:r w:rsidRPr="0036556C">
        <w:rPr>
          <w:rFonts w:hint="eastAsia"/>
          <w:sz w:val="22"/>
          <w:szCs w:val="22"/>
        </w:rPr>
        <w:t>é</w:t>
      </w:r>
      <w:r w:rsidRPr="0036556C">
        <w:rPr>
          <w:sz w:val="22"/>
          <w:szCs w:val="22"/>
        </w:rPr>
        <w:t xml:space="preserve">ktalanul </w:t>
      </w:r>
      <w:r w:rsidRPr="0036556C">
        <w:rPr>
          <w:rFonts w:hint="eastAsia"/>
          <w:sz w:val="22"/>
          <w:szCs w:val="22"/>
        </w:rPr>
        <w:t>é</w:t>
      </w:r>
      <w:r w:rsidRPr="0036556C">
        <w:rPr>
          <w:sz w:val="22"/>
          <w:szCs w:val="22"/>
        </w:rPr>
        <w:t>rtes</w:t>
      </w:r>
      <w:r w:rsidRPr="0036556C">
        <w:rPr>
          <w:rFonts w:hint="eastAsia"/>
          <w:sz w:val="22"/>
          <w:szCs w:val="22"/>
        </w:rPr>
        <w:t>í</w:t>
      </w:r>
      <w:r w:rsidRPr="0036556C">
        <w:rPr>
          <w:sz w:val="22"/>
          <w:szCs w:val="22"/>
        </w:rPr>
        <w:t>ti.</w:t>
      </w:r>
    </w:p>
    <w:p w:rsidR="00F167A5" w:rsidRDefault="00F167A5" w:rsidP="004F7427">
      <w:pPr>
        <w:jc w:val="both"/>
        <w:rPr>
          <w:sz w:val="22"/>
          <w:szCs w:val="22"/>
        </w:rPr>
      </w:pPr>
    </w:p>
    <w:p w:rsidR="006F3686" w:rsidRPr="00E24C76" w:rsidRDefault="00F167A5" w:rsidP="006F3686">
      <w:pPr>
        <w:jc w:val="both"/>
        <w:rPr>
          <w:sz w:val="22"/>
          <w:szCs w:val="22"/>
        </w:rPr>
      </w:pPr>
      <w:r w:rsidRPr="00E24C76">
        <w:rPr>
          <w:b/>
          <w:sz w:val="22"/>
          <w:szCs w:val="22"/>
        </w:rPr>
        <w:t>6.16.</w:t>
      </w:r>
      <w:r w:rsidRPr="00E24C76">
        <w:rPr>
          <w:sz w:val="22"/>
          <w:szCs w:val="22"/>
        </w:rPr>
        <w:t xml:space="preserve"> </w:t>
      </w:r>
      <w:r w:rsidR="00546F8B" w:rsidRPr="00E24C76">
        <w:rPr>
          <w:sz w:val="22"/>
          <w:szCs w:val="22"/>
        </w:rPr>
        <w:t xml:space="preserve">A </w:t>
      </w:r>
      <w:r w:rsidR="003053D0" w:rsidRPr="00E24C76">
        <w:rPr>
          <w:sz w:val="22"/>
          <w:szCs w:val="22"/>
        </w:rPr>
        <w:t>keret</w:t>
      </w:r>
      <w:r w:rsidR="00546F8B" w:rsidRPr="00E24C76">
        <w:rPr>
          <w:sz w:val="22"/>
          <w:szCs w:val="22"/>
        </w:rPr>
        <w:t>szerz</w:t>
      </w:r>
      <w:r w:rsidR="00546F8B" w:rsidRPr="00E24C76">
        <w:rPr>
          <w:rFonts w:hint="eastAsia"/>
          <w:sz w:val="22"/>
          <w:szCs w:val="22"/>
        </w:rPr>
        <w:t>ő</w:t>
      </w:r>
      <w:r w:rsidR="00546F8B" w:rsidRPr="00E24C76">
        <w:rPr>
          <w:sz w:val="22"/>
          <w:szCs w:val="22"/>
        </w:rPr>
        <w:t>d</w:t>
      </w:r>
      <w:r w:rsidR="00546F8B" w:rsidRPr="00E24C76">
        <w:rPr>
          <w:rFonts w:hint="eastAsia"/>
          <w:sz w:val="22"/>
          <w:szCs w:val="22"/>
        </w:rPr>
        <w:t>é</w:t>
      </w:r>
      <w:r w:rsidR="00546F8B" w:rsidRPr="00E24C76">
        <w:rPr>
          <w:sz w:val="22"/>
          <w:szCs w:val="22"/>
        </w:rPr>
        <w:t>s teljes</w:t>
      </w:r>
      <w:r w:rsidR="00546F8B" w:rsidRPr="00E24C76">
        <w:rPr>
          <w:rFonts w:hint="eastAsia"/>
          <w:sz w:val="22"/>
          <w:szCs w:val="22"/>
        </w:rPr>
        <w:t>í</w:t>
      </w:r>
      <w:r w:rsidR="00546F8B" w:rsidRPr="00E24C76">
        <w:rPr>
          <w:sz w:val="22"/>
          <w:szCs w:val="22"/>
        </w:rPr>
        <w:t>t</w:t>
      </w:r>
      <w:r w:rsidR="00546F8B" w:rsidRPr="00E24C76">
        <w:rPr>
          <w:rFonts w:hint="eastAsia"/>
          <w:sz w:val="22"/>
          <w:szCs w:val="22"/>
        </w:rPr>
        <w:t>é</w:t>
      </w:r>
      <w:r w:rsidR="00546F8B" w:rsidRPr="00E24C76">
        <w:rPr>
          <w:sz w:val="22"/>
          <w:szCs w:val="22"/>
        </w:rPr>
        <w:t>s</w:t>
      </w:r>
      <w:r w:rsidR="00546F8B" w:rsidRPr="00E24C76">
        <w:rPr>
          <w:rFonts w:hint="eastAsia"/>
          <w:sz w:val="22"/>
          <w:szCs w:val="22"/>
        </w:rPr>
        <w:t>é</w:t>
      </w:r>
      <w:r w:rsidR="00546F8B" w:rsidRPr="00E24C76">
        <w:rPr>
          <w:sz w:val="22"/>
          <w:szCs w:val="22"/>
        </w:rPr>
        <w:t xml:space="preserve">nek helye: </w:t>
      </w:r>
      <w:r w:rsidR="006F3686" w:rsidRPr="00E24C76">
        <w:rPr>
          <w:sz w:val="22"/>
          <w:szCs w:val="22"/>
        </w:rPr>
        <w:t>els</w:t>
      </w:r>
      <w:r w:rsidR="006F3686" w:rsidRPr="00E24C76">
        <w:rPr>
          <w:rFonts w:hint="eastAsia"/>
          <w:sz w:val="22"/>
          <w:szCs w:val="22"/>
        </w:rPr>
        <w:t>ő</w:t>
      </w:r>
      <w:r w:rsidR="006F3686" w:rsidRPr="00E24C76">
        <w:rPr>
          <w:sz w:val="22"/>
          <w:szCs w:val="22"/>
        </w:rPr>
        <w:t>sorban a Megb</w:t>
      </w:r>
      <w:r w:rsidR="006F3686" w:rsidRPr="00E24C76">
        <w:rPr>
          <w:rFonts w:hint="eastAsia"/>
          <w:sz w:val="22"/>
          <w:szCs w:val="22"/>
        </w:rPr>
        <w:t>í</w:t>
      </w:r>
      <w:r w:rsidR="006F3686" w:rsidRPr="00E24C76">
        <w:rPr>
          <w:sz w:val="22"/>
          <w:szCs w:val="22"/>
        </w:rPr>
        <w:t>zott sz</w:t>
      </w:r>
      <w:r w:rsidR="006F3686" w:rsidRPr="00E24C76">
        <w:rPr>
          <w:rFonts w:hint="eastAsia"/>
          <w:sz w:val="22"/>
          <w:szCs w:val="22"/>
        </w:rPr>
        <w:t>é</w:t>
      </w:r>
      <w:r w:rsidR="006F3686" w:rsidRPr="00E24C76">
        <w:rPr>
          <w:sz w:val="22"/>
          <w:szCs w:val="22"/>
        </w:rPr>
        <w:t>khelye, telephelye, illet</w:t>
      </w:r>
      <w:r w:rsidR="006F3686" w:rsidRPr="00E24C76">
        <w:rPr>
          <w:rFonts w:hint="eastAsia"/>
          <w:sz w:val="22"/>
          <w:szCs w:val="22"/>
        </w:rPr>
        <w:t>ő</w:t>
      </w:r>
      <w:r w:rsidR="006F3686" w:rsidRPr="00E24C76">
        <w:rPr>
          <w:sz w:val="22"/>
          <w:szCs w:val="22"/>
        </w:rPr>
        <w:t xml:space="preserve">leg eseti jelleggel </w:t>
      </w:r>
      <w:r w:rsidR="006F3686" w:rsidRPr="00E24C76">
        <w:rPr>
          <w:rFonts w:hint="eastAsia"/>
          <w:sz w:val="22"/>
          <w:szCs w:val="22"/>
        </w:rPr>
        <w:t>–</w:t>
      </w:r>
      <w:r w:rsidR="006F3686" w:rsidRPr="00E24C76">
        <w:rPr>
          <w:sz w:val="22"/>
          <w:szCs w:val="22"/>
        </w:rPr>
        <w:t xml:space="preserve"> kiz</w:t>
      </w:r>
      <w:r w:rsidR="006F3686" w:rsidRPr="00E24C76">
        <w:rPr>
          <w:rFonts w:hint="eastAsia"/>
          <w:sz w:val="22"/>
          <w:szCs w:val="22"/>
        </w:rPr>
        <w:t>á</w:t>
      </w:r>
      <w:r w:rsidR="006F3686" w:rsidRPr="00E24C76">
        <w:rPr>
          <w:sz w:val="22"/>
          <w:szCs w:val="22"/>
        </w:rPr>
        <w:t>r</w:t>
      </w:r>
      <w:r w:rsidR="006F3686" w:rsidRPr="00E24C76">
        <w:rPr>
          <w:rFonts w:hint="eastAsia"/>
          <w:sz w:val="22"/>
          <w:szCs w:val="22"/>
        </w:rPr>
        <w:t>ó</w:t>
      </w:r>
      <w:r w:rsidR="006F3686" w:rsidRPr="00E24C76">
        <w:rPr>
          <w:sz w:val="22"/>
          <w:szCs w:val="22"/>
        </w:rPr>
        <w:t>lag a megb</w:t>
      </w:r>
      <w:r w:rsidR="006F3686" w:rsidRPr="00E24C76">
        <w:rPr>
          <w:rFonts w:hint="eastAsia"/>
          <w:sz w:val="22"/>
          <w:szCs w:val="22"/>
        </w:rPr>
        <w:t>í</w:t>
      </w:r>
      <w:r w:rsidR="006F3686" w:rsidRPr="00E24C76">
        <w:rPr>
          <w:sz w:val="22"/>
          <w:szCs w:val="22"/>
        </w:rPr>
        <w:t>z</w:t>
      </w:r>
      <w:r w:rsidR="006F3686" w:rsidRPr="00E24C76">
        <w:rPr>
          <w:rFonts w:hint="eastAsia"/>
          <w:sz w:val="22"/>
          <w:szCs w:val="22"/>
        </w:rPr>
        <w:t>á</w:t>
      </w:r>
      <w:r w:rsidR="006F3686" w:rsidRPr="00E24C76">
        <w:rPr>
          <w:sz w:val="22"/>
          <w:szCs w:val="22"/>
        </w:rPr>
        <w:t>s teljes</w:t>
      </w:r>
      <w:r w:rsidR="006F3686" w:rsidRPr="00E24C76">
        <w:rPr>
          <w:rFonts w:hint="eastAsia"/>
          <w:sz w:val="22"/>
          <w:szCs w:val="22"/>
        </w:rPr>
        <w:t>í</w:t>
      </w:r>
      <w:r w:rsidR="006F3686" w:rsidRPr="00E24C76">
        <w:rPr>
          <w:sz w:val="22"/>
          <w:szCs w:val="22"/>
        </w:rPr>
        <w:t>t</w:t>
      </w:r>
      <w:r w:rsidR="006F3686" w:rsidRPr="00E24C76">
        <w:rPr>
          <w:rFonts w:hint="eastAsia"/>
          <w:sz w:val="22"/>
          <w:szCs w:val="22"/>
        </w:rPr>
        <w:t>é</w:t>
      </w:r>
      <w:r w:rsidR="006F3686" w:rsidRPr="00E24C76">
        <w:rPr>
          <w:sz w:val="22"/>
          <w:szCs w:val="22"/>
        </w:rPr>
        <w:t>s</w:t>
      </w:r>
      <w:r w:rsidR="006F3686" w:rsidRPr="00E24C76">
        <w:rPr>
          <w:rFonts w:hint="eastAsia"/>
          <w:sz w:val="22"/>
          <w:szCs w:val="22"/>
        </w:rPr>
        <w:t>é</w:t>
      </w:r>
      <w:r w:rsidR="006F3686" w:rsidRPr="00E24C76">
        <w:rPr>
          <w:sz w:val="22"/>
          <w:szCs w:val="22"/>
        </w:rPr>
        <w:t>hez sz</w:t>
      </w:r>
      <w:r w:rsidR="006F3686" w:rsidRPr="00E24C76">
        <w:rPr>
          <w:rFonts w:hint="eastAsia"/>
          <w:sz w:val="22"/>
          <w:szCs w:val="22"/>
        </w:rPr>
        <w:t>ü</w:t>
      </w:r>
      <w:r w:rsidR="006F3686" w:rsidRPr="00E24C76">
        <w:rPr>
          <w:sz w:val="22"/>
          <w:szCs w:val="22"/>
        </w:rPr>
        <w:t>ks</w:t>
      </w:r>
      <w:r w:rsidR="006F3686" w:rsidRPr="00E24C76">
        <w:rPr>
          <w:rFonts w:hint="eastAsia"/>
          <w:sz w:val="22"/>
          <w:szCs w:val="22"/>
        </w:rPr>
        <w:t>é</w:t>
      </w:r>
      <w:r w:rsidR="006F3686" w:rsidRPr="00E24C76">
        <w:rPr>
          <w:sz w:val="22"/>
          <w:szCs w:val="22"/>
        </w:rPr>
        <w:t>ges m</w:t>
      </w:r>
      <w:r w:rsidR="006F3686" w:rsidRPr="00E24C76">
        <w:rPr>
          <w:rFonts w:hint="eastAsia"/>
          <w:sz w:val="22"/>
          <w:szCs w:val="22"/>
        </w:rPr>
        <w:t>é</w:t>
      </w:r>
      <w:r w:rsidR="006F3686" w:rsidRPr="00E24C76">
        <w:rPr>
          <w:sz w:val="22"/>
          <w:szCs w:val="22"/>
        </w:rPr>
        <w:t>rt</w:t>
      </w:r>
      <w:r w:rsidR="006F3686" w:rsidRPr="00E24C76">
        <w:rPr>
          <w:rFonts w:hint="eastAsia"/>
          <w:sz w:val="22"/>
          <w:szCs w:val="22"/>
        </w:rPr>
        <w:t>é</w:t>
      </w:r>
      <w:r w:rsidR="006F3686" w:rsidRPr="00E24C76">
        <w:rPr>
          <w:sz w:val="22"/>
          <w:szCs w:val="22"/>
        </w:rPr>
        <w:t>kben - Megb</w:t>
      </w:r>
      <w:r w:rsidR="006F3686" w:rsidRPr="00E24C76">
        <w:rPr>
          <w:rFonts w:hint="eastAsia"/>
          <w:sz w:val="22"/>
          <w:szCs w:val="22"/>
        </w:rPr>
        <w:t>í</w:t>
      </w:r>
      <w:r w:rsidR="006F3686" w:rsidRPr="00E24C76">
        <w:rPr>
          <w:sz w:val="22"/>
          <w:szCs w:val="22"/>
        </w:rPr>
        <w:t>z</w:t>
      </w:r>
      <w:r w:rsidR="006F3686" w:rsidRPr="00E24C76">
        <w:rPr>
          <w:rFonts w:hint="eastAsia"/>
          <w:sz w:val="22"/>
          <w:szCs w:val="22"/>
        </w:rPr>
        <w:t>ó</w:t>
      </w:r>
      <w:r w:rsidR="006F3686" w:rsidRPr="00E24C76">
        <w:rPr>
          <w:sz w:val="22"/>
          <w:szCs w:val="22"/>
        </w:rPr>
        <w:t xml:space="preserve"> sz</w:t>
      </w:r>
      <w:r w:rsidR="006F3686" w:rsidRPr="00E24C76">
        <w:rPr>
          <w:rFonts w:hint="eastAsia"/>
          <w:sz w:val="22"/>
          <w:szCs w:val="22"/>
        </w:rPr>
        <w:t>é</w:t>
      </w:r>
      <w:r w:rsidR="006F3686" w:rsidRPr="00E24C76">
        <w:rPr>
          <w:sz w:val="22"/>
          <w:szCs w:val="22"/>
        </w:rPr>
        <w:t>khelye, telephelye vagy Magyarorsz</w:t>
      </w:r>
      <w:r w:rsidR="006F3686" w:rsidRPr="00E24C76">
        <w:rPr>
          <w:rFonts w:hint="eastAsia"/>
          <w:sz w:val="22"/>
          <w:szCs w:val="22"/>
        </w:rPr>
        <w:t>á</w:t>
      </w:r>
      <w:r w:rsidR="006F3686" w:rsidRPr="00E24C76">
        <w:rPr>
          <w:sz w:val="22"/>
          <w:szCs w:val="22"/>
        </w:rPr>
        <w:t>gon bel</w:t>
      </w:r>
      <w:r w:rsidR="006F3686" w:rsidRPr="00E24C76">
        <w:rPr>
          <w:rFonts w:hint="eastAsia"/>
          <w:sz w:val="22"/>
          <w:szCs w:val="22"/>
        </w:rPr>
        <w:t>ü</w:t>
      </w:r>
      <w:r w:rsidR="006F3686" w:rsidRPr="00E24C76">
        <w:rPr>
          <w:sz w:val="22"/>
          <w:szCs w:val="22"/>
        </w:rPr>
        <w:t>l Megb</w:t>
      </w:r>
      <w:r w:rsidR="006F3686" w:rsidRPr="00E24C76">
        <w:rPr>
          <w:rFonts w:hint="eastAsia"/>
          <w:sz w:val="22"/>
          <w:szCs w:val="22"/>
        </w:rPr>
        <w:t>í</w:t>
      </w:r>
      <w:r w:rsidR="006F3686" w:rsidRPr="00E24C76">
        <w:rPr>
          <w:sz w:val="22"/>
          <w:szCs w:val="22"/>
        </w:rPr>
        <w:t>z</w:t>
      </w:r>
      <w:r w:rsidR="006F3686" w:rsidRPr="00E24C76">
        <w:rPr>
          <w:rFonts w:hint="eastAsia"/>
          <w:sz w:val="22"/>
          <w:szCs w:val="22"/>
        </w:rPr>
        <w:t>ó</w:t>
      </w:r>
      <w:r w:rsidR="006F3686" w:rsidRPr="00E24C76">
        <w:rPr>
          <w:sz w:val="22"/>
          <w:szCs w:val="22"/>
        </w:rPr>
        <w:t xml:space="preserve"> </w:t>
      </w:r>
      <w:r w:rsidR="006F3686" w:rsidRPr="00E24C76">
        <w:rPr>
          <w:rFonts w:hint="eastAsia"/>
          <w:sz w:val="22"/>
          <w:szCs w:val="22"/>
        </w:rPr>
        <w:t>á</w:t>
      </w:r>
      <w:r w:rsidR="006F3686" w:rsidRPr="00E24C76">
        <w:rPr>
          <w:sz w:val="22"/>
          <w:szCs w:val="22"/>
        </w:rPr>
        <w:t>ltal kijel</w:t>
      </w:r>
      <w:r w:rsidR="006F3686" w:rsidRPr="00E24C76">
        <w:rPr>
          <w:rFonts w:hint="eastAsia"/>
          <w:sz w:val="22"/>
          <w:szCs w:val="22"/>
        </w:rPr>
        <w:t>ö</w:t>
      </w:r>
      <w:r w:rsidR="006F3686" w:rsidRPr="00E24C76">
        <w:rPr>
          <w:sz w:val="22"/>
          <w:szCs w:val="22"/>
        </w:rPr>
        <w:t>lt egy</w:t>
      </w:r>
      <w:r w:rsidR="006F3686" w:rsidRPr="00E24C76">
        <w:rPr>
          <w:rFonts w:hint="eastAsia"/>
          <w:sz w:val="22"/>
          <w:szCs w:val="22"/>
        </w:rPr>
        <w:t>é</w:t>
      </w:r>
      <w:r w:rsidR="006F3686" w:rsidRPr="00E24C76">
        <w:rPr>
          <w:sz w:val="22"/>
          <w:szCs w:val="22"/>
        </w:rPr>
        <w:t>b helysz</w:t>
      </w:r>
      <w:r w:rsidR="006F3686" w:rsidRPr="00E24C76">
        <w:rPr>
          <w:rFonts w:hint="eastAsia"/>
          <w:sz w:val="22"/>
          <w:szCs w:val="22"/>
        </w:rPr>
        <w:t>í</w:t>
      </w:r>
      <w:r w:rsidR="006F3686" w:rsidRPr="00E24C76">
        <w:rPr>
          <w:sz w:val="22"/>
          <w:szCs w:val="22"/>
        </w:rPr>
        <w:t>n.</w:t>
      </w:r>
    </w:p>
    <w:p w:rsidR="004F7427" w:rsidRPr="0036556C" w:rsidRDefault="004F7427" w:rsidP="006F3686">
      <w:pPr>
        <w:widowControl w:val="0"/>
        <w:ind w:right="-157"/>
        <w:jc w:val="both"/>
        <w:rPr>
          <w:sz w:val="22"/>
          <w:szCs w:val="22"/>
        </w:rPr>
      </w:pPr>
    </w:p>
    <w:p w:rsidR="004F7427" w:rsidRPr="0036556C" w:rsidRDefault="004F7427" w:rsidP="004F7427">
      <w:pPr>
        <w:widowControl w:val="0"/>
        <w:jc w:val="center"/>
        <w:rPr>
          <w:sz w:val="22"/>
          <w:szCs w:val="22"/>
        </w:rPr>
      </w:pPr>
      <w:r w:rsidRPr="0036556C">
        <w:rPr>
          <w:b/>
          <w:sz w:val="22"/>
          <w:szCs w:val="22"/>
        </w:rPr>
        <w:t xml:space="preserve">7. A </w:t>
      </w:r>
      <w:r w:rsidR="003053D0">
        <w:rPr>
          <w:b/>
          <w:sz w:val="22"/>
          <w:szCs w:val="22"/>
        </w:rPr>
        <w:t>keret</w:t>
      </w:r>
      <w:r w:rsidRPr="0036556C">
        <w:rPr>
          <w:b/>
          <w:sz w:val="22"/>
          <w:szCs w:val="22"/>
        </w:rPr>
        <w:t>szerz</w:t>
      </w:r>
      <w:r w:rsidRPr="0036556C">
        <w:rPr>
          <w:rFonts w:hint="eastAsia"/>
          <w:b/>
          <w:sz w:val="22"/>
          <w:szCs w:val="22"/>
        </w:rPr>
        <w:t>ő</w:t>
      </w:r>
      <w:r w:rsidRPr="0036556C">
        <w:rPr>
          <w:b/>
          <w:sz w:val="22"/>
          <w:szCs w:val="22"/>
        </w:rPr>
        <w:t>d</w:t>
      </w:r>
      <w:r w:rsidRPr="0036556C">
        <w:rPr>
          <w:rFonts w:hint="eastAsia"/>
          <w:b/>
          <w:sz w:val="22"/>
          <w:szCs w:val="22"/>
        </w:rPr>
        <w:t>é</w:t>
      </w:r>
      <w:r w:rsidRPr="0036556C">
        <w:rPr>
          <w:b/>
          <w:sz w:val="22"/>
          <w:szCs w:val="22"/>
        </w:rPr>
        <w:t>s megsz</w:t>
      </w:r>
      <w:r w:rsidRPr="0036556C">
        <w:rPr>
          <w:rFonts w:hint="eastAsia"/>
          <w:b/>
          <w:sz w:val="22"/>
          <w:szCs w:val="22"/>
        </w:rPr>
        <w:t>ü</w:t>
      </w:r>
      <w:r w:rsidRPr="0036556C">
        <w:rPr>
          <w:b/>
          <w:sz w:val="22"/>
          <w:szCs w:val="22"/>
        </w:rPr>
        <w:t>ntet</w:t>
      </w:r>
      <w:r w:rsidRPr="0036556C">
        <w:rPr>
          <w:rFonts w:hint="eastAsia"/>
          <w:b/>
          <w:sz w:val="22"/>
          <w:szCs w:val="22"/>
        </w:rPr>
        <w:t>é</w:t>
      </w:r>
      <w:r w:rsidRPr="0036556C">
        <w:rPr>
          <w:b/>
          <w:sz w:val="22"/>
          <w:szCs w:val="22"/>
        </w:rPr>
        <w:t>se:</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7.1.</w:t>
      </w:r>
      <w:r w:rsidRPr="0036556C">
        <w:rPr>
          <w:b/>
          <w:sz w:val="22"/>
          <w:szCs w:val="22"/>
        </w:rPr>
        <w:tab/>
      </w:r>
      <w:r w:rsidRPr="0036556C">
        <w:rPr>
          <w:sz w:val="22"/>
          <w:szCs w:val="22"/>
        </w:rPr>
        <w:t xml:space="preserve">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k</w:t>
      </w:r>
      <w:r w:rsidRPr="0036556C">
        <w:rPr>
          <w:rFonts w:hint="eastAsia"/>
          <w:sz w:val="22"/>
          <w:szCs w:val="22"/>
        </w:rPr>
        <w:t>ö</w:t>
      </w:r>
      <w:r w:rsidRPr="0036556C">
        <w:rPr>
          <w:sz w:val="22"/>
          <w:szCs w:val="22"/>
        </w:rPr>
        <w:t>z</w:t>
      </w:r>
      <w:r w:rsidRPr="0036556C">
        <w:rPr>
          <w:rFonts w:hint="eastAsia"/>
          <w:sz w:val="22"/>
          <w:szCs w:val="22"/>
        </w:rPr>
        <w:t>ö</w:t>
      </w:r>
      <w:r w:rsidRPr="0036556C">
        <w:rPr>
          <w:sz w:val="22"/>
          <w:szCs w:val="22"/>
        </w:rPr>
        <w:t>s megegyez</w:t>
      </w:r>
      <w:r w:rsidRPr="0036556C">
        <w:rPr>
          <w:rFonts w:hint="eastAsia"/>
          <w:sz w:val="22"/>
          <w:szCs w:val="22"/>
        </w:rPr>
        <w:t>é</w:t>
      </w:r>
      <w:r w:rsidRPr="0036556C">
        <w:rPr>
          <w:sz w:val="22"/>
          <w:szCs w:val="22"/>
        </w:rPr>
        <w:t>ssel t</w:t>
      </w:r>
      <w:r w:rsidRPr="0036556C">
        <w:rPr>
          <w:rFonts w:hint="eastAsia"/>
          <w:sz w:val="22"/>
          <w:szCs w:val="22"/>
        </w:rPr>
        <w:t>ö</w:t>
      </w:r>
      <w:r w:rsidRPr="0036556C">
        <w:rPr>
          <w:sz w:val="22"/>
          <w:szCs w:val="22"/>
        </w:rPr>
        <w:t>rt</w:t>
      </w:r>
      <w:r w:rsidRPr="0036556C">
        <w:rPr>
          <w:rFonts w:hint="eastAsia"/>
          <w:sz w:val="22"/>
          <w:szCs w:val="22"/>
        </w:rPr>
        <w:t>é</w:t>
      </w:r>
      <w:r w:rsidRPr="0036556C">
        <w:rPr>
          <w:sz w:val="22"/>
          <w:szCs w:val="22"/>
        </w:rPr>
        <w:t>n</w:t>
      </w:r>
      <w:r w:rsidRPr="0036556C">
        <w:rPr>
          <w:rFonts w:hint="eastAsia"/>
          <w:sz w:val="22"/>
          <w:szCs w:val="22"/>
        </w:rPr>
        <w:t>ő</w:t>
      </w:r>
      <w:r w:rsidRPr="0036556C">
        <w:rPr>
          <w:sz w:val="22"/>
          <w:szCs w:val="22"/>
        </w:rPr>
        <w:t xml:space="preserve"> megsz</w:t>
      </w:r>
      <w:r w:rsidRPr="0036556C">
        <w:rPr>
          <w:rFonts w:hint="eastAsia"/>
          <w:sz w:val="22"/>
          <w:szCs w:val="22"/>
        </w:rPr>
        <w:t>ű</w:t>
      </w:r>
      <w:r w:rsidRPr="0036556C">
        <w:rPr>
          <w:sz w:val="22"/>
          <w:szCs w:val="22"/>
        </w:rPr>
        <w:t>ntet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nek lehet</w:t>
      </w:r>
      <w:r w:rsidRPr="0036556C">
        <w:rPr>
          <w:rFonts w:hint="eastAsia"/>
          <w:sz w:val="22"/>
          <w:szCs w:val="22"/>
        </w:rPr>
        <w:t>ő</w:t>
      </w:r>
      <w:r w:rsidRPr="0036556C">
        <w:rPr>
          <w:sz w:val="22"/>
          <w:szCs w:val="22"/>
        </w:rPr>
        <w:t>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t a Felek kiz</w:t>
      </w:r>
      <w:r w:rsidRPr="0036556C">
        <w:rPr>
          <w:rFonts w:hint="eastAsia"/>
          <w:sz w:val="22"/>
          <w:szCs w:val="22"/>
        </w:rPr>
        <w:t>á</w:t>
      </w:r>
      <w:r w:rsidRPr="0036556C">
        <w:rPr>
          <w:sz w:val="22"/>
          <w:szCs w:val="22"/>
        </w:rPr>
        <w:t>rj</w:t>
      </w:r>
      <w:r w:rsidRPr="0036556C">
        <w:rPr>
          <w:rFonts w:hint="eastAsia"/>
          <w:sz w:val="22"/>
          <w:szCs w:val="22"/>
        </w:rPr>
        <w:t>á</w:t>
      </w:r>
      <w:r w:rsidRPr="0036556C">
        <w:rPr>
          <w:sz w:val="22"/>
          <w:szCs w:val="22"/>
        </w:rPr>
        <w:t>k.</w:t>
      </w:r>
    </w:p>
    <w:p w:rsidR="004F7427" w:rsidRPr="0036556C" w:rsidRDefault="004F7427" w:rsidP="004F7427">
      <w:pPr>
        <w:widowControl w:val="0"/>
        <w:jc w:val="both"/>
        <w:rPr>
          <w:sz w:val="22"/>
          <w:szCs w:val="22"/>
        </w:rPr>
      </w:pPr>
    </w:p>
    <w:p w:rsidR="004F7427" w:rsidRPr="0036556C" w:rsidRDefault="004F7427" w:rsidP="004F7427">
      <w:pPr>
        <w:widowControl w:val="0"/>
        <w:jc w:val="both"/>
        <w:rPr>
          <w:sz w:val="22"/>
          <w:szCs w:val="22"/>
        </w:rPr>
      </w:pPr>
      <w:r w:rsidRPr="0036556C">
        <w:rPr>
          <w:b/>
          <w:sz w:val="22"/>
          <w:szCs w:val="22"/>
        </w:rPr>
        <w:t>7.2.</w:t>
      </w:r>
      <w:r w:rsidRPr="0036556C">
        <w:rPr>
          <w:sz w:val="22"/>
          <w:szCs w:val="22"/>
        </w:rPr>
        <w:tab/>
        <w:t>A jelen</w:t>
      </w:r>
      <w:r w:rsidR="003053D0">
        <w:rPr>
          <w:sz w:val="22"/>
          <w:szCs w:val="22"/>
        </w:rPr>
        <w:t xml:space="preserve"> 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rendes felmond</w:t>
      </w:r>
      <w:r w:rsidRPr="0036556C">
        <w:rPr>
          <w:rFonts w:hint="eastAsia"/>
          <w:sz w:val="22"/>
          <w:szCs w:val="22"/>
        </w:rPr>
        <w:t>á</w:t>
      </w:r>
      <w:r w:rsidRPr="0036556C">
        <w:rPr>
          <w:sz w:val="22"/>
          <w:szCs w:val="22"/>
        </w:rPr>
        <w:t>ssal t</w:t>
      </w:r>
      <w:r w:rsidRPr="0036556C">
        <w:rPr>
          <w:rFonts w:hint="eastAsia"/>
          <w:sz w:val="22"/>
          <w:szCs w:val="22"/>
        </w:rPr>
        <w:t>ö</w:t>
      </w:r>
      <w:r w:rsidRPr="0036556C">
        <w:rPr>
          <w:sz w:val="22"/>
          <w:szCs w:val="22"/>
        </w:rPr>
        <w:t>rt</w:t>
      </w:r>
      <w:r w:rsidRPr="0036556C">
        <w:rPr>
          <w:rFonts w:hint="eastAsia"/>
          <w:sz w:val="22"/>
          <w:szCs w:val="22"/>
        </w:rPr>
        <w:t>é</w:t>
      </w:r>
      <w:r w:rsidRPr="0036556C">
        <w:rPr>
          <w:sz w:val="22"/>
          <w:szCs w:val="22"/>
        </w:rPr>
        <w:t>n</w:t>
      </w:r>
      <w:r w:rsidRPr="0036556C">
        <w:rPr>
          <w:rFonts w:hint="eastAsia"/>
          <w:sz w:val="22"/>
          <w:szCs w:val="22"/>
        </w:rPr>
        <w:t>ő</w:t>
      </w:r>
      <w:r w:rsidRPr="0036556C">
        <w:rPr>
          <w:sz w:val="22"/>
          <w:szCs w:val="22"/>
        </w:rPr>
        <w:t xml:space="preserve"> megsz</w:t>
      </w:r>
      <w:r w:rsidRPr="0036556C">
        <w:rPr>
          <w:rFonts w:hint="eastAsia"/>
          <w:sz w:val="22"/>
          <w:szCs w:val="22"/>
        </w:rPr>
        <w:t>ű</w:t>
      </w:r>
      <w:r w:rsidRPr="0036556C">
        <w:rPr>
          <w:sz w:val="22"/>
          <w:szCs w:val="22"/>
        </w:rPr>
        <w:t>ntet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nek lehet</w:t>
      </w:r>
      <w:r w:rsidRPr="0036556C">
        <w:rPr>
          <w:rFonts w:hint="eastAsia"/>
          <w:sz w:val="22"/>
          <w:szCs w:val="22"/>
        </w:rPr>
        <w:t>ő</w:t>
      </w:r>
      <w:r w:rsidRPr="0036556C">
        <w:rPr>
          <w:sz w:val="22"/>
          <w:szCs w:val="22"/>
        </w:rPr>
        <w:t>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t a Felek kiz</w:t>
      </w:r>
      <w:r w:rsidRPr="0036556C">
        <w:rPr>
          <w:rFonts w:hint="eastAsia"/>
          <w:sz w:val="22"/>
          <w:szCs w:val="22"/>
        </w:rPr>
        <w:t>á</w:t>
      </w:r>
      <w:r w:rsidRPr="0036556C">
        <w:rPr>
          <w:sz w:val="22"/>
          <w:szCs w:val="22"/>
        </w:rPr>
        <w:t>rj</w:t>
      </w:r>
      <w:r w:rsidRPr="0036556C">
        <w:rPr>
          <w:rFonts w:hint="eastAsia"/>
          <w:sz w:val="22"/>
          <w:szCs w:val="22"/>
        </w:rPr>
        <w:t>á</w:t>
      </w:r>
      <w:r w:rsidRPr="0036556C">
        <w:rPr>
          <w:sz w:val="22"/>
          <w:szCs w:val="22"/>
        </w:rPr>
        <w:t>k.</w:t>
      </w:r>
    </w:p>
    <w:p w:rsidR="004F7427" w:rsidRPr="0036556C" w:rsidRDefault="004F7427" w:rsidP="004F7427">
      <w:pPr>
        <w:pStyle w:val="Listaszerbekezds"/>
        <w:widowControl w:val="0"/>
        <w:ind w:left="0"/>
        <w:jc w:val="both"/>
        <w:rPr>
          <w:sz w:val="22"/>
          <w:szCs w:val="22"/>
        </w:rPr>
      </w:pPr>
      <w:r w:rsidRPr="0036556C">
        <w:rPr>
          <w:b/>
          <w:sz w:val="22"/>
          <w:szCs w:val="22"/>
        </w:rPr>
        <w:t>7.3.</w:t>
      </w:r>
      <w:r w:rsidRPr="0036556C">
        <w:rPr>
          <w:sz w:val="22"/>
          <w:szCs w:val="22"/>
        </w:rPr>
        <w:tab/>
        <w:t>Amennyiben b</w:t>
      </w:r>
      <w:r w:rsidRPr="0036556C">
        <w:rPr>
          <w:rFonts w:hint="eastAsia"/>
          <w:sz w:val="22"/>
          <w:szCs w:val="22"/>
        </w:rPr>
        <w:t>á</w:t>
      </w:r>
      <w:r w:rsidRPr="0036556C">
        <w:rPr>
          <w:sz w:val="22"/>
          <w:szCs w:val="22"/>
        </w:rPr>
        <w:t>rmely f</w:t>
      </w:r>
      <w:r w:rsidRPr="0036556C">
        <w:rPr>
          <w:rFonts w:hint="eastAsia"/>
          <w:sz w:val="22"/>
          <w:szCs w:val="22"/>
        </w:rPr>
        <w:t>é</w:t>
      </w:r>
      <w:r w:rsidRPr="0036556C">
        <w:rPr>
          <w:sz w:val="22"/>
          <w:szCs w:val="22"/>
        </w:rPr>
        <w:t xml:space="preserve">l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st a m</w:t>
      </w:r>
      <w:r w:rsidRPr="0036556C">
        <w:rPr>
          <w:rFonts w:hint="eastAsia"/>
          <w:sz w:val="22"/>
          <w:szCs w:val="22"/>
        </w:rPr>
        <w:t>á</w:t>
      </w:r>
      <w:r w:rsidRPr="0036556C">
        <w:rPr>
          <w:sz w:val="22"/>
          <w:szCs w:val="22"/>
        </w:rPr>
        <w:t>sik f</w:t>
      </w:r>
      <w:r w:rsidRPr="0036556C">
        <w:rPr>
          <w:rFonts w:hint="eastAsia"/>
          <w:sz w:val="22"/>
          <w:szCs w:val="22"/>
        </w:rPr>
        <w:t>é</w:t>
      </w:r>
      <w:r w:rsidRPr="0036556C">
        <w:rPr>
          <w:sz w:val="22"/>
          <w:szCs w:val="22"/>
        </w:rPr>
        <w:t>l s</w:t>
      </w:r>
      <w:r w:rsidRPr="0036556C">
        <w:rPr>
          <w:rFonts w:hint="eastAsia"/>
          <w:sz w:val="22"/>
          <w:szCs w:val="22"/>
        </w:rPr>
        <w:t>ú</w:t>
      </w:r>
      <w:r w:rsidRPr="0036556C">
        <w:rPr>
          <w:sz w:val="22"/>
          <w:szCs w:val="22"/>
        </w:rPr>
        <w:t>lyos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sszeg</w:t>
      </w:r>
      <w:r w:rsidRPr="0036556C">
        <w:rPr>
          <w:rFonts w:hint="eastAsia"/>
          <w:sz w:val="22"/>
          <w:szCs w:val="22"/>
        </w:rPr>
        <w:t>é</w:t>
      </w:r>
      <w:r w:rsidRPr="0036556C">
        <w:rPr>
          <w:sz w:val="22"/>
          <w:szCs w:val="22"/>
        </w:rPr>
        <w:t>se eset</w:t>
      </w:r>
      <w:r w:rsidRPr="0036556C">
        <w:rPr>
          <w:rFonts w:hint="eastAsia"/>
          <w:sz w:val="22"/>
          <w:szCs w:val="22"/>
        </w:rPr>
        <w:t>é</w:t>
      </w:r>
      <w:r w:rsidRPr="0036556C">
        <w:rPr>
          <w:sz w:val="22"/>
          <w:szCs w:val="22"/>
        </w:rPr>
        <w:t>n azonnali hat</w:t>
      </w:r>
      <w:r w:rsidRPr="0036556C">
        <w:rPr>
          <w:rFonts w:hint="eastAsia"/>
          <w:sz w:val="22"/>
          <w:szCs w:val="22"/>
        </w:rPr>
        <w:t>á</w:t>
      </w:r>
      <w:r w:rsidRPr="0036556C">
        <w:rPr>
          <w:sz w:val="22"/>
          <w:szCs w:val="22"/>
        </w:rPr>
        <w:t>llyal felmondhatja. S</w:t>
      </w:r>
      <w:r w:rsidRPr="0036556C">
        <w:rPr>
          <w:rFonts w:hint="eastAsia"/>
          <w:sz w:val="22"/>
          <w:szCs w:val="22"/>
        </w:rPr>
        <w:t>ú</w:t>
      </w:r>
      <w:r w:rsidRPr="0036556C">
        <w:rPr>
          <w:sz w:val="22"/>
          <w:szCs w:val="22"/>
        </w:rPr>
        <w:t>lyos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sszeg</w:t>
      </w:r>
      <w:r w:rsidRPr="0036556C">
        <w:rPr>
          <w:rFonts w:hint="eastAsia"/>
          <w:sz w:val="22"/>
          <w:szCs w:val="22"/>
        </w:rPr>
        <w:t>é</w:t>
      </w:r>
      <w:r w:rsidRPr="0036556C">
        <w:rPr>
          <w:sz w:val="22"/>
          <w:szCs w:val="22"/>
        </w:rPr>
        <w:t>snek min</w:t>
      </w:r>
      <w:r w:rsidRPr="0036556C">
        <w:rPr>
          <w:rFonts w:hint="eastAsia"/>
          <w:sz w:val="22"/>
          <w:szCs w:val="22"/>
        </w:rPr>
        <w:t>ő</w:t>
      </w:r>
      <w:r w:rsidRPr="0036556C">
        <w:rPr>
          <w:sz w:val="22"/>
          <w:szCs w:val="22"/>
        </w:rPr>
        <w:t>s</w:t>
      </w:r>
      <w:r w:rsidRPr="0036556C">
        <w:rPr>
          <w:rFonts w:hint="eastAsia"/>
          <w:sz w:val="22"/>
          <w:szCs w:val="22"/>
        </w:rPr>
        <w:t>ü</w:t>
      </w:r>
      <w:r w:rsidRPr="0036556C">
        <w:rPr>
          <w:sz w:val="22"/>
          <w:szCs w:val="22"/>
        </w:rPr>
        <w:t>l k</w:t>
      </w:r>
      <w:r w:rsidRPr="0036556C">
        <w:rPr>
          <w:rFonts w:hint="eastAsia"/>
          <w:sz w:val="22"/>
          <w:szCs w:val="22"/>
        </w:rPr>
        <w:t>ü</w:t>
      </w:r>
      <w:r w:rsidRPr="0036556C">
        <w:rPr>
          <w:sz w:val="22"/>
          <w:szCs w:val="22"/>
        </w:rPr>
        <w:t>l</w:t>
      </w:r>
      <w:r w:rsidRPr="0036556C">
        <w:rPr>
          <w:rFonts w:hint="eastAsia"/>
          <w:sz w:val="22"/>
          <w:szCs w:val="22"/>
        </w:rPr>
        <w:t>ö</w:t>
      </w:r>
      <w:r w:rsidRPr="0036556C">
        <w:rPr>
          <w:sz w:val="22"/>
          <w:szCs w:val="22"/>
        </w:rPr>
        <w:t>n</w:t>
      </w:r>
      <w:r w:rsidRPr="0036556C">
        <w:rPr>
          <w:rFonts w:hint="eastAsia"/>
          <w:sz w:val="22"/>
          <w:szCs w:val="22"/>
        </w:rPr>
        <w:t>ö</w:t>
      </w:r>
      <w:r w:rsidRPr="0036556C">
        <w:rPr>
          <w:sz w:val="22"/>
          <w:szCs w:val="22"/>
        </w:rPr>
        <w:t>sen:</w:t>
      </w:r>
    </w:p>
    <w:p w:rsidR="004F7427" w:rsidRPr="0036556C" w:rsidRDefault="004F7427" w:rsidP="004F7427">
      <w:pPr>
        <w:widowControl w:val="0"/>
        <w:jc w:val="both"/>
        <w:rPr>
          <w:sz w:val="22"/>
          <w:szCs w:val="22"/>
        </w:rPr>
      </w:pPr>
      <w:r w:rsidRPr="0036556C">
        <w:rPr>
          <w:sz w:val="22"/>
          <w:szCs w:val="22"/>
          <w:u w:val="single"/>
        </w:rPr>
        <w:t>A Megb</w:t>
      </w:r>
      <w:r w:rsidRPr="0036556C">
        <w:rPr>
          <w:rFonts w:hint="eastAsia"/>
          <w:sz w:val="22"/>
          <w:szCs w:val="22"/>
          <w:u w:val="single"/>
        </w:rPr>
        <w:t>í</w:t>
      </w:r>
      <w:r w:rsidRPr="0036556C">
        <w:rPr>
          <w:sz w:val="22"/>
          <w:szCs w:val="22"/>
          <w:u w:val="single"/>
        </w:rPr>
        <w:t>zott r</w:t>
      </w:r>
      <w:r w:rsidRPr="0036556C">
        <w:rPr>
          <w:rFonts w:hint="eastAsia"/>
          <w:sz w:val="22"/>
          <w:szCs w:val="22"/>
          <w:u w:val="single"/>
        </w:rPr>
        <w:t>é</w:t>
      </w:r>
      <w:r w:rsidRPr="0036556C">
        <w:rPr>
          <w:sz w:val="22"/>
          <w:szCs w:val="22"/>
          <w:u w:val="single"/>
        </w:rPr>
        <w:t>sz</w:t>
      </w:r>
      <w:r w:rsidRPr="0036556C">
        <w:rPr>
          <w:rFonts w:hint="eastAsia"/>
          <w:sz w:val="22"/>
          <w:szCs w:val="22"/>
          <w:u w:val="single"/>
        </w:rPr>
        <w:t>é</w:t>
      </w:r>
      <w:r w:rsidRPr="0036556C">
        <w:rPr>
          <w:sz w:val="22"/>
          <w:szCs w:val="22"/>
          <w:u w:val="single"/>
        </w:rPr>
        <w:t>r</w:t>
      </w:r>
      <w:r w:rsidRPr="0036556C">
        <w:rPr>
          <w:rFonts w:hint="eastAsia"/>
          <w:sz w:val="22"/>
          <w:szCs w:val="22"/>
          <w:u w:val="single"/>
        </w:rPr>
        <w:t>ő</w:t>
      </w:r>
      <w:r w:rsidRPr="0036556C">
        <w:rPr>
          <w:sz w:val="22"/>
          <w:szCs w:val="22"/>
          <w:u w:val="single"/>
        </w:rPr>
        <w:t>l</w:t>
      </w:r>
      <w:r w:rsidRPr="0036556C">
        <w:rPr>
          <w:sz w:val="22"/>
          <w:szCs w:val="22"/>
        </w:rPr>
        <w:t>:</w:t>
      </w:r>
    </w:p>
    <w:p w:rsidR="004F7427" w:rsidRPr="0036556C" w:rsidRDefault="004F7427" w:rsidP="004F7427">
      <w:pPr>
        <w:widowControl w:val="0"/>
        <w:numPr>
          <w:ilvl w:val="1"/>
          <w:numId w:val="46"/>
        </w:numPr>
        <w:tabs>
          <w:tab w:val="clear" w:pos="1080"/>
          <w:tab w:val="num" w:pos="426"/>
        </w:tabs>
        <w:suppressAutoHyphens w:val="0"/>
        <w:ind w:left="567"/>
        <w:jc w:val="both"/>
        <w:rPr>
          <w:sz w:val="22"/>
          <w:szCs w:val="22"/>
        </w:rPr>
      </w:pPr>
      <w:r w:rsidRPr="0036556C">
        <w:rPr>
          <w:sz w:val="22"/>
          <w:szCs w:val="22"/>
        </w:rPr>
        <w:t>amennyiben feladat</w:t>
      </w:r>
      <w:r w:rsidRPr="0036556C">
        <w:rPr>
          <w:rFonts w:hint="eastAsia"/>
          <w:sz w:val="22"/>
          <w:szCs w:val="22"/>
        </w:rPr>
        <w:t>á</w:t>
      </w:r>
      <w:r w:rsidRPr="0036556C">
        <w:rPr>
          <w:sz w:val="22"/>
          <w:szCs w:val="22"/>
        </w:rPr>
        <w:t>nak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sor</w:t>
      </w:r>
      <w:r w:rsidRPr="0036556C">
        <w:rPr>
          <w:rFonts w:hint="eastAsia"/>
          <w:sz w:val="22"/>
          <w:szCs w:val="22"/>
        </w:rPr>
        <w:t>á</w:t>
      </w:r>
      <w:r w:rsidRPr="0036556C">
        <w:rPr>
          <w:sz w:val="22"/>
          <w:szCs w:val="22"/>
        </w:rPr>
        <w:t>n megszegi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val t</w:t>
      </w:r>
      <w:r w:rsidRPr="0036556C">
        <w:rPr>
          <w:rFonts w:hint="eastAsia"/>
          <w:sz w:val="22"/>
          <w:szCs w:val="22"/>
        </w:rPr>
        <w:t>ö</w:t>
      </w:r>
      <w:r w:rsidRPr="0036556C">
        <w:rPr>
          <w:sz w:val="22"/>
          <w:szCs w:val="22"/>
        </w:rPr>
        <w:t>rt</w:t>
      </w:r>
      <w:r w:rsidRPr="0036556C">
        <w:rPr>
          <w:rFonts w:hint="eastAsia"/>
          <w:sz w:val="22"/>
          <w:szCs w:val="22"/>
        </w:rPr>
        <w:t>é</w:t>
      </w:r>
      <w:r w:rsidRPr="0036556C">
        <w:rPr>
          <w:sz w:val="22"/>
          <w:szCs w:val="22"/>
        </w:rPr>
        <w:t>n</w:t>
      </w:r>
      <w:r w:rsidRPr="0036556C">
        <w:rPr>
          <w:rFonts w:hint="eastAsia"/>
          <w:sz w:val="22"/>
          <w:szCs w:val="22"/>
        </w:rPr>
        <w:t>ő</w:t>
      </w:r>
      <w:r w:rsidRPr="0036556C">
        <w:rPr>
          <w:sz w:val="22"/>
          <w:szCs w:val="22"/>
        </w:rPr>
        <w:t xml:space="preserve"> egyeztet</w:t>
      </w:r>
      <w:r w:rsidRPr="0036556C">
        <w:rPr>
          <w:rFonts w:hint="eastAsia"/>
          <w:sz w:val="22"/>
          <w:szCs w:val="22"/>
        </w:rPr>
        <w:t>é</w:t>
      </w:r>
      <w:r w:rsidRPr="0036556C">
        <w:rPr>
          <w:sz w:val="22"/>
          <w:szCs w:val="22"/>
        </w:rPr>
        <w:t>si, egy</w:t>
      </w:r>
      <w:r w:rsidRPr="0036556C">
        <w:rPr>
          <w:rFonts w:hint="eastAsia"/>
          <w:sz w:val="22"/>
          <w:szCs w:val="22"/>
        </w:rPr>
        <w:t>ü</w:t>
      </w:r>
      <w:r w:rsidRPr="0036556C">
        <w:rPr>
          <w:sz w:val="22"/>
          <w:szCs w:val="22"/>
        </w:rPr>
        <w:t>ttm</w:t>
      </w:r>
      <w:r w:rsidRPr="0036556C">
        <w:rPr>
          <w:rFonts w:hint="eastAsia"/>
          <w:sz w:val="22"/>
          <w:szCs w:val="22"/>
        </w:rPr>
        <w:t>ű</w:t>
      </w:r>
      <w:r w:rsidRPr="0036556C">
        <w:rPr>
          <w:sz w:val="22"/>
          <w:szCs w:val="22"/>
        </w:rPr>
        <w:t>k</w:t>
      </w:r>
      <w:r w:rsidRPr="0036556C">
        <w:rPr>
          <w:rFonts w:hint="eastAsia"/>
          <w:sz w:val="22"/>
          <w:szCs w:val="22"/>
        </w:rPr>
        <w:t>ö</w:t>
      </w:r>
      <w:r w:rsidRPr="0036556C">
        <w:rPr>
          <w:sz w:val="22"/>
          <w:szCs w:val="22"/>
        </w:rPr>
        <w:t>d</w:t>
      </w:r>
      <w:r w:rsidRPr="0036556C">
        <w:rPr>
          <w:rFonts w:hint="eastAsia"/>
          <w:sz w:val="22"/>
          <w:szCs w:val="22"/>
        </w:rPr>
        <w:t>é</w:t>
      </w:r>
      <w:r w:rsidRPr="0036556C">
        <w:rPr>
          <w:sz w:val="22"/>
          <w:szCs w:val="22"/>
        </w:rPr>
        <w:t>si 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 xml:space="preserve">t, </w:t>
      </w:r>
      <w:r w:rsidRPr="0036556C">
        <w:rPr>
          <w:rFonts w:hint="eastAsia"/>
          <w:sz w:val="22"/>
          <w:szCs w:val="22"/>
        </w:rPr>
        <w:t>é</w:t>
      </w:r>
      <w:r w:rsidRPr="0036556C">
        <w:rPr>
          <w:sz w:val="22"/>
          <w:szCs w:val="22"/>
        </w:rPr>
        <w:t>s ezzel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nak k</w:t>
      </w:r>
      <w:r w:rsidRPr="0036556C">
        <w:rPr>
          <w:rFonts w:hint="eastAsia"/>
          <w:sz w:val="22"/>
          <w:szCs w:val="22"/>
        </w:rPr>
        <w:t>á</w:t>
      </w:r>
      <w:r w:rsidRPr="0036556C">
        <w:rPr>
          <w:sz w:val="22"/>
          <w:szCs w:val="22"/>
        </w:rPr>
        <w:t>rt okoz,</w:t>
      </w:r>
    </w:p>
    <w:p w:rsidR="004F7427" w:rsidRPr="0036556C" w:rsidRDefault="004F7427" w:rsidP="004F7427">
      <w:pPr>
        <w:widowControl w:val="0"/>
        <w:numPr>
          <w:ilvl w:val="1"/>
          <w:numId w:val="46"/>
        </w:numPr>
        <w:tabs>
          <w:tab w:val="clear" w:pos="1080"/>
          <w:tab w:val="num" w:pos="426"/>
        </w:tabs>
        <w:suppressAutoHyphens w:val="0"/>
        <w:ind w:left="567"/>
        <w:jc w:val="both"/>
        <w:rPr>
          <w:sz w:val="22"/>
          <w:szCs w:val="22"/>
        </w:rPr>
      </w:pPr>
      <w:r w:rsidRPr="0036556C">
        <w:rPr>
          <w:sz w:val="22"/>
          <w:szCs w:val="22"/>
        </w:rPr>
        <w:t>ha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á</w:t>
      </w:r>
      <w:r w:rsidRPr="0036556C">
        <w:rPr>
          <w:sz w:val="22"/>
          <w:szCs w:val="22"/>
        </w:rPr>
        <w:t>ltal el</w:t>
      </w:r>
      <w:r w:rsidRPr="0036556C">
        <w:rPr>
          <w:rFonts w:hint="eastAsia"/>
          <w:sz w:val="22"/>
          <w:szCs w:val="22"/>
        </w:rPr>
        <w:t>ő</w:t>
      </w:r>
      <w:r w:rsidRPr="0036556C">
        <w:rPr>
          <w:sz w:val="22"/>
          <w:szCs w:val="22"/>
        </w:rPr>
        <w:t>re meghat</w:t>
      </w:r>
      <w:r w:rsidRPr="0036556C">
        <w:rPr>
          <w:rFonts w:hint="eastAsia"/>
          <w:sz w:val="22"/>
          <w:szCs w:val="22"/>
        </w:rPr>
        <w:t>á</w:t>
      </w:r>
      <w:r w:rsidRPr="0036556C">
        <w:rPr>
          <w:sz w:val="22"/>
          <w:szCs w:val="22"/>
        </w:rPr>
        <w:t>rozott el</w:t>
      </w:r>
      <w:r w:rsidRPr="0036556C">
        <w:rPr>
          <w:rFonts w:hint="eastAsia"/>
          <w:sz w:val="22"/>
          <w:szCs w:val="22"/>
        </w:rPr>
        <w:t>őí</w:t>
      </w:r>
      <w:r w:rsidRPr="0036556C">
        <w:rPr>
          <w:sz w:val="22"/>
          <w:szCs w:val="22"/>
        </w:rPr>
        <w:t>r</w:t>
      </w:r>
      <w:r w:rsidRPr="0036556C">
        <w:rPr>
          <w:rFonts w:hint="eastAsia"/>
          <w:sz w:val="22"/>
          <w:szCs w:val="22"/>
        </w:rPr>
        <w:t>á</w:t>
      </w:r>
      <w:r w:rsidRPr="0036556C">
        <w:rPr>
          <w:sz w:val="22"/>
          <w:szCs w:val="22"/>
        </w:rPr>
        <w:t>sokat, vagy a vonatkoz</w:t>
      </w:r>
      <w:r w:rsidRPr="0036556C">
        <w:rPr>
          <w:rFonts w:hint="eastAsia"/>
          <w:sz w:val="22"/>
          <w:szCs w:val="22"/>
        </w:rPr>
        <w:t>ó</w:t>
      </w:r>
      <w:r w:rsidRPr="0036556C">
        <w:rPr>
          <w:sz w:val="22"/>
          <w:szCs w:val="22"/>
        </w:rPr>
        <w:t xml:space="preserve"> jogszab</w:t>
      </w:r>
      <w:r w:rsidRPr="0036556C">
        <w:rPr>
          <w:rFonts w:hint="eastAsia"/>
          <w:sz w:val="22"/>
          <w:szCs w:val="22"/>
        </w:rPr>
        <w:t>á</w:t>
      </w:r>
      <w:r w:rsidRPr="0036556C">
        <w:rPr>
          <w:sz w:val="22"/>
          <w:szCs w:val="22"/>
        </w:rPr>
        <w:t>lyokban el</w:t>
      </w:r>
      <w:r w:rsidRPr="0036556C">
        <w:rPr>
          <w:rFonts w:hint="eastAsia"/>
          <w:sz w:val="22"/>
          <w:szCs w:val="22"/>
        </w:rPr>
        <w:t>őí</w:t>
      </w:r>
      <w:r w:rsidRPr="0036556C">
        <w:rPr>
          <w:sz w:val="22"/>
          <w:szCs w:val="22"/>
        </w:rPr>
        <w:t>rt szakmai el</w:t>
      </w:r>
      <w:r w:rsidRPr="0036556C">
        <w:rPr>
          <w:rFonts w:hint="eastAsia"/>
          <w:sz w:val="22"/>
          <w:szCs w:val="22"/>
        </w:rPr>
        <w:t>őí</w:t>
      </w:r>
      <w:r w:rsidRPr="0036556C">
        <w:rPr>
          <w:sz w:val="22"/>
          <w:szCs w:val="22"/>
        </w:rPr>
        <w:t>r</w:t>
      </w:r>
      <w:r w:rsidRPr="0036556C">
        <w:rPr>
          <w:rFonts w:hint="eastAsia"/>
          <w:sz w:val="22"/>
          <w:szCs w:val="22"/>
        </w:rPr>
        <w:t>á</w:t>
      </w:r>
      <w:r w:rsidRPr="0036556C">
        <w:rPr>
          <w:sz w:val="22"/>
          <w:szCs w:val="22"/>
        </w:rPr>
        <w:t>sokat nem tartja be;</w:t>
      </w:r>
    </w:p>
    <w:p w:rsidR="004F7427" w:rsidRPr="0036556C" w:rsidRDefault="004F7427" w:rsidP="004F7427">
      <w:pPr>
        <w:widowControl w:val="0"/>
        <w:numPr>
          <w:ilvl w:val="1"/>
          <w:numId w:val="46"/>
        </w:numPr>
        <w:tabs>
          <w:tab w:val="clear" w:pos="1080"/>
          <w:tab w:val="num" w:pos="426"/>
        </w:tabs>
        <w:suppressAutoHyphens w:val="0"/>
        <w:ind w:left="567"/>
        <w:jc w:val="both"/>
        <w:rPr>
          <w:sz w:val="22"/>
          <w:szCs w:val="22"/>
        </w:rPr>
      </w:pPr>
      <w:r w:rsidRPr="0036556C">
        <w:rPr>
          <w:sz w:val="22"/>
          <w:szCs w:val="22"/>
        </w:rPr>
        <w:t>a rendelkez</w:t>
      </w:r>
      <w:r w:rsidRPr="0036556C">
        <w:rPr>
          <w:rFonts w:hint="eastAsia"/>
          <w:sz w:val="22"/>
          <w:szCs w:val="22"/>
        </w:rPr>
        <w:t>é</w:t>
      </w:r>
      <w:r w:rsidRPr="0036556C">
        <w:rPr>
          <w:sz w:val="22"/>
          <w:szCs w:val="22"/>
        </w:rPr>
        <w:t xml:space="preserve">sre </w:t>
      </w:r>
      <w:r w:rsidRPr="0036556C">
        <w:rPr>
          <w:rFonts w:hint="eastAsia"/>
          <w:sz w:val="22"/>
          <w:szCs w:val="22"/>
        </w:rPr>
        <w:t>á</w:t>
      </w:r>
      <w:r w:rsidRPr="0036556C">
        <w:rPr>
          <w:sz w:val="22"/>
          <w:szCs w:val="22"/>
        </w:rPr>
        <w:t>ll</w:t>
      </w:r>
      <w:r w:rsidRPr="0036556C">
        <w:rPr>
          <w:rFonts w:hint="eastAsia"/>
          <w:sz w:val="22"/>
          <w:szCs w:val="22"/>
        </w:rPr>
        <w:t>á</w:t>
      </w:r>
      <w:r w:rsidRPr="0036556C">
        <w:rPr>
          <w:sz w:val="22"/>
          <w:szCs w:val="22"/>
        </w:rPr>
        <w:t>si 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t ism</w:t>
      </w:r>
      <w:r w:rsidRPr="0036556C">
        <w:rPr>
          <w:rFonts w:hint="eastAsia"/>
          <w:sz w:val="22"/>
          <w:szCs w:val="22"/>
        </w:rPr>
        <w:t>é</w:t>
      </w:r>
      <w:r w:rsidRPr="0036556C">
        <w:rPr>
          <w:sz w:val="22"/>
          <w:szCs w:val="22"/>
        </w:rPr>
        <w:t>telten vagy s</w:t>
      </w:r>
      <w:r w:rsidRPr="0036556C">
        <w:rPr>
          <w:rFonts w:hint="eastAsia"/>
          <w:sz w:val="22"/>
          <w:szCs w:val="22"/>
        </w:rPr>
        <w:t>ú</w:t>
      </w:r>
      <w:r w:rsidRPr="0036556C">
        <w:rPr>
          <w:sz w:val="22"/>
          <w:szCs w:val="22"/>
        </w:rPr>
        <w:t>lyosan megs</w:t>
      </w:r>
      <w:r w:rsidRPr="0036556C">
        <w:rPr>
          <w:rFonts w:hint="eastAsia"/>
          <w:sz w:val="22"/>
          <w:szCs w:val="22"/>
        </w:rPr>
        <w:t>é</w:t>
      </w:r>
      <w:r w:rsidRPr="0036556C">
        <w:rPr>
          <w:sz w:val="22"/>
          <w:szCs w:val="22"/>
        </w:rPr>
        <w:t>rtette, amely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n</w:t>
      </w:r>
      <w:r w:rsidRPr="0036556C">
        <w:rPr>
          <w:rFonts w:hint="eastAsia"/>
          <w:sz w:val="22"/>
          <w:szCs w:val="22"/>
        </w:rPr>
        <w:t>á</w:t>
      </w:r>
      <w:r w:rsidRPr="0036556C">
        <w:rPr>
          <w:sz w:val="22"/>
          <w:szCs w:val="22"/>
        </w:rPr>
        <w:t xml:space="preserve">l </w:t>
      </w:r>
      <w:r w:rsidRPr="0036556C">
        <w:rPr>
          <w:rFonts w:hint="eastAsia"/>
          <w:sz w:val="22"/>
          <w:szCs w:val="22"/>
        </w:rPr>
        <w:t>é</w:t>
      </w:r>
      <w:r w:rsidRPr="0036556C">
        <w:rPr>
          <w:sz w:val="22"/>
          <w:szCs w:val="22"/>
        </w:rPr>
        <w:t>rdeks</w:t>
      </w:r>
      <w:r w:rsidRPr="0036556C">
        <w:rPr>
          <w:rFonts w:hint="eastAsia"/>
          <w:sz w:val="22"/>
          <w:szCs w:val="22"/>
        </w:rPr>
        <w:t>é</w:t>
      </w:r>
      <w:r w:rsidRPr="0036556C">
        <w:rPr>
          <w:sz w:val="22"/>
          <w:szCs w:val="22"/>
        </w:rPr>
        <w:t>relmet okoz;</w:t>
      </w:r>
    </w:p>
    <w:p w:rsidR="004F7427" w:rsidRPr="0036556C" w:rsidRDefault="004F7427" w:rsidP="004F7427">
      <w:pPr>
        <w:widowControl w:val="0"/>
        <w:numPr>
          <w:ilvl w:val="1"/>
          <w:numId w:val="46"/>
        </w:numPr>
        <w:tabs>
          <w:tab w:val="clear" w:pos="1080"/>
          <w:tab w:val="num" w:pos="426"/>
        </w:tabs>
        <w:suppressAutoHyphens w:val="0"/>
        <w:ind w:left="567"/>
        <w:jc w:val="both"/>
        <w:rPr>
          <w:sz w:val="22"/>
          <w:szCs w:val="22"/>
        </w:rPr>
      </w:pPr>
      <w:r w:rsidRPr="0036556C">
        <w:rPr>
          <w:sz w:val="22"/>
          <w:szCs w:val="22"/>
        </w:rPr>
        <w:t>a 3.1.-3-2. pontban meghat</w:t>
      </w:r>
      <w:r w:rsidRPr="0036556C">
        <w:rPr>
          <w:rFonts w:hint="eastAsia"/>
          <w:sz w:val="22"/>
          <w:szCs w:val="22"/>
        </w:rPr>
        <w:t>á</w:t>
      </w:r>
      <w:r w:rsidRPr="0036556C">
        <w:rPr>
          <w:sz w:val="22"/>
          <w:szCs w:val="22"/>
        </w:rPr>
        <w:t>rozott 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t rendszeresen nem, vagy nem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sszer</w:t>
      </w:r>
      <w:r w:rsidRPr="0036556C">
        <w:rPr>
          <w:rFonts w:hint="eastAsia"/>
          <w:sz w:val="22"/>
          <w:szCs w:val="22"/>
        </w:rPr>
        <w:t>ű</w:t>
      </w:r>
      <w:r w:rsidRPr="0036556C">
        <w:rPr>
          <w:sz w:val="22"/>
          <w:szCs w:val="22"/>
        </w:rPr>
        <w:t>en teljes</w:t>
      </w:r>
      <w:r w:rsidRPr="0036556C">
        <w:rPr>
          <w:rFonts w:hint="eastAsia"/>
          <w:sz w:val="22"/>
          <w:szCs w:val="22"/>
        </w:rPr>
        <w:t>í</w:t>
      </w:r>
      <w:r w:rsidRPr="0036556C">
        <w:rPr>
          <w:sz w:val="22"/>
          <w:szCs w:val="22"/>
        </w:rPr>
        <w:t>ti (</w:t>
      </w:r>
      <w:r w:rsidRPr="0036556C">
        <w:rPr>
          <w:rFonts w:hint="eastAsia"/>
          <w:sz w:val="22"/>
          <w:szCs w:val="22"/>
        </w:rPr>
        <w:t>í</w:t>
      </w:r>
      <w:r w:rsidRPr="0036556C">
        <w:rPr>
          <w:sz w:val="22"/>
          <w:szCs w:val="22"/>
        </w:rPr>
        <w:t>gy k</w:t>
      </w:r>
      <w:r w:rsidRPr="0036556C">
        <w:rPr>
          <w:rFonts w:hint="eastAsia"/>
          <w:sz w:val="22"/>
          <w:szCs w:val="22"/>
        </w:rPr>
        <w:t>ü</w:t>
      </w:r>
      <w:r w:rsidRPr="0036556C">
        <w:rPr>
          <w:sz w:val="22"/>
          <w:szCs w:val="22"/>
        </w:rPr>
        <w:t>l</w:t>
      </w:r>
      <w:r w:rsidRPr="0036556C">
        <w:rPr>
          <w:rFonts w:hint="eastAsia"/>
          <w:sz w:val="22"/>
          <w:szCs w:val="22"/>
        </w:rPr>
        <w:t>ö</w:t>
      </w:r>
      <w:r w:rsidRPr="0036556C">
        <w:rPr>
          <w:sz w:val="22"/>
          <w:szCs w:val="22"/>
        </w:rPr>
        <w:t>n</w:t>
      </w:r>
      <w:r w:rsidRPr="0036556C">
        <w:rPr>
          <w:rFonts w:hint="eastAsia"/>
          <w:sz w:val="22"/>
          <w:szCs w:val="22"/>
        </w:rPr>
        <w:t>ö</w:t>
      </w:r>
      <w:r w:rsidRPr="0036556C">
        <w:rPr>
          <w:sz w:val="22"/>
          <w:szCs w:val="22"/>
        </w:rPr>
        <w:t>sen: az egyedi megrendel</w:t>
      </w:r>
      <w:r w:rsidRPr="0036556C">
        <w:rPr>
          <w:rFonts w:hint="eastAsia"/>
          <w:sz w:val="22"/>
          <w:szCs w:val="22"/>
        </w:rPr>
        <w:t>é</w:t>
      </w:r>
      <w:r w:rsidRPr="0036556C">
        <w:rPr>
          <w:sz w:val="22"/>
          <w:szCs w:val="22"/>
        </w:rPr>
        <w:t>s szerinti feladatot rendszeresen nem, vagy jelent</w:t>
      </w:r>
      <w:r w:rsidRPr="0036556C">
        <w:rPr>
          <w:rFonts w:hint="eastAsia"/>
          <w:sz w:val="22"/>
          <w:szCs w:val="22"/>
        </w:rPr>
        <w:t>ő</w:t>
      </w:r>
      <w:r w:rsidRPr="0036556C">
        <w:rPr>
          <w:sz w:val="22"/>
          <w:szCs w:val="22"/>
        </w:rPr>
        <w:t>s k</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ssel teljes</w:t>
      </w:r>
      <w:r w:rsidRPr="0036556C">
        <w:rPr>
          <w:rFonts w:hint="eastAsia"/>
          <w:sz w:val="22"/>
          <w:szCs w:val="22"/>
        </w:rPr>
        <w:t>í</w:t>
      </w:r>
      <w:r w:rsidRPr="0036556C">
        <w:rPr>
          <w:sz w:val="22"/>
          <w:szCs w:val="22"/>
        </w:rPr>
        <w:t>ti).</w:t>
      </w:r>
    </w:p>
    <w:p w:rsidR="004F7427" w:rsidRPr="0036556C" w:rsidRDefault="004F7427" w:rsidP="004F7427">
      <w:pPr>
        <w:widowControl w:val="0"/>
        <w:jc w:val="both"/>
        <w:rPr>
          <w:sz w:val="22"/>
          <w:szCs w:val="22"/>
        </w:rPr>
      </w:pPr>
      <w:r w:rsidRPr="0036556C">
        <w:rPr>
          <w:sz w:val="22"/>
          <w:szCs w:val="22"/>
          <w:u w:val="single"/>
        </w:rPr>
        <w:t>A Megb</w:t>
      </w:r>
      <w:r w:rsidRPr="0036556C">
        <w:rPr>
          <w:rFonts w:hint="eastAsia"/>
          <w:sz w:val="22"/>
          <w:szCs w:val="22"/>
          <w:u w:val="single"/>
        </w:rPr>
        <w:t>í</w:t>
      </w:r>
      <w:r w:rsidRPr="0036556C">
        <w:rPr>
          <w:sz w:val="22"/>
          <w:szCs w:val="22"/>
          <w:u w:val="single"/>
        </w:rPr>
        <w:t>z</w:t>
      </w:r>
      <w:r w:rsidRPr="0036556C">
        <w:rPr>
          <w:rFonts w:hint="eastAsia"/>
          <w:sz w:val="22"/>
          <w:szCs w:val="22"/>
          <w:u w:val="single"/>
        </w:rPr>
        <w:t>ó</w:t>
      </w:r>
      <w:r w:rsidRPr="0036556C">
        <w:rPr>
          <w:sz w:val="22"/>
          <w:szCs w:val="22"/>
          <w:u w:val="single"/>
        </w:rPr>
        <w:t xml:space="preserve"> r</w:t>
      </w:r>
      <w:r w:rsidRPr="0036556C">
        <w:rPr>
          <w:rFonts w:hint="eastAsia"/>
          <w:sz w:val="22"/>
          <w:szCs w:val="22"/>
          <w:u w:val="single"/>
        </w:rPr>
        <w:t>é</w:t>
      </w:r>
      <w:r w:rsidRPr="0036556C">
        <w:rPr>
          <w:sz w:val="22"/>
          <w:szCs w:val="22"/>
          <w:u w:val="single"/>
        </w:rPr>
        <w:t>sz</w:t>
      </w:r>
      <w:r w:rsidRPr="0036556C">
        <w:rPr>
          <w:rFonts w:hint="eastAsia"/>
          <w:sz w:val="22"/>
          <w:szCs w:val="22"/>
          <w:u w:val="single"/>
        </w:rPr>
        <w:t>é</w:t>
      </w:r>
      <w:r w:rsidRPr="0036556C">
        <w:rPr>
          <w:sz w:val="22"/>
          <w:szCs w:val="22"/>
          <w:u w:val="single"/>
        </w:rPr>
        <w:t>r</w:t>
      </w:r>
      <w:r w:rsidRPr="0036556C">
        <w:rPr>
          <w:rFonts w:hint="eastAsia"/>
          <w:sz w:val="22"/>
          <w:szCs w:val="22"/>
          <w:u w:val="single"/>
        </w:rPr>
        <w:t>ő</w:t>
      </w:r>
      <w:r w:rsidRPr="0036556C">
        <w:rPr>
          <w:sz w:val="22"/>
          <w:szCs w:val="22"/>
          <w:u w:val="single"/>
        </w:rPr>
        <w:t>l</w:t>
      </w:r>
      <w:r w:rsidRPr="0036556C">
        <w:rPr>
          <w:sz w:val="22"/>
          <w:szCs w:val="22"/>
        </w:rPr>
        <w:t>:</w:t>
      </w:r>
    </w:p>
    <w:p w:rsidR="004F7427" w:rsidRPr="0036556C" w:rsidRDefault="004F7427" w:rsidP="004F7427">
      <w:pPr>
        <w:widowControl w:val="0"/>
        <w:numPr>
          <w:ilvl w:val="1"/>
          <w:numId w:val="46"/>
        </w:numPr>
        <w:tabs>
          <w:tab w:val="clear" w:pos="1080"/>
          <w:tab w:val="num" w:pos="426"/>
        </w:tabs>
        <w:suppressAutoHyphens w:val="0"/>
        <w:ind w:left="567"/>
        <w:jc w:val="both"/>
        <w:rPr>
          <w:sz w:val="22"/>
          <w:szCs w:val="22"/>
        </w:rPr>
      </w:pPr>
      <w:r w:rsidRPr="0036556C">
        <w:rPr>
          <w:sz w:val="22"/>
          <w:szCs w:val="22"/>
        </w:rPr>
        <w:t>- ha a sz</w:t>
      </w:r>
      <w:r w:rsidRPr="0036556C">
        <w:rPr>
          <w:rFonts w:hint="eastAsia"/>
          <w:sz w:val="22"/>
          <w:szCs w:val="22"/>
        </w:rPr>
        <w:t>ü</w:t>
      </w:r>
      <w:r w:rsidRPr="0036556C">
        <w:rPr>
          <w:sz w:val="22"/>
          <w:szCs w:val="22"/>
        </w:rPr>
        <w:t>ks</w:t>
      </w:r>
      <w:r w:rsidRPr="0036556C">
        <w:rPr>
          <w:rFonts w:hint="eastAsia"/>
          <w:sz w:val="22"/>
          <w:szCs w:val="22"/>
        </w:rPr>
        <w:t>é</w:t>
      </w:r>
      <w:r w:rsidRPr="0036556C">
        <w:rPr>
          <w:sz w:val="22"/>
          <w:szCs w:val="22"/>
        </w:rPr>
        <w:t>ges dokumentumokat, inform</w:t>
      </w:r>
      <w:r w:rsidRPr="0036556C">
        <w:rPr>
          <w:rFonts w:hint="eastAsia"/>
          <w:sz w:val="22"/>
          <w:szCs w:val="22"/>
        </w:rPr>
        <w:t>á</w:t>
      </w:r>
      <w:r w:rsidRPr="0036556C">
        <w:rPr>
          <w:sz w:val="22"/>
          <w:szCs w:val="22"/>
        </w:rPr>
        <w:t>ci</w:t>
      </w:r>
      <w:r w:rsidRPr="0036556C">
        <w:rPr>
          <w:rFonts w:hint="eastAsia"/>
          <w:sz w:val="22"/>
          <w:szCs w:val="22"/>
        </w:rPr>
        <w:t>ó</w:t>
      </w:r>
      <w:r w:rsidRPr="0036556C">
        <w:rPr>
          <w:sz w:val="22"/>
          <w:szCs w:val="22"/>
        </w:rPr>
        <w:t>kat, adatokat nem bocs</w:t>
      </w:r>
      <w:r w:rsidRPr="0036556C">
        <w:rPr>
          <w:rFonts w:hint="eastAsia"/>
          <w:sz w:val="22"/>
          <w:szCs w:val="22"/>
        </w:rPr>
        <w:t>á</w:t>
      </w:r>
      <w:r w:rsidRPr="0036556C">
        <w:rPr>
          <w:sz w:val="22"/>
          <w:szCs w:val="22"/>
        </w:rPr>
        <w:t>tja a Megb</w:t>
      </w:r>
      <w:r w:rsidRPr="0036556C">
        <w:rPr>
          <w:rFonts w:hint="eastAsia"/>
          <w:sz w:val="22"/>
          <w:szCs w:val="22"/>
        </w:rPr>
        <w:t>í</w:t>
      </w:r>
      <w:r w:rsidRPr="0036556C">
        <w:rPr>
          <w:sz w:val="22"/>
          <w:szCs w:val="22"/>
        </w:rPr>
        <w:t>zott rendelkez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re, </w:t>
      </w:r>
    </w:p>
    <w:p w:rsidR="004F7427" w:rsidRPr="0036556C" w:rsidRDefault="004F7427" w:rsidP="004F7427">
      <w:pPr>
        <w:widowControl w:val="0"/>
        <w:numPr>
          <w:ilvl w:val="1"/>
          <w:numId w:val="46"/>
        </w:numPr>
        <w:tabs>
          <w:tab w:val="clear" w:pos="1080"/>
          <w:tab w:val="num" w:pos="426"/>
        </w:tabs>
        <w:suppressAutoHyphens w:val="0"/>
        <w:ind w:left="567"/>
        <w:jc w:val="both"/>
        <w:rPr>
          <w:sz w:val="22"/>
          <w:szCs w:val="22"/>
        </w:rPr>
      </w:pPr>
      <w:r w:rsidRPr="0036556C">
        <w:rPr>
          <w:sz w:val="22"/>
          <w:szCs w:val="22"/>
        </w:rPr>
        <w:t>- 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si d</w:t>
      </w:r>
      <w:r w:rsidRPr="0036556C">
        <w:rPr>
          <w:rFonts w:hint="eastAsia"/>
          <w:sz w:val="22"/>
          <w:szCs w:val="22"/>
        </w:rPr>
        <w:t>í</w:t>
      </w:r>
      <w:r w:rsidRPr="0036556C">
        <w:rPr>
          <w:sz w:val="22"/>
          <w:szCs w:val="22"/>
        </w:rPr>
        <w:t>j kifizet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t felsz</w:t>
      </w:r>
      <w:r w:rsidRPr="0036556C">
        <w:rPr>
          <w:rFonts w:hint="eastAsia"/>
          <w:sz w:val="22"/>
          <w:szCs w:val="22"/>
        </w:rPr>
        <w:t>ó</w:t>
      </w:r>
      <w:r w:rsidRPr="0036556C">
        <w:rPr>
          <w:sz w:val="22"/>
          <w:szCs w:val="22"/>
        </w:rPr>
        <w:t>l</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 ellen</w:t>
      </w:r>
      <w:r w:rsidRPr="0036556C">
        <w:rPr>
          <w:rFonts w:hint="eastAsia"/>
          <w:sz w:val="22"/>
          <w:szCs w:val="22"/>
        </w:rPr>
        <w:t>é</w:t>
      </w:r>
      <w:r w:rsidRPr="0036556C">
        <w:rPr>
          <w:sz w:val="22"/>
          <w:szCs w:val="22"/>
        </w:rPr>
        <w:t>re, a felsz</w:t>
      </w:r>
      <w:r w:rsidRPr="0036556C">
        <w:rPr>
          <w:rFonts w:hint="eastAsia"/>
          <w:sz w:val="22"/>
          <w:szCs w:val="22"/>
        </w:rPr>
        <w:t>ó</w:t>
      </w:r>
      <w:r w:rsidRPr="0036556C">
        <w:rPr>
          <w:sz w:val="22"/>
          <w:szCs w:val="22"/>
        </w:rPr>
        <w:t>l</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sban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tett p</w:t>
      </w:r>
      <w:r w:rsidRPr="0036556C">
        <w:rPr>
          <w:rFonts w:hint="eastAsia"/>
          <w:sz w:val="22"/>
          <w:szCs w:val="22"/>
        </w:rPr>
        <w:t>ó</w:t>
      </w:r>
      <w:r w:rsidRPr="0036556C">
        <w:rPr>
          <w:sz w:val="22"/>
          <w:szCs w:val="22"/>
        </w:rPr>
        <w:t>that</w:t>
      </w:r>
      <w:r w:rsidRPr="0036556C">
        <w:rPr>
          <w:rFonts w:hint="eastAsia"/>
          <w:sz w:val="22"/>
          <w:szCs w:val="22"/>
        </w:rPr>
        <w:t>á</w:t>
      </w:r>
      <w:r w:rsidRPr="0036556C">
        <w:rPr>
          <w:sz w:val="22"/>
          <w:szCs w:val="22"/>
        </w:rPr>
        <w:t>rid</w:t>
      </w:r>
      <w:r w:rsidRPr="0036556C">
        <w:rPr>
          <w:rFonts w:hint="eastAsia"/>
          <w:sz w:val="22"/>
          <w:szCs w:val="22"/>
        </w:rPr>
        <w:t>ő</w:t>
      </w:r>
      <w:r w:rsidRPr="0036556C">
        <w:rPr>
          <w:sz w:val="22"/>
          <w:szCs w:val="22"/>
        </w:rPr>
        <w:t xml:space="preserve"> letelt</w:t>
      </w:r>
      <w:r w:rsidRPr="0036556C">
        <w:rPr>
          <w:rFonts w:hint="eastAsia"/>
          <w:sz w:val="22"/>
          <w:szCs w:val="22"/>
        </w:rPr>
        <w:t>é</w:t>
      </w:r>
      <w:r w:rsidRPr="0036556C">
        <w:rPr>
          <w:sz w:val="22"/>
          <w:szCs w:val="22"/>
        </w:rPr>
        <w:t>ig sem teljes</w:t>
      </w:r>
      <w:r w:rsidRPr="0036556C">
        <w:rPr>
          <w:rFonts w:hint="eastAsia"/>
          <w:sz w:val="22"/>
          <w:szCs w:val="22"/>
        </w:rPr>
        <w:t>í</w:t>
      </w:r>
      <w:r w:rsidRPr="0036556C">
        <w:rPr>
          <w:sz w:val="22"/>
          <w:szCs w:val="22"/>
        </w:rPr>
        <w:t>ti.</w:t>
      </w:r>
    </w:p>
    <w:p w:rsidR="004F7427" w:rsidRPr="0036556C" w:rsidRDefault="004F7427" w:rsidP="004F7427">
      <w:pPr>
        <w:pStyle w:val="Listaszerbekezds"/>
        <w:widowControl w:val="0"/>
        <w:ind w:left="0"/>
        <w:jc w:val="both"/>
        <w:rPr>
          <w:b/>
          <w:sz w:val="22"/>
          <w:szCs w:val="22"/>
        </w:rPr>
      </w:pPr>
    </w:p>
    <w:p w:rsidR="004F7427" w:rsidRPr="0036556C" w:rsidRDefault="004F7427" w:rsidP="004F7427">
      <w:pPr>
        <w:pStyle w:val="Listaszerbekezds"/>
        <w:widowControl w:val="0"/>
        <w:ind w:left="0"/>
        <w:jc w:val="both"/>
        <w:rPr>
          <w:sz w:val="22"/>
          <w:szCs w:val="22"/>
        </w:rPr>
      </w:pPr>
      <w:r w:rsidRPr="0036556C">
        <w:rPr>
          <w:b/>
          <w:sz w:val="22"/>
          <w:szCs w:val="22"/>
        </w:rPr>
        <w:t xml:space="preserve">7.4. </w:t>
      </w:r>
      <w:r w:rsidRPr="0036556C">
        <w:rPr>
          <w:sz w:val="22"/>
          <w:szCs w:val="22"/>
        </w:rPr>
        <w:t xml:space="preserve">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b</w:t>
      </w:r>
      <w:r w:rsidRPr="0036556C">
        <w:rPr>
          <w:rFonts w:hint="eastAsia"/>
          <w:sz w:val="22"/>
          <w:szCs w:val="22"/>
        </w:rPr>
        <w:t>á</w:t>
      </w:r>
      <w:r w:rsidRPr="0036556C">
        <w:rPr>
          <w:sz w:val="22"/>
          <w:szCs w:val="22"/>
        </w:rPr>
        <w:t>rmely m</w:t>
      </w:r>
      <w:r w:rsidRPr="0036556C">
        <w:rPr>
          <w:rFonts w:hint="eastAsia"/>
          <w:sz w:val="22"/>
          <w:szCs w:val="22"/>
        </w:rPr>
        <w:t>ó</w:t>
      </w:r>
      <w:r w:rsidRPr="0036556C">
        <w:rPr>
          <w:sz w:val="22"/>
          <w:szCs w:val="22"/>
        </w:rPr>
        <w:t>don t</w:t>
      </w:r>
      <w:r w:rsidRPr="0036556C">
        <w:rPr>
          <w:rFonts w:hint="eastAsia"/>
          <w:sz w:val="22"/>
          <w:szCs w:val="22"/>
        </w:rPr>
        <w:t>ö</w:t>
      </w:r>
      <w:r w:rsidRPr="0036556C">
        <w:rPr>
          <w:sz w:val="22"/>
          <w:szCs w:val="22"/>
        </w:rPr>
        <w:t>rt</w:t>
      </w:r>
      <w:r w:rsidRPr="0036556C">
        <w:rPr>
          <w:rFonts w:hint="eastAsia"/>
          <w:sz w:val="22"/>
          <w:szCs w:val="22"/>
        </w:rPr>
        <w:t>é</w:t>
      </w:r>
      <w:r w:rsidRPr="0036556C">
        <w:rPr>
          <w:sz w:val="22"/>
          <w:szCs w:val="22"/>
        </w:rPr>
        <w:t>n</w:t>
      </w:r>
      <w:r w:rsidRPr="0036556C">
        <w:rPr>
          <w:rFonts w:hint="eastAsia"/>
          <w:sz w:val="22"/>
          <w:szCs w:val="22"/>
        </w:rPr>
        <w:t>ő</w:t>
      </w:r>
      <w:r w:rsidRPr="0036556C">
        <w:rPr>
          <w:sz w:val="22"/>
          <w:szCs w:val="22"/>
        </w:rPr>
        <w:t xml:space="preserve"> megsz</w:t>
      </w:r>
      <w:r w:rsidRPr="0036556C">
        <w:rPr>
          <w:rFonts w:hint="eastAsia"/>
          <w:sz w:val="22"/>
          <w:szCs w:val="22"/>
        </w:rPr>
        <w:t>ű</w:t>
      </w:r>
      <w:r w:rsidRPr="0036556C">
        <w:rPr>
          <w:sz w:val="22"/>
          <w:szCs w:val="22"/>
        </w:rPr>
        <w:t>n</w:t>
      </w:r>
      <w:r w:rsidRPr="0036556C">
        <w:rPr>
          <w:rFonts w:hint="eastAsia"/>
          <w:sz w:val="22"/>
          <w:szCs w:val="22"/>
        </w:rPr>
        <w:t>é</w:t>
      </w:r>
      <w:r w:rsidRPr="0036556C">
        <w:rPr>
          <w:sz w:val="22"/>
          <w:szCs w:val="22"/>
        </w:rPr>
        <w:t>se/megsz</w:t>
      </w:r>
      <w:r w:rsidRPr="0036556C">
        <w:rPr>
          <w:rFonts w:hint="eastAsia"/>
          <w:sz w:val="22"/>
          <w:szCs w:val="22"/>
        </w:rPr>
        <w:t>ü</w:t>
      </w:r>
      <w:r w:rsidRPr="0036556C">
        <w:rPr>
          <w:sz w:val="22"/>
          <w:szCs w:val="22"/>
        </w:rPr>
        <w:t>ntet</w:t>
      </w:r>
      <w:r w:rsidRPr="0036556C">
        <w:rPr>
          <w:rFonts w:hint="eastAsia"/>
          <w:sz w:val="22"/>
          <w:szCs w:val="22"/>
        </w:rPr>
        <w:t>é</w:t>
      </w:r>
      <w:r w:rsidRPr="0036556C">
        <w:rPr>
          <w:sz w:val="22"/>
          <w:szCs w:val="22"/>
        </w:rPr>
        <w:t>se eset</w:t>
      </w:r>
      <w:r w:rsidRPr="0036556C">
        <w:rPr>
          <w:rFonts w:hint="eastAsia"/>
          <w:sz w:val="22"/>
          <w:szCs w:val="22"/>
        </w:rPr>
        <w:t>é</w:t>
      </w:r>
      <w:r w:rsidRPr="0036556C">
        <w:rPr>
          <w:sz w:val="22"/>
          <w:szCs w:val="22"/>
        </w:rPr>
        <w:t>n a Felek az egym</w:t>
      </w:r>
      <w:r w:rsidRPr="0036556C">
        <w:rPr>
          <w:rFonts w:hint="eastAsia"/>
          <w:sz w:val="22"/>
          <w:szCs w:val="22"/>
        </w:rPr>
        <w:t>á</w:t>
      </w:r>
      <w:r w:rsidRPr="0036556C">
        <w:rPr>
          <w:sz w:val="22"/>
          <w:szCs w:val="22"/>
        </w:rPr>
        <w:t>s fel</w:t>
      </w:r>
      <w:r w:rsidRPr="0036556C">
        <w:rPr>
          <w:rFonts w:hint="eastAsia"/>
          <w:sz w:val="22"/>
          <w:szCs w:val="22"/>
        </w:rPr>
        <w:t>é</w:t>
      </w:r>
      <w:r w:rsidRPr="0036556C">
        <w:rPr>
          <w:sz w:val="22"/>
          <w:szCs w:val="22"/>
        </w:rPr>
        <w:t xml:space="preserve"> fenn</w:t>
      </w:r>
      <w:r w:rsidRPr="0036556C">
        <w:rPr>
          <w:rFonts w:hint="eastAsia"/>
          <w:sz w:val="22"/>
          <w:szCs w:val="22"/>
        </w:rPr>
        <w:t>á</w:t>
      </w:r>
      <w:r w:rsidRPr="0036556C">
        <w:rPr>
          <w:sz w:val="22"/>
          <w:szCs w:val="22"/>
        </w:rPr>
        <w:t>ll</w:t>
      </w:r>
      <w:r w:rsidRPr="0036556C">
        <w:rPr>
          <w:rFonts w:hint="eastAsia"/>
          <w:sz w:val="22"/>
          <w:szCs w:val="22"/>
        </w:rPr>
        <w:t>ó</w:t>
      </w:r>
      <w:r w:rsidRPr="0036556C">
        <w:rPr>
          <w:sz w:val="22"/>
          <w:szCs w:val="22"/>
        </w:rPr>
        <w:t xml:space="preserve"> 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geik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sor</w:t>
      </w:r>
      <w:r w:rsidRPr="0036556C">
        <w:rPr>
          <w:rFonts w:hint="eastAsia"/>
          <w:sz w:val="22"/>
          <w:szCs w:val="22"/>
        </w:rPr>
        <w:t>á</w:t>
      </w:r>
      <w:r w:rsidRPr="0036556C">
        <w:rPr>
          <w:sz w:val="22"/>
          <w:szCs w:val="22"/>
        </w:rPr>
        <w:t xml:space="preserve">n </w:t>
      </w:r>
      <w:r w:rsidRPr="0036556C">
        <w:rPr>
          <w:rFonts w:hint="eastAsia"/>
          <w:sz w:val="22"/>
          <w:szCs w:val="22"/>
        </w:rPr>
        <w:t>ú</w:t>
      </w:r>
      <w:r w:rsidRPr="0036556C">
        <w:rPr>
          <w:sz w:val="22"/>
          <w:szCs w:val="22"/>
        </w:rPr>
        <w:t>gy k</w:t>
      </w:r>
      <w:r w:rsidRPr="0036556C">
        <w:rPr>
          <w:rFonts w:hint="eastAsia"/>
          <w:sz w:val="22"/>
          <w:szCs w:val="22"/>
        </w:rPr>
        <w:t>ö</w:t>
      </w:r>
      <w:r w:rsidRPr="0036556C">
        <w:rPr>
          <w:sz w:val="22"/>
          <w:szCs w:val="22"/>
        </w:rPr>
        <w:t>telesek elj</w:t>
      </w:r>
      <w:r w:rsidRPr="0036556C">
        <w:rPr>
          <w:rFonts w:hint="eastAsia"/>
          <w:sz w:val="22"/>
          <w:szCs w:val="22"/>
        </w:rPr>
        <w:t>á</w:t>
      </w:r>
      <w:r w:rsidRPr="0036556C">
        <w:rPr>
          <w:sz w:val="22"/>
          <w:szCs w:val="22"/>
        </w:rPr>
        <w:t>rni, hogy azok ne vesz</w:t>
      </w:r>
      <w:r w:rsidRPr="0036556C">
        <w:rPr>
          <w:rFonts w:hint="eastAsia"/>
          <w:sz w:val="22"/>
          <w:szCs w:val="22"/>
        </w:rPr>
        <w:t>é</w:t>
      </w:r>
      <w:r w:rsidRPr="0036556C">
        <w:rPr>
          <w:sz w:val="22"/>
          <w:szCs w:val="22"/>
        </w:rPr>
        <w:t>lyeztess</w:t>
      </w:r>
      <w:r w:rsidRPr="0036556C">
        <w:rPr>
          <w:rFonts w:hint="eastAsia"/>
          <w:sz w:val="22"/>
          <w:szCs w:val="22"/>
        </w:rPr>
        <w:t>é</w:t>
      </w:r>
      <w:r w:rsidRPr="0036556C">
        <w:rPr>
          <w:sz w:val="22"/>
          <w:szCs w:val="22"/>
        </w:rPr>
        <w:t>k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3.1.-3.2. pontokban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tett, k</w:t>
      </w:r>
      <w:r w:rsidRPr="0036556C">
        <w:rPr>
          <w:rFonts w:hint="eastAsia"/>
          <w:sz w:val="22"/>
          <w:szCs w:val="22"/>
        </w:rPr>
        <w:t>ö</w:t>
      </w:r>
      <w:r w:rsidRPr="0036556C">
        <w:rPr>
          <w:sz w:val="22"/>
          <w:szCs w:val="22"/>
        </w:rPr>
        <w:t>telez</w:t>
      </w:r>
      <w:r w:rsidRPr="0036556C">
        <w:rPr>
          <w:rFonts w:hint="eastAsia"/>
          <w:sz w:val="22"/>
          <w:szCs w:val="22"/>
        </w:rPr>
        <w:t>ő</w:t>
      </w:r>
      <w:r w:rsidRPr="0036556C">
        <w:rPr>
          <w:sz w:val="22"/>
          <w:szCs w:val="22"/>
        </w:rPr>
        <w:t>en ny</w:t>
      </w:r>
      <w:r w:rsidRPr="0036556C">
        <w:rPr>
          <w:rFonts w:hint="eastAsia"/>
          <w:sz w:val="22"/>
          <w:szCs w:val="22"/>
        </w:rPr>
        <w:t>ú</w:t>
      </w:r>
      <w:r w:rsidRPr="0036556C">
        <w:rPr>
          <w:sz w:val="22"/>
          <w:szCs w:val="22"/>
        </w:rPr>
        <w:t>jtand</w:t>
      </w:r>
      <w:r w:rsidRPr="0036556C">
        <w:rPr>
          <w:rFonts w:hint="eastAsia"/>
          <w:sz w:val="22"/>
          <w:szCs w:val="22"/>
        </w:rPr>
        <w:t>ó</w:t>
      </w:r>
      <w:r w:rsidRPr="0036556C">
        <w:rPr>
          <w:sz w:val="22"/>
          <w:szCs w:val="22"/>
        </w:rPr>
        <w:t xml:space="preserve"> szolg</w:t>
      </w:r>
      <w:r w:rsidRPr="0036556C">
        <w:rPr>
          <w:rFonts w:hint="eastAsia"/>
          <w:sz w:val="22"/>
          <w:szCs w:val="22"/>
        </w:rPr>
        <w:t>á</w:t>
      </w:r>
      <w:r w:rsidRPr="0036556C">
        <w:rPr>
          <w:sz w:val="22"/>
          <w:szCs w:val="22"/>
        </w:rPr>
        <w:t>ltat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t.</w:t>
      </w:r>
    </w:p>
    <w:p w:rsidR="004F7427" w:rsidRPr="0036556C" w:rsidRDefault="004F7427" w:rsidP="004F7427">
      <w:pPr>
        <w:pStyle w:val="Listaszerbekezds"/>
        <w:widowControl w:val="0"/>
        <w:ind w:left="0"/>
        <w:jc w:val="both"/>
        <w:rPr>
          <w:b/>
          <w:sz w:val="22"/>
          <w:szCs w:val="22"/>
        </w:rPr>
      </w:pPr>
    </w:p>
    <w:p w:rsidR="004F7427" w:rsidRPr="0036556C" w:rsidRDefault="004F7427" w:rsidP="004F7427">
      <w:pPr>
        <w:pStyle w:val="Listaszerbekezds"/>
        <w:widowControl w:val="0"/>
        <w:ind w:left="0"/>
        <w:jc w:val="both"/>
        <w:rPr>
          <w:sz w:val="22"/>
          <w:szCs w:val="22"/>
        </w:rPr>
      </w:pPr>
      <w:r w:rsidRPr="0036556C">
        <w:rPr>
          <w:b/>
          <w:sz w:val="22"/>
          <w:szCs w:val="22"/>
        </w:rPr>
        <w:t>7.5.</w:t>
      </w:r>
      <w:r w:rsidRPr="0036556C">
        <w:rPr>
          <w:sz w:val="22"/>
          <w:szCs w:val="22"/>
        </w:rPr>
        <w:tab/>
        <w:t xml:space="preserve">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szerinti feladat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nek meghi</w:t>
      </w:r>
      <w:r w:rsidRPr="0036556C">
        <w:rPr>
          <w:rFonts w:hint="eastAsia"/>
          <w:sz w:val="22"/>
          <w:szCs w:val="22"/>
        </w:rPr>
        <w:t>ú</w:t>
      </w:r>
      <w:r w:rsidRPr="0036556C">
        <w:rPr>
          <w:sz w:val="22"/>
          <w:szCs w:val="22"/>
        </w:rPr>
        <w:t>sul</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ra a Ptk. rendelkez</w:t>
      </w:r>
      <w:r w:rsidRPr="0036556C">
        <w:rPr>
          <w:rFonts w:hint="eastAsia"/>
          <w:sz w:val="22"/>
          <w:szCs w:val="22"/>
        </w:rPr>
        <w:t>é</w:t>
      </w:r>
      <w:r w:rsidRPr="0036556C">
        <w:rPr>
          <w:sz w:val="22"/>
          <w:szCs w:val="22"/>
        </w:rPr>
        <w:t xml:space="preserve">sei az </w:t>
      </w:r>
      <w:r w:rsidRPr="0036556C">
        <w:rPr>
          <w:sz w:val="22"/>
          <w:szCs w:val="22"/>
        </w:rPr>
        <w:lastRenderedPageBreak/>
        <w:t>ir</w:t>
      </w:r>
      <w:r w:rsidRPr="0036556C">
        <w:rPr>
          <w:rFonts w:hint="eastAsia"/>
          <w:sz w:val="22"/>
          <w:szCs w:val="22"/>
        </w:rPr>
        <w:t>á</w:t>
      </w:r>
      <w:r w:rsidRPr="0036556C">
        <w:rPr>
          <w:sz w:val="22"/>
          <w:szCs w:val="22"/>
        </w:rPr>
        <w:t>nyad</w:t>
      </w:r>
      <w:r w:rsidRPr="0036556C">
        <w:rPr>
          <w:rFonts w:hint="eastAsia"/>
          <w:sz w:val="22"/>
          <w:szCs w:val="22"/>
        </w:rPr>
        <w:t>ó</w:t>
      </w:r>
      <w:r w:rsidRPr="0036556C">
        <w:rPr>
          <w:sz w:val="22"/>
          <w:szCs w:val="22"/>
        </w:rPr>
        <w:t>ak.</w:t>
      </w:r>
    </w:p>
    <w:p w:rsidR="004F7427" w:rsidRPr="0036556C" w:rsidRDefault="004F7427" w:rsidP="004F7427">
      <w:pPr>
        <w:widowControl w:val="0"/>
        <w:jc w:val="both"/>
        <w:rPr>
          <w:snapToGrid w:val="0"/>
          <w:sz w:val="22"/>
          <w:szCs w:val="22"/>
        </w:rPr>
      </w:pPr>
    </w:p>
    <w:p w:rsidR="004F7427" w:rsidRPr="0036556C" w:rsidRDefault="004F7427" w:rsidP="004F7427">
      <w:pPr>
        <w:widowControl w:val="0"/>
        <w:jc w:val="center"/>
        <w:rPr>
          <w:rFonts w:eastAsia="Calibri"/>
          <w:b/>
          <w:sz w:val="22"/>
          <w:szCs w:val="22"/>
        </w:rPr>
      </w:pPr>
      <w:r w:rsidRPr="0036556C">
        <w:rPr>
          <w:rFonts w:eastAsia="Calibri"/>
          <w:b/>
          <w:sz w:val="22"/>
          <w:szCs w:val="22"/>
        </w:rPr>
        <w:t xml:space="preserve">8. </w:t>
      </w:r>
      <w:r w:rsidRPr="0036556C">
        <w:rPr>
          <w:b/>
          <w:sz w:val="22"/>
          <w:szCs w:val="22"/>
        </w:rPr>
        <w:t>A nem szerz</w:t>
      </w:r>
      <w:r w:rsidRPr="0036556C">
        <w:rPr>
          <w:rFonts w:hint="eastAsia"/>
          <w:b/>
          <w:sz w:val="22"/>
          <w:szCs w:val="22"/>
        </w:rPr>
        <w:t>ő</w:t>
      </w:r>
      <w:r w:rsidRPr="0036556C">
        <w:rPr>
          <w:b/>
          <w:sz w:val="22"/>
          <w:szCs w:val="22"/>
        </w:rPr>
        <w:t>d</w:t>
      </w:r>
      <w:r w:rsidRPr="0036556C">
        <w:rPr>
          <w:rFonts w:hint="eastAsia"/>
          <w:b/>
          <w:sz w:val="22"/>
          <w:szCs w:val="22"/>
        </w:rPr>
        <w:t>é</w:t>
      </w:r>
      <w:r w:rsidRPr="0036556C">
        <w:rPr>
          <w:b/>
          <w:sz w:val="22"/>
          <w:szCs w:val="22"/>
        </w:rPr>
        <w:t>sszer</w:t>
      </w:r>
      <w:r w:rsidRPr="0036556C">
        <w:rPr>
          <w:rFonts w:hint="eastAsia"/>
          <w:b/>
          <w:sz w:val="22"/>
          <w:szCs w:val="22"/>
        </w:rPr>
        <w:t>ű</w:t>
      </w:r>
      <w:r w:rsidRPr="0036556C">
        <w:rPr>
          <w:b/>
          <w:sz w:val="22"/>
          <w:szCs w:val="22"/>
        </w:rPr>
        <w:t xml:space="preserve"> teljes</w:t>
      </w:r>
      <w:r w:rsidRPr="0036556C">
        <w:rPr>
          <w:rFonts w:hint="eastAsia"/>
          <w:b/>
          <w:sz w:val="22"/>
          <w:szCs w:val="22"/>
        </w:rPr>
        <w:t>í</w:t>
      </w:r>
      <w:r w:rsidRPr="0036556C">
        <w:rPr>
          <w:b/>
          <w:sz w:val="22"/>
          <w:szCs w:val="22"/>
        </w:rPr>
        <w:t>t</w:t>
      </w:r>
      <w:r w:rsidRPr="0036556C">
        <w:rPr>
          <w:rFonts w:hint="eastAsia"/>
          <w:b/>
          <w:sz w:val="22"/>
          <w:szCs w:val="22"/>
        </w:rPr>
        <w:t>é</w:t>
      </w:r>
      <w:r w:rsidRPr="0036556C">
        <w:rPr>
          <w:b/>
          <w:sz w:val="22"/>
          <w:szCs w:val="22"/>
        </w:rPr>
        <w:t>s jogk</w:t>
      </w:r>
      <w:r w:rsidRPr="0036556C">
        <w:rPr>
          <w:rFonts w:hint="eastAsia"/>
          <w:b/>
          <w:sz w:val="22"/>
          <w:szCs w:val="22"/>
        </w:rPr>
        <w:t>ö</w:t>
      </w:r>
      <w:r w:rsidRPr="0036556C">
        <w:rPr>
          <w:b/>
          <w:sz w:val="22"/>
          <w:szCs w:val="22"/>
        </w:rPr>
        <w:t>vetkezm</w:t>
      </w:r>
      <w:r w:rsidRPr="0036556C">
        <w:rPr>
          <w:rFonts w:hint="eastAsia"/>
          <w:b/>
          <w:sz w:val="22"/>
          <w:szCs w:val="22"/>
        </w:rPr>
        <w:t>é</w:t>
      </w:r>
      <w:r w:rsidRPr="0036556C">
        <w:rPr>
          <w:b/>
          <w:sz w:val="22"/>
          <w:szCs w:val="22"/>
        </w:rPr>
        <w:t>nyei</w:t>
      </w:r>
      <w:r w:rsidRPr="0036556C">
        <w:rPr>
          <w:rFonts w:eastAsia="Calibri"/>
          <w:b/>
          <w:sz w:val="22"/>
          <w:szCs w:val="22"/>
        </w:rPr>
        <w:t xml:space="preserve"> </w:t>
      </w:r>
    </w:p>
    <w:p w:rsidR="004F7427" w:rsidRPr="0036556C" w:rsidRDefault="004F7427" w:rsidP="004F7427">
      <w:pPr>
        <w:widowControl w:val="0"/>
        <w:rPr>
          <w:rFonts w:eastAsia="Calibri"/>
          <w:sz w:val="22"/>
          <w:szCs w:val="22"/>
        </w:rPr>
      </w:pPr>
    </w:p>
    <w:p w:rsidR="004F7427" w:rsidRPr="0036556C" w:rsidRDefault="004F7427" w:rsidP="004F7427">
      <w:pPr>
        <w:widowControl w:val="0"/>
        <w:jc w:val="both"/>
        <w:rPr>
          <w:sz w:val="22"/>
          <w:szCs w:val="22"/>
        </w:rPr>
      </w:pPr>
      <w:r w:rsidRPr="0036556C">
        <w:rPr>
          <w:rFonts w:eastAsia="Calibri"/>
          <w:b/>
          <w:sz w:val="22"/>
          <w:szCs w:val="22"/>
        </w:rPr>
        <w:t>8.1.</w:t>
      </w:r>
      <w:r w:rsidRPr="0036556C">
        <w:rPr>
          <w:rFonts w:eastAsia="Calibri"/>
          <w:b/>
          <w:sz w:val="22"/>
          <w:szCs w:val="22"/>
        </w:rPr>
        <w:tab/>
      </w:r>
      <w:r w:rsidRPr="0036556C">
        <w:rPr>
          <w:sz w:val="22"/>
          <w:szCs w:val="22"/>
        </w:rPr>
        <w:t>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fizet</w:t>
      </w:r>
      <w:r w:rsidRPr="0036556C">
        <w:rPr>
          <w:rFonts w:hint="eastAsia"/>
          <w:sz w:val="22"/>
          <w:szCs w:val="22"/>
        </w:rPr>
        <w:t>é</w:t>
      </w:r>
      <w:r w:rsidRPr="0036556C">
        <w:rPr>
          <w:sz w:val="22"/>
          <w:szCs w:val="22"/>
        </w:rPr>
        <w:t>si k</w:t>
      </w:r>
      <w:r w:rsidRPr="0036556C">
        <w:rPr>
          <w:rFonts w:hint="eastAsia"/>
          <w:sz w:val="22"/>
          <w:szCs w:val="22"/>
        </w:rPr>
        <w:t>é</w:t>
      </w:r>
      <w:r w:rsidRPr="0036556C">
        <w:rPr>
          <w:sz w:val="22"/>
          <w:szCs w:val="22"/>
        </w:rPr>
        <w:t>sedelm</w:t>
      </w:r>
      <w:r w:rsidRPr="0036556C">
        <w:rPr>
          <w:rFonts w:hint="eastAsia"/>
          <w:sz w:val="22"/>
          <w:szCs w:val="22"/>
        </w:rPr>
        <w:t>é</w:t>
      </w:r>
      <w:r w:rsidRPr="0036556C">
        <w:rPr>
          <w:sz w:val="22"/>
          <w:szCs w:val="22"/>
        </w:rPr>
        <w:t xml:space="preserve">re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5.8. pontja az ir</w:t>
      </w:r>
      <w:r w:rsidRPr="0036556C">
        <w:rPr>
          <w:rFonts w:hint="eastAsia"/>
          <w:sz w:val="22"/>
          <w:szCs w:val="22"/>
        </w:rPr>
        <w:t>á</w:t>
      </w:r>
      <w:r w:rsidRPr="0036556C">
        <w:rPr>
          <w:sz w:val="22"/>
          <w:szCs w:val="22"/>
        </w:rPr>
        <w:t>nyad</w:t>
      </w:r>
      <w:r w:rsidRPr="0036556C">
        <w:rPr>
          <w:rFonts w:hint="eastAsia"/>
          <w:sz w:val="22"/>
          <w:szCs w:val="22"/>
        </w:rPr>
        <w:t>ó</w:t>
      </w:r>
      <w:r w:rsidRPr="0036556C">
        <w:rPr>
          <w:sz w:val="22"/>
          <w:szCs w:val="22"/>
        </w:rPr>
        <w:t>.</w:t>
      </w:r>
    </w:p>
    <w:p w:rsidR="004F7427" w:rsidRPr="0036556C" w:rsidRDefault="004F7427" w:rsidP="004F7427">
      <w:pPr>
        <w:widowControl w:val="0"/>
        <w:rPr>
          <w:sz w:val="22"/>
          <w:szCs w:val="22"/>
        </w:rPr>
      </w:pPr>
    </w:p>
    <w:p w:rsidR="004F7427" w:rsidRPr="0036556C" w:rsidRDefault="004F7427" w:rsidP="004F7427">
      <w:pPr>
        <w:widowControl w:val="0"/>
        <w:jc w:val="both"/>
        <w:rPr>
          <w:sz w:val="22"/>
          <w:szCs w:val="22"/>
        </w:rPr>
      </w:pPr>
      <w:r w:rsidRPr="0036556C">
        <w:rPr>
          <w:b/>
          <w:sz w:val="22"/>
          <w:szCs w:val="22"/>
        </w:rPr>
        <w:t>8.2.</w:t>
      </w:r>
      <w:r w:rsidRPr="0036556C">
        <w:rPr>
          <w:b/>
          <w:sz w:val="22"/>
          <w:szCs w:val="22"/>
        </w:rPr>
        <w:tab/>
      </w:r>
      <w:r w:rsidRPr="0036556C">
        <w:rPr>
          <w:sz w:val="22"/>
          <w:szCs w:val="22"/>
        </w:rPr>
        <w:t>Amennyiben a Megb</w:t>
      </w:r>
      <w:r w:rsidRPr="0036556C">
        <w:rPr>
          <w:rFonts w:hint="eastAsia"/>
          <w:sz w:val="22"/>
          <w:szCs w:val="22"/>
        </w:rPr>
        <w:t>í</w:t>
      </w:r>
      <w:r w:rsidRPr="0036556C">
        <w:rPr>
          <w:sz w:val="22"/>
          <w:szCs w:val="22"/>
        </w:rPr>
        <w:t>zott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sor</w:t>
      </w:r>
      <w:r w:rsidRPr="0036556C">
        <w:rPr>
          <w:rFonts w:hint="eastAsia"/>
          <w:sz w:val="22"/>
          <w:szCs w:val="22"/>
        </w:rPr>
        <w:t>á</w:t>
      </w:r>
      <w:r w:rsidRPr="0036556C">
        <w:rPr>
          <w:sz w:val="22"/>
          <w:szCs w:val="22"/>
        </w:rPr>
        <w:t>n nem j</w:t>
      </w:r>
      <w:r w:rsidRPr="0036556C">
        <w:rPr>
          <w:rFonts w:hint="eastAsia"/>
          <w:sz w:val="22"/>
          <w:szCs w:val="22"/>
        </w:rPr>
        <w:t>á</w:t>
      </w:r>
      <w:r w:rsidRPr="0036556C">
        <w:rPr>
          <w:sz w:val="22"/>
          <w:szCs w:val="22"/>
        </w:rPr>
        <w:t>r el a megb</w:t>
      </w:r>
      <w:r w:rsidRPr="0036556C">
        <w:rPr>
          <w:rFonts w:hint="eastAsia"/>
          <w:sz w:val="22"/>
          <w:szCs w:val="22"/>
        </w:rPr>
        <w:t>í</w:t>
      </w:r>
      <w:r w:rsidRPr="0036556C">
        <w:rPr>
          <w:sz w:val="22"/>
          <w:szCs w:val="22"/>
        </w:rPr>
        <w:t>z</w:t>
      </w:r>
      <w:r w:rsidRPr="0036556C">
        <w:rPr>
          <w:rFonts w:hint="eastAsia"/>
          <w:sz w:val="22"/>
          <w:szCs w:val="22"/>
        </w:rPr>
        <w:t>á</w:t>
      </w:r>
      <w:r w:rsidRPr="0036556C">
        <w:rPr>
          <w:sz w:val="22"/>
          <w:szCs w:val="22"/>
        </w:rPr>
        <w:t>s t</w:t>
      </w:r>
      <w:r w:rsidRPr="0036556C">
        <w:rPr>
          <w:rFonts w:hint="eastAsia"/>
          <w:sz w:val="22"/>
          <w:szCs w:val="22"/>
        </w:rPr>
        <w:t>á</w:t>
      </w:r>
      <w:r w:rsidRPr="0036556C">
        <w:rPr>
          <w:sz w:val="22"/>
          <w:szCs w:val="22"/>
        </w:rPr>
        <w:t>rgy</w:t>
      </w:r>
      <w:r w:rsidRPr="0036556C">
        <w:rPr>
          <w:rFonts w:hint="eastAsia"/>
          <w:sz w:val="22"/>
          <w:szCs w:val="22"/>
        </w:rPr>
        <w:t>á</w:t>
      </w:r>
      <w:r w:rsidRPr="0036556C">
        <w:rPr>
          <w:sz w:val="22"/>
          <w:szCs w:val="22"/>
        </w:rPr>
        <w:t>ban j</w:t>
      </w:r>
      <w:r w:rsidRPr="0036556C">
        <w:rPr>
          <w:rFonts w:hint="eastAsia"/>
          <w:sz w:val="22"/>
          <w:szCs w:val="22"/>
        </w:rPr>
        <w:t>á</w:t>
      </w:r>
      <w:r w:rsidRPr="0036556C">
        <w:rPr>
          <w:sz w:val="22"/>
          <w:szCs w:val="22"/>
        </w:rPr>
        <w:t>rtas szem</w:t>
      </w:r>
      <w:r w:rsidRPr="0036556C">
        <w:rPr>
          <w:rFonts w:hint="eastAsia"/>
          <w:sz w:val="22"/>
          <w:szCs w:val="22"/>
        </w:rPr>
        <w:t>é</w:t>
      </w:r>
      <w:r w:rsidRPr="0036556C">
        <w:rPr>
          <w:sz w:val="22"/>
          <w:szCs w:val="22"/>
        </w:rPr>
        <w:t>lyt</w:t>
      </w:r>
      <w:r w:rsidRPr="0036556C">
        <w:rPr>
          <w:rFonts w:hint="eastAsia"/>
          <w:sz w:val="22"/>
          <w:szCs w:val="22"/>
        </w:rPr>
        <w:t>ő</w:t>
      </w:r>
      <w:r w:rsidRPr="0036556C">
        <w:rPr>
          <w:sz w:val="22"/>
          <w:szCs w:val="22"/>
        </w:rPr>
        <w:t>l elv</w:t>
      </w:r>
      <w:r w:rsidRPr="0036556C">
        <w:rPr>
          <w:rFonts w:hint="eastAsia"/>
          <w:sz w:val="22"/>
          <w:szCs w:val="22"/>
        </w:rPr>
        <w:t>á</w:t>
      </w:r>
      <w:r w:rsidRPr="0036556C">
        <w:rPr>
          <w:sz w:val="22"/>
          <w:szCs w:val="22"/>
        </w:rPr>
        <w:t>rhat</w:t>
      </w:r>
      <w:r w:rsidRPr="0036556C">
        <w:rPr>
          <w:rFonts w:hint="eastAsia"/>
          <w:sz w:val="22"/>
          <w:szCs w:val="22"/>
        </w:rPr>
        <w:t>ó</w:t>
      </w:r>
      <w:r w:rsidRPr="0036556C">
        <w:rPr>
          <w:sz w:val="22"/>
          <w:szCs w:val="22"/>
        </w:rPr>
        <w:t xml:space="preserve"> szak</w:t>
      </w:r>
      <w:r w:rsidRPr="0036556C">
        <w:rPr>
          <w:rFonts w:hint="eastAsia"/>
          <w:sz w:val="22"/>
          <w:szCs w:val="22"/>
        </w:rPr>
        <w:t>é</w:t>
      </w:r>
      <w:r w:rsidRPr="0036556C">
        <w:rPr>
          <w:sz w:val="22"/>
          <w:szCs w:val="22"/>
        </w:rPr>
        <w:t xml:space="preserve">rtelemmel </w:t>
      </w:r>
      <w:r w:rsidRPr="0036556C">
        <w:rPr>
          <w:rFonts w:hint="eastAsia"/>
          <w:sz w:val="22"/>
          <w:szCs w:val="22"/>
        </w:rPr>
        <w:t>é</w:t>
      </w:r>
      <w:r w:rsidRPr="0036556C">
        <w:rPr>
          <w:sz w:val="22"/>
          <w:szCs w:val="22"/>
        </w:rPr>
        <w:t>s gondoss</w:t>
      </w:r>
      <w:r w:rsidRPr="0036556C">
        <w:rPr>
          <w:rFonts w:hint="eastAsia"/>
          <w:sz w:val="22"/>
          <w:szCs w:val="22"/>
        </w:rPr>
        <w:t>á</w:t>
      </w:r>
      <w:r w:rsidRPr="0036556C">
        <w:rPr>
          <w:sz w:val="22"/>
          <w:szCs w:val="22"/>
        </w:rPr>
        <w:t>ggal (ld. k</w:t>
      </w:r>
      <w:r w:rsidRPr="0036556C">
        <w:rPr>
          <w:rFonts w:hint="eastAsia"/>
          <w:sz w:val="22"/>
          <w:szCs w:val="22"/>
        </w:rPr>
        <w:t>ü</w:t>
      </w:r>
      <w:r w:rsidRPr="0036556C">
        <w:rPr>
          <w:sz w:val="22"/>
          <w:szCs w:val="22"/>
        </w:rPr>
        <w:t>l</w:t>
      </w:r>
      <w:r w:rsidRPr="0036556C">
        <w:rPr>
          <w:rFonts w:hint="eastAsia"/>
          <w:sz w:val="22"/>
          <w:szCs w:val="22"/>
        </w:rPr>
        <w:t>ö</w:t>
      </w:r>
      <w:r w:rsidRPr="0036556C">
        <w:rPr>
          <w:sz w:val="22"/>
          <w:szCs w:val="22"/>
        </w:rPr>
        <w:t>n</w:t>
      </w:r>
      <w:r w:rsidRPr="0036556C">
        <w:rPr>
          <w:rFonts w:hint="eastAsia"/>
          <w:sz w:val="22"/>
          <w:szCs w:val="22"/>
        </w:rPr>
        <w:t>ö</w:t>
      </w:r>
      <w:r w:rsidRPr="0036556C">
        <w:rPr>
          <w:sz w:val="22"/>
          <w:szCs w:val="22"/>
        </w:rPr>
        <w:t>sen a 7.3. pontban foglalt s</w:t>
      </w:r>
      <w:r w:rsidRPr="0036556C">
        <w:rPr>
          <w:rFonts w:hint="eastAsia"/>
          <w:sz w:val="22"/>
          <w:szCs w:val="22"/>
        </w:rPr>
        <w:t>ú</w:t>
      </w:r>
      <w:r w:rsidRPr="0036556C">
        <w:rPr>
          <w:sz w:val="22"/>
          <w:szCs w:val="22"/>
        </w:rPr>
        <w:t>lyos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sszeg</w:t>
      </w:r>
      <w:r w:rsidRPr="0036556C">
        <w:rPr>
          <w:rFonts w:hint="eastAsia"/>
          <w:sz w:val="22"/>
          <w:szCs w:val="22"/>
        </w:rPr>
        <w:t>é</w:t>
      </w:r>
      <w:r w:rsidRPr="0036556C">
        <w:rPr>
          <w:sz w:val="22"/>
          <w:szCs w:val="22"/>
        </w:rPr>
        <w:t>si esetek),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jogosult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st azonnali hat</w:t>
      </w:r>
      <w:r w:rsidRPr="0036556C">
        <w:rPr>
          <w:rFonts w:hint="eastAsia"/>
          <w:sz w:val="22"/>
          <w:szCs w:val="22"/>
        </w:rPr>
        <w:t>á</w:t>
      </w:r>
      <w:r w:rsidRPr="0036556C">
        <w:rPr>
          <w:sz w:val="22"/>
          <w:szCs w:val="22"/>
        </w:rPr>
        <w:t>llyal felmondani. Megb</w:t>
      </w:r>
      <w:r w:rsidRPr="0036556C">
        <w:rPr>
          <w:rFonts w:hint="eastAsia"/>
          <w:sz w:val="22"/>
          <w:szCs w:val="22"/>
        </w:rPr>
        <w:t>í</w:t>
      </w:r>
      <w:r w:rsidRPr="0036556C">
        <w:rPr>
          <w:sz w:val="22"/>
          <w:szCs w:val="22"/>
        </w:rPr>
        <w:t>zott a hib</w:t>
      </w:r>
      <w:r w:rsidRPr="0036556C">
        <w:rPr>
          <w:rFonts w:hint="eastAsia"/>
          <w:sz w:val="22"/>
          <w:szCs w:val="22"/>
        </w:rPr>
        <w:t>á</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b</w:t>
      </w:r>
      <w:r w:rsidRPr="0036556C">
        <w:rPr>
          <w:rFonts w:hint="eastAsia"/>
          <w:sz w:val="22"/>
          <w:szCs w:val="22"/>
        </w:rPr>
        <w:t>ő</w:t>
      </w:r>
      <w:r w:rsidRPr="0036556C">
        <w:rPr>
          <w:sz w:val="22"/>
          <w:szCs w:val="22"/>
        </w:rPr>
        <w:t>l ered</w:t>
      </w:r>
      <w:r w:rsidRPr="0036556C">
        <w:rPr>
          <w:rFonts w:hint="eastAsia"/>
          <w:sz w:val="22"/>
          <w:szCs w:val="22"/>
        </w:rPr>
        <w:t>ő</w:t>
      </w:r>
      <w:r w:rsidRPr="0036556C">
        <w:rPr>
          <w:sz w:val="22"/>
          <w:szCs w:val="22"/>
        </w:rPr>
        <w:t>,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t </w:t>
      </w:r>
      <w:r w:rsidRPr="0036556C">
        <w:rPr>
          <w:rFonts w:hint="eastAsia"/>
          <w:sz w:val="22"/>
          <w:szCs w:val="22"/>
        </w:rPr>
        <w:t>é</w:t>
      </w:r>
      <w:r w:rsidRPr="0036556C">
        <w:rPr>
          <w:sz w:val="22"/>
          <w:szCs w:val="22"/>
        </w:rPr>
        <w:t>rt k</w:t>
      </w:r>
      <w:r w:rsidRPr="0036556C">
        <w:rPr>
          <w:rFonts w:hint="eastAsia"/>
          <w:sz w:val="22"/>
          <w:szCs w:val="22"/>
        </w:rPr>
        <w:t>á</w:t>
      </w:r>
      <w:r w:rsidRPr="0036556C">
        <w:rPr>
          <w:sz w:val="22"/>
          <w:szCs w:val="22"/>
        </w:rPr>
        <w:t>rok</w:t>
      </w:r>
      <w:r w:rsidRPr="0036556C">
        <w:rPr>
          <w:rFonts w:hint="eastAsia"/>
          <w:sz w:val="22"/>
          <w:szCs w:val="22"/>
        </w:rPr>
        <w:t>é</w:t>
      </w:r>
      <w:r w:rsidRPr="0036556C">
        <w:rPr>
          <w:sz w:val="22"/>
          <w:szCs w:val="22"/>
        </w:rPr>
        <w:t>rt a polg</w:t>
      </w:r>
      <w:r w:rsidRPr="0036556C">
        <w:rPr>
          <w:rFonts w:hint="eastAsia"/>
          <w:sz w:val="22"/>
          <w:szCs w:val="22"/>
        </w:rPr>
        <w:t>á</w:t>
      </w:r>
      <w:r w:rsidRPr="0036556C">
        <w:rPr>
          <w:sz w:val="22"/>
          <w:szCs w:val="22"/>
        </w:rPr>
        <w:t xml:space="preserve">ri jog </w:t>
      </w:r>
      <w:r w:rsidRPr="0036556C">
        <w:rPr>
          <w:rFonts w:hint="eastAsia"/>
          <w:sz w:val="22"/>
          <w:szCs w:val="22"/>
        </w:rPr>
        <w:t>á</w:t>
      </w:r>
      <w:r w:rsidRPr="0036556C">
        <w:rPr>
          <w:sz w:val="22"/>
          <w:szCs w:val="22"/>
        </w:rPr>
        <w:t>ltal</w:t>
      </w:r>
      <w:r w:rsidRPr="0036556C">
        <w:rPr>
          <w:rFonts w:hint="eastAsia"/>
          <w:sz w:val="22"/>
          <w:szCs w:val="22"/>
        </w:rPr>
        <w:t>á</w:t>
      </w:r>
      <w:r w:rsidRPr="0036556C">
        <w:rPr>
          <w:sz w:val="22"/>
          <w:szCs w:val="22"/>
        </w:rPr>
        <w:t>nos szab</w:t>
      </w:r>
      <w:r w:rsidRPr="0036556C">
        <w:rPr>
          <w:rFonts w:hint="eastAsia"/>
          <w:sz w:val="22"/>
          <w:szCs w:val="22"/>
        </w:rPr>
        <w:t>á</w:t>
      </w:r>
      <w:r w:rsidRPr="0036556C">
        <w:rPr>
          <w:sz w:val="22"/>
          <w:szCs w:val="22"/>
        </w:rPr>
        <w:t>lyai szerinti k</w:t>
      </w:r>
      <w:r w:rsidRPr="0036556C">
        <w:rPr>
          <w:rFonts w:hint="eastAsia"/>
          <w:sz w:val="22"/>
          <w:szCs w:val="22"/>
        </w:rPr>
        <w:t>á</w:t>
      </w:r>
      <w:r w:rsidRPr="0036556C">
        <w:rPr>
          <w:sz w:val="22"/>
          <w:szCs w:val="22"/>
        </w:rPr>
        <w:t>rt</w:t>
      </w:r>
      <w:r w:rsidRPr="0036556C">
        <w:rPr>
          <w:rFonts w:hint="eastAsia"/>
          <w:sz w:val="22"/>
          <w:szCs w:val="22"/>
        </w:rPr>
        <w:t>é</w:t>
      </w:r>
      <w:r w:rsidRPr="0036556C">
        <w:rPr>
          <w:sz w:val="22"/>
          <w:szCs w:val="22"/>
        </w:rPr>
        <w:t>r</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si felel</w:t>
      </w:r>
      <w:r w:rsidRPr="0036556C">
        <w:rPr>
          <w:rFonts w:hint="eastAsia"/>
          <w:sz w:val="22"/>
          <w:szCs w:val="22"/>
        </w:rPr>
        <w:t>ő</w:t>
      </w:r>
      <w:r w:rsidRPr="0036556C">
        <w:rPr>
          <w:sz w:val="22"/>
          <w:szCs w:val="22"/>
        </w:rPr>
        <w:t>ss</w:t>
      </w:r>
      <w:r w:rsidRPr="0036556C">
        <w:rPr>
          <w:rFonts w:hint="eastAsia"/>
          <w:sz w:val="22"/>
          <w:szCs w:val="22"/>
        </w:rPr>
        <w:t>é</w:t>
      </w:r>
      <w:r w:rsidRPr="0036556C">
        <w:rPr>
          <w:sz w:val="22"/>
          <w:szCs w:val="22"/>
        </w:rPr>
        <w:t>ggel tartozik.</w:t>
      </w:r>
    </w:p>
    <w:p w:rsidR="004F7427" w:rsidRPr="0036556C" w:rsidRDefault="004F7427" w:rsidP="004F7427">
      <w:pPr>
        <w:widowControl w:val="0"/>
        <w:rPr>
          <w:sz w:val="22"/>
          <w:szCs w:val="22"/>
        </w:rPr>
      </w:pPr>
    </w:p>
    <w:p w:rsidR="004F7427" w:rsidRPr="0036556C" w:rsidRDefault="004F7427" w:rsidP="004F7427">
      <w:pPr>
        <w:widowControl w:val="0"/>
        <w:spacing w:after="120"/>
        <w:jc w:val="both"/>
        <w:outlineLvl w:val="0"/>
        <w:rPr>
          <w:sz w:val="22"/>
          <w:szCs w:val="22"/>
        </w:rPr>
      </w:pPr>
      <w:r w:rsidRPr="0036556C">
        <w:rPr>
          <w:b/>
          <w:sz w:val="22"/>
          <w:szCs w:val="22"/>
        </w:rPr>
        <w:t>8.3.</w:t>
      </w:r>
      <w:r w:rsidRPr="0036556C">
        <w:rPr>
          <w:b/>
          <w:sz w:val="22"/>
          <w:szCs w:val="22"/>
        </w:rPr>
        <w:tab/>
      </w:r>
      <w:r w:rsidRPr="0036556C">
        <w:rPr>
          <w:sz w:val="22"/>
          <w:szCs w:val="22"/>
        </w:rPr>
        <w:t>Amennyiben a Megb</w:t>
      </w:r>
      <w:r w:rsidRPr="0036556C">
        <w:rPr>
          <w:rFonts w:hint="eastAsia"/>
          <w:sz w:val="22"/>
          <w:szCs w:val="22"/>
        </w:rPr>
        <w:t>í</w:t>
      </w:r>
      <w:r w:rsidRPr="0036556C">
        <w:rPr>
          <w:sz w:val="22"/>
          <w:szCs w:val="22"/>
        </w:rPr>
        <w:t>zott a 3.1.-3.2. pontban foglalt feladat</w:t>
      </w:r>
      <w:r w:rsidRPr="0036556C">
        <w:rPr>
          <w:rFonts w:hint="eastAsia"/>
          <w:sz w:val="22"/>
          <w:szCs w:val="22"/>
        </w:rPr>
        <w:t>á</w:t>
      </w:r>
      <w:r w:rsidRPr="0036556C">
        <w:rPr>
          <w:sz w:val="22"/>
          <w:szCs w:val="22"/>
        </w:rPr>
        <w:t>nak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t hib</w:t>
      </w:r>
      <w:r w:rsidRPr="0036556C">
        <w:rPr>
          <w:rFonts w:hint="eastAsia"/>
          <w:sz w:val="22"/>
          <w:szCs w:val="22"/>
        </w:rPr>
        <w:t>á</w:t>
      </w:r>
      <w:r w:rsidRPr="0036556C">
        <w:rPr>
          <w:sz w:val="22"/>
          <w:szCs w:val="22"/>
        </w:rPr>
        <w:t>san teljes</w:t>
      </w:r>
      <w:r w:rsidRPr="0036556C">
        <w:rPr>
          <w:rFonts w:hint="eastAsia"/>
          <w:sz w:val="22"/>
          <w:szCs w:val="22"/>
        </w:rPr>
        <w:t>í</w:t>
      </w:r>
      <w:r w:rsidRPr="0036556C">
        <w:rPr>
          <w:sz w:val="22"/>
          <w:szCs w:val="22"/>
        </w:rPr>
        <w:t>ti,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w:t>
      </w:r>
      <w:r w:rsidRPr="0036556C">
        <w:rPr>
          <w:rFonts w:hint="eastAsia"/>
          <w:sz w:val="22"/>
          <w:szCs w:val="22"/>
        </w:rPr>
        <w:t>–</w:t>
      </w:r>
      <w:r w:rsidRPr="0036556C">
        <w:rPr>
          <w:sz w:val="22"/>
          <w:szCs w:val="22"/>
        </w:rPr>
        <w:t xml:space="preserve"> hat</w:t>
      </w:r>
      <w:r w:rsidRPr="0036556C">
        <w:rPr>
          <w:rFonts w:hint="eastAsia"/>
          <w:sz w:val="22"/>
          <w:szCs w:val="22"/>
        </w:rPr>
        <w:t>á</w:t>
      </w:r>
      <w:r w:rsidRPr="0036556C">
        <w:rPr>
          <w:sz w:val="22"/>
          <w:szCs w:val="22"/>
        </w:rPr>
        <w:t>rid</w:t>
      </w:r>
      <w:r w:rsidRPr="0036556C">
        <w:rPr>
          <w:rFonts w:hint="eastAsia"/>
          <w:sz w:val="22"/>
          <w:szCs w:val="22"/>
        </w:rPr>
        <w:t>ő</w:t>
      </w:r>
      <w:r w:rsidRPr="0036556C">
        <w:rPr>
          <w:sz w:val="22"/>
          <w:szCs w:val="22"/>
        </w:rPr>
        <w:t xml:space="preserve"> t</w:t>
      </w:r>
      <w:r w:rsidRPr="0036556C">
        <w:rPr>
          <w:rFonts w:hint="eastAsia"/>
          <w:sz w:val="22"/>
          <w:szCs w:val="22"/>
        </w:rPr>
        <w:t>ű</w:t>
      </w:r>
      <w:r w:rsidRPr="0036556C">
        <w:rPr>
          <w:sz w:val="22"/>
          <w:szCs w:val="22"/>
        </w:rPr>
        <w:t>z</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vel </w:t>
      </w:r>
      <w:r w:rsidRPr="0036556C">
        <w:rPr>
          <w:rFonts w:hint="eastAsia"/>
          <w:sz w:val="22"/>
          <w:szCs w:val="22"/>
        </w:rPr>
        <w:t>–</w:t>
      </w:r>
      <w:r w:rsidRPr="0036556C">
        <w:rPr>
          <w:sz w:val="22"/>
          <w:szCs w:val="22"/>
        </w:rPr>
        <w:t xml:space="preserve"> </w:t>
      </w:r>
      <w:r w:rsidRPr="0036556C">
        <w:rPr>
          <w:rFonts w:hint="eastAsia"/>
          <w:sz w:val="22"/>
          <w:szCs w:val="22"/>
        </w:rPr>
        <w:t>í</w:t>
      </w:r>
      <w:r w:rsidRPr="0036556C">
        <w:rPr>
          <w:sz w:val="22"/>
          <w:szCs w:val="22"/>
        </w:rPr>
        <w:t>r</w:t>
      </w:r>
      <w:r w:rsidRPr="0036556C">
        <w:rPr>
          <w:rFonts w:hint="eastAsia"/>
          <w:sz w:val="22"/>
          <w:szCs w:val="22"/>
        </w:rPr>
        <w:t>á</w:t>
      </w:r>
      <w:r w:rsidRPr="0036556C">
        <w:rPr>
          <w:sz w:val="22"/>
          <w:szCs w:val="22"/>
        </w:rPr>
        <w:t>sban felsz</w:t>
      </w:r>
      <w:r w:rsidRPr="0036556C">
        <w:rPr>
          <w:rFonts w:hint="eastAsia"/>
          <w:sz w:val="22"/>
          <w:szCs w:val="22"/>
        </w:rPr>
        <w:t>ó</w:t>
      </w:r>
      <w:r w:rsidRPr="0036556C">
        <w:rPr>
          <w:sz w:val="22"/>
          <w:szCs w:val="22"/>
        </w:rPr>
        <w:t>l</w:t>
      </w:r>
      <w:r w:rsidRPr="0036556C">
        <w:rPr>
          <w:rFonts w:hint="eastAsia"/>
          <w:sz w:val="22"/>
          <w:szCs w:val="22"/>
        </w:rPr>
        <w:t>í</w:t>
      </w:r>
      <w:r w:rsidRPr="0036556C">
        <w:rPr>
          <w:sz w:val="22"/>
          <w:szCs w:val="22"/>
        </w:rPr>
        <w:t>tja a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sszer</w:t>
      </w:r>
      <w:r w:rsidRPr="0036556C">
        <w:rPr>
          <w:rFonts w:hint="eastAsia"/>
          <w:sz w:val="22"/>
          <w:szCs w:val="22"/>
        </w:rPr>
        <w:t>ű</w:t>
      </w:r>
      <w:r w:rsidRPr="0036556C">
        <w:rPr>
          <w:sz w:val="22"/>
          <w:szCs w:val="22"/>
        </w:rPr>
        <w:t xml:space="preserve">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 xml:space="preserve">sre </w:t>
      </w:r>
      <w:r w:rsidRPr="0036556C">
        <w:rPr>
          <w:rFonts w:hint="eastAsia"/>
          <w:sz w:val="22"/>
          <w:szCs w:val="22"/>
        </w:rPr>
        <w:t>é</w:t>
      </w:r>
      <w:r w:rsidRPr="0036556C">
        <w:rPr>
          <w:sz w:val="22"/>
          <w:szCs w:val="22"/>
        </w:rPr>
        <w:t>s a hiba kijav</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ra. Amennyiben a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 ezt k</w:t>
      </w:r>
      <w:r w:rsidRPr="0036556C">
        <w:rPr>
          <w:rFonts w:hint="eastAsia"/>
          <w:sz w:val="22"/>
          <w:szCs w:val="22"/>
        </w:rPr>
        <w:t>ö</w:t>
      </w:r>
      <w:r w:rsidRPr="0036556C">
        <w:rPr>
          <w:sz w:val="22"/>
          <w:szCs w:val="22"/>
        </w:rPr>
        <w:t>vet</w:t>
      </w:r>
      <w:r w:rsidRPr="0036556C">
        <w:rPr>
          <w:rFonts w:hint="eastAsia"/>
          <w:sz w:val="22"/>
          <w:szCs w:val="22"/>
        </w:rPr>
        <w:t>ő</w:t>
      </w:r>
      <w:r w:rsidRPr="0036556C">
        <w:rPr>
          <w:sz w:val="22"/>
          <w:szCs w:val="22"/>
        </w:rPr>
        <w:t>en sem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sszer</w:t>
      </w:r>
      <w:r w:rsidRPr="0036556C">
        <w:rPr>
          <w:rFonts w:hint="eastAsia"/>
          <w:sz w:val="22"/>
          <w:szCs w:val="22"/>
        </w:rPr>
        <w:t>ű</w:t>
      </w:r>
      <w:r w:rsidRPr="0036556C">
        <w:rPr>
          <w:sz w:val="22"/>
          <w:szCs w:val="22"/>
        </w:rPr>
        <w:t>, a Megb</w:t>
      </w:r>
      <w:r w:rsidRPr="0036556C">
        <w:rPr>
          <w:rFonts w:hint="eastAsia"/>
          <w:sz w:val="22"/>
          <w:szCs w:val="22"/>
        </w:rPr>
        <w:t>í</w:t>
      </w:r>
      <w:r w:rsidRPr="0036556C">
        <w:rPr>
          <w:sz w:val="22"/>
          <w:szCs w:val="22"/>
        </w:rPr>
        <w:t xml:space="preserve">zott </w:t>
      </w:r>
      <w:r w:rsidRPr="0036556C">
        <w:rPr>
          <w:b/>
          <w:sz w:val="22"/>
          <w:szCs w:val="22"/>
        </w:rPr>
        <w:t>hib</w:t>
      </w:r>
      <w:r w:rsidRPr="0036556C">
        <w:rPr>
          <w:rFonts w:hint="eastAsia"/>
          <w:b/>
          <w:sz w:val="22"/>
          <w:szCs w:val="22"/>
        </w:rPr>
        <w:t>á</w:t>
      </w:r>
      <w:r w:rsidRPr="0036556C">
        <w:rPr>
          <w:b/>
          <w:sz w:val="22"/>
          <w:szCs w:val="22"/>
        </w:rPr>
        <w:t>steljes</w:t>
      </w:r>
      <w:r w:rsidRPr="0036556C">
        <w:rPr>
          <w:rFonts w:hint="eastAsia"/>
          <w:b/>
          <w:sz w:val="22"/>
          <w:szCs w:val="22"/>
        </w:rPr>
        <w:t>í</w:t>
      </w:r>
      <w:r w:rsidRPr="0036556C">
        <w:rPr>
          <w:b/>
          <w:sz w:val="22"/>
          <w:szCs w:val="22"/>
        </w:rPr>
        <w:t>t</w:t>
      </w:r>
      <w:r w:rsidRPr="0036556C">
        <w:rPr>
          <w:rFonts w:hint="eastAsia"/>
          <w:b/>
          <w:sz w:val="22"/>
          <w:szCs w:val="22"/>
        </w:rPr>
        <w:t>é</w:t>
      </w:r>
      <w:r w:rsidRPr="0036556C">
        <w:rPr>
          <w:b/>
          <w:sz w:val="22"/>
          <w:szCs w:val="22"/>
        </w:rPr>
        <w:t>si k</w:t>
      </w:r>
      <w:r w:rsidRPr="0036556C">
        <w:rPr>
          <w:rFonts w:hint="eastAsia"/>
          <w:b/>
          <w:sz w:val="22"/>
          <w:szCs w:val="22"/>
        </w:rPr>
        <w:t>ö</w:t>
      </w:r>
      <w:r w:rsidRPr="0036556C">
        <w:rPr>
          <w:b/>
          <w:sz w:val="22"/>
          <w:szCs w:val="22"/>
        </w:rPr>
        <w:t>tb</w:t>
      </w:r>
      <w:r w:rsidRPr="0036556C">
        <w:rPr>
          <w:rFonts w:hint="eastAsia"/>
          <w:b/>
          <w:sz w:val="22"/>
          <w:szCs w:val="22"/>
        </w:rPr>
        <w:t>é</w:t>
      </w:r>
      <w:r w:rsidRPr="0036556C">
        <w:rPr>
          <w:b/>
          <w:sz w:val="22"/>
          <w:szCs w:val="22"/>
        </w:rPr>
        <w:t>r</w:t>
      </w:r>
      <w:r w:rsidRPr="0036556C">
        <w:rPr>
          <w:sz w:val="22"/>
          <w:szCs w:val="22"/>
        </w:rPr>
        <w:t xml:space="preserve"> megfizet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re k</w:t>
      </w:r>
      <w:r w:rsidRPr="0036556C">
        <w:rPr>
          <w:rFonts w:hint="eastAsia"/>
          <w:sz w:val="22"/>
          <w:szCs w:val="22"/>
        </w:rPr>
        <w:t>ö</w:t>
      </w:r>
      <w:r w:rsidRPr="0036556C">
        <w:rPr>
          <w:sz w:val="22"/>
          <w:szCs w:val="22"/>
        </w:rPr>
        <w:t>teles. A k</w:t>
      </w:r>
      <w:r w:rsidRPr="0036556C">
        <w:rPr>
          <w:rFonts w:hint="eastAsia"/>
          <w:sz w:val="22"/>
          <w:szCs w:val="22"/>
        </w:rPr>
        <w:t>ö</w:t>
      </w:r>
      <w:r w:rsidRPr="0036556C">
        <w:rPr>
          <w:sz w:val="22"/>
          <w:szCs w:val="22"/>
        </w:rPr>
        <w:t>tb</w:t>
      </w:r>
      <w:r w:rsidRPr="0036556C">
        <w:rPr>
          <w:rFonts w:hint="eastAsia"/>
          <w:sz w:val="22"/>
          <w:szCs w:val="22"/>
        </w:rPr>
        <w:t>é</w:t>
      </w:r>
      <w:r w:rsidRPr="0036556C">
        <w:rPr>
          <w:sz w:val="22"/>
          <w:szCs w:val="22"/>
        </w:rPr>
        <w:t>r sz</w:t>
      </w:r>
      <w:r w:rsidRPr="0036556C">
        <w:rPr>
          <w:rFonts w:hint="eastAsia"/>
          <w:sz w:val="22"/>
          <w:szCs w:val="22"/>
        </w:rPr>
        <w:t>á</w:t>
      </w:r>
      <w:r w:rsidRPr="0036556C">
        <w:rPr>
          <w:sz w:val="22"/>
          <w:szCs w:val="22"/>
        </w:rPr>
        <w:t>m</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nak alapja a hib</w:t>
      </w:r>
      <w:r w:rsidRPr="0036556C">
        <w:rPr>
          <w:rFonts w:hint="eastAsia"/>
          <w:sz w:val="22"/>
          <w:szCs w:val="22"/>
        </w:rPr>
        <w:t>á</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 xml:space="preserve">ssel </w:t>
      </w:r>
      <w:r w:rsidRPr="0036556C">
        <w:rPr>
          <w:rFonts w:hint="eastAsia"/>
          <w:sz w:val="22"/>
          <w:szCs w:val="22"/>
        </w:rPr>
        <w:t>é</w:t>
      </w:r>
      <w:r w:rsidRPr="0036556C">
        <w:rPr>
          <w:sz w:val="22"/>
          <w:szCs w:val="22"/>
        </w:rPr>
        <w:t>rintett egyedi megrendel</w:t>
      </w:r>
      <w:r w:rsidRPr="0036556C">
        <w:rPr>
          <w:rFonts w:hint="eastAsia"/>
          <w:sz w:val="22"/>
          <w:szCs w:val="22"/>
        </w:rPr>
        <w:t>é</w:t>
      </w:r>
      <w:r w:rsidRPr="0036556C">
        <w:rPr>
          <w:sz w:val="22"/>
          <w:szCs w:val="22"/>
        </w:rPr>
        <w:t>s nett</w:t>
      </w:r>
      <w:r w:rsidRPr="0036556C">
        <w:rPr>
          <w:rFonts w:hint="eastAsia"/>
          <w:sz w:val="22"/>
          <w:szCs w:val="22"/>
        </w:rPr>
        <w:t>ó</w:t>
      </w:r>
      <w:r w:rsidRPr="0036556C">
        <w:rPr>
          <w:sz w:val="22"/>
          <w:szCs w:val="22"/>
        </w:rPr>
        <w:t xml:space="preserve"> </w:t>
      </w:r>
      <w:r w:rsidRPr="0036556C">
        <w:rPr>
          <w:rFonts w:hint="eastAsia"/>
          <w:sz w:val="22"/>
          <w:szCs w:val="22"/>
        </w:rPr>
        <w:t>é</w:t>
      </w:r>
      <w:r w:rsidRPr="0036556C">
        <w:rPr>
          <w:sz w:val="22"/>
          <w:szCs w:val="22"/>
        </w:rPr>
        <w:t>rt</w:t>
      </w:r>
      <w:r w:rsidRPr="0036556C">
        <w:rPr>
          <w:rFonts w:hint="eastAsia"/>
          <w:sz w:val="22"/>
          <w:szCs w:val="22"/>
        </w:rPr>
        <w:t>é</w:t>
      </w:r>
      <w:r w:rsidRPr="0036556C">
        <w:rPr>
          <w:sz w:val="22"/>
          <w:szCs w:val="22"/>
        </w:rPr>
        <w:t>ke, m</w:t>
      </w:r>
      <w:r w:rsidRPr="0036556C">
        <w:rPr>
          <w:rFonts w:hint="eastAsia"/>
          <w:sz w:val="22"/>
          <w:szCs w:val="22"/>
        </w:rPr>
        <w:t>é</w:t>
      </w:r>
      <w:r w:rsidRPr="0036556C">
        <w:rPr>
          <w:sz w:val="22"/>
          <w:szCs w:val="22"/>
        </w:rPr>
        <w:t>rt</w:t>
      </w:r>
      <w:r w:rsidRPr="0036556C">
        <w:rPr>
          <w:rFonts w:hint="eastAsia"/>
          <w:sz w:val="22"/>
          <w:szCs w:val="22"/>
        </w:rPr>
        <w:t>é</w:t>
      </w:r>
      <w:r w:rsidRPr="0036556C">
        <w:rPr>
          <w:sz w:val="22"/>
          <w:szCs w:val="22"/>
        </w:rPr>
        <w:t>ke pedig annak</w:t>
      </w:r>
      <w:r w:rsidRPr="0036556C">
        <w:rPr>
          <w:b/>
          <w:sz w:val="22"/>
          <w:szCs w:val="22"/>
        </w:rPr>
        <w:t xml:space="preserve"> 25</w:t>
      </w:r>
      <w:r w:rsidR="001E3485" w:rsidRPr="0036556C">
        <w:rPr>
          <w:b/>
          <w:sz w:val="22"/>
          <w:szCs w:val="22"/>
        </w:rPr>
        <w:t xml:space="preserve"> </w:t>
      </w:r>
      <w:r w:rsidRPr="0036556C">
        <w:rPr>
          <w:b/>
          <w:sz w:val="22"/>
          <w:szCs w:val="22"/>
        </w:rPr>
        <w:t>%-a.</w:t>
      </w:r>
    </w:p>
    <w:p w:rsidR="004F7427" w:rsidRPr="0036556C" w:rsidRDefault="004F7427" w:rsidP="004F7427">
      <w:pPr>
        <w:widowControl w:val="0"/>
        <w:spacing w:after="120"/>
        <w:jc w:val="both"/>
        <w:outlineLvl w:val="0"/>
        <w:rPr>
          <w:sz w:val="22"/>
          <w:szCs w:val="22"/>
        </w:rPr>
      </w:pPr>
      <w:r w:rsidRPr="0036556C">
        <w:rPr>
          <w:b/>
          <w:sz w:val="22"/>
          <w:szCs w:val="22"/>
        </w:rPr>
        <w:t>8.4.</w:t>
      </w:r>
      <w:r w:rsidRPr="0036556C">
        <w:rPr>
          <w:sz w:val="22"/>
          <w:szCs w:val="22"/>
        </w:rPr>
        <w:t xml:space="preserve"> </w:t>
      </w:r>
      <w:del w:id="114" w:author="Bumberák István dr." w:date="2017-04-27T10:28:00Z">
        <w:r w:rsidRPr="0036556C" w:rsidDel="00803075">
          <w:rPr>
            <w:sz w:val="22"/>
            <w:szCs w:val="22"/>
          </w:rPr>
          <w:delText>S</w:delText>
        </w:r>
        <w:r w:rsidRPr="0036556C" w:rsidDel="00803075">
          <w:rPr>
            <w:rFonts w:hint="eastAsia"/>
            <w:sz w:val="22"/>
            <w:szCs w:val="22"/>
          </w:rPr>
          <w:delText>ú</w:delText>
        </w:r>
        <w:r w:rsidRPr="0036556C" w:rsidDel="00803075">
          <w:rPr>
            <w:sz w:val="22"/>
            <w:szCs w:val="22"/>
          </w:rPr>
          <w:delText>lyos hiba eset</w:delText>
        </w:r>
        <w:r w:rsidRPr="0036556C" w:rsidDel="00803075">
          <w:rPr>
            <w:rFonts w:hint="eastAsia"/>
            <w:sz w:val="22"/>
            <w:szCs w:val="22"/>
          </w:rPr>
          <w:delText>é</w:delText>
        </w:r>
        <w:r w:rsidRPr="0036556C" w:rsidDel="00803075">
          <w:rPr>
            <w:sz w:val="22"/>
            <w:szCs w:val="22"/>
          </w:rPr>
          <w:delText>n, vagy h</w:delText>
        </w:r>
      </w:del>
      <w:ins w:id="115" w:author="Bumberák István dr." w:date="2017-04-27T10:28:00Z">
        <w:r w:rsidR="00803075">
          <w:rPr>
            <w:sz w:val="22"/>
            <w:szCs w:val="22"/>
          </w:rPr>
          <w:t>H</w:t>
        </w:r>
      </w:ins>
      <w:r w:rsidRPr="0036556C">
        <w:rPr>
          <w:sz w:val="22"/>
          <w:szCs w:val="22"/>
        </w:rPr>
        <w:t>a a hib</w:t>
      </w:r>
      <w:r w:rsidRPr="0036556C">
        <w:rPr>
          <w:rFonts w:hint="eastAsia"/>
          <w:sz w:val="22"/>
          <w:szCs w:val="22"/>
        </w:rPr>
        <w:t>á</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 xml:space="preserve">ssel </w:t>
      </w:r>
      <w:r w:rsidRPr="0036556C">
        <w:rPr>
          <w:rFonts w:hint="eastAsia"/>
          <w:sz w:val="22"/>
          <w:szCs w:val="22"/>
        </w:rPr>
        <w:t>é</w:t>
      </w:r>
      <w:r w:rsidRPr="0036556C">
        <w:rPr>
          <w:sz w:val="22"/>
          <w:szCs w:val="22"/>
        </w:rPr>
        <w:t xml:space="preserve">rintett </w:t>
      </w:r>
      <w:ins w:id="116" w:author="Bumberák István dr." w:date="2017-04-27T10:34:00Z">
        <w:r w:rsidR="00803075">
          <w:rPr>
            <w:sz w:val="22"/>
            <w:szCs w:val="22"/>
          </w:rPr>
          <w:t>egyedi megrendelések</w:t>
        </w:r>
      </w:ins>
      <w:del w:id="117" w:author="Bumberák István dr." w:date="2017-04-27T10:28:00Z">
        <w:r w:rsidRPr="0036556C" w:rsidDel="00803075">
          <w:rPr>
            <w:sz w:val="22"/>
            <w:szCs w:val="22"/>
          </w:rPr>
          <w:delText>napok</w:delText>
        </w:r>
      </w:del>
      <w:r w:rsidRPr="0036556C">
        <w:rPr>
          <w:sz w:val="22"/>
          <w:szCs w:val="22"/>
        </w:rPr>
        <w:t xml:space="preserve"> sz</w:t>
      </w:r>
      <w:r w:rsidRPr="0036556C">
        <w:rPr>
          <w:rFonts w:hint="eastAsia"/>
          <w:sz w:val="22"/>
          <w:szCs w:val="22"/>
        </w:rPr>
        <w:t>á</w:t>
      </w:r>
      <w:r w:rsidRPr="0036556C">
        <w:rPr>
          <w:sz w:val="22"/>
          <w:szCs w:val="22"/>
        </w:rPr>
        <w:t>ma el</w:t>
      </w:r>
      <w:r w:rsidRPr="0036556C">
        <w:rPr>
          <w:rFonts w:hint="eastAsia"/>
          <w:sz w:val="22"/>
          <w:szCs w:val="22"/>
        </w:rPr>
        <w:t>é</w:t>
      </w:r>
      <w:r w:rsidRPr="0036556C">
        <w:rPr>
          <w:sz w:val="22"/>
          <w:szCs w:val="22"/>
        </w:rPr>
        <w:t>ri a</w:t>
      </w:r>
      <w:ins w:id="118" w:author="Bumberák István dr." w:date="2017-04-27T10:34:00Z">
        <w:r w:rsidR="00803075">
          <w:rPr>
            <w:sz w:val="22"/>
            <w:szCs w:val="22"/>
          </w:rPr>
          <w:t>z</w:t>
        </w:r>
      </w:ins>
      <w:r w:rsidRPr="0036556C">
        <w:rPr>
          <w:sz w:val="22"/>
          <w:szCs w:val="22"/>
        </w:rPr>
        <w:t xml:space="preserve"> </w:t>
      </w:r>
      <w:del w:id="119" w:author="Bumberák István dr." w:date="2017-04-27T10:34:00Z">
        <w:r w:rsidRPr="0036556C" w:rsidDel="00803075">
          <w:rPr>
            <w:sz w:val="22"/>
            <w:szCs w:val="22"/>
          </w:rPr>
          <w:delText>3</w:delText>
        </w:r>
      </w:del>
      <w:ins w:id="120" w:author="Bumberák István dr." w:date="2017-04-27T10:34:00Z">
        <w:r w:rsidR="00803075">
          <w:rPr>
            <w:sz w:val="22"/>
            <w:szCs w:val="22"/>
          </w:rPr>
          <w:t>5</w:t>
        </w:r>
      </w:ins>
      <w:r w:rsidRPr="0036556C">
        <w:rPr>
          <w:sz w:val="22"/>
          <w:szCs w:val="22"/>
        </w:rPr>
        <w:t xml:space="preserve"> alkalmat,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jogosult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 xml:space="preserve">st felmondani, </w:t>
      </w:r>
      <w:r w:rsidRPr="0036556C">
        <w:rPr>
          <w:rFonts w:hint="eastAsia"/>
          <w:sz w:val="22"/>
          <w:szCs w:val="22"/>
        </w:rPr>
        <w:t>é</w:t>
      </w:r>
      <w:r w:rsidRPr="0036556C">
        <w:rPr>
          <w:sz w:val="22"/>
          <w:szCs w:val="22"/>
        </w:rPr>
        <w:t>s a Megb</w:t>
      </w:r>
      <w:r w:rsidRPr="0036556C">
        <w:rPr>
          <w:rFonts w:hint="eastAsia"/>
          <w:sz w:val="22"/>
          <w:szCs w:val="22"/>
        </w:rPr>
        <w:t>í</w:t>
      </w:r>
      <w:r w:rsidRPr="0036556C">
        <w:rPr>
          <w:sz w:val="22"/>
          <w:szCs w:val="22"/>
        </w:rPr>
        <w:t>zott</w:t>
      </w:r>
      <w:r w:rsidRPr="0036556C">
        <w:rPr>
          <w:rFonts w:hint="eastAsia"/>
          <w:sz w:val="22"/>
          <w:szCs w:val="22"/>
        </w:rPr>
        <w:t>ó</w:t>
      </w:r>
      <w:r w:rsidRPr="0036556C">
        <w:rPr>
          <w:sz w:val="22"/>
          <w:szCs w:val="22"/>
        </w:rPr>
        <w:t xml:space="preserve">l </w:t>
      </w:r>
      <w:del w:id="121" w:author="Bumberák István dr." w:date="2017-04-27T10:32:00Z">
        <w:r w:rsidRPr="0036556C" w:rsidDel="00803075">
          <w:rPr>
            <w:rFonts w:hint="eastAsia"/>
            <w:sz w:val="22"/>
            <w:szCs w:val="22"/>
          </w:rPr>
          <w:delText>–</w:delText>
        </w:r>
        <w:r w:rsidRPr="0036556C" w:rsidDel="00803075">
          <w:rPr>
            <w:sz w:val="22"/>
            <w:szCs w:val="22"/>
          </w:rPr>
          <w:delText xml:space="preserve"> a </w:delText>
        </w:r>
        <w:r w:rsidR="003053D0" w:rsidDel="00803075">
          <w:rPr>
            <w:sz w:val="22"/>
            <w:szCs w:val="22"/>
          </w:rPr>
          <w:delText>keret</w:delText>
        </w:r>
        <w:r w:rsidRPr="0036556C" w:rsidDel="00803075">
          <w:rPr>
            <w:sz w:val="22"/>
            <w:szCs w:val="22"/>
          </w:rPr>
          <w:delText>szerz</w:delText>
        </w:r>
        <w:r w:rsidRPr="0036556C" w:rsidDel="00803075">
          <w:rPr>
            <w:rFonts w:hint="eastAsia"/>
            <w:sz w:val="22"/>
            <w:szCs w:val="22"/>
          </w:rPr>
          <w:delText>ő</w:delText>
        </w:r>
        <w:r w:rsidRPr="0036556C" w:rsidDel="00803075">
          <w:rPr>
            <w:sz w:val="22"/>
            <w:szCs w:val="22"/>
          </w:rPr>
          <w:delText>d</w:delText>
        </w:r>
        <w:r w:rsidRPr="0036556C" w:rsidDel="00803075">
          <w:rPr>
            <w:rFonts w:hint="eastAsia"/>
            <w:sz w:val="22"/>
            <w:szCs w:val="22"/>
          </w:rPr>
          <w:delText>é</w:delText>
        </w:r>
        <w:r w:rsidRPr="0036556C" w:rsidDel="00803075">
          <w:rPr>
            <w:sz w:val="22"/>
            <w:szCs w:val="22"/>
          </w:rPr>
          <w:delText>s teljes meghi</w:delText>
        </w:r>
        <w:r w:rsidRPr="0036556C" w:rsidDel="00803075">
          <w:rPr>
            <w:rFonts w:hint="eastAsia"/>
            <w:sz w:val="22"/>
            <w:szCs w:val="22"/>
          </w:rPr>
          <w:delText>ú</w:delText>
        </w:r>
        <w:r w:rsidRPr="0036556C" w:rsidDel="00803075">
          <w:rPr>
            <w:sz w:val="22"/>
            <w:szCs w:val="22"/>
          </w:rPr>
          <w:delText>sul</w:delText>
        </w:r>
        <w:r w:rsidRPr="0036556C" w:rsidDel="00803075">
          <w:rPr>
            <w:rFonts w:hint="eastAsia"/>
            <w:sz w:val="22"/>
            <w:szCs w:val="22"/>
          </w:rPr>
          <w:delText>á</w:delText>
        </w:r>
        <w:r w:rsidRPr="0036556C" w:rsidDel="00803075">
          <w:rPr>
            <w:sz w:val="22"/>
            <w:szCs w:val="22"/>
          </w:rPr>
          <w:delText>s</w:delText>
        </w:r>
        <w:r w:rsidRPr="0036556C" w:rsidDel="00803075">
          <w:rPr>
            <w:rFonts w:hint="eastAsia"/>
            <w:sz w:val="22"/>
            <w:szCs w:val="22"/>
          </w:rPr>
          <w:delText>á</w:delText>
        </w:r>
        <w:r w:rsidRPr="0036556C" w:rsidDel="00803075">
          <w:rPr>
            <w:sz w:val="22"/>
            <w:szCs w:val="22"/>
          </w:rPr>
          <w:delText xml:space="preserve">ra tekintettel </w:delText>
        </w:r>
        <w:r w:rsidRPr="0036556C" w:rsidDel="00803075">
          <w:rPr>
            <w:rFonts w:hint="eastAsia"/>
            <w:sz w:val="22"/>
            <w:szCs w:val="22"/>
          </w:rPr>
          <w:delText>–</w:delText>
        </w:r>
      </w:del>
      <w:r w:rsidRPr="0036556C">
        <w:rPr>
          <w:sz w:val="22"/>
          <w:szCs w:val="22"/>
        </w:rPr>
        <w:t xml:space="preserve"> </w:t>
      </w:r>
      <w:r w:rsidRPr="0036556C">
        <w:rPr>
          <w:b/>
          <w:sz w:val="22"/>
          <w:szCs w:val="22"/>
        </w:rPr>
        <w:t>meghi</w:t>
      </w:r>
      <w:r w:rsidRPr="0036556C">
        <w:rPr>
          <w:rFonts w:hint="eastAsia"/>
          <w:b/>
          <w:sz w:val="22"/>
          <w:szCs w:val="22"/>
        </w:rPr>
        <w:t>ú</w:t>
      </w:r>
      <w:r w:rsidRPr="0036556C">
        <w:rPr>
          <w:b/>
          <w:sz w:val="22"/>
          <w:szCs w:val="22"/>
        </w:rPr>
        <w:t>sul</w:t>
      </w:r>
      <w:r w:rsidRPr="0036556C">
        <w:rPr>
          <w:rFonts w:hint="eastAsia"/>
          <w:b/>
          <w:sz w:val="22"/>
          <w:szCs w:val="22"/>
        </w:rPr>
        <w:t>á</w:t>
      </w:r>
      <w:r w:rsidRPr="0036556C">
        <w:rPr>
          <w:b/>
          <w:sz w:val="22"/>
          <w:szCs w:val="22"/>
        </w:rPr>
        <w:t>si k</w:t>
      </w:r>
      <w:r w:rsidRPr="0036556C">
        <w:rPr>
          <w:rFonts w:hint="eastAsia"/>
          <w:b/>
          <w:sz w:val="22"/>
          <w:szCs w:val="22"/>
        </w:rPr>
        <w:t>ö</w:t>
      </w:r>
      <w:r w:rsidRPr="0036556C">
        <w:rPr>
          <w:b/>
          <w:sz w:val="22"/>
          <w:szCs w:val="22"/>
        </w:rPr>
        <w:t>tb</w:t>
      </w:r>
      <w:r w:rsidRPr="0036556C">
        <w:rPr>
          <w:rFonts w:hint="eastAsia"/>
          <w:b/>
          <w:sz w:val="22"/>
          <w:szCs w:val="22"/>
        </w:rPr>
        <w:t>é</w:t>
      </w:r>
      <w:r w:rsidRPr="0036556C">
        <w:rPr>
          <w:b/>
          <w:sz w:val="22"/>
          <w:szCs w:val="22"/>
        </w:rPr>
        <w:t>rt</w:t>
      </w:r>
      <w:r w:rsidRPr="0036556C">
        <w:rPr>
          <w:sz w:val="22"/>
          <w:szCs w:val="22"/>
        </w:rPr>
        <w:t xml:space="preserve"> k</w:t>
      </w:r>
      <w:r w:rsidRPr="0036556C">
        <w:rPr>
          <w:rFonts w:hint="eastAsia"/>
          <w:sz w:val="22"/>
          <w:szCs w:val="22"/>
        </w:rPr>
        <w:t>ö</w:t>
      </w:r>
      <w:r w:rsidRPr="0036556C">
        <w:rPr>
          <w:sz w:val="22"/>
          <w:szCs w:val="22"/>
        </w:rPr>
        <w:t>vetelni. A meghi</w:t>
      </w:r>
      <w:r w:rsidRPr="0036556C">
        <w:rPr>
          <w:rFonts w:hint="eastAsia"/>
          <w:sz w:val="22"/>
          <w:szCs w:val="22"/>
        </w:rPr>
        <w:t>ú</w:t>
      </w:r>
      <w:r w:rsidRPr="0036556C">
        <w:rPr>
          <w:sz w:val="22"/>
          <w:szCs w:val="22"/>
        </w:rPr>
        <w:t>sul</w:t>
      </w:r>
      <w:r w:rsidRPr="0036556C">
        <w:rPr>
          <w:rFonts w:hint="eastAsia"/>
          <w:sz w:val="22"/>
          <w:szCs w:val="22"/>
        </w:rPr>
        <w:t>á</w:t>
      </w:r>
      <w:r w:rsidRPr="0036556C">
        <w:rPr>
          <w:sz w:val="22"/>
          <w:szCs w:val="22"/>
        </w:rPr>
        <w:t xml:space="preserve">si </w:t>
      </w:r>
      <w:r w:rsidRPr="0036556C">
        <w:rPr>
          <w:b/>
          <w:sz w:val="22"/>
          <w:szCs w:val="22"/>
        </w:rPr>
        <w:t>k</w:t>
      </w:r>
      <w:r w:rsidRPr="0036556C">
        <w:rPr>
          <w:rFonts w:hint="eastAsia"/>
          <w:b/>
          <w:sz w:val="22"/>
          <w:szCs w:val="22"/>
        </w:rPr>
        <w:t>ö</w:t>
      </w:r>
      <w:r w:rsidRPr="0036556C">
        <w:rPr>
          <w:b/>
          <w:sz w:val="22"/>
          <w:szCs w:val="22"/>
        </w:rPr>
        <w:t>tb</w:t>
      </w:r>
      <w:r w:rsidRPr="0036556C">
        <w:rPr>
          <w:rFonts w:hint="eastAsia"/>
          <w:b/>
          <w:sz w:val="22"/>
          <w:szCs w:val="22"/>
        </w:rPr>
        <w:t>é</w:t>
      </w:r>
      <w:r w:rsidRPr="0036556C">
        <w:rPr>
          <w:b/>
          <w:sz w:val="22"/>
          <w:szCs w:val="22"/>
        </w:rPr>
        <w:t>r alapja a Megb</w:t>
      </w:r>
      <w:r w:rsidRPr="0036556C">
        <w:rPr>
          <w:rFonts w:hint="eastAsia"/>
          <w:b/>
          <w:sz w:val="22"/>
          <w:szCs w:val="22"/>
        </w:rPr>
        <w:t>í</w:t>
      </w:r>
      <w:r w:rsidRPr="0036556C">
        <w:rPr>
          <w:b/>
          <w:sz w:val="22"/>
          <w:szCs w:val="22"/>
        </w:rPr>
        <w:t xml:space="preserve">zott </w:t>
      </w:r>
      <w:r w:rsidRPr="0036556C">
        <w:rPr>
          <w:rFonts w:hint="eastAsia"/>
          <w:b/>
          <w:sz w:val="22"/>
          <w:szCs w:val="22"/>
        </w:rPr>
        <w:t>á</w:t>
      </w:r>
      <w:r w:rsidRPr="0036556C">
        <w:rPr>
          <w:b/>
          <w:sz w:val="22"/>
          <w:szCs w:val="22"/>
        </w:rPr>
        <w:t>ltal elmulasztott feladatok alapj</w:t>
      </w:r>
      <w:r w:rsidRPr="0036556C">
        <w:rPr>
          <w:rFonts w:hint="eastAsia"/>
          <w:b/>
          <w:sz w:val="22"/>
          <w:szCs w:val="22"/>
        </w:rPr>
        <w:t>á</w:t>
      </w:r>
      <w:r w:rsidRPr="0036556C">
        <w:rPr>
          <w:b/>
          <w:sz w:val="22"/>
          <w:szCs w:val="22"/>
        </w:rPr>
        <w:t>t k</w:t>
      </w:r>
      <w:r w:rsidRPr="0036556C">
        <w:rPr>
          <w:rFonts w:hint="eastAsia"/>
          <w:b/>
          <w:sz w:val="22"/>
          <w:szCs w:val="22"/>
        </w:rPr>
        <w:t>é</w:t>
      </w:r>
      <w:r w:rsidRPr="0036556C">
        <w:rPr>
          <w:b/>
          <w:sz w:val="22"/>
          <w:szCs w:val="22"/>
        </w:rPr>
        <w:t>pez</w:t>
      </w:r>
      <w:r w:rsidRPr="0036556C">
        <w:rPr>
          <w:rFonts w:hint="eastAsia"/>
          <w:b/>
          <w:sz w:val="22"/>
          <w:szCs w:val="22"/>
        </w:rPr>
        <w:t>ő</w:t>
      </w:r>
      <w:r w:rsidRPr="0036556C">
        <w:rPr>
          <w:b/>
          <w:sz w:val="22"/>
          <w:szCs w:val="22"/>
        </w:rPr>
        <w:t xml:space="preserve"> </w:t>
      </w:r>
      <w:ins w:id="122" w:author="Bumberák István dr." w:date="2017-04-27T10:35:00Z">
        <w:r w:rsidR="00803075">
          <w:rPr>
            <w:b/>
            <w:sz w:val="22"/>
            <w:szCs w:val="22"/>
          </w:rPr>
          <w:t xml:space="preserve">egyedi </w:t>
        </w:r>
      </w:ins>
      <w:r w:rsidRPr="0036556C">
        <w:rPr>
          <w:b/>
          <w:sz w:val="22"/>
          <w:szCs w:val="22"/>
        </w:rPr>
        <w:t>megrendel</w:t>
      </w:r>
      <w:r w:rsidRPr="0036556C">
        <w:rPr>
          <w:rFonts w:hint="eastAsia"/>
          <w:b/>
          <w:sz w:val="22"/>
          <w:szCs w:val="22"/>
        </w:rPr>
        <w:t>é</w:t>
      </w:r>
      <w:r w:rsidRPr="0036556C">
        <w:rPr>
          <w:b/>
          <w:sz w:val="22"/>
          <w:szCs w:val="22"/>
        </w:rPr>
        <w:t>sek nett</w:t>
      </w:r>
      <w:r w:rsidRPr="0036556C">
        <w:rPr>
          <w:rFonts w:hint="eastAsia"/>
          <w:b/>
          <w:sz w:val="22"/>
          <w:szCs w:val="22"/>
        </w:rPr>
        <w:t>ó</w:t>
      </w:r>
      <w:r w:rsidRPr="0036556C">
        <w:rPr>
          <w:b/>
          <w:sz w:val="22"/>
          <w:szCs w:val="22"/>
        </w:rPr>
        <w:t xml:space="preserve"> </w:t>
      </w:r>
      <w:r w:rsidRPr="0036556C">
        <w:rPr>
          <w:rFonts w:hint="eastAsia"/>
          <w:b/>
          <w:sz w:val="22"/>
          <w:szCs w:val="22"/>
        </w:rPr>
        <w:t>ö</w:t>
      </w:r>
      <w:r w:rsidRPr="0036556C">
        <w:rPr>
          <w:b/>
          <w:sz w:val="22"/>
          <w:szCs w:val="22"/>
        </w:rPr>
        <w:t>ssz</w:t>
      </w:r>
      <w:r w:rsidRPr="0036556C">
        <w:rPr>
          <w:rFonts w:hint="eastAsia"/>
          <w:b/>
          <w:sz w:val="22"/>
          <w:szCs w:val="22"/>
        </w:rPr>
        <w:t>é</w:t>
      </w:r>
      <w:r w:rsidRPr="0036556C">
        <w:rPr>
          <w:b/>
          <w:sz w:val="22"/>
          <w:szCs w:val="22"/>
        </w:rPr>
        <w:t>rt</w:t>
      </w:r>
      <w:r w:rsidRPr="0036556C">
        <w:rPr>
          <w:rFonts w:hint="eastAsia"/>
          <w:b/>
          <w:sz w:val="22"/>
          <w:szCs w:val="22"/>
        </w:rPr>
        <w:t>é</w:t>
      </w:r>
      <w:r w:rsidRPr="0036556C">
        <w:rPr>
          <w:b/>
          <w:sz w:val="22"/>
          <w:szCs w:val="22"/>
        </w:rPr>
        <w:t>ke, m</w:t>
      </w:r>
      <w:r w:rsidRPr="0036556C">
        <w:rPr>
          <w:rFonts w:hint="eastAsia"/>
          <w:b/>
          <w:sz w:val="22"/>
          <w:szCs w:val="22"/>
        </w:rPr>
        <w:t>é</w:t>
      </w:r>
      <w:r w:rsidRPr="0036556C">
        <w:rPr>
          <w:b/>
          <w:sz w:val="22"/>
          <w:szCs w:val="22"/>
        </w:rPr>
        <w:t>rt</w:t>
      </w:r>
      <w:r w:rsidRPr="0036556C">
        <w:rPr>
          <w:rFonts w:hint="eastAsia"/>
          <w:b/>
          <w:sz w:val="22"/>
          <w:szCs w:val="22"/>
        </w:rPr>
        <w:t>é</w:t>
      </w:r>
      <w:r w:rsidRPr="0036556C">
        <w:rPr>
          <w:b/>
          <w:sz w:val="22"/>
          <w:szCs w:val="22"/>
        </w:rPr>
        <w:t>ke pedig annak 100%</w:t>
      </w:r>
      <w:del w:id="123" w:author="Bumberák István dr." w:date="2017-04-27T10:35:00Z">
        <w:r w:rsidRPr="0036556C" w:rsidDel="00803075">
          <w:rPr>
            <w:sz w:val="22"/>
            <w:szCs w:val="22"/>
          </w:rPr>
          <w:delText xml:space="preserve"> </w:delText>
        </w:r>
      </w:del>
      <w:r w:rsidRPr="0036556C">
        <w:rPr>
          <w:sz w:val="22"/>
          <w:szCs w:val="22"/>
        </w:rPr>
        <w:t>-a</w:t>
      </w:r>
      <w:ins w:id="124" w:author="Bumberák István dr." w:date="2017-04-27T10:35:00Z">
        <w:r w:rsidR="00803075">
          <w:rPr>
            <w:sz w:val="22"/>
            <w:szCs w:val="22"/>
          </w:rPr>
          <w:t>,</w:t>
        </w:r>
      </w:ins>
      <w:r w:rsidRPr="0036556C">
        <w:rPr>
          <w:sz w:val="22"/>
          <w:szCs w:val="22"/>
        </w:rPr>
        <w:t xml:space="preserve"> amely </w:t>
      </w:r>
      <w:r w:rsidRPr="0036556C">
        <w:rPr>
          <w:rFonts w:hint="eastAsia"/>
          <w:sz w:val="22"/>
          <w:szCs w:val="22"/>
        </w:rPr>
        <w:t>ö</w:t>
      </w:r>
      <w:r w:rsidRPr="0036556C">
        <w:rPr>
          <w:sz w:val="22"/>
          <w:szCs w:val="22"/>
        </w:rPr>
        <w:t>sszegbe a m</w:t>
      </w:r>
      <w:r w:rsidRPr="0036556C">
        <w:rPr>
          <w:rFonts w:hint="eastAsia"/>
          <w:sz w:val="22"/>
          <w:szCs w:val="22"/>
        </w:rPr>
        <w:t>á</w:t>
      </w:r>
      <w:r w:rsidRPr="0036556C">
        <w:rPr>
          <w:sz w:val="22"/>
          <w:szCs w:val="22"/>
        </w:rPr>
        <w:t>r esetlegesen felsz</w:t>
      </w:r>
      <w:r w:rsidRPr="0036556C">
        <w:rPr>
          <w:rFonts w:hint="eastAsia"/>
          <w:sz w:val="22"/>
          <w:szCs w:val="22"/>
        </w:rPr>
        <w:t>á</w:t>
      </w:r>
      <w:r w:rsidRPr="0036556C">
        <w:rPr>
          <w:sz w:val="22"/>
          <w:szCs w:val="22"/>
        </w:rPr>
        <w:t>m</w:t>
      </w:r>
      <w:r w:rsidRPr="0036556C">
        <w:rPr>
          <w:rFonts w:hint="eastAsia"/>
          <w:sz w:val="22"/>
          <w:szCs w:val="22"/>
        </w:rPr>
        <w:t>í</w:t>
      </w:r>
      <w:r w:rsidRPr="0036556C">
        <w:rPr>
          <w:sz w:val="22"/>
          <w:szCs w:val="22"/>
        </w:rPr>
        <w:t>tott hib</w:t>
      </w:r>
      <w:r w:rsidRPr="0036556C">
        <w:rPr>
          <w:rFonts w:hint="eastAsia"/>
          <w:sz w:val="22"/>
          <w:szCs w:val="22"/>
        </w:rPr>
        <w:t>á</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si k</w:t>
      </w:r>
      <w:r w:rsidRPr="0036556C">
        <w:rPr>
          <w:rFonts w:hint="eastAsia"/>
          <w:sz w:val="22"/>
          <w:szCs w:val="22"/>
        </w:rPr>
        <w:t>ö</w:t>
      </w:r>
      <w:r w:rsidRPr="0036556C">
        <w:rPr>
          <w:sz w:val="22"/>
          <w:szCs w:val="22"/>
        </w:rPr>
        <w:t>tb</w:t>
      </w:r>
      <w:r w:rsidRPr="0036556C">
        <w:rPr>
          <w:rFonts w:hint="eastAsia"/>
          <w:sz w:val="22"/>
          <w:szCs w:val="22"/>
        </w:rPr>
        <w:t>é</w:t>
      </w:r>
      <w:r w:rsidRPr="0036556C">
        <w:rPr>
          <w:sz w:val="22"/>
          <w:szCs w:val="22"/>
        </w:rPr>
        <w:t>r besz</w:t>
      </w:r>
      <w:r w:rsidRPr="0036556C">
        <w:rPr>
          <w:rFonts w:hint="eastAsia"/>
          <w:sz w:val="22"/>
          <w:szCs w:val="22"/>
        </w:rPr>
        <w:t>á</w:t>
      </w:r>
      <w:r w:rsidRPr="0036556C">
        <w:rPr>
          <w:sz w:val="22"/>
          <w:szCs w:val="22"/>
        </w:rPr>
        <w:t>m</w:t>
      </w:r>
      <w:r w:rsidRPr="0036556C">
        <w:rPr>
          <w:rFonts w:hint="eastAsia"/>
          <w:sz w:val="22"/>
          <w:szCs w:val="22"/>
        </w:rPr>
        <w:t>í</w:t>
      </w:r>
      <w:r w:rsidRPr="0036556C">
        <w:rPr>
          <w:sz w:val="22"/>
          <w:szCs w:val="22"/>
        </w:rPr>
        <w:t>t.</w:t>
      </w:r>
    </w:p>
    <w:p w:rsidR="006A44DF" w:rsidRPr="00F6585D" w:rsidRDefault="004F7427" w:rsidP="00F6585D">
      <w:pPr>
        <w:widowControl w:val="0"/>
        <w:spacing w:after="120"/>
        <w:jc w:val="both"/>
        <w:outlineLvl w:val="0"/>
        <w:rPr>
          <w:ins w:id="125" w:author="Kövérné Tászler Ágnes" w:date="2017-04-26T14:24:00Z"/>
          <w:sz w:val="22"/>
          <w:szCs w:val="22"/>
        </w:rPr>
      </w:pPr>
      <w:r w:rsidRPr="0036556C" w:rsidDel="00C5090C">
        <w:rPr>
          <w:b/>
          <w:sz w:val="22"/>
          <w:szCs w:val="22"/>
        </w:rPr>
        <w:t xml:space="preserve"> </w:t>
      </w:r>
      <w:r w:rsidRPr="0036556C">
        <w:rPr>
          <w:b/>
          <w:sz w:val="22"/>
          <w:szCs w:val="22"/>
        </w:rPr>
        <w:t>8.5.</w:t>
      </w:r>
      <w:r w:rsidRPr="0036556C">
        <w:rPr>
          <w:b/>
          <w:sz w:val="22"/>
          <w:szCs w:val="22"/>
        </w:rPr>
        <w:tab/>
      </w:r>
      <w:ins w:id="126" w:author="Kövérné Tászler Ágnes" w:date="2017-04-26T14:24:00Z">
        <w:r w:rsidR="006A44DF" w:rsidRPr="00F6585D">
          <w:rPr>
            <w:sz w:val="22"/>
            <w:szCs w:val="22"/>
          </w:rPr>
          <w:t>Megb</w:t>
        </w:r>
        <w:r w:rsidR="006A44DF" w:rsidRPr="00F6585D">
          <w:rPr>
            <w:rFonts w:hint="eastAsia"/>
            <w:sz w:val="22"/>
            <w:szCs w:val="22"/>
          </w:rPr>
          <w:t>í</w:t>
        </w:r>
        <w:r w:rsidR="006A44DF" w:rsidRPr="00F6585D">
          <w:rPr>
            <w:sz w:val="22"/>
            <w:szCs w:val="22"/>
          </w:rPr>
          <w:t>zott k</w:t>
        </w:r>
        <w:r w:rsidR="006A44DF" w:rsidRPr="00F6585D">
          <w:rPr>
            <w:rFonts w:hint="eastAsia"/>
            <w:sz w:val="22"/>
            <w:szCs w:val="22"/>
          </w:rPr>
          <w:t>é</w:t>
        </w:r>
        <w:r w:rsidR="006A44DF" w:rsidRPr="00F6585D">
          <w:rPr>
            <w:sz w:val="22"/>
            <w:szCs w:val="22"/>
          </w:rPr>
          <w:t>sedelmi k</w:t>
        </w:r>
        <w:r w:rsidR="006A44DF" w:rsidRPr="00F6585D">
          <w:rPr>
            <w:rFonts w:hint="eastAsia"/>
            <w:sz w:val="22"/>
            <w:szCs w:val="22"/>
          </w:rPr>
          <w:t>ö</w:t>
        </w:r>
        <w:r w:rsidR="006A44DF" w:rsidRPr="00F6585D">
          <w:rPr>
            <w:sz w:val="22"/>
            <w:szCs w:val="22"/>
          </w:rPr>
          <w:t>tb</w:t>
        </w:r>
        <w:r w:rsidR="006A44DF" w:rsidRPr="00F6585D">
          <w:rPr>
            <w:rFonts w:hint="eastAsia"/>
            <w:sz w:val="22"/>
            <w:szCs w:val="22"/>
          </w:rPr>
          <w:t>é</w:t>
        </w:r>
        <w:r w:rsidR="006A44DF" w:rsidRPr="00F6585D">
          <w:rPr>
            <w:sz w:val="22"/>
            <w:szCs w:val="22"/>
          </w:rPr>
          <w:t>r megfizet</w:t>
        </w:r>
        <w:r w:rsidR="006A44DF" w:rsidRPr="00F6585D">
          <w:rPr>
            <w:rFonts w:hint="eastAsia"/>
            <w:sz w:val="22"/>
            <w:szCs w:val="22"/>
          </w:rPr>
          <w:t>é</w:t>
        </w:r>
        <w:r w:rsidR="006A44DF" w:rsidRPr="00F6585D">
          <w:rPr>
            <w:sz w:val="22"/>
            <w:szCs w:val="22"/>
          </w:rPr>
          <w:t>s</w:t>
        </w:r>
        <w:r w:rsidR="006A44DF" w:rsidRPr="00F6585D">
          <w:rPr>
            <w:rFonts w:hint="eastAsia"/>
            <w:sz w:val="22"/>
            <w:szCs w:val="22"/>
          </w:rPr>
          <w:t>é</w:t>
        </w:r>
        <w:r w:rsidR="006A44DF" w:rsidRPr="00F6585D">
          <w:rPr>
            <w:sz w:val="22"/>
            <w:szCs w:val="22"/>
          </w:rPr>
          <w:t>re k</w:t>
        </w:r>
        <w:r w:rsidR="006A44DF" w:rsidRPr="00F6585D">
          <w:rPr>
            <w:rFonts w:hint="eastAsia"/>
            <w:sz w:val="22"/>
            <w:szCs w:val="22"/>
          </w:rPr>
          <w:t>ö</w:t>
        </w:r>
        <w:r w:rsidR="006A44DF" w:rsidRPr="00F6585D">
          <w:rPr>
            <w:sz w:val="22"/>
            <w:szCs w:val="22"/>
          </w:rPr>
          <w:t>teles, amennyiben a jelen keretszerz</w:t>
        </w:r>
        <w:r w:rsidR="006A44DF" w:rsidRPr="00F6585D">
          <w:rPr>
            <w:rFonts w:hint="eastAsia"/>
            <w:sz w:val="22"/>
            <w:szCs w:val="22"/>
          </w:rPr>
          <w:t>ő</w:t>
        </w:r>
        <w:r w:rsidR="006A44DF" w:rsidRPr="00F6585D">
          <w:rPr>
            <w:sz w:val="22"/>
            <w:szCs w:val="22"/>
          </w:rPr>
          <w:t>d</w:t>
        </w:r>
        <w:r w:rsidR="006A44DF" w:rsidRPr="00F6585D">
          <w:rPr>
            <w:rFonts w:hint="eastAsia"/>
            <w:sz w:val="22"/>
            <w:szCs w:val="22"/>
          </w:rPr>
          <w:t>é</w:t>
        </w:r>
        <w:r w:rsidR="006A44DF" w:rsidRPr="00F6585D">
          <w:rPr>
            <w:sz w:val="22"/>
            <w:szCs w:val="22"/>
          </w:rPr>
          <w:t>sben foglalt feladatait a Megb</w:t>
        </w:r>
        <w:r w:rsidR="006A44DF" w:rsidRPr="00F6585D">
          <w:rPr>
            <w:rFonts w:hint="eastAsia"/>
            <w:sz w:val="22"/>
            <w:szCs w:val="22"/>
          </w:rPr>
          <w:t>í</w:t>
        </w:r>
        <w:r w:rsidR="006A44DF" w:rsidRPr="00F6585D">
          <w:rPr>
            <w:sz w:val="22"/>
            <w:szCs w:val="22"/>
          </w:rPr>
          <w:t>z</w:t>
        </w:r>
        <w:r w:rsidR="006A44DF" w:rsidRPr="00F6585D">
          <w:rPr>
            <w:rFonts w:hint="eastAsia"/>
            <w:sz w:val="22"/>
            <w:szCs w:val="22"/>
          </w:rPr>
          <w:t>ó</w:t>
        </w:r>
        <w:r w:rsidR="006A44DF" w:rsidRPr="00F6585D">
          <w:rPr>
            <w:sz w:val="22"/>
            <w:szCs w:val="22"/>
          </w:rPr>
          <w:t xml:space="preserve"> </w:t>
        </w:r>
        <w:r w:rsidR="006A44DF" w:rsidRPr="00F6585D">
          <w:rPr>
            <w:rFonts w:hint="eastAsia"/>
            <w:sz w:val="22"/>
            <w:szCs w:val="22"/>
          </w:rPr>
          <w:t>á</w:t>
        </w:r>
        <w:r w:rsidR="006A44DF" w:rsidRPr="00F6585D">
          <w:rPr>
            <w:sz w:val="22"/>
            <w:szCs w:val="22"/>
          </w:rPr>
          <w:t>ltal az egyedi megrendel</w:t>
        </w:r>
        <w:r w:rsidR="006A44DF" w:rsidRPr="00F6585D">
          <w:rPr>
            <w:rFonts w:hint="eastAsia"/>
            <w:sz w:val="22"/>
            <w:szCs w:val="22"/>
          </w:rPr>
          <w:t>é</w:t>
        </w:r>
        <w:r w:rsidR="006A44DF" w:rsidRPr="00F6585D">
          <w:rPr>
            <w:sz w:val="22"/>
            <w:szCs w:val="22"/>
          </w:rPr>
          <w:t>sben megszabott hat</w:t>
        </w:r>
        <w:r w:rsidR="006A44DF" w:rsidRPr="00F6585D">
          <w:rPr>
            <w:rFonts w:hint="eastAsia"/>
            <w:sz w:val="22"/>
            <w:szCs w:val="22"/>
          </w:rPr>
          <w:t>á</w:t>
        </w:r>
        <w:r w:rsidR="006A44DF" w:rsidRPr="00F6585D">
          <w:rPr>
            <w:sz w:val="22"/>
            <w:szCs w:val="22"/>
          </w:rPr>
          <w:t>rid</w:t>
        </w:r>
        <w:r w:rsidR="006A44DF" w:rsidRPr="00F6585D">
          <w:rPr>
            <w:rFonts w:hint="eastAsia"/>
            <w:sz w:val="22"/>
            <w:szCs w:val="22"/>
          </w:rPr>
          <w:t>ő</w:t>
        </w:r>
        <w:r w:rsidR="006A44DF" w:rsidRPr="00F6585D">
          <w:rPr>
            <w:sz w:val="22"/>
            <w:szCs w:val="22"/>
          </w:rPr>
          <w:t>re nem teljes</w:t>
        </w:r>
        <w:r w:rsidR="006A44DF" w:rsidRPr="00F6585D">
          <w:rPr>
            <w:rFonts w:hint="eastAsia"/>
            <w:sz w:val="22"/>
            <w:szCs w:val="22"/>
          </w:rPr>
          <w:t>í</w:t>
        </w:r>
        <w:r w:rsidR="006A44DF" w:rsidRPr="00F6585D">
          <w:rPr>
            <w:sz w:val="22"/>
            <w:szCs w:val="22"/>
          </w:rPr>
          <w:t>ti. A k</w:t>
        </w:r>
        <w:r w:rsidR="006A44DF" w:rsidRPr="00F6585D">
          <w:rPr>
            <w:rFonts w:hint="eastAsia"/>
            <w:sz w:val="22"/>
            <w:szCs w:val="22"/>
          </w:rPr>
          <w:t>é</w:t>
        </w:r>
        <w:r w:rsidR="006A44DF" w:rsidRPr="00F6585D">
          <w:rPr>
            <w:sz w:val="22"/>
            <w:szCs w:val="22"/>
          </w:rPr>
          <w:t>sedelmi k</w:t>
        </w:r>
        <w:r w:rsidR="006A44DF" w:rsidRPr="00F6585D">
          <w:rPr>
            <w:rFonts w:hint="eastAsia"/>
            <w:sz w:val="22"/>
            <w:szCs w:val="22"/>
          </w:rPr>
          <w:t>ö</w:t>
        </w:r>
        <w:r w:rsidR="006A44DF" w:rsidRPr="00F6585D">
          <w:rPr>
            <w:sz w:val="22"/>
            <w:szCs w:val="22"/>
          </w:rPr>
          <w:t>tb</w:t>
        </w:r>
        <w:r w:rsidR="006A44DF" w:rsidRPr="00F6585D">
          <w:rPr>
            <w:rFonts w:hint="eastAsia"/>
            <w:sz w:val="22"/>
            <w:szCs w:val="22"/>
          </w:rPr>
          <w:t>é</w:t>
        </w:r>
        <w:r w:rsidR="006A44DF" w:rsidRPr="00F6585D">
          <w:rPr>
            <w:sz w:val="22"/>
            <w:szCs w:val="22"/>
          </w:rPr>
          <w:t>r alapja a k</w:t>
        </w:r>
        <w:r w:rsidR="006A44DF" w:rsidRPr="00F6585D">
          <w:rPr>
            <w:rFonts w:hint="eastAsia"/>
            <w:sz w:val="22"/>
            <w:szCs w:val="22"/>
          </w:rPr>
          <w:t>é</w:t>
        </w:r>
        <w:r w:rsidR="006A44DF" w:rsidRPr="00F6585D">
          <w:rPr>
            <w:sz w:val="22"/>
            <w:szCs w:val="22"/>
          </w:rPr>
          <w:t xml:space="preserve">sedelemmel </w:t>
        </w:r>
        <w:r w:rsidR="006A44DF" w:rsidRPr="00F6585D">
          <w:rPr>
            <w:rFonts w:hint="eastAsia"/>
            <w:sz w:val="22"/>
            <w:szCs w:val="22"/>
          </w:rPr>
          <w:t>é</w:t>
        </w:r>
        <w:r w:rsidR="006A44DF" w:rsidRPr="00F6585D">
          <w:rPr>
            <w:sz w:val="22"/>
            <w:szCs w:val="22"/>
          </w:rPr>
          <w:t>rintett egyedi megrendel</w:t>
        </w:r>
        <w:r w:rsidR="006A44DF" w:rsidRPr="00F6585D">
          <w:rPr>
            <w:rFonts w:hint="eastAsia"/>
            <w:sz w:val="22"/>
            <w:szCs w:val="22"/>
          </w:rPr>
          <w:t>é</w:t>
        </w:r>
        <w:r w:rsidR="006A44DF" w:rsidRPr="00F6585D">
          <w:rPr>
            <w:sz w:val="22"/>
            <w:szCs w:val="22"/>
          </w:rPr>
          <w:t>s nett</w:t>
        </w:r>
        <w:r w:rsidR="006A44DF" w:rsidRPr="00F6585D">
          <w:rPr>
            <w:rFonts w:hint="eastAsia"/>
            <w:sz w:val="22"/>
            <w:szCs w:val="22"/>
          </w:rPr>
          <w:t>ó</w:t>
        </w:r>
        <w:r w:rsidR="006A44DF" w:rsidRPr="00F6585D">
          <w:rPr>
            <w:sz w:val="22"/>
            <w:szCs w:val="22"/>
          </w:rPr>
          <w:t xml:space="preserve"> </w:t>
        </w:r>
        <w:r w:rsidR="006A44DF" w:rsidRPr="00F6585D">
          <w:rPr>
            <w:rFonts w:hint="eastAsia"/>
            <w:sz w:val="22"/>
            <w:szCs w:val="22"/>
          </w:rPr>
          <w:t>é</w:t>
        </w:r>
        <w:r w:rsidR="006A44DF" w:rsidRPr="00F6585D">
          <w:rPr>
            <w:sz w:val="22"/>
            <w:szCs w:val="22"/>
          </w:rPr>
          <w:t>rt</w:t>
        </w:r>
        <w:r w:rsidR="006A44DF" w:rsidRPr="00F6585D">
          <w:rPr>
            <w:rFonts w:hint="eastAsia"/>
            <w:sz w:val="22"/>
            <w:szCs w:val="22"/>
          </w:rPr>
          <w:t>é</w:t>
        </w:r>
        <w:r w:rsidR="006A44DF" w:rsidRPr="00F6585D">
          <w:rPr>
            <w:sz w:val="22"/>
            <w:szCs w:val="22"/>
          </w:rPr>
          <w:t>ke, m</w:t>
        </w:r>
        <w:r w:rsidR="006A44DF" w:rsidRPr="00F6585D">
          <w:rPr>
            <w:rFonts w:hint="eastAsia"/>
            <w:sz w:val="22"/>
            <w:szCs w:val="22"/>
          </w:rPr>
          <w:t>é</w:t>
        </w:r>
        <w:r w:rsidR="006A44DF" w:rsidRPr="00F6585D">
          <w:rPr>
            <w:sz w:val="22"/>
            <w:szCs w:val="22"/>
          </w:rPr>
          <w:t>rt</w:t>
        </w:r>
        <w:r w:rsidR="006A44DF" w:rsidRPr="00F6585D">
          <w:rPr>
            <w:rFonts w:hint="eastAsia"/>
            <w:sz w:val="22"/>
            <w:szCs w:val="22"/>
          </w:rPr>
          <w:t>é</w:t>
        </w:r>
        <w:r w:rsidR="006A44DF" w:rsidRPr="00F6585D">
          <w:rPr>
            <w:sz w:val="22"/>
            <w:szCs w:val="22"/>
          </w:rPr>
          <w:t>ke pedig annak 2%-a naponta, de legfeljebb a k</w:t>
        </w:r>
        <w:r w:rsidR="006A44DF" w:rsidRPr="00F6585D">
          <w:rPr>
            <w:rFonts w:hint="eastAsia"/>
            <w:sz w:val="22"/>
            <w:szCs w:val="22"/>
          </w:rPr>
          <w:t>é</w:t>
        </w:r>
        <w:r w:rsidR="006A44DF" w:rsidRPr="00F6585D">
          <w:rPr>
            <w:sz w:val="22"/>
            <w:szCs w:val="22"/>
          </w:rPr>
          <w:t>sedelmes teljes</w:t>
        </w:r>
        <w:r w:rsidR="006A44DF" w:rsidRPr="00F6585D">
          <w:rPr>
            <w:rFonts w:hint="eastAsia"/>
            <w:sz w:val="22"/>
            <w:szCs w:val="22"/>
          </w:rPr>
          <w:t>í</w:t>
        </w:r>
        <w:r w:rsidR="006A44DF" w:rsidRPr="00F6585D">
          <w:rPr>
            <w:sz w:val="22"/>
            <w:szCs w:val="22"/>
          </w:rPr>
          <w:t>t</w:t>
        </w:r>
        <w:r w:rsidR="006A44DF" w:rsidRPr="00F6585D">
          <w:rPr>
            <w:rFonts w:hint="eastAsia"/>
            <w:sz w:val="22"/>
            <w:szCs w:val="22"/>
          </w:rPr>
          <w:t>é</w:t>
        </w:r>
        <w:r w:rsidR="006A44DF" w:rsidRPr="00F6585D">
          <w:rPr>
            <w:sz w:val="22"/>
            <w:szCs w:val="22"/>
          </w:rPr>
          <w:t xml:space="preserve">ssel </w:t>
        </w:r>
        <w:r w:rsidR="006A44DF" w:rsidRPr="00F6585D">
          <w:rPr>
            <w:rFonts w:hint="eastAsia"/>
            <w:sz w:val="22"/>
            <w:szCs w:val="22"/>
          </w:rPr>
          <w:t>é</w:t>
        </w:r>
        <w:r w:rsidR="006A44DF" w:rsidRPr="00F6585D">
          <w:rPr>
            <w:sz w:val="22"/>
            <w:szCs w:val="22"/>
          </w:rPr>
          <w:t>rintett egyedi megrendel</w:t>
        </w:r>
        <w:r w:rsidR="006A44DF" w:rsidRPr="00F6585D">
          <w:rPr>
            <w:rFonts w:hint="eastAsia"/>
            <w:sz w:val="22"/>
            <w:szCs w:val="22"/>
          </w:rPr>
          <w:t>é</w:t>
        </w:r>
        <w:r w:rsidR="006A44DF" w:rsidRPr="00F6585D">
          <w:rPr>
            <w:sz w:val="22"/>
            <w:szCs w:val="22"/>
          </w:rPr>
          <w:t>s nett</w:t>
        </w:r>
        <w:r w:rsidR="006A44DF" w:rsidRPr="00F6585D">
          <w:rPr>
            <w:rFonts w:hint="eastAsia"/>
            <w:sz w:val="22"/>
            <w:szCs w:val="22"/>
          </w:rPr>
          <w:t>ó</w:t>
        </w:r>
        <w:r w:rsidR="006A44DF" w:rsidRPr="00F6585D">
          <w:rPr>
            <w:sz w:val="22"/>
            <w:szCs w:val="22"/>
          </w:rPr>
          <w:t xml:space="preserve"> </w:t>
        </w:r>
        <w:r w:rsidR="006A44DF" w:rsidRPr="00F6585D">
          <w:rPr>
            <w:rFonts w:hint="eastAsia"/>
            <w:sz w:val="22"/>
            <w:szCs w:val="22"/>
          </w:rPr>
          <w:t>é</w:t>
        </w:r>
        <w:r w:rsidR="006A44DF" w:rsidRPr="00F6585D">
          <w:rPr>
            <w:sz w:val="22"/>
            <w:szCs w:val="22"/>
          </w:rPr>
          <w:t>rt</w:t>
        </w:r>
        <w:r w:rsidR="006A44DF" w:rsidRPr="00F6585D">
          <w:rPr>
            <w:rFonts w:hint="eastAsia"/>
            <w:sz w:val="22"/>
            <w:szCs w:val="22"/>
          </w:rPr>
          <w:t>é</w:t>
        </w:r>
        <w:r w:rsidR="006A44DF" w:rsidRPr="00F6585D">
          <w:rPr>
            <w:sz w:val="22"/>
            <w:szCs w:val="22"/>
          </w:rPr>
          <w:t>k</w:t>
        </w:r>
        <w:r w:rsidR="006A44DF" w:rsidRPr="00F6585D">
          <w:rPr>
            <w:rFonts w:hint="eastAsia"/>
            <w:sz w:val="22"/>
            <w:szCs w:val="22"/>
          </w:rPr>
          <w:t>é</w:t>
        </w:r>
        <w:r w:rsidR="006A44DF" w:rsidRPr="00F6585D">
          <w:rPr>
            <w:sz w:val="22"/>
            <w:szCs w:val="22"/>
          </w:rPr>
          <w:t>nek 10%-a. A Megb</w:t>
        </w:r>
        <w:r w:rsidR="006A44DF" w:rsidRPr="00F6585D">
          <w:rPr>
            <w:rFonts w:hint="eastAsia"/>
            <w:sz w:val="22"/>
            <w:szCs w:val="22"/>
          </w:rPr>
          <w:t>í</w:t>
        </w:r>
        <w:r w:rsidR="006A44DF" w:rsidRPr="00F6585D">
          <w:rPr>
            <w:sz w:val="22"/>
            <w:szCs w:val="22"/>
          </w:rPr>
          <w:t>z</w:t>
        </w:r>
        <w:r w:rsidR="006A44DF" w:rsidRPr="00F6585D">
          <w:rPr>
            <w:rFonts w:hint="eastAsia"/>
            <w:sz w:val="22"/>
            <w:szCs w:val="22"/>
          </w:rPr>
          <w:t>ó</w:t>
        </w:r>
        <w:r w:rsidR="006A44DF" w:rsidRPr="00F6585D">
          <w:rPr>
            <w:sz w:val="22"/>
            <w:szCs w:val="22"/>
          </w:rPr>
          <w:t xml:space="preserve"> jogosult a jelen szerz</w:t>
        </w:r>
        <w:r w:rsidR="006A44DF" w:rsidRPr="00F6585D">
          <w:rPr>
            <w:rFonts w:hint="eastAsia"/>
            <w:sz w:val="22"/>
            <w:szCs w:val="22"/>
          </w:rPr>
          <w:t>ő</w:t>
        </w:r>
        <w:r w:rsidR="006A44DF" w:rsidRPr="00F6585D">
          <w:rPr>
            <w:sz w:val="22"/>
            <w:szCs w:val="22"/>
          </w:rPr>
          <w:t>d</w:t>
        </w:r>
        <w:r w:rsidR="006A44DF" w:rsidRPr="00F6585D">
          <w:rPr>
            <w:rFonts w:hint="eastAsia"/>
            <w:sz w:val="22"/>
            <w:szCs w:val="22"/>
          </w:rPr>
          <w:t>é</w:t>
        </w:r>
        <w:r w:rsidR="006A44DF" w:rsidRPr="00F6585D">
          <w:rPr>
            <w:sz w:val="22"/>
            <w:szCs w:val="22"/>
          </w:rPr>
          <w:t>st</w:t>
        </w:r>
        <w:r w:rsidR="006A44DF" w:rsidRPr="00F6585D">
          <w:rPr>
            <w:rFonts w:hint="eastAsia"/>
            <w:sz w:val="22"/>
            <w:szCs w:val="22"/>
          </w:rPr>
          <w:t>ő</w:t>
        </w:r>
        <w:r w:rsidR="006A44DF" w:rsidRPr="00F6585D">
          <w:rPr>
            <w:sz w:val="22"/>
            <w:szCs w:val="22"/>
          </w:rPr>
          <w:t>l el</w:t>
        </w:r>
        <w:r w:rsidR="006A44DF" w:rsidRPr="00F6585D">
          <w:rPr>
            <w:rFonts w:hint="eastAsia"/>
            <w:sz w:val="22"/>
            <w:szCs w:val="22"/>
          </w:rPr>
          <w:t>á</w:t>
        </w:r>
        <w:r w:rsidR="006A44DF" w:rsidRPr="00F6585D">
          <w:rPr>
            <w:sz w:val="22"/>
            <w:szCs w:val="22"/>
          </w:rPr>
          <w:t xml:space="preserve">llni </w:t>
        </w:r>
        <w:r w:rsidR="006A44DF" w:rsidRPr="00F6585D">
          <w:rPr>
            <w:rFonts w:hint="eastAsia"/>
            <w:sz w:val="22"/>
            <w:szCs w:val="22"/>
          </w:rPr>
          <w:t>é</w:t>
        </w:r>
        <w:r w:rsidR="006A44DF" w:rsidRPr="00F6585D">
          <w:rPr>
            <w:sz w:val="22"/>
            <w:szCs w:val="22"/>
          </w:rPr>
          <w:t>s meghi</w:t>
        </w:r>
        <w:r w:rsidR="006A44DF" w:rsidRPr="00F6585D">
          <w:rPr>
            <w:rFonts w:hint="eastAsia"/>
            <w:sz w:val="22"/>
            <w:szCs w:val="22"/>
          </w:rPr>
          <w:t>ú</w:t>
        </w:r>
        <w:r w:rsidR="006A44DF" w:rsidRPr="00F6585D">
          <w:rPr>
            <w:sz w:val="22"/>
            <w:szCs w:val="22"/>
          </w:rPr>
          <w:t>sul</w:t>
        </w:r>
        <w:r w:rsidR="006A44DF" w:rsidRPr="00F6585D">
          <w:rPr>
            <w:rFonts w:hint="eastAsia"/>
            <w:sz w:val="22"/>
            <w:szCs w:val="22"/>
          </w:rPr>
          <w:t>á</w:t>
        </w:r>
        <w:r w:rsidR="006A44DF" w:rsidRPr="00F6585D">
          <w:rPr>
            <w:sz w:val="22"/>
            <w:szCs w:val="22"/>
          </w:rPr>
          <w:t>si k</w:t>
        </w:r>
        <w:r w:rsidR="006A44DF" w:rsidRPr="00F6585D">
          <w:rPr>
            <w:rFonts w:hint="eastAsia"/>
            <w:sz w:val="22"/>
            <w:szCs w:val="22"/>
          </w:rPr>
          <w:t>ö</w:t>
        </w:r>
        <w:r w:rsidR="006A44DF" w:rsidRPr="00F6585D">
          <w:rPr>
            <w:sz w:val="22"/>
            <w:szCs w:val="22"/>
          </w:rPr>
          <w:t>tb</w:t>
        </w:r>
        <w:r w:rsidR="006A44DF" w:rsidRPr="00F6585D">
          <w:rPr>
            <w:rFonts w:hint="eastAsia"/>
            <w:sz w:val="22"/>
            <w:szCs w:val="22"/>
          </w:rPr>
          <w:t>é</w:t>
        </w:r>
        <w:r w:rsidR="006A44DF" w:rsidRPr="00F6585D">
          <w:rPr>
            <w:sz w:val="22"/>
            <w:szCs w:val="22"/>
          </w:rPr>
          <w:t>rt k</w:t>
        </w:r>
        <w:r w:rsidR="006A44DF" w:rsidRPr="00F6585D">
          <w:rPr>
            <w:rFonts w:hint="eastAsia"/>
            <w:sz w:val="22"/>
            <w:szCs w:val="22"/>
          </w:rPr>
          <w:t>ö</w:t>
        </w:r>
        <w:r w:rsidR="006A44DF" w:rsidRPr="00F6585D">
          <w:rPr>
            <w:sz w:val="22"/>
            <w:szCs w:val="22"/>
          </w:rPr>
          <w:t>vetelni, amennyiben a Megb</w:t>
        </w:r>
        <w:r w:rsidR="006A44DF" w:rsidRPr="00F6585D">
          <w:rPr>
            <w:rFonts w:hint="eastAsia"/>
            <w:sz w:val="22"/>
            <w:szCs w:val="22"/>
          </w:rPr>
          <w:t>í</w:t>
        </w:r>
        <w:r w:rsidR="006A44DF" w:rsidRPr="00F6585D">
          <w:rPr>
            <w:sz w:val="22"/>
            <w:szCs w:val="22"/>
          </w:rPr>
          <w:t>zott h</w:t>
        </w:r>
        <w:r w:rsidR="006A44DF" w:rsidRPr="00F6585D">
          <w:rPr>
            <w:rFonts w:hint="eastAsia"/>
            <w:sz w:val="22"/>
            <w:szCs w:val="22"/>
          </w:rPr>
          <w:t>á</w:t>
        </w:r>
        <w:r w:rsidR="006A44DF" w:rsidRPr="00F6585D">
          <w:rPr>
            <w:sz w:val="22"/>
            <w:szCs w:val="22"/>
          </w:rPr>
          <w:t xml:space="preserve">rom alkalommal, </w:t>
        </w:r>
        <w:r w:rsidR="006A44DF" w:rsidRPr="00F6585D">
          <w:rPr>
            <w:rFonts w:hint="eastAsia"/>
            <w:sz w:val="22"/>
            <w:szCs w:val="22"/>
          </w:rPr>
          <w:t>ö</w:t>
        </w:r>
        <w:r w:rsidR="006A44DF" w:rsidRPr="00F6585D">
          <w:rPr>
            <w:sz w:val="22"/>
            <w:szCs w:val="22"/>
          </w:rPr>
          <w:t>t munkanapot meghalad</w:t>
        </w:r>
        <w:r w:rsidR="006A44DF" w:rsidRPr="00F6585D">
          <w:rPr>
            <w:rFonts w:hint="eastAsia"/>
            <w:sz w:val="22"/>
            <w:szCs w:val="22"/>
          </w:rPr>
          <w:t>ó</w:t>
        </w:r>
        <w:r w:rsidR="006A44DF" w:rsidRPr="00F6585D">
          <w:rPr>
            <w:sz w:val="22"/>
            <w:szCs w:val="22"/>
          </w:rPr>
          <w:t xml:space="preserve"> k</w:t>
        </w:r>
        <w:r w:rsidR="006A44DF" w:rsidRPr="00F6585D">
          <w:rPr>
            <w:rFonts w:hint="eastAsia"/>
            <w:sz w:val="22"/>
            <w:szCs w:val="22"/>
          </w:rPr>
          <w:t>é</w:t>
        </w:r>
        <w:r w:rsidR="006A44DF" w:rsidRPr="00F6585D">
          <w:rPr>
            <w:sz w:val="22"/>
            <w:szCs w:val="22"/>
          </w:rPr>
          <w:t>sedelembe esik. A meghi</w:t>
        </w:r>
        <w:r w:rsidR="006A44DF" w:rsidRPr="00F6585D">
          <w:rPr>
            <w:rFonts w:hint="eastAsia"/>
            <w:sz w:val="22"/>
            <w:szCs w:val="22"/>
          </w:rPr>
          <w:t>ú</w:t>
        </w:r>
        <w:r w:rsidR="006A44DF" w:rsidRPr="00F6585D">
          <w:rPr>
            <w:sz w:val="22"/>
            <w:szCs w:val="22"/>
          </w:rPr>
          <w:t>sul</w:t>
        </w:r>
        <w:r w:rsidR="006A44DF" w:rsidRPr="00F6585D">
          <w:rPr>
            <w:rFonts w:hint="eastAsia"/>
            <w:sz w:val="22"/>
            <w:szCs w:val="22"/>
          </w:rPr>
          <w:t>á</w:t>
        </w:r>
        <w:r w:rsidR="006A44DF" w:rsidRPr="00F6585D">
          <w:rPr>
            <w:sz w:val="22"/>
            <w:szCs w:val="22"/>
          </w:rPr>
          <w:t>si k</w:t>
        </w:r>
        <w:r w:rsidR="006A44DF" w:rsidRPr="00F6585D">
          <w:rPr>
            <w:rFonts w:hint="eastAsia"/>
            <w:sz w:val="22"/>
            <w:szCs w:val="22"/>
          </w:rPr>
          <w:t>ö</w:t>
        </w:r>
        <w:r w:rsidR="006A44DF" w:rsidRPr="00F6585D">
          <w:rPr>
            <w:sz w:val="22"/>
            <w:szCs w:val="22"/>
          </w:rPr>
          <w:t>tb</w:t>
        </w:r>
        <w:r w:rsidR="006A44DF" w:rsidRPr="00F6585D">
          <w:rPr>
            <w:rFonts w:hint="eastAsia"/>
            <w:sz w:val="22"/>
            <w:szCs w:val="22"/>
          </w:rPr>
          <w:t>é</w:t>
        </w:r>
        <w:r w:rsidR="006A44DF" w:rsidRPr="00F6585D">
          <w:rPr>
            <w:sz w:val="22"/>
            <w:szCs w:val="22"/>
          </w:rPr>
          <w:t>r sz</w:t>
        </w:r>
        <w:r w:rsidR="006A44DF" w:rsidRPr="00F6585D">
          <w:rPr>
            <w:rFonts w:hint="eastAsia"/>
            <w:sz w:val="22"/>
            <w:szCs w:val="22"/>
          </w:rPr>
          <w:t>á</w:t>
        </w:r>
        <w:r w:rsidR="006A44DF" w:rsidRPr="00F6585D">
          <w:rPr>
            <w:sz w:val="22"/>
            <w:szCs w:val="22"/>
          </w:rPr>
          <w:t>m</w:t>
        </w:r>
        <w:r w:rsidR="006A44DF" w:rsidRPr="00F6585D">
          <w:rPr>
            <w:rFonts w:hint="eastAsia"/>
            <w:sz w:val="22"/>
            <w:szCs w:val="22"/>
          </w:rPr>
          <w:t>í</w:t>
        </w:r>
        <w:r w:rsidR="006A44DF" w:rsidRPr="00F6585D">
          <w:rPr>
            <w:sz w:val="22"/>
            <w:szCs w:val="22"/>
          </w:rPr>
          <w:t>t</w:t>
        </w:r>
        <w:r w:rsidR="006A44DF" w:rsidRPr="00F6585D">
          <w:rPr>
            <w:rFonts w:hint="eastAsia"/>
            <w:sz w:val="22"/>
            <w:szCs w:val="22"/>
          </w:rPr>
          <w:t>á</w:t>
        </w:r>
        <w:r w:rsidR="006A44DF" w:rsidRPr="00F6585D">
          <w:rPr>
            <w:sz w:val="22"/>
            <w:szCs w:val="22"/>
          </w:rPr>
          <w:t>s</w:t>
        </w:r>
        <w:r w:rsidR="006A44DF" w:rsidRPr="00F6585D">
          <w:rPr>
            <w:rFonts w:hint="eastAsia"/>
            <w:sz w:val="22"/>
            <w:szCs w:val="22"/>
          </w:rPr>
          <w:t>á</w:t>
        </w:r>
        <w:r w:rsidR="006A44DF" w:rsidRPr="00F6585D">
          <w:rPr>
            <w:sz w:val="22"/>
            <w:szCs w:val="22"/>
          </w:rPr>
          <w:t xml:space="preserve">nak alapja ebben az esetben: </w:t>
        </w:r>
        <w:r w:rsidR="006A44DF" w:rsidRPr="00F6585D">
          <w:rPr>
            <w:rFonts w:hint="eastAsia"/>
            <w:sz w:val="22"/>
            <w:szCs w:val="22"/>
          </w:rPr>
          <w:t> </w:t>
        </w:r>
        <w:r w:rsidR="006A44DF" w:rsidRPr="00F6585D">
          <w:rPr>
            <w:sz w:val="22"/>
            <w:szCs w:val="22"/>
          </w:rPr>
          <w:t>a Megb</w:t>
        </w:r>
        <w:r w:rsidR="006A44DF" w:rsidRPr="00F6585D">
          <w:rPr>
            <w:rFonts w:hint="eastAsia"/>
            <w:sz w:val="22"/>
            <w:szCs w:val="22"/>
          </w:rPr>
          <w:t>í</w:t>
        </w:r>
        <w:r w:rsidR="006A44DF" w:rsidRPr="00F6585D">
          <w:rPr>
            <w:sz w:val="22"/>
            <w:szCs w:val="22"/>
          </w:rPr>
          <w:t xml:space="preserve">zott </w:t>
        </w:r>
        <w:r w:rsidR="006A44DF" w:rsidRPr="00F6585D">
          <w:rPr>
            <w:rFonts w:hint="eastAsia"/>
            <w:sz w:val="22"/>
            <w:szCs w:val="22"/>
          </w:rPr>
          <w:t>á</w:t>
        </w:r>
        <w:r w:rsidR="006A44DF" w:rsidRPr="00F6585D">
          <w:rPr>
            <w:sz w:val="22"/>
            <w:szCs w:val="22"/>
          </w:rPr>
          <w:t>ltal elmulasztott feladatok alapj</w:t>
        </w:r>
        <w:r w:rsidR="006A44DF" w:rsidRPr="00F6585D">
          <w:rPr>
            <w:rFonts w:hint="eastAsia"/>
            <w:sz w:val="22"/>
            <w:szCs w:val="22"/>
          </w:rPr>
          <w:t>á</w:t>
        </w:r>
        <w:r w:rsidR="006A44DF" w:rsidRPr="00F6585D">
          <w:rPr>
            <w:sz w:val="22"/>
            <w:szCs w:val="22"/>
          </w:rPr>
          <w:t>t k</w:t>
        </w:r>
        <w:r w:rsidR="006A44DF" w:rsidRPr="00F6585D">
          <w:rPr>
            <w:rFonts w:hint="eastAsia"/>
            <w:sz w:val="22"/>
            <w:szCs w:val="22"/>
          </w:rPr>
          <w:t>é</w:t>
        </w:r>
        <w:r w:rsidR="006A44DF" w:rsidRPr="00F6585D">
          <w:rPr>
            <w:sz w:val="22"/>
            <w:szCs w:val="22"/>
          </w:rPr>
          <w:t>pez</w:t>
        </w:r>
        <w:r w:rsidR="006A44DF" w:rsidRPr="00F6585D">
          <w:rPr>
            <w:rFonts w:hint="eastAsia"/>
            <w:sz w:val="22"/>
            <w:szCs w:val="22"/>
          </w:rPr>
          <w:t>ő</w:t>
        </w:r>
        <w:r w:rsidR="006A44DF" w:rsidRPr="00F6585D">
          <w:rPr>
            <w:sz w:val="22"/>
            <w:szCs w:val="22"/>
          </w:rPr>
          <w:t xml:space="preserve"> megrendel</w:t>
        </w:r>
        <w:r w:rsidR="006A44DF" w:rsidRPr="00F6585D">
          <w:rPr>
            <w:rFonts w:hint="eastAsia"/>
            <w:sz w:val="22"/>
            <w:szCs w:val="22"/>
          </w:rPr>
          <w:t>é</w:t>
        </w:r>
        <w:r w:rsidR="006A44DF" w:rsidRPr="00F6585D">
          <w:rPr>
            <w:sz w:val="22"/>
            <w:szCs w:val="22"/>
          </w:rPr>
          <w:t>sek nett</w:t>
        </w:r>
        <w:r w:rsidR="006A44DF" w:rsidRPr="00F6585D">
          <w:rPr>
            <w:rFonts w:hint="eastAsia"/>
            <w:sz w:val="22"/>
            <w:szCs w:val="22"/>
          </w:rPr>
          <w:t>ó</w:t>
        </w:r>
        <w:r w:rsidR="006A44DF" w:rsidRPr="00F6585D">
          <w:rPr>
            <w:sz w:val="22"/>
            <w:szCs w:val="22"/>
          </w:rPr>
          <w:t xml:space="preserve"> </w:t>
        </w:r>
        <w:r w:rsidR="006A44DF" w:rsidRPr="00F6585D">
          <w:rPr>
            <w:rFonts w:hint="eastAsia"/>
            <w:sz w:val="22"/>
            <w:szCs w:val="22"/>
          </w:rPr>
          <w:t>ö</w:t>
        </w:r>
        <w:r w:rsidR="006A44DF" w:rsidRPr="00F6585D">
          <w:rPr>
            <w:sz w:val="22"/>
            <w:szCs w:val="22"/>
          </w:rPr>
          <w:t>ssz</w:t>
        </w:r>
        <w:r w:rsidR="006A44DF" w:rsidRPr="00F6585D">
          <w:rPr>
            <w:rFonts w:hint="eastAsia"/>
            <w:sz w:val="22"/>
            <w:szCs w:val="22"/>
          </w:rPr>
          <w:t>é</w:t>
        </w:r>
        <w:r w:rsidR="006A44DF" w:rsidRPr="00F6585D">
          <w:rPr>
            <w:sz w:val="22"/>
            <w:szCs w:val="22"/>
          </w:rPr>
          <w:t>rt</w:t>
        </w:r>
        <w:r w:rsidR="006A44DF" w:rsidRPr="00F6585D">
          <w:rPr>
            <w:rFonts w:hint="eastAsia"/>
            <w:sz w:val="22"/>
            <w:szCs w:val="22"/>
          </w:rPr>
          <w:t>é</w:t>
        </w:r>
        <w:r w:rsidR="006A44DF" w:rsidRPr="00F6585D">
          <w:rPr>
            <w:sz w:val="22"/>
            <w:szCs w:val="22"/>
          </w:rPr>
          <w:t>ke, m</w:t>
        </w:r>
        <w:r w:rsidR="006A44DF" w:rsidRPr="00F6585D">
          <w:rPr>
            <w:rFonts w:hint="eastAsia"/>
            <w:sz w:val="22"/>
            <w:szCs w:val="22"/>
          </w:rPr>
          <w:t>é</w:t>
        </w:r>
        <w:r w:rsidR="006A44DF" w:rsidRPr="00F6585D">
          <w:rPr>
            <w:sz w:val="22"/>
            <w:szCs w:val="22"/>
          </w:rPr>
          <w:t>rt</w:t>
        </w:r>
        <w:r w:rsidR="006A44DF" w:rsidRPr="00F6585D">
          <w:rPr>
            <w:rFonts w:hint="eastAsia"/>
            <w:sz w:val="22"/>
            <w:szCs w:val="22"/>
          </w:rPr>
          <w:t>é</w:t>
        </w:r>
        <w:r w:rsidR="006A44DF" w:rsidRPr="00F6585D">
          <w:rPr>
            <w:sz w:val="22"/>
            <w:szCs w:val="22"/>
          </w:rPr>
          <w:t>ke pedig annak 100 %-a.</w:t>
        </w:r>
      </w:ins>
    </w:p>
    <w:p w:rsidR="004F7427" w:rsidRPr="004D606D" w:rsidDel="006A44DF" w:rsidRDefault="004F7427" w:rsidP="004F7427">
      <w:pPr>
        <w:widowControl w:val="0"/>
        <w:jc w:val="both"/>
        <w:rPr>
          <w:del w:id="127" w:author="Kövérné Tászler Ágnes" w:date="2017-04-26T14:24:00Z"/>
          <w:b/>
          <w:sz w:val="22"/>
          <w:szCs w:val="22"/>
        </w:rPr>
      </w:pPr>
      <w:del w:id="128" w:author="Kövérné Tászler Ágnes" w:date="2017-04-26T14:24:00Z">
        <w:r w:rsidRPr="0036556C" w:rsidDel="006A44DF">
          <w:rPr>
            <w:sz w:val="22"/>
            <w:szCs w:val="22"/>
          </w:rPr>
          <w:delText>A Megb</w:delText>
        </w:r>
        <w:r w:rsidRPr="0036556C" w:rsidDel="006A44DF">
          <w:rPr>
            <w:rFonts w:hint="eastAsia"/>
            <w:sz w:val="22"/>
            <w:szCs w:val="22"/>
          </w:rPr>
          <w:delText>í</w:delText>
        </w:r>
        <w:r w:rsidRPr="0036556C" w:rsidDel="006A44DF">
          <w:rPr>
            <w:sz w:val="22"/>
            <w:szCs w:val="22"/>
          </w:rPr>
          <w:delText xml:space="preserve">zott </w:delText>
        </w:r>
        <w:r w:rsidRPr="0036556C" w:rsidDel="006A44DF">
          <w:rPr>
            <w:b/>
            <w:sz w:val="22"/>
            <w:szCs w:val="22"/>
          </w:rPr>
          <w:delText>k</w:delText>
        </w:r>
        <w:r w:rsidRPr="0036556C" w:rsidDel="006A44DF">
          <w:rPr>
            <w:rFonts w:hint="eastAsia"/>
            <w:b/>
            <w:sz w:val="22"/>
            <w:szCs w:val="22"/>
          </w:rPr>
          <w:delText>é</w:delText>
        </w:r>
        <w:r w:rsidRPr="0036556C" w:rsidDel="006A44DF">
          <w:rPr>
            <w:b/>
            <w:sz w:val="22"/>
            <w:szCs w:val="22"/>
          </w:rPr>
          <w:delText>sedelmi k</w:delText>
        </w:r>
        <w:r w:rsidRPr="0036556C" w:rsidDel="006A44DF">
          <w:rPr>
            <w:rFonts w:hint="eastAsia"/>
            <w:b/>
            <w:sz w:val="22"/>
            <w:szCs w:val="22"/>
          </w:rPr>
          <w:delText>ö</w:delText>
        </w:r>
        <w:r w:rsidRPr="0036556C" w:rsidDel="006A44DF">
          <w:rPr>
            <w:b/>
            <w:sz w:val="22"/>
            <w:szCs w:val="22"/>
          </w:rPr>
          <w:delText>tb</w:delText>
        </w:r>
        <w:r w:rsidRPr="0036556C" w:rsidDel="006A44DF">
          <w:rPr>
            <w:rFonts w:hint="eastAsia"/>
            <w:b/>
            <w:sz w:val="22"/>
            <w:szCs w:val="22"/>
          </w:rPr>
          <w:delText>é</w:delText>
        </w:r>
        <w:r w:rsidRPr="0036556C" w:rsidDel="006A44DF">
          <w:rPr>
            <w:b/>
            <w:sz w:val="22"/>
            <w:szCs w:val="22"/>
          </w:rPr>
          <w:delText>r</w:delText>
        </w:r>
        <w:r w:rsidRPr="0036556C" w:rsidDel="006A44DF">
          <w:rPr>
            <w:sz w:val="22"/>
            <w:szCs w:val="22"/>
          </w:rPr>
          <w:delText xml:space="preserve"> megfizet</w:delText>
        </w:r>
        <w:r w:rsidRPr="0036556C" w:rsidDel="006A44DF">
          <w:rPr>
            <w:rFonts w:hint="eastAsia"/>
            <w:sz w:val="22"/>
            <w:szCs w:val="22"/>
          </w:rPr>
          <w:delText>é</w:delText>
        </w:r>
        <w:r w:rsidRPr="0036556C" w:rsidDel="006A44DF">
          <w:rPr>
            <w:sz w:val="22"/>
            <w:szCs w:val="22"/>
          </w:rPr>
          <w:delText>s</w:delText>
        </w:r>
        <w:r w:rsidRPr="0036556C" w:rsidDel="006A44DF">
          <w:rPr>
            <w:rFonts w:hint="eastAsia"/>
            <w:sz w:val="22"/>
            <w:szCs w:val="22"/>
          </w:rPr>
          <w:delText>é</w:delText>
        </w:r>
        <w:r w:rsidRPr="0036556C" w:rsidDel="006A44DF">
          <w:rPr>
            <w:sz w:val="22"/>
            <w:szCs w:val="22"/>
          </w:rPr>
          <w:delText>re k</w:delText>
        </w:r>
        <w:r w:rsidRPr="0036556C" w:rsidDel="006A44DF">
          <w:rPr>
            <w:rFonts w:hint="eastAsia"/>
            <w:sz w:val="22"/>
            <w:szCs w:val="22"/>
          </w:rPr>
          <w:delText>ö</w:delText>
        </w:r>
        <w:r w:rsidRPr="0036556C" w:rsidDel="006A44DF">
          <w:rPr>
            <w:sz w:val="22"/>
            <w:szCs w:val="22"/>
          </w:rPr>
          <w:delText xml:space="preserve">teles, amennyiben a jelen </w:delText>
        </w:r>
        <w:r w:rsidR="003053D0" w:rsidDel="006A44DF">
          <w:rPr>
            <w:sz w:val="22"/>
            <w:szCs w:val="22"/>
          </w:rPr>
          <w:delText>keret</w:delText>
        </w:r>
        <w:r w:rsidRPr="0036556C" w:rsidDel="006A44DF">
          <w:rPr>
            <w:sz w:val="22"/>
            <w:szCs w:val="22"/>
          </w:rPr>
          <w:delText>szerz</w:delText>
        </w:r>
        <w:r w:rsidRPr="0036556C" w:rsidDel="006A44DF">
          <w:rPr>
            <w:rFonts w:hint="eastAsia"/>
            <w:sz w:val="22"/>
            <w:szCs w:val="22"/>
          </w:rPr>
          <w:delText>ő</w:delText>
        </w:r>
        <w:r w:rsidRPr="0036556C" w:rsidDel="006A44DF">
          <w:rPr>
            <w:sz w:val="22"/>
            <w:szCs w:val="22"/>
          </w:rPr>
          <w:delText>d</w:delText>
        </w:r>
        <w:r w:rsidRPr="0036556C" w:rsidDel="006A44DF">
          <w:rPr>
            <w:rFonts w:hint="eastAsia"/>
            <w:sz w:val="22"/>
            <w:szCs w:val="22"/>
          </w:rPr>
          <w:delText>é</w:delText>
        </w:r>
        <w:r w:rsidRPr="0036556C" w:rsidDel="006A44DF">
          <w:rPr>
            <w:sz w:val="22"/>
            <w:szCs w:val="22"/>
          </w:rPr>
          <w:delText>sben foglalt feladatait a Megb</w:delText>
        </w:r>
        <w:r w:rsidRPr="0036556C" w:rsidDel="006A44DF">
          <w:rPr>
            <w:rFonts w:hint="eastAsia"/>
            <w:sz w:val="22"/>
            <w:szCs w:val="22"/>
          </w:rPr>
          <w:delText>í</w:delText>
        </w:r>
        <w:r w:rsidRPr="0036556C" w:rsidDel="006A44DF">
          <w:rPr>
            <w:sz w:val="22"/>
            <w:szCs w:val="22"/>
          </w:rPr>
          <w:delText>z</w:delText>
        </w:r>
        <w:r w:rsidRPr="0036556C" w:rsidDel="006A44DF">
          <w:rPr>
            <w:rFonts w:hint="eastAsia"/>
            <w:sz w:val="22"/>
            <w:szCs w:val="22"/>
          </w:rPr>
          <w:delText>ó</w:delText>
        </w:r>
        <w:r w:rsidRPr="0036556C" w:rsidDel="006A44DF">
          <w:rPr>
            <w:sz w:val="22"/>
            <w:szCs w:val="22"/>
          </w:rPr>
          <w:delText xml:space="preserve"> </w:delText>
        </w:r>
        <w:r w:rsidRPr="0036556C" w:rsidDel="006A44DF">
          <w:rPr>
            <w:rFonts w:hint="eastAsia"/>
            <w:sz w:val="22"/>
            <w:szCs w:val="22"/>
          </w:rPr>
          <w:delText>á</w:delText>
        </w:r>
        <w:r w:rsidRPr="0036556C" w:rsidDel="006A44DF">
          <w:rPr>
            <w:sz w:val="22"/>
            <w:szCs w:val="22"/>
          </w:rPr>
          <w:delText>ltal az egyedi megrendel</w:delText>
        </w:r>
        <w:r w:rsidRPr="0036556C" w:rsidDel="006A44DF">
          <w:rPr>
            <w:rFonts w:hint="eastAsia"/>
            <w:sz w:val="22"/>
            <w:szCs w:val="22"/>
          </w:rPr>
          <w:delText>é</w:delText>
        </w:r>
        <w:r w:rsidRPr="0036556C" w:rsidDel="006A44DF">
          <w:rPr>
            <w:sz w:val="22"/>
            <w:szCs w:val="22"/>
          </w:rPr>
          <w:delText>sben megszabott hat</w:delText>
        </w:r>
        <w:r w:rsidRPr="0036556C" w:rsidDel="006A44DF">
          <w:rPr>
            <w:rFonts w:hint="eastAsia"/>
            <w:sz w:val="22"/>
            <w:szCs w:val="22"/>
          </w:rPr>
          <w:delText>á</w:delText>
        </w:r>
        <w:r w:rsidRPr="0036556C" w:rsidDel="006A44DF">
          <w:rPr>
            <w:sz w:val="22"/>
            <w:szCs w:val="22"/>
          </w:rPr>
          <w:delText>rid</w:delText>
        </w:r>
        <w:r w:rsidRPr="0036556C" w:rsidDel="006A44DF">
          <w:rPr>
            <w:rFonts w:hint="eastAsia"/>
            <w:sz w:val="22"/>
            <w:szCs w:val="22"/>
          </w:rPr>
          <w:delText>ő</w:delText>
        </w:r>
        <w:r w:rsidRPr="0036556C" w:rsidDel="006A44DF">
          <w:rPr>
            <w:sz w:val="22"/>
            <w:szCs w:val="22"/>
          </w:rPr>
          <w:delText>re nem teljes</w:delText>
        </w:r>
        <w:r w:rsidRPr="0036556C" w:rsidDel="006A44DF">
          <w:rPr>
            <w:rFonts w:hint="eastAsia"/>
            <w:sz w:val="22"/>
            <w:szCs w:val="22"/>
          </w:rPr>
          <w:delText>í</w:delText>
        </w:r>
        <w:r w:rsidRPr="0036556C" w:rsidDel="006A44DF">
          <w:rPr>
            <w:sz w:val="22"/>
            <w:szCs w:val="22"/>
          </w:rPr>
          <w:delText xml:space="preserve">ti. </w:delText>
        </w:r>
        <w:r w:rsidRPr="0036556C" w:rsidDel="006A44DF">
          <w:rPr>
            <w:color w:val="000000"/>
            <w:sz w:val="22"/>
            <w:szCs w:val="22"/>
          </w:rPr>
          <w:delText>A k</w:delText>
        </w:r>
        <w:r w:rsidRPr="0036556C" w:rsidDel="006A44DF">
          <w:rPr>
            <w:rFonts w:hint="eastAsia"/>
            <w:color w:val="000000"/>
            <w:sz w:val="22"/>
            <w:szCs w:val="22"/>
          </w:rPr>
          <w:delText>é</w:delText>
        </w:r>
        <w:r w:rsidRPr="0036556C" w:rsidDel="006A44DF">
          <w:rPr>
            <w:color w:val="000000"/>
            <w:sz w:val="22"/>
            <w:szCs w:val="22"/>
          </w:rPr>
          <w:delText>sedelmi k</w:delText>
        </w:r>
        <w:r w:rsidRPr="0036556C" w:rsidDel="006A44DF">
          <w:rPr>
            <w:rFonts w:hint="eastAsia"/>
            <w:color w:val="000000"/>
            <w:sz w:val="22"/>
            <w:szCs w:val="22"/>
          </w:rPr>
          <w:delText>ö</w:delText>
        </w:r>
        <w:r w:rsidRPr="0036556C" w:rsidDel="006A44DF">
          <w:rPr>
            <w:color w:val="000000"/>
            <w:sz w:val="22"/>
            <w:szCs w:val="22"/>
          </w:rPr>
          <w:delText>tb</w:delText>
        </w:r>
        <w:r w:rsidRPr="0036556C" w:rsidDel="006A44DF">
          <w:rPr>
            <w:rFonts w:hint="eastAsia"/>
            <w:color w:val="000000"/>
            <w:sz w:val="22"/>
            <w:szCs w:val="22"/>
          </w:rPr>
          <w:delText>é</w:delText>
        </w:r>
        <w:r w:rsidRPr="0036556C" w:rsidDel="006A44DF">
          <w:rPr>
            <w:color w:val="000000"/>
            <w:sz w:val="22"/>
            <w:szCs w:val="22"/>
          </w:rPr>
          <w:delText xml:space="preserve">r </w:delText>
        </w:r>
        <w:r w:rsidRPr="0036556C" w:rsidDel="006A44DF">
          <w:rPr>
            <w:sz w:val="22"/>
            <w:szCs w:val="22"/>
          </w:rPr>
          <w:delText>alapja a k</w:delText>
        </w:r>
        <w:r w:rsidRPr="0036556C" w:rsidDel="006A44DF">
          <w:rPr>
            <w:rFonts w:hint="eastAsia"/>
            <w:sz w:val="22"/>
            <w:szCs w:val="22"/>
          </w:rPr>
          <w:delText>é</w:delText>
        </w:r>
        <w:r w:rsidRPr="0036556C" w:rsidDel="006A44DF">
          <w:rPr>
            <w:sz w:val="22"/>
            <w:szCs w:val="22"/>
          </w:rPr>
          <w:delText xml:space="preserve">sedelemmel </w:delText>
        </w:r>
        <w:r w:rsidRPr="0036556C" w:rsidDel="006A44DF">
          <w:rPr>
            <w:rFonts w:hint="eastAsia"/>
            <w:sz w:val="22"/>
            <w:szCs w:val="22"/>
          </w:rPr>
          <w:delText>é</w:delText>
        </w:r>
        <w:r w:rsidRPr="0036556C" w:rsidDel="006A44DF">
          <w:rPr>
            <w:sz w:val="22"/>
            <w:szCs w:val="22"/>
          </w:rPr>
          <w:delText>rintett egyedi megrendel</w:delText>
        </w:r>
        <w:r w:rsidRPr="0036556C" w:rsidDel="006A44DF">
          <w:rPr>
            <w:rFonts w:hint="eastAsia"/>
            <w:sz w:val="22"/>
            <w:szCs w:val="22"/>
          </w:rPr>
          <w:delText>é</w:delText>
        </w:r>
        <w:r w:rsidRPr="0036556C" w:rsidDel="006A44DF">
          <w:rPr>
            <w:sz w:val="22"/>
            <w:szCs w:val="22"/>
          </w:rPr>
          <w:delText>s nett</w:delText>
        </w:r>
        <w:r w:rsidRPr="0036556C" w:rsidDel="006A44DF">
          <w:rPr>
            <w:rFonts w:hint="eastAsia"/>
            <w:sz w:val="22"/>
            <w:szCs w:val="22"/>
          </w:rPr>
          <w:delText>ó</w:delText>
        </w:r>
        <w:r w:rsidRPr="0036556C" w:rsidDel="006A44DF">
          <w:rPr>
            <w:sz w:val="22"/>
            <w:szCs w:val="22"/>
          </w:rPr>
          <w:delText xml:space="preserve"> </w:delText>
        </w:r>
        <w:r w:rsidRPr="0036556C" w:rsidDel="006A44DF">
          <w:rPr>
            <w:rFonts w:hint="eastAsia"/>
            <w:sz w:val="22"/>
            <w:szCs w:val="22"/>
          </w:rPr>
          <w:delText>é</w:delText>
        </w:r>
        <w:r w:rsidRPr="0036556C" w:rsidDel="006A44DF">
          <w:rPr>
            <w:sz w:val="22"/>
            <w:szCs w:val="22"/>
          </w:rPr>
          <w:delText>rt</w:delText>
        </w:r>
        <w:r w:rsidRPr="0036556C" w:rsidDel="006A44DF">
          <w:rPr>
            <w:rFonts w:hint="eastAsia"/>
            <w:sz w:val="22"/>
            <w:szCs w:val="22"/>
          </w:rPr>
          <w:delText>é</w:delText>
        </w:r>
        <w:r w:rsidRPr="0036556C" w:rsidDel="006A44DF">
          <w:rPr>
            <w:sz w:val="22"/>
            <w:szCs w:val="22"/>
          </w:rPr>
          <w:delText>ke, m</w:delText>
        </w:r>
        <w:r w:rsidRPr="0036556C" w:rsidDel="006A44DF">
          <w:rPr>
            <w:rFonts w:hint="eastAsia"/>
            <w:sz w:val="22"/>
            <w:szCs w:val="22"/>
          </w:rPr>
          <w:delText>é</w:delText>
        </w:r>
        <w:r w:rsidRPr="0036556C" w:rsidDel="006A44DF">
          <w:rPr>
            <w:sz w:val="22"/>
            <w:szCs w:val="22"/>
          </w:rPr>
          <w:delText>rt</w:delText>
        </w:r>
        <w:r w:rsidRPr="0036556C" w:rsidDel="006A44DF">
          <w:rPr>
            <w:rFonts w:hint="eastAsia"/>
            <w:sz w:val="22"/>
            <w:szCs w:val="22"/>
          </w:rPr>
          <w:delText>é</w:delText>
        </w:r>
        <w:r w:rsidRPr="0036556C" w:rsidDel="006A44DF">
          <w:rPr>
            <w:sz w:val="22"/>
            <w:szCs w:val="22"/>
          </w:rPr>
          <w:delText xml:space="preserve">ke pedig annak </w:delText>
        </w:r>
        <w:r w:rsidR="0047715D" w:rsidDel="006A44DF">
          <w:rPr>
            <w:b/>
            <w:sz w:val="22"/>
            <w:szCs w:val="22"/>
          </w:rPr>
          <w:delText>10</w:delText>
        </w:r>
        <w:r w:rsidRPr="0036556C" w:rsidDel="006A44DF">
          <w:rPr>
            <w:b/>
            <w:sz w:val="22"/>
            <w:szCs w:val="22"/>
          </w:rPr>
          <w:delText>%-a naponta</w:delText>
        </w:r>
        <w:r w:rsidRPr="004D606D" w:rsidDel="006A44DF">
          <w:rPr>
            <w:b/>
            <w:sz w:val="22"/>
            <w:szCs w:val="22"/>
          </w:rPr>
          <w:delText>.</w:delText>
        </w:r>
      </w:del>
    </w:p>
    <w:p w:rsidR="006A44DF" w:rsidRPr="0036556C" w:rsidRDefault="006A44DF">
      <w:pPr>
        <w:widowControl w:val="0"/>
        <w:jc w:val="both"/>
        <w:rPr>
          <w:sz w:val="22"/>
          <w:szCs w:val="22"/>
        </w:rPr>
        <w:pPrChange w:id="129" w:author="Kövérné Tászler Ágnes" w:date="2017-04-26T14:24:00Z">
          <w:pPr>
            <w:jc w:val="both"/>
          </w:pPr>
        </w:pPrChange>
      </w:pPr>
    </w:p>
    <w:p w:rsidR="004F7427" w:rsidRPr="0036556C" w:rsidRDefault="004F7427" w:rsidP="004F7427">
      <w:pPr>
        <w:jc w:val="both"/>
        <w:rPr>
          <w:sz w:val="22"/>
          <w:szCs w:val="22"/>
        </w:rPr>
      </w:pPr>
      <w:r w:rsidRPr="0036556C">
        <w:rPr>
          <w:b/>
          <w:sz w:val="22"/>
          <w:szCs w:val="22"/>
        </w:rPr>
        <w:t xml:space="preserve">8.6. </w:t>
      </w:r>
      <w:r w:rsidRPr="0036556C">
        <w:rPr>
          <w:sz w:val="22"/>
          <w:szCs w:val="22"/>
        </w:rPr>
        <w:t>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jogosult </w:t>
      </w:r>
      <w:r w:rsidRPr="0036556C">
        <w:rPr>
          <w:rFonts w:hint="eastAsia"/>
          <w:sz w:val="22"/>
          <w:szCs w:val="22"/>
        </w:rPr>
        <w:t>é</w:t>
      </w:r>
      <w:r w:rsidRPr="0036556C">
        <w:rPr>
          <w:sz w:val="22"/>
          <w:szCs w:val="22"/>
        </w:rPr>
        <w:t>s egyben k</w:t>
      </w:r>
      <w:r w:rsidRPr="0036556C">
        <w:rPr>
          <w:rFonts w:hint="eastAsia"/>
          <w:sz w:val="22"/>
          <w:szCs w:val="22"/>
        </w:rPr>
        <w:t>ö</w:t>
      </w:r>
      <w:r w:rsidRPr="0036556C">
        <w:rPr>
          <w:sz w:val="22"/>
          <w:szCs w:val="22"/>
        </w:rPr>
        <w:t xml:space="preserve">teles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st felmondani - ha sz</w:t>
      </w:r>
      <w:r w:rsidRPr="0036556C">
        <w:rPr>
          <w:rFonts w:hint="eastAsia"/>
          <w:sz w:val="22"/>
          <w:szCs w:val="22"/>
        </w:rPr>
        <w:t>ü</w:t>
      </w:r>
      <w:r w:rsidRPr="0036556C">
        <w:rPr>
          <w:sz w:val="22"/>
          <w:szCs w:val="22"/>
        </w:rPr>
        <w:t>ks</w:t>
      </w:r>
      <w:r w:rsidRPr="0036556C">
        <w:rPr>
          <w:rFonts w:hint="eastAsia"/>
          <w:sz w:val="22"/>
          <w:szCs w:val="22"/>
        </w:rPr>
        <w:t>é</w:t>
      </w:r>
      <w:r w:rsidRPr="0036556C">
        <w:rPr>
          <w:sz w:val="22"/>
          <w:szCs w:val="22"/>
        </w:rPr>
        <w:t>ges olyan hat</w:t>
      </w:r>
      <w:r w:rsidRPr="0036556C">
        <w:rPr>
          <w:rFonts w:hint="eastAsia"/>
          <w:sz w:val="22"/>
          <w:szCs w:val="22"/>
        </w:rPr>
        <w:t>á</w:t>
      </w:r>
      <w:r w:rsidRPr="0036556C">
        <w:rPr>
          <w:sz w:val="22"/>
          <w:szCs w:val="22"/>
        </w:rPr>
        <w:t>rid</w:t>
      </w:r>
      <w:r w:rsidRPr="0036556C">
        <w:rPr>
          <w:rFonts w:hint="eastAsia"/>
          <w:sz w:val="22"/>
          <w:szCs w:val="22"/>
        </w:rPr>
        <w:t>ő</w:t>
      </w:r>
      <w:r w:rsidRPr="0036556C">
        <w:rPr>
          <w:sz w:val="22"/>
          <w:szCs w:val="22"/>
        </w:rPr>
        <w:t>vel, amely lehet</w:t>
      </w:r>
      <w:r w:rsidRPr="0036556C">
        <w:rPr>
          <w:rFonts w:hint="eastAsia"/>
          <w:sz w:val="22"/>
          <w:szCs w:val="22"/>
        </w:rPr>
        <w:t>ő</w:t>
      </w:r>
      <w:r w:rsidRPr="0036556C">
        <w:rPr>
          <w:sz w:val="22"/>
          <w:szCs w:val="22"/>
        </w:rPr>
        <w:t>v</w:t>
      </w:r>
      <w:r w:rsidRPr="0036556C">
        <w:rPr>
          <w:rFonts w:hint="eastAsia"/>
          <w:sz w:val="22"/>
          <w:szCs w:val="22"/>
        </w:rPr>
        <w:t>é</w:t>
      </w:r>
      <w:r w:rsidRPr="0036556C">
        <w:rPr>
          <w:sz w:val="22"/>
          <w:szCs w:val="22"/>
        </w:rPr>
        <w:t xml:space="preserve"> teszi, hogy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 xml:space="preserve">ssel </w:t>
      </w:r>
      <w:r w:rsidRPr="0036556C">
        <w:rPr>
          <w:rFonts w:hint="eastAsia"/>
          <w:sz w:val="22"/>
          <w:szCs w:val="22"/>
        </w:rPr>
        <w:t>é</w:t>
      </w:r>
      <w:r w:rsidRPr="0036556C">
        <w:rPr>
          <w:sz w:val="22"/>
          <w:szCs w:val="22"/>
        </w:rPr>
        <w:t>rintett feladata ell</w:t>
      </w:r>
      <w:r w:rsidRPr="0036556C">
        <w:rPr>
          <w:rFonts w:hint="eastAsia"/>
          <w:sz w:val="22"/>
          <w:szCs w:val="22"/>
        </w:rPr>
        <w:t>á</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r</w:t>
      </w:r>
      <w:r w:rsidRPr="0036556C">
        <w:rPr>
          <w:rFonts w:hint="eastAsia"/>
          <w:sz w:val="22"/>
          <w:szCs w:val="22"/>
        </w:rPr>
        <w:t>ó</w:t>
      </w:r>
      <w:r w:rsidRPr="0036556C">
        <w:rPr>
          <w:sz w:val="22"/>
          <w:szCs w:val="22"/>
        </w:rPr>
        <w:t>l gondoskodni tudjon -, ha</w:t>
      </w:r>
    </w:p>
    <w:p w:rsidR="004F7427" w:rsidRPr="0036556C" w:rsidRDefault="004F7427" w:rsidP="004F7427">
      <w:pPr>
        <w:ind w:firstLine="238"/>
        <w:jc w:val="both"/>
        <w:rPr>
          <w:sz w:val="22"/>
          <w:szCs w:val="22"/>
        </w:rPr>
      </w:pPr>
      <w:r w:rsidRPr="0036556C">
        <w:rPr>
          <w:sz w:val="22"/>
          <w:szCs w:val="22"/>
        </w:rPr>
        <w:t xml:space="preserve">a) </w:t>
      </w:r>
      <w:proofErr w:type="spellStart"/>
      <w:r w:rsidRPr="0036556C">
        <w:rPr>
          <w:sz w:val="22"/>
          <w:szCs w:val="22"/>
        </w:rPr>
        <w:t>a</w:t>
      </w:r>
      <w:proofErr w:type="spellEnd"/>
      <w:r w:rsidRPr="0036556C">
        <w:rPr>
          <w:sz w:val="22"/>
          <w:szCs w:val="22"/>
        </w:rPr>
        <w:t xml:space="preserve"> Megb</w:t>
      </w:r>
      <w:r w:rsidRPr="0036556C">
        <w:rPr>
          <w:rFonts w:hint="eastAsia"/>
          <w:sz w:val="22"/>
          <w:szCs w:val="22"/>
        </w:rPr>
        <w:t>í</w:t>
      </w:r>
      <w:r w:rsidRPr="0036556C">
        <w:rPr>
          <w:sz w:val="22"/>
          <w:szCs w:val="22"/>
        </w:rPr>
        <w:t>zottban k</w:t>
      </w:r>
      <w:r w:rsidRPr="0036556C">
        <w:rPr>
          <w:rFonts w:hint="eastAsia"/>
          <w:sz w:val="22"/>
          <w:szCs w:val="22"/>
        </w:rPr>
        <w:t>ö</w:t>
      </w:r>
      <w:r w:rsidRPr="0036556C">
        <w:rPr>
          <w:sz w:val="22"/>
          <w:szCs w:val="22"/>
        </w:rPr>
        <w:t>zvetetten vagy k</w:t>
      </w:r>
      <w:r w:rsidRPr="0036556C">
        <w:rPr>
          <w:rFonts w:hint="eastAsia"/>
          <w:sz w:val="22"/>
          <w:szCs w:val="22"/>
        </w:rPr>
        <w:t>ö</w:t>
      </w:r>
      <w:r w:rsidRPr="0036556C">
        <w:rPr>
          <w:sz w:val="22"/>
          <w:szCs w:val="22"/>
        </w:rPr>
        <w:t>zvetlen</w:t>
      </w:r>
      <w:r w:rsidRPr="0036556C">
        <w:rPr>
          <w:rFonts w:hint="eastAsia"/>
          <w:sz w:val="22"/>
          <w:szCs w:val="22"/>
        </w:rPr>
        <w:t>ü</w:t>
      </w:r>
      <w:r w:rsidRPr="0036556C">
        <w:rPr>
          <w:sz w:val="22"/>
          <w:szCs w:val="22"/>
        </w:rPr>
        <w:t>l 25%-ot meghalad</w:t>
      </w:r>
      <w:r w:rsidRPr="0036556C">
        <w:rPr>
          <w:rFonts w:hint="eastAsia"/>
          <w:sz w:val="22"/>
          <w:szCs w:val="22"/>
        </w:rPr>
        <w:t>ó</w:t>
      </w:r>
      <w:r w:rsidRPr="0036556C">
        <w:rPr>
          <w:sz w:val="22"/>
          <w:szCs w:val="22"/>
        </w:rPr>
        <w:t xml:space="preserve"> tulajdoni r</w:t>
      </w:r>
      <w:r w:rsidRPr="0036556C">
        <w:rPr>
          <w:rFonts w:hint="eastAsia"/>
          <w:sz w:val="22"/>
          <w:szCs w:val="22"/>
        </w:rPr>
        <w:t>é</w:t>
      </w:r>
      <w:r w:rsidRPr="0036556C">
        <w:rPr>
          <w:sz w:val="22"/>
          <w:szCs w:val="22"/>
        </w:rPr>
        <w:t>szesed</w:t>
      </w:r>
      <w:r w:rsidRPr="0036556C">
        <w:rPr>
          <w:rFonts w:hint="eastAsia"/>
          <w:sz w:val="22"/>
          <w:szCs w:val="22"/>
        </w:rPr>
        <w:t>é</w:t>
      </w:r>
      <w:r w:rsidRPr="0036556C">
        <w:rPr>
          <w:sz w:val="22"/>
          <w:szCs w:val="22"/>
        </w:rPr>
        <w:t>st szerez valamely olyan jogi szem</w:t>
      </w:r>
      <w:r w:rsidRPr="0036556C">
        <w:rPr>
          <w:rFonts w:hint="eastAsia"/>
          <w:sz w:val="22"/>
          <w:szCs w:val="22"/>
        </w:rPr>
        <w:t>é</w:t>
      </w:r>
      <w:r w:rsidRPr="0036556C">
        <w:rPr>
          <w:sz w:val="22"/>
          <w:szCs w:val="22"/>
        </w:rPr>
        <w:t>ly vagy szem</w:t>
      </w:r>
      <w:r w:rsidRPr="0036556C">
        <w:rPr>
          <w:rFonts w:hint="eastAsia"/>
          <w:sz w:val="22"/>
          <w:szCs w:val="22"/>
        </w:rPr>
        <w:t>é</w:t>
      </w:r>
      <w:r w:rsidRPr="0036556C">
        <w:rPr>
          <w:sz w:val="22"/>
          <w:szCs w:val="22"/>
        </w:rPr>
        <w:t>lyes joga szerint jogk</w:t>
      </w:r>
      <w:r w:rsidRPr="0036556C">
        <w:rPr>
          <w:rFonts w:hint="eastAsia"/>
          <w:sz w:val="22"/>
          <w:szCs w:val="22"/>
        </w:rPr>
        <w:t>é</w:t>
      </w:r>
      <w:r w:rsidRPr="0036556C">
        <w:rPr>
          <w:sz w:val="22"/>
          <w:szCs w:val="22"/>
        </w:rPr>
        <w:t>pes szervezet, amely tekintet</w:t>
      </w:r>
      <w:r w:rsidRPr="0036556C">
        <w:rPr>
          <w:rFonts w:hint="eastAsia"/>
          <w:sz w:val="22"/>
          <w:szCs w:val="22"/>
        </w:rPr>
        <w:t>é</w:t>
      </w:r>
      <w:r w:rsidRPr="0036556C">
        <w:rPr>
          <w:sz w:val="22"/>
          <w:szCs w:val="22"/>
        </w:rPr>
        <w:t>ben fenn</w:t>
      </w:r>
      <w:r w:rsidRPr="0036556C">
        <w:rPr>
          <w:rFonts w:hint="eastAsia"/>
          <w:sz w:val="22"/>
          <w:szCs w:val="22"/>
        </w:rPr>
        <w:t>á</w:t>
      </w:r>
      <w:r w:rsidRPr="0036556C">
        <w:rPr>
          <w:sz w:val="22"/>
          <w:szCs w:val="22"/>
        </w:rPr>
        <w:t xml:space="preserve">ll a Kbt. 62. </w:t>
      </w:r>
      <w:r w:rsidRPr="0036556C">
        <w:rPr>
          <w:rFonts w:hint="eastAsia"/>
          <w:sz w:val="22"/>
          <w:szCs w:val="22"/>
        </w:rPr>
        <w:t>§</w:t>
      </w:r>
      <w:r w:rsidRPr="0036556C">
        <w:rPr>
          <w:sz w:val="22"/>
          <w:szCs w:val="22"/>
        </w:rPr>
        <w:t xml:space="preserve"> (1) bekezd</w:t>
      </w:r>
      <w:r w:rsidRPr="0036556C">
        <w:rPr>
          <w:rFonts w:hint="eastAsia"/>
          <w:sz w:val="22"/>
          <w:szCs w:val="22"/>
        </w:rPr>
        <w:t>é</w:t>
      </w:r>
      <w:r w:rsidRPr="0036556C">
        <w:rPr>
          <w:sz w:val="22"/>
          <w:szCs w:val="22"/>
        </w:rPr>
        <w:t xml:space="preserve">s k) pont </w:t>
      </w:r>
      <w:proofErr w:type="spellStart"/>
      <w:r w:rsidRPr="0036556C">
        <w:rPr>
          <w:sz w:val="22"/>
          <w:szCs w:val="22"/>
        </w:rPr>
        <w:t>kb</w:t>
      </w:r>
      <w:proofErr w:type="spellEnd"/>
      <w:r w:rsidRPr="0036556C">
        <w:rPr>
          <w:sz w:val="22"/>
          <w:szCs w:val="22"/>
        </w:rPr>
        <w:t>) alpontj</w:t>
      </w:r>
      <w:r w:rsidRPr="0036556C">
        <w:rPr>
          <w:rFonts w:hint="eastAsia"/>
          <w:sz w:val="22"/>
          <w:szCs w:val="22"/>
        </w:rPr>
        <w:t>á</w:t>
      </w:r>
      <w:r w:rsidRPr="0036556C">
        <w:rPr>
          <w:sz w:val="22"/>
          <w:szCs w:val="22"/>
        </w:rPr>
        <w:t>ban meghat</w:t>
      </w:r>
      <w:r w:rsidRPr="0036556C">
        <w:rPr>
          <w:rFonts w:hint="eastAsia"/>
          <w:sz w:val="22"/>
          <w:szCs w:val="22"/>
        </w:rPr>
        <w:t>á</w:t>
      </w:r>
      <w:r w:rsidRPr="0036556C">
        <w:rPr>
          <w:sz w:val="22"/>
          <w:szCs w:val="22"/>
        </w:rPr>
        <w:t>rozott felt</w:t>
      </w:r>
      <w:r w:rsidRPr="0036556C">
        <w:rPr>
          <w:rFonts w:hint="eastAsia"/>
          <w:sz w:val="22"/>
          <w:szCs w:val="22"/>
        </w:rPr>
        <w:t>é</w:t>
      </w:r>
      <w:r w:rsidRPr="0036556C">
        <w:rPr>
          <w:sz w:val="22"/>
          <w:szCs w:val="22"/>
        </w:rPr>
        <w:t>tel;</w:t>
      </w:r>
    </w:p>
    <w:p w:rsidR="004F7427" w:rsidRPr="0036556C" w:rsidRDefault="004F7427" w:rsidP="004F7427">
      <w:pPr>
        <w:ind w:firstLine="238"/>
        <w:jc w:val="both"/>
        <w:rPr>
          <w:sz w:val="22"/>
          <w:szCs w:val="22"/>
        </w:rPr>
      </w:pPr>
      <w:r w:rsidRPr="0036556C">
        <w:rPr>
          <w:sz w:val="22"/>
          <w:szCs w:val="22"/>
        </w:rPr>
        <w:t>b) a Megb</w:t>
      </w:r>
      <w:r w:rsidRPr="0036556C">
        <w:rPr>
          <w:rFonts w:hint="eastAsia"/>
          <w:sz w:val="22"/>
          <w:szCs w:val="22"/>
        </w:rPr>
        <w:t>í</w:t>
      </w:r>
      <w:r w:rsidRPr="0036556C">
        <w:rPr>
          <w:sz w:val="22"/>
          <w:szCs w:val="22"/>
        </w:rPr>
        <w:t>zott k</w:t>
      </w:r>
      <w:r w:rsidRPr="0036556C">
        <w:rPr>
          <w:rFonts w:hint="eastAsia"/>
          <w:sz w:val="22"/>
          <w:szCs w:val="22"/>
        </w:rPr>
        <w:t>ö</w:t>
      </w:r>
      <w:r w:rsidRPr="0036556C">
        <w:rPr>
          <w:sz w:val="22"/>
          <w:szCs w:val="22"/>
        </w:rPr>
        <w:t>zvetetten vagy k</w:t>
      </w:r>
      <w:r w:rsidRPr="0036556C">
        <w:rPr>
          <w:rFonts w:hint="eastAsia"/>
          <w:sz w:val="22"/>
          <w:szCs w:val="22"/>
        </w:rPr>
        <w:t>ö</w:t>
      </w:r>
      <w:r w:rsidRPr="0036556C">
        <w:rPr>
          <w:sz w:val="22"/>
          <w:szCs w:val="22"/>
        </w:rPr>
        <w:t>zvetlen</w:t>
      </w:r>
      <w:r w:rsidRPr="0036556C">
        <w:rPr>
          <w:rFonts w:hint="eastAsia"/>
          <w:sz w:val="22"/>
          <w:szCs w:val="22"/>
        </w:rPr>
        <w:t>ü</w:t>
      </w:r>
      <w:r w:rsidRPr="0036556C">
        <w:rPr>
          <w:sz w:val="22"/>
          <w:szCs w:val="22"/>
        </w:rPr>
        <w:t>l 25%-ot meghalad</w:t>
      </w:r>
      <w:r w:rsidRPr="0036556C">
        <w:rPr>
          <w:rFonts w:hint="eastAsia"/>
          <w:sz w:val="22"/>
          <w:szCs w:val="22"/>
        </w:rPr>
        <w:t>ó</w:t>
      </w:r>
      <w:r w:rsidRPr="0036556C">
        <w:rPr>
          <w:sz w:val="22"/>
          <w:szCs w:val="22"/>
        </w:rPr>
        <w:t xml:space="preserve"> tulajdoni r</w:t>
      </w:r>
      <w:r w:rsidRPr="0036556C">
        <w:rPr>
          <w:rFonts w:hint="eastAsia"/>
          <w:sz w:val="22"/>
          <w:szCs w:val="22"/>
        </w:rPr>
        <w:t>é</w:t>
      </w:r>
      <w:r w:rsidRPr="0036556C">
        <w:rPr>
          <w:sz w:val="22"/>
          <w:szCs w:val="22"/>
        </w:rPr>
        <w:t>szesed</w:t>
      </w:r>
      <w:r w:rsidRPr="0036556C">
        <w:rPr>
          <w:rFonts w:hint="eastAsia"/>
          <w:sz w:val="22"/>
          <w:szCs w:val="22"/>
        </w:rPr>
        <w:t>é</w:t>
      </w:r>
      <w:r w:rsidRPr="0036556C">
        <w:rPr>
          <w:sz w:val="22"/>
          <w:szCs w:val="22"/>
        </w:rPr>
        <w:t>st szerez valamely olyan jogi szem</w:t>
      </w:r>
      <w:r w:rsidRPr="0036556C">
        <w:rPr>
          <w:rFonts w:hint="eastAsia"/>
          <w:sz w:val="22"/>
          <w:szCs w:val="22"/>
        </w:rPr>
        <w:t>é</w:t>
      </w:r>
      <w:r w:rsidRPr="0036556C">
        <w:rPr>
          <w:sz w:val="22"/>
          <w:szCs w:val="22"/>
        </w:rPr>
        <w:t>lyben vagy szem</w:t>
      </w:r>
      <w:r w:rsidRPr="0036556C">
        <w:rPr>
          <w:rFonts w:hint="eastAsia"/>
          <w:sz w:val="22"/>
          <w:szCs w:val="22"/>
        </w:rPr>
        <w:t>é</w:t>
      </w:r>
      <w:r w:rsidRPr="0036556C">
        <w:rPr>
          <w:sz w:val="22"/>
          <w:szCs w:val="22"/>
        </w:rPr>
        <w:t>lyes joga szerint jogk</w:t>
      </w:r>
      <w:r w:rsidRPr="0036556C">
        <w:rPr>
          <w:rFonts w:hint="eastAsia"/>
          <w:sz w:val="22"/>
          <w:szCs w:val="22"/>
        </w:rPr>
        <w:t>é</w:t>
      </w:r>
      <w:r w:rsidRPr="0036556C">
        <w:rPr>
          <w:sz w:val="22"/>
          <w:szCs w:val="22"/>
        </w:rPr>
        <w:t>pes szervezetben, amely tekintet</w:t>
      </w:r>
      <w:r w:rsidRPr="0036556C">
        <w:rPr>
          <w:rFonts w:hint="eastAsia"/>
          <w:sz w:val="22"/>
          <w:szCs w:val="22"/>
        </w:rPr>
        <w:t>é</w:t>
      </w:r>
      <w:r w:rsidRPr="0036556C">
        <w:rPr>
          <w:sz w:val="22"/>
          <w:szCs w:val="22"/>
        </w:rPr>
        <w:t>ben fenn</w:t>
      </w:r>
      <w:r w:rsidRPr="0036556C">
        <w:rPr>
          <w:rFonts w:hint="eastAsia"/>
          <w:sz w:val="22"/>
          <w:szCs w:val="22"/>
        </w:rPr>
        <w:t>á</w:t>
      </w:r>
      <w:r w:rsidRPr="0036556C">
        <w:rPr>
          <w:sz w:val="22"/>
          <w:szCs w:val="22"/>
        </w:rPr>
        <w:t xml:space="preserve">ll a Kbt. 62. </w:t>
      </w:r>
      <w:r w:rsidRPr="0036556C">
        <w:rPr>
          <w:rFonts w:hint="eastAsia"/>
          <w:sz w:val="22"/>
          <w:szCs w:val="22"/>
        </w:rPr>
        <w:t>§</w:t>
      </w:r>
      <w:r w:rsidRPr="0036556C">
        <w:rPr>
          <w:sz w:val="22"/>
          <w:szCs w:val="22"/>
        </w:rPr>
        <w:t xml:space="preserve"> (1) bekezd</w:t>
      </w:r>
      <w:r w:rsidRPr="0036556C">
        <w:rPr>
          <w:rFonts w:hint="eastAsia"/>
          <w:sz w:val="22"/>
          <w:szCs w:val="22"/>
        </w:rPr>
        <w:t>é</w:t>
      </w:r>
      <w:r w:rsidRPr="0036556C">
        <w:rPr>
          <w:sz w:val="22"/>
          <w:szCs w:val="22"/>
        </w:rPr>
        <w:t xml:space="preserve">s k) pont </w:t>
      </w:r>
      <w:proofErr w:type="spellStart"/>
      <w:r w:rsidRPr="0036556C">
        <w:rPr>
          <w:sz w:val="22"/>
          <w:szCs w:val="22"/>
        </w:rPr>
        <w:t>kb</w:t>
      </w:r>
      <w:proofErr w:type="spellEnd"/>
      <w:r w:rsidRPr="0036556C">
        <w:rPr>
          <w:sz w:val="22"/>
          <w:szCs w:val="22"/>
        </w:rPr>
        <w:t>) alpontj</w:t>
      </w:r>
      <w:r w:rsidRPr="0036556C">
        <w:rPr>
          <w:rFonts w:hint="eastAsia"/>
          <w:sz w:val="22"/>
          <w:szCs w:val="22"/>
        </w:rPr>
        <w:t>á</w:t>
      </w:r>
      <w:r w:rsidRPr="0036556C">
        <w:rPr>
          <w:sz w:val="22"/>
          <w:szCs w:val="22"/>
        </w:rPr>
        <w:t>ban meghat</w:t>
      </w:r>
      <w:r w:rsidRPr="0036556C">
        <w:rPr>
          <w:rFonts w:hint="eastAsia"/>
          <w:sz w:val="22"/>
          <w:szCs w:val="22"/>
        </w:rPr>
        <w:t>á</w:t>
      </w:r>
      <w:r w:rsidRPr="0036556C">
        <w:rPr>
          <w:sz w:val="22"/>
          <w:szCs w:val="22"/>
        </w:rPr>
        <w:t>rozott felt</w:t>
      </w:r>
      <w:r w:rsidRPr="0036556C">
        <w:rPr>
          <w:rFonts w:hint="eastAsia"/>
          <w:sz w:val="22"/>
          <w:szCs w:val="22"/>
        </w:rPr>
        <w:t>é</w:t>
      </w:r>
      <w:r w:rsidRPr="0036556C">
        <w:rPr>
          <w:sz w:val="22"/>
          <w:szCs w:val="22"/>
        </w:rPr>
        <w:t>tel.</w:t>
      </w:r>
    </w:p>
    <w:p w:rsidR="004F7427" w:rsidRPr="0036556C" w:rsidRDefault="004F7427" w:rsidP="004F7427">
      <w:pPr>
        <w:widowControl w:val="0"/>
        <w:autoSpaceDE w:val="0"/>
        <w:autoSpaceDN w:val="0"/>
        <w:adjustRightInd w:val="0"/>
        <w:jc w:val="both"/>
        <w:rPr>
          <w:rFonts w:eastAsia="Calibri"/>
          <w:sz w:val="22"/>
          <w:szCs w:val="22"/>
        </w:rPr>
      </w:pPr>
      <w:r w:rsidRPr="0036556C">
        <w:rPr>
          <w:rFonts w:eastAsia="Calibri"/>
          <w:sz w:val="22"/>
          <w:szCs w:val="22"/>
        </w:rPr>
        <w:t>Az e pont szerinti felmond</w:t>
      </w:r>
      <w:r w:rsidRPr="0036556C">
        <w:rPr>
          <w:rFonts w:eastAsia="Calibri" w:hint="eastAsia"/>
          <w:sz w:val="22"/>
          <w:szCs w:val="22"/>
        </w:rPr>
        <w:t>á</w:t>
      </w:r>
      <w:r w:rsidRPr="0036556C">
        <w:rPr>
          <w:rFonts w:eastAsia="Calibri"/>
          <w:sz w:val="22"/>
          <w:szCs w:val="22"/>
        </w:rPr>
        <w:t>s eset</w:t>
      </w:r>
      <w:r w:rsidRPr="0036556C">
        <w:rPr>
          <w:rFonts w:eastAsia="Calibri" w:hint="eastAsia"/>
          <w:sz w:val="22"/>
          <w:szCs w:val="22"/>
        </w:rPr>
        <w:t>é</w:t>
      </w:r>
      <w:r w:rsidRPr="0036556C">
        <w:rPr>
          <w:rFonts w:eastAsia="Calibri"/>
          <w:sz w:val="22"/>
          <w:szCs w:val="22"/>
        </w:rPr>
        <w:t>n a Megb</w:t>
      </w:r>
      <w:r w:rsidRPr="0036556C">
        <w:rPr>
          <w:rFonts w:eastAsia="Calibri" w:hint="eastAsia"/>
          <w:sz w:val="22"/>
          <w:szCs w:val="22"/>
        </w:rPr>
        <w:t>í</w:t>
      </w:r>
      <w:r w:rsidRPr="0036556C">
        <w:rPr>
          <w:rFonts w:eastAsia="Calibri"/>
          <w:sz w:val="22"/>
          <w:szCs w:val="22"/>
        </w:rPr>
        <w:t xml:space="preserve">zott a </w:t>
      </w:r>
      <w:r w:rsidR="003053D0">
        <w:rPr>
          <w:rFonts w:eastAsia="Calibri"/>
          <w:sz w:val="22"/>
          <w:szCs w:val="22"/>
        </w:rPr>
        <w:t>keret</w:t>
      </w:r>
      <w:r w:rsidRPr="0036556C">
        <w:rPr>
          <w:rFonts w:eastAsia="Calibri"/>
          <w:sz w:val="22"/>
          <w:szCs w:val="22"/>
        </w:rPr>
        <w:t>szerz</w:t>
      </w:r>
      <w:r w:rsidRPr="0036556C">
        <w:rPr>
          <w:rFonts w:eastAsia="Calibri" w:hint="eastAsia"/>
          <w:sz w:val="22"/>
          <w:szCs w:val="22"/>
        </w:rPr>
        <w:t>ő</w:t>
      </w:r>
      <w:r w:rsidRPr="0036556C">
        <w:rPr>
          <w:rFonts w:eastAsia="Calibri"/>
          <w:sz w:val="22"/>
          <w:szCs w:val="22"/>
        </w:rPr>
        <w:t>d</w:t>
      </w:r>
      <w:r w:rsidRPr="0036556C">
        <w:rPr>
          <w:rFonts w:eastAsia="Calibri" w:hint="eastAsia"/>
          <w:sz w:val="22"/>
          <w:szCs w:val="22"/>
        </w:rPr>
        <w:t>é</w:t>
      </w:r>
      <w:r w:rsidRPr="0036556C">
        <w:rPr>
          <w:rFonts w:eastAsia="Calibri"/>
          <w:sz w:val="22"/>
          <w:szCs w:val="22"/>
        </w:rPr>
        <w:t>s megsz</w:t>
      </w:r>
      <w:r w:rsidRPr="0036556C">
        <w:rPr>
          <w:rFonts w:eastAsia="Calibri" w:hint="eastAsia"/>
          <w:sz w:val="22"/>
          <w:szCs w:val="22"/>
        </w:rPr>
        <w:t>ű</w:t>
      </w:r>
      <w:r w:rsidRPr="0036556C">
        <w:rPr>
          <w:rFonts w:eastAsia="Calibri"/>
          <w:sz w:val="22"/>
          <w:szCs w:val="22"/>
        </w:rPr>
        <w:t>n</w:t>
      </w:r>
      <w:r w:rsidRPr="0036556C">
        <w:rPr>
          <w:rFonts w:eastAsia="Calibri" w:hint="eastAsia"/>
          <w:sz w:val="22"/>
          <w:szCs w:val="22"/>
        </w:rPr>
        <w:t>é</w:t>
      </w:r>
      <w:r w:rsidRPr="0036556C">
        <w:rPr>
          <w:rFonts w:eastAsia="Calibri"/>
          <w:sz w:val="22"/>
          <w:szCs w:val="22"/>
        </w:rPr>
        <w:t>se el</w:t>
      </w:r>
      <w:r w:rsidRPr="0036556C">
        <w:rPr>
          <w:rFonts w:eastAsia="Calibri" w:hint="eastAsia"/>
          <w:sz w:val="22"/>
          <w:szCs w:val="22"/>
        </w:rPr>
        <w:t>ő</w:t>
      </w:r>
      <w:r w:rsidRPr="0036556C">
        <w:rPr>
          <w:rFonts w:eastAsia="Calibri"/>
          <w:sz w:val="22"/>
          <w:szCs w:val="22"/>
        </w:rPr>
        <w:t>tt m</w:t>
      </w:r>
      <w:r w:rsidRPr="0036556C">
        <w:rPr>
          <w:rFonts w:eastAsia="Calibri" w:hint="eastAsia"/>
          <w:sz w:val="22"/>
          <w:szCs w:val="22"/>
        </w:rPr>
        <w:t>á</w:t>
      </w:r>
      <w:r w:rsidRPr="0036556C">
        <w:rPr>
          <w:rFonts w:eastAsia="Calibri"/>
          <w:sz w:val="22"/>
          <w:szCs w:val="22"/>
        </w:rPr>
        <w:t>r teljes</w:t>
      </w:r>
      <w:r w:rsidRPr="0036556C">
        <w:rPr>
          <w:rFonts w:eastAsia="Calibri" w:hint="eastAsia"/>
          <w:sz w:val="22"/>
          <w:szCs w:val="22"/>
        </w:rPr>
        <w:t>í</w:t>
      </w:r>
      <w:r w:rsidRPr="0036556C">
        <w:rPr>
          <w:rFonts w:eastAsia="Calibri"/>
          <w:sz w:val="22"/>
          <w:szCs w:val="22"/>
        </w:rPr>
        <w:t>tett szolg</w:t>
      </w:r>
      <w:r w:rsidRPr="0036556C">
        <w:rPr>
          <w:rFonts w:eastAsia="Calibri" w:hint="eastAsia"/>
          <w:sz w:val="22"/>
          <w:szCs w:val="22"/>
        </w:rPr>
        <w:t>á</w:t>
      </w:r>
      <w:r w:rsidRPr="0036556C">
        <w:rPr>
          <w:rFonts w:eastAsia="Calibri"/>
          <w:sz w:val="22"/>
          <w:szCs w:val="22"/>
        </w:rPr>
        <w:t>ltat</w:t>
      </w:r>
      <w:r w:rsidRPr="0036556C">
        <w:rPr>
          <w:rFonts w:eastAsia="Calibri" w:hint="eastAsia"/>
          <w:sz w:val="22"/>
          <w:szCs w:val="22"/>
        </w:rPr>
        <w:t>á</w:t>
      </w:r>
      <w:r w:rsidRPr="0036556C">
        <w:rPr>
          <w:rFonts w:eastAsia="Calibri"/>
          <w:sz w:val="22"/>
          <w:szCs w:val="22"/>
        </w:rPr>
        <w:t>s szerz</w:t>
      </w:r>
      <w:r w:rsidRPr="0036556C">
        <w:rPr>
          <w:rFonts w:eastAsia="Calibri" w:hint="eastAsia"/>
          <w:sz w:val="22"/>
          <w:szCs w:val="22"/>
        </w:rPr>
        <w:t>ő</w:t>
      </w:r>
      <w:r w:rsidRPr="0036556C">
        <w:rPr>
          <w:rFonts w:eastAsia="Calibri"/>
          <w:sz w:val="22"/>
          <w:szCs w:val="22"/>
        </w:rPr>
        <w:t>d</w:t>
      </w:r>
      <w:r w:rsidRPr="0036556C">
        <w:rPr>
          <w:rFonts w:eastAsia="Calibri" w:hint="eastAsia"/>
          <w:sz w:val="22"/>
          <w:szCs w:val="22"/>
        </w:rPr>
        <w:t>é</w:t>
      </w:r>
      <w:r w:rsidRPr="0036556C">
        <w:rPr>
          <w:rFonts w:eastAsia="Calibri"/>
          <w:sz w:val="22"/>
          <w:szCs w:val="22"/>
        </w:rPr>
        <w:t>sszer</w:t>
      </w:r>
      <w:r w:rsidRPr="0036556C">
        <w:rPr>
          <w:rFonts w:eastAsia="Calibri" w:hint="eastAsia"/>
          <w:sz w:val="22"/>
          <w:szCs w:val="22"/>
        </w:rPr>
        <w:t>ű</w:t>
      </w:r>
      <w:r w:rsidRPr="0036556C">
        <w:rPr>
          <w:rFonts w:eastAsia="Calibri"/>
          <w:sz w:val="22"/>
          <w:szCs w:val="22"/>
        </w:rPr>
        <w:t xml:space="preserve"> p</w:t>
      </w:r>
      <w:r w:rsidRPr="0036556C">
        <w:rPr>
          <w:rFonts w:eastAsia="Calibri" w:hint="eastAsia"/>
          <w:sz w:val="22"/>
          <w:szCs w:val="22"/>
        </w:rPr>
        <w:t>é</w:t>
      </w:r>
      <w:r w:rsidRPr="0036556C">
        <w:rPr>
          <w:rFonts w:eastAsia="Calibri"/>
          <w:sz w:val="22"/>
          <w:szCs w:val="22"/>
        </w:rPr>
        <w:t>nzbeli ellen</w:t>
      </w:r>
      <w:r w:rsidRPr="0036556C">
        <w:rPr>
          <w:rFonts w:eastAsia="Calibri" w:hint="eastAsia"/>
          <w:sz w:val="22"/>
          <w:szCs w:val="22"/>
        </w:rPr>
        <w:t>é</w:t>
      </w:r>
      <w:r w:rsidRPr="0036556C">
        <w:rPr>
          <w:rFonts w:eastAsia="Calibri"/>
          <w:sz w:val="22"/>
          <w:szCs w:val="22"/>
        </w:rPr>
        <w:t>rt</w:t>
      </w:r>
      <w:r w:rsidRPr="0036556C">
        <w:rPr>
          <w:rFonts w:eastAsia="Calibri" w:hint="eastAsia"/>
          <w:sz w:val="22"/>
          <w:szCs w:val="22"/>
        </w:rPr>
        <w:t>é</w:t>
      </w:r>
      <w:r w:rsidRPr="0036556C">
        <w:rPr>
          <w:rFonts w:eastAsia="Calibri"/>
          <w:sz w:val="22"/>
          <w:szCs w:val="22"/>
        </w:rPr>
        <w:t>k</w:t>
      </w:r>
      <w:r w:rsidRPr="0036556C">
        <w:rPr>
          <w:rFonts w:eastAsia="Calibri" w:hint="eastAsia"/>
          <w:sz w:val="22"/>
          <w:szCs w:val="22"/>
        </w:rPr>
        <w:t>é</w:t>
      </w:r>
      <w:r w:rsidRPr="0036556C">
        <w:rPr>
          <w:rFonts w:eastAsia="Calibri"/>
          <w:sz w:val="22"/>
          <w:szCs w:val="22"/>
        </w:rPr>
        <w:t>re jogosult.</w:t>
      </w:r>
    </w:p>
    <w:p w:rsidR="004F7427" w:rsidRPr="0036556C" w:rsidRDefault="004F7427" w:rsidP="004F7427">
      <w:pPr>
        <w:widowControl w:val="0"/>
        <w:jc w:val="both"/>
        <w:rPr>
          <w:rFonts w:eastAsia="Calibri"/>
          <w:sz w:val="22"/>
          <w:szCs w:val="22"/>
        </w:rPr>
      </w:pPr>
    </w:p>
    <w:p w:rsidR="004F7427" w:rsidRPr="0036556C" w:rsidRDefault="004F7427" w:rsidP="004F7427">
      <w:pPr>
        <w:widowControl w:val="0"/>
        <w:jc w:val="both"/>
        <w:outlineLvl w:val="0"/>
        <w:rPr>
          <w:rFonts w:eastAsia="Calibri"/>
          <w:sz w:val="22"/>
          <w:szCs w:val="22"/>
        </w:rPr>
      </w:pPr>
      <w:r w:rsidRPr="0036556C">
        <w:rPr>
          <w:rFonts w:eastAsia="Calibri"/>
          <w:b/>
          <w:sz w:val="22"/>
          <w:szCs w:val="22"/>
        </w:rPr>
        <w:t>8.7.</w:t>
      </w:r>
      <w:r w:rsidRPr="0036556C">
        <w:rPr>
          <w:rFonts w:eastAsia="Calibri"/>
          <w:sz w:val="22"/>
          <w:szCs w:val="22"/>
        </w:rPr>
        <w:tab/>
        <w:t>A Megb</w:t>
      </w:r>
      <w:r w:rsidRPr="0036556C">
        <w:rPr>
          <w:rFonts w:eastAsia="Calibri" w:hint="eastAsia"/>
          <w:sz w:val="22"/>
          <w:szCs w:val="22"/>
        </w:rPr>
        <w:t>í</w:t>
      </w:r>
      <w:r w:rsidRPr="0036556C">
        <w:rPr>
          <w:rFonts w:eastAsia="Calibri"/>
          <w:sz w:val="22"/>
          <w:szCs w:val="22"/>
        </w:rPr>
        <w:t>zott k</w:t>
      </w:r>
      <w:r w:rsidRPr="0036556C">
        <w:rPr>
          <w:rFonts w:eastAsia="Calibri" w:hint="eastAsia"/>
          <w:sz w:val="22"/>
          <w:szCs w:val="22"/>
        </w:rPr>
        <w:t>ö</w:t>
      </w:r>
      <w:r w:rsidRPr="0036556C">
        <w:rPr>
          <w:rFonts w:eastAsia="Calibri"/>
          <w:sz w:val="22"/>
          <w:szCs w:val="22"/>
        </w:rPr>
        <w:t>telezetts</w:t>
      </w:r>
      <w:r w:rsidRPr="0036556C">
        <w:rPr>
          <w:rFonts w:eastAsia="Calibri" w:hint="eastAsia"/>
          <w:sz w:val="22"/>
          <w:szCs w:val="22"/>
        </w:rPr>
        <w:t>é</w:t>
      </w:r>
      <w:r w:rsidRPr="0036556C">
        <w:rPr>
          <w:rFonts w:eastAsia="Calibri"/>
          <w:sz w:val="22"/>
          <w:szCs w:val="22"/>
        </w:rPr>
        <w:t>get v</w:t>
      </w:r>
      <w:r w:rsidRPr="0036556C">
        <w:rPr>
          <w:rFonts w:eastAsia="Calibri" w:hint="eastAsia"/>
          <w:sz w:val="22"/>
          <w:szCs w:val="22"/>
        </w:rPr>
        <w:t>á</w:t>
      </w:r>
      <w:r w:rsidRPr="0036556C">
        <w:rPr>
          <w:rFonts w:eastAsia="Calibri"/>
          <w:sz w:val="22"/>
          <w:szCs w:val="22"/>
        </w:rPr>
        <w:t xml:space="preserve">llal arra, hogy a </w:t>
      </w:r>
      <w:r w:rsidR="003053D0">
        <w:rPr>
          <w:rFonts w:eastAsia="Calibri"/>
          <w:sz w:val="22"/>
          <w:szCs w:val="22"/>
        </w:rPr>
        <w:t>keret</w:t>
      </w:r>
      <w:r w:rsidRPr="0036556C">
        <w:rPr>
          <w:rFonts w:eastAsia="Calibri"/>
          <w:sz w:val="22"/>
          <w:szCs w:val="22"/>
        </w:rPr>
        <w:t>szerz</w:t>
      </w:r>
      <w:r w:rsidRPr="0036556C">
        <w:rPr>
          <w:rFonts w:eastAsia="Calibri" w:hint="eastAsia"/>
          <w:sz w:val="22"/>
          <w:szCs w:val="22"/>
        </w:rPr>
        <w:t>ő</w:t>
      </w:r>
      <w:r w:rsidRPr="0036556C">
        <w:rPr>
          <w:rFonts w:eastAsia="Calibri"/>
          <w:sz w:val="22"/>
          <w:szCs w:val="22"/>
        </w:rPr>
        <w:t>d</w:t>
      </w:r>
      <w:r w:rsidRPr="0036556C">
        <w:rPr>
          <w:rFonts w:eastAsia="Calibri" w:hint="eastAsia"/>
          <w:sz w:val="22"/>
          <w:szCs w:val="22"/>
        </w:rPr>
        <w:t>é</w:t>
      </w:r>
      <w:r w:rsidRPr="0036556C">
        <w:rPr>
          <w:rFonts w:eastAsia="Calibri"/>
          <w:sz w:val="22"/>
          <w:szCs w:val="22"/>
        </w:rPr>
        <w:t>s teljes</w:t>
      </w:r>
      <w:r w:rsidRPr="0036556C">
        <w:rPr>
          <w:rFonts w:eastAsia="Calibri" w:hint="eastAsia"/>
          <w:sz w:val="22"/>
          <w:szCs w:val="22"/>
        </w:rPr>
        <w:t>í</w:t>
      </w:r>
      <w:r w:rsidRPr="0036556C">
        <w:rPr>
          <w:rFonts w:eastAsia="Calibri"/>
          <w:sz w:val="22"/>
          <w:szCs w:val="22"/>
        </w:rPr>
        <w:t>t</w:t>
      </w:r>
      <w:r w:rsidRPr="0036556C">
        <w:rPr>
          <w:rFonts w:eastAsia="Calibri" w:hint="eastAsia"/>
          <w:sz w:val="22"/>
          <w:szCs w:val="22"/>
        </w:rPr>
        <w:t>é</w:t>
      </w:r>
      <w:r w:rsidRPr="0036556C">
        <w:rPr>
          <w:rFonts w:eastAsia="Calibri"/>
          <w:sz w:val="22"/>
          <w:szCs w:val="22"/>
        </w:rPr>
        <w:t>s</w:t>
      </w:r>
      <w:r w:rsidRPr="0036556C">
        <w:rPr>
          <w:rFonts w:eastAsia="Calibri" w:hint="eastAsia"/>
          <w:sz w:val="22"/>
          <w:szCs w:val="22"/>
        </w:rPr>
        <w:t>é</w:t>
      </w:r>
      <w:r w:rsidRPr="0036556C">
        <w:rPr>
          <w:rFonts w:eastAsia="Calibri"/>
          <w:sz w:val="22"/>
          <w:szCs w:val="22"/>
        </w:rPr>
        <w:t>nek teljes id</w:t>
      </w:r>
      <w:r w:rsidRPr="0036556C">
        <w:rPr>
          <w:rFonts w:eastAsia="Calibri" w:hint="eastAsia"/>
          <w:sz w:val="22"/>
          <w:szCs w:val="22"/>
        </w:rPr>
        <w:t>ő</w:t>
      </w:r>
      <w:r w:rsidRPr="0036556C">
        <w:rPr>
          <w:rFonts w:eastAsia="Calibri"/>
          <w:sz w:val="22"/>
          <w:szCs w:val="22"/>
        </w:rPr>
        <w:t>tartama alatt tulajdonosi szerkezet</w:t>
      </w:r>
      <w:r w:rsidRPr="0036556C">
        <w:rPr>
          <w:rFonts w:eastAsia="Calibri" w:hint="eastAsia"/>
          <w:sz w:val="22"/>
          <w:szCs w:val="22"/>
        </w:rPr>
        <w:t>é</w:t>
      </w:r>
      <w:r w:rsidRPr="0036556C">
        <w:rPr>
          <w:rFonts w:eastAsia="Calibri"/>
          <w:sz w:val="22"/>
          <w:szCs w:val="22"/>
        </w:rPr>
        <w:t>t a Megb</w:t>
      </w:r>
      <w:r w:rsidRPr="0036556C">
        <w:rPr>
          <w:rFonts w:eastAsia="Calibri" w:hint="eastAsia"/>
          <w:sz w:val="22"/>
          <w:szCs w:val="22"/>
        </w:rPr>
        <w:t>í</w:t>
      </w:r>
      <w:r w:rsidRPr="0036556C">
        <w:rPr>
          <w:rFonts w:eastAsia="Calibri"/>
          <w:sz w:val="22"/>
          <w:szCs w:val="22"/>
        </w:rPr>
        <w:t>z</w:t>
      </w:r>
      <w:r w:rsidRPr="0036556C">
        <w:rPr>
          <w:rFonts w:eastAsia="Calibri" w:hint="eastAsia"/>
          <w:sz w:val="22"/>
          <w:szCs w:val="22"/>
        </w:rPr>
        <w:t>ó</w:t>
      </w:r>
      <w:r w:rsidRPr="0036556C">
        <w:rPr>
          <w:rFonts w:eastAsia="Calibri"/>
          <w:sz w:val="22"/>
          <w:szCs w:val="22"/>
        </w:rPr>
        <w:t xml:space="preserve"> sz</w:t>
      </w:r>
      <w:r w:rsidRPr="0036556C">
        <w:rPr>
          <w:rFonts w:eastAsia="Calibri" w:hint="eastAsia"/>
          <w:sz w:val="22"/>
          <w:szCs w:val="22"/>
        </w:rPr>
        <w:t>á</w:t>
      </w:r>
      <w:r w:rsidRPr="0036556C">
        <w:rPr>
          <w:rFonts w:eastAsia="Calibri"/>
          <w:sz w:val="22"/>
          <w:szCs w:val="22"/>
        </w:rPr>
        <w:t>m</w:t>
      </w:r>
      <w:r w:rsidRPr="0036556C">
        <w:rPr>
          <w:rFonts w:eastAsia="Calibri" w:hint="eastAsia"/>
          <w:sz w:val="22"/>
          <w:szCs w:val="22"/>
        </w:rPr>
        <w:t>á</w:t>
      </w:r>
      <w:r w:rsidRPr="0036556C">
        <w:rPr>
          <w:rFonts w:eastAsia="Calibri"/>
          <w:sz w:val="22"/>
          <w:szCs w:val="22"/>
        </w:rPr>
        <w:t>ra megismerhet</w:t>
      </w:r>
      <w:r w:rsidRPr="0036556C">
        <w:rPr>
          <w:rFonts w:eastAsia="Calibri" w:hint="eastAsia"/>
          <w:sz w:val="22"/>
          <w:szCs w:val="22"/>
        </w:rPr>
        <w:t>ő</w:t>
      </w:r>
      <w:r w:rsidRPr="0036556C">
        <w:rPr>
          <w:rFonts w:eastAsia="Calibri"/>
          <w:sz w:val="22"/>
          <w:szCs w:val="22"/>
        </w:rPr>
        <w:t>v</w:t>
      </w:r>
      <w:r w:rsidRPr="0036556C">
        <w:rPr>
          <w:rFonts w:eastAsia="Calibri" w:hint="eastAsia"/>
          <w:sz w:val="22"/>
          <w:szCs w:val="22"/>
        </w:rPr>
        <w:t>é</w:t>
      </w:r>
      <w:r w:rsidRPr="0036556C">
        <w:rPr>
          <w:rFonts w:eastAsia="Calibri"/>
          <w:sz w:val="22"/>
          <w:szCs w:val="22"/>
        </w:rPr>
        <w:t xml:space="preserve"> teszik </w:t>
      </w:r>
      <w:r w:rsidRPr="0036556C">
        <w:rPr>
          <w:rFonts w:eastAsia="Calibri" w:hint="eastAsia"/>
          <w:sz w:val="22"/>
          <w:szCs w:val="22"/>
        </w:rPr>
        <w:t>é</w:t>
      </w:r>
      <w:r w:rsidRPr="0036556C">
        <w:rPr>
          <w:rFonts w:eastAsia="Calibri"/>
          <w:sz w:val="22"/>
          <w:szCs w:val="22"/>
        </w:rPr>
        <w:t xml:space="preserve">s a jelen </w:t>
      </w:r>
      <w:r w:rsidR="003053D0">
        <w:rPr>
          <w:rFonts w:eastAsia="Calibri"/>
          <w:sz w:val="22"/>
          <w:szCs w:val="22"/>
        </w:rPr>
        <w:t>keret</w:t>
      </w:r>
      <w:r w:rsidRPr="0036556C">
        <w:rPr>
          <w:rFonts w:eastAsia="Calibri"/>
          <w:sz w:val="22"/>
          <w:szCs w:val="22"/>
        </w:rPr>
        <w:t>szerz</w:t>
      </w:r>
      <w:r w:rsidRPr="0036556C">
        <w:rPr>
          <w:rFonts w:eastAsia="Calibri" w:hint="eastAsia"/>
          <w:sz w:val="22"/>
          <w:szCs w:val="22"/>
        </w:rPr>
        <w:t>ő</w:t>
      </w:r>
      <w:r w:rsidRPr="0036556C">
        <w:rPr>
          <w:rFonts w:eastAsia="Calibri"/>
          <w:sz w:val="22"/>
          <w:szCs w:val="22"/>
        </w:rPr>
        <w:t>d</w:t>
      </w:r>
      <w:r w:rsidRPr="0036556C">
        <w:rPr>
          <w:rFonts w:eastAsia="Calibri" w:hint="eastAsia"/>
          <w:sz w:val="22"/>
          <w:szCs w:val="22"/>
        </w:rPr>
        <w:t>é</w:t>
      </w:r>
      <w:r w:rsidRPr="0036556C">
        <w:rPr>
          <w:rFonts w:eastAsia="Calibri"/>
          <w:sz w:val="22"/>
          <w:szCs w:val="22"/>
        </w:rPr>
        <w:t>s 8.6. pontj</w:t>
      </w:r>
      <w:r w:rsidRPr="0036556C">
        <w:rPr>
          <w:rFonts w:eastAsia="Calibri" w:hint="eastAsia"/>
          <w:sz w:val="22"/>
          <w:szCs w:val="22"/>
        </w:rPr>
        <w:t>á</w:t>
      </w:r>
      <w:r w:rsidRPr="0036556C">
        <w:rPr>
          <w:rFonts w:eastAsia="Calibri"/>
          <w:sz w:val="22"/>
          <w:szCs w:val="22"/>
        </w:rPr>
        <w:t>ban r</w:t>
      </w:r>
      <w:r w:rsidRPr="0036556C">
        <w:rPr>
          <w:rFonts w:eastAsia="Calibri" w:hint="eastAsia"/>
          <w:sz w:val="22"/>
          <w:szCs w:val="22"/>
        </w:rPr>
        <w:t>ö</w:t>
      </w:r>
      <w:r w:rsidRPr="0036556C">
        <w:rPr>
          <w:rFonts w:eastAsia="Calibri"/>
          <w:sz w:val="22"/>
          <w:szCs w:val="22"/>
        </w:rPr>
        <w:t>gz</w:t>
      </w:r>
      <w:r w:rsidRPr="0036556C">
        <w:rPr>
          <w:rFonts w:eastAsia="Calibri" w:hint="eastAsia"/>
          <w:sz w:val="22"/>
          <w:szCs w:val="22"/>
        </w:rPr>
        <w:t>í</w:t>
      </w:r>
      <w:r w:rsidRPr="0036556C">
        <w:rPr>
          <w:rFonts w:eastAsia="Calibri"/>
          <w:sz w:val="22"/>
          <w:szCs w:val="22"/>
        </w:rPr>
        <w:t xml:space="preserve">tett </w:t>
      </w:r>
      <w:r w:rsidRPr="0036556C">
        <w:rPr>
          <w:rFonts w:eastAsia="Calibri" w:hint="eastAsia"/>
          <w:sz w:val="22"/>
          <w:szCs w:val="22"/>
        </w:rPr>
        <w:t>ü</w:t>
      </w:r>
      <w:r w:rsidRPr="0036556C">
        <w:rPr>
          <w:rFonts w:eastAsia="Calibri"/>
          <w:sz w:val="22"/>
          <w:szCs w:val="22"/>
        </w:rPr>
        <w:t>gyletekr</w:t>
      </w:r>
      <w:r w:rsidRPr="0036556C">
        <w:rPr>
          <w:rFonts w:eastAsia="Calibri" w:hint="eastAsia"/>
          <w:sz w:val="22"/>
          <w:szCs w:val="22"/>
        </w:rPr>
        <w:t>ő</w:t>
      </w:r>
      <w:r w:rsidRPr="0036556C">
        <w:rPr>
          <w:rFonts w:eastAsia="Calibri"/>
          <w:sz w:val="22"/>
          <w:szCs w:val="22"/>
        </w:rPr>
        <w:t>l a Megb</w:t>
      </w:r>
      <w:r w:rsidRPr="0036556C">
        <w:rPr>
          <w:rFonts w:eastAsia="Calibri" w:hint="eastAsia"/>
          <w:sz w:val="22"/>
          <w:szCs w:val="22"/>
        </w:rPr>
        <w:t>í</w:t>
      </w:r>
      <w:r w:rsidRPr="0036556C">
        <w:rPr>
          <w:rFonts w:eastAsia="Calibri"/>
          <w:sz w:val="22"/>
          <w:szCs w:val="22"/>
        </w:rPr>
        <w:t>z</w:t>
      </w:r>
      <w:r w:rsidRPr="0036556C">
        <w:rPr>
          <w:rFonts w:eastAsia="Calibri" w:hint="eastAsia"/>
          <w:sz w:val="22"/>
          <w:szCs w:val="22"/>
        </w:rPr>
        <w:t>ó</w:t>
      </w:r>
      <w:r w:rsidRPr="0036556C">
        <w:rPr>
          <w:rFonts w:eastAsia="Calibri"/>
          <w:sz w:val="22"/>
          <w:szCs w:val="22"/>
        </w:rPr>
        <w:t>t halad</w:t>
      </w:r>
      <w:r w:rsidRPr="0036556C">
        <w:rPr>
          <w:rFonts w:eastAsia="Calibri" w:hint="eastAsia"/>
          <w:sz w:val="22"/>
          <w:szCs w:val="22"/>
        </w:rPr>
        <w:t>é</w:t>
      </w:r>
      <w:r w:rsidRPr="0036556C">
        <w:rPr>
          <w:rFonts w:eastAsia="Calibri"/>
          <w:sz w:val="22"/>
          <w:szCs w:val="22"/>
        </w:rPr>
        <w:t xml:space="preserve">ktalanul </w:t>
      </w:r>
      <w:r w:rsidRPr="0036556C">
        <w:rPr>
          <w:rFonts w:eastAsia="Calibri" w:hint="eastAsia"/>
          <w:sz w:val="22"/>
          <w:szCs w:val="22"/>
        </w:rPr>
        <w:t>é</w:t>
      </w:r>
      <w:r w:rsidRPr="0036556C">
        <w:rPr>
          <w:rFonts w:eastAsia="Calibri"/>
          <w:sz w:val="22"/>
          <w:szCs w:val="22"/>
        </w:rPr>
        <w:t>rtes</w:t>
      </w:r>
      <w:r w:rsidRPr="0036556C">
        <w:rPr>
          <w:rFonts w:eastAsia="Calibri" w:hint="eastAsia"/>
          <w:sz w:val="22"/>
          <w:szCs w:val="22"/>
        </w:rPr>
        <w:t>í</w:t>
      </w:r>
      <w:r w:rsidRPr="0036556C">
        <w:rPr>
          <w:rFonts w:eastAsia="Calibri"/>
          <w:sz w:val="22"/>
          <w:szCs w:val="22"/>
        </w:rPr>
        <w:t>ti.</w:t>
      </w:r>
    </w:p>
    <w:p w:rsidR="004F7427" w:rsidRPr="0036556C" w:rsidRDefault="004F7427" w:rsidP="004F7427">
      <w:pPr>
        <w:widowControl w:val="0"/>
        <w:spacing w:line="240" w:lineRule="atLeast"/>
        <w:jc w:val="both"/>
        <w:rPr>
          <w:sz w:val="22"/>
          <w:szCs w:val="22"/>
        </w:rPr>
      </w:pPr>
    </w:p>
    <w:p w:rsidR="004F7427" w:rsidRPr="0036556C" w:rsidRDefault="004F7427" w:rsidP="004F7427">
      <w:pPr>
        <w:widowControl w:val="0"/>
        <w:spacing w:line="240" w:lineRule="atLeast"/>
        <w:jc w:val="both"/>
        <w:rPr>
          <w:rFonts w:ascii="Fira Sans" w:hAnsi="Fira Sans" w:cs="Tahoma"/>
          <w:sz w:val="22"/>
          <w:szCs w:val="22"/>
        </w:rPr>
      </w:pPr>
      <w:r w:rsidRPr="0036556C">
        <w:rPr>
          <w:b/>
          <w:sz w:val="22"/>
          <w:szCs w:val="22"/>
        </w:rPr>
        <w:t>8.8.</w:t>
      </w:r>
      <w:r w:rsidRPr="0036556C">
        <w:rPr>
          <w:sz w:val="22"/>
          <w:szCs w:val="22"/>
        </w:rPr>
        <w:t xml:space="preserve"> A Megb</w:t>
      </w:r>
      <w:r w:rsidRPr="0036556C">
        <w:rPr>
          <w:rFonts w:hint="eastAsia"/>
          <w:sz w:val="22"/>
          <w:szCs w:val="22"/>
        </w:rPr>
        <w:t>í</w:t>
      </w:r>
      <w:r w:rsidRPr="0036556C">
        <w:rPr>
          <w:sz w:val="22"/>
          <w:szCs w:val="22"/>
        </w:rPr>
        <w:t>zott tudom</w:t>
      </w:r>
      <w:r w:rsidRPr="0036556C">
        <w:rPr>
          <w:rFonts w:hint="eastAsia"/>
          <w:sz w:val="22"/>
          <w:szCs w:val="22"/>
        </w:rPr>
        <w:t>á</w:t>
      </w:r>
      <w:r w:rsidRPr="0036556C">
        <w:rPr>
          <w:sz w:val="22"/>
          <w:szCs w:val="22"/>
        </w:rPr>
        <w:t>sul veszi, hogy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k</w:t>
      </w:r>
      <w:r w:rsidRPr="0036556C">
        <w:rPr>
          <w:rFonts w:hint="eastAsia"/>
          <w:sz w:val="22"/>
          <w:szCs w:val="22"/>
        </w:rPr>
        <w:t>ö</w:t>
      </w:r>
      <w:r w:rsidRPr="0036556C">
        <w:rPr>
          <w:sz w:val="22"/>
          <w:szCs w:val="22"/>
        </w:rPr>
        <w:t xml:space="preserve">teles </w:t>
      </w:r>
      <w:r w:rsidRPr="0036556C">
        <w:rPr>
          <w:rFonts w:hint="eastAsia"/>
          <w:sz w:val="22"/>
          <w:szCs w:val="22"/>
        </w:rPr>
        <w:t>é</w:t>
      </w:r>
      <w:r w:rsidRPr="0036556C">
        <w:rPr>
          <w:sz w:val="22"/>
          <w:szCs w:val="22"/>
        </w:rPr>
        <w:t>rv</w:t>
      </w:r>
      <w:r w:rsidRPr="0036556C">
        <w:rPr>
          <w:rFonts w:hint="eastAsia"/>
          <w:sz w:val="22"/>
          <w:szCs w:val="22"/>
        </w:rPr>
        <w:t>é</w:t>
      </w:r>
      <w:r w:rsidRPr="0036556C">
        <w:rPr>
          <w:sz w:val="22"/>
          <w:szCs w:val="22"/>
        </w:rPr>
        <w:t>nyes</w:t>
      </w:r>
      <w:r w:rsidRPr="0036556C">
        <w:rPr>
          <w:rFonts w:hint="eastAsia"/>
          <w:sz w:val="22"/>
          <w:szCs w:val="22"/>
        </w:rPr>
        <w:t>í</w:t>
      </w:r>
      <w:r w:rsidRPr="0036556C">
        <w:rPr>
          <w:sz w:val="22"/>
          <w:szCs w:val="22"/>
        </w:rPr>
        <w:t>teni azon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sszeg</w:t>
      </w:r>
      <w:r w:rsidRPr="0036556C">
        <w:rPr>
          <w:rFonts w:hint="eastAsia"/>
          <w:sz w:val="22"/>
          <w:szCs w:val="22"/>
        </w:rPr>
        <w:t>é</w:t>
      </w:r>
      <w:r w:rsidRPr="0036556C">
        <w:rPr>
          <w:sz w:val="22"/>
          <w:szCs w:val="22"/>
        </w:rPr>
        <w:t>sb</w:t>
      </w:r>
      <w:r w:rsidRPr="0036556C">
        <w:rPr>
          <w:rFonts w:hint="eastAsia"/>
          <w:sz w:val="22"/>
          <w:szCs w:val="22"/>
        </w:rPr>
        <w:t>ő</w:t>
      </w:r>
      <w:r w:rsidRPr="0036556C">
        <w:rPr>
          <w:sz w:val="22"/>
          <w:szCs w:val="22"/>
        </w:rPr>
        <w:t>l ered</w:t>
      </w:r>
      <w:r w:rsidRPr="0036556C">
        <w:rPr>
          <w:rFonts w:hint="eastAsia"/>
          <w:sz w:val="22"/>
          <w:szCs w:val="22"/>
        </w:rPr>
        <w:t>ő</w:t>
      </w:r>
      <w:r w:rsidRPr="0036556C">
        <w:rPr>
          <w:sz w:val="22"/>
          <w:szCs w:val="22"/>
        </w:rPr>
        <w:t>, 8.2-8.5. szerinti ig</w:t>
      </w:r>
      <w:r w:rsidRPr="0036556C">
        <w:rPr>
          <w:rFonts w:hint="eastAsia"/>
          <w:sz w:val="22"/>
          <w:szCs w:val="22"/>
        </w:rPr>
        <w:t>é</w:t>
      </w:r>
      <w:r w:rsidRPr="0036556C">
        <w:rPr>
          <w:sz w:val="22"/>
          <w:szCs w:val="22"/>
        </w:rPr>
        <w:t xml:space="preserve">nyeit, amely </w:t>
      </w:r>
      <w:r w:rsidRPr="0036556C">
        <w:rPr>
          <w:rFonts w:ascii="Fira Sans" w:hAnsi="Fira Sans" w:cs="Tahoma"/>
          <w:sz w:val="22"/>
          <w:szCs w:val="22"/>
        </w:rPr>
        <w:t>olyan megb</w:t>
      </w:r>
      <w:r w:rsidRPr="0036556C">
        <w:rPr>
          <w:rFonts w:ascii="Fira Sans" w:hAnsi="Fira Sans" w:cs="Tahoma" w:hint="eastAsia"/>
          <w:sz w:val="22"/>
          <w:szCs w:val="22"/>
        </w:rPr>
        <w:t>í</w:t>
      </w:r>
      <w:r w:rsidRPr="0036556C">
        <w:rPr>
          <w:rFonts w:ascii="Fira Sans" w:hAnsi="Fira Sans" w:cs="Tahoma"/>
          <w:sz w:val="22"/>
          <w:szCs w:val="22"/>
        </w:rPr>
        <w:t>zotti k</w:t>
      </w:r>
      <w:r w:rsidRPr="0036556C">
        <w:rPr>
          <w:rFonts w:ascii="Fira Sans" w:hAnsi="Fira Sans" w:cs="Tahoma" w:hint="eastAsia"/>
          <w:sz w:val="22"/>
          <w:szCs w:val="22"/>
        </w:rPr>
        <w:t>ö</w:t>
      </w:r>
      <w:r w:rsidRPr="0036556C">
        <w:rPr>
          <w:rFonts w:ascii="Fira Sans" w:hAnsi="Fira Sans" w:cs="Tahoma"/>
          <w:sz w:val="22"/>
          <w:szCs w:val="22"/>
        </w:rPr>
        <w:t>telezetts</w:t>
      </w:r>
      <w:r w:rsidRPr="0036556C">
        <w:rPr>
          <w:rFonts w:ascii="Fira Sans" w:hAnsi="Fira Sans" w:cs="Tahoma" w:hint="eastAsia"/>
          <w:sz w:val="22"/>
          <w:szCs w:val="22"/>
        </w:rPr>
        <w:t>é</w:t>
      </w:r>
      <w:r w:rsidRPr="0036556C">
        <w:rPr>
          <w:rFonts w:ascii="Fira Sans" w:hAnsi="Fira Sans" w:cs="Tahoma"/>
          <w:sz w:val="22"/>
          <w:szCs w:val="22"/>
        </w:rPr>
        <w:t>g szerz</w:t>
      </w:r>
      <w:r w:rsidRPr="0036556C">
        <w:rPr>
          <w:rFonts w:ascii="Fira Sans" w:hAnsi="Fira Sans" w:cs="Tahoma" w:hint="eastAsia"/>
          <w:sz w:val="22"/>
          <w:szCs w:val="22"/>
        </w:rPr>
        <w:t>ő</w:t>
      </w:r>
      <w:r w:rsidRPr="0036556C">
        <w:rPr>
          <w:rFonts w:ascii="Fira Sans" w:hAnsi="Fira Sans" w:cs="Tahoma"/>
          <w:sz w:val="22"/>
          <w:szCs w:val="22"/>
        </w:rPr>
        <w:t>d</w:t>
      </w:r>
      <w:r w:rsidRPr="0036556C">
        <w:rPr>
          <w:rFonts w:ascii="Fira Sans" w:hAnsi="Fira Sans" w:cs="Tahoma" w:hint="eastAsia"/>
          <w:sz w:val="22"/>
          <w:szCs w:val="22"/>
        </w:rPr>
        <w:t>é</w:t>
      </w:r>
      <w:r w:rsidRPr="0036556C">
        <w:rPr>
          <w:rFonts w:ascii="Fira Sans" w:hAnsi="Fira Sans" w:cs="Tahoma"/>
          <w:sz w:val="22"/>
          <w:szCs w:val="22"/>
        </w:rPr>
        <w:t>sszer</w:t>
      </w:r>
      <w:r w:rsidRPr="0036556C">
        <w:rPr>
          <w:rFonts w:ascii="Fira Sans" w:hAnsi="Fira Sans" w:cs="Tahoma" w:hint="eastAsia"/>
          <w:sz w:val="22"/>
          <w:szCs w:val="22"/>
        </w:rPr>
        <w:t>ű</w:t>
      </w:r>
      <w:r w:rsidRPr="0036556C">
        <w:rPr>
          <w:rFonts w:ascii="Fira Sans" w:hAnsi="Fira Sans" w:cs="Tahoma"/>
          <w:sz w:val="22"/>
          <w:szCs w:val="22"/>
        </w:rPr>
        <w:t xml:space="preserve"> teljes</w:t>
      </w:r>
      <w:r w:rsidRPr="0036556C">
        <w:rPr>
          <w:rFonts w:ascii="Fira Sans" w:hAnsi="Fira Sans" w:cs="Tahoma" w:hint="eastAsia"/>
          <w:sz w:val="22"/>
          <w:szCs w:val="22"/>
        </w:rPr>
        <w:t>í</w:t>
      </w:r>
      <w:r w:rsidRPr="0036556C">
        <w:rPr>
          <w:rFonts w:ascii="Fira Sans" w:hAnsi="Fira Sans" w:cs="Tahoma"/>
          <w:sz w:val="22"/>
          <w:szCs w:val="22"/>
        </w:rPr>
        <w:t>t</w:t>
      </w:r>
      <w:r w:rsidRPr="0036556C">
        <w:rPr>
          <w:rFonts w:ascii="Fira Sans" w:hAnsi="Fira Sans" w:cs="Tahoma" w:hint="eastAsia"/>
          <w:sz w:val="22"/>
          <w:szCs w:val="22"/>
        </w:rPr>
        <w:t>é</w:t>
      </w:r>
      <w:r w:rsidRPr="0036556C">
        <w:rPr>
          <w:rFonts w:ascii="Fira Sans" w:hAnsi="Fira Sans" w:cs="Tahoma"/>
          <w:sz w:val="22"/>
          <w:szCs w:val="22"/>
        </w:rPr>
        <w:t>s</w:t>
      </w:r>
      <w:r w:rsidRPr="0036556C">
        <w:rPr>
          <w:rFonts w:ascii="Fira Sans" w:hAnsi="Fira Sans" w:cs="Tahoma" w:hint="eastAsia"/>
          <w:sz w:val="22"/>
          <w:szCs w:val="22"/>
        </w:rPr>
        <w:t>é</w:t>
      </w:r>
      <w:r w:rsidRPr="0036556C">
        <w:rPr>
          <w:rFonts w:ascii="Fira Sans" w:hAnsi="Fira Sans" w:cs="Tahoma"/>
          <w:sz w:val="22"/>
          <w:szCs w:val="22"/>
        </w:rPr>
        <w:t>nek elmarad</w:t>
      </w:r>
      <w:r w:rsidRPr="0036556C">
        <w:rPr>
          <w:rFonts w:ascii="Fira Sans" w:hAnsi="Fira Sans" w:cs="Tahoma" w:hint="eastAsia"/>
          <w:sz w:val="22"/>
          <w:szCs w:val="22"/>
        </w:rPr>
        <w:t>á</w:t>
      </w:r>
      <w:r w:rsidRPr="0036556C">
        <w:rPr>
          <w:rFonts w:ascii="Fira Sans" w:hAnsi="Fira Sans" w:cs="Tahoma"/>
          <w:sz w:val="22"/>
          <w:szCs w:val="22"/>
        </w:rPr>
        <w:t>s</w:t>
      </w:r>
      <w:r w:rsidRPr="0036556C">
        <w:rPr>
          <w:rFonts w:ascii="Fira Sans" w:hAnsi="Fira Sans" w:cs="Tahoma" w:hint="eastAsia"/>
          <w:sz w:val="22"/>
          <w:szCs w:val="22"/>
        </w:rPr>
        <w:t>á</w:t>
      </w:r>
      <w:r w:rsidRPr="0036556C">
        <w:rPr>
          <w:rFonts w:ascii="Fira Sans" w:hAnsi="Fira Sans" w:cs="Tahoma"/>
          <w:sz w:val="22"/>
          <w:szCs w:val="22"/>
        </w:rPr>
        <w:t>val val</w:t>
      </w:r>
      <w:r w:rsidRPr="0036556C">
        <w:rPr>
          <w:rFonts w:ascii="Fira Sans" w:hAnsi="Fira Sans" w:cs="Tahoma" w:hint="eastAsia"/>
          <w:sz w:val="22"/>
          <w:szCs w:val="22"/>
        </w:rPr>
        <w:t>ó</w:t>
      </w:r>
      <w:r w:rsidRPr="0036556C">
        <w:rPr>
          <w:rFonts w:ascii="Fira Sans" w:hAnsi="Fira Sans" w:cs="Tahoma"/>
          <w:sz w:val="22"/>
          <w:szCs w:val="22"/>
        </w:rPr>
        <w:t>sul meg, amelyet a Megb</w:t>
      </w:r>
      <w:r w:rsidRPr="0036556C">
        <w:rPr>
          <w:rFonts w:ascii="Fira Sans" w:hAnsi="Fira Sans" w:cs="Tahoma" w:hint="eastAsia"/>
          <w:sz w:val="22"/>
          <w:szCs w:val="22"/>
        </w:rPr>
        <w:t>í</w:t>
      </w:r>
      <w:r w:rsidRPr="0036556C">
        <w:rPr>
          <w:rFonts w:ascii="Fira Sans" w:hAnsi="Fira Sans" w:cs="Tahoma"/>
          <w:sz w:val="22"/>
          <w:szCs w:val="22"/>
        </w:rPr>
        <w:t>z</w:t>
      </w:r>
      <w:r w:rsidRPr="0036556C">
        <w:rPr>
          <w:rFonts w:ascii="Fira Sans" w:hAnsi="Fira Sans" w:cs="Tahoma" w:hint="eastAsia"/>
          <w:sz w:val="22"/>
          <w:szCs w:val="22"/>
        </w:rPr>
        <w:t>ó</w:t>
      </w:r>
      <w:r w:rsidRPr="0036556C">
        <w:rPr>
          <w:rFonts w:ascii="Fira Sans" w:hAnsi="Fira Sans" w:cs="Tahoma"/>
          <w:sz w:val="22"/>
          <w:szCs w:val="22"/>
        </w:rPr>
        <w:t xml:space="preserve"> az 1. pontban hivatkozott k</w:t>
      </w:r>
      <w:r w:rsidRPr="0036556C">
        <w:rPr>
          <w:rFonts w:ascii="Fira Sans" w:hAnsi="Fira Sans" w:cs="Tahoma" w:hint="eastAsia"/>
          <w:sz w:val="22"/>
          <w:szCs w:val="22"/>
        </w:rPr>
        <w:t>ö</w:t>
      </w:r>
      <w:r w:rsidRPr="0036556C">
        <w:rPr>
          <w:rFonts w:ascii="Fira Sans" w:hAnsi="Fira Sans" w:cs="Tahoma"/>
          <w:sz w:val="22"/>
          <w:szCs w:val="22"/>
        </w:rPr>
        <w:t>zbeszerz</w:t>
      </w:r>
      <w:r w:rsidRPr="0036556C">
        <w:rPr>
          <w:rFonts w:ascii="Fira Sans" w:hAnsi="Fira Sans" w:cs="Tahoma" w:hint="eastAsia"/>
          <w:sz w:val="22"/>
          <w:szCs w:val="22"/>
        </w:rPr>
        <w:t>é</w:t>
      </w:r>
      <w:r w:rsidRPr="0036556C">
        <w:rPr>
          <w:rFonts w:ascii="Fira Sans" w:hAnsi="Fira Sans" w:cs="Tahoma"/>
          <w:sz w:val="22"/>
          <w:szCs w:val="22"/>
        </w:rPr>
        <w:t>si elj</w:t>
      </w:r>
      <w:r w:rsidRPr="0036556C">
        <w:rPr>
          <w:rFonts w:ascii="Fira Sans" w:hAnsi="Fira Sans" w:cs="Tahoma" w:hint="eastAsia"/>
          <w:sz w:val="22"/>
          <w:szCs w:val="22"/>
        </w:rPr>
        <w:t>á</w:t>
      </w:r>
      <w:r w:rsidRPr="0036556C">
        <w:rPr>
          <w:rFonts w:ascii="Fira Sans" w:hAnsi="Fira Sans" w:cs="Tahoma"/>
          <w:sz w:val="22"/>
          <w:szCs w:val="22"/>
        </w:rPr>
        <w:t>r</w:t>
      </w:r>
      <w:r w:rsidRPr="0036556C">
        <w:rPr>
          <w:rFonts w:ascii="Fira Sans" w:hAnsi="Fira Sans" w:cs="Tahoma" w:hint="eastAsia"/>
          <w:sz w:val="22"/>
          <w:szCs w:val="22"/>
        </w:rPr>
        <w:t>á</w:t>
      </w:r>
      <w:r w:rsidRPr="0036556C">
        <w:rPr>
          <w:rFonts w:ascii="Fira Sans" w:hAnsi="Fira Sans" w:cs="Tahoma"/>
          <w:sz w:val="22"/>
          <w:szCs w:val="22"/>
        </w:rPr>
        <w:t>sban az aj</w:t>
      </w:r>
      <w:r w:rsidRPr="0036556C">
        <w:rPr>
          <w:rFonts w:ascii="Fira Sans" w:hAnsi="Fira Sans" w:cs="Tahoma" w:hint="eastAsia"/>
          <w:sz w:val="22"/>
          <w:szCs w:val="22"/>
        </w:rPr>
        <w:t>á</w:t>
      </w:r>
      <w:r w:rsidRPr="0036556C">
        <w:rPr>
          <w:rFonts w:ascii="Fira Sans" w:hAnsi="Fira Sans" w:cs="Tahoma"/>
          <w:sz w:val="22"/>
          <w:szCs w:val="22"/>
        </w:rPr>
        <w:t xml:space="preserve">nlatok </w:t>
      </w:r>
      <w:r w:rsidRPr="0036556C">
        <w:rPr>
          <w:rFonts w:ascii="Fira Sans" w:hAnsi="Fira Sans" w:cs="Tahoma" w:hint="eastAsia"/>
          <w:sz w:val="22"/>
          <w:szCs w:val="22"/>
        </w:rPr>
        <w:t>é</w:t>
      </w:r>
      <w:r w:rsidRPr="0036556C">
        <w:rPr>
          <w:rFonts w:ascii="Fira Sans" w:hAnsi="Fira Sans" w:cs="Tahoma"/>
          <w:sz w:val="22"/>
          <w:szCs w:val="22"/>
        </w:rPr>
        <w:t>rt</w:t>
      </w:r>
      <w:r w:rsidRPr="0036556C">
        <w:rPr>
          <w:rFonts w:ascii="Fira Sans" w:hAnsi="Fira Sans" w:cs="Tahoma" w:hint="eastAsia"/>
          <w:sz w:val="22"/>
          <w:szCs w:val="22"/>
        </w:rPr>
        <w:t>é</w:t>
      </w:r>
      <w:r w:rsidRPr="0036556C">
        <w:rPr>
          <w:rFonts w:ascii="Fira Sans" w:hAnsi="Fira Sans" w:cs="Tahoma"/>
          <w:sz w:val="22"/>
          <w:szCs w:val="22"/>
        </w:rPr>
        <w:t>kel</w:t>
      </w:r>
      <w:r w:rsidRPr="0036556C">
        <w:rPr>
          <w:rFonts w:ascii="Fira Sans" w:hAnsi="Fira Sans" w:cs="Tahoma" w:hint="eastAsia"/>
          <w:sz w:val="22"/>
          <w:szCs w:val="22"/>
        </w:rPr>
        <w:t>é</w:t>
      </w:r>
      <w:r w:rsidRPr="0036556C">
        <w:rPr>
          <w:rFonts w:ascii="Fira Sans" w:hAnsi="Fira Sans" w:cs="Tahoma"/>
          <w:sz w:val="22"/>
          <w:szCs w:val="22"/>
        </w:rPr>
        <w:t>se sor</w:t>
      </w:r>
      <w:r w:rsidRPr="0036556C">
        <w:rPr>
          <w:rFonts w:ascii="Fira Sans" w:hAnsi="Fira Sans" w:cs="Tahoma" w:hint="eastAsia"/>
          <w:sz w:val="22"/>
          <w:szCs w:val="22"/>
        </w:rPr>
        <w:t>á</w:t>
      </w:r>
      <w:r w:rsidRPr="0036556C">
        <w:rPr>
          <w:rFonts w:ascii="Fira Sans" w:hAnsi="Fira Sans" w:cs="Tahoma"/>
          <w:sz w:val="22"/>
          <w:szCs w:val="22"/>
        </w:rPr>
        <w:t xml:space="preserve">n </w:t>
      </w:r>
      <w:r w:rsidRPr="00ED719B">
        <w:rPr>
          <w:rFonts w:ascii="Fira Sans" w:hAnsi="Fira Sans" w:cs="Tahoma"/>
          <w:sz w:val="22"/>
          <w:szCs w:val="22"/>
        </w:rPr>
        <w:t>figyelembe vett a szerződésszegés</w:t>
      </w:r>
      <w:r w:rsidRPr="0036556C">
        <w:rPr>
          <w:rFonts w:ascii="Fira Sans" w:hAnsi="Fira Sans" w:cs="Tahoma"/>
          <w:sz w:val="22"/>
          <w:szCs w:val="22"/>
        </w:rPr>
        <w:t xml:space="preserve"> eredm</w:t>
      </w:r>
      <w:r w:rsidRPr="0036556C">
        <w:rPr>
          <w:rFonts w:ascii="Fira Sans" w:hAnsi="Fira Sans" w:cs="Tahoma" w:hint="eastAsia"/>
          <w:sz w:val="22"/>
          <w:szCs w:val="22"/>
        </w:rPr>
        <w:t>é</w:t>
      </w:r>
      <w:r w:rsidRPr="0036556C">
        <w:rPr>
          <w:rFonts w:ascii="Fira Sans" w:hAnsi="Fira Sans" w:cs="Tahoma"/>
          <w:sz w:val="22"/>
          <w:szCs w:val="22"/>
        </w:rPr>
        <w:t>nyek</w:t>
      </w:r>
      <w:r w:rsidRPr="0036556C">
        <w:rPr>
          <w:rFonts w:ascii="Fira Sans" w:hAnsi="Fira Sans" w:cs="Tahoma" w:hint="eastAsia"/>
          <w:sz w:val="22"/>
          <w:szCs w:val="22"/>
        </w:rPr>
        <w:t>é</w:t>
      </w:r>
      <w:r w:rsidRPr="0036556C">
        <w:rPr>
          <w:rFonts w:ascii="Fira Sans" w:hAnsi="Fira Sans" w:cs="Tahoma"/>
          <w:sz w:val="22"/>
          <w:szCs w:val="22"/>
        </w:rPr>
        <w:t>nt a teljes</w:t>
      </w:r>
      <w:r w:rsidRPr="0036556C">
        <w:rPr>
          <w:rFonts w:ascii="Fira Sans" w:hAnsi="Fira Sans" w:cs="Tahoma" w:hint="eastAsia"/>
          <w:sz w:val="22"/>
          <w:szCs w:val="22"/>
        </w:rPr>
        <w:t>í</w:t>
      </w:r>
      <w:r w:rsidRPr="0036556C">
        <w:rPr>
          <w:rFonts w:ascii="Fira Sans" w:hAnsi="Fira Sans" w:cs="Tahoma"/>
          <w:sz w:val="22"/>
          <w:szCs w:val="22"/>
        </w:rPr>
        <w:t>t</w:t>
      </w:r>
      <w:r w:rsidRPr="0036556C">
        <w:rPr>
          <w:rFonts w:ascii="Fira Sans" w:hAnsi="Fira Sans" w:cs="Tahoma" w:hint="eastAsia"/>
          <w:sz w:val="22"/>
          <w:szCs w:val="22"/>
        </w:rPr>
        <w:t>é</w:t>
      </w:r>
      <w:r w:rsidRPr="0036556C">
        <w:rPr>
          <w:rFonts w:ascii="Fira Sans" w:hAnsi="Fira Sans" w:cs="Tahoma"/>
          <w:sz w:val="22"/>
          <w:szCs w:val="22"/>
        </w:rPr>
        <w:t xml:space="preserve">s a </w:t>
      </w:r>
      <w:r w:rsidR="003053D0">
        <w:rPr>
          <w:rFonts w:ascii="Fira Sans" w:hAnsi="Fira Sans" w:cs="Tahoma"/>
          <w:sz w:val="22"/>
          <w:szCs w:val="22"/>
        </w:rPr>
        <w:t>keret</w:t>
      </w:r>
      <w:r w:rsidRPr="0036556C">
        <w:rPr>
          <w:rFonts w:ascii="Fira Sans" w:hAnsi="Fira Sans" w:cs="Tahoma"/>
          <w:sz w:val="22"/>
          <w:szCs w:val="22"/>
        </w:rPr>
        <w:t>szerz</w:t>
      </w:r>
      <w:r w:rsidRPr="0036556C">
        <w:rPr>
          <w:rFonts w:ascii="Fira Sans" w:hAnsi="Fira Sans" w:cs="Tahoma" w:hint="eastAsia"/>
          <w:sz w:val="22"/>
          <w:szCs w:val="22"/>
        </w:rPr>
        <w:t>ő</w:t>
      </w:r>
      <w:r w:rsidRPr="0036556C">
        <w:rPr>
          <w:rFonts w:ascii="Fira Sans" w:hAnsi="Fira Sans" w:cs="Tahoma"/>
          <w:sz w:val="22"/>
          <w:szCs w:val="22"/>
        </w:rPr>
        <w:t>d</w:t>
      </w:r>
      <w:r w:rsidRPr="0036556C">
        <w:rPr>
          <w:rFonts w:ascii="Fira Sans" w:hAnsi="Fira Sans" w:cs="Tahoma" w:hint="eastAsia"/>
          <w:sz w:val="22"/>
          <w:szCs w:val="22"/>
        </w:rPr>
        <w:t>é</w:t>
      </w:r>
      <w:r w:rsidRPr="0036556C">
        <w:rPr>
          <w:rFonts w:ascii="Fira Sans" w:hAnsi="Fira Sans" w:cs="Tahoma"/>
          <w:sz w:val="22"/>
          <w:szCs w:val="22"/>
        </w:rPr>
        <w:t>s tartalm</w:t>
      </w:r>
      <w:r w:rsidRPr="0036556C">
        <w:rPr>
          <w:rFonts w:ascii="Fira Sans" w:hAnsi="Fira Sans" w:cs="Tahoma" w:hint="eastAsia"/>
          <w:sz w:val="22"/>
          <w:szCs w:val="22"/>
        </w:rPr>
        <w:t>á</w:t>
      </w:r>
      <w:r w:rsidRPr="0036556C">
        <w:rPr>
          <w:rFonts w:ascii="Fira Sans" w:hAnsi="Fira Sans" w:cs="Tahoma"/>
          <w:sz w:val="22"/>
          <w:szCs w:val="22"/>
        </w:rPr>
        <w:t>t</w:t>
      </w:r>
      <w:r w:rsidRPr="0036556C">
        <w:rPr>
          <w:rFonts w:ascii="Fira Sans" w:hAnsi="Fira Sans" w:cs="Tahoma" w:hint="eastAsia"/>
          <w:sz w:val="22"/>
          <w:szCs w:val="22"/>
        </w:rPr>
        <w:t>ó</w:t>
      </w:r>
      <w:r w:rsidRPr="0036556C">
        <w:rPr>
          <w:rFonts w:ascii="Fira Sans" w:hAnsi="Fira Sans" w:cs="Tahoma"/>
          <w:sz w:val="22"/>
          <w:szCs w:val="22"/>
        </w:rPr>
        <w:t>l olyan m</w:t>
      </w:r>
      <w:r w:rsidRPr="0036556C">
        <w:rPr>
          <w:rFonts w:ascii="Fira Sans" w:hAnsi="Fira Sans" w:cs="Tahoma" w:hint="eastAsia"/>
          <w:sz w:val="22"/>
          <w:szCs w:val="22"/>
        </w:rPr>
        <w:t>é</w:t>
      </w:r>
      <w:r w:rsidRPr="0036556C">
        <w:rPr>
          <w:rFonts w:ascii="Fira Sans" w:hAnsi="Fira Sans" w:cs="Tahoma"/>
          <w:sz w:val="22"/>
          <w:szCs w:val="22"/>
        </w:rPr>
        <w:t>rt</w:t>
      </w:r>
      <w:r w:rsidRPr="0036556C">
        <w:rPr>
          <w:rFonts w:ascii="Fira Sans" w:hAnsi="Fira Sans" w:cs="Tahoma" w:hint="eastAsia"/>
          <w:sz w:val="22"/>
          <w:szCs w:val="22"/>
        </w:rPr>
        <w:t>é</w:t>
      </w:r>
      <w:r w:rsidRPr="0036556C">
        <w:rPr>
          <w:rFonts w:ascii="Fira Sans" w:hAnsi="Fira Sans" w:cs="Tahoma"/>
          <w:sz w:val="22"/>
          <w:szCs w:val="22"/>
        </w:rPr>
        <w:t>kben t</w:t>
      </w:r>
      <w:r w:rsidRPr="0036556C">
        <w:rPr>
          <w:rFonts w:ascii="Fira Sans" w:hAnsi="Fira Sans" w:cs="Tahoma" w:hint="eastAsia"/>
          <w:sz w:val="22"/>
          <w:szCs w:val="22"/>
        </w:rPr>
        <w:t>é</w:t>
      </w:r>
      <w:r w:rsidRPr="0036556C">
        <w:rPr>
          <w:rFonts w:ascii="Fira Sans" w:hAnsi="Fira Sans" w:cs="Tahoma"/>
          <w:sz w:val="22"/>
          <w:szCs w:val="22"/>
        </w:rPr>
        <w:t>r el, amely - ha a felek szerz</w:t>
      </w:r>
      <w:r w:rsidRPr="0036556C">
        <w:rPr>
          <w:rFonts w:ascii="Fira Sans" w:hAnsi="Fira Sans" w:cs="Tahoma" w:hint="eastAsia"/>
          <w:sz w:val="22"/>
          <w:szCs w:val="22"/>
        </w:rPr>
        <w:t>ő</w:t>
      </w:r>
      <w:r w:rsidRPr="0036556C">
        <w:rPr>
          <w:rFonts w:ascii="Fira Sans" w:hAnsi="Fira Sans" w:cs="Tahoma"/>
          <w:sz w:val="22"/>
          <w:szCs w:val="22"/>
        </w:rPr>
        <w:t>d</w:t>
      </w:r>
      <w:r w:rsidRPr="0036556C">
        <w:rPr>
          <w:rFonts w:ascii="Fira Sans" w:hAnsi="Fira Sans" w:cs="Tahoma" w:hint="eastAsia"/>
          <w:sz w:val="22"/>
          <w:szCs w:val="22"/>
        </w:rPr>
        <w:t>é</w:t>
      </w:r>
      <w:r w:rsidRPr="0036556C">
        <w:rPr>
          <w:rFonts w:ascii="Fira Sans" w:hAnsi="Fira Sans" w:cs="Tahoma"/>
          <w:sz w:val="22"/>
          <w:szCs w:val="22"/>
        </w:rPr>
        <w:t>s</w:t>
      </w:r>
      <w:r w:rsidRPr="0036556C">
        <w:rPr>
          <w:rFonts w:ascii="Fira Sans" w:hAnsi="Fira Sans" w:cs="Tahoma" w:hint="eastAsia"/>
          <w:sz w:val="22"/>
          <w:szCs w:val="22"/>
        </w:rPr>
        <w:t>ü</w:t>
      </w:r>
      <w:r w:rsidRPr="0036556C">
        <w:rPr>
          <w:rFonts w:ascii="Fira Sans" w:hAnsi="Fira Sans" w:cs="Tahoma"/>
          <w:sz w:val="22"/>
          <w:szCs w:val="22"/>
        </w:rPr>
        <w:t xml:space="preserve">ket </w:t>
      </w:r>
      <w:r w:rsidRPr="0036556C">
        <w:rPr>
          <w:rFonts w:ascii="Fira Sans" w:hAnsi="Fira Sans" w:cs="Tahoma" w:hint="eastAsia"/>
          <w:sz w:val="22"/>
          <w:szCs w:val="22"/>
        </w:rPr>
        <w:t>í</w:t>
      </w:r>
      <w:r w:rsidRPr="0036556C">
        <w:rPr>
          <w:rFonts w:ascii="Fira Sans" w:hAnsi="Fira Sans" w:cs="Tahoma"/>
          <w:sz w:val="22"/>
          <w:szCs w:val="22"/>
        </w:rPr>
        <w:t>gy m</w:t>
      </w:r>
      <w:r w:rsidRPr="0036556C">
        <w:rPr>
          <w:rFonts w:ascii="Fira Sans" w:hAnsi="Fira Sans" w:cs="Tahoma" w:hint="eastAsia"/>
          <w:sz w:val="22"/>
          <w:szCs w:val="22"/>
        </w:rPr>
        <w:t>ó</w:t>
      </w:r>
      <w:r w:rsidRPr="0036556C">
        <w:rPr>
          <w:rFonts w:ascii="Fira Sans" w:hAnsi="Fira Sans" w:cs="Tahoma"/>
          <w:sz w:val="22"/>
          <w:szCs w:val="22"/>
        </w:rPr>
        <w:t>dos</w:t>
      </w:r>
      <w:r w:rsidRPr="0036556C">
        <w:rPr>
          <w:rFonts w:ascii="Fira Sans" w:hAnsi="Fira Sans" w:cs="Tahoma" w:hint="eastAsia"/>
          <w:sz w:val="22"/>
          <w:szCs w:val="22"/>
        </w:rPr>
        <w:t>í</w:t>
      </w:r>
      <w:r w:rsidRPr="0036556C">
        <w:rPr>
          <w:rFonts w:ascii="Fira Sans" w:hAnsi="Fira Sans" w:cs="Tahoma"/>
          <w:sz w:val="22"/>
          <w:szCs w:val="22"/>
        </w:rPr>
        <w:t>tott</w:t>
      </w:r>
      <w:r w:rsidRPr="0036556C">
        <w:rPr>
          <w:rFonts w:ascii="Fira Sans" w:hAnsi="Fira Sans" w:cs="Tahoma" w:hint="eastAsia"/>
          <w:sz w:val="22"/>
          <w:szCs w:val="22"/>
        </w:rPr>
        <w:t>á</w:t>
      </w:r>
      <w:r w:rsidRPr="0036556C">
        <w:rPr>
          <w:rFonts w:ascii="Fira Sans" w:hAnsi="Fira Sans" w:cs="Tahoma"/>
          <w:sz w:val="22"/>
          <w:szCs w:val="22"/>
        </w:rPr>
        <w:t>k volna - szerz</w:t>
      </w:r>
      <w:r w:rsidRPr="0036556C">
        <w:rPr>
          <w:rFonts w:ascii="Fira Sans" w:hAnsi="Fira Sans" w:cs="Tahoma" w:hint="eastAsia"/>
          <w:sz w:val="22"/>
          <w:szCs w:val="22"/>
        </w:rPr>
        <w:t>ő</w:t>
      </w:r>
      <w:r w:rsidRPr="0036556C">
        <w:rPr>
          <w:rFonts w:ascii="Fira Sans" w:hAnsi="Fira Sans" w:cs="Tahoma"/>
          <w:sz w:val="22"/>
          <w:szCs w:val="22"/>
        </w:rPr>
        <w:t>d</w:t>
      </w:r>
      <w:r w:rsidRPr="0036556C">
        <w:rPr>
          <w:rFonts w:ascii="Fira Sans" w:hAnsi="Fira Sans" w:cs="Tahoma" w:hint="eastAsia"/>
          <w:sz w:val="22"/>
          <w:szCs w:val="22"/>
        </w:rPr>
        <w:t>é</w:t>
      </w:r>
      <w:r w:rsidRPr="0036556C">
        <w:rPr>
          <w:rFonts w:ascii="Fira Sans" w:hAnsi="Fira Sans" w:cs="Tahoma"/>
          <w:sz w:val="22"/>
          <w:szCs w:val="22"/>
        </w:rPr>
        <w:t>sm</w:t>
      </w:r>
      <w:r w:rsidRPr="0036556C">
        <w:rPr>
          <w:rFonts w:ascii="Fira Sans" w:hAnsi="Fira Sans" w:cs="Tahoma" w:hint="eastAsia"/>
          <w:sz w:val="22"/>
          <w:szCs w:val="22"/>
        </w:rPr>
        <w:t>ó</w:t>
      </w:r>
      <w:r w:rsidRPr="0036556C">
        <w:rPr>
          <w:rFonts w:ascii="Fira Sans" w:hAnsi="Fira Sans" w:cs="Tahoma"/>
          <w:sz w:val="22"/>
          <w:szCs w:val="22"/>
        </w:rPr>
        <w:t>dos</w:t>
      </w:r>
      <w:r w:rsidRPr="0036556C">
        <w:rPr>
          <w:rFonts w:ascii="Fira Sans" w:hAnsi="Fira Sans" w:cs="Tahoma" w:hint="eastAsia"/>
          <w:sz w:val="22"/>
          <w:szCs w:val="22"/>
        </w:rPr>
        <w:t>í</w:t>
      </w:r>
      <w:r w:rsidRPr="0036556C">
        <w:rPr>
          <w:rFonts w:ascii="Fira Sans" w:hAnsi="Fira Sans" w:cs="Tahoma"/>
          <w:sz w:val="22"/>
          <w:szCs w:val="22"/>
        </w:rPr>
        <w:t>t</w:t>
      </w:r>
      <w:r w:rsidRPr="0036556C">
        <w:rPr>
          <w:rFonts w:ascii="Fira Sans" w:hAnsi="Fira Sans" w:cs="Tahoma" w:hint="eastAsia"/>
          <w:sz w:val="22"/>
          <w:szCs w:val="22"/>
        </w:rPr>
        <w:t>á</w:t>
      </w:r>
      <w:r w:rsidRPr="0036556C">
        <w:rPr>
          <w:rFonts w:ascii="Fira Sans" w:hAnsi="Fira Sans" w:cs="Tahoma"/>
          <w:sz w:val="22"/>
          <w:szCs w:val="22"/>
        </w:rPr>
        <w:t>sk</w:t>
      </w:r>
      <w:r w:rsidRPr="0036556C">
        <w:rPr>
          <w:rFonts w:ascii="Fira Sans" w:hAnsi="Fira Sans" w:cs="Tahoma" w:hint="eastAsia"/>
          <w:sz w:val="22"/>
          <w:szCs w:val="22"/>
        </w:rPr>
        <w:t>é</w:t>
      </w:r>
      <w:r w:rsidRPr="0036556C">
        <w:rPr>
          <w:rFonts w:ascii="Fira Sans" w:hAnsi="Fira Sans" w:cs="Tahoma"/>
          <w:sz w:val="22"/>
          <w:szCs w:val="22"/>
        </w:rPr>
        <w:t xml:space="preserve">nt a Kbt. 141. </w:t>
      </w:r>
      <w:r w:rsidRPr="0036556C">
        <w:rPr>
          <w:rFonts w:ascii="Fira Sans" w:hAnsi="Fira Sans" w:cs="Tahoma" w:hint="eastAsia"/>
          <w:sz w:val="22"/>
          <w:szCs w:val="22"/>
        </w:rPr>
        <w:t>§</w:t>
      </w:r>
      <w:r w:rsidRPr="0036556C">
        <w:rPr>
          <w:rFonts w:ascii="Fira Sans" w:hAnsi="Fira Sans" w:cs="Tahoma"/>
          <w:sz w:val="22"/>
          <w:szCs w:val="22"/>
        </w:rPr>
        <w:t xml:space="preserve"> (6) bekezd</w:t>
      </w:r>
      <w:r w:rsidRPr="0036556C">
        <w:rPr>
          <w:rFonts w:ascii="Fira Sans" w:hAnsi="Fira Sans" w:cs="Tahoma" w:hint="eastAsia"/>
          <w:sz w:val="22"/>
          <w:szCs w:val="22"/>
        </w:rPr>
        <w:t>é</w:t>
      </w:r>
      <w:r w:rsidRPr="0036556C">
        <w:rPr>
          <w:rFonts w:ascii="Fira Sans" w:hAnsi="Fira Sans" w:cs="Tahoma"/>
          <w:sz w:val="22"/>
          <w:szCs w:val="22"/>
        </w:rPr>
        <w:t>se szerint l</w:t>
      </w:r>
      <w:r w:rsidRPr="0036556C">
        <w:rPr>
          <w:rFonts w:ascii="Fira Sans" w:hAnsi="Fira Sans" w:cs="Tahoma" w:hint="eastAsia"/>
          <w:sz w:val="22"/>
          <w:szCs w:val="22"/>
        </w:rPr>
        <w:t>é</w:t>
      </w:r>
      <w:r w:rsidRPr="0036556C">
        <w:rPr>
          <w:rFonts w:ascii="Fira Sans" w:hAnsi="Fira Sans" w:cs="Tahoma"/>
          <w:sz w:val="22"/>
          <w:szCs w:val="22"/>
        </w:rPr>
        <w:t>nyeges m</w:t>
      </w:r>
      <w:r w:rsidRPr="0036556C">
        <w:rPr>
          <w:rFonts w:ascii="Fira Sans" w:hAnsi="Fira Sans" w:cs="Tahoma" w:hint="eastAsia"/>
          <w:sz w:val="22"/>
          <w:szCs w:val="22"/>
        </w:rPr>
        <w:t>ó</w:t>
      </w:r>
      <w:r w:rsidRPr="0036556C">
        <w:rPr>
          <w:rFonts w:ascii="Fira Sans" w:hAnsi="Fira Sans" w:cs="Tahoma"/>
          <w:sz w:val="22"/>
          <w:szCs w:val="22"/>
        </w:rPr>
        <w:t>dos</w:t>
      </w:r>
      <w:r w:rsidRPr="0036556C">
        <w:rPr>
          <w:rFonts w:ascii="Fira Sans" w:hAnsi="Fira Sans" w:cs="Tahoma" w:hint="eastAsia"/>
          <w:sz w:val="22"/>
          <w:szCs w:val="22"/>
        </w:rPr>
        <w:t>í</w:t>
      </w:r>
      <w:r w:rsidRPr="0036556C">
        <w:rPr>
          <w:rFonts w:ascii="Fira Sans" w:hAnsi="Fira Sans" w:cs="Tahoma"/>
          <w:sz w:val="22"/>
          <w:szCs w:val="22"/>
        </w:rPr>
        <w:t>t</w:t>
      </w:r>
      <w:r w:rsidRPr="0036556C">
        <w:rPr>
          <w:rFonts w:ascii="Fira Sans" w:hAnsi="Fira Sans" w:cs="Tahoma" w:hint="eastAsia"/>
          <w:sz w:val="22"/>
          <w:szCs w:val="22"/>
        </w:rPr>
        <w:t>á</w:t>
      </w:r>
      <w:r w:rsidRPr="0036556C">
        <w:rPr>
          <w:rFonts w:ascii="Fira Sans" w:hAnsi="Fira Sans" w:cs="Tahoma"/>
          <w:sz w:val="22"/>
          <w:szCs w:val="22"/>
        </w:rPr>
        <w:t>snak min</w:t>
      </w:r>
      <w:r w:rsidRPr="0036556C">
        <w:rPr>
          <w:rFonts w:ascii="Fira Sans" w:hAnsi="Fira Sans" w:cs="Tahoma" w:hint="eastAsia"/>
          <w:sz w:val="22"/>
          <w:szCs w:val="22"/>
        </w:rPr>
        <w:t>ő</w:t>
      </w:r>
      <w:r w:rsidRPr="0036556C">
        <w:rPr>
          <w:rFonts w:ascii="Fira Sans" w:hAnsi="Fira Sans" w:cs="Tahoma"/>
          <w:sz w:val="22"/>
          <w:szCs w:val="22"/>
        </w:rPr>
        <w:t>s</w:t>
      </w:r>
      <w:r w:rsidRPr="0036556C">
        <w:rPr>
          <w:rFonts w:ascii="Fira Sans" w:hAnsi="Fira Sans" w:cs="Tahoma" w:hint="eastAsia"/>
          <w:sz w:val="22"/>
          <w:szCs w:val="22"/>
        </w:rPr>
        <w:t>ü</w:t>
      </w:r>
      <w:r w:rsidRPr="0036556C">
        <w:rPr>
          <w:rFonts w:ascii="Fira Sans" w:hAnsi="Fira Sans" w:cs="Tahoma"/>
          <w:sz w:val="22"/>
          <w:szCs w:val="22"/>
        </w:rPr>
        <w:t>lne.</w:t>
      </w:r>
    </w:p>
    <w:p w:rsidR="004F7427" w:rsidRPr="0036556C" w:rsidRDefault="004F7427" w:rsidP="004F7427">
      <w:pPr>
        <w:widowControl w:val="0"/>
        <w:rPr>
          <w:rFonts w:eastAsia="Calibri"/>
          <w:sz w:val="22"/>
          <w:szCs w:val="22"/>
        </w:rPr>
      </w:pPr>
    </w:p>
    <w:p w:rsidR="004F7427" w:rsidRPr="0036556C" w:rsidRDefault="004F7427" w:rsidP="004F7427">
      <w:pPr>
        <w:widowControl w:val="0"/>
        <w:jc w:val="both"/>
        <w:rPr>
          <w:sz w:val="22"/>
          <w:szCs w:val="22"/>
        </w:rPr>
      </w:pPr>
      <w:r w:rsidRPr="0036556C">
        <w:rPr>
          <w:b/>
          <w:sz w:val="22"/>
          <w:szCs w:val="22"/>
        </w:rPr>
        <w:t xml:space="preserve">8.9. </w:t>
      </w:r>
      <w:r w:rsidRPr="0036556C">
        <w:rPr>
          <w:sz w:val="22"/>
          <w:szCs w:val="22"/>
        </w:rPr>
        <w:t>A Megb</w:t>
      </w:r>
      <w:r w:rsidRPr="0036556C">
        <w:rPr>
          <w:rFonts w:hint="eastAsia"/>
          <w:sz w:val="22"/>
          <w:szCs w:val="22"/>
        </w:rPr>
        <w:t>í</w:t>
      </w:r>
      <w:r w:rsidRPr="0036556C">
        <w:rPr>
          <w:sz w:val="22"/>
          <w:szCs w:val="22"/>
        </w:rPr>
        <w:t>zott tudom</w:t>
      </w:r>
      <w:r w:rsidRPr="0036556C">
        <w:rPr>
          <w:rFonts w:hint="eastAsia"/>
          <w:sz w:val="22"/>
          <w:szCs w:val="22"/>
        </w:rPr>
        <w:t>á</w:t>
      </w:r>
      <w:r w:rsidRPr="0036556C">
        <w:rPr>
          <w:sz w:val="22"/>
          <w:szCs w:val="22"/>
        </w:rPr>
        <w:t>sul veszi, hogy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k</w:t>
      </w:r>
      <w:r w:rsidRPr="0036556C">
        <w:rPr>
          <w:rFonts w:hint="eastAsia"/>
          <w:sz w:val="22"/>
          <w:szCs w:val="22"/>
        </w:rPr>
        <w:t>ö</w:t>
      </w:r>
      <w:r w:rsidRPr="0036556C">
        <w:rPr>
          <w:sz w:val="22"/>
          <w:szCs w:val="22"/>
        </w:rPr>
        <w:t xml:space="preserve">teles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 xml:space="preserve">st felmondani, ha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megk</w:t>
      </w:r>
      <w:r w:rsidRPr="0036556C">
        <w:rPr>
          <w:rFonts w:hint="eastAsia"/>
          <w:sz w:val="22"/>
          <w:szCs w:val="22"/>
        </w:rPr>
        <w:t>ö</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t k</w:t>
      </w:r>
      <w:r w:rsidRPr="0036556C">
        <w:rPr>
          <w:rFonts w:hint="eastAsia"/>
          <w:sz w:val="22"/>
          <w:szCs w:val="22"/>
        </w:rPr>
        <w:t>ö</w:t>
      </w:r>
      <w:r w:rsidRPr="0036556C">
        <w:rPr>
          <w:sz w:val="22"/>
          <w:szCs w:val="22"/>
        </w:rPr>
        <w:t>vet</w:t>
      </w:r>
      <w:r w:rsidRPr="0036556C">
        <w:rPr>
          <w:rFonts w:hint="eastAsia"/>
          <w:sz w:val="22"/>
          <w:szCs w:val="22"/>
        </w:rPr>
        <w:t>ő</w:t>
      </w:r>
      <w:r w:rsidRPr="0036556C">
        <w:rPr>
          <w:sz w:val="22"/>
          <w:szCs w:val="22"/>
        </w:rPr>
        <w:t>en jut tudom</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ra, hogy a Megb</w:t>
      </w:r>
      <w:r w:rsidRPr="0036556C">
        <w:rPr>
          <w:rFonts w:hint="eastAsia"/>
          <w:sz w:val="22"/>
          <w:szCs w:val="22"/>
        </w:rPr>
        <w:t>í</w:t>
      </w:r>
      <w:r w:rsidRPr="0036556C">
        <w:rPr>
          <w:sz w:val="22"/>
          <w:szCs w:val="22"/>
        </w:rPr>
        <w:t>zott tekintet</w:t>
      </w:r>
      <w:r w:rsidRPr="0036556C">
        <w:rPr>
          <w:rFonts w:hint="eastAsia"/>
          <w:sz w:val="22"/>
          <w:szCs w:val="22"/>
        </w:rPr>
        <w:t>é</w:t>
      </w:r>
      <w:r w:rsidRPr="0036556C">
        <w:rPr>
          <w:sz w:val="22"/>
          <w:szCs w:val="22"/>
        </w:rPr>
        <w:t>ben 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 sor</w:t>
      </w:r>
      <w:r w:rsidRPr="0036556C">
        <w:rPr>
          <w:rFonts w:hint="eastAsia"/>
          <w:sz w:val="22"/>
          <w:szCs w:val="22"/>
        </w:rPr>
        <w:t>á</w:t>
      </w:r>
      <w:r w:rsidRPr="0036556C">
        <w:rPr>
          <w:sz w:val="22"/>
          <w:szCs w:val="22"/>
        </w:rPr>
        <w:t>n kiz</w:t>
      </w:r>
      <w:r w:rsidRPr="0036556C">
        <w:rPr>
          <w:rFonts w:hint="eastAsia"/>
          <w:sz w:val="22"/>
          <w:szCs w:val="22"/>
        </w:rPr>
        <w:t>á</w:t>
      </w:r>
      <w:r w:rsidRPr="0036556C">
        <w:rPr>
          <w:sz w:val="22"/>
          <w:szCs w:val="22"/>
        </w:rPr>
        <w:t>r</w:t>
      </w:r>
      <w:r w:rsidRPr="0036556C">
        <w:rPr>
          <w:rFonts w:hint="eastAsia"/>
          <w:sz w:val="22"/>
          <w:szCs w:val="22"/>
        </w:rPr>
        <w:t>ó</w:t>
      </w:r>
      <w:r w:rsidRPr="0036556C">
        <w:rPr>
          <w:sz w:val="22"/>
          <w:szCs w:val="22"/>
        </w:rPr>
        <w:t xml:space="preserve"> ok </w:t>
      </w:r>
      <w:r w:rsidRPr="0036556C">
        <w:rPr>
          <w:rFonts w:hint="eastAsia"/>
          <w:sz w:val="22"/>
          <w:szCs w:val="22"/>
        </w:rPr>
        <w:t>á</w:t>
      </w:r>
      <w:r w:rsidRPr="0036556C">
        <w:rPr>
          <w:sz w:val="22"/>
          <w:szCs w:val="22"/>
        </w:rPr>
        <w:t xml:space="preserve">llt fenn, </w:t>
      </w:r>
      <w:r w:rsidRPr="0036556C">
        <w:rPr>
          <w:rFonts w:hint="eastAsia"/>
          <w:sz w:val="22"/>
          <w:szCs w:val="22"/>
        </w:rPr>
        <w:t>é</w:t>
      </w:r>
      <w:r w:rsidRPr="0036556C">
        <w:rPr>
          <w:sz w:val="22"/>
          <w:szCs w:val="22"/>
        </w:rPr>
        <w:t>s ez</w:t>
      </w:r>
      <w:r w:rsidRPr="0036556C">
        <w:rPr>
          <w:rFonts w:hint="eastAsia"/>
          <w:sz w:val="22"/>
          <w:szCs w:val="22"/>
        </w:rPr>
        <w:t>é</w:t>
      </w:r>
      <w:r w:rsidRPr="0036556C">
        <w:rPr>
          <w:sz w:val="22"/>
          <w:szCs w:val="22"/>
        </w:rPr>
        <w:t>rt ki kellett volna z</w:t>
      </w:r>
      <w:r w:rsidRPr="0036556C">
        <w:rPr>
          <w:rFonts w:hint="eastAsia"/>
          <w:sz w:val="22"/>
          <w:szCs w:val="22"/>
        </w:rPr>
        <w:t>á</w:t>
      </w:r>
      <w:r w:rsidRPr="0036556C">
        <w:rPr>
          <w:sz w:val="22"/>
          <w:szCs w:val="22"/>
        </w:rPr>
        <w:t>rni 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sb</w:t>
      </w:r>
      <w:r w:rsidRPr="0036556C">
        <w:rPr>
          <w:rFonts w:hint="eastAsia"/>
          <w:sz w:val="22"/>
          <w:szCs w:val="22"/>
        </w:rPr>
        <w:t>ó</w:t>
      </w:r>
      <w:r w:rsidRPr="0036556C">
        <w:rPr>
          <w:sz w:val="22"/>
          <w:szCs w:val="22"/>
        </w:rPr>
        <w:t>l.</w:t>
      </w:r>
    </w:p>
    <w:p w:rsidR="004F7427" w:rsidRPr="0036556C" w:rsidRDefault="004F7427" w:rsidP="004F7427">
      <w:pPr>
        <w:widowControl w:val="0"/>
        <w:rPr>
          <w:rFonts w:eastAsia="Calibri"/>
          <w:sz w:val="22"/>
          <w:szCs w:val="22"/>
        </w:rPr>
      </w:pPr>
    </w:p>
    <w:p w:rsidR="004F7427" w:rsidRPr="0036556C" w:rsidRDefault="004F7427" w:rsidP="004F7427">
      <w:pPr>
        <w:widowControl w:val="0"/>
        <w:jc w:val="both"/>
        <w:rPr>
          <w:sz w:val="22"/>
          <w:szCs w:val="22"/>
        </w:rPr>
      </w:pPr>
      <w:r w:rsidRPr="0036556C">
        <w:rPr>
          <w:b/>
          <w:sz w:val="22"/>
          <w:szCs w:val="22"/>
        </w:rPr>
        <w:t>8.10.</w:t>
      </w:r>
      <w:r w:rsidRPr="0036556C">
        <w:rPr>
          <w:sz w:val="22"/>
          <w:szCs w:val="22"/>
        </w:rPr>
        <w:t xml:space="preserve"> A Megb</w:t>
      </w:r>
      <w:r w:rsidRPr="0036556C">
        <w:rPr>
          <w:rFonts w:hint="eastAsia"/>
          <w:sz w:val="22"/>
          <w:szCs w:val="22"/>
        </w:rPr>
        <w:t>í</w:t>
      </w:r>
      <w:r w:rsidRPr="0036556C">
        <w:rPr>
          <w:sz w:val="22"/>
          <w:szCs w:val="22"/>
        </w:rPr>
        <w:t>zott tudom</w:t>
      </w:r>
      <w:r w:rsidRPr="0036556C">
        <w:rPr>
          <w:rFonts w:hint="eastAsia"/>
          <w:sz w:val="22"/>
          <w:szCs w:val="22"/>
        </w:rPr>
        <w:t>á</w:t>
      </w:r>
      <w:r w:rsidRPr="0036556C">
        <w:rPr>
          <w:sz w:val="22"/>
          <w:szCs w:val="22"/>
        </w:rPr>
        <w:t>sul veszi, hogy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k</w:t>
      </w:r>
      <w:r w:rsidRPr="0036556C">
        <w:rPr>
          <w:rFonts w:hint="eastAsia"/>
          <w:sz w:val="22"/>
          <w:szCs w:val="22"/>
        </w:rPr>
        <w:t>ö</w:t>
      </w:r>
      <w:r w:rsidRPr="0036556C">
        <w:rPr>
          <w:sz w:val="22"/>
          <w:szCs w:val="22"/>
        </w:rPr>
        <w:t>teles 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Hat</w:t>
      </w:r>
      <w:r w:rsidRPr="0036556C">
        <w:rPr>
          <w:rFonts w:hint="eastAsia"/>
          <w:sz w:val="22"/>
          <w:szCs w:val="22"/>
        </w:rPr>
        <w:t>ó</w:t>
      </w:r>
      <w:r w:rsidRPr="0036556C">
        <w:rPr>
          <w:sz w:val="22"/>
          <w:szCs w:val="22"/>
        </w:rPr>
        <w:t>s</w:t>
      </w:r>
      <w:r w:rsidRPr="0036556C">
        <w:rPr>
          <w:rFonts w:hint="eastAsia"/>
          <w:sz w:val="22"/>
          <w:szCs w:val="22"/>
        </w:rPr>
        <w:t>á</w:t>
      </w:r>
      <w:r w:rsidRPr="0036556C">
        <w:rPr>
          <w:sz w:val="22"/>
          <w:szCs w:val="22"/>
        </w:rPr>
        <w:t>gnak bejelenteni, ha a Megb</w:t>
      </w:r>
      <w:r w:rsidRPr="0036556C">
        <w:rPr>
          <w:rFonts w:hint="eastAsia"/>
          <w:sz w:val="22"/>
          <w:szCs w:val="22"/>
        </w:rPr>
        <w:t>í</w:t>
      </w:r>
      <w:r w:rsidRPr="0036556C">
        <w:rPr>
          <w:sz w:val="22"/>
          <w:szCs w:val="22"/>
        </w:rPr>
        <w:t>zott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ses 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t s</w:t>
      </w:r>
      <w:r w:rsidRPr="0036556C">
        <w:rPr>
          <w:rFonts w:hint="eastAsia"/>
          <w:sz w:val="22"/>
          <w:szCs w:val="22"/>
        </w:rPr>
        <w:t>ú</w:t>
      </w:r>
      <w:r w:rsidRPr="0036556C">
        <w:rPr>
          <w:sz w:val="22"/>
          <w:szCs w:val="22"/>
        </w:rPr>
        <w:t xml:space="preserve">lyosan megszegte </w:t>
      </w:r>
      <w:r w:rsidRPr="0036556C">
        <w:rPr>
          <w:rFonts w:hint="eastAsia"/>
          <w:sz w:val="22"/>
          <w:szCs w:val="22"/>
        </w:rPr>
        <w:t>é</w:t>
      </w:r>
      <w:r w:rsidRPr="0036556C">
        <w:rPr>
          <w:sz w:val="22"/>
          <w:szCs w:val="22"/>
        </w:rPr>
        <w:t xml:space="preserve">s ez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felmond</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hoz, vagy k</w:t>
      </w:r>
      <w:r w:rsidRPr="0036556C">
        <w:rPr>
          <w:rFonts w:hint="eastAsia"/>
          <w:sz w:val="22"/>
          <w:szCs w:val="22"/>
        </w:rPr>
        <w:t>á</w:t>
      </w:r>
      <w:r w:rsidRPr="0036556C">
        <w:rPr>
          <w:sz w:val="22"/>
          <w:szCs w:val="22"/>
        </w:rPr>
        <w:t>rt</w:t>
      </w:r>
      <w:r w:rsidRPr="0036556C">
        <w:rPr>
          <w:rFonts w:hint="eastAsia"/>
          <w:sz w:val="22"/>
          <w:szCs w:val="22"/>
        </w:rPr>
        <w:t>é</w:t>
      </w:r>
      <w:r w:rsidRPr="0036556C">
        <w:rPr>
          <w:sz w:val="22"/>
          <w:szCs w:val="22"/>
        </w:rPr>
        <w:t>r</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 k</w:t>
      </w:r>
      <w:r w:rsidRPr="0036556C">
        <w:rPr>
          <w:rFonts w:hint="eastAsia"/>
          <w:sz w:val="22"/>
          <w:szCs w:val="22"/>
        </w:rPr>
        <w:t>ö</w:t>
      </w:r>
      <w:r w:rsidRPr="0036556C">
        <w:rPr>
          <w:sz w:val="22"/>
          <w:szCs w:val="22"/>
        </w:rPr>
        <w:t>vetel</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hez vagy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alapj</w:t>
      </w:r>
      <w:r w:rsidRPr="0036556C">
        <w:rPr>
          <w:rFonts w:hint="eastAsia"/>
          <w:sz w:val="22"/>
          <w:szCs w:val="22"/>
        </w:rPr>
        <w:t>á</w:t>
      </w:r>
      <w:r w:rsidRPr="0036556C">
        <w:rPr>
          <w:sz w:val="22"/>
          <w:szCs w:val="22"/>
        </w:rPr>
        <w:t>n alkalmazhat</w:t>
      </w:r>
      <w:r w:rsidRPr="0036556C">
        <w:rPr>
          <w:rFonts w:hint="eastAsia"/>
          <w:sz w:val="22"/>
          <w:szCs w:val="22"/>
        </w:rPr>
        <w:t>ó</w:t>
      </w:r>
      <w:r w:rsidRPr="0036556C">
        <w:rPr>
          <w:sz w:val="22"/>
          <w:szCs w:val="22"/>
        </w:rPr>
        <w:t xml:space="preserve"> egy</w:t>
      </w:r>
      <w:r w:rsidRPr="0036556C">
        <w:rPr>
          <w:rFonts w:hint="eastAsia"/>
          <w:sz w:val="22"/>
          <w:szCs w:val="22"/>
        </w:rPr>
        <w:t>é</w:t>
      </w:r>
      <w:r w:rsidRPr="0036556C">
        <w:rPr>
          <w:sz w:val="22"/>
          <w:szCs w:val="22"/>
        </w:rPr>
        <w:t>b jogk</w:t>
      </w:r>
      <w:r w:rsidRPr="0036556C">
        <w:rPr>
          <w:rFonts w:hint="eastAsia"/>
          <w:sz w:val="22"/>
          <w:szCs w:val="22"/>
        </w:rPr>
        <w:t>ö</w:t>
      </w:r>
      <w:r w:rsidRPr="0036556C">
        <w:rPr>
          <w:sz w:val="22"/>
          <w:szCs w:val="22"/>
        </w:rPr>
        <w:t>vetkezm</w:t>
      </w:r>
      <w:r w:rsidRPr="0036556C">
        <w:rPr>
          <w:rFonts w:hint="eastAsia"/>
          <w:sz w:val="22"/>
          <w:szCs w:val="22"/>
        </w:rPr>
        <w:t>é</w:t>
      </w:r>
      <w:r w:rsidRPr="0036556C">
        <w:rPr>
          <w:sz w:val="22"/>
          <w:szCs w:val="22"/>
        </w:rPr>
        <w:t xml:space="preserve">ny </w:t>
      </w:r>
      <w:r w:rsidRPr="0036556C">
        <w:rPr>
          <w:rFonts w:hint="eastAsia"/>
          <w:sz w:val="22"/>
          <w:szCs w:val="22"/>
        </w:rPr>
        <w:t>é</w:t>
      </w:r>
      <w:r w:rsidRPr="0036556C">
        <w:rPr>
          <w:sz w:val="22"/>
          <w:szCs w:val="22"/>
        </w:rPr>
        <w:t>rv</w:t>
      </w:r>
      <w:r w:rsidRPr="0036556C">
        <w:rPr>
          <w:rFonts w:hint="eastAsia"/>
          <w:sz w:val="22"/>
          <w:szCs w:val="22"/>
        </w:rPr>
        <w:t>é</w:t>
      </w:r>
      <w:r w:rsidRPr="0036556C">
        <w:rPr>
          <w:sz w:val="22"/>
          <w:szCs w:val="22"/>
        </w:rPr>
        <w:t>nyes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hez vezetett, valamint ha a Megb</w:t>
      </w:r>
      <w:r w:rsidRPr="0036556C">
        <w:rPr>
          <w:rFonts w:hint="eastAsia"/>
          <w:sz w:val="22"/>
          <w:szCs w:val="22"/>
        </w:rPr>
        <w:t>í</w:t>
      </w:r>
      <w:r w:rsidRPr="0036556C">
        <w:rPr>
          <w:sz w:val="22"/>
          <w:szCs w:val="22"/>
        </w:rPr>
        <w:t>zott olyan magatart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val, amely</w:t>
      </w:r>
      <w:r w:rsidRPr="0036556C">
        <w:rPr>
          <w:rFonts w:hint="eastAsia"/>
          <w:sz w:val="22"/>
          <w:szCs w:val="22"/>
        </w:rPr>
        <w:t>é</w:t>
      </w:r>
      <w:r w:rsidRPr="0036556C">
        <w:rPr>
          <w:sz w:val="22"/>
          <w:szCs w:val="22"/>
        </w:rPr>
        <w:t>rt felel</w:t>
      </w:r>
      <w:r w:rsidRPr="0036556C">
        <w:rPr>
          <w:rFonts w:hint="eastAsia"/>
          <w:sz w:val="22"/>
          <w:szCs w:val="22"/>
        </w:rPr>
        <w:t>ő</w:t>
      </w:r>
      <w:r w:rsidRPr="0036556C">
        <w:rPr>
          <w:sz w:val="22"/>
          <w:szCs w:val="22"/>
        </w:rPr>
        <w:t>s, r</w:t>
      </w:r>
      <w:r w:rsidRPr="0036556C">
        <w:rPr>
          <w:rFonts w:hint="eastAsia"/>
          <w:sz w:val="22"/>
          <w:szCs w:val="22"/>
        </w:rPr>
        <w:t>é</w:t>
      </w:r>
      <w:r w:rsidRPr="0036556C">
        <w:rPr>
          <w:sz w:val="22"/>
          <w:szCs w:val="22"/>
        </w:rPr>
        <w:t>szben vagy eg</w:t>
      </w:r>
      <w:r w:rsidRPr="0036556C">
        <w:rPr>
          <w:rFonts w:hint="eastAsia"/>
          <w:sz w:val="22"/>
          <w:szCs w:val="22"/>
        </w:rPr>
        <w:t>é</w:t>
      </w:r>
      <w:r w:rsidRPr="0036556C">
        <w:rPr>
          <w:sz w:val="22"/>
          <w:szCs w:val="22"/>
        </w:rPr>
        <w:t xml:space="preserve">szben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lehetetlen</w:t>
      </w:r>
      <w:r w:rsidRPr="0036556C">
        <w:rPr>
          <w:rFonts w:hint="eastAsia"/>
          <w:sz w:val="22"/>
          <w:szCs w:val="22"/>
        </w:rPr>
        <w:t>ü</w:t>
      </w:r>
      <w:r w:rsidRPr="0036556C">
        <w:rPr>
          <w:sz w:val="22"/>
          <w:szCs w:val="22"/>
        </w:rPr>
        <w:t>l</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t okozta.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k</w:t>
      </w:r>
      <w:r w:rsidRPr="0036556C">
        <w:rPr>
          <w:rFonts w:hint="eastAsia"/>
          <w:sz w:val="22"/>
          <w:szCs w:val="22"/>
        </w:rPr>
        <w:t>ö</w:t>
      </w:r>
      <w:r w:rsidRPr="0036556C">
        <w:rPr>
          <w:sz w:val="22"/>
          <w:szCs w:val="22"/>
        </w:rPr>
        <w:t>teles tov</w:t>
      </w:r>
      <w:r w:rsidRPr="0036556C">
        <w:rPr>
          <w:rFonts w:hint="eastAsia"/>
          <w:sz w:val="22"/>
          <w:szCs w:val="22"/>
        </w:rPr>
        <w:t>á</w:t>
      </w:r>
      <w:r w:rsidRPr="0036556C">
        <w:rPr>
          <w:sz w:val="22"/>
          <w:szCs w:val="22"/>
        </w:rPr>
        <w:t>bb</w:t>
      </w:r>
      <w:r w:rsidRPr="0036556C">
        <w:rPr>
          <w:rFonts w:hint="eastAsia"/>
          <w:sz w:val="22"/>
          <w:szCs w:val="22"/>
        </w:rPr>
        <w:t>á</w:t>
      </w:r>
      <w:r w:rsidRPr="0036556C">
        <w:rPr>
          <w:sz w:val="22"/>
          <w:szCs w:val="22"/>
        </w:rPr>
        <w:t xml:space="preserve"> 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Hat</w:t>
      </w:r>
      <w:r w:rsidRPr="0036556C">
        <w:rPr>
          <w:rFonts w:hint="eastAsia"/>
          <w:sz w:val="22"/>
          <w:szCs w:val="22"/>
        </w:rPr>
        <w:t>ó</w:t>
      </w:r>
      <w:r w:rsidRPr="0036556C">
        <w:rPr>
          <w:sz w:val="22"/>
          <w:szCs w:val="22"/>
        </w:rPr>
        <w:t>s</w:t>
      </w:r>
      <w:r w:rsidRPr="0036556C">
        <w:rPr>
          <w:rFonts w:hint="eastAsia"/>
          <w:sz w:val="22"/>
          <w:szCs w:val="22"/>
        </w:rPr>
        <w:t>á</w:t>
      </w:r>
      <w:r w:rsidRPr="0036556C">
        <w:rPr>
          <w:sz w:val="22"/>
          <w:szCs w:val="22"/>
        </w:rPr>
        <w:t>gnak bejelenteni a Megb</w:t>
      </w:r>
      <w:r w:rsidRPr="0036556C">
        <w:rPr>
          <w:rFonts w:hint="eastAsia"/>
          <w:sz w:val="22"/>
          <w:szCs w:val="22"/>
        </w:rPr>
        <w:t>í</w:t>
      </w:r>
      <w:r w:rsidRPr="0036556C">
        <w:rPr>
          <w:sz w:val="22"/>
          <w:szCs w:val="22"/>
        </w:rPr>
        <w:t>zott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ses k</w:t>
      </w:r>
      <w:r w:rsidRPr="0036556C">
        <w:rPr>
          <w:rFonts w:hint="eastAsia"/>
          <w:sz w:val="22"/>
          <w:szCs w:val="22"/>
        </w:rPr>
        <w:t>ö</w:t>
      </w:r>
      <w:r w:rsidRPr="0036556C">
        <w:rPr>
          <w:sz w:val="22"/>
          <w:szCs w:val="22"/>
        </w:rPr>
        <w:t>telezetts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nek joger</w:t>
      </w:r>
      <w:r w:rsidRPr="0036556C">
        <w:rPr>
          <w:rFonts w:hint="eastAsia"/>
          <w:sz w:val="22"/>
          <w:szCs w:val="22"/>
        </w:rPr>
        <w:t>ő</w:t>
      </w:r>
      <w:r w:rsidRPr="0036556C">
        <w:rPr>
          <w:sz w:val="22"/>
          <w:szCs w:val="22"/>
        </w:rPr>
        <w:t>s b</w:t>
      </w:r>
      <w:r w:rsidRPr="0036556C">
        <w:rPr>
          <w:rFonts w:hint="eastAsia"/>
          <w:sz w:val="22"/>
          <w:szCs w:val="22"/>
        </w:rPr>
        <w:t>í</w:t>
      </w:r>
      <w:r w:rsidRPr="0036556C">
        <w:rPr>
          <w:sz w:val="22"/>
          <w:szCs w:val="22"/>
        </w:rPr>
        <w:t>r</w:t>
      </w:r>
      <w:r w:rsidRPr="0036556C">
        <w:rPr>
          <w:rFonts w:hint="eastAsia"/>
          <w:sz w:val="22"/>
          <w:szCs w:val="22"/>
        </w:rPr>
        <w:t>ó</w:t>
      </w:r>
      <w:r w:rsidRPr="0036556C">
        <w:rPr>
          <w:sz w:val="22"/>
          <w:szCs w:val="22"/>
        </w:rPr>
        <w:t>s</w:t>
      </w:r>
      <w:r w:rsidRPr="0036556C">
        <w:rPr>
          <w:rFonts w:hint="eastAsia"/>
          <w:sz w:val="22"/>
          <w:szCs w:val="22"/>
        </w:rPr>
        <w:t>á</w:t>
      </w:r>
      <w:r w:rsidRPr="0036556C">
        <w:rPr>
          <w:sz w:val="22"/>
          <w:szCs w:val="22"/>
        </w:rPr>
        <w:t>gi hat</w:t>
      </w:r>
      <w:r w:rsidRPr="0036556C">
        <w:rPr>
          <w:rFonts w:hint="eastAsia"/>
          <w:sz w:val="22"/>
          <w:szCs w:val="22"/>
        </w:rPr>
        <w:t>á</w:t>
      </w:r>
      <w:r w:rsidRPr="0036556C">
        <w:rPr>
          <w:sz w:val="22"/>
          <w:szCs w:val="22"/>
        </w:rPr>
        <w:t>rozatban meg</w:t>
      </w:r>
      <w:r w:rsidRPr="0036556C">
        <w:rPr>
          <w:rFonts w:hint="eastAsia"/>
          <w:sz w:val="22"/>
          <w:szCs w:val="22"/>
        </w:rPr>
        <w:t>á</w:t>
      </w:r>
      <w:r w:rsidRPr="0036556C">
        <w:rPr>
          <w:sz w:val="22"/>
          <w:szCs w:val="22"/>
        </w:rPr>
        <w:t>llap</w:t>
      </w:r>
      <w:r w:rsidRPr="0036556C">
        <w:rPr>
          <w:rFonts w:hint="eastAsia"/>
          <w:sz w:val="22"/>
          <w:szCs w:val="22"/>
        </w:rPr>
        <w:t>í</w:t>
      </w:r>
      <w:r w:rsidRPr="0036556C">
        <w:rPr>
          <w:sz w:val="22"/>
          <w:szCs w:val="22"/>
        </w:rPr>
        <w:t>tott megszeg</w:t>
      </w:r>
      <w:r w:rsidRPr="0036556C">
        <w:rPr>
          <w:rFonts w:hint="eastAsia"/>
          <w:sz w:val="22"/>
          <w:szCs w:val="22"/>
        </w:rPr>
        <w:t>é</w:t>
      </w:r>
      <w:r w:rsidRPr="0036556C">
        <w:rPr>
          <w:sz w:val="22"/>
          <w:szCs w:val="22"/>
        </w:rPr>
        <w:t>se eset</w:t>
      </w:r>
      <w:r w:rsidRPr="0036556C">
        <w:rPr>
          <w:rFonts w:hint="eastAsia"/>
          <w:sz w:val="22"/>
          <w:szCs w:val="22"/>
        </w:rPr>
        <w:t>é</w:t>
      </w:r>
      <w:r w:rsidRPr="0036556C">
        <w:rPr>
          <w:sz w:val="22"/>
          <w:szCs w:val="22"/>
        </w:rPr>
        <w:t>n a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sszeg</w:t>
      </w:r>
      <w:r w:rsidRPr="0036556C">
        <w:rPr>
          <w:rFonts w:hint="eastAsia"/>
          <w:sz w:val="22"/>
          <w:szCs w:val="22"/>
        </w:rPr>
        <w:t>é</w:t>
      </w:r>
      <w:r w:rsidRPr="0036556C">
        <w:rPr>
          <w:sz w:val="22"/>
          <w:szCs w:val="22"/>
        </w:rPr>
        <w:t>s t</w:t>
      </w:r>
      <w:r w:rsidRPr="0036556C">
        <w:rPr>
          <w:rFonts w:hint="eastAsia"/>
          <w:sz w:val="22"/>
          <w:szCs w:val="22"/>
        </w:rPr>
        <w:t>é</w:t>
      </w:r>
      <w:r w:rsidRPr="0036556C">
        <w:rPr>
          <w:sz w:val="22"/>
          <w:szCs w:val="22"/>
        </w:rPr>
        <w:t>ny</w:t>
      </w:r>
      <w:r w:rsidRPr="0036556C">
        <w:rPr>
          <w:rFonts w:hint="eastAsia"/>
          <w:sz w:val="22"/>
          <w:szCs w:val="22"/>
        </w:rPr>
        <w:t>é</w:t>
      </w:r>
      <w:r w:rsidRPr="0036556C">
        <w:rPr>
          <w:sz w:val="22"/>
          <w:szCs w:val="22"/>
        </w:rPr>
        <w:t>t, le</w:t>
      </w:r>
      <w:r w:rsidRPr="0036556C">
        <w:rPr>
          <w:rFonts w:hint="eastAsia"/>
          <w:sz w:val="22"/>
          <w:szCs w:val="22"/>
        </w:rPr>
        <w:t>í</w:t>
      </w:r>
      <w:r w:rsidRPr="0036556C">
        <w:rPr>
          <w:sz w:val="22"/>
          <w:szCs w:val="22"/>
        </w:rPr>
        <w:t>r</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t, l</w:t>
      </w:r>
      <w:r w:rsidRPr="0036556C">
        <w:rPr>
          <w:rFonts w:hint="eastAsia"/>
          <w:sz w:val="22"/>
          <w:szCs w:val="22"/>
        </w:rPr>
        <w:t>é</w:t>
      </w:r>
      <w:r w:rsidRPr="0036556C">
        <w:rPr>
          <w:sz w:val="22"/>
          <w:szCs w:val="22"/>
        </w:rPr>
        <w:t>nyeges jellemz</w:t>
      </w:r>
      <w:r w:rsidRPr="0036556C">
        <w:rPr>
          <w:rFonts w:hint="eastAsia"/>
          <w:sz w:val="22"/>
          <w:szCs w:val="22"/>
        </w:rPr>
        <w:t>ő</w:t>
      </w:r>
      <w:r w:rsidRPr="0036556C">
        <w:rPr>
          <w:sz w:val="22"/>
          <w:szCs w:val="22"/>
        </w:rPr>
        <w:t>it, bele</w:t>
      </w:r>
      <w:r w:rsidRPr="0036556C">
        <w:rPr>
          <w:rFonts w:hint="eastAsia"/>
          <w:sz w:val="22"/>
          <w:szCs w:val="22"/>
        </w:rPr>
        <w:t>é</w:t>
      </w:r>
      <w:r w:rsidRPr="0036556C">
        <w:rPr>
          <w:sz w:val="22"/>
          <w:szCs w:val="22"/>
        </w:rPr>
        <w:t>rtve azt is, ha a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sszeg</w:t>
      </w:r>
      <w:r w:rsidRPr="0036556C">
        <w:rPr>
          <w:rFonts w:hint="eastAsia"/>
          <w:sz w:val="22"/>
          <w:szCs w:val="22"/>
        </w:rPr>
        <w:t>é</w:t>
      </w:r>
      <w:r w:rsidRPr="0036556C">
        <w:rPr>
          <w:sz w:val="22"/>
          <w:szCs w:val="22"/>
        </w:rPr>
        <w:t xml:space="preserve">s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felmond</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hoz, vagy k</w:t>
      </w:r>
      <w:r w:rsidRPr="0036556C">
        <w:rPr>
          <w:rFonts w:hint="eastAsia"/>
          <w:sz w:val="22"/>
          <w:szCs w:val="22"/>
        </w:rPr>
        <w:t>á</w:t>
      </w:r>
      <w:r w:rsidRPr="0036556C">
        <w:rPr>
          <w:sz w:val="22"/>
          <w:szCs w:val="22"/>
        </w:rPr>
        <w:t>rt</w:t>
      </w:r>
      <w:r w:rsidRPr="0036556C">
        <w:rPr>
          <w:rFonts w:hint="eastAsia"/>
          <w:sz w:val="22"/>
          <w:szCs w:val="22"/>
        </w:rPr>
        <w:t>é</w:t>
      </w:r>
      <w:r w:rsidRPr="0036556C">
        <w:rPr>
          <w:sz w:val="22"/>
          <w:szCs w:val="22"/>
        </w:rPr>
        <w:t>r</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 k</w:t>
      </w:r>
      <w:r w:rsidRPr="0036556C">
        <w:rPr>
          <w:rFonts w:hint="eastAsia"/>
          <w:sz w:val="22"/>
          <w:szCs w:val="22"/>
        </w:rPr>
        <w:t>ö</w:t>
      </w:r>
      <w:r w:rsidRPr="0036556C">
        <w:rPr>
          <w:sz w:val="22"/>
          <w:szCs w:val="22"/>
        </w:rPr>
        <w:t>vetel</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hez, vagy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alapj</w:t>
      </w:r>
      <w:r w:rsidRPr="0036556C">
        <w:rPr>
          <w:rFonts w:hint="eastAsia"/>
          <w:sz w:val="22"/>
          <w:szCs w:val="22"/>
        </w:rPr>
        <w:t>á</w:t>
      </w:r>
      <w:r w:rsidRPr="0036556C">
        <w:rPr>
          <w:sz w:val="22"/>
          <w:szCs w:val="22"/>
        </w:rPr>
        <w:t>n alkalmazhat</w:t>
      </w:r>
      <w:r w:rsidRPr="0036556C">
        <w:rPr>
          <w:rFonts w:hint="eastAsia"/>
          <w:sz w:val="22"/>
          <w:szCs w:val="22"/>
        </w:rPr>
        <w:t>ó</w:t>
      </w:r>
      <w:r w:rsidRPr="0036556C">
        <w:rPr>
          <w:sz w:val="22"/>
          <w:szCs w:val="22"/>
        </w:rPr>
        <w:t xml:space="preserve"> egy</w:t>
      </w:r>
      <w:r w:rsidRPr="0036556C">
        <w:rPr>
          <w:rFonts w:hint="eastAsia"/>
          <w:sz w:val="22"/>
          <w:szCs w:val="22"/>
        </w:rPr>
        <w:t>é</w:t>
      </w:r>
      <w:r w:rsidRPr="0036556C">
        <w:rPr>
          <w:sz w:val="22"/>
          <w:szCs w:val="22"/>
        </w:rPr>
        <w:t>b szankci</w:t>
      </w:r>
      <w:r w:rsidRPr="0036556C">
        <w:rPr>
          <w:rFonts w:hint="eastAsia"/>
          <w:sz w:val="22"/>
          <w:szCs w:val="22"/>
        </w:rPr>
        <w:t>ó</w:t>
      </w:r>
      <w:r w:rsidRPr="0036556C">
        <w:rPr>
          <w:sz w:val="22"/>
          <w:szCs w:val="22"/>
        </w:rPr>
        <w:t xml:space="preserve"> </w:t>
      </w:r>
      <w:r w:rsidRPr="0036556C">
        <w:rPr>
          <w:rFonts w:hint="eastAsia"/>
          <w:sz w:val="22"/>
          <w:szCs w:val="22"/>
        </w:rPr>
        <w:t>é</w:t>
      </w:r>
      <w:r w:rsidRPr="0036556C">
        <w:rPr>
          <w:sz w:val="22"/>
          <w:szCs w:val="22"/>
        </w:rPr>
        <w:t>rv</w:t>
      </w:r>
      <w:r w:rsidRPr="0036556C">
        <w:rPr>
          <w:rFonts w:hint="eastAsia"/>
          <w:sz w:val="22"/>
          <w:szCs w:val="22"/>
        </w:rPr>
        <w:t>é</w:t>
      </w:r>
      <w:r w:rsidRPr="0036556C">
        <w:rPr>
          <w:sz w:val="22"/>
          <w:szCs w:val="22"/>
        </w:rPr>
        <w:t>nyes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hez vezetett, valamint ha a Megb</w:t>
      </w:r>
      <w:r w:rsidRPr="0036556C">
        <w:rPr>
          <w:rFonts w:hint="eastAsia"/>
          <w:sz w:val="22"/>
          <w:szCs w:val="22"/>
        </w:rPr>
        <w:t>í</w:t>
      </w:r>
      <w:r w:rsidRPr="0036556C">
        <w:rPr>
          <w:sz w:val="22"/>
          <w:szCs w:val="22"/>
        </w:rPr>
        <w:t>zott olyan magatart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val, amely</w:t>
      </w:r>
      <w:r w:rsidRPr="0036556C">
        <w:rPr>
          <w:rFonts w:hint="eastAsia"/>
          <w:sz w:val="22"/>
          <w:szCs w:val="22"/>
        </w:rPr>
        <w:t>é</w:t>
      </w:r>
      <w:r w:rsidRPr="0036556C">
        <w:rPr>
          <w:sz w:val="22"/>
          <w:szCs w:val="22"/>
        </w:rPr>
        <w:t>rt felel</w:t>
      </w:r>
      <w:r w:rsidRPr="0036556C">
        <w:rPr>
          <w:rFonts w:hint="eastAsia"/>
          <w:sz w:val="22"/>
          <w:szCs w:val="22"/>
        </w:rPr>
        <w:t>ő</w:t>
      </w:r>
      <w:r w:rsidRPr="0036556C">
        <w:rPr>
          <w:sz w:val="22"/>
          <w:szCs w:val="22"/>
        </w:rPr>
        <w:t>s, (r</w:t>
      </w:r>
      <w:r w:rsidRPr="0036556C">
        <w:rPr>
          <w:rFonts w:hint="eastAsia"/>
          <w:sz w:val="22"/>
          <w:szCs w:val="22"/>
        </w:rPr>
        <w:t>é</w:t>
      </w:r>
      <w:r w:rsidRPr="0036556C">
        <w:rPr>
          <w:sz w:val="22"/>
          <w:szCs w:val="22"/>
        </w:rPr>
        <w:t>szben vagy eg</w:t>
      </w:r>
      <w:r w:rsidRPr="0036556C">
        <w:rPr>
          <w:rFonts w:hint="eastAsia"/>
          <w:sz w:val="22"/>
          <w:szCs w:val="22"/>
        </w:rPr>
        <w:t>é</w:t>
      </w:r>
      <w:r w:rsidRPr="0036556C">
        <w:rPr>
          <w:sz w:val="22"/>
          <w:szCs w:val="22"/>
        </w:rPr>
        <w:t xml:space="preserve">szben)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lehetetlen</w:t>
      </w:r>
      <w:r w:rsidRPr="0036556C">
        <w:rPr>
          <w:rFonts w:hint="eastAsia"/>
          <w:sz w:val="22"/>
          <w:szCs w:val="22"/>
        </w:rPr>
        <w:t>ü</w:t>
      </w:r>
      <w:r w:rsidRPr="0036556C">
        <w:rPr>
          <w:sz w:val="22"/>
          <w:szCs w:val="22"/>
        </w:rPr>
        <w:t>l</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t okozta. </w:t>
      </w:r>
    </w:p>
    <w:p w:rsidR="004F7427" w:rsidRPr="0036556C" w:rsidRDefault="004F7427" w:rsidP="004F7427">
      <w:pPr>
        <w:widowControl w:val="0"/>
        <w:rPr>
          <w:rFonts w:eastAsia="Calibri"/>
          <w:sz w:val="22"/>
          <w:szCs w:val="22"/>
        </w:rPr>
      </w:pPr>
    </w:p>
    <w:p w:rsidR="004F7427" w:rsidRPr="0036556C" w:rsidRDefault="004F7427" w:rsidP="004F7427">
      <w:pPr>
        <w:widowControl w:val="0"/>
        <w:jc w:val="center"/>
        <w:rPr>
          <w:rFonts w:eastAsia="Calibri"/>
          <w:b/>
          <w:sz w:val="22"/>
          <w:szCs w:val="22"/>
        </w:rPr>
      </w:pPr>
      <w:r w:rsidRPr="0036556C">
        <w:rPr>
          <w:rFonts w:eastAsia="Calibri"/>
          <w:b/>
          <w:sz w:val="22"/>
          <w:szCs w:val="22"/>
        </w:rPr>
        <w:t>9. Egy</w:t>
      </w:r>
      <w:r w:rsidRPr="0036556C">
        <w:rPr>
          <w:rFonts w:eastAsia="Calibri" w:hint="eastAsia"/>
          <w:b/>
          <w:sz w:val="22"/>
          <w:szCs w:val="22"/>
        </w:rPr>
        <w:t>é</w:t>
      </w:r>
      <w:r w:rsidRPr="0036556C">
        <w:rPr>
          <w:rFonts w:eastAsia="Calibri"/>
          <w:b/>
          <w:sz w:val="22"/>
          <w:szCs w:val="22"/>
        </w:rPr>
        <w:t xml:space="preserve">b </w:t>
      </w:r>
      <w:r w:rsidRPr="0036556C">
        <w:rPr>
          <w:b/>
          <w:sz w:val="22"/>
          <w:szCs w:val="22"/>
        </w:rPr>
        <w:t>rendelkez</w:t>
      </w:r>
      <w:r w:rsidRPr="0036556C">
        <w:rPr>
          <w:rFonts w:hint="eastAsia"/>
          <w:b/>
          <w:sz w:val="22"/>
          <w:szCs w:val="22"/>
        </w:rPr>
        <w:t>é</w:t>
      </w:r>
      <w:r w:rsidRPr="0036556C">
        <w:rPr>
          <w:b/>
          <w:sz w:val="22"/>
          <w:szCs w:val="22"/>
        </w:rPr>
        <w:t>sek</w:t>
      </w:r>
    </w:p>
    <w:p w:rsidR="004F7427" w:rsidRPr="0036556C" w:rsidRDefault="004F7427" w:rsidP="004F7427">
      <w:pPr>
        <w:widowControl w:val="0"/>
        <w:autoSpaceDE w:val="0"/>
        <w:autoSpaceDN w:val="0"/>
        <w:jc w:val="both"/>
        <w:rPr>
          <w:rFonts w:eastAsia="Calibri"/>
          <w:sz w:val="22"/>
          <w:szCs w:val="22"/>
        </w:rPr>
      </w:pPr>
    </w:p>
    <w:p w:rsidR="004F7427" w:rsidRPr="0036556C" w:rsidRDefault="004F7427" w:rsidP="004F7427">
      <w:pPr>
        <w:tabs>
          <w:tab w:val="left" w:pos="567"/>
        </w:tabs>
        <w:jc w:val="both"/>
        <w:rPr>
          <w:sz w:val="22"/>
          <w:szCs w:val="22"/>
        </w:rPr>
      </w:pPr>
      <w:r w:rsidRPr="0036556C">
        <w:rPr>
          <w:rFonts w:eastAsia="Calibri"/>
          <w:b/>
          <w:sz w:val="22"/>
          <w:szCs w:val="22"/>
        </w:rPr>
        <w:t>9.1.</w:t>
      </w:r>
      <w:r w:rsidRPr="0036556C">
        <w:rPr>
          <w:rFonts w:eastAsia="Calibri"/>
          <w:b/>
          <w:sz w:val="22"/>
          <w:szCs w:val="22"/>
        </w:rPr>
        <w:tab/>
      </w:r>
      <w:r w:rsidRPr="0036556C">
        <w:rPr>
          <w:sz w:val="22"/>
          <w:szCs w:val="22"/>
        </w:rPr>
        <w:t xml:space="preserve">A </w:t>
      </w:r>
      <w:r w:rsidRPr="0036556C">
        <w:rPr>
          <w:rFonts w:eastAsia="Calibri"/>
          <w:sz w:val="22"/>
          <w:szCs w:val="22"/>
        </w:rPr>
        <w:t>felek</w:t>
      </w:r>
      <w:r w:rsidRPr="0036556C">
        <w:rPr>
          <w:sz w:val="22"/>
          <w:szCs w:val="22"/>
        </w:rPr>
        <w:t xml:space="preserve">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 xml:space="preserve">tik, hogy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szempontj</w:t>
      </w:r>
      <w:r w:rsidRPr="0036556C">
        <w:rPr>
          <w:rFonts w:hint="eastAsia"/>
          <w:sz w:val="22"/>
          <w:szCs w:val="22"/>
        </w:rPr>
        <w:t>á</w:t>
      </w:r>
      <w:r w:rsidRPr="0036556C">
        <w:rPr>
          <w:sz w:val="22"/>
          <w:szCs w:val="22"/>
        </w:rPr>
        <w:t>b</w:t>
      </w:r>
      <w:r w:rsidRPr="0036556C">
        <w:rPr>
          <w:rFonts w:hint="eastAsia"/>
          <w:sz w:val="22"/>
          <w:szCs w:val="22"/>
        </w:rPr>
        <w:t>ó</w:t>
      </w:r>
      <w:r w:rsidRPr="0036556C">
        <w:rPr>
          <w:sz w:val="22"/>
          <w:szCs w:val="22"/>
        </w:rPr>
        <w:t>l szakv</w:t>
      </w:r>
      <w:r w:rsidRPr="0036556C">
        <w:rPr>
          <w:rFonts w:hint="eastAsia"/>
          <w:sz w:val="22"/>
          <w:szCs w:val="22"/>
        </w:rPr>
        <w:t>é</w:t>
      </w:r>
      <w:r w:rsidRPr="0036556C">
        <w:rPr>
          <w:sz w:val="22"/>
          <w:szCs w:val="22"/>
        </w:rPr>
        <w:t>lem</w:t>
      </w:r>
      <w:r w:rsidRPr="0036556C">
        <w:rPr>
          <w:rFonts w:hint="eastAsia"/>
          <w:sz w:val="22"/>
          <w:szCs w:val="22"/>
        </w:rPr>
        <w:t>é</w:t>
      </w:r>
      <w:r w:rsidRPr="0036556C">
        <w:rPr>
          <w:sz w:val="22"/>
          <w:szCs w:val="22"/>
        </w:rPr>
        <w:t>ny kialak</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nak min</w:t>
      </w:r>
      <w:r w:rsidRPr="0036556C">
        <w:rPr>
          <w:rFonts w:hint="eastAsia"/>
          <w:sz w:val="22"/>
          <w:szCs w:val="22"/>
        </w:rPr>
        <w:t>ő</w:t>
      </w:r>
      <w:r w:rsidRPr="0036556C">
        <w:rPr>
          <w:sz w:val="22"/>
          <w:szCs w:val="22"/>
        </w:rPr>
        <w:t>s</w:t>
      </w:r>
      <w:r w:rsidRPr="0036556C">
        <w:rPr>
          <w:rFonts w:hint="eastAsia"/>
          <w:sz w:val="22"/>
          <w:szCs w:val="22"/>
        </w:rPr>
        <w:t>ü</w:t>
      </w:r>
      <w:r w:rsidRPr="0036556C">
        <w:rPr>
          <w:sz w:val="22"/>
          <w:szCs w:val="22"/>
        </w:rPr>
        <w:t>l valamennyi, a 3.2. pontban szerepl</w:t>
      </w:r>
      <w:r w:rsidRPr="0036556C">
        <w:rPr>
          <w:rFonts w:hint="eastAsia"/>
          <w:sz w:val="22"/>
          <w:szCs w:val="22"/>
        </w:rPr>
        <w:t>ő</w:t>
      </w:r>
      <w:r w:rsidRPr="0036556C">
        <w:rPr>
          <w:sz w:val="22"/>
          <w:szCs w:val="22"/>
        </w:rPr>
        <w:t xml:space="preserve"> olyan feladat, amelyet a Megb</w:t>
      </w:r>
      <w:r w:rsidRPr="0036556C">
        <w:rPr>
          <w:rFonts w:hint="eastAsia"/>
          <w:sz w:val="22"/>
          <w:szCs w:val="22"/>
        </w:rPr>
        <w:t>í</w:t>
      </w:r>
      <w:r w:rsidRPr="0036556C">
        <w:rPr>
          <w:sz w:val="22"/>
          <w:szCs w:val="22"/>
        </w:rPr>
        <w:t xml:space="preserve">zottnak kell majd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alapj</w:t>
      </w:r>
      <w:r w:rsidRPr="0036556C">
        <w:rPr>
          <w:rFonts w:hint="eastAsia"/>
          <w:sz w:val="22"/>
          <w:szCs w:val="22"/>
        </w:rPr>
        <w:t>á</w:t>
      </w:r>
      <w:r w:rsidRPr="0036556C">
        <w:rPr>
          <w:sz w:val="22"/>
          <w:szCs w:val="22"/>
        </w:rPr>
        <w:t>n ell</w:t>
      </w:r>
      <w:r w:rsidRPr="0036556C">
        <w:rPr>
          <w:rFonts w:hint="eastAsia"/>
          <w:sz w:val="22"/>
          <w:szCs w:val="22"/>
        </w:rPr>
        <w:t>á</w:t>
      </w:r>
      <w:r w:rsidRPr="0036556C">
        <w:rPr>
          <w:sz w:val="22"/>
          <w:szCs w:val="22"/>
        </w:rPr>
        <w:t xml:space="preserve">tnia. </w:t>
      </w:r>
    </w:p>
    <w:p w:rsidR="004F7427" w:rsidRPr="0036556C" w:rsidRDefault="004F7427" w:rsidP="004F7427">
      <w:pPr>
        <w:widowControl w:val="0"/>
        <w:autoSpaceDE w:val="0"/>
        <w:autoSpaceDN w:val="0"/>
        <w:jc w:val="both"/>
        <w:rPr>
          <w:sz w:val="22"/>
          <w:szCs w:val="22"/>
        </w:rPr>
      </w:pPr>
    </w:p>
    <w:p w:rsidR="004F7427" w:rsidRPr="00B00C82" w:rsidRDefault="004F7427" w:rsidP="004F7427">
      <w:pPr>
        <w:widowControl w:val="0"/>
        <w:tabs>
          <w:tab w:val="left" w:pos="426"/>
        </w:tabs>
        <w:autoSpaceDE w:val="0"/>
        <w:autoSpaceDN w:val="0"/>
        <w:jc w:val="both"/>
        <w:rPr>
          <w:b/>
          <w:i/>
          <w:sz w:val="22"/>
          <w:szCs w:val="22"/>
        </w:rPr>
      </w:pPr>
      <w:r w:rsidRPr="0036556C">
        <w:rPr>
          <w:b/>
          <w:sz w:val="22"/>
          <w:szCs w:val="22"/>
        </w:rPr>
        <w:t>9.2.</w:t>
      </w:r>
      <w:r w:rsidRPr="0036556C">
        <w:rPr>
          <w:b/>
          <w:sz w:val="22"/>
          <w:szCs w:val="22"/>
        </w:rPr>
        <w:tab/>
      </w:r>
      <w:r w:rsidRPr="0036556C">
        <w:rPr>
          <w:sz w:val="22"/>
          <w:szCs w:val="22"/>
        </w:rPr>
        <w:t>A Megb</w:t>
      </w:r>
      <w:r w:rsidRPr="0036556C">
        <w:rPr>
          <w:rFonts w:hint="eastAsia"/>
          <w:sz w:val="22"/>
          <w:szCs w:val="22"/>
        </w:rPr>
        <w:t>í</w:t>
      </w:r>
      <w:r w:rsidRPr="0036556C">
        <w:rPr>
          <w:sz w:val="22"/>
          <w:szCs w:val="22"/>
        </w:rPr>
        <w:t xml:space="preserve">zott kijelenti, hogy </w:t>
      </w:r>
      <w:r w:rsidR="00BC181F">
        <w:rPr>
          <w:sz w:val="22"/>
          <w:szCs w:val="22"/>
          <w:shd w:val="clear" w:color="auto" w:fill="FFFFFF"/>
          <w:lang w:eastAsia="en-GB"/>
        </w:rPr>
        <w:t xml:space="preserve">rendelkezik </w:t>
      </w:r>
      <w:proofErr w:type="spellStart"/>
      <w:r w:rsidR="00BC181F">
        <w:rPr>
          <w:sz w:val="22"/>
          <w:szCs w:val="22"/>
          <w:shd w:val="clear" w:color="auto" w:fill="FFFFFF"/>
          <w:lang w:eastAsia="en-GB"/>
        </w:rPr>
        <w:t>felelőségbiztosítással</w:t>
      </w:r>
      <w:proofErr w:type="spellEnd"/>
      <w:r w:rsidR="00BC181F">
        <w:rPr>
          <w:sz w:val="22"/>
          <w:szCs w:val="22"/>
          <w:shd w:val="clear" w:color="auto" w:fill="FFFFFF"/>
          <w:lang w:eastAsia="en-GB"/>
        </w:rPr>
        <w:t xml:space="preserve">, és a </w:t>
      </w:r>
      <w:r w:rsidR="003053D0">
        <w:rPr>
          <w:sz w:val="22"/>
          <w:szCs w:val="22"/>
          <w:shd w:val="clear" w:color="auto" w:fill="FFFFFF"/>
          <w:lang w:eastAsia="en-GB"/>
        </w:rPr>
        <w:t>keret</w:t>
      </w:r>
      <w:r w:rsidR="00BC181F">
        <w:rPr>
          <w:sz w:val="22"/>
          <w:szCs w:val="22"/>
          <w:shd w:val="clear" w:color="auto" w:fill="FFFFFF"/>
          <w:lang w:eastAsia="en-GB"/>
        </w:rPr>
        <w:t xml:space="preserve">szerződés teljesítése alatt fenntartja a biztosítási szerződését. </w:t>
      </w:r>
    </w:p>
    <w:p w:rsidR="004F7427" w:rsidRPr="00B00C82" w:rsidRDefault="004F7427" w:rsidP="004F7427">
      <w:pPr>
        <w:widowControl w:val="0"/>
        <w:autoSpaceDE w:val="0"/>
        <w:autoSpaceDN w:val="0"/>
        <w:jc w:val="both"/>
        <w:rPr>
          <w:i/>
          <w:sz w:val="22"/>
          <w:szCs w:val="22"/>
        </w:rPr>
      </w:pPr>
    </w:p>
    <w:p w:rsidR="004F7427" w:rsidRDefault="004F7427" w:rsidP="004F7427">
      <w:pPr>
        <w:jc w:val="both"/>
        <w:rPr>
          <w:sz w:val="22"/>
          <w:szCs w:val="22"/>
        </w:rPr>
      </w:pPr>
      <w:r w:rsidRPr="0036556C">
        <w:rPr>
          <w:b/>
          <w:sz w:val="22"/>
          <w:szCs w:val="22"/>
        </w:rPr>
        <w:t>9.3.</w:t>
      </w:r>
      <w:r w:rsidRPr="0036556C">
        <w:rPr>
          <w:b/>
          <w:sz w:val="22"/>
          <w:szCs w:val="22"/>
        </w:rPr>
        <w:tab/>
      </w:r>
      <w:r w:rsidRPr="0036556C">
        <w:rPr>
          <w:sz w:val="22"/>
          <w:szCs w:val="22"/>
        </w:rPr>
        <w:t>A felek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 xml:space="preserve">tik, hogy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w:t>
      </w:r>
      <w:r w:rsidRPr="0036556C">
        <w:rPr>
          <w:rFonts w:hint="eastAsia"/>
          <w:sz w:val="22"/>
          <w:szCs w:val="22"/>
        </w:rPr>
        <w:t>í</w:t>
      </w:r>
      <w:r w:rsidRPr="0036556C">
        <w:rPr>
          <w:sz w:val="22"/>
          <w:szCs w:val="22"/>
        </w:rPr>
        <w:t>pus</w:t>
      </w:r>
      <w:r w:rsidRPr="0036556C">
        <w:rPr>
          <w:rFonts w:hint="eastAsia"/>
          <w:sz w:val="22"/>
          <w:szCs w:val="22"/>
        </w:rPr>
        <w:t>á</w:t>
      </w:r>
      <w:r w:rsidRPr="0036556C">
        <w:rPr>
          <w:sz w:val="22"/>
          <w:szCs w:val="22"/>
        </w:rPr>
        <w:t>t, t</w:t>
      </w:r>
      <w:r w:rsidRPr="0036556C">
        <w:rPr>
          <w:rFonts w:hint="eastAsia"/>
          <w:sz w:val="22"/>
          <w:szCs w:val="22"/>
        </w:rPr>
        <w:t>á</w:t>
      </w:r>
      <w:r w:rsidRPr="0036556C">
        <w:rPr>
          <w:sz w:val="22"/>
          <w:szCs w:val="22"/>
        </w:rPr>
        <w:t>rgy</w:t>
      </w:r>
      <w:r w:rsidRPr="0036556C">
        <w:rPr>
          <w:rFonts w:hint="eastAsia"/>
          <w:sz w:val="22"/>
          <w:szCs w:val="22"/>
        </w:rPr>
        <w:t>á</w:t>
      </w:r>
      <w:r w:rsidRPr="0036556C">
        <w:rPr>
          <w:sz w:val="22"/>
          <w:szCs w:val="22"/>
        </w:rPr>
        <w:t>t, a felek nev</w:t>
      </w:r>
      <w:r w:rsidRPr="0036556C">
        <w:rPr>
          <w:rFonts w:hint="eastAsia"/>
          <w:sz w:val="22"/>
          <w:szCs w:val="22"/>
        </w:rPr>
        <w:t>é</w:t>
      </w:r>
      <w:r w:rsidRPr="0036556C">
        <w:rPr>
          <w:sz w:val="22"/>
          <w:szCs w:val="22"/>
        </w:rPr>
        <w:t xml:space="preserve">t,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 xml:space="preserve">s </w:t>
      </w:r>
      <w:r w:rsidRPr="0036556C">
        <w:rPr>
          <w:rFonts w:hint="eastAsia"/>
          <w:sz w:val="22"/>
          <w:szCs w:val="22"/>
        </w:rPr>
        <w:t>é</w:t>
      </w:r>
      <w:r w:rsidRPr="0036556C">
        <w:rPr>
          <w:sz w:val="22"/>
          <w:szCs w:val="22"/>
        </w:rPr>
        <w:t>rt</w:t>
      </w:r>
      <w:r w:rsidRPr="0036556C">
        <w:rPr>
          <w:rFonts w:hint="eastAsia"/>
          <w:sz w:val="22"/>
          <w:szCs w:val="22"/>
        </w:rPr>
        <w:t>é</w:t>
      </w:r>
      <w:r w:rsidRPr="0036556C">
        <w:rPr>
          <w:sz w:val="22"/>
          <w:szCs w:val="22"/>
        </w:rPr>
        <w:t>k</w:t>
      </w:r>
      <w:r w:rsidRPr="0036556C">
        <w:rPr>
          <w:rFonts w:hint="eastAsia"/>
          <w:sz w:val="22"/>
          <w:szCs w:val="22"/>
        </w:rPr>
        <w:t>é</w:t>
      </w:r>
      <w:r w:rsidRPr="0036556C">
        <w:rPr>
          <w:sz w:val="22"/>
          <w:szCs w:val="22"/>
        </w:rPr>
        <w:t>t, id</w:t>
      </w:r>
      <w:r w:rsidRPr="0036556C">
        <w:rPr>
          <w:rFonts w:hint="eastAsia"/>
          <w:sz w:val="22"/>
          <w:szCs w:val="22"/>
        </w:rPr>
        <w:t>ő</w:t>
      </w:r>
      <w:r w:rsidRPr="0036556C">
        <w:rPr>
          <w:sz w:val="22"/>
          <w:szCs w:val="22"/>
        </w:rPr>
        <w:t>tartam</w:t>
      </w:r>
      <w:r w:rsidRPr="0036556C">
        <w:rPr>
          <w:rFonts w:hint="eastAsia"/>
          <w:sz w:val="22"/>
          <w:szCs w:val="22"/>
        </w:rPr>
        <w:t>á</w:t>
      </w:r>
      <w:r w:rsidRPr="0036556C">
        <w:rPr>
          <w:sz w:val="22"/>
          <w:szCs w:val="22"/>
        </w:rPr>
        <w:t>t, valamint ezen adatok v</w:t>
      </w:r>
      <w:r w:rsidRPr="0036556C">
        <w:rPr>
          <w:rFonts w:hint="eastAsia"/>
          <w:sz w:val="22"/>
          <w:szCs w:val="22"/>
        </w:rPr>
        <w:t>á</w:t>
      </w:r>
      <w:r w:rsidRPr="0036556C">
        <w:rPr>
          <w:sz w:val="22"/>
          <w:szCs w:val="22"/>
        </w:rPr>
        <w:t>ltoz</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 xml:space="preserve">t a </w:t>
      </w:r>
      <w:r w:rsidRPr="0036556C">
        <w:rPr>
          <w:iCs/>
          <w:sz w:val="22"/>
          <w:szCs w:val="22"/>
        </w:rPr>
        <w:t>Megb</w:t>
      </w:r>
      <w:r w:rsidRPr="0036556C">
        <w:rPr>
          <w:rFonts w:hint="eastAsia"/>
          <w:iCs/>
          <w:sz w:val="22"/>
          <w:szCs w:val="22"/>
        </w:rPr>
        <w:t>í</w:t>
      </w:r>
      <w:r w:rsidRPr="0036556C">
        <w:rPr>
          <w:iCs/>
          <w:sz w:val="22"/>
          <w:szCs w:val="22"/>
        </w:rPr>
        <w:t>z</w:t>
      </w:r>
      <w:r w:rsidRPr="0036556C">
        <w:rPr>
          <w:rFonts w:hint="eastAsia"/>
          <w:iCs/>
          <w:sz w:val="22"/>
          <w:szCs w:val="22"/>
        </w:rPr>
        <w:t>ó</w:t>
      </w:r>
      <w:r w:rsidRPr="0036556C">
        <w:rPr>
          <w:sz w:val="22"/>
          <w:szCs w:val="22"/>
        </w:rPr>
        <w:t xml:space="preserve"> hivatalos lapj</w:t>
      </w:r>
      <w:r w:rsidRPr="0036556C">
        <w:rPr>
          <w:rFonts w:hint="eastAsia"/>
          <w:sz w:val="22"/>
          <w:szCs w:val="22"/>
        </w:rPr>
        <w:t>á</w:t>
      </w:r>
      <w:r w:rsidRPr="0036556C">
        <w:rPr>
          <w:sz w:val="22"/>
          <w:szCs w:val="22"/>
        </w:rPr>
        <w:t>ban vagy honlapj</w:t>
      </w:r>
      <w:r w:rsidRPr="0036556C">
        <w:rPr>
          <w:rFonts w:hint="eastAsia"/>
          <w:sz w:val="22"/>
          <w:szCs w:val="22"/>
        </w:rPr>
        <w:t>á</w:t>
      </w:r>
      <w:r w:rsidRPr="0036556C">
        <w:rPr>
          <w:sz w:val="22"/>
          <w:szCs w:val="22"/>
        </w:rPr>
        <w:t>n k</w:t>
      </w:r>
      <w:r w:rsidRPr="0036556C">
        <w:rPr>
          <w:rFonts w:hint="eastAsia"/>
          <w:sz w:val="22"/>
          <w:szCs w:val="22"/>
        </w:rPr>
        <w:t>ö</w:t>
      </w:r>
      <w:r w:rsidRPr="0036556C">
        <w:rPr>
          <w:sz w:val="22"/>
          <w:szCs w:val="22"/>
        </w:rPr>
        <w:t>zz</w:t>
      </w:r>
      <w:r w:rsidRPr="0036556C">
        <w:rPr>
          <w:rFonts w:hint="eastAsia"/>
          <w:sz w:val="22"/>
          <w:szCs w:val="22"/>
        </w:rPr>
        <w:t>é</w:t>
      </w:r>
      <w:r w:rsidRPr="0036556C">
        <w:rPr>
          <w:sz w:val="22"/>
          <w:szCs w:val="22"/>
        </w:rPr>
        <w:t xml:space="preserve">teheti, a Kbt. 43. </w:t>
      </w:r>
      <w:r w:rsidRPr="0036556C">
        <w:rPr>
          <w:rFonts w:hint="eastAsia"/>
          <w:sz w:val="22"/>
          <w:szCs w:val="22"/>
        </w:rPr>
        <w:t>§</w:t>
      </w:r>
      <w:proofErr w:type="spellStart"/>
      <w:r w:rsidRPr="0036556C">
        <w:rPr>
          <w:sz w:val="22"/>
          <w:szCs w:val="22"/>
        </w:rPr>
        <w:t>-a</w:t>
      </w:r>
      <w:proofErr w:type="spellEnd"/>
      <w:r w:rsidRPr="0036556C">
        <w:rPr>
          <w:sz w:val="22"/>
          <w:szCs w:val="22"/>
        </w:rPr>
        <w:t xml:space="preserve"> alapj</w:t>
      </w:r>
      <w:r w:rsidRPr="0036556C">
        <w:rPr>
          <w:rFonts w:hint="eastAsia"/>
          <w:sz w:val="22"/>
          <w:szCs w:val="22"/>
        </w:rPr>
        <w:t>á</w:t>
      </w:r>
      <w:r w:rsidRPr="0036556C">
        <w:rPr>
          <w:sz w:val="22"/>
          <w:szCs w:val="22"/>
        </w:rPr>
        <w:t xml:space="preserve">n pedig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vel kapcsolatos adatokat k</w:t>
      </w:r>
      <w:r w:rsidRPr="0036556C">
        <w:rPr>
          <w:rFonts w:hint="eastAsia"/>
          <w:sz w:val="22"/>
          <w:szCs w:val="22"/>
        </w:rPr>
        <w:t>ö</w:t>
      </w:r>
      <w:r w:rsidRPr="0036556C">
        <w:rPr>
          <w:sz w:val="22"/>
          <w:szCs w:val="22"/>
        </w:rPr>
        <w:t>teles k</w:t>
      </w:r>
      <w:r w:rsidRPr="0036556C">
        <w:rPr>
          <w:rFonts w:hint="eastAsia"/>
          <w:sz w:val="22"/>
          <w:szCs w:val="22"/>
        </w:rPr>
        <w:t>ö</w:t>
      </w:r>
      <w:r w:rsidRPr="0036556C">
        <w:rPr>
          <w:sz w:val="22"/>
          <w:szCs w:val="22"/>
        </w:rPr>
        <w:t>zz</w:t>
      </w:r>
      <w:r w:rsidRPr="0036556C">
        <w:rPr>
          <w:rFonts w:hint="eastAsia"/>
          <w:sz w:val="22"/>
          <w:szCs w:val="22"/>
        </w:rPr>
        <w:t>é</w:t>
      </w:r>
      <w:r w:rsidRPr="0036556C">
        <w:rPr>
          <w:sz w:val="22"/>
          <w:szCs w:val="22"/>
        </w:rPr>
        <w:t>tenni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Hat</w:t>
      </w:r>
      <w:r w:rsidRPr="0036556C">
        <w:rPr>
          <w:rFonts w:hint="eastAsia"/>
          <w:sz w:val="22"/>
          <w:szCs w:val="22"/>
        </w:rPr>
        <w:t>ó</w:t>
      </w:r>
      <w:r w:rsidRPr="0036556C">
        <w:rPr>
          <w:sz w:val="22"/>
          <w:szCs w:val="22"/>
        </w:rPr>
        <w:t>s</w:t>
      </w:r>
      <w:r w:rsidRPr="0036556C">
        <w:rPr>
          <w:rFonts w:hint="eastAsia"/>
          <w:sz w:val="22"/>
          <w:szCs w:val="22"/>
        </w:rPr>
        <w:t>á</w:t>
      </w:r>
      <w:r w:rsidRPr="0036556C">
        <w:rPr>
          <w:sz w:val="22"/>
          <w:szCs w:val="22"/>
        </w:rPr>
        <w:t xml:space="preserve">g </w:t>
      </w:r>
      <w:r w:rsidRPr="0036556C">
        <w:rPr>
          <w:rFonts w:hint="eastAsia"/>
          <w:sz w:val="22"/>
          <w:szCs w:val="22"/>
        </w:rPr>
        <w:t>á</w:t>
      </w:r>
      <w:r w:rsidRPr="0036556C">
        <w:rPr>
          <w:sz w:val="22"/>
          <w:szCs w:val="22"/>
        </w:rPr>
        <w:t>ltal m</w:t>
      </w:r>
      <w:r w:rsidRPr="0036556C">
        <w:rPr>
          <w:rFonts w:hint="eastAsia"/>
          <w:sz w:val="22"/>
          <w:szCs w:val="22"/>
        </w:rPr>
        <w:t>ű</w:t>
      </w:r>
      <w:r w:rsidRPr="0036556C">
        <w:rPr>
          <w:sz w:val="22"/>
          <w:szCs w:val="22"/>
        </w:rPr>
        <w:t>k</w:t>
      </w:r>
      <w:r w:rsidRPr="0036556C">
        <w:rPr>
          <w:rFonts w:hint="eastAsia"/>
          <w:sz w:val="22"/>
          <w:szCs w:val="22"/>
        </w:rPr>
        <w:t>ö</w:t>
      </w:r>
      <w:r w:rsidRPr="0036556C">
        <w:rPr>
          <w:sz w:val="22"/>
          <w:szCs w:val="22"/>
        </w:rPr>
        <w:t>dtetett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Adatb</w:t>
      </w:r>
      <w:r w:rsidRPr="0036556C">
        <w:rPr>
          <w:rFonts w:hint="eastAsia"/>
          <w:sz w:val="22"/>
          <w:szCs w:val="22"/>
        </w:rPr>
        <w:t>á</w:t>
      </w:r>
      <w:r w:rsidRPr="0036556C">
        <w:rPr>
          <w:sz w:val="22"/>
          <w:szCs w:val="22"/>
        </w:rPr>
        <w:t>zisban.</w:t>
      </w:r>
    </w:p>
    <w:p w:rsidR="00A0687E" w:rsidRPr="0036556C" w:rsidRDefault="00A0687E" w:rsidP="004F7427">
      <w:pPr>
        <w:jc w:val="both"/>
        <w:rPr>
          <w:sz w:val="22"/>
          <w:szCs w:val="22"/>
        </w:rPr>
      </w:pPr>
    </w:p>
    <w:p w:rsidR="004F7427" w:rsidRPr="0036556C" w:rsidRDefault="004F7427" w:rsidP="004F7427">
      <w:pPr>
        <w:widowControl w:val="0"/>
        <w:jc w:val="both"/>
        <w:outlineLvl w:val="0"/>
        <w:rPr>
          <w:b/>
          <w:sz w:val="22"/>
          <w:szCs w:val="22"/>
        </w:rPr>
      </w:pPr>
      <w:r w:rsidRPr="0036556C">
        <w:rPr>
          <w:b/>
          <w:sz w:val="22"/>
          <w:szCs w:val="22"/>
        </w:rPr>
        <w:t xml:space="preserve">9.4. </w:t>
      </w:r>
      <w:r w:rsidRPr="0036556C">
        <w:rPr>
          <w:sz w:val="22"/>
          <w:szCs w:val="22"/>
        </w:rPr>
        <w:t>A felek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tik tov</w:t>
      </w:r>
      <w:r w:rsidRPr="0036556C">
        <w:rPr>
          <w:rFonts w:hint="eastAsia"/>
          <w:sz w:val="22"/>
          <w:szCs w:val="22"/>
        </w:rPr>
        <w:t>á</w:t>
      </w:r>
      <w:r w:rsidRPr="0036556C">
        <w:rPr>
          <w:sz w:val="22"/>
          <w:szCs w:val="22"/>
        </w:rPr>
        <w:t>bb</w:t>
      </w:r>
      <w:r w:rsidRPr="0036556C">
        <w:rPr>
          <w:rFonts w:hint="eastAsia"/>
          <w:sz w:val="22"/>
          <w:szCs w:val="22"/>
        </w:rPr>
        <w:t>á</w:t>
      </w:r>
      <w:r w:rsidRPr="0036556C">
        <w:rPr>
          <w:sz w:val="22"/>
          <w:szCs w:val="22"/>
        </w:rPr>
        <w:t xml:space="preserve">, hogy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 xml:space="preserve">ssel </w:t>
      </w:r>
      <w:r w:rsidRPr="0036556C">
        <w:rPr>
          <w:rFonts w:hint="eastAsia"/>
          <w:sz w:val="22"/>
          <w:szCs w:val="22"/>
        </w:rPr>
        <w:t>ö</w:t>
      </w:r>
      <w:r w:rsidRPr="0036556C">
        <w:rPr>
          <w:sz w:val="22"/>
          <w:szCs w:val="22"/>
        </w:rPr>
        <w:t>sszef</w:t>
      </w:r>
      <w:r w:rsidRPr="0036556C">
        <w:rPr>
          <w:rFonts w:hint="eastAsia"/>
          <w:sz w:val="22"/>
          <w:szCs w:val="22"/>
        </w:rPr>
        <w:t>ü</w:t>
      </w:r>
      <w:r w:rsidRPr="0036556C">
        <w:rPr>
          <w:sz w:val="22"/>
          <w:szCs w:val="22"/>
        </w:rPr>
        <w:t>gg</w:t>
      </w:r>
      <w:r w:rsidRPr="0036556C">
        <w:rPr>
          <w:rFonts w:hint="eastAsia"/>
          <w:sz w:val="22"/>
          <w:szCs w:val="22"/>
        </w:rPr>
        <w:t>ő</w:t>
      </w:r>
      <w:r w:rsidRPr="0036556C">
        <w:rPr>
          <w:sz w:val="22"/>
          <w:szCs w:val="22"/>
        </w:rPr>
        <w:t xml:space="preserve"> adatok nem min</w:t>
      </w:r>
      <w:r w:rsidRPr="0036556C">
        <w:rPr>
          <w:rFonts w:hint="eastAsia"/>
          <w:sz w:val="22"/>
          <w:szCs w:val="22"/>
        </w:rPr>
        <w:t>ő</w:t>
      </w:r>
      <w:r w:rsidRPr="0036556C">
        <w:rPr>
          <w:sz w:val="22"/>
          <w:szCs w:val="22"/>
        </w:rPr>
        <w:t>s</w:t>
      </w:r>
      <w:r w:rsidRPr="0036556C">
        <w:rPr>
          <w:rFonts w:hint="eastAsia"/>
          <w:sz w:val="22"/>
          <w:szCs w:val="22"/>
        </w:rPr>
        <w:t>ü</w:t>
      </w:r>
      <w:r w:rsidRPr="0036556C">
        <w:rPr>
          <w:sz w:val="22"/>
          <w:szCs w:val="22"/>
        </w:rPr>
        <w:t xml:space="preserve">lnek </w:t>
      </w:r>
      <w:r w:rsidRPr="0036556C">
        <w:rPr>
          <w:rFonts w:hint="eastAsia"/>
          <w:sz w:val="22"/>
          <w:szCs w:val="22"/>
        </w:rPr>
        <w:t>ü</w:t>
      </w:r>
      <w:r w:rsidRPr="0036556C">
        <w:rPr>
          <w:sz w:val="22"/>
          <w:szCs w:val="22"/>
        </w:rPr>
        <w:t>zleti titoknak, azok nem tarthat</w:t>
      </w:r>
      <w:r w:rsidRPr="0036556C">
        <w:rPr>
          <w:rFonts w:hint="eastAsia"/>
          <w:sz w:val="22"/>
          <w:szCs w:val="22"/>
        </w:rPr>
        <w:t>ó</w:t>
      </w:r>
      <w:r w:rsidRPr="0036556C">
        <w:rPr>
          <w:sz w:val="22"/>
          <w:szCs w:val="22"/>
        </w:rPr>
        <w:t xml:space="preserve">ak vissza </w:t>
      </w:r>
      <w:r w:rsidRPr="0036556C">
        <w:rPr>
          <w:rFonts w:hint="eastAsia"/>
          <w:sz w:val="22"/>
          <w:szCs w:val="22"/>
        </w:rPr>
        <w:t>ü</w:t>
      </w:r>
      <w:r w:rsidRPr="0036556C">
        <w:rPr>
          <w:sz w:val="22"/>
          <w:szCs w:val="22"/>
        </w:rPr>
        <w:t>zleti titokra hivatkoz</w:t>
      </w:r>
      <w:r w:rsidRPr="0036556C">
        <w:rPr>
          <w:rFonts w:hint="eastAsia"/>
          <w:sz w:val="22"/>
          <w:szCs w:val="22"/>
        </w:rPr>
        <w:t>á</w:t>
      </w:r>
      <w:r w:rsidRPr="0036556C">
        <w:rPr>
          <w:sz w:val="22"/>
          <w:szCs w:val="22"/>
        </w:rPr>
        <w:t>ssal, amennyiben azok megismer</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t vagy nyilv</w:t>
      </w:r>
      <w:r w:rsidRPr="0036556C">
        <w:rPr>
          <w:rFonts w:hint="eastAsia"/>
          <w:sz w:val="22"/>
          <w:szCs w:val="22"/>
        </w:rPr>
        <w:t>á</w:t>
      </w:r>
      <w:r w:rsidRPr="0036556C">
        <w:rPr>
          <w:sz w:val="22"/>
          <w:szCs w:val="22"/>
        </w:rPr>
        <w:t>noss</w:t>
      </w:r>
      <w:r w:rsidRPr="0036556C">
        <w:rPr>
          <w:rFonts w:hint="eastAsia"/>
          <w:sz w:val="22"/>
          <w:szCs w:val="22"/>
        </w:rPr>
        <w:t>á</w:t>
      </w:r>
      <w:r w:rsidRPr="0036556C">
        <w:rPr>
          <w:sz w:val="22"/>
          <w:szCs w:val="22"/>
        </w:rPr>
        <w:t>gra hozatal</w:t>
      </w:r>
      <w:r w:rsidRPr="0036556C">
        <w:rPr>
          <w:rFonts w:hint="eastAsia"/>
          <w:sz w:val="22"/>
          <w:szCs w:val="22"/>
        </w:rPr>
        <w:t>á</w:t>
      </w:r>
      <w:r w:rsidRPr="0036556C">
        <w:rPr>
          <w:sz w:val="22"/>
          <w:szCs w:val="22"/>
        </w:rPr>
        <w:t>t t</w:t>
      </w:r>
      <w:r w:rsidRPr="0036556C">
        <w:rPr>
          <w:rFonts w:hint="eastAsia"/>
          <w:sz w:val="22"/>
          <w:szCs w:val="22"/>
        </w:rPr>
        <w:t>ö</w:t>
      </w:r>
      <w:r w:rsidRPr="0036556C">
        <w:rPr>
          <w:sz w:val="22"/>
          <w:szCs w:val="22"/>
        </w:rPr>
        <w:t>rv</w:t>
      </w:r>
      <w:r w:rsidRPr="0036556C">
        <w:rPr>
          <w:rFonts w:hint="eastAsia"/>
          <w:sz w:val="22"/>
          <w:szCs w:val="22"/>
        </w:rPr>
        <w:t>é</w:t>
      </w:r>
      <w:r w:rsidRPr="0036556C">
        <w:rPr>
          <w:sz w:val="22"/>
          <w:szCs w:val="22"/>
        </w:rPr>
        <w:t>ny k</w:t>
      </w:r>
      <w:r w:rsidRPr="0036556C">
        <w:rPr>
          <w:rFonts w:hint="eastAsia"/>
          <w:sz w:val="22"/>
          <w:szCs w:val="22"/>
        </w:rPr>
        <w:t>ö</w:t>
      </w:r>
      <w:r w:rsidRPr="0036556C">
        <w:rPr>
          <w:sz w:val="22"/>
          <w:szCs w:val="22"/>
        </w:rPr>
        <w:t>z</w:t>
      </w:r>
      <w:r w:rsidRPr="0036556C">
        <w:rPr>
          <w:rFonts w:hint="eastAsia"/>
          <w:sz w:val="22"/>
          <w:szCs w:val="22"/>
        </w:rPr>
        <w:t>é</w:t>
      </w:r>
      <w:r w:rsidRPr="0036556C">
        <w:rPr>
          <w:sz w:val="22"/>
          <w:szCs w:val="22"/>
        </w:rPr>
        <w:t>rdekb</w:t>
      </w:r>
      <w:r w:rsidRPr="0036556C">
        <w:rPr>
          <w:rFonts w:hint="eastAsia"/>
          <w:sz w:val="22"/>
          <w:szCs w:val="22"/>
        </w:rPr>
        <w:t>ő</w:t>
      </w:r>
      <w:r w:rsidRPr="0036556C">
        <w:rPr>
          <w:sz w:val="22"/>
          <w:szCs w:val="22"/>
        </w:rPr>
        <w:t>l elrendeli.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azonban nem hozhatja nyilv</w:t>
      </w:r>
      <w:r w:rsidRPr="0036556C">
        <w:rPr>
          <w:rFonts w:hint="eastAsia"/>
          <w:sz w:val="22"/>
          <w:szCs w:val="22"/>
        </w:rPr>
        <w:t>á</w:t>
      </w:r>
      <w:r w:rsidRPr="0036556C">
        <w:rPr>
          <w:sz w:val="22"/>
          <w:szCs w:val="22"/>
        </w:rPr>
        <w:t>noss</w:t>
      </w:r>
      <w:r w:rsidRPr="0036556C">
        <w:rPr>
          <w:rFonts w:hint="eastAsia"/>
          <w:sz w:val="22"/>
          <w:szCs w:val="22"/>
        </w:rPr>
        <w:t>á</w:t>
      </w:r>
      <w:r w:rsidRPr="0036556C">
        <w:rPr>
          <w:sz w:val="22"/>
          <w:szCs w:val="22"/>
        </w:rPr>
        <w:t xml:space="preserve">gra azokat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 xml:space="preserve">ssel </w:t>
      </w:r>
      <w:r w:rsidRPr="0036556C">
        <w:rPr>
          <w:rFonts w:hint="eastAsia"/>
          <w:sz w:val="22"/>
          <w:szCs w:val="22"/>
        </w:rPr>
        <w:t>ö</w:t>
      </w:r>
      <w:r w:rsidRPr="0036556C">
        <w:rPr>
          <w:sz w:val="22"/>
          <w:szCs w:val="22"/>
        </w:rPr>
        <w:t>sszef</w:t>
      </w:r>
      <w:r w:rsidRPr="0036556C">
        <w:rPr>
          <w:rFonts w:hint="eastAsia"/>
          <w:sz w:val="22"/>
          <w:szCs w:val="22"/>
        </w:rPr>
        <w:t>ü</w:t>
      </w:r>
      <w:r w:rsidRPr="0036556C">
        <w:rPr>
          <w:sz w:val="22"/>
          <w:szCs w:val="22"/>
        </w:rPr>
        <w:t>gg</w:t>
      </w:r>
      <w:r w:rsidRPr="0036556C">
        <w:rPr>
          <w:rFonts w:hint="eastAsia"/>
          <w:sz w:val="22"/>
          <w:szCs w:val="22"/>
        </w:rPr>
        <w:t>ő</w:t>
      </w:r>
      <w:r w:rsidRPr="0036556C">
        <w:rPr>
          <w:sz w:val="22"/>
          <w:szCs w:val="22"/>
        </w:rPr>
        <w:t xml:space="preserve"> adatokat, amelyeknek megismer</w:t>
      </w:r>
      <w:r w:rsidRPr="0036556C">
        <w:rPr>
          <w:rFonts w:hint="eastAsia"/>
          <w:sz w:val="22"/>
          <w:szCs w:val="22"/>
        </w:rPr>
        <w:t>é</w:t>
      </w:r>
      <w:r w:rsidRPr="0036556C">
        <w:rPr>
          <w:sz w:val="22"/>
          <w:szCs w:val="22"/>
        </w:rPr>
        <w:t>se a Megb</w:t>
      </w:r>
      <w:r w:rsidRPr="0036556C">
        <w:rPr>
          <w:rFonts w:hint="eastAsia"/>
          <w:sz w:val="22"/>
          <w:szCs w:val="22"/>
        </w:rPr>
        <w:t>í</w:t>
      </w:r>
      <w:r w:rsidRPr="0036556C">
        <w:rPr>
          <w:sz w:val="22"/>
          <w:szCs w:val="22"/>
        </w:rPr>
        <w:t xml:space="preserve">zott </w:t>
      </w:r>
      <w:r w:rsidRPr="0036556C">
        <w:rPr>
          <w:rFonts w:hint="eastAsia"/>
          <w:sz w:val="22"/>
          <w:szCs w:val="22"/>
        </w:rPr>
        <w:t>ü</w:t>
      </w:r>
      <w:r w:rsidRPr="0036556C">
        <w:rPr>
          <w:sz w:val="22"/>
          <w:szCs w:val="22"/>
        </w:rPr>
        <w:t>zleti tev</w:t>
      </w:r>
      <w:r w:rsidRPr="0036556C">
        <w:rPr>
          <w:rFonts w:hint="eastAsia"/>
          <w:sz w:val="22"/>
          <w:szCs w:val="22"/>
        </w:rPr>
        <w:t>é</w:t>
      </w:r>
      <w:r w:rsidRPr="0036556C">
        <w:rPr>
          <w:sz w:val="22"/>
          <w:szCs w:val="22"/>
        </w:rPr>
        <w:t>kenys</w:t>
      </w:r>
      <w:r w:rsidRPr="0036556C">
        <w:rPr>
          <w:rFonts w:hint="eastAsia"/>
          <w:sz w:val="22"/>
          <w:szCs w:val="22"/>
        </w:rPr>
        <w:t>é</w:t>
      </w:r>
      <w:r w:rsidRPr="0036556C">
        <w:rPr>
          <w:sz w:val="22"/>
          <w:szCs w:val="22"/>
        </w:rPr>
        <w:t>ge v</w:t>
      </w:r>
      <w:r w:rsidRPr="0036556C">
        <w:rPr>
          <w:rFonts w:hint="eastAsia"/>
          <w:sz w:val="22"/>
          <w:szCs w:val="22"/>
        </w:rPr>
        <w:t>é</w:t>
      </w:r>
      <w:r w:rsidRPr="0036556C">
        <w:rPr>
          <w:sz w:val="22"/>
          <w:szCs w:val="22"/>
        </w:rPr>
        <w:t>gz</w:t>
      </w:r>
      <w:r w:rsidRPr="0036556C">
        <w:rPr>
          <w:rFonts w:hint="eastAsia"/>
          <w:sz w:val="22"/>
          <w:szCs w:val="22"/>
        </w:rPr>
        <w:t>é</w:t>
      </w:r>
      <w:r w:rsidRPr="0036556C">
        <w:rPr>
          <w:sz w:val="22"/>
          <w:szCs w:val="22"/>
        </w:rPr>
        <w:t>se szempontj</w:t>
      </w:r>
      <w:r w:rsidRPr="0036556C">
        <w:rPr>
          <w:rFonts w:hint="eastAsia"/>
          <w:sz w:val="22"/>
          <w:szCs w:val="22"/>
        </w:rPr>
        <w:t>á</w:t>
      </w:r>
      <w:r w:rsidRPr="0036556C">
        <w:rPr>
          <w:sz w:val="22"/>
          <w:szCs w:val="22"/>
        </w:rPr>
        <w:t>b</w:t>
      </w:r>
      <w:r w:rsidRPr="0036556C">
        <w:rPr>
          <w:rFonts w:hint="eastAsia"/>
          <w:sz w:val="22"/>
          <w:szCs w:val="22"/>
        </w:rPr>
        <w:t>ó</w:t>
      </w:r>
      <w:r w:rsidRPr="0036556C">
        <w:rPr>
          <w:sz w:val="22"/>
          <w:szCs w:val="22"/>
        </w:rPr>
        <w:t>l ar</w:t>
      </w:r>
      <w:r w:rsidRPr="0036556C">
        <w:rPr>
          <w:rFonts w:hint="eastAsia"/>
          <w:sz w:val="22"/>
          <w:szCs w:val="22"/>
        </w:rPr>
        <w:t>á</w:t>
      </w:r>
      <w:r w:rsidRPr="0036556C">
        <w:rPr>
          <w:sz w:val="22"/>
          <w:szCs w:val="22"/>
        </w:rPr>
        <w:t>nytalan s</w:t>
      </w:r>
      <w:r w:rsidRPr="0036556C">
        <w:rPr>
          <w:rFonts w:hint="eastAsia"/>
          <w:sz w:val="22"/>
          <w:szCs w:val="22"/>
        </w:rPr>
        <w:t>é</w:t>
      </w:r>
      <w:r w:rsidRPr="0036556C">
        <w:rPr>
          <w:sz w:val="22"/>
          <w:szCs w:val="22"/>
        </w:rPr>
        <w:t xml:space="preserve">relmet okozna - </w:t>
      </w:r>
      <w:r w:rsidRPr="0036556C">
        <w:rPr>
          <w:rFonts w:hint="eastAsia"/>
          <w:sz w:val="22"/>
          <w:szCs w:val="22"/>
        </w:rPr>
        <w:t>í</w:t>
      </w:r>
      <w:r w:rsidRPr="0036556C">
        <w:rPr>
          <w:sz w:val="22"/>
          <w:szCs w:val="22"/>
        </w:rPr>
        <w:t>gy k</w:t>
      </w:r>
      <w:r w:rsidRPr="0036556C">
        <w:rPr>
          <w:rFonts w:hint="eastAsia"/>
          <w:sz w:val="22"/>
          <w:szCs w:val="22"/>
        </w:rPr>
        <w:t>ü</w:t>
      </w:r>
      <w:r w:rsidRPr="0036556C">
        <w:rPr>
          <w:sz w:val="22"/>
          <w:szCs w:val="22"/>
        </w:rPr>
        <w:t>l</w:t>
      </w:r>
      <w:r w:rsidRPr="0036556C">
        <w:rPr>
          <w:rFonts w:hint="eastAsia"/>
          <w:sz w:val="22"/>
          <w:szCs w:val="22"/>
        </w:rPr>
        <w:t>ö</w:t>
      </w:r>
      <w:r w:rsidRPr="0036556C">
        <w:rPr>
          <w:sz w:val="22"/>
          <w:szCs w:val="22"/>
        </w:rPr>
        <w:t>n</w:t>
      </w:r>
      <w:r w:rsidRPr="0036556C">
        <w:rPr>
          <w:rFonts w:hint="eastAsia"/>
          <w:sz w:val="22"/>
          <w:szCs w:val="22"/>
        </w:rPr>
        <w:t>ö</w:t>
      </w:r>
      <w:r w:rsidRPr="0036556C">
        <w:rPr>
          <w:sz w:val="22"/>
          <w:szCs w:val="22"/>
        </w:rPr>
        <w:t>sen technol</w:t>
      </w:r>
      <w:r w:rsidRPr="0036556C">
        <w:rPr>
          <w:rFonts w:hint="eastAsia"/>
          <w:sz w:val="22"/>
          <w:szCs w:val="22"/>
        </w:rPr>
        <w:t>ó</w:t>
      </w:r>
      <w:r w:rsidRPr="0036556C">
        <w:rPr>
          <w:sz w:val="22"/>
          <w:szCs w:val="22"/>
        </w:rPr>
        <w:t>giai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sra, m</w:t>
      </w:r>
      <w:r w:rsidRPr="0036556C">
        <w:rPr>
          <w:rFonts w:hint="eastAsia"/>
          <w:sz w:val="22"/>
          <w:szCs w:val="22"/>
        </w:rPr>
        <w:t>ű</w:t>
      </w:r>
      <w:r w:rsidRPr="0036556C">
        <w:rPr>
          <w:sz w:val="22"/>
          <w:szCs w:val="22"/>
        </w:rPr>
        <w:t>szaki megold</w:t>
      </w:r>
      <w:r w:rsidRPr="0036556C">
        <w:rPr>
          <w:rFonts w:hint="eastAsia"/>
          <w:sz w:val="22"/>
          <w:szCs w:val="22"/>
        </w:rPr>
        <w:t>á</w:t>
      </w:r>
      <w:r w:rsidRPr="0036556C">
        <w:rPr>
          <w:sz w:val="22"/>
          <w:szCs w:val="22"/>
        </w:rPr>
        <w:t>sra, know-how-ra vonatkoz</w:t>
      </w:r>
      <w:r w:rsidRPr="0036556C">
        <w:rPr>
          <w:rFonts w:hint="eastAsia"/>
          <w:sz w:val="22"/>
          <w:szCs w:val="22"/>
        </w:rPr>
        <w:t>ó</w:t>
      </w:r>
      <w:r w:rsidRPr="0036556C">
        <w:rPr>
          <w:sz w:val="22"/>
          <w:szCs w:val="22"/>
        </w:rPr>
        <w:t xml:space="preserve"> adatokat - </w:t>
      </w:r>
      <w:r w:rsidRPr="0036556C">
        <w:rPr>
          <w:rFonts w:hint="eastAsia"/>
          <w:sz w:val="22"/>
          <w:szCs w:val="22"/>
        </w:rPr>
        <w:t>é</w:t>
      </w:r>
      <w:r w:rsidRPr="0036556C">
        <w:rPr>
          <w:sz w:val="22"/>
          <w:szCs w:val="22"/>
        </w:rPr>
        <w:t>s amelyek nyilv</w:t>
      </w:r>
      <w:r w:rsidRPr="0036556C">
        <w:rPr>
          <w:rFonts w:hint="eastAsia"/>
          <w:sz w:val="22"/>
          <w:szCs w:val="22"/>
        </w:rPr>
        <w:t>á</w:t>
      </w:r>
      <w:r w:rsidRPr="0036556C">
        <w:rPr>
          <w:sz w:val="22"/>
          <w:szCs w:val="22"/>
        </w:rPr>
        <w:t>noss</w:t>
      </w:r>
      <w:r w:rsidRPr="0036556C">
        <w:rPr>
          <w:rFonts w:hint="eastAsia"/>
          <w:sz w:val="22"/>
          <w:szCs w:val="22"/>
        </w:rPr>
        <w:t>á</w:t>
      </w:r>
      <w:r w:rsidRPr="0036556C">
        <w:rPr>
          <w:sz w:val="22"/>
          <w:szCs w:val="22"/>
        </w:rPr>
        <w:t>gra hozatal</w:t>
      </w:r>
      <w:r w:rsidRPr="0036556C">
        <w:rPr>
          <w:rFonts w:hint="eastAsia"/>
          <w:sz w:val="22"/>
          <w:szCs w:val="22"/>
        </w:rPr>
        <w:t>á</w:t>
      </w:r>
      <w:r w:rsidRPr="0036556C">
        <w:rPr>
          <w:sz w:val="22"/>
          <w:szCs w:val="22"/>
        </w:rPr>
        <w:t xml:space="preserve">t a </w:t>
      </w:r>
      <w:r w:rsidRPr="0036556C">
        <w:rPr>
          <w:iCs/>
          <w:sz w:val="22"/>
          <w:szCs w:val="22"/>
        </w:rPr>
        <w:t>Megb</w:t>
      </w:r>
      <w:r w:rsidRPr="0036556C">
        <w:rPr>
          <w:rFonts w:hint="eastAsia"/>
          <w:iCs/>
          <w:sz w:val="22"/>
          <w:szCs w:val="22"/>
        </w:rPr>
        <w:t>í</w:t>
      </w:r>
      <w:r w:rsidRPr="0036556C">
        <w:rPr>
          <w:iCs/>
          <w:sz w:val="22"/>
          <w:szCs w:val="22"/>
        </w:rPr>
        <w:t xml:space="preserve">zott </w:t>
      </w:r>
      <w:r w:rsidRPr="0036556C">
        <w:rPr>
          <w:sz w:val="22"/>
          <w:szCs w:val="22"/>
        </w:rPr>
        <w:t>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sban beny</w:t>
      </w:r>
      <w:r w:rsidRPr="0036556C">
        <w:rPr>
          <w:rFonts w:hint="eastAsia"/>
          <w:sz w:val="22"/>
          <w:szCs w:val="22"/>
        </w:rPr>
        <w:t>ú</w:t>
      </w:r>
      <w:r w:rsidRPr="0036556C">
        <w:rPr>
          <w:sz w:val="22"/>
          <w:szCs w:val="22"/>
        </w:rPr>
        <w:t>jtott aj</w:t>
      </w:r>
      <w:r w:rsidRPr="0036556C">
        <w:rPr>
          <w:rFonts w:hint="eastAsia"/>
          <w:sz w:val="22"/>
          <w:szCs w:val="22"/>
        </w:rPr>
        <w:t>á</w:t>
      </w:r>
      <w:r w:rsidRPr="0036556C">
        <w:rPr>
          <w:sz w:val="22"/>
          <w:szCs w:val="22"/>
        </w:rPr>
        <w:t>nlat</w:t>
      </w:r>
      <w:r w:rsidRPr="0036556C">
        <w:rPr>
          <w:rFonts w:hint="eastAsia"/>
          <w:sz w:val="22"/>
          <w:szCs w:val="22"/>
        </w:rPr>
        <w:t>á</w:t>
      </w:r>
      <w:r w:rsidRPr="0036556C">
        <w:rPr>
          <w:sz w:val="22"/>
          <w:szCs w:val="22"/>
        </w:rPr>
        <w:t xml:space="preserve">ban kifejezetten </w:t>
      </w:r>
      <w:r w:rsidRPr="0036556C">
        <w:rPr>
          <w:rFonts w:hint="eastAsia"/>
          <w:sz w:val="22"/>
          <w:szCs w:val="22"/>
        </w:rPr>
        <w:t>é</w:t>
      </w:r>
      <w:r w:rsidRPr="0036556C">
        <w:rPr>
          <w:sz w:val="22"/>
          <w:szCs w:val="22"/>
        </w:rPr>
        <w:t>s elk</w:t>
      </w:r>
      <w:r w:rsidRPr="0036556C">
        <w:rPr>
          <w:rFonts w:hint="eastAsia"/>
          <w:sz w:val="22"/>
          <w:szCs w:val="22"/>
        </w:rPr>
        <w:t>ü</w:t>
      </w:r>
      <w:r w:rsidRPr="0036556C">
        <w:rPr>
          <w:sz w:val="22"/>
          <w:szCs w:val="22"/>
        </w:rPr>
        <w:t>l</w:t>
      </w:r>
      <w:r w:rsidRPr="0036556C">
        <w:rPr>
          <w:rFonts w:hint="eastAsia"/>
          <w:sz w:val="22"/>
          <w:szCs w:val="22"/>
        </w:rPr>
        <w:t>ö</w:t>
      </w:r>
      <w:r w:rsidRPr="0036556C">
        <w:rPr>
          <w:sz w:val="22"/>
          <w:szCs w:val="22"/>
        </w:rPr>
        <w:t>n</w:t>
      </w:r>
      <w:r w:rsidRPr="0036556C">
        <w:rPr>
          <w:rFonts w:hint="eastAsia"/>
          <w:sz w:val="22"/>
          <w:szCs w:val="22"/>
        </w:rPr>
        <w:t>í</w:t>
      </w:r>
      <w:r w:rsidRPr="0036556C">
        <w:rPr>
          <w:sz w:val="22"/>
          <w:szCs w:val="22"/>
        </w:rPr>
        <w:t>tett m</w:t>
      </w:r>
      <w:r w:rsidRPr="0036556C">
        <w:rPr>
          <w:rFonts w:hint="eastAsia"/>
          <w:sz w:val="22"/>
          <w:szCs w:val="22"/>
        </w:rPr>
        <w:t>ó</w:t>
      </w:r>
      <w:r w:rsidRPr="0036556C">
        <w:rPr>
          <w:sz w:val="22"/>
          <w:szCs w:val="22"/>
        </w:rPr>
        <w:t>don (mell</w:t>
      </w:r>
      <w:r w:rsidRPr="0036556C">
        <w:rPr>
          <w:rFonts w:hint="eastAsia"/>
          <w:sz w:val="22"/>
          <w:szCs w:val="22"/>
        </w:rPr>
        <w:t>é</w:t>
      </w:r>
      <w:r w:rsidRPr="0036556C">
        <w:rPr>
          <w:sz w:val="22"/>
          <w:szCs w:val="22"/>
        </w:rPr>
        <w:t>kletben) megtiltotta. A Megb</w:t>
      </w:r>
      <w:r w:rsidRPr="0036556C">
        <w:rPr>
          <w:rFonts w:hint="eastAsia"/>
          <w:sz w:val="22"/>
          <w:szCs w:val="22"/>
        </w:rPr>
        <w:t>í</w:t>
      </w:r>
      <w:r w:rsidRPr="0036556C">
        <w:rPr>
          <w:sz w:val="22"/>
          <w:szCs w:val="22"/>
        </w:rPr>
        <w:t>zott tudom</w:t>
      </w:r>
      <w:r w:rsidRPr="0036556C">
        <w:rPr>
          <w:rFonts w:hint="eastAsia"/>
          <w:sz w:val="22"/>
          <w:szCs w:val="22"/>
        </w:rPr>
        <w:t>á</w:t>
      </w:r>
      <w:r w:rsidRPr="0036556C">
        <w:rPr>
          <w:sz w:val="22"/>
          <w:szCs w:val="22"/>
        </w:rPr>
        <w:t>sul veszi, hogy a fenti tilalom nem vonatkozhat a 9.3. pont szerinti k</w:t>
      </w:r>
      <w:r w:rsidRPr="0036556C">
        <w:rPr>
          <w:rFonts w:hint="eastAsia"/>
          <w:sz w:val="22"/>
          <w:szCs w:val="22"/>
        </w:rPr>
        <w:t>ö</w:t>
      </w:r>
      <w:r w:rsidRPr="0036556C">
        <w:rPr>
          <w:sz w:val="22"/>
          <w:szCs w:val="22"/>
        </w:rPr>
        <w:t>zz</w:t>
      </w:r>
      <w:r w:rsidRPr="0036556C">
        <w:rPr>
          <w:rFonts w:hint="eastAsia"/>
          <w:sz w:val="22"/>
          <w:szCs w:val="22"/>
        </w:rPr>
        <w:t>é</w:t>
      </w:r>
      <w:r w:rsidRPr="0036556C">
        <w:rPr>
          <w:sz w:val="22"/>
          <w:szCs w:val="22"/>
        </w:rPr>
        <w:t>t</w:t>
      </w:r>
      <w:r w:rsidRPr="0036556C">
        <w:rPr>
          <w:rFonts w:hint="eastAsia"/>
          <w:sz w:val="22"/>
          <w:szCs w:val="22"/>
        </w:rPr>
        <w:t>é</w:t>
      </w:r>
      <w:r w:rsidRPr="0036556C">
        <w:rPr>
          <w:sz w:val="22"/>
          <w:szCs w:val="22"/>
        </w:rPr>
        <w:t>tel k</w:t>
      </w:r>
      <w:r w:rsidRPr="0036556C">
        <w:rPr>
          <w:rFonts w:hint="eastAsia"/>
          <w:sz w:val="22"/>
          <w:szCs w:val="22"/>
        </w:rPr>
        <w:t>ö</w:t>
      </w:r>
      <w:r w:rsidRPr="0036556C">
        <w:rPr>
          <w:sz w:val="22"/>
          <w:szCs w:val="22"/>
        </w:rPr>
        <w:t>r</w:t>
      </w:r>
      <w:r w:rsidRPr="0036556C">
        <w:rPr>
          <w:rFonts w:hint="eastAsia"/>
          <w:sz w:val="22"/>
          <w:szCs w:val="22"/>
        </w:rPr>
        <w:t>é</w:t>
      </w:r>
      <w:r w:rsidRPr="0036556C">
        <w:rPr>
          <w:sz w:val="22"/>
          <w:szCs w:val="22"/>
        </w:rPr>
        <w:t>be es</w:t>
      </w:r>
      <w:r w:rsidRPr="0036556C">
        <w:rPr>
          <w:rFonts w:hint="eastAsia"/>
          <w:sz w:val="22"/>
          <w:szCs w:val="22"/>
        </w:rPr>
        <w:t>ő</w:t>
      </w:r>
      <w:r w:rsidRPr="0036556C">
        <w:rPr>
          <w:sz w:val="22"/>
          <w:szCs w:val="22"/>
        </w:rPr>
        <w:t xml:space="preserve"> vagy olyan adatokra, amelyek a Megb</w:t>
      </w:r>
      <w:r w:rsidRPr="0036556C">
        <w:rPr>
          <w:rFonts w:hint="eastAsia"/>
          <w:sz w:val="22"/>
          <w:szCs w:val="22"/>
        </w:rPr>
        <w:t>í</w:t>
      </w:r>
      <w:r w:rsidRPr="0036556C">
        <w:rPr>
          <w:sz w:val="22"/>
          <w:szCs w:val="22"/>
        </w:rPr>
        <w:t>zott nev</w:t>
      </w:r>
      <w:r w:rsidRPr="0036556C">
        <w:rPr>
          <w:rFonts w:hint="eastAsia"/>
          <w:sz w:val="22"/>
          <w:szCs w:val="22"/>
        </w:rPr>
        <w:t>é</w:t>
      </w:r>
      <w:r w:rsidRPr="0036556C">
        <w:rPr>
          <w:sz w:val="22"/>
          <w:szCs w:val="22"/>
        </w:rPr>
        <w:t>re, sz</w:t>
      </w:r>
      <w:r w:rsidRPr="0036556C">
        <w:rPr>
          <w:rFonts w:hint="eastAsia"/>
          <w:sz w:val="22"/>
          <w:szCs w:val="22"/>
        </w:rPr>
        <w:t>é</w:t>
      </w:r>
      <w:r w:rsidRPr="0036556C">
        <w:rPr>
          <w:sz w:val="22"/>
          <w:szCs w:val="22"/>
        </w:rPr>
        <w:t>khely</w:t>
      </w:r>
      <w:r w:rsidRPr="0036556C">
        <w:rPr>
          <w:rFonts w:hint="eastAsia"/>
          <w:sz w:val="22"/>
          <w:szCs w:val="22"/>
        </w:rPr>
        <w:t>é</w:t>
      </w:r>
      <w:r w:rsidRPr="0036556C">
        <w:rPr>
          <w:sz w:val="22"/>
          <w:szCs w:val="22"/>
        </w:rPr>
        <w:t xml:space="preserve">re, az </w:t>
      </w:r>
      <w:r w:rsidRPr="0036556C">
        <w:rPr>
          <w:rFonts w:hint="eastAsia"/>
          <w:sz w:val="22"/>
          <w:szCs w:val="22"/>
        </w:rPr>
        <w:t>á</w:t>
      </w:r>
      <w:r w:rsidRPr="0036556C">
        <w:rPr>
          <w:sz w:val="22"/>
          <w:szCs w:val="22"/>
        </w:rPr>
        <w:t>ltala k</w:t>
      </w:r>
      <w:r w:rsidRPr="0036556C">
        <w:rPr>
          <w:rFonts w:hint="eastAsia"/>
          <w:sz w:val="22"/>
          <w:szCs w:val="22"/>
        </w:rPr>
        <w:t>é</w:t>
      </w:r>
      <w:r w:rsidRPr="0036556C">
        <w:rPr>
          <w:sz w:val="22"/>
          <w:szCs w:val="22"/>
        </w:rPr>
        <w:t>rt ellenszolg</w:t>
      </w:r>
      <w:r w:rsidRPr="0036556C">
        <w:rPr>
          <w:rFonts w:hint="eastAsia"/>
          <w:sz w:val="22"/>
          <w:szCs w:val="22"/>
        </w:rPr>
        <w:t>á</w:t>
      </w:r>
      <w:r w:rsidRPr="0036556C">
        <w:rPr>
          <w:sz w:val="22"/>
          <w:szCs w:val="22"/>
        </w:rPr>
        <w:t>ltat</w:t>
      </w:r>
      <w:r w:rsidRPr="0036556C">
        <w:rPr>
          <w:rFonts w:hint="eastAsia"/>
          <w:sz w:val="22"/>
          <w:szCs w:val="22"/>
        </w:rPr>
        <w:t>á</w:t>
      </w:r>
      <w:r w:rsidRPr="0036556C">
        <w:rPr>
          <w:sz w:val="22"/>
          <w:szCs w:val="22"/>
        </w:rPr>
        <w:t>s m</w:t>
      </w:r>
      <w:r w:rsidRPr="0036556C">
        <w:rPr>
          <w:rFonts w:hint="eastAsia"/>
          <w:sz w:val="22"/>
          <w:szCs w:val="22"/>
        </w:rPr>
        <w:t>é</w:t>
      </w:r>
      <w:r w:rsidRPr="0036556C">
        <w:rPr>
          <w:sz w:val="22"/>
          <w:szCs w:val="22"/>
        </w:rPr>
        <w:t>rt</w:t>
      </w:r>
      <w:r w:rsidRPr="0036556C">
        <w:rPr>
          <w:rFonts w:hint="eastAsia"/>
          <w:sz w:val="22"/>
          <w:szCs w:val="22"/>
        </w:rPr>
        <w:t>é</w:t>
      </w:r>
      <w:r w:rsidRPr="0036556C">
        <w:rPr>
          <w:sz w:val="22"/>
          <w:szCs w:val="22"/>
        </w:rPr>
        <w:t>k</w:t>
      </w:r>
      <w:r w:rsidRPr="0036556C">
        <w:rPr>
          <w:rFonts w:hint="eastAsia"/>
          <w:sz w:val="22"/>
          <w:szCs w:val="22"/>
        </w:rPr>
        <w:t>é</w:t>
      </w:r>
      <w:r w:rsidRPr="0036556C">
        <w:rPr>
          <w:sz w:val="22"/>
          <w:szCs w:val="22"/>
        </w:rPr>
        <w:t>re, a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 hat</w:t>
      </w:r>
      <w:r w:rsidRPr="0036556C">
        <w:rPr>
          <w:rFonts w:hint="eastAsia"/>
          <w:sz w:val="22"/>
          <w:szCs w:val="22"/>
        </w:rPr>
        <w:t>á</w:t>
      </w:r>
      <w:r w:rsidRPr="0036556C">
        <w:rPr>
          <w:sz w:val="22"/>
          <w:szCs w:val="22"/>
        </w:rPr>
        <w:t>ridej</w:t>
      </w:r>
      <w:r w:rsidRPr="0036556C">
        <w:rPr>
          <w:rFonts w:hint="eastAsia"/>
          <w:sz w:val="22"/>
          <w:szCs w:val="22"/>
        </w:rPr>
        <w:t>é</w:t>
      </w:r>
      <w:r w:rsidRPr="0036556C">
        <w:rPr>
          <w:sz w:val="22"/>
          <w:szCs w:val="22"/>
        </w:rPr>
        <w:t>re vonatkoznak, vagy 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 xml:space="preserve">sban az </w:t>
      </w:r>
      <w:r w:rsidRPr="0036556C">
        <w:rPr>
          <w:rFonts w:hint="eastAsia"/>
          <w:sz w:val="22"/>
          <w:szCs w:val="22"/>
        </w:rPr>
        <w:t>é</w:t>
      </w:r>
      <w:r w:rsidRPr="0036556C">
        <w:rPr>
          <w:sz w:val="22"/>
          <w:szCs w:val="22"/>
        </w:rPr>
        <w:t>rt</w:t>
      </w:r>
      <w:r w:rsidRPr="0036556C">
        <w:rPr>
          <w:rFonts w:hint="eastAsia"/>
          <w:sz w:val="22"/>
          <w:szCs w:val="22"/>
        </w:rPr>
        <w:t>é</w:t>
      </w:r>
      <w:r w:rsidRPr="0036556C">
        <w:rPr>
          <w:sz w:val="22"/>
          <w:szCs w:val="22"/>
        </w:rPr>
        <w:t>kel</w:t>
      </w:r>
      <w:r w:rsidRPr="0036556C">
        <w:rPr>
          <w:rFonts w:hint="eastAsia"/>
          <w:sz w:val="22"/>
          <w:szCs w:val="22"/>
        </w:rPr>
        <w:t>é</w:t>
      </w:r>
      <w:r w:rsidRPr="0036556C">
        <w:rPr>
          <w:sz w:val="22"/>
          <w:szCs w:val="22"/>
        </w:rPr>
        <w:t>sn</w:t>
      </w:r>
      <w:r w:rsidRPr="0036556C">
        <w:rPr>
          <w:rFonts w:hint="eastAsia"/>
          <w:sz w:val="22"/>
          <w:szCs w:val="22"/>
        </w:rPr>
        <w:t>é</w:t>
      </w:r>
      <w:r w:rsidRPr="0036556C">
        <w:rPr>
          <w:sz w:val="22"/>
          <w:szCs w:val="22"/>
        </w:rPr>
        <w:t>l szerepet j</w:t>
      </w:r>
      <w:r w:rsidRPr="0036556C">
        <w:rPr>
          <w:rFonts w:hint="eastAsia"/>
          <w:sz w:val="22"/>
          <w:szCs w:val="22"/>
        </w:rPr>
        <w:t>á</w:t>
      </w:r>
      <w:r w:rsidRPr="0036556C">
        <w:rPr>
          <w:sz w:val="22"/>
          <w:szCs w:val="22"/>
        </w:rPr>
        <w:t>tszanak.</w:t>
      </w:r>
    </w:p>
    <w:p w:rsidR="004F7427" w:rsidRPr="0036556C" w:rsidRDefault="004F7427" w:rsidP="004F7427">
      <w:pPr>
        <w:widowControl w:val="0"/>
        <w:jc w:val="both"/>
        <w:rPr>
          <w:sz w:val="22"/>
          <w:szCs w:val="22"/>
        </w:rPr>
      </w:pPr>
    </w:p>
    <w:p w:rsidR="004F7427" w:rsidRPr="0036556C" w:rsidRDefault="004F7427" w:rsidP="004F7427">
      <w:pPr>
        <w:widowControl w:val="0"/>
        <w:jc w:val="both"/>
        <w:outlineLvl w:val="0"/>
        <w:rPr>
          <w:b/>
          <w:sz w:val="22"/>
          <w:szCs w:val="22"/>
        </w:rPr>
      </w:pPr>
      <w:r w:rsidRPr="0036556C">
        <w:rPr>
          <w:b/>
          <w:sz w:val="22"/>
          <w:szCs w:val="22"/>
        </w:rPr>
        <w:t>9.5.</w:t>
      </w:r>
      <w:r w:rsidRPr="0036556C">
        <w:rPr>
          <w:sz w:val="22"/>
          <w:szCs w:val="22"/>
        </w:rPr>
        <w:tab/>
        <w:t>A Megb</w:t>
      </w:r>
      <w:r w:rsidRPr="0036556C">
        <w:rPr>
          <w:rFonts w:hint="eastAsia"/>
          <w:sz w:val="22"/>
          <w:szCs w:val="22"/>
        </w:rPr>
        <w:t>í</w:t>
      </w:r>
      <w:r w:rsidRPr="0036556C">
        <w:rPr>
          <w:sz w:val="22"/>
          <w:szCs w:val="22"/>
        </w:rPr>
        <w:t>zott nem tan</w:t>
      </w:r>
      <w:r w:rsidRPr="0036556C">
        <w:rPr>
          <w:rFonts w:hint="eastAsia"/>
          <w:sz w:val="22"/>
          <w:szCs w:val="22"/>
        </w:rPr>
        <w:t>ú</w:t>
      </w:r>
      <w:r w:rsidRPr="0036556C">
        <w:rPr>
          <w:sz w:val="22"/>
          <w:szCs w:val="22"/>
        </w:rPr>
        <w:t>s</w:t>
      </w:r>
      <w:r w:rsidRPr="0036556C">
        <w:rPr>
          <w:rFonts w:hint="eastAsia"/>
          <w:sz w:val="22"/>
          <w:szCs w:val="22"/>
        </w:rPr>
        <w:t>í</w:t>
      </w:r>
      <w:r w:rsidRPr="0036556C">
        <w:rPr>
          <w:sz w:val="22"/>
          <w:szCs w:val="22"/>
        </w:rPr>
        <w:t>that olyan magatart</w:t>
      </w:r>
      <w:r w:rsidRPr="0036556C">
        <w:rPr>
          <w:rFonts w:hint="eastAsia"/>
          <w:sz w:val="22"/>
          <w:szCs w:val="22"/>
        </w:rPr>
        <w:t>á</w:t>
      </w:r>
      <w:r w:rsidRPr="0036556C">
        <w:rPr>
          <w:sz w:val="22"/>
          <w:szCs w:val="22"/>
        </w:rPr>
        <w:t>st, amellyel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p</w:t>
      </w:r>
      <w:r w:rsidRPr="0036556C">
        <w:rPr>
          <w:rFonts w:hint="eastAsia"/>
          <w:sz w:val="22"/>
          <w:szCs w:val="22"/>
        </w:rPr>
        <w:t>é</w:t>
      </w:r>
      <w:r w:rsidRPr="0036556C">
        <w:rPr>
          <w:sz w:val="22"/>
          <w:szCs w:val="22"/>
        </w:rPr>
        <w:t>nz</w:t>
      </w:r>
      <w:r w:rsidRPr="0036556C">
        <w:rPr>
          <w:rFonts w:hint="eastAsia"/>
          <w:sz w:val="22"/>
          <w:szCs w:val="22"/>
        </w:rPr>
        <w:t>ü</w:t>
      </w:r>
      <w:r w:rsidRPr="0036556C">
        <w:rPr>
          <w:sz w:val="22"/>
          <w:szCs w:val="22"/>
        </w:rPr>
        <w:t>gyi gazdas</w:t>
      </w:r>
      <w:r w:rsidRPr="0036556C">
        <w:rPr>
          <w:rFonts w:hint="eastAsia"/>
          <w:sz w:val="22"/>
          <w:szCs w:val="22"/>
        </w:rPr>
        <w:t>á</w:t>
      </w:r>
      <w:r w:rsidRPr="0036556C">
        <w:rPr>
          <w:sz w:val="22"/>
          <w:szCs w:val="22"/>
        </w:rPr>
        <w:t xml:space="preserve">gi </w:t>
      </w:r>
      <w:r w:rsidRPr="0036556C">
        <w:rPr>
          <w:rFonts w:hint="eastAsia"/>
          <w:sz w:val="22"/>
          <w:szCs w:val="22"/>
        </w:rPr>
        <w:t>é</w:t>
      </w:r>
      <w:r w:rsidRPr="0036556C">
        <w:rPr>
          <w:sz w:val="22"/>
          <w:szCs w:val="22"/>
        </w:rPr>
        <w:t>rdekeit s</w:t>
      </w:r>
      <w:r w:rsidRPr="0036556C">
        <w:rPr>
          <w:rFonts w:hint="eastAsia"/>
          <w:sz w:val="22"/>
          <w:szCs w:val="22"/>
        </w:rPr>
        <w:t>é</w:t>
      </w:r>
      <w:r w:rsidRPr="0036556C">
        <w:rPr>
          <w:sz w:val="22"/>
          <w:szCs w:val="22"/>
        </w:rPr>
        <w:t>rten</w:t>
      </w:r>
      <w:r w:rsidRPr="0036556C">
        <w:rPr>
          <w:rFonts w:hint="eastAsia"/>
          <w:sz w:val="22"/>
          <w:szCs w:val="22"/>
        </w:rPr>
        <w:t>é</w:t>
      </w:r>
      <w:r w:rsidRPr="0036556C">
        <w:rPr>
          <w:sz w:val="22"/>
          <w:szCs w:val="22"/>
        </w:rPr>
        <w:t xml:space="preserve"> vagy vesz</w:t>
      </w:r>
      <w:r w:rsidRPr="0036556C">
        <w:rPr>
          <w:rFonts w:hint="eastAsia"/>
          <w:sz w:val="22"/>
          <w:szCs w:val="22"/>
        </w:rPr>
        <w:t>é</w:t>
      </w:r>
      <w:r w:rsidRPr="0036556C">
        <w:rPr>
          <w:sz w:val="22"/>
          <w:szCs w:val="22"/>
        </w:rPr>
        <w:t>lyeztetn</w:t>
      </w:r>
      <w:r w:rsidRPr="0036556C">
        <w:rPr>
          <w:rFonts w:hint="eastAsia"/>
          <w:sz w:val="22"/>
          <w:szCs w:val="22"/>
        </w:rPr>
        <w:t>é</w:t>
      </w:r>
      <w:r w:rsidRPr="0036556C">
        <w:rPr>
          <w:sz w:val="22"/>
          <w:szCs w:val="22"/>
        </w:rPr>
        <w:t>. A Megb</w:t>
      </w:r>
      <w:r w:rsidRPr="0036556C">
        <w:rPr>
          <w:rFonts w:hint="eastAsia"/>
          <w:sz w:val="22"/>
          <w:szCs w:val="22"/>
        </w:rPr>
        <w:t>í</w:t>
      </w:r>
      <w:r w:rsidRPr="0036556C">
        <w:rPr>
          <w:sz w:val="22"/>
          <w:szCs w:val="22"/>
        </w:rPr>
        <w:t xml:space="preserve">zott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vel </w:t>
      </w:r>
      <w:r w:rsidRPr="0036556C">
        <w:rPr>
          <w:rFonts w:hint="eastAsia"/>
          <w:sz w:val="22"/>
          <w:szCs w:val="22"/>
        </w:rPr>
        <w:t>ö</w:t>
      </w:r>
      <w:r w:rsidRPr="0036556C">
        <w:rPr>
          <w:sz w:val="22"/>
          <w:szCs w:val="22"/>
        </w:rPr>
        <w:t>sszef</w:t>
      </w:r>
      <w:r w:rsidRPr="0036556C">
        <w:rPr>
          <w:rFonts w:hint="eastAsia"/>
          <w:sz w:val="22"/>
          <w:szCs w:val="22"/>
        </w:rPr>
        <w:t>ü</w:t>
      </w:r>
      <w:r w:rsidRPr="0036556C">
        <w:rPr>
          <w:sz w:val="22"/>
          <w:szCs w:val="22"/>
        </w:rPr>
        <w:t>gg</w:t>
      </w:r>
      <w:r w:rsidRPr="0036556C">
        <w:rPr>
          <w:rFonts w:hint="eastAsia"/>
          <w:sz w:val="22"/>
          <w:szCs w:val="22"/>
        </w:rPr>
        <w:t>é</w:t>
      </w:r>
      <w:r w:rsidRPr="0036556C">
        <w:rPr>
          <w:sz w:val="22"/>
          <w:szCs w:val="22"/>
        </w:rPr>
        <w:t>sben tudom</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 xml:space="preserve">ra jutott </w:t>
      </w:r>
      <w:r w:rsidRPr="0036556C">
        <w:rPr>
          <w:rFonts w:hint="eastAsia"/>
          <w:sz w:val="22"/>
          <w:szCs w:val="22"/>
        </w:rPr>
        <w:t>ü</w:t>
      </w:r>
      <w:r w:rsidRPr="0036556C">
        <w:rPr>
          <w:sz w:val="22"/>
          <w:szCs w:val="22"/>
        </w:rPr>
        <w:t xml:space="preserve">zleti </w:t>
      </w:r>
      <w:r w:rsidRPr="0036556C">
        <w:rPr>
          <w:rFonts w:hint="eastAsia"/>
          <w:sz w:val="22"/>
          <w:szCs w:val="22"/>
        </w:rPr>
        <w:t>é</w:t>
      </w:r>
      <w:r w:rsidRPr="0036556C">
        <w:rPr>
          <w:sz w:val="22"/>
          <w:szCs w:val="22"/>
        </w:rPr>
        <w:t>s egy</w:t>
      </w:r>
      <w:r w:rsidRPr="0036556C">
        <w:rPr>
          <w:rFonts w:hint="eastAsia"/>
          <w:sz w:val="22"/>
          <w:szCs w:val="22"/>
        </w:rPr>
        <w:t>é</w:t>
      </w:r>
      <w:r w:rsidRPr="0036556C">
        <w:rPr>
          <w:sz w:val="22"/>
          <w:szCs w:val="22"/>
        </w:rPr>
        <w:t>b titkot, m</w:t>
      </w:r>
      <w:r w:rsidRPr="0036556C">
        <w:rPr>
          <w:rFonts w:hint="eastAsia"/>
          <w:sz w:val="22"/>
          <w:szCs w:val="22"/>
        </w:rPr>
        <w:t>á</w:t>
      </w:r>
      <w:r w:rsidRPr="0036556C">
        <w:rPr>
          <w:sz w:val="22"/>
          <w:szCs w:val="22"/>
        </w:rPr>
        <w:t>s hasonl</w:t>
      </w:r>
      <w:r w:rsidRPr="0036556C">
        <w:rPr>
          <w:rFonts w:hint="eastAsia"/>
          <w:sz w:val="22"/>
          <w:szCs w:val="22"/>
        </w:rPr>
        <w:t>ó</w:t>
      </w:r>
      <w:r w:rsidRPr="0036556C">
        <w:rPr>
          <w:sz w:val="22"/>
          <w:szCs w:val="22"/>
        </w:rPr>
        <w:t xml:space="preserve"> adatot, inform</w:t>
      </w:r>
      <w:r w:rsidRPr="0036556C">
        <w:rPr>
          <w:rFonts w:hint="eastAsia"/>
          <w:sz w:val="22"/>
          <w:szCs w:val="22"/>
        </w:rPr>
        <w:t>á</w:t>
      </w:r>
      <w:r w:rsidRPr="0036556C">
        <w:rPr>
          <w:sz w:val="22"/>
          <w:szCs w:val="22"/>
        </w:rPr>
        <w:t>ci</w:t>
      </w:r>
      <w:r w:rsidRPr="0036556C">
        <w:rPr>
          <w:rFonts w:hint="eastAsia"/>
          <w:sz w:val="22"/>
          <w:szCs w:val="22"/>
        </w:rPr>
        <w:t>ó</w:t>
      </w:r>
      <w:r w:rsidRPr="0036556C">
        <w:rPr>
          <w:sz w:val="22"/>
          <w:szCs w:val="22"/>
        </w:rPr>
        <w:t>t k</w:t>
      </w:r>
      <w:r w:rsidRPr="0036556C">
        <w:rPr>
          <w:rFonts w:hint="eastAsia"/>
          <w:sz w:val="22"/>
          <w:szCs w:val="22"/>
        </w:rPr>
        <w:t>ö</w:t>
      </w:r>
      <w:r w:rsidRPr="0036556C">
        <w:rPr>
          <w:sz w:val="22"/>
          <w:szCs w:val="22"/>
        </w:rPr>
        <w:t>teles bizalmasan kezelni, azokat kiz</w:t>
      </w:r>
      <w:r w:rsidRPr="0036556C">
        <w:rPr>
          <w:rFonts w:hint="eastAsia"/>
          <w:sz w:val="22"/>
          <w:szCs w:val="22"/>
        </w:rPr>
        <w:t>á</w:t>
      </w:r>
      <w:r w:rsidRPr="0036556C">
        <w:rPr>
          <w:sz w:val="22"/>
          <w:szCs w:val="22"/>
        </w:rPr>
        <w:t>r</w:t>
      </w:r>
      <w:r w:rsidRPr="0036556C">
        <w:rPr>
          <w:rFonts w:hint="eastAsia"/>
          <w:sz w:val="22"/>
          <w:szCs w:val="22"/>
        </w:rPr>
        <w:t>ó</w:t>
      </w:r>
      <w:r w:rsidRPr="0036556C">
        <w:rPr>
          <w:sz w:val="22"/>
          <w:szCs w:val="22"/>
        </w:rPr>
        <w:t xml:space="preserve">lag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hez haszn</w:t>
      </w:r>
      <w:r w:rsidRPr="0036556C">
        <w:rPr>
          <w:rFonts w:hint="eastAsia"/>
          <w:sz w:val="22"/>
          <w:szCs w:val="22"/>
        </w:rPr>
        <w:t>á</w:t>
      </w:r>
      <w:r w:rsidRPr="0036556C">
        <w:rPr>
          <w:sz w:val="22"/>
          <w:szCs w:val="22"/>
        </w:rPr>
        <w:t>lhatja fel. Jelen pontban szab</w:t>
      </w:r>
      <w:r w:rsidRPr="0036556C">
        <w:rPr>
          <w:rFonts w:hint="eastAsia"/>
          <w:sz w:val="22"/>
          <w:szCs w:val="22"/>
        </w:rPr>
        <w:t>á</w:t>
      </w:r>
      <w:r w:rsidRPr="0036556C">
        <w:rPr>
          <w:sz w:val="22"/>
          <w:szCs w:val="22"/>
        </w:rPr>
        <w:t>lyozottak a 9.3.-9.4. pontban foglaltak egy</w:t>
      </w:r>
      <w:r w:rsidRPr="0036556C">
        <w:rPr>
          <w:rFonts w:hint="eastAsia"/>
          <w:sz w:val="22"/>
          <w:szCs w:val="22"/>
        </w:rPr>
        <w:t>ü</w:t>
      </w:r>
      <w:r w:rsidRPr="0036556C">
        <w:rPr>
          <w:sz w:val="22"/>
          <w:szCs w:val="22"/>
        </w:rPr>
        <w:t>ttes alkalmaz</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 xml:space="preserve">val </w:t>
      </w:r>
      <w:r w:rsidRPr="0036556C">
        <w:rPr>
          <w:rFonts w:hint="eastAsia"/>
          <w:sz w:val="22"/>
          <w:szCs w:val="22"/>
        </w:rPr>
        <w:t>é</w:t>
      </w:r>
      <w:r w:rsidRPr="0036556C">
        <w:rPr>
          <w:sz w:val="22"/>
          <w:szCs w:val="22"/>
        </w:rPr>
        <w:t>rtelmezend</w:t>
      </w:r>
      <w:r w:rsidRPr="0036556C">
        <w:rPr>
          <w:rFonts w:hint="eastAsia"/>
          <w:sz w:val="22"/>
          <w:szCs w:val="22"/>
        </w:rPr>
        <w:t>ő</w:t>
      </w:r>
      <w:r w:rsidRPr="0036556C">
        <w:rPr>
          <w:sz w:val="22"/>
          <w:szCs w:val="22"/>
        </w:rPr>
        <w:t>ek.</w:t>
      </w:r>
    </w:p>
    <w:p w:rsidR="004F7427" w:rsidRPr="0036556C" w:rsidRDefault="004F7427" w:rsidP="004F7427">
      <w:pPr>
        <w:widowControl w:val="0"/>
        <w:jc w:val="both"/>
        <w:rPr>
          <w:sz w:val="22"/>
          <w:szCs w:val="22"/>
        </w:rPr>
      </w:pPr>
    </w:p>
    <w:p w:rsidR="004F7427" w:rsidRPr="0036556C" w:rsidRDefault="004F7427" w:rsidP="004F7427">
      <w:pPr>
        <w:widowControl w:val="0"/>
        <w:jc w:val="both"/>
        <w:outlineLvl w:val="0"/>
        <w:rPr>
          <w:sz w:val="22"/>
          <w:szCs w:val="22"/>
        </w:rPr>
      </w:pPr>
      <w:r w:rsidRPr="0036556C">
        <w:rPr>
          <w:b/>
          <w:sz w:val="22"/>
          <w:szCs w:val="22"/>
        </w:rPr>
        <w:t>9.6.</w:t>
      </w:r>
      <w:r w:rsidRPr="0036556C">
        <w:rPr>
          <w:sz w:val="22"/>
          <w:szCs w:val="22"/>
        </w:rPr>
        <w:tab/>
        <w:t>A Felek tudom</w:t>
      </w:r>
      <w:r w:rsidRPr="0036556C">
        <w:rPr>
          <w:rFonts w:hint="eastAsia"/>
          <w:sz w:val="22"/>
          <w:szCs w:val="22"/>
        </w:rPr>
        <w:t>á</w:t>
      </w:r>
      <w:r w:rsidRPr="0036556C">
        <w:rPr>
          <w:sz w:val="22"/>
          <w:szCs w:val="22"/>
        </w:rPr>
        <w:t xml:space="preserve">sul veszik, hogy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k</w:t>
      </w:r>
      <w:r w:rsidRPr="0036556C">
        <w:rPr>
          <w:rFonts w:hint="eastAsia"/>
          <w:sz w:val="22"/>
          <w:szCs w:val="22"/>
        </w:rPr>
        <w:t>ö</w:t>
      </w:r>
      <w:r w:rsidRPr="0036556C">
        <w:rPr>
          <w:sz w:val="22"/>
          <w:szCs w:val="22"/>
        </w:rPr>
        <w:t>z</w:t>
      </w:r>
      <w:r w:rsidRPr="0036556C">
        <w:rPr>
          <w:rFonts w:hint="eastAsia"/>
          <w:sz w:val="22"/>
          <w:szCs w:val="22"/>
        </w:rPr>
        <w:t>ö</w:t>
      </w:r>
      <w:r w:rsidRPr="0036556C">
        <w:rPr>
          <w:sz w:val="22"/>
          <w:szCs w:val="22"/>
        </w:rPr>
        <w:t>s megegyez</w:t>
      </w:r>
      <w:r w:rsidRPr="0036556C">
        <w:rPr>
          <w:rFonts w:hint="eastAsia"/>
          <w:sz w:val="22"/>
          <w:szCs w:val="22"/>
        </w:rPr>
        <w:t>é</w:t>
      </w:r>
      <w:r w:rsidRPr="0036556C">
        <w:rPr>
          <w:sz w:val="22"/>
          <w:szCs w:val="22"/>
        </w:rPr>
        <w:t xml:space="preserve">ssel, </w:t>
      </w:r>
      <w:r w:rsidRPr="0036556C">
        <w:rPr>
          <w:rFonts w:hint="eastAsia"/>
          <w:sz w:val="22"/>
          <w:szCs w:val="22"/>
        </w:rPr>
        <w:t>í</w:t>
      </w:r>
      <w:r w:rsidRPr="0036556C">
        <w:rPr>
          <w:sz w:val="22"/>
          <w:szCs w:val="22"/>
        </w:rPr>
        <w:t>r</w:t>
      </w:r>
      <w:r w:rsidRPr="0036556C">
        <w:rPr>
          <w:rFonts w:hint="eastAsia"/>
          <w:sz w:val="22"/>
          <w:szCs w:val="22"/>
        </w:rPr>
        <w:t>á</w:t>
      </w:r>
      <w:r w:rsidRPr="0036556C">
        <w:rPr>
          <w:sz w:val="22"/>
          <w:szCs w:val="22"/>
        </w:rPr>
        <w:t xml:space="preserve">sban, az eredeti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sre vonatkoz</w:t>
      </w:r>
      <w:r w:rsidRPr="0036556C">
        <w:rPr>
          <w:rFonts w:hint="eastAsia"/>
          <w:sz w:val="22"/>
          <w:szCs w:val="22"/>
        </w:rPr>
        <w:t>ó</w:t>
      </w:r>
      <w:r w:rsidRPr="0036556C">
        <w:rPr>
          <w:sz w:val="22"/>
          <w:szCs w:val="22"/>
        </w:rPr>
        <w:t xml:space="preserve"> alaki el</w:t>
      </w:r>
      <w:r w:rsidRPr="0036556C">
        <w:rPr>
          <w:rFonts w:hint="eastAsia"/>
          <w:sz w:val="22"/>
          <w:szCs w:val="22"/>
        </w:rPr>
        <w:t>őí</w:t>
      </w:r>
      <w:r w:rsidRPr="0036556C">
        <w:rPr>
          <w:sz w:val="22"/>
          <w:szCs w:val="22"/>
        </w:rPr>
        <w:t>r</w:t>
      </w:r>
      <w:r w:rsidRPr="0036556C">
        <w:rPr>
          <w:rFonts w:hint="eastAsia"/>
          <w:sz w:val="22"/>
          <w:szCs w:val="22"/>
        </w:rPr>
        <w:t>á</w:t>
      </w:r>
      <w:r w:rsidRPr="0036556C">
        <w:rPr>
          <w:sz w:val="22"/>
          <w:szCs w:val="22"/>
        </w:rPr>
        <w:t>sok betart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 xml:space="preserve">val, </w:t>
      </w:r>
      <w:r w:rsidRPr="0036556C">
        <w:rPr>
          <w:rFonts w:hint="eastAsia"/>
          <w:sz w:val="22"/>
          <w:szCs w:val="22"/>
        </w:rPr>
        <w:t>é</w:t>
      </w:r>
      <w:r w:rsidRPr="0036556C">
        <w:rPr>
          <w:sz w:val="22"/>
          <w:szCs w:val="22"/>
        </w:rPr>
        <w:t>s kiz</w:t>
      </w:r>
      <w:r w:rsidRPr="0036556C">
        <w:rPr>
          <w:rFonts w:hint="eastAsia"/>
          <w:sz w:val="22"/>
          <w:szCs w:val="22"/>
        </w:rPr>
        <w:t>á</w:t>
      </w:r>
      <w:r w:rsidRPr="0036556C">
        <w:rPr>
          <w:sz w:val="22"/>
          <w:szCs w:val="22"/>
        </w:rPr>
        <w:t>r</w:t>
      </w:r>
      <w:r w:rsidRPr="0036556C">
        <w:rPr>
          <w:rFonts w:hint="eastAsia"/>
          <w:sz w:val="22"/>
          <w:szCs w:val="22"/>
        </w:rPr>
        <w:t>ó</w:t>
      </w:r>
      <w:r w:rsidRPr="0036556C">
        <w:rPr>
          <w:sz w:val="22"/>
          <w:szCs w:val="22"/>
        </w:rPr>
        <w:t xml:space="preserve">lag a Kbt. 141. </w:t>
      </w:r>
      <w:r w:rsidRPr="0036556C">
        <w:rPr>
          <w:rFonts w:hint="eastAsia"/>
          <w:sz w:val="22"/>
          <w:szCs w:val="22"/>
        </w:rPr>
        <w:t>§</w:t>
      </w:r>
      <w:proofErr w:type="spellStart"/>
      <w:r w:rsidRPr="0036556C">
        <w:rPr>
          <w:sz w:val="22"/>
          <w:szCs w:val="22"/>
        </w:rPr>
        <w:t>-</w:t>
      </w:r>
      <w:r w:rsidRPr="0036556C">
        <w:rPr>
          <w:rFonts w:hint="eastAsia"/>
          <w:sz w:val="22"/>
          <w:szCs w:val="22"/>
        </w:rPr>
        <w:t>á</w:t>
      </w:r>
      <w:r w:rsidRPr="0036556C">
        <w:rPr>
          <w:sz w:val="22"/>
          <w:szCs w:val="22"/>
        </w:rPr>
        <w:t>nak</w:t>
      </w:r>
      <w:proofErr w:type="spellEnd"/>
      <w:r w:rsidRPr="0036556C">
        <w:rPr>
          <w:sz w:val="22"/>
          <w:szCs w:val="22"/>
        </w:rPr>
        <w:t xml:space="preserve"> figyelembe v</w:t>
      </w:r>
      <w:r w:rsidRPr="0036556C">
        <w:rPr>
          <w:rFonts w:hint="eastAsia"/>
          <w:sz w:val="22"/>
          <w:szCs w:val="22"/>
        </w:rPr>
        <w:t>é</w:t>
      </w:r>
      <w:r w:rsidRPr="0036556C">
        <w:rPr>
          <w:sz w:val="22"/>
          <w:szCs w:val="22"/>
        </w:rPr>
        <w:t>tel</w:t>
      </w:r>
      <w:r w:rsidRPr="0036556C">
        <w:rPr>
          <w:rFonts w:hint="eastAsia"/>
          <w:sz w:val="22"/>
          <w:szCs w:val="22"/>
        </w:rPr>
        <w:t>é</w:t>
      </w:r>
      <w:r w:rsidRPr="0036556C">
        <w:rPr>
          <w:sz w:val="22"/>
          <w:szCs w:val="22"/>
        </w:rPr>
        <w:t>vel m</w:t>
      </w:r>
      <w:r w:rsidRPr="0036556C">
        <w:rPr>
          <w:rFonts w:hint="eastAsia"/>
          <w:sz w:val="22"/>
          <w:szCs w:val="22"/>
        </w:rPr>
        <w:t>ó</w:t>
      </w:r>
      <w:r w:rsidRPr="0036556C">
        <w:rPr>
          <w:sz w:val="22"/>
          <w:szCs w:val="22"/>
        </w:rPr>
        <w:t>dos</w:t>
      </w:r>
      <w:r w:rsidRPr="0036556C">
        <w:rPr>
          <w:rFonts w:hint="eastAsia"/>
          <w:sz w:val="22"/>
          <w:szCs w:val="22"/>
        </w:rPr>
        <w:t>í</w:t>
      </w:r>
      <w:r w:rsidRPr="0036556C">
        <w:rPr>
          <w:sz w:val="22"/>
          <w:szCs w:val="22"/>
        </w:rPr>
        <w:t>that</w:t>
      </w:r>
      <w:r w:rsidRPr="0036556C">
        <w:rPr>
          <w:rFonts w:hint="eastAsia"/>
          <w:sz w:val="22"/>
          <w:szCs w:val="22"/>
        </w:rPr>
        <w:t>ó</w:t>
      </w:r>
      <w:r w:rsidRPr="0036556C">
        <w:rPr>
          <w:sz w:val="22"/>
          <w:szCs w:val="22"/>
        </w:rPr>
        <w:t>.</w:t>
      </w:r>
    </w:p>
    <w:p w:rsidR="004F7427" w:rsidRPr="0036556C" w:rsidRDefault="004F7427" w:rsidP="004F7427">
      <w:pPr>
        <w:widowControl w:val="0"/>
        <w:jc w:val="both"/>
        <w:rPr>
          <w:sz w:val="22"/>
          <w:szCs w:val="22"/>
        </w:rPr>
      </w:pPr>
    </w:p>
    <w:p w:rsidR="004F7427" w:rsidRPr="0036556C" w:rsidRDefault="004F7427" w:rsidP="004F7427">
      <w:pPr>
        <w:widowControl w:val="0"/>
        <w:jc w:val="both"/>
        <w:outlineLvl w:val="0"/>
        <w:rPr>
          <w:sz w:val="22"/>
          <w:szCs w:val="22"/>
        </w:rPr>
      </w:pPr>
      <w:r w:rsidRPr="0036556C">
        <w:rPr>
          <w:b/>
          <w:sz w:val="22"/>
          <w:szCs w:val="22"/>
        </w:rPr>
        <w:t>9.7.</w:t>
      </w:r>
      <w:r w:rsidRPr="0036556C">
        <w:rPr>
          <w:sz w:val="22"/>
          <w:szCs w:val="22"/>
        </w:rPr>
        <w:tab/>
        <w:t>A Szerz</w:t>
      </w:r>
      <w:r w:rsidRPr="0036556C">
        <w:rPr>
          <w:rFonts w:hint="eastAsia"/>
          <w:sz w:val="22"/>
          <w:szCs w:val="22"/>
        </w:rPr>
        <w:t>ő</w:t>
      </w:r>
      <w:r w:rsidRPr="0036556C">
        <w:rPr>
          <w:sz w:val="22"/>
          <w:szCs w:val="22"/>
        </w:rPr>
        <w:t>d</w:t>
      </w:r>
      <w:r w:rsidRPr="0036556C">
        <w:rPr>
          <w:rFonts w:hint="eastAsia"/>
          <w:sz w:val="22"/>
          <w:szCs w:val="22"/>
        </w:rPr>
        <w:t>ő</w:t>
      </w:r>
      <w:r w:rsidRPr="0036556C">
        <w:rPr>
          <w:b/>
          <w:sz w:val="22"/>
          <w:szCs w:val="22"/>
        </w:rPr>
        <w:t xml:space="preserve"> </w:t>
      </w:r>
      <w:r w:rsidRPr="0036556C">
        <w:rPr>
          <w:sz w:val="22"/>
          <w:szCs w:val="22"/>
        </w:rPr>
        <w:t>felek tudom</w:t>
      </w:r>
      <w:r w:rsidRPr="0036556C">
        <w:rPr>
          <w:rFonts w:hint="eastAsia"/>
          <w:sz w:val="22"/>
          <w:szCs w:val="22"/>
        </w:rPr>
        <w:t>á</w:t>
      </w:r>
      <w:r w:rsidRPr="0036556C">
        <w:rPr>
          <w:sz w:val="22"/>
          <w:szCs w:val="22"/>
        </w:rPr>
        <w:t>sul veszik, hogy a vonatkoz</w:t>
      </w:r>
      <w:r w:rsidRPr="0036556C">
        <w:rPr>
          <w:rFonts w:hint="eastAsia"/>
          <w:sz w:val="22"/>
          <w:szCs w:val="22"/>
        </w:rPr>
        <w:t>ó</w:t>
      </w:r>
      <w:r w:rsidRPr="0036556C">
        <w:rPr>
          <w:sz w:val="22"/>
          <w:szCs w:val="22"/>
        </w:rPr>
        <w:t xml:space="preserve"> jogszab</w:t>
      </w:r>
      <w:r w:rsidRPr="0036556C">
        <w:rPr>
          <w:rFonts w:hint="eastAsia"/>
          <w:sz w:val="22"/>
          <w:szCs w:val="22"/>
        </w:rPr>
        <w:t>á</w:t>
      </w:r>
      <w:r w:rsidRPr="0036556C">
        <w:rPr>
          <w:sz w:val="22"/>
          <w:szCs w:val="22"/>
        </w:rPr>
        <w:t>lyok szerinti illet</w:t>
      </w:r>
      <w:r w:rsidRPr="0036556C">
        <w:rPr>
          <w:rFonts w:hint="eastAsia"/>
          <w:sz w:val="22"/>
          <w:szCs w:val="22"/>
        </w:rPr>
        <w:t>é</w:t>
      </w:r>
      <w:r w:rsidRPr="0036556C">
        <w:rPr>
          <w:sz w:val="22"/>
          <w:szCs w:val="22"/>
        </w:rPr>
        <w:t>kes ellen</w:t>
      </w:r>
      <w:r w:rsidRPr="0036556C">
        <w:rPr>
          <w:rFonts w:hint="eastAsia"/>
          <w:sz w:val="22"/>
          <w:szCs w:val="22"/>
        </w:rPr>
        <w:t>ő</w:t>
      </w:r>
      <w:r w:rsidRPr="0036556C">
        <w:rPr>
          <w:sz w:val="22"/>
          <w:szCs w:val="22"/>
        </w:rPr>
        <w:t>rz</w:t>
      </w:r>
      <w:r w:rsidRPr="0036556C">
        <w:rPr>
          <w:rFonts w:hint="eastAsia"/>
          <w:sz w:val="22"/>
          <w:szCs w:val="22"/>
        </w:rPr>
        <w:t>ő</w:t>
      </w:r>
      <w:r w:rsidRPr="0036556C">
        <w:rPr>
          <w:sz w:val="22"/>
          <w:szCs w:val="22"/>
        </w:rPr>
        <w:t xml:space="preserve"> szervezetek (</w:t>
      </w:r>
      <w:r w:rsidRPr="0036556C">
        <w:rPr>
          <w:rFonts w:hint="eastAsia"/>
          <w:sz w:val="22"/>
          <w:szCs w:val="22"/>
        </w:rPr>
        <w:t>Á</w:t>
      </w:r>
      <w:r w:rsidRPr="0036556C">
        <w:rPr>
          <w:sz w:val="22"/>
          <w:szCs w:val="22"/>
        </w:rPr>
        <w:t>llami Sz</w:t>
      </w:r>
      <w:r w:rsidRPr="0036556C">
        <w:rPr>
          <w:rFonts w:hint="eastAsia"/>
          <w:sz w:val="22"/>
          <w:szCs w:val="22"/>
        </w:rPr>
        <w:t>á</w:t>
      </w:r>
      <w:r w:rsidRPr="0036556C">
        <w:rPr>
          <w:sz w:val="22"/>
          <w:szCs w:val="22"/>
        </w:rPr>
        <w:t>msz</w:t>
      </w:r>
      <w:r w:rsidRPr="0036556C">
        <w:rPr>
          <w:rFonts w:hint="eastAsia"/>
          <w:sz w:val="22"/>
          <w:szCs w:val="22"/>
        </w:rPr>
        <w:t>é</w:t>
      </w:r>
      <w:r w:rsidRPr="0036556C">
        <w:rPr>
          <w:sz w:val="22"/>
          <w:szCs w:val="22"/>
        </w:rPr>
        <w:t>k, Eur</w:t>
      </w:r>
      <w:r w:rsidRPr="0036556C">
        <w:rPr>
          <w:rFonts w:hint="eastAsia"/>
          <w:sz w:val="22"/>
          <w:szCs w:val="22"/>
        </w:rPr>
        <w:t>ó</w:t>
      </w:r>
      <w:r w:rsidRPr="0036556C">
        <w:rPr>
          <w:sz w:val="22"/>
          <w:szCs w:val="22"/>
        </w:rPr>
        <w:t>pai Sz</w:t>
      </w:r>
      <w:r w:rsidRPr="0036556C">
        <w:rPr>
          <w:rFonts w:hint="eastAsia"/>
          <w:sz w:val="22"/>
          <w:szCs w:val="22"/>
        </w:rPr>
        <w:t>á</w:t>
      </w:r>
      <w:r w:rsidRPr="0036556C">
        <w:rPr>
          <w:sz w:val="22"/>
          <w:szCs w:val="22"/>
        </w:rPr>
        <w:t>msz</w:t>
      </w:r>
      <w:r w:rsidRPr="0036556C">
        <w:rPr>
          <w:rFonts w:hint="eastAsia"/>
          <w:sz w:val="22"/>
          <w:szCs w:val="22"/>
        </w:rPr>
        <w:t>é</w:t>
      </w:r>
      <w:r w:rsidRPr="0036556C">
        <w:rPr>
          <w:sz w:val="22"/>
          <w:szCs w:val="22"/>
        </w:rPr>
        <w:t>k, Eur</w:t>
      </w:r>
      <w:r w:rsidRPr="0036556C">
        <w:rPr>
          <w:rFonts w:hint="eastAsia"/>
          <w:sz w:val="22"/>
          <w:szCs w:val="22"/>
        </w:rPr>
        <w:t>ó</w:t>
      </w:r>
      <w:r w:rsidRPr="0036556C">
        <w:rPr>
          <w:sz w:val="22"/>
          <w:szCs w:val="22"/>
        </w:rPr>
        <w:t>pai Bizotts</w:t>
      </w:r>
      <w:r w:rsidRPr="0036556C">
        <w:rPr>
          <w:rFonts w:hint="eastAsia"/>
          <w:sz w:val="22"/>
          <w:szCs w:val="22"/>
        </w:rPr>
        <w:t>á</w:t>
      </w:r>
      <w:r w:rsidRPr="0036556C">
        <w:rPr>
          <w:sz w:val="22"/>
          <w:szCs w:val="22"/>
        </w:rPr>
        <w:t xml:space="preserve">g, EUTAF, </w:t>
      </w:r>
      <w:r w:rsidRPr="0036556C">
        <w:rPr>
          <w:sz w:val="22"/>
          <w:szCs w:val="22"/>
        </w:rPr>
        <w:lastRenderedPageBreak/>
        <w:t>Korm</w:t>
      </w:r>
      <w:r w:rsidRPr="0036556C">
        <w:rPr>
          <w:rFonts w:hint="eastAsia"/>
          <w:sz w:val="22"/>
          <w:szCs w:val="22"/>
        </w:rPr>
        <w:t>á</w:t>
      </w:r>
      <w:r w:rsidRPr="0036556C">
        <w:rPr>
          <w:sz w:val="22"/>
          <w:szCs w:val="22"/>
        </w:rPr>
        <w:t>nyzati Ellen</w:t>
      </w:r>
      <w:r w:rsidRPr="0036556C">
        <w:rPr>
          <w:rFonts w:hint="eastAsia"/>
          <w:sz w:val="22"/>
          <w:szCs w:val="22"/>
        </w:rPr>
        <w:t>ő</w:t>
      </w:r>
      <w:r w:rsidRPr="0036556C">
        <w:rPr>
          <w:sz w:val="22"/>
          <w:szCs w:val="22"/>
        </w:rPr>
        <w:t>rz</w:t>
      </w:r>
      <w:r w:rsidRPr="0036556C">
        <w:rPr>
          <w:rFonts w:hint="eastAsia"/>
          <w:sz w:val="22"/>
          <w:szCs w:val="22"/>
        </w:rPr>
        <w:t>é</w:t>
      </w:r>
      <w:r w:rsidRPr="0036556C">
        <w:rPr>
          <w:sz w:val="22"/>
          <w:szCs w:val="22"/>
        </w:rPr>
        <w:t>si Hivatal, bels</w:t>
      </w:r>
      <w:r w:rsidRPr="0036556C">
        <w:rPr>
          <w:rFonts w:hint="eastAsia"/>
          <w:sz w:val="22"/>
          <w:szCs w:val="22"/>
        </w:rPr>
        <w:t>ő</w:t>
      </w:r>
      <w:r w:rsidRPr="0036556C">
        <w:rPr>
          <w:sz w:val="22"/>
          <w:szCs w:val="22"/>
        </w:rPr>
        <w:t xml:space="preserve"> ellen</w:t>
      </w:r>
      <w:r w:rsidRPr="0036556C">
        <w:rPr>
          <w:rFonts w:hint="eastAsia"/>
          <w:sz w:val="22"/>
          <w:szCs w:val="22"/>
        </w:rPr>
        <w:t>ő</w:t>
      </w:r>
      <w:r w:rsidRPr="0036556C">
        <w:rPr>
          <w:sz w:val="22"/>
          <w:szCs w:val="22"/>
        </w:rPr>
        <w:t>rz</w:t>
      </w:r>
      <w:r w:rsidRPr="0036556C">
        <w:rPr>
          <w:rFonts w:hint="eastAsia"/>
          <w:sz w:val="22"/>
          <w:szCs w:val="22"/>
        </w:rPr>
        <w:t>é</w:t>
      </w:r>
      <w:r w:rsidRPr="0036556C">
        <w:rPr>
          <w:sz w:val="22"/>
          <w:szCs w:val="22"/>
        </w:rPr>
        <w:t xml:space="preserve">si szervezetek, stb.), feladat- </w:t>
      </w:r>
      <w:r w:rsidRPr="0036556C">
        <w:rPr>
          <w:rFonts w:hint="eastAsia"/>
          <w:sz w:val="22"/>
          <w:szCs w:val="22"/>
        </w:rPr>
        <w:t>é</w:t>
      </w:r>
      <w:r w:rsidRPr="0036556C">
        <w:rPr>
          <w:sz w:val="22"/>
          <w:szCs w:val="22"/>
        </w:rPr>
        <w:t>s hat</w:t>
      </w:r>
      <w:r w:rsidRPr="0036556C">
        <w:rPr>
          <w:rFonts w:hint="eastAsia"/>
          <w:sz w:val="22"/>
          <w:szCs w:val="22"/>
        </w:rPr>
        <w:t>á</w:t>
      </w:r>
      <w:r w:rsidRPr="0036556C">
        <w:rPr>
          <w:sz w:val="22"/>
          <w:szCs w:val="22"/>
        </w:rPr>
        <w:t>sk</w:t>
      </w:r>
      <w:r w:rsidRPr="0036556C">
        <w:rPr>
          <w:rFonts w:hint="eastAsia"/>
          <w:sz w:val="22"/>
          <w:szCs w:val="22"/>
        </w:rPr>
        <w:t>ö</w:t>
      </w:r>
      <w:r w:rsidRPr="0036556C">
        <w:rPr>
          <w:sz w:val="22"/>
          <w:szCs w:val="22"/>
        </w:rPr>
        <w:t>r</w:t>
      </w:r>
      <w:r w:rsidRPr="0036556C">
        <w:rPr>
          <w:rFonts w:hint="eastAsia"/>
          <w:sz w:val="22"/>
          <w:szCs w:val="22"/>
        </w:rPr>
        <w:t>ü</w:t>
      </w:r>
      <w:r w:rsidRPr="0036556C">
        <w:rPr>
          <w:sz w:val="22"/>
          <w:szCs w:val="22"/>
        </w:rPr>
        <w:t>knek megfelel</w:t>
      </w:r>
      <w:r w:rsidRPr="0036556C">
        <w:rPr>
          <w:rFonts w:hint="eastAsia"/>
          <w:sz w:val="22"/>
          <w:szCs w:val="22"/>
        </w:rPr>
        <w:t>ő</w:t>
      </w:r>
      <w:r w:rsidRPr="0036556C">
        <w:rPr>
          <w:sz w:val="22"/>
          <w:szCs w:val="22"/>
        </w:rPr>
        <w:t>en 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 alapj</w:t>
      </w:r>
      <w:r w:rsidRPr="0036556C">
        <w:rPr>
          <w:rFonts w:hint="eastAsia"/>
          <w:sz w:val="22"/>
          <w:szCs w:val="22"/>
        </w:rPr>
        <w:t>á</w:t>
      </w:r>
      <w:r w:rsidRPr="0036556C">
        <w:rPr>
          <w:sz w:val="22"/>
          <w:szCs w:val="22"/>
        </w:rPr>
        <w:t>n megk</w:t>
      </w:r>
      <w:r w:rsidRPr="0036556C">
        <w:rPr>
          <w:rFonts w:hint="eastAsia"/>
          <w:sz w:val="22"/>
          <w:szCs w:val="22"/>
        </w:rPr>
        <w:t>ö</w:t>
      </w:r>
      <w:r w:rsidRPr="0036556C">
        <w:rPr>
          <w:sz w:val="22"/>
          <w:szCs w:val="22"/>
        </w:rPr>
        <w:t>t</w:t>
      </w:r>
      <w:r w:rsidRPr="0036556C">
        <w:rPr>
          <w:rFonts w:hint="eastAsia"/>
          <w:sz w:val="22"/>
          <w:szCs w:val="22"/>
        </w:rPr>
        <w:t>ö</w:t>
      </w:r>
      <w:r w:rsidRPr="0036556C">
        <w:rPr>
          <w:sz w:val="22"/>
          <w:szCs w:val="22"/>
        </w:rPr>
        <w:t>tt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sek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t ellen</w:t>
      </w:r>
      <w:r w:rsidRPr="0036556C">
        <w:rPr>
          <w:rFonts w:hint="eastAsia"/>
          <w:sz w:val="22"/>
          <w:szCs w:val="22"/>
        </w:rPr>
        <w:t>ő</w:t>
      </w:r>
      <w:r w:rsidRPr="0036556C">
        <w:rPr>
          <w:sz w:val="22"/>
          <w:szCs w:val="22"/>
        </w:rPr>
        <w:t xml:space="preserve">rizhetik, </w:t>
      </w:r>
      <w:r w:rsidRPr="0036556C">
        <w:rPr>
          <w:rFonts w:hint="eastAsia"/>
          <w:sz w:val="22"/>
          <w:szCs w:val="22"/>
        </w:rPr>
        <w:t>í</w:t>
      </w:r>
      <w:r w:rsidRPr="0036556C">
        <w:rPr>
          <w:sz w:val="22"/>
          <w:szCs w:val="22"/>
        </w:rPr>
        <w:t>gy r</w:t>
      </w:r>
      <w:r w:rsidRPr="0036556C">
        <w:rPr>
          <w:rFonts w:hint="eastAsia"/>
          <w:sz w:val="22"/>
          <w:szCs w:val="22"/>
        </w:rPr>
        <w:t>é</w:t>
      </w:r>
      <w:r w:rsidRPr="0036556C">
        <w:rPr>
          <w:sz w:val="22"/>
          <w:szCs w:val="22"/>
        </w:rPr>
        <w:t>sz</w:t>
      </w:r>
      <w:r w:rsidRPr="0036556C">
        <w:rPr>
          <w:rFonts w:hint="eastAsia"/>
          <w:sz w:val="22"/>
          <w:szCs w:val="22"/>
        </w:rPr>
        <w:t>ü</w:t>
      </w:r>
      <w:r w:rsidRPr="0036556C">
        <w:rPr>
          <w:sz w:val="22"/>
          <w:szCs w:val="22"/>
        </w:rPr>
        <w:t>kre a vonatkoz</w:t>
      </w:r>
      <w:r w:rsidRPr="0036556C">
        <w:rPr>
          <w:rFonts w:hint="eastAsia"/>
          <w:sz w:val="22"/>
          <w:szCs w:val="22"/>
        </w:rPr>
        <w:t>ó</w:t>
      </w:r>
      <w:r w:rsidRPr="0036556C">
        <w:rPr>
          <w:sz w:val="22"/>
          <w:szCs w:val="22"/>
        </w:rPr>
        <w:t xml:space="preserve"> jogszab</w:t>
      </w:r>
      <w:r w:rsidRPr="0036556C">
        <w:rPr>
          <w:rFonts w:hint="eastAsia"/>
          <w:sz w:val="22"/>
          <w:szCs w:val="22"/>
        </w:rPr>
        <w:t>á</w:t>
      </w:r>
      <w:r w:rsidRPr="0036556C">
        <w:rPr>
          <w:sz w:val="22"/>
          <w:szCs w:val="22"/>
        </w:rPr>
        <w:t>lyok szerinti t</w:t>
      </w:r>
      <w:r w:rsidRPr="0036556C">
        <w:rPr>
          <w:rFonts w:hint="eastAsia"/>
          <w:sz w:val="22"/>
          <w:szCs w:val="22"/>
        </w:rPr>
        <w:t>á</w:t>
      </w:r>
      <w:r w:rsidRPr="0036556C">
        <w:rPr>
          <w:sz w:val="22"/>
          <w:szCs w:val="22"/>
        </w:rPr>
        <w:t>j</w:t>
      </w:r>
      <w:r w:rsidRPr="0036556C">
        <w:rPr>
          <w:rFonts w:hint="eastAsia"/>
          <w:sz w:val="22"/>
          <w:szCs w:val="22"/>
        </w:rPr>
        <w:t>é</w:t>
      </w:r>
      <w:r w:rsidRPr="0036556C">
        <w:rPr>
          <w:sz w:val="22"/>
          <w:szCs w:val="22"/>
        </w:rPr>
        <w:t>koztat</w:t>
      </w:r>
      <w:r w:rsidRPr="0036556C">
        <w:rPr>
          <w:rFonts w:hint="eastAsia"/>
          <w:sz w:val="22"/>
          <w:szCs w:val="22"/>
        </w:rPr>
        <w:t>á</w:t>
      </w:r>
      <w:r w:rsidRPr="0036556C">
        <w:rPr>
          <w:sz w:val="22"/>
          <w:szCs w:val="22"/>
        </w:rPr>
        <w:t>s ny</w:t>
      </w:r>
      <w:r w:rsidRPr="0036556C">
        <w:rPr>
          <w:rFonts w:hint="eastAsia"/>
          <w:sz w:val="22"/>
          <w:szCs w:val="22"/>
        </w:rPr>
        <w:t>ú</w:t>
      </w:r>
      <w:r w:rsidRPr="0036556C">
        <w:rPr>
          <w:sz w:val="22"/>
          <w:szCs w:val="22"/>
        </w:rPr>
        <w:t>jt</w:t>
      </w:r>
      <w:r w:rsidRPr="0036556C">
        <w:rPr>
          <w:rFonts w:hint="eastAsia"/>
          <w:sz w:val="22"/>
          <w:szCs w:val="22"/>
        </w:rPr>
        <w:t>á</w:t>
      </w:r>
      <w:r w:rsidRPr="0036556C">
        <w:rPr>
          <w:sz w:val="22"/>
          <w:szCs w:val="22"/>
        </w:rPr>
        <w:t xml:space="preserve">sa </w:t>
      </w:r>
      <w:r w:rsidRPr="0036556C">
        <w:rPr>
          <w:rFonts w:hint="eastAsia"/>
          <w:sz w:val="22"/>
          <w:szCs w:val="22"/>
        </w:rPr>
        <w:t>ü</w:t>
      </w:r>
      <w:r w:rsidRPr="0036556C">
        <w:rPr>
          <w:sz w:val="22"/>
          <w:szCs w:val="22"/>
        </w:rPr>
        <w:t>zleti titokra val</w:t>
      </w:r>
      <w:r w:rsidRPr="0036556C">
        <w:rPr>
          <w:rFonts w:hint="eastAsia"/>
          <w:sz w:val="22"/>
          <w:szCs w:val="22"/>
        </w:rPr>
        <w:t>ó</w:t>
      </w:r>
      <w:r w:rsidRPr="0036556C">
        <w:rPr>
          <w:sz w:val="22"/>
          <w:szCs w:val="22"/>
        </w:rPr>
        <w:t xml:space="preserve"> hivatkoz</w:t>
      </w:r>
      <w:r w:rsidRPr="0036556C">
        <w:rPr>
          <w:rFonts w:hint="eastAsia"/>
          <w:sz w:val="22"/>
          <w:szCs w:val="22"/>
        </w:rPr>
        <w:t>á</w:t>
      </w:r>
      <w:r w:rsidRPr="0036556C">
        <w:rPr>
          <w:sz w:val="22"/>
          <w:szCs w:val="22"/>
        </w:rPr>
        <w:t>ssal nem tagadhat</w:t>
      </w:r>
      <w:r w:rsidRPr="0036556C">
        <w:rPr>
          <w:rFonts w:hint="eastAsia"/>
          <w:sz w:val="22"/>
          <w:szCs w:val="22"/>
        </w:rPr>
        <w:t>ó</w:t>
      </w:r>
      <w:r w:rsidRPr="0036556C">
        <w:rPr>
          <w:sz w:val="22"/>
          <w:szCs w:val="22"/>
        </w:rPr>
        <w:t xml:space="preserve"> meg. Felek tudom</w:t>
      </w:r>
      <w:r w:rsidRPr="0036556C">
        <w:rPr>
          <w:rFonts w:hint="eastAsia"/>
          <w:sz w:val="22"/>
          <w:szCs w:val="22"/>
        </w:rPr>
        <w:t>á</w:t>
      </w:r>
      <w:r w:rsidRPr="0036556C">
        <w:rPr>
          <w:sz w:val="22"/>
          <w:szCs w:val="22"/>
        </w:rPr>
        <w:t xml:space="preserve">sul veszik, hogy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tartalma, valamint az aj</w:t>
      </w:r>
      <w:r w:rsidRPr="0036556C">
        <w:rPr>
          <w:rFonts w:hint="eastAsia"/>
          <w:sz w:val="22"/>
          <w:szCs w:val="22"/>
        </w:rPr>
        <w:t>á</w:t>
      </w:r>
      <w:r w:rsidRPr="0036556C">
        <w:rPr>
          <w:sz w:val="22"/>
          <w:szCs w:val="22"/>
        </w:rPr>
        <w:t>nlat nyilv</w:t>
      </w:r>
      <w:r w:rsidRPr="0036556C">
        <w:rPr>
          <w:rFonts w:hint="eastAsia"/>
          <w:sz w:val="22"/>
          <w:szCs w:val="22"/>
        </w:rPr>
        <w:t>á</w:t>
      </w:r>
      <w:r w:rsidRPr="0036556C">
        <w:rPr>
          <w:sz w:val="22"/>
          <w:szCs w:val="22"/>
        </w:rPr>
        <w:t>noss</w:t>
      </w:r>
      <w:r w:rsidRPr="0036556C">
        <w:rPr>
          <w:rFonts w:hint="eastAsia"/>
          <w:sz w:val="22"/>
          <w:szCs w:val="22"/>
        </w:rPr>
        <w:t>á</w:t>
      </w:r>
      <w:r w:rsidRPr="0036556C">
        <w:rPr>
          <w:sz w:val="22"/>
          <w:szCs w:val="22"/>
        </w:rPr>
        <w:t>g</w:t>
      </w:r>
      <w:r w:rsidRPr="0036556C">
        <w:rPr>
          <w:rFonts w:hint="eastAsia"/>
          <w:sz w:val="22"/>
          <w:szCs w:val="22"/>
        </w:rPr>
        <w:t>á</w:t>
      </w:r>
      <w:r w:rsidRPr="0036556C">
        <w:rPr>
          <w:sz w:val="22"/>
          <w:szCs w:val="22"/>
        </w:rPr>
        <w:t>ra vonatkoz</w:t>
      </w:r>
      <w:r w:rsidRPr="0036556C">
        <w:rPr>
          <w:rFonts w:hint="eastAsia"/>
          <w:sz w:val="22"/>
          <w:szCs w:val="22"/>
        </w:rPr>
        <w:t>ó</w:t>
      </w:r>
      <w:r w:rsidRPr="0036556C">
        <w:rPr>
          <w:sz w:val="22"/>
          <w:szCs w:val="22"/>
        </w:rPr>
        <w:t xml:space="preserve">an a Kbt. 44. </w:t>
      </w:r>
      <w:r w:rsidRPr="0036556C">
        <w:rPr>
          <w:rFonts w:hint="eastAsia"/>
          <w:sz w:val="22"/>
          <w:szCs w:val="22"/>
        </w:rPr>
        <w:t>§</w:t>
      </w:r>
      <w:proofErr w:type="spellStart"/>
      <w:r w:rsidRPr="0036556C">
        <w:rPr>
          <w:sz w:val="22"/>
          <w:szCs w:val="22"/>
        </w:rPr>
        <w:t>-</w:t>
      </w:r>
      <w:r w:rsidRPr="0036556C">
        <w:rPr>
          <w:rFonts w:hint="eastAsia"/>
          <w:sz w:val="22"/>
          <w:szCs w:val="22"/>
        </w:rPr>
        <w:t>á</w:t>
      </w:r>
      <w:r w:rsidRPr="0036556C">
        <w:rPr>
          <w:sz w:val="22"/>
          <w:szCs w:val="22"/>
        </w:rPr>
        <w:t>nak</w:t>
      </w:r>
      <w:proofErr w:type="spellEnd"/>
      <w:r w:rsidRPr="0036556C">
        <w:rPr>
          <w:sz w:val="22"/>
          <w:szCs w:val="22"/>
        </w:rPr>
        <w:t xml:space="preserve"> rendelkez</w:t>
      </w:r>
      <w:r w:rsidRPr="0036556C">
        <w:rPr>
          <w:rFonts w:hint="eastAsia"/>
          <w:sz w:val="22"/>
          <w:szCs w:val="22"/>
        </w:rPr>
        <w:t>é</w:t>
      </w:r>
      <w:r w:rsidRPr="0036556C">
        <w:rPr>
          <w:sz w:val="22"/>
          <w:szCs w:val="22"/>
        </w:rPr>
        <w:t>sei alkalmazand</w:t>
      </w:r>
      <w:r w:rsidRPr="0036556C">
        <w:rPr>
          <w:rFonts w:hint="eastAsia"/>
          <w:sz w:val="22"/>
          <w:szCs w:val="22"/>
        </w:rPr>
        <w:t>ó</w:t>
      </w:r>
      <w:r w:rsidRPr="0036556C">
        <w:rPr>
          <w:sz w:val="22"/>
          <w:szCs w:val="22"/>
        </w:rPr>
        <w:t xml:space="preserve">k. </w:t>
      </w:r>
    </w:p>
    <w:p w:rsidR="004F7427" w:rsidRPr="0036556C" w:rsidRDefault="004F7427" w:rsidP="004F7427">
      <w:pPr>
        <w:widowControl w:val="0"/>
        <w:jc w:val="both"/>
        <w:rPr>
          <w:sz w:val="22"/>
          <w:szCs w:val="22"/>
        </w:rPr>
      </w:pPr>
    </w:p>
    <w:p w:rsidR="004F7427" w:rsidRPr="0036556C" w:rsidRDefault="004F7427" w:rsidP="004F7427">
      <w:pPr>
        <w:widowControl w:val="0"/>
        <w:jc w:val="both"/>
        <w:outlineLvl w:val="0"/>
        <w:rPr>
          <w:sz w:val="22"/>
          <w:szCs w:val="22"/>
        </w:rPr>
      </w:pPr>
      <w:r w:rsidRPr="0036556C">
        <w:rPr>
          <w:b/>
          <w:sz w:val="22"/>
          <w:szCs w:val="22"/>
        </w:rPr>
        <w:t>9.8.</w:t>
      </w:r>
      <w:r w:rsidRPr="0036556C">
        <w:rPr>
          <w:sz w:val="22"/>
          <w:szCs w:val="22"/>
        </w:rPr>
        <w:tab/>
        <w:t xml:space="preserve">A felek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sor</w:t>
      </w:r>
      <w:r w:rsidRPr="0036556C">
        <w:rPr>
          <w:rFonts w:hint="eastAsia"/>
          <w:sz w:val="22"/>
          <w:szCs w:val="22"/>
        </w:rPr>
        <w:t>á</w:t>
      </w:r>
      <w:r w:rsidRPr="0036556C">
        <w:rPr>
          <w:sz w:val="22"/>
          <w:szCs w:val="22"/>
        </w:rPr>
        <w:t>n k</w:t>
      </w:r>
      <w:r w:rsidRPr="0036556C">
        <w:rPr>
          <w:rFonts w:hint="eastAsia"/>
          <w:sz w:val="22"/>
          <w:szCs w:val="22"/>
        </w:rPr>
        <w:t>ö</w:t>
      </w:r>
      <w:r w:rsidRPr="0036556C">
        <w:rPr>
          <w:sz w:val="22"/>
          <w:szCs w:val="22"/>
        </w:rPr>
        <w:t>lcs</w:t>
      </w:r>
      <w:r w:rsidRPr="0036556C">
        <w:rPr>
          <w:rFonts w:hint="eastAsia"/>
          <w:sz w:val="22"/>
          <w:szCs w:val="22"/>
        </w:rPr>
        <w:t>ö</w:t>
      </w:r>
      <w:r w:rsidRPr="0036556C">
        <w:rPr>
          <w:sz w:val="22"/>
          <w:szCs w:val="22"/>
        </w:rPr>
        <w:t>n</w:t>
      </w:r>
      <w:r w:rsidRPr="0036556C">
        <w:rPr>
          <w:rFonts w:hint="eastAsia"/>
          <w:sz w:val="22"/>
          <w:szCs w:val="22"/>
        </w:rPr>
        <w:t>ö</w:t>
      </w:r>
      <w:r w:rsidRPr="0036556C">
        <w:rPr>
          <w:sz w:val="22"/>
          <w:szCs w:val="22"/>
        </w:rPr>
        <w:t>sen egy</w:t>
      </w:r>
      <w:r w:rsidRPr="0036556C">
        <w:rPr>
          <w:rFonts w:hint="eastAsia"/>
          <w:sz w:val="22"/>
          <w:szCs w:val="22"/>
        </w:rPr>
        <w:t>ü</w:t>
      </w:r>
      <w:r w:rsidRPr="0036556C">
        <w:rPr>
          <w:sz w:val="22"/>
          <w:szCs w:val="22"/>
        </w:rPr>
        <w:t>ttm</w:t>
      </w:r>
      <w:r w:rsidRPr="0036556C">
        <w:rPr>
          <w:rFonts w:hint="eastAsia"/>
          <w:sz w:val="22"/>
          <w:szCs w:val="22"/>
        </w:rPr>
        <w:t>ű</w:t>
      </w:r>
      <w:r w:rsidRPr="0036556C">
        <w:rPr>
          <w:sz w:val="22"/>
          <w:szCs w:val="22"/>
        </w:rPr>
        <w:t>k</w:t>
      </w:r>
      <w:r w:rsidRPr="0036556C">
        <w:rPr>
          <w:rFonts w:hint="eastAsia"/>
          <w:sz w:val="22"/>
          <w:szCs w:val="22"/>
        </w:rPr>
        <w:t>ö</w:t>
      </w:r>
      <w:r w:rsidRPr="0036556C">
        <w:rPr>
          <w:sz w:val="22"/>
          <w:szCs w:val="22"/>
        </w:rPr>
        <w:t>dni k</w:t>
      </w:r>
      <w:r w:rsidRPr="0036556C">
        <w:rPr>
          <w:rFonts w:hint="eastAsia"/>
          <w:sz w:val="22"/>
          <w:szCs w:val="22"/>
        </w:rPr>
        <w:t>ö</w:t>
      </w:r>
      <w:r w:rsidRPr="0036556C">
        <w:rPr>
          <w:sz w:val="22"/>
          <w:szCs w:val="22"/>
        </w:rPr>
        <w:t xml:space="preserve">telesek, </w:t>
      </w:r>
      <w:r w:rsidRPr="0036556C">
        <w:rPr>
          <w:rFonts w:hint="eastAsia"/>
          <w:sz w:val="22"/>
          <w:szCs w:val="22"/>
        </w:rPr>
        <w:t>é</w:t>
      </w:r>
      <w:r w:rsidRPr="0036556C">
        <w:rPr>
          <w:sz w:val="22"/>
          <w:szCs w:val="22"/>
        </w:rPr>
        <w:t xml:space="preserve">s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teljes</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se sor</w:t>
      </w:r>
      <w:r w:rsidRPr="0036556C">
        <w:rPr>
          <w:rFonts w:hint="eastAsia"/>
          <w:sz w:val="22"/>
          <w:szCs w:val="22"/>
        </w:rPr>
        <w:t>á</w:t>
      </w:r>
      <w:r w:rsidRPr="0036556C">
        <w:rPr>
          <w:sz w:val="22"/>
          <w:szCs w:val="22"/>
        </w:rPr>
        <w:t>n felmer</w:t>
      </w:r>
      <w:r w:rsidRPr="0036556C">
        <w:rPr>
          <w:rFonts w:hint="eastAsia"/>
          <w:sz w:val="22"/>
          <w:szCs w:val="22"/>
        </w:rPr>
        <w:t>ü</w:t>
      </w:r>
      <w:r w:rsidRPr="0036556C">
        <w:rPr>
          <w:sz w:val="22"/>
          <w:szCs w:val="22"/>
        </w:rPr>
        <w:t>l</w:t>
      </w:r>
      <w:r w:rsidRPr="0036556C">
        <w:rPr>
          <w:rFonts w:hint="eastAsia"/>
          <w:sz w:val="22"/>
          <w:szCs w:val="22"/>
        </w:rPr>
        <w:t>ő</w:t>
      </w:r>
      <w:r w:rsidRPr="0036556C">
        <w:rPr>
          <w:sz w:val="22"/>
          <w:szCs w:val="22"/>
        </w:rPr>
        <w:t xml:space="preserve"> b</w:t>
      </w:r>
      <w:r w:rsidRPr="0036556C">
        <w:rPr>
          <w:rFonts w:hint="eastAsia"/>
          <w:sz w:val="22"/>
          <w:szCs w:val="22"/>
        </w:rPr>
        <w:t>á</w:t>
      </w:r>
      <w:r w:rsidRPr="0036556C">
        <w:rPr>
          <w:sz w:val="22"/>
          <w:szCs w:val="22"/>
        </w:rPr>
        <w:t xml:space="preserve">rmilyen </w:t>
      </w:r>
      <w:r w:rsidRPr="0036556C">
        <w:rPr>
          <w:rFonts w:hint="eastAsia"/>
          <w:sz w:val="22"/>
          <w:szCs w:val="22"/>
        </w:rPr>
        <w:t>ú</w:t>
      </w:r>
      <w:r w:rsidRPr="0036556C">
        <w:rPr>
          <w:sz w:val="22"/>
          <w:szCs w:val="22"/>
        </w:rPr>
        <w:t>j k</w:t>
      </w:r>
      <w:r w:rsidRPr="0036556C">
        <w:rPr>
          <w:rFonts w:hint="eastAsia"/>
          <w:sz w:val="22"/>
          <w:szCs w:val="22"/>
        </w:rPr>
        <w:t>ö</w:t>
      </w:r>
      <w:r w:rsidRPr="0036556C">
        <w:rPr>
          <w:sz w:val="22"/>
          <w:szCs w:val="22"/>
        </w:rPr>
        <w:t>r</w:t>
      </w:r>
      <w:r w:rsidRPr="0036556C">
        <w:rPr>
          <w:rFonts w:hint="eastAsia"/>
          <w:sz w:val="22"/>
          <w:szCs w:val="22"/>
        </w:rPr>
        <w:t>ü</w:t>
      </w:r>
      <w:r w:rsidRPr="0036556C">
        <w:rPr>
          <w:sz w:val="22"/>
          <w:szCs w:val="22"/>
        </w:rPr>
        <w:t>lm</w:t>
      </w:r>
      <w:r w:rsidRPr="0036556C">
        <w:rPr>
          <w:rFonts w:hint="eastAsia"/>
          <w:sz w:val="22"/>
          <w:szCs w:val="22"/>
        </w:rPr>
        <w:t>é</w:t>
      </w:r>
      <w:r w:rsidRPr="0036556C">
        <w:rPr>
          <w:sz w:val="22"/>
          <w:szCs w:val="22"/>
        </w:rPr>
        <w:t>nyr</w:t>
      </w:r>
      <w:r w:rsidRPr="0036556C">
        <w:rPr>
          <w:rFonts w:hint="eastAsia"/>
          <w:sz w:val="22"/>
          <w:szCs w:val="22"/>
        </w:rPr>
        <w:t>ő</w:t>
      </w:r>
      <w:r w:rsidRPr="0036556C">
        <w:rPr>
          <w:sz w:val="22"/>
          <w:szCs w:val="22"/>
        </w:rPr>
        <w:t>l, k</w:t>
      </w:r>
      <w:r w:rsidRPr="0036556C">
        <w:rPr>
          <w:rFonts w:hint="eastAsia"/>
          <w:sz w:val="22"/>
          <w:szCs w:val="22"/>
        </w:rPr>
        <w:t>ö</w:t>
      </w:r>
      <w:r w:rsidRPr="0036556C">
        <w:rPr>
          <w:sz w:val="22"/>
          <w:szCs w:val="22"/>
        </w:rPr>
        <w:t>telesek egym</w:t>
      </w:r>
      <w:r w:rsidRPr="0036556C">
        <w:rPr>
          <w:rFonts w:hint="eastAsia"/>
          <w:sz w:val="22"/>
          <w:szCs w:val="22"/>
        </w:rPr>
        <w:t>á</w:t>
      </w:r>
      <w:r w:rsidRPr="0036556C">
        <w:rPr>
          <w:sz w:val="22"/>
          <w:szCs w:val="22"/>
        </w:rPr>
        <w:t>st halad</w:t>
      </w:r>
      <w:r w:rsidRPr="0036556C">
        <w:rPr>
          <w:rFonts w:hint="eastAsia"/>
          <w:sz w:val="22"/>
          <w:szCs w:val="22"/>
        </w:rPr>
        <w:t>é</w:t>
      </w:r>
      <w:r w:rsidRPr="0036556C">
        <w:rPr>
          <w:sz w:val="22"/>
          <w:szCs w:val="22"/>
        </w:rPr>
        <w:t>ktalanul t</w:t>
      </w:r>
      <w:r w:rsidRPr="0036556C">
        <w:rPr>
          <w:rFonts w:hint="eastAsia"/>
          <w:sz w:val="22"/>
          <w:szCs w:val="22"/>
        </w:rPr>
        <w:t>á</w:t>
      </w:r>
      <w:r w:rsidRPr="0036556C">
        <w:rPr>
          <w:sz w:val="22"/>
          <w:szCs w:val="22"/>
        </w:rPr>
        <w:t>j</w:t>
      </w:r>
      <w:r w:rsidRPr="0036556C">
        <w:rPr>
          <w:rFonts w:hint="eastAsia"/>
          <w:sz w:val="22"/>
          <w:szCs w:val="22"/>
        </w:rPr>
        <w:t>é</w:t>
      </w:r>
      <w:r w:rsidRPr="0036556C">
        <w:rPr>
          <w:sz w:val="22"/>
          <w:szCs w:val="22"/>
        </w:rPr>
        <w:t>koztatni.</w:t>
      </w:r>
    </w:p>
    <w:p w:rsidR="004F7427" w:rsidRPr="0036556C" w:rsidRDefault="004F7427" w:rsidP="004F7427">
      <w:pPr>
        <w:widowControl w:val="0"/>
        <w:jc w:val="both"/>
        <w:rPr>
          <w:sz w:val="22"/>
          <w:szCs w:val="22"/>
        </w:rPr>
      </w:pPr>
    </w:p>
    <w:p w:rsidR="004F7427" w:rsidRPr="0036556C" w:rsidRDefault="004F7427" w:rsidP="004F7427">
      <w:pPr>
        <w:widowControl w:val="0"/>
        <w:jc w:val="both"/>
        <w:outlineLvl w:val="0"/>
        <w:rPr>
          <w:sz w:val="22"/>
          <w:szCs w:val="22"/>
        </w:rPr>
      </w:pPr>
      <w:r w:rsidRPr="0036556C">
        <w:rPr>
          <w:b/>
          <w:sz w:val="22"/>
          <w:szCs w:val="22"/>
        </w:rPr>
        <w:t>9.9.</w:t>
      </w:r>
      <w:r w:rsidRPr="0036556C">
        <w:rPr>
          <w:sz w:val="22"/>
          <w:szCs w:val="22"/>
        </w:rPr>
        <w:tab/>
        <w:t xml:space="preserve">Az </w:t>
      </w:r>
      <w:r w:rsidRPr="0036556C">
        <w:rPr>
          <w:rFonts w:hint="eastAsia"/>
          <w:sz w:val="22"/>
          <w:szCs w:val="22"/>
        </w:rPr>
        <w:t>á</w:t>
      </w:r>
      <w:r w:rsidRPr="0036556C">
        <w:rPr>
          <w:sz w:val="22"/>
          <w:szCs w:val="22"/>
        </w:rPr>
        <w:t>llamh</w:t>
      </w:r>
      <w:r w:rsidRPr="0036556C">
        <w:rPr>
          <w:rFonts w:hint="eastAsia"/>
          <w:sz w:val="22"/>
          <w:szCs w:val="22"/>
        </w:rPr>
        <w:t>á</w:t>
      </w:r>
      <w:r w:rsidRPr="0036556C">
        <w:rPr>
          <w:sz w:val="22"/>
          <w:szCs w:val="22"/>
        </w:rPr>
        <w:t>ztart</w:t>
      </w:r>
      <w:r w:rsidRPr="0036556C">
        <w:rPr>
          <w:rFonts w:hint="eastAsia"/>
          <w:sz w:val="22"/>
          <w:szCs w:val="22"/>
        </w:rPr>
        <w:t>á</w:t>
      </w:r>
      <w:r w:rsidRPr="0036556C">
        <w:rPr>
          <w:sz w:val="22"/>
          <w:szCs w:val="22"/>
        </w:rPr>
        <w:t>sr</w:t>
      </w:r>
      <w:r w:rsidRPr="0036556C">
        <w:rPr>
          <w:rFonts w:hint="eastAsia"/>
          <w:sz w:val="22"/>
          <w:szCs w:val="22"/>
        </w:rPr>
        <w:t>ó</w:t>
      </w:r>
      <w:r w:rsidRPr="0036556C">
        <w:rPr>
          <w:sz w:val="22"/>
          <w:szCs w:val="22"/>
        </w:rPr>
        <w:t>l sz</w:t>
      </w:r>
      <w:r w:rsidRPr="0036556C">
        <w:rPr>
          <w:rFonts w:hint="eastAsia"/>
          <w:sz w:val="22"/>
          <w:szCs w:val="22"/>
        </w:rPr>
        <w:t>ó</w:t>
      </w:r>
      <w:r w:rsidRPr="0036556C">
        <w:rPr>
          <w:sz w:val="22"/>
          <w:szCs w:val="22"/>
        </w:rPr>
        <w:t>l</w:t>
      </w:r>
      <w:r w:rsidRPr="0036556C">
        <w:rPr>
          <w:rFonts w:hint="eastAsia"/>
          <w:sz w:val="22"/>
          <w:szCs w:val="22"/>
        </w:rPr>
        <w:t>ó</w:t>
      </w:r>
      <w:r w:rsidRPr="0036556C">
        <w:rPr>
          <w:sz w:val="22"/>
          <w:szCs w:val="22"/>
        </w:rPr>
        <w:t xml:space="preserve"> 2011. </w:t>
      </w:r>
      <w:r w:rsidRPr="0036556C">
        <w:rPr>
          <w:rFonts w:hint="eastAsia"/>
          <w:sz w:val="22"/>
          <w:szCs w:val="22"/>
        </w:rPr>
        <w:t>é</w:t>
      </w:r>
      <w:r w:rsidRPr="0036556C">
        <w:rPr>
          <w:sz w:val="22"/>
          <w:szCs w:val="22"/>
        </w:rPr>
        <w:t>vi CXCV. t</w:t>
      </w:r>
      <w:r w:rsidRPr="0036556C">
        <w:rPr>
          <w:rFonts w:hint="eastAsia"/>
          <w:sz w:val="22"/>
          <w:szCs w:val="22"/>
        </w:rPr>
        <w:t>ö</w:t>
      </w:r>
      <w:r w:rsidRPr="0036556C">
        <w:rPr>
          <w:sz w:val="22"/>
          <w:szCs w:val="22"/>
        </w:rPr>
        <w:t>rv</w:t>
      </w:r>
      <w:r w:rsidRPr="0036556C">
        <w:rPr>
          <w:rFonts w:hint="eastAsia"/>
          <w:sz w:val="22"/>
          <w:szCs w:val="22"/>
        </w:rPr>
        <w:t>é</w:t>
      </w:r>
      <w:r w:rsidRPr="0036556C">
        <w:rPr>
          <w:sz w:val="22"/>
          <w:szCs w:val="22"/>
        </w:rPr>
        <w:t>ny (tov</w:t>
      </w:r>
      <w:r w:rsidRPr="0036556C">
        <w:rPr>
          <w:rFonts w:hint="eastAsia"/>
          <w:sz w:val="22"/>
          <w:szCs w:val="22"/>
        </w:rPr>
        <w:t>á</w:t>
      </w:r>
      <w:r w:rsidRPr="0036556C">
        <w:rPr>
          <w:sz w:val="22"/>
          <w:szCs w:val="22"/>
        </w:rPr>
        <w:t xml:space="preserve">bbiakban: </w:t>
      </w:r>
      <w:r w:rsidRPr="0036556C">
        <w:rPr>
          <w:rFonts w:hint="eastAsia"/>
          <w:sz w:val="22"/>
          <w:szCs w:val="22"/>
        </w:rPr>
        <w:t>Á</w:t>
      </w:r>
      <w:r w:rsidRPr="0036556C">
        <w:rPr>
          <w:sz w:val="22"/>
          <w:szCs w:val="22"/>
        </w:rPr>
        <w:t xml:space="preserve">ht.) 1. </w:t>
      </w:r>
      <w:r w:rsidRPr="0036556C">
        <w:rPr>
          <w:rFonts w:hint="eastAsia"/>
          <w:sz w:val="22"/>
          <w:szCs w:val="22"/>
        </w:rPr>
        <w:t>§</w:t>
      </w:r>
      <w:r w:rsidRPr="0036556C">
        <w:rPr>
          <w:sz w:val="22"/>
          <w:szCs w:val="22"/>
        </w:rPr>
        <w:t xml:space="preserve"> 4. pontja </w:t>
      </w:r>
      <w:r w:rsidRPr="0036556C">
        <w:rPr>
          <w:rFonts w:hint="eastAsia"/>
          <w:sz w:val="22"/>
          <w:szCs w:val="22"/>
        </w:rPr>
        <w:t>é</w:t>
      </w:r>
      <w:r w:rsidRPr="0036556C">
        <w:rPr>
          <w:sz w:val="22"/>
          <w:szCs w:val="22"/>
        </w:rPr>
        <w:t xml:space="preserve">s a 41. </w:t>
      </w:r>
      <w:r w:rsidRPr="0036556C">
        <w:rPr>
          <w:rFonts w:hint="eastAsia"/>
          <w:sz w:val="22"/>
          <w:szCs w:val="22"/>
        </w:rPr>
        <w:t>§</w:t>
      </w:r>
      <w:r w:rsidRPr="0036556C">
        <w:rPr>
          <w:sz w:val="22"/>
          <w:szCs w:val="22"/>
        </w:rPr>
        <w:t xml:space="preserve"> (6) bekezd</w:t>
      </w:r>
      <w:r w:rsidRPr="0036556C">
        <w:rPr>
          <w:rFonts w:hint="eastAsia"/>
          <w:sz w:val="22"/>
          <w:szCs w:val="22"/>
        </w:rPr>
        <w:t>é</w:t>
      </w:r>
      <w:r w:rsidRPr="0036556C">
        <w:rPr>
          <w:sz w:val="22"/>
          <w:szCs w:val="22"/>
        </w:rPr>
        <w:t xml:space="preserve">se </w:t>
      </w:r>
      <w:r w:rsidRPr="0036556C">
        <w:rPr>
          <w:rFonts w:hint="eastAsia"/>
          <w:sz w:val="22"/>
          <w:szCs w:val="22"/>
        </w:rPr>
        <w:t>é</w:t>
      </w:r>
      <w:r w:rsidRPr="0036556C">
        <w:rPr>
          <w:sz w:val="22"/>
          <w:szCs w:val="22"/>
        </w:rPr>
        <w:t>rtelm</w:t>
      </w:r>
      <w:r w:rsidRPr="0036556C">
        <w:rPr>
          <w:rFonts w:hint="eastAsia"/>
          <w:sz w:val="22"/>
          <w:szCs w:val="22"/>
        </w:rPr>
        <w:t>é</w:t>
      </w:r>
      <w:r w:rsidRPr="0036556C">
        <w:rPr>
          <w:sz w:val="22"/>
          <w:szCs w:val="22"/>
        </w:rPr>
        <w:t>ben, tov</w:t>
      </w:r>
      <w:r w:rsidRPr="0036556C">
        <w:rPr>
          <w:rFonts w:hint="eastAsia"/>
          <w:sz w:val="22"/>
          <w:szCs w:val="22"/>
        </w:rPr>
        <w:t>á</w:t>
      </w:r>
      <w:r w:rsidRPr="0036556C">
        <w:rPr>
          <w:sz w:val="22"/>
          <w:szCs w:val="22"/>
        </w:rPr>
        <w:t>bb</w:t>
      </w:r>
      <w:r w:rsidRPr="0036556C">
        <w:rPr>
          <w:rFonts w:hint="eastAsia"/>
          <w:sz w:val="22"/>
          <w:szCs w:val="22"/>
        </w:rPr>
        <w:t>á</w:t>
      </w:r>
      <w:r w:rsidRPr="0036556C">
        <w:rPr>
          <w:sz w:val="22"/>
          <w:szCs w:val="22"/>
        </w:rPr>
        <w:t xml:space="preserve"> az </w:t>
      </w:r>
      <w:r w:rsidRPr="0036556C">
        <w:rPr>
          <w:rFonts w:hint="eastAsia"/>
          <w:sz w:val="22"/>
          <w:szCs w:val="22"/>
        </w:rPr>
        <w:t>á</w:t>
      </w:r>
      <w:r w:rsidRPr="0036556C">
        <w:rPr>
          <w:sz w:val="22"/>
          <w:szCs w:val="22"/>
        </w:rPr>
        <w:t>llamh</w:t>
      </w:r>
      <w:r w:rsidRPr="0036556C">
        <w:rPr>
          <w:rFonts w:hint="eastAsia"/>
          <w:sz w:val="22"/>
          <w:szCs w:val="22"/>
        </w:rPr>
        <w:t>á</w:t>
      </w:r>
      <w:r w:rsidRPr="0036556C">
        <w:rPr>
          <w:sz w:val="22"/>
          <w:szCs w:val="22"/>
        </w:rPr>
        <w:t>ztart</w:t>
      </w:r>
      <w:r w:rsidRPr="0036556C">
        <w:rPr>
          <w:rFonts w:hint="eastAsia"/>
          <w:sz w:val="22"/>
          <w:szCs w:val="22"/>
        </w:rPr>
        <w:t>á</w:t>
      </w:r>
      <w:r w:rsidRPr="0036556C">
        <w:rPr>
          <w:sz w:val="22"/>
          <w:szCs w:val="22"/>
        </w:rPr>
        <w:t>sr</w:t>
      </w:r>
      <w:r w:rsidRPr="0036556C">
        <w:rPr>
          <w:rFonts w:hint="eastAsia"/>
          <w:sz w:val="22"/>
          <w:szCs w:val="22"/>
        </w:rPr>
        <w:t>ó</w:t>
      </w:r>
      <w:r w:rsidRPr="0036556C">
        <w:rPr>
          <w:sz w:val="22"/>
          <w:szCs w:val="22"/>
        </w:rPr>
        <w:t>l sz</w:t>
      </w:r>
      <w:r w:rsidRPr="0036556C">
        <w:rPr>
          <w:rFonts w:hint="eastAsia"/>
          <w:sz w:val="22"/>
          <w:szCs w:val="22"/>
        </w:rPr>
        <w:t>ó</w:t>
      </w:r>
      <w:r w:rsidRPr="0036556C">
        <w:rPr>
          <w:sz w:val="22"/>
          <w:szCs w:val="22"/>
        </w:rPr>
        <w:t>l</w:t>
      </w:r>
      <w:r w:rsidRPr="0036556C">
        <w:rPr>
          <w:rFonts w:hint="eastAsia"/>
          <w:sz w:val="22"/>
          <w:szCs w:val="22"/>
        </w:rPr>
        <w:t>ó</w:t>
      </w:r>
      <w:r w:rsidRPr="0036556C">
        <w:rPr>
          <w:sz w:val="22"/>
          <w:szCs w:val="22"/>
        </w:rPr>
        <w:t xml:space="preserve"> t</w:t>
      </w:r>
      <w:r w:rsidRPr="0036556C">
        <w:rPr>
          <w:rFonts w:hint="eastAsia"/>
          <w:sz w:val="22"/>
          <w:szCs w:val="22"/>
        </w:rPr>
        <w:t>ö</w:t>
      </w:r>
      <w:r w:rsidRPr="0036556C">
        <w:rPr>
          <w:sz w:val="22"/>
          <w:szCs w:val="22"/>
        </w:rPr>
        <w:t>rv</w:t>
      </w:r>
      <w:r w:rsidRPr="0036556C">
        <w:rPr>
          <w:rFonts w:hint="eastAsia"/>
          <w:sz w:val="22"/>
          <w:szCs w:val="22"/>
        </w:rPr>
        <w:t>é</w:t>
      </w:r>
      <w:r w:rsidRPr="0036556C">
        <w:rPr>
          <w:sz w:val="22"/>
          <w:szCs w:val="22"/>
        </w:rPr>
        <w:t>ny v</w:t>
      </w:r>
      <w:r w:rsidRPr="0036556C">
        <w:rPr>
          <w:rFonts w:hint="eastAsia"/>
          <w:sz w:val="22"/>
          <w:szCs w:val="22"/>
        </w:rPr>
        <w:t>é</w:t>
      </w:r>
      <w:r w:rsidRPr="0036556C">
        <w:rPr>
          <w:sz w:val="22"/>
          <w:szCs w:val="22"/>
        </w:rPr>
        <w:t>grehajt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r</w:t>
      </w:r>
      <w:r w:rsidRPr="0036556C">
        <w:rPr>
          <w:rFonts w:hint="eastAsia"/>
          <w:sz w:val="22"/>
          <w:szCs w:val="22"/>
        </w:rPr>
        <w:t>ó</w:t>
      </w:r>
      <w:r w:rsidRPr="0036556C">
        <w:rPr>
          <w:sz w:val="22"/>
          <w:szCs w:val="22"/>
        </w:rPr>
        <w:t>l sz</w:t>
      </w:r>
      <w:r w:rsidRPr="0036556C">
        <w:rPr>
          <w:rFonts w:hint="eastAsia"/>
          <w:sz w:val="22"/>
          <w:szCs w:val="22"/>
        </w:rPr>
        <w:t>ó</w:t>
      </w:r>
      <w:r w:rsidRPr="0036556C">
        <w:rPr>
          <w:sz w:val="22"/>
          <w:szCs w:val="22"/>
        </w:rPr>
        <w:t>l</w:t>
      </w:r>
      <w:r w:rsidRPr="0036556C">
        <w:rPr>
          <w:rFonts w:hint="eastAsia"/>
          <w:sz w:val="22"/>
          <w:szCs w:val="22"/>
        </w:rPr>
        <w:t>ó</w:t>
      </w:r>
      <w:r w:rsidRPr="0036556C">
        <w:rPr>
          <w:sz w:val="22"/>
          <w:szCs w:val="22"/>
        </w:rPr>
        <w:t xml:space="preserve"> 368/2011. (XII. 31.) Korm. rendelet (tov</w:t>
      </w:r>
      <w:r w:rsidRPr="0036556C">
        <w:rPr>
          <w:rFonts w:hint="eastAsia"/>
          <w:sz w:val="22"/>
          <w:szCs w:val="22"/>
        </w:rPr>
        <w:t>á</w:t>
      </w:r>
      <w:r w:rsidRPr="0036556C">
        <w:rPr>
          <w:sz w:val="22"/>
          <w:szCs w:val="22"/>
        </w:rPr>
        <w:t xml:space="preserve">bbiakban: </w:t>
      </w:r>
      <w:proofErr w:type="spellStart"/>
      <w:r w:rsidRPr="0036556C">
        <w:rPr>
          <w:rFonts w:hint="eastAsia"/>
          <w:sz w:val="22"/>
          <w:szCs w:val="22"/>
        </w:rPr>
        <w:t>Á</w:t>
      </w:r>
      <w:r w:rsidRPr="0036556C">
        <w:rPr>
          <w:sz w:val="22"/>
          <w:szCs w:val="22"/>
        </w:rPr>
        <w:t>vr</w:t>
      </w:r>
      <w:proofErr w:type="spellEnd"/>
      <w:r w:rsidRPr="0036556C">
        <w:rPr>
          <w:sz w:val="22"/>
          <w:szCs w:val="22"/>
        </w:rPr>
        <w:t xml:space="preserve">.) 50. </w:t>
      </w:r>
      <w:r w:rsidRPr="0036556C">
        <w:rPr>
          <w:rFonts w:hint="eastAsia"/>
          <w:sz w:val="22"/>
          <w:szCs w:val="22"/>
        </w:rPr>
        <w:t>§</w:t>
      </w:r>
      <w:r w:rsidRPr="0036556C">
        <w:rPr>
          <w:sz w:val="22"/>
          <w:szCs w:val="22"/>
        </w:rPr>
        <w:t xml:space="preserve"> (1a) bekezd</w:t>
      </w:r>
      <w:r w:rsidRPr="0036556C">
        <w:rPr>
          <w:rFonts w:hint="eastAsia"/>
          <w:sz w:val="22"/>
          <w:szCs w:val="22"/>
        </w:rPr>
        <w:t>é</w:t>
      </w:r>
      <w:r w:rsidRPr="0036556C">
        <w:rPr>
          <w:sz w:val="22"/>
          <w:szCs w:val="22"/>
        </w:rPr>
        <w:t>se, illet</w:t>
      </w:r>
      <w:r w:rsidRPr="0036556C">
        <w:rPr>
          <w:rFonts w:hint="eastAsia"/>
          <w:sz w:val="22"/>
          <w:szCs w:val="22"/>
        </w:rPr>
        <w:t>ő</w:t>
      </w:r>
      <w:r w:rsidRPr="0036556C">
        <w:rPr>
          <w:sz w:val="22"/>
          <w:szCs w:val="22"/>
        </w:rPr>
        <w:t>leg a nemzeti vagyonr</w:t>
      </w:r>
      <w:r w:rsidRPr="0036556C">
        <w:rPr>
          <w:rFonts w:hint="eastAsia"/>
          <w:sz w:val="22"/>
          <w:szCs w:val="22"/>
        </w:rPr>
        <w:t>ó</w:t>
      </w:r>
      <w:r w:rsidRPr="0036556C">
        <w:rPr>
          <w:sz w:val="22"/>
          <w:szCs w:val="22"/>
        </w:rPr>
        <w:t>l sz</w:t>
      </w:r>
      <w:r w:rsidRPr="0036556C">
        <w:rPr>
          <w:rFonts w:hint="eastAsia"/>
          <w:sz w:val="22"/>
          <w:szCs w:val="22"/>
        </w:rPr>
        <w:t>ó</w:t>
      </w:r>
      <w:r w:rsidRPr="0036556C">
        <w:rPr>
          <w:sz w:val="22"/>
          <w:szCs w:val="22"/>
        </w:rPr>
        <w:t>l</w:t>
      </w:r>
      <w:r w:rsidRPr="0036556C">
        <w:rPr>
          <w:rFonts w:hint="eastAsia"/>
          <w:sz w:val="22"/>
          <w:szCs w:val="22"/>
        </w:rPr>
        <w:t>ó</w:t>
      </w:r>
      <w:r w:rsidRPr="0036556C">
        <w:rPr>
          <w:sz w:val="22"/>
          <w:szCs w:val="22"/>
        </w:rPr>
        <w:t xml:space="preserve"> 2011. </w:t>
      </w:r>
      <w:r w:rsidRPr="0036556C">
        <w:rPr>
          <w:rFonts w:hint="eastAsia"/>
          <w:sz w:val="22"/>
          <w:szCs w:val="22"/>
        </w:rPr>
        <w:t>é</w:t>
      </w:r>
      <w:r w:rsidRPr="0036556C">
        <w:rPr>
          <w:sz w:val="22"/>
          <w:szCs w:val="22"/>
        </w:rPr>
        <w:t>vi CXCVI. t</w:t>
      </w:r>
      <w:r w:rsidRPr="0036556C">
        <w:rPr>
          <w:rFonts w:hint="eastAsia"/>
          <w:sz w:val="22"/>
          <w:szCs w:val="22"/>
        </w:rPr>
        <w:t>ö</w:t>
      </w:r>
      <w:r w:rsidRPr="0036556C">
        <w:rPr>
          <w:sz w:val="22"/>
          <w:szCs w:val="22"/>
        </w:rPr>
        <w:t>rv</w:t>
      </w:r>
      <w:r w:rsidRPr="0036556C">
        <w:rPr>
          <w:rFonts w:hint="eastAsia"/>
          <w:sz w:val="22"/>
          <w:szCs w:val="22"/>
        </w:rPr>
        <w:t>é</w:t>
      </w:r>
      <w:r w:rsidRPr="0036556C">
        <w:rPr>
          <w:sz w:val="22"/>
          <w:szCs w:val="22"/>
        </w:rPr>
        <w:t>ny (tov</w:t>
      </w:r>
      <w:r w:rsidRPr="0036556C">
        <w:rPr>
          <w:rFonts w:hint="eastAsia"/>
          <w:sz w:val="22"/>
          <w:szCs w:val="22"/>
        </w:rPr>
        <w:t>á</w:t>
      </w:r>
      <w:r w:rsidRPr="0036556C">
        <w:rPr>
          <w:sz w:val="22"/>
          <w:szCs w:val="22"/>
        </w:rPr>
        <w:t xml:space="preserve">bbiakban: </w:t>
      </w:r>
      <w:proofErr w:type="spellStart"/>
      <w:r w:rsidRPr="0036556C">
        <w:rPr>
          <w:sz w:val="22"/>
          <w:szCs w:val="22"/>
        </w:rPr>
        <w:t>Nvt</w:t>
      </w:r>
      <w:proofErr w:type="spellEnd"/>
      <w:r w:rsidRPr="0036556C">
        <w:rPr>
          <w:sz w:val="22"/>
          <w:szCs w:val="22"/>
        </w:rPr>
        <w:t xml:space="preserve">.) 3. </w:t>
      </w:r>
      <w:r w:rsidRPr="0036556C">
        <w:rPr>
          <w:rFonts w:hint="eastAsia"/>
          <w:sz w:val="22"/>
          <w:szCs w:val="22"/>
        </w:rPr>
        <w:t>§</w:t>
      </w:r>
      <w:r w:rsidRPr="0036556C">
        <w:rPr>
          <w:sz w:val="22"/>
          <w:szCs w:val="22"/>
        </w:rPr>
        <w:t xml:space="preserve"> (1) </w:t>
      </w:r>
      <w:proofErr w:type="spellStart"/>
      <w:r w:rsidRPr="0036556C">
        <w:rPr>
          <w:sz w:val="22"/>
          <w:szCs w:val="22"/>
        </w:rPr>
        <w:t>bek</w:t>
      </w:r>
      <w:proofErr w:type="spellEnd"/>
      <w:r w:rsidRPr="0036556C">
        <w:rPr>
          <w:sz w:val="22"/>
          <w:szCs w:val="22"/>
        </w:rPr>
        <w:t>. 1. pontja szerint a Megb</w:t>
      </w:r>
      <w:r w:rsidRPr="0036556C">
        <w:rPr>
          <w:rFonts w:hint="eastAsia"/>
          <w:sz w:val="22"/>
          <w:szCs w:val="22"/>
        </w:rPr>
        <w:t>í</w:t>
      </w:r>
      <w:r w:rsidRPr="0036556C">
        <w:rPr>
          <w:sz w:val="22"/>
          <w:szCs w:val="22"/>
        </w:rPr>
        <w:t>zott k</w:t>
      </w:r>
      <w:r w:rsidRPr="0036556C">
        <w:rPr>
          <w:rFonts w:hint="eastAsia"/>
          <w:sz w:val="22"/>
          <w:szCs w:val="22"/>
        </w:rPr>
        <w:t>é</w:t>
      </w:r>
      <w:r w:rsidRPr="0036556C">
        <w:rPr>
          <w:sz w:val="22"/>
          <w:szCs w:val="22"/>
        </w:rPr>
        <w:t>pvisel</w:t>
      </w:r>
      <w:r w:rsidRPr="0036556C">
        <w:rPr>
          <w:rFonts w:hint="eastAsia"/>
          <w:sz w:val="22"/>
          <w:szCs w:val="22"/>
        </w:rPr>
        <w:t>ő</w:t>
      </w:r>
      <w:r w:rsidRPr="0036556C">
        <w:rPr>
          <w:sz w:val="22"/>
          <w:szCs w:val="22"/>
        </w:rPr>
        <w:t xml:space="preserve">je </w:t>
      </w:r>
      <w:r w:rsidRPr="0036556C">
        <w:rPr>
          <w:rFonts w:hint="eastAsia"/>
          <w:sz w:val="22"/>
          <w:szCs w:val="22"/>
        </w:rPr>
        <w:t>ú</w:t>
      </w:r>
      <w:r w:rsidRPr="0036556C">
        <w:rPr>
          <w:sz w:val="22"/>
          <w:szCs w:val="22"/>
        </w:rPr>
        <w:t>gy nyilatkozik, hogy a Megb</w:t>
      </w:r>
      <w:r w:rsidRPr="0036556C">
        <w:rPr>
          <w:rFonts w:hint="eastAsia"/>
          <w:sz w:val="22"/>
          <w:szCs w:val="22"/>
        </w:rPr>
        <w:t>í</w:t>
      </w:r>
      <w:r w:rsidRPr="0036556C">
        <w:rPr>
          <w:sz w:val="22"/>
          <w:szCs w:val="22"/>
        </w:rPr>
        <w:t xml:space="preserve">zott </w:t>
      </w:r>
      <w:r w:rsidRPr="0036556C">
        <w:rPr>
          <w:rFonts w:hint="eastAsia"/>
          <w:i/>
          <w:sz w:val="22"/>
          <w:szCs w:val="22"/>
        </w:rPr>
        <w:t>á</w:t>
      </w:r>
      <w:r w:rsidRPr="0036556C">
        <w:rPr>
          <w:i/>
          <w:sz w:val="22"/>
          <w:szCs w:val="22"/>
        </w:rPr>
        <w:t>tl</w:t>
      </w:r>
      <w:r w:rsidRPr="0036556C">
        <w:rPr>
          <w:rFonts w:hint="eastAsia"/>
          <w:i/>
          <w:sz w:val="22"/>
          <w:szCs w:val="22"/>
        </w:rPr>
        <w:t>á</w:t>
      </w:r>
      <w:r w:rsidRPr="0036556C">
        <w:rPr>
          <w:i/>
          <w:sz w:val="22"/>
          <w:szCs w:val="22"/>
        </w:rPr>
        <w:t>that</w:t>
      </w:r>
      <w:r w:rsidRPr="0036556C">
        <w:rPr>
          <w:rFonts w:hint="eastAsia"/>
          <w:i/>
          <w:sz w:val="22"/>
          <w:szCs w:val="22"/>
        </w:rPr>
        <w:t>ó</w:t>
      </w:r>
      <w:r w:rsidRPr="0036556C">
        <w:rPr>
          <w:i/>
          <w:sz w:val="22"/>
          <w:szCs w:val="22"/>
        </w:rPr>
        <w:t xml:space="preserve"> szervezetnek</w:t>
      </w:r>
      <w:r w:rsidRPr="0036556C">
        <w:rPr>
          <w:sz w:val="22"/>
          <w:szCs w:val="22"/>
        </w:rPr>
        <w:t xml:space="preserve"> min</w:t>
      </w:r>
      <w:r w:rsidRPr="0036556C">
        <w:rPr>
          <w:rFonts w:hint="eastAsia"/>
          <w:sz w:val="22"/>
          <w:szCs w:val="22"/>
        </w:rPr>
        <w:t>ő</w:t>
      </w:r>
      <w:r w:rsidRPr="0036556C">
        <w:rPr>
          <w:sz w:val="22"/>
          <w:szCs w:val="22"/>
        </w:rPr>
        <w:t>s</w:t>
      </w:r>
      <w:r w:rsidRPr="0036556C">
        <w:rPr>
          <w:rFonts w:hint="eastAsia"/>
          <w:sz w:val="22"/>
          <w:szCs w:val="22"/>
        </w:rPr>
        <w:t>ü</w:t>
      </w:r>
      <w:r w:rsidRPr="0036556C">
        <w:rPr>
          <w:sz w:val="22"/>
          <w:szCs w:val="22"/>
        </w:rPr>
        <w:t>l. A Megb</w:t>
      </w:r>
      <w:r w:rsidRPr="0036556C">
        <w:rPr>
          <w:rFonts w:hint="eastAsia"/>
          <w:sz w:val="22"/>
          <w:szCs w:val="22"/>
        </w:rPr>
        <w:t>í</w:t>
      </w:r>
      <w:r w:rsidRPr="0036556C">
        <w:rPr>
          <w:sz w:val="22"/>
          <w:szCs w:val="22"/>
        </w:rPr>
        <w:t>zott tudom</w:t>
      </w:r>
      <w:r w:rsidRPr="0036556C">
        <w:rPr>
          <w:rFonts w:hint="eastAsia"/>
          <w:sz w:val="22"/>
          <w:szCs w:val="22"/>
        </w:rPr>
        <w:t>á</w:t>
      </w:r>
      <w:r w:rsidRPr="0036556C">
        <w:rPr>
          <w:sz w:val="22"/>
          <w:szCs w:val="22"/>
        </w:rPr>
        <w:t>sul veszi, hogy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nem k</w:t>
      </w:r>
      <w:r w:rsidRPr="0036556C">
        <w:rPr>
          <w:rFonts w:hint="eastAsia"/>
          <w:sz w:val="22"/>
          <w:szCs w:val="22"/>
        </w:rPr>
        <w:t>ö</w:t>
      </w:r>
      <w:r w:rsidRPr="0036556C">
        <w:rPr>
          <w:sz w:val="22"/>
          <w:szCs w:val="22"/>
        </w:rPr>
        <w:t xml:space="preserve">thet vele </w:t>
      </w:r>
      <w:r w:rsidRPr="0036556C">
        <w:rPr>
          <w:rFonts w:hint="eastAsia"/>
          <w:sz w:val="22"/>
          <w:szCs w:val="22"/>
        </w:rPr>
        <w:t>é</w:t>
      </w:r>
      <w:r w:rsidRPr="0036556C">
        <w:rPr>
          <w:sz w:val="22"/>
          <w:szCs w:val="22"/>
        </w:rPr>
        <w:t>rv</w:t>
      </w:r>
      <w:r w:rsidRPr="0036556C">
        <w:rPr>
          <w:rFonts w:hint="eastAsia"/>
          <w:sz w:val="22"/>
          <w:szCs w:val="22"/>
        </w:rPr>
        <w:t>é</w:t>
      </w:r>
      <w:r w:rsidRPr="0036556C">
        <w:rPr>
          <w:sz w:val="22"/>
          <w:szCs w:val="22"/>
        </w:rPr>
        <w:t>nyesen visszterhes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st, illetve a l</w:t>
      </w:r>
      <w:r w:rsidRPr="0036556C">
        <w:rPr>
          <w:rFonts w:hint="eastAsia"/>
          <w:sz w:val="22"/>
          <w:szCs w:val="22"/>
        </w:rPr>
        <w:t>é</w:t>
      </w:r>
      <w:r w:rsidRPr="0036556C">
        <w:rPr>
          <w:sz w:val="22"/>
          <w:szCs w:val="22"/>
        </w:rPr>
        <w:t>trej</w:t>
      </w:r>
      <w:r w:rsidRPr="0036556C">
        <w:rPr>
          <w:rFonts w:hint="eastAsia"/>
          <w:sz w:val="22"/>
          <w:szCs w:val="22"/>
        </w:rPr>
        <w:t>ö</w:t>
      </w:r>
      <w:r w:rsidRPr="0036556C">
        <w:rPr>
          <w:sz w:val="22"/>
          <w:szCs w:val="22"/>
        </w:rPr>
        <w:t>tt ilyen 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alapj</w:t>
      </w:r>
      <w:r w:rsidRPr="0036556C">
        <w:rPr>
          <w:rFonts w:hint="eastAsia"/>
          <w:sz w:val="22"/>
          <w:szCs w:val="22"/>
        </w:rPr>
        <w:t>á</w:t>
      </w:r>
      <w:r w:rsidRPr="0036556C">
        <w:rPr>
          <w:sz w:val="22"/>
          <w:szCs w:val="22"/>
        </w:rPr>
        <w:t>n nem teljes</w:t>
      </w:r>
      <w:r w:rsidRPr="0036556C">
        <w:rPr>
          <w:rFonts w:hint="eastAsia"/>
          <w:sz w:val="22"/>
          <w:szCs w:val="22"/>
        </w:rPr>
        <w:t>í</w:t>
      </w:r>
      <w:r w:rsidRPr="0036556C">
        <w:rPr>
          <w:sz w:val="22"/>
          <w:szCs w:val="22"/>
        </w:rPr>
        <w:t>thet kifizet</w:t>
      </w:r>
      <w:r w:rsidRPr="0036556C">
        <w:rPr>
          <w:rFonts w:hint="eastAsia"/>
          <w:sz w:val="22"/>
          <w:szCs w:val="22"/>
        </w:rPr>
        <w:t>é</w:t>
      </w:r>
      <w:r w:rsidRPr="0036556C">
        <w:rPr>
          <w:sz w:val="22"/>
          <w:szCs w:val="22"/>
        </w:rPr>
        <w:t>st, amennyiben a Megb</w:t>
      </w:r>
      <w:r w:rsidRPr="0036556C">
        <w:rPr>
          <w:rFonts w:hint="eastAsia"/>
          <w:sz w:val="22"/>
          <w:szCs w:val="22"/>
        </w:rPr>
        <w:t>í</w:t>
      </w:r>
      <w:r w:rsidRPr="0036556C">
        <w:rPr>
          <w:sz w:val="22"/>
          <w:szCs w:val="22"/>
        </w:rPr>
        <w:t>zott nem min</w:t>
      </w:r>
      <w:r w:rsidRPr="0036556C">
        <w:rPr>
          <w:rFonts w:hint="eastAsia"/>
          <w:sz w:val="22"/>
          <w:szCs w:val="22"/>
        </w:rPr>
        <w:t>ő</w:t>
      </w:r>
      <w:r w:rsidRPr="0036556C">
        <w:rPr>
          <w:sz w:val="22"/>
          <w:szCs w:val="22"/>
        </w:rPr>
        <w:t>s</w:t>
      </w:r>
      <w:r w:rsidRPr="0036556C">
        <w:rPr>
          <w:rFonts w:hint="eastAsia"/>
          <w:sz w:val="22"/>
          <w:szCs w:val="22"/>
        </w:rPr>
        <w:t>ü</w:t>
      </w:r>
      <w:r w:rsidRPr="0036556C">
        <w:rPr>
          <w:sz w:val="22"/>
          <w:szCs w:val="22"/>
        </w:rPr>
        <w:t xml:space="preserve">l </w:t>
      </w:r>
      <w:r w:rsidRPr="0036556C">
        <w:rPr>
          <w:rFonts w:hint="eastAsia"/>
          <w:sz w:val="22"/>
          <w:szCs w:val="22"/>
        </w:rPr>
        <w:t>á</w:t>
      </w:r>
      <w:r w:rsidRPr="0036556C">
        <w:rPr>
          <w:sz w:val="22"/>
          <w:szCs w:val="22"/>
        </w:rPr>
        <w:t>tl</w:t>
      </w:r>
      <w:r w:rsidRPr="0036556C">
        <w:rPr>
          <w:rFonts w:hint="eastAsia"/>
          <w:sz w:val="22"/>
          <w:szCs w:val="22"/>
        </w:rPr>
        <w:t>á</w:t>
      </w:r>
      <w:r w:rsidRPr="0036556C">
        <w:rPr>
          <w:sz w:val="22"/>
          <w:szCs w:val="22"/>
        </w:rPr>
        <w:t>that</w:t>
      </w:r>
      <w:r w:rsidRPr="0036556C">
        <w:rPr>
          <w:rFonts w:hint="eastAsia"/>
          <w:sz w:val="22"/>
          <w:szCs w:val="22"/>
        </w:rPr>
        <w:t>ó</w:t>
      </w:r>
      <w:r w:rsidRPr="0036556C">
        <w:rPr>
          <w:sz w:val="22"/>
          <w:szCs w:val="22"/>
        </w:rPr>
        <w:t xml:space="preserve"> szervezetnek. Felek r</w:t>
      </w:r>
      <w:r w:rsidRPr="0036556C">
        <w:rPr>
          <w:rFonts w:hint="eastAsia"/>
          <w:sz w:val="22"/>
          <w:szCs w:val="22"/>
        </w:rPr>
        <w:t>ö</w:t>
      </w:r>
      <w:r w:rsidRPr="0036556C">
        <w:rPr>
          <w:sz w:val="22"/>
          <w:szCs w:val="22"/>
        </w:rPr>
        <w:t>gz</w:t>
      </w:r>
      <w:r w:rsidRPr="0036556C">
        <w:rPr>
          <w:rFonts w:hint="eastAsia"/>
          <w:sz w:val="22"/>
          <w:szCs w:val="22"/>
        </w:rPr>
        <w:t>í</w:t>
      </w:r>
      <w:r w:rsidRPr="0036556C">
        <w:rPr>
          <w:sz w:val="22"/>
          <w:szCs w:val="22"/>
        </w:rPr>
        <w:t>tik, hogy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jelen pont szerinti felt</w:t>
      </w:r>
      <w:r w:rsidRPr="0036556C">
        <w:rPr>
          <w:rFonts w:hint="eastAsia"/>
          <w:sz w:val="22"/>
          <w:szCs w:val="22"/>
        </w:rPr>
        <w:t>é</w:t>
      </w:r>
      <w:r w:rsidRPr="0036556C">
        <w:rPr>
          <w:sz w:val="22"/>
          <w:szCs w:val="22"/>
        </w:rPr>
        <w:t>tel ellen</w:t>
      </w:r>
      <w:r w:rsidRPr="0036556C">
        <w:rPr>
          <w:rFonts w:hint="eastAsia"/>
          <w:sz w:val="22"/>
          <w:szCs w:val="22"/>
        </w:rPr>
        <w:t>ő</w:t>
      </w:r>
      <w:r w:rsidRPr="0036556C">
        <w:rPr>
          <w:sz w:val="22"/>
          <w:szCs w:val="22"/>
        </w:rPr>
        <w:t>rz</w:t>
      </w:r>
      <w:r w:rsidRPr="0036556C">
        <w:rPr>
          <w:rFonts w:hint="eastAsia"/>
          <w:sz w:val="22"/>
          <w:szCs w:val="22"/>
        </w:rPr>
        <w:t>é</w:t>
      </w:r>
      <w:r w:rsidRPr="0036556C">
        <w:rPr>
          <w:sz w:val="22"/>
          <w:szCs w:val="22"/>
        </w:rPr>
        <w:t>se c</w:t>
      </w:r>
      <w:r w:rsidRPr="0036556C">
        <w:rPr>
          <w:rFonts w:hint="eastAsia"/>
          <w:sz w:val="22"/>
          <w:szCs w:val="22"/>
        </w:rPr>
        <w:t>é</w:t>
      </w:r>
      <w:r w:rsidRPr="0036556C">
        <w:rPr>
          <w:sz w:val="22"/>
          <w:szCs w:val="22"/>
        </w:rPr>
        <w:t>lj</w:t>
      </w:r>
      <w:r w:rsidRPr="0036556C">
        <w:rPr>
          <w:rFonts w:hint="eastAsia"/>
          <w:sz w:val="22"/>
          <w:szCs w:val="22"/>
        </w:rPr>
        <w:t>á</w:t>
      </w:r>
      <w:r w:rsidRPr="0036556C">
        <w:rPr>
          <w:sz w:val="22"/>
          <w:szCs w:val="22"/>
        </w:rPr>
        <w:t>b</w:t>
      </w:r>
      <w:r w:rsidRPr="0036556C">
        <w:rPr>
          <w:rFonts w:hint="eastAsia"/>
          <w:sz w:val="22"/>
          <w:szCs w:val="22"/>
        </w:rPr>
        <w:t>ó</w:t>
      </w:r>
      <w:r w:rsidRPr="0036556C">
        <w:rPr>
          <w:sz w:val="22"/>
          <w:szCs w:val="22"/>
        </w:rPr>
        <w:t xml:space="preserve">l, a jelen </w:t>
      </w:r>
      <w:r w:rsidR="00420316">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sb</w:t>
      </w:r>
      <w:r w:rsidRPr="0036556C">
        <w:rPr>
          <w:rFonts w:hint="eastAsia"/>
          <w:sz w:val="22"/>
          <w:szCs w:val="22"/>
        </w:rPr>
        <w:t>ő</w:t>
      </w:r>
      <w:r w:rsidRPr="0036556C">
        <w:rPr>
          <w:sz w:val="22"/>
          <w:szCs w:val="22"/>
        </w:rPr>
        <w:t>l ered</w:t>
      </w:r>
      <w:r w:rsidRPr="0036556C">
        <w:rPr>
          <w:rFonts w:hint="eastAsia"/>
          <w:sz w:val="22"/>
          <w:szCs w:val="22"/>
        </w:rPr>
        <w:t>ő</w:t>
      </w:r>
      <w:r w:rsidRPr="0036556C">
        <w:rPr>
          <w:sz w:val="22"/>
          <w:szCs w:val="22"/>
        </w:rPr>
        <w:t xml:space="preserve"> k</w:t>
      </w:r>
      <w:r w:rsidRPr="0036556C">
        <w:rPr>
          <w:rFonts w:hint="eastAsia"/>
          <w:sz w:val="22"/>
          <w:szCs w:val="22"/>
        </w:rPr>
        <w:t>ö</w:t>
      </w:r>
      <w:r w:rsidRPr="0036556C">
        <w:rPr>
          <w:sz w:val="22"/>
          <w:szCs w:val="22"/>
        </w:rPr>
        <w:t>vetel</w:t>
      </w:r>
      <w:r w:rsidRPr="0036556C">
        <w:rPr>
          <w:rFonts w:hint="eastAsia"/>
          <w:sz w:val="22"/>
          <w:szCs w:val="22"/>
        </w:rPr>
        <w:t>é</w:t>
      </w:r>
      <w:r w:rsidRPr="0036556C">
        <w:rPr>
          <w:sz w:val="22"/>
          <w:szCs w:val="22"/>
        </w:rPr>
        <w:t>sek el</w:t>
      </w:r>
      <w:r w:rsidRPr="0036556C">
        <w:rPr>
          <w:rFonts w:hint="eastAsia"/>
          <w:sz w:val="22"/>
          <w:szCs w:val="22"/>
        </w:rPr>
        <w:t>é</w:t>
      </w:r>
      <w:r w:rsidRPr="0036556C">
        <w:rPr>
          <w:sz w:val="22"/>
          <w:szCs w:val="22"/>
        </w:rPr>
        <w:t>v</w:t>
      </w:r>
      <w:r w:rsidRPr="0036556C">
        <w:rPr>
          <w:rFonts w:hint="eastAsia"/>
          <w:sz w:val="22"/>
          <w:szCs w:val="22"/>
        </w:rPr>
        <w:t>ü</w:t>
      </w:r>
      <w:r w:rsidRPr="0036556C">
        <w:rPr>
          <w:sz w:val="22"/>
          <w:szCs w:val="22"/>
        </w:rPr>
        <w:t>l</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ig az </w:t>
      </w:r>
      <w:r w:rsidRPr="0036556C">
        <w:rPr>
          <w:rFonts w:hint="eastAsia"/>
          <w:sz w:val="22"/>
          <w:szCs w:val="22"/>
        </w:rPr>
        <w:t>Á</w:t>
      </w:r>
      <w:r w:rsidRPr="0036556C">
        <w:rPr>
          <w:sz w:val="22"/>
          <w:szCs w:val="22"/>
        </w:rPr>
        <w:t xml:space="preserve">ht. 55. </w:t>
      </w:r>
      <w:r w:rsidRPr="0036556C">
        <w:rPr>
          <w:rFonts w:hint="eastAsia"/>
          <w:sz w:val="22"/>
          <w:szCs w:val="22"/>
        </w:rPr>
        <w:t>§</w:t>
      </w:r>
      <w:proofErr w:type="spellStart"/>
      <w:r w:rsidRPr="0036556C">
        <w:rPr>
          <w:sz w:val="22"/>
          <w:szCs w:val="22"/>
        </w:rPr>
        <w:t>-ban</w:t>
      </w:r>
      <w:proofErr w:type="spellEnd"/>
      <w:r w:rsidRPr="0036556C">
        <w:rPr>
          <w:sz w:val="22"/>
          <w:szCs w:val="22"/>
        </w:rPr>
        <w:t xml:space="preserve"> foglaltak szerint jogosult a Megb</w:t>
      </w:r>
      <w:r w:rsidRPr="0036556C">
        <w:rPr>
          <w:rFonts w:hint="eastAsia"/>
          <w:sz w:val="22"/>
          <w:szCs w:val="22"/>
        </w:rPr>
        <w:t>í</w:t>
      </w:r>
      <w:r w:rsidRPr="0036556C">
        <w:rPr>
          <w:sz w:val="22"/>
          <w:szCs w:val="22"/>
        </w:rPr>
        <w:t xml:space="preserve">zott </w:t>
      </w:r>
      <w:r w:rsidRPr="0036556C">
        <w:rPr>
          <w:rFonts w:hint="eastAsia"/>
          <w:sz w:val="22"/>
          <w:szCs w:val="22"/>
        </w:rPr>
        <w:t>á</w:t>
      </w:r>
      <w:r w:rsidRPr="0036556C">
        <w:rPr>
          <w:sz w:val="22"/>
          <w:szCs w:val="22"/>
        </w:rPr>
        <w:t>tl</w:t>
      </w:r>
      <w:r w:rsidRPr="0036556C">
        <w:rPr>
          <w:rFonts w:hint="eastAsia"/>
          <w:sz w:val="22"/>
          <w:szCs w:val="22"/>
        </w:rPr>
        <w:t>á</w:t>
      </w:r>
      <w:r w:rsidRPr="0036556C">
        <w:rPr>
          <w:sz w:val="22"/>
          <w:szCs w:val="22"/>
        </w:rPr>
        <w:t>that</w:t>
      </w:r>
      <w:r w:rsidRPr="0036556C">
        <w:rPr>
          <w:rFonts w:hint="eastAsia"/>
          <w:sz w:val="22"/>
          <w:szCs w:val="22"/>
        </w:rPr>
        <w:t>ó</w:t>
      </w:r>
      <w:r w:rsidRPr="0036556C">
        <w:rPr>
          <w:sz w:val="22"/>
          <w:szCs w:val="22"/>
        </w:rPr>
        <w:t>s</w:t>
      </w:r>
      <w:r w:rsidRPr="0036556C">
        <w:rPr>
          <w:rFonts w:hint="eastAsia"/>
          <w:sz w:val="22"/>
          <w:szCs w:val="22"/>
        </w:rPr>
        <w:t>á</w:t>
      </w:r>
      <w:r w:rsidRPr="0036556C">
        <w:rPr>
          <w:sz w:val="22"/>
          <w:szCs w:val="22"/>
        </w:rPr>
        <w:t>g</w:t>
      </w:r>
      <w:r w:rsidRPr="0036556C">
        <w:rPr>
          <w:rFonts w:hint="eastAsia"/>
          <w:sz w:val="22"/>
          <w:szCs w:val="22"/>
        </w:rPr>
        <w:t>á</w:t>
      </w:r>
      <w:r w:rsidRPr="0036556C">
        <w:rPr>
          <w:sz w:val="22"/>
          <w:szCs w:val="22"/>
        </w:rPr>
        <w:t xml:space="preserve">val </w:t>
      </w:r>
      <w:r w:rsidRPr="0036556C">
        <w:rPr>
          <w:rFonts w:hint="eastAsia"/>
          <w:sz w:val="22"/>
          <w:szCs w:val="22"/>
        </w:rPr>
        <w:t>ö</w:t>
      </w:r>
      <w:r w:rsidRPr="0036556C">
        <w:rPr>
          <w:sz w:val="22"/>
          <w:szCs w:val="22"/>
        </w:rPr>
        <w:t>sszef</w:t>
      </w:r>
      <w:r w:rsidRPr="0036556C">
        <w:rPr>
          <w:rFonts w:hint="eastAsia"/>
          <w:sz w:val="22"/>
          <w:szCs w:val="22"/>
        </w:rPr>
        <w:t>ü</w:t>
      </w:r>
      <w:r w:rsidRPr="0036556C">
        <w:rPr>
          <w:sz w:val="22"/>
          <w:szCs w:val="22"/>
        </w:rPr>
        <w:t>gg</w:t>
      </w:r>
      <w:r w:rsidRPr="0036556C">
        <w:rPr>
          <w:rFonts w:hint="eastAsia"/>
          <w:sz w:val="22"/>
          <w:szCs w:val="22"/>
        </w:rPr>
        <w:t>ő</w:t>
      </w:r>
      <w:r w:rsidRPr="0036556C">
        <w:rPr>
          <w:sz w:val="22"/>
          <w:szCs w:val="22"/>
        </w:rPr>
        <w:t xml:space="preserve">, az </w:t>
      </w:r>
      <w:r w:rsidRPr="0036556C">
        <w:rPr>
          <w:rFonts w:hint="eastAsia"/>
          <w:sz w:val="22"/>
          <w:szCs w:val="22"/>
        </w:rPr>
        <w:t>Á</w:t>
      </w:r>
      <w:r w:rsidRPr="0036556C">
        <w:rPr>
          <w:sz w:val="22"/>
          <w:szCs w:val="22"/>
        </w:rPr>
        <w:t xml:space="preserve">ht. 55. </w:t>
      </w:r>
      <w:r w:rsidRPr="0036556C">
        <w:rPr>
          <w:rFonts w:hint="eastAsia"/>
          <w:sz w:val="22"/>
          <w:szCs w:val="22"/>
        </w:rPr>
        <w:t>§</w:t>
      </w:r>
      <w:proofErr w:type="spellStart"/>
      <w:r w:rsidRPr="0036556C">
        <w:rPr>
          <w:sz w:val="22"/>
          <w:szCs w:val="22"/>
        </w:rPr>
        <w:t>-ban</w:t>
      </w:r>
      <w:proofErr w:type="spellEnd"/>
      <w:r w:rsidRPr="0036556C">
        <w:rPr>
          <w:sz w:val="22"/>
          <w:szCs w:val="22"/>
        </w:rPr>
        <w:t xml:space="preserve"> meghat</w:t>
      </w:r>
      <w:r w:rsidRPr="0036556C">
        <w:rPr>
          <w:rFonts w:hint="eastAsia"/>
          <w:sz w:val="22"/>
          <w:szCs w:val="22"/>
        </w:rPr>
        <w:t>á</w:t>
      </w:r>
      <w:r w:rsidRPr="0036556C">
        <w:rPr>
          <w:sz w:val="22"/>
          <w:szCs w:val="22"/>
        </w:rPr>
        <w:t>rozott adatokat kezelni. A Megb</w:t>
      </w:r>
      <w:r w:rsidRPr="0036556C">
        <w:rPr>
          <w:rFonts w:hint="eastAsia"/>
          <w:sz w:val="22"/>
          <w:szCs w:val="22"/>
        </w:rPr>
        <w:t>í</w:t>
      </w:r>
      <w:r w:rsidRPr="0036556C">
        <w:rPr>
          <w:sz w:val="22"/>
          <w:szCs w:val="22"/>
        </w:rPr>
        <w:t xml:space="preserve">zott </w:t>
      </w:r>
      <w:r w:rsidRPr="0036556C">
        <w:rPr>
          <w:rFonts w:hint="eastAsia"/>
          <w:sz w:val="22"/>
          <w:szCs w:val="22"/>
        </w:rPr>
        <w:t>–</w:t>
      </w:r>
      <w:r w:rsidRPr="0036556C">
        <w:rPr>
          <w:sz w:val="22"/>
          <w:szCs w:val="22"/>
        </w:rPr>
        <w:t xml:space="preserve"> k</w:t>
      </w:r>
      <w:r w:rsidRPr="0036556C">
        <w:rPr>
          <w:rFonts w:hint="eastAsia"/>
          <w:sz w:val="22"/>
          <w:szCs w:val="22"/>
        </w:rPr>
        <w:t>é</w:t>
      </w:r>
      <w:r w:rsidRPr="0036556C">
        <w:rPr>
          <w:sz w:val="22"/>
          <w:szCs w:val="22"/>
        </w:rPr>
        <w:t>pvisel</w:t>
      </w:r>
      <w:r w:rsidRPr="0036556C">
        <w:rPr>
          <w:rFonts w:hint="eastAsia"/>
          <w:sz w:val="22"/>
          <w:szCs w:val="22"/>
        </w:rPr>
        <w:t>ő</w:t>
      </w:r>
      <w:r w:rsidRPr="0036556C">
        <w:rPr>
          <w:sz w:val="22"/>
          <w:szCs w:val="22"/>
        </w:rPr>
        <w:t xml:space="preserve">je </w:t>
      </w:r>
      <w:r w:rsidRPr="0036556C">
        <w:rPr>
          <w:rFonts w:hint="eastAsia"/>
          <w:sz w:val="22"/>
          <w:szCs w:val="22"/>
        </w:rPr>
        <w:t>ú</w:t>
      </w:r>
      <w:r w:rsidRPr="0036556C">
        <w:rPr>
          <w:sz w:val="22"/>
          <w:szCs w:val="22"/>
        </w:rPr>
        <w:t>tj</w:t>
      </w:r>
      <w:r w:rsidRPr="0036556C">
        <w:rPr>
          <w:rFonts w:hint="eastAsia"/>
          <w:sz w:val="22"/>
          <w:szCs w:val="22"/>
        </w:rPr>
        <w:t>á</w:t>
      </w:r>
      <w:r w:rsidRPr="0036556C">
        <w:rPr>
          <w:sz w:val="22"/>
          <w:szCs w:val="22"/>
        </w:rPr>
        <w:t xml:space="preserve">n </w:t>
      </w:r>
      <w:r w:rsidRPr="0036556C">
        <w:rPr>
          <w:rFonts w:hint="eastAsia"/>
          <w:sz w:val="22"/>
          <w:szCs w:val="22"/>
        </w:rPr>
        <w:t>–</w:t>
      </w:r>
      <w:r w:rsidRPr="0036556C">
        <w:rPr>
          <w:sz w:val="22"/>
          <w:szCs w:val="22"/>
        </w:rPr>
        <w:t xml:space="preserve"> a jelen pont szerinti nyilatkozatban foglaltak v</w:t>
      </w:r>
      <w:r w:rsidRPr="0036556C">
        <w:rPr>
          <w:rFonts w:hint="eastAsia"/>
          <w:sz w:val="22"/>
          <w:szCs w:val="22"/>
        </w:rPr>
        <w:t>á</w:t>
      </w:r>
      <w:r w:rsidRPr="0036556C">
        <w:rPr>
          <w:sz w:val="22"/>
          <w:szCs w:val="22"/>
        </w:rPr>
        <w:t>ltoz</w:t>
      </w:r>
      <w:r w:rsidRPr="0036556C">
        <w:rPr>
          <w:rFonts w:hint="eastAsia"/>
          <w:sz w:val="22"/>
          <w:szCs w:val="22"/>
        </w:rPr>
        <w:t>á</w:t>
      </w:r>
      <w:r w:rsidRPr="0036556C">
        <w:rPr>
          <w:sz w:val="22"/>
          <w:szCs w:val="22"/>
        </w:rPr>
        <w:t>sa eset</w:t>
      </w:r>
      <w:r w:rsidRPr="0036556C">
        <w:rPr>
          <w:rFonts w:hint="eastAsia"/>
          <w:sz w:val="22"/>
          <w:szCs w:val="22"/>
        </w:rPr>
        <w:t>é</w:t>
      </w:r>
      <w:r w:rsidRPr="0036556C">
        <w:rPr>
          <w:sz w:val="22"/>
          <w:szCs w:val="22"/>
        </w:rPr>
        <w:t>n arr</w:t>
      </w:r>
      <w:r w:rsidRPr="0036556C">
        <w:rPr>
          <w:rFonts w:hint="eastAsia"/>
          <w:sz w:val="22"/>
          <w:szCs w:val="22"/>
        </w:rPr>
        <w:t>ó</w:t>
      </w:r>
      <w:r w:rsidRPr="0036556C">
        <w:rPr>
          <w:sz w:val="22"/>
          <w:szCs w:val="22"/>
        </w:rPr>
        <w:t>l halad</w:t>
      </w:r>
      <w:r w:rsidRPr="0036556C">
        <w:rPr>
          <w:rFonts w:hint="eastAsia"/>
          <w:sz w:val="22"/>
          <w:szCs w:val="22"/>
        </w:rPr>
        <w:t>é</w:t>
      </w:r>
      <w:r w:rsidRPr="0036556C">
        <w:rPr>
          <w:sz w:val="22"/>
          <w:szCs w:val="22"/>
        </w:rPr>
        <w:t>ktalanul k</w:t>
      </w:r>
      <w:r w:rsidRPr="0036556C">
        <w:rPr>
          <w:rFonts w:hint="eastAsia"/>
          <w:sz w:val="22"/>
          <w:szCs w:val="22"/>
        </w:rPr>
        <w:t>ö</w:t>
      </w:r>
      <w:r w:rsidRPr="0036556C">
        <w:rPr>
          <w:sz w:val="22"/>
          <w:szCs w:val="22"/>
        </w:rPr>
        <w:t>teles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t t</w:t>
      </w:r>
      <w:r w:rsidRPr="0036556C">
        <w:rPr>
          <w:rFonts w:hint="eastAsia"/>
          <w:sz w:val="22"/>
          <w:szCs w:val="22"/>
        </w:rPr>
        <w:t>á</w:t>
      </w:r>
      <w:r w:rsidRPr="0036556C">
        <w:rPr>
          <w:sz w:val="22"/>
          <w:szCs w:val="22"/>
        </w:rPr>
        <w:t>j</w:t>
      </w:r>
      <w:r w:rsidRPr="0036556C">
        <w:rPr>
          <w:rFonts w:hint="eastAsia"/>
          <w:sz w:val="22"/>
          <w:szCs w:val="22"/>
        </w:rPr>
        <w:t>é</w:t>
      </w:r>
      <w:r w:rsidRPr="0036556C">
        <w:rPr>
          <w:sz w:val="22"/>
          <w:szCs w:val="22"/>
        </w:rPr>
        <w:t>koztatni. Val</w:t>
      </w:r>
      <w:r w:rsidRPr="0036556C">
        <w:rPr>
          <w:rFonts w:hint="eastAsia"/>
          <w:sz w:val="22"/>
          <w:szCs w:val="22"/>
        </w:rPr>
        <w:t>ó</w:t>
      </w:r>
      <w:r w:rsidRPr="0036556C">
        <w:rPr>
          <w:sz w:val="22"/>
          <w:szCs w:val="22"/>
        </w:rPr>
        <w:t>tlan tartalm</w:t>
      </w:r>
      <w:r w:rsidRPr="0036556C">
        <w:rPr>
          <w:rFonts w:hint="eastAsia"/>
          <w:sz w:val="22"/>
          <w:szCs w:val="22"/>
        </w:rPr>
        <w:t>ú</w:t>
      </w:r>
      <w:r w:rsidRPr="0036556C">
        <w:rPr>
          <w:sz w:val="22"/>
          <w:szCs w:val="22"/>
        </w:rPr>
        <w:t xml:space="preserve"> nyilatkozat alapj</w:t>
      </w:r>
      <w:r w:rsidRPr="0036556C">
        <w:rPr>
          <w:rFonts w:hint="eastAsia"/>
          <w:sz w:val="22"/>
          <w:szCs w:val="22"/>
        </w:rPr>
        <w:t>á</w:t>
      </w:r>
      <w:r w:rsidRPr="0036556C">
        <w:rPr>
          <w:sz w:val="22"/>
          <w:szCs w:val="22"/>
        </w:rPr>
        <w:t>n k</w:t>
      </w:r>
      <w:r w:rsidRPr="0036556C">
        <w:rPr>
          <w:rFonts w:hint="eastAsia"/>
          <w:sz w:val="22"/>
          <w:szCs w:val="22"/>
        </w:rPr>
        <w:t>ö</w:t>
      </w:r>
      <w:r w:rsidRPr="0036556C">
        <w:rPr>
          <w:sz w:val="22"/>
          <w:szCs w:val="22"/>
        </w:rPr>
        <w:t>t</w:t>
      </w:r>
      <w:r w:rsidRPr="0036556C">
        <w:rPr>
          <w:rFonts w:hint="eastAsia"/>
          <w:sz w:val="22"/>
          <w:szCs w:val="22"/>
        </w:rPr>
        <w:t>ö</w:t>
      </w:r>
      <w:r w:rsidRPr="0036556C">
        <w:rPr>
          <w:sz w:val="22"/>
          <w:szCs w:val="22"/>
        </w:rPr>
        <w:t xml:space="preserve">tt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st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 xml:space="preserve"> felmondja.</w:t>
      </w:r>
    </w:p>
    <w:p w:rsidR="004F7427" w:rsidRPr="0036556C" w:rsidRDefault="004F7427" w:rsidP="004F7427">
      <w:pPr>
        <w:widowControl w:val="0"/>
        <w:jc w:val="both"/>
        <w:outlineLvl w:val="0"/>
        <w:rPr>
          <w:sz w:val="22"/>
          <w:szCs w:val="22"/>
        </w:rPr>
      </w:pPr>
    </w:p>
    <w:p w:rsidR="004F7427" w:rsidRPr="0036556C" w:rsidRDefault="004F7427" w:rsidP="004F7427">
      <w:pPr>
        <w:widowControl w:val="0"/>
        <w:jc w:val="both"/>
        <w:outlineLvl w:val="0"/>
        <w:rPr>
          <w:sz w:val="22"/>
          <w:szCs w:val="22"/>
        </w:rPr>
      </w:pPr>
      <w:r w:rsidRPr="0036556C">
        <w:rPr>
          <w:b/>
          <w:sz w:val="22"/>
          <w:szCs w:val="22"/>
        </w:rPr>
        <w:t>9.10.</w:t>
      </w:r>
      <w:r w:rsidRPr="0036556C">
        <w:rPr>
          <w:sz w:val="22"/>
          <w:szCs w:val="22"/>
        </w:rPr>
        <w:tab/>
        <w:t xml:space="preserve">A felek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sb</w:t>
      </w:r>
      <w:r w:rsidRPr="0036556C">
        <w:rPr>
          <w:rFonts w:hint="eastAsia"/>
          <w:sz w:val="22"/>
          <w:szCs w:val="22"/>
        </w:rPr>
        <w:t>ő</w:t>
      </w:r>
      <w:r w:rsidRPr="0036556C">
        <w:rPr>
          <w:sz w:val="22"/>
          <w:szCs w:val="22"/>
        </w:rPr>
        <w:t>l ered</w:t>
      </w:r>
      <w:r w:rsidRPr="0036556C">
        <w:rPr>
          <w:rFonts w:hint="eastAsia"/>
          <w:sz w:val="22"/>
          <w:szCs w:val="22"/>
        </w:rPr>
        <w:t>ő</w:t>
      </w:r>
      <w:r w:rsidRPr="0036556C">
        <w:rPr>
          <w:sz w:val="22"/>
          <w:szCs w:val="22"/>
        </w:rPr>
        <w:t xml:space="preserve"> esetleges jogvit</w:t>
      </w:r>
      <w:r w:rsidRPr="0036556C">
        <w:rPr>
          <w:rFonts w:hint="eastAsia"/>
          <w:sz w:val="22"/>
          <w:szCs w:val="22"/>
        </w:rPr>
        <w:t>á</w:t>
      </w:r>
      <w:r w:rsidRPr="0036556C">
        <w:rPr>
          <w:sz w:val="22"/>
          <w:szCs w:val="22"/>
        </w:rPr>
        <w:t>ikat els</w:t>
      </w:r>
      <w:r w:rsidRPr="0036556C">
        <w:rPr>
          <w:rFonts w:hint="eastAsia"/>
          <w:sz w:val="22"/>
          <w:szCs w:val="22"/>
        </w:rPr>
        <w:t>ő</w:t>
      </w:r>
      <w:r w:rsidRPr="0036556C">
        <w:rPr>
          <w:sz w:val="22"/>
          <w:szCs w:val="22"/>
        </w:rPr>
        <w:t>sorban t</w:t>
      </w:r>
      <w:r w:rsidRPr="0036556C">
        <w:rPr>
          <w:rFonts w:hint="eastAsia"/>
          <w:sz w:val="22"/>
          <w:szCs w:val="22"/>
        </w:rPr>
        <w:t>á</w:t>
      </w:r>
      <w:r w:rsidRPr="0036556C">
        <w:rPr>
          <w:sz w:val="22"/>
          <w:szCs w:val="22"/>
        </w:rPr>
        <w:t>rgyal</w:t>
      </w:r>
      <w:r w:rsidRPr="0036556C">
        <w:rPr>
          <w:rFonts w:hint="eastAsia"/>
          <w:sz w:val="22"/>
          <w:szCs w:val="22"/>
        </w:rPr>
        <w:t>á</w:t>
      </w:r>
      <w:r w:rsidRPr="0036556C">
        <w:rPr>
          <w:sz w:val="22"/>
          <w:szCs w:val="22"/>
        </w:rPr>
        <w:t xml:space="preserve">sos </w:t>
      </w:r>
      <w:r w:rsidRPr="0036556C">
        <w:rPr>
          <w:rFonts w:hint="eastAsia"/>
          <w:sz w:val="22"/>
          <w:szCs w:val="22"/>
        </w:rPr>
        <w:t>ú</w:t>
      </w:r>
      <w:r w:rsidRPr="0036556C">
        <w:rPr>
          <w:sz w:val="22"/>
          <w:szCs w:val="22"/>
        </w:rPr>
        <w:t>ton k</w:t>
      </w:r>
      <w:r w:rsidRPr="0036556C">
        <w:rPr>
          <w:rFonts w:hint="eastAsia"/>
          <w:sz w:val="22"/>
          <w:szCs w:val="22"/>
        </w:rPr>
        <w:t>ö</w:t>
      </w:r>
      <w:r w:rsidRPr="0036556C">
        <w:rPr>
          <w:sz w:val="22"/>
          <w:szCs w:val="22"/>
        </w:rPr>
        <w:t>telesek rendezni.</w:t>
      </w:r>
    </w:p>
    <w:p w:rsidR="004F7427" w:rsidRPr="0036556C" w:rsidRDefault="004F7427" w:rsidP="004F7427">
      <w:pPr>
        <w:widowControl w:val="0"/>
        <w:jc w:val="both"/>
        <w:outlineLvl w:val="0"/>
        <w:rPr>
          <w:sz w:val="22"/>
          <w:szCs w:val="22"/>
        </w:rPr>
      </w:pPr>
      <w:r w:rsidRPr="0036556C">
        <w:rPr>
          <w:b/>
          <w:sz w:val="22"/>
          <w:szCs w:val="22"/>
        </w:rPr>
        <w:t>9.11.</w:t>
      </w:r>
      <w:r w:rsidRPr="0036556C">
        <w:rPr>
          <w:sz w:val="22"/>
          <w:szCs w:val="22"/>
        </w:rPr>
        <w:tab/>
        <w:t xml:space="preserve">A jelen </w:t>
      </w:r>
      <w:r w:rsidR="003053D0">
        <w:rPr>
          <w:sz w:val="22"/>
          <w:szCs w:val="22"/>
        </w:rPr>
        <w:t>kerets</w:t>
      </w:r>
      <w:r w:rsidR="003053D0" w:rsidRPr="0036556C">
        <w:rPr>
          <w:sz w:val="22"/>
          <w:szCs w:val="22"/>
        </w:rPr>
        <w:t>zerz</w:t>
      </w:r>
      <w:r w:rsidR="003053D0" w:rsidRPr="0036556C">
        <w:rPr>
          <w:rFonts w:hint="eastAsia"/>
          <w:sz w:val="22"/>
          <w:szCs w:val="22"/>
        </w:rPr>
        <w:t>ő</w:t>
      </w:r>
      <w:r w:rsidR="003053D0" w:rsidRPr="0036556C">
        <w:rPr>
          <w:sz w:val="22"/>
          <w:szCs w:val="22"/>
        </w:rPr>
        <w:t>d</w:t>
      </w:r>
      <w:r w:rsidR="003053D0" w:rsidRPr="0036556C">
        <w:rPr>
          <w:rFonts w:hint="eastAsia"/>
          <w:sz w:val="22"/>
          <w:szCs w:val="22"/>
        </w:rPr>
        <w:t>é</w:t>
      </w:r>
      <w:r w:rsidR="003053D0" w:rsidRPr="0036556C">
        <w:rPr>
          <w:sz w:val="22"/>
          <w:szCs w:val="22"/>
        </w:rPr>
        <w:t xml:space="preserve">sben </w:t>
      </w:r>
      <w:r w:rsidRPr="0036556C">
        <w:rPr>
          <w:sz w:val="22"/>
          <w:szCs w:val="22"/>
        </w:rPr>
        <w:t>nem vagy nem kell</w:t>
      </w:r>
      <w:r w:rsidRPr="0036556C">
        <w:rPr>
          <w:rFonts w:hint="eastAsia"/>
          <w:sz w:val="22"/>
          <w:szCs w:val="22"/>
        </w:rPr>
        <w:t>ő</w:t>
      </w:r>
      <w:r w:rsidRPr="0036556C">
        <w:rPr>
          <w:sz w:val="22"/>
          <w:szCs w:val="22"/>
        </w:rPr>
        <w:t xml:space="preserve"> r</w:t>
      </w:r>
      <w:r w:rsidRPr="0036556C">
        <w:rPr>
          <w:rFonts w:hint="eastAsia"/>
          <w:sz w:val="22"/>
          <w:szCs w:val="22"/>
        </w:rPr>
        <w:t>é</w:t>
      </w:r>
      <w:r w:rsidRPr="0036556C">
        <w:rPr>
          <w:sz w:val="22"/>
          <w:szCs w:val="22"/>
        </w:rPr>
        <w:t>szletess</w:t>
      </w:r>
      <w:r w:rsidRPr="0036556C">
        <w:rPr>
          <w:rFonts w:hint="eastAsia"/>
          <w:sz w:val="22"/>
          <w:szCs w:val="22"/>
        </w:rPr>
        <w:t>é</w:t>
      </w:r>
      <w:r w:rsidRPr="0036556C">
        <w:rPr>
          <w:sz w:val="22"/>
          <w:szCs w:val="22"/>
        </w:rPr>
        <w:t>ggel szab</w:t>
      </w:r>
      <w:r w:rsidRPr="0036556C">
        <w:rPr>
          <w:rFonts w:hint="eastAsia"/>
          <w:sz w:val="22"/>
          <w:szCs w:val="22"/>
        </w:rPr>
        <w:t>á</w:t>
      </w:r>
      <w:r w:rsidRPr="0036556C">
        <w:rPr>
          <w:sz w:val="22"/>
          <w:szCs w:val="22"/>
        </w:rPr>
        <w:t>lyozott k</w:t>
      </w:r>
      <w:r w:rsidRPr="0036556C">
        <w:rPr>
          <w:rFonts w:hint="eastAsia"/>
          <w:sz w:val="22"/>
          <w:szCs w:val="22"/>
        </w:rPr>
        <w:t>é</w:t>
      </w:r>
      <w:r w:rsidRPr="0036556C">
        <w:rPr>
          <w:sz w:val="22"/>
          <w:szCs w:val="22"/>
        </w:rPr>
        <w:t>rd</w:t>
      </w:r>
      <w:r w:rsidRPr="0036556C">
        <w:rPr>
          <w:rFonts w:hint="eastAsia"/>
          <w:sz w:val="22"/>
          <w:szCs w:val="22"/>
        </w:rPr>
        <w:t>é</w:t>
      </w:r>
      <w:r w:rsidRPr="0036556C">
        <w:rPr>
          <w:sz w:val="22"/>
          <w:szCs w:val="22"/>
        </w:rPr>
        <w:t>sek tekintet</w:t>
      </w:r>
      <w:r w:rsidRPr="0036556C">
        <w:rPr>
          <w:rFonts w:hint="eastAsia"/>
          <w:sz w:val="22"/>
          <w:szCs w:val="22"/>
        </w:rPr>
        <w:t>é</w:t>
      </w:r>
      <w:r w:rsidRPr="0036556C">
        <w:rPr>
          <w:sz w:val="22"/>
          <w:szCs w:val="22"/>
        </w:rPr>
        <w:t>ben a Felek a Polg</w:t>
      </w:r>
      <w:r w:rsidRPr="0036556C">
        <w:rPr>
          <w:rFonts w:hint="eastAsia"/>
          <w:sz w:val="22"/>
          <w:szCs w:val="22"/>
        </w:rPr>
        <w:t>á</w:t>
      </w:r>
      <w:r w:rsidRPr="0036556C">
        <w:rPr>
          <w:sz w:val="22"/>
          <w:szCs w:val="22"/>
        </w:rPr>
        <w:t>ri T</w:t>
      </w:r>
      <w:r w:rsidRPr="0036556C">
        <w:rPr>
          <w:rFonts w:hint="eastAsia"/>
          <w:sz w:val="22"/>
          <w:szCs w:val="22"/>
        </w:rPr>
        <w:t>ö</w:t>
      </w:r>
      <w:r w:rsidRPr="0036556C">
        <w:rPr>
          <w:sz w:val="22"/>
          <w:szCs w:val="22"/>
        </w:rPr>
        <w:t>rv</w:t>
      </w:r>
      <w:r w:rsidRPr="0036556C">
        <w:rPr>
          <w:rFonts w:hint="eastAsia"/>
          <w:sz w:val="22"/>
          <w:szCs w:val="22"/>
        </w:rPr>
        <w:t>é</w:t>
      </w:r>
      <w:r w:rsidRPr="0036556C">
        <w:rPr>
          <w:sz w:val="22"/>
          <w:szCs w:val="22"/>
        </w:rPr>
        <w:t>nyk</w:t>
      </w:r>
      <w:r w:rsidRPr="0036556C">
        <w:rPr>
          <w:rFonts w:hint="eastAsia"/>
          <w:sz w:val="22"/>
          <w:szCs w:val="22"/>
        </w:rPr>
        <w:t>ö</w:t>
      </w:r>
      <w:r w:rsidRPr="0036556C">
        <w:rPr>
          <w:sz w:val="22"/>
          <w:szCs w:val="22"/>
        </w:rPr>
        <w:t>nyvr</w:t>
      </w:r>
      <w:r w:rsidRPr="0036556C">
        <w:rPr>
          <w:rFonts w:hint="eastAsia"/>
          <w:sz w:val="22"/>
          <w:szCs w:val="22"/>
        </w:rPr>
        <w:t>ő</w:t>
      </w:r>
      <w:r w:rsidRPr="0036556C">
        <w:rPr>
          <w:sz w:val="22"/>
          <w:szCs w:val="22"/>
        </w:rPr>
        <w:t>l sz</w:t>
      </w:r>
      <w:r w:rsidRPr="0036556C">
        <w:rPr>
          <w:rFonts w:hint="eastAsia"/>
          <w:sz w:val="22"/>
          <w:szCs w:val="22"/>
        </w:rPr>
        <w:t>ó</w:t>
      </w:r>
      <w:r w:rsidRPr="0036556C">
        <w:rPr>
          <w:sz w:val="22"/>
          <w:szCs w:val="22"/>
        </w:rPr>
        <w:t>l</w:t>
      </w:r>
      <w:r w:rsidRPr="0036556C">
        <w:rPr>
          <w:rFonts w:hint="eastAsia"/>
          <w:sz w:val="22"/>
          <w:szCs w:val="22"/>
        </w:rPr>
        <w:t>ó</w:t>
      </w:r>
      <w:r w:rsidRPr="0036556C">
        <w:rPr>
          <w:sz w:val="22"/>
          <w:szCs w:val="22"/>
        </w:rPr>
        <w:t xml:space="preserve"> 2013. </w:t>
      </w:r>
      <w:r w:rsidRPr="0036556C">
        <w:rPr>
          <w:rFonts w:hint="eastAsia"/>
          <w:sz w:val="22"/>
          <w:szCs w:val="22"/>
        </w:rPr>
        <w:t>é</w:t>
      </w:r>
      <w:r w:rsidRPr="0036556C">
        <w:rPr>
          <w:sz w:val="22"/>
          <w:szCs w:val="22"/>
        </w:rPr>
        <w:t>vi V. t</w:t>
      </w:r>
      <w:r w:rsidRPr="0036556C">
        <w:rPr>
          <w:rFonts w:hint="eastAsia"/>
          <w:sz w:val="22"/>
          <w:szCs w:val="22"/>
        </w:rPr>
        <w:t>ö</w:t>
      </w:r>
      <w:r w:rsidRPr="0036556C">
        <w:rPr>
          <w:sz w:val="22"/>
          <w:szCs w:val="22"/>
        </w:rPr>
        <w:t>rv</w:t>
      </w:r>
      <w:r w:rsidRPr="0036556C">
        <w:rPr>
          <w:rFonts w:hint="eastAsia"/>
          <w:sz w:val="22"/>
          <w:szCs w:val="22"/>
        </w:rPr>
        <w:t>é</w:t>
      </w:r>
      <w:r w:rsidRPr="0036556C">
        <w:rPr>
          <w:sz w:val="22"/>
          <w:szCs w:val="22"/>
        </w:rPr>
        <w:t>ny (Ptk.), a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sekr</w:t>
      </w:r>
      <w:r w:rsidRPr="0036556C">
        <w:rPr>
          <w:rFonts w:hint="eastAsia"/>
          <w:sz w:val="22"/>
          <w:szCs w:val="22"/>
        </w:rPr>
        <w:t>ő</w:t>
      </w:r>
      <w:r w:rsidRPr="0036556C">
        <w:rPr>
          <w:sz w:val="22"/>
          <w:szCs w:val="22"/>
        </w:rPr>
        <w:t>l sz</w:t>
      </w:r>
      <w:r w:rsidRPr="0036556C">
        <w:rPr>
          <w:rFonts w:hint="eastAsia"/>
          <w:sz w:val="22"/>
          <w:szCs w:val="22"/>
        </w:rPr>
        <w:t>ó</w:t>
      </w:r>
      <w:r w:rsidRPr="0036556C">
        <w:rPr>
          <w:sz w:val="22"/>
          <w:szCs w:val="22"/>
        </w:rPr>
        <w:t>l</w:t>
      </w:r>
      <w:r w:rsidRPr="0036556C">
        <w:rPr>
          <w:rFonts w:hint="eastAsia"/>
          <w:sz w:val="22"/>
          <w:szCs w:val="22"/>
        </w:rPr>
        <w:t>ó</w:t>
      </w:r>
      <w:r w:rsidRPr="0036556C">
        <w:rPr>
          <w:sz w:val="22"/>
          <w:szCs w:val="22"/>
        </w:rPr>
        <w:t xml:space="preserve"> </w:t>
      </w:r>
      <w:r w:rsidR="00232C50" w:rsidRPr="0036556C">
        <w:rPr>
          <w:sz w:val="22"/>
          <w:szCs w:val="22"/>
        </w:rPr>
        <w:t>201</w:t>
      </w:r>
      <w:r w:rsidR="00232C50">
        <w:rPr>
          <w:sz w:val="22"/>
          <w:szCs w:val="22"/>
        </w:rPr>
        <w:t>5</w:t>
      </w:r>
      <w:r w:rsidRPr="0036556C">
        <w:rPr>
          <w:sz w:val="22"/>
          <w:szCs w:val="22"/>
        </w:rPr>
        <w:t xml:space="preserve">. </w:t>
      </w:r>
      <w:r w:rsidRPr="0036556C">
        <w:rPr>
          <w:rFonts w:hint="eastAsia"/>
          <w:sz w:val="22"/>
          <w:szCs w:val="22"/>
        </w:rPr>
        <w:t>é</w:t>
      </w:r>
      <w:r w:rsidRPr="0036556C">
        <w:rPr>
          <w:sz w:val="22"/>
          <w:szCs w:val="22"/>
        </w:rPr>
        <w:t>vi CXLIII. t</w:t>
      </w:r>
      <w:r w:rsidRPr="0036556C">
        <w:rPr>
          <w:rFonts w:hint="eastAsia"/>
          <w:sz w:val="22"/>
          <w:szCs w:val="22"/>
        </w:rPr>
        <w:t>ö</w:t>
      </w:r>
      <w:r w:rsidRPr="0036556C">
        <w:rPr>
          <w:sz w:val="22"/>
          <w:szCs w:val="22"/>
        </w:rPr>
        <w:t>rv</w:t>
      </w:r>
      <w:r w:rsidRPr="0036556C">
        <w:rPr>
          <w:rFonts w:hint="eastAsia"/>
          <w:sz w:val="22"/>
          <w:szCs w:val="22"/>
        </w:rPr>
        <w:t>é</w:t>
      </w:r>
      <w:r w:rsidRPr="0036556C">
        <w:rPr>
          <w:sz w:val="22"/>
          <w:szCs w:val="22"/>
        </w:rPr>
        <w:t xml:space="preserve">ny (Kbt.), valamint </w:t>
      </w:r>
      <w:r w:rsidRPr="0036556C">
        <w:rPr>
          <w:i/>
          <w:sz w:val="22"/>
          <w:szCs w:val="22"/>
        </w:rPr>
        <w:t>a 2014-2020 programoz</w:t>
      </w:r>
      <w:r w:rsidRPr="0036556C">
        <w:rPr>
          <w:rFonts w:hint="eastAsia"/>
          <w:i/>
          <w:sz w:val="22"/>
          <w:szCs w:val="22"/>
        </w:rPr>
        <w:t>á</w:t>
      </w:r>
      <w:r w:rsidRPr="0036556C">
        <w:rPr>
          <w:i/>
          <w:sz w:val="22"/>
          <w:szCs w:val="22"/>
        </w:rPr>
        <w:t>si id</w:t>
      </w:r>
      <w:r w:rsidRPr="0036556C">
        <w:rPr>
          <w:rFonts w:hint="eastAsia"/>
          <w:i/>
          <w:sz w:val="22"/>
          <w:szCs w:val="22"/>
        </w:rPr>
        <w:t>ő</w:t>
      </w:r>
      <w:r w:rsidRPr="0036556C">
        <w:rPr>
          <w:i/>
          <w:sz w:val="22"/>
          <w:szCs w:val="22"/>
        </w:rPr>
        <w:t>szakban az egyes eur</w:t>
      </w:r>
      <w:r w:rsidRPr="0036556C">
        <w:rPr>
          <w:rFonts w:hint="eastAsia"/>
          <w:i/>
          <w:sz w:val="22"/>
          <w:szCs w:val="22"/>
        </w:rPr>
        <w:t>ó</w:t>
      </w:r>
      <w:r w:rsidRPr="0036556C">
        <w:rPr>
          <w:i/>
          <w:sz w:val="22"/>
          <w:szCs w:val="22"/>
        </w:rPr>
        <w:t>pai uni</w:t>
      </w:r>
      <w:r w:rsidRPr="0036556C">
        <w:rPr>
          <w:rFonts w:hint="eastAsia"/>
          <w:i/>
          <w:sz w:val="22"/>
          <w:szCs w:val="22"/>
        </w:rPr>
        <w:t>ó</w:t>
      </w:r>
      <w:r w:rsidRPr="0036556C">
        <w:rPr>
          <w:i/>
          <w:sz w:val="22"/>
          <w:szCs w:val="22"/>
        </w:rPr>
        <w:t>s alapokb</w:t>
      </w:r>
      <w:r w:rsidRPr="0036556C">
        <w:rPr>
          <w:rFonts w:hint="eastAsia"/>
          <w:i/>
          <w:sz w:val="22"/>
          <w:szCs w:val="22"/>
        </w:rPr>
        <w:t>ó</w:t>
      </w:r>
      <w:r w:rsidRPr="0036556C">
        <w:rPr>
          <w:i/>
          <w:sz w:val="22"/>
          <w:szCs w:val="22"/>
        </w:rPr>
        <w:t>l sz</w:t>
      </w:r>
      <w:r w:rsidRPr="0036556C">
        <w:rPr>
          <w:rFonts w:hint="eastAsia"/>
          <w:i/>
          <w:sz w:val="22"/>
          <w:szCs w:val="22"/>
        </w:rPr>
        <w:t>á</w:t>
      </w:r>
      <w:r w:rsidRPr="0036556C">
        <w:rPr>
          <w:i/>
          <w:sz w:val="22"/>
          <w:szCs w:val="22"/>
        </w:rPr>
        <w:t>rmaz</w:t>
      </w:r>
      <w:r w:rsidRPr="0036556C">
        <w:rPr>
          <w:rFonts w:hint="eastAsia"/>
          <w:i/>
          <w:sz w:val="22"/>
          <w:szCs w:val="22"/>
        </w:rPr>
        <w:t>ó</w:t>
      </w:r>
      <w:r w:rsidRPr="0036556C">
        <w:rPr>
          <w:i/>
          <w:sz w:val="22"/>
          <w:szCs w:val="22"/>
        </w:rPr>
        <w:t xml:space="preserve"> t</w:t>
      </w:r>
      <w:r w:rsidRPr="0036556C">
        <w:rPr>
          <w:rFonts w:hint="eastAsia"/>
          <w:i/>
          <w:sz w:val="22"/>
          <w:szCs w:val="22"/>
        </w:rPr>
        <w:t>á</w:t>
      </w:r>
      <w:r w:rsidRPr="0036556C">
        <w:rPr>
          <w:i/>
          <w:sz w:val="22"/>
          <w:szCs w:val="22"/>
        </w:rPr>
        <w:t>mogat</w:t>
      </w:r>
      <w:r w:rsidRPr="0036556C">
        <w:rPr>
          <w:rFonts w:hint="eastAsia"/>
          <w:i/>
          <w:sz w:val="22"/>
          <w:szCs w:val="22"/>
        </w:rPr>
        <w:t>á</w:t>
      </w:r>
      <w:r w:rsidRPr="0036556C">
        <w:rPr>
          <w:i/>
          <w:sz w:val="22"/>
          <w:szCs w:val="22"/>
        </w:rPr>
        <w:t>sok felhaszn</w:t>
      </w:r>
      <w:r w:rsidRPr="0036556C">
        <w:rPr>
          <w:rFonts w:hint="eastAsia"/>
          <w:i/>
          <w:sz w:val="22"/>
          <w:szCs w:val="22"/>
        </w:rPr>
        <w:t>á</w:t>
      </w:r>
      <w:r w:rsidRPr="0036556C">
        <w:rPr>
          <w:i/>
          <w:sz w:val="22"/>
          <w:szCs w:val="22"/>
        </w:rPr>
        <w:t>l</w:t>
      </w:r>
      <w:r w:rsidRPr="0036556C">
        <w:rPr>
          <w:rFonts w:hint="eastAsia"/>
          <w:i/>
          <w:sz w:val="22"/>
          <w:szCs w:val="22"/>
        </w:rPr>
        <w:t>á</w:t>
      </w:r>
      <w:r w:rsidRPr="0036556C">
        <w:rPr>
          <w:i/>
          <w:sz w:val="22"/>
          <w:szCs w:val="22"/>
        </w:rPr>
        <w:t>s</w:t>
      </w:r>
      <w:r w:rsidRPr="0036556C">
        <w:rPr>
          <w:rFonts w:hint="eastAsia"/>
          <w:i/>
          <w:sz w:val="22"/>
          <w:szCs w:val="22"/>
        </w:rPr>
        <w:t>á</w:t>
      </w:r>
      <w:r w:rsidRPr="0036556C">
        <w:rPr>
          <w:i/>
          <w:sz w:val="22"/>
          <w:szCs w:val="22"/>
        </w:rPr>
        <w:t>nak rendj</w:t>
      </w:r>
      <w:r w:rsidRPr="0036556C">
        <w:rPr>
          <w:rFonts w:hint="eastAsia"/>
          <w:i/>
          <w:sz w:val="22"/>
          <w:szCs w:val="22"/>
        </w:rPr>
        <w:t>é</w:t>
      </w:r>
      <w:r w:rsidRPr="0036556C">
        <w:rPr>
          <w:i/>
          <w:sz w:val="22"/>
          <w:szCs w:val="22"/>
        </w:rPr>
        <w:t>r</w:t>
      </w:r>
      <w:r w:rsidRPr="0036556C">
        <w:rPr>
          <w:rFonts w:hint="eastAsia"/>
          <w:i/>
          <w:sz w:val="22"/>
          <w:szCs w:val="22"/>
        </w:rPr>
        <w:t>ő</w:t>
      </w:r>
      <w:r w:rsidRPr="0036556C">
        <w:rPr>
          <w:i/>
          <w:sz w:val="22"/>
          <w:szCs w:val="22"/>
        </w:rPr>
        <w:t>l sz</w:t>
      </w:r>
      <w:r w:rsidRPr="0036556C">
        <w:rPr>
          <w:rFonts w:hint="eastAsia"/>
          <w:i/>
          <w:sz w:val="22"/>
          <w:szCs w:val="22"/>
        </w:rPr>
        <w:t>ó</w:t>
      </w:r>
      <w:r w:rsidRPr="0036556C">
        <w:rPr>
          <w:i/>
          <w:sz w:val="22"/>
          <w:szCs w:val="22"/>
        </w:rPr>
        <w:t>l</w:t>
      </w:r>
      <w:r w:rsidRPr="0036556C">
        <w:rPr>
          <w:rFonts w:hint="eastAsia"/>
          <w:i/>
          <w:sz w:val="22"/>
          <w:szCs w:val="22"/>
        </w:rPr>
        <w:t>ó</w:t>
      </w:r>
      <w:r w:rsidRPr="0036556C">
        <w:rPr>
          <w:i/>
          <w:sz w:val="22"/>
          <w:szCs w:val="22"/>
        </w:rPr>
        <w:t xml:space="preserve"> </w:t>
      </w:r>
      <w:r w:rsidRPr="0036556C">
        <w:rPr>
          <w:sz w:val="22"/>
          <w:szCs w:val="22"/>
        </w:rPr>
        <w:t>272/2014. (XI. 5.) Korm. rendeletben foglalt el</w:t>
      </w:r>
      <w:r w:rsidRPr="0036556C">
        <w:rPr>
          <w:rFonts w:hint="eastAsia"/>
          <w:sz w:val="22"/>
          <w:szCs w:val="22"/>
        </w:rPr>
        <w:t>őí</w:t>
      </w:r>
      <w:r w:rsidRPr="0036556C">
        <w:rPr>
          <w:sz w:val="22"/>
          <w:szCs w:val="22"/>
        </w:rPr>
        <w:t>r</w:t>
      </w:r>
      <w:r w:rsidRPr="0036556C">
        <w:rPr>
          <w:rFonts w:hint="eastAsia"/>
          <w:sz w:val="22"/>
          <w:szCs w:val="22"/>
        </w:rPr>
        <w:t>á</w:t>
      </w:r>
      <w:r w:rsidRPr="0036556C">
        <w:rPr>
          <w:sz w:val="22"/>
          <w:szCs w:val="22"/>
        </w:rPr>
        <w:t xml:space="preserve">sok, </w:t>
      </w:r>
      <w:r w:rsidRPr="0036556C">
        <w:rPr>
          <w:rFonts w:hint="eastAsia"/>
          <w:sz w:val="22"/>
          <w:szCs w:val="22"/>
        </w:rPr>
        <w:t>é</w:t>
      </w:r>
      <w:r w:rsidRPr="0036556C">
        <w:rPr>
          <w:sz w:val="22"/>
          <w:szCs w:val="22"/>
        </w:rPr>
        <w:t>s a magyar jog egy</w:t>
      </w:r>
      <w:r w:rsidRPr="0036556C">
        <w:rPr>
          <w:rFonts w:hint="eastAsia"/>
          <w:sz w:val="22"/>
          <w:szCs w:val="22"/>
        </w:rPr>
        <w:t>é</w:t>
      </w:r>
      <w:r w:rsidRPr="0036556C">
        <w:rPr>
          <w:sz w:val="22"/>
          <w:szCs w:val="22"/>
        </w:rPr>
        <w:t>b vonatkoz</w:t>
      </w:r>
      <w:r w:rsidRPr="0036556C">
        <w:rPr>
          <w:rFonts w:hint="eastAsia"/>
          <w:sz w:val="22"/>
          <w:szCs w:val="22"/>
        </w:rPr>
        <w:t>ó</w:t>
      </w:r>
      <w:r w:rsidRPr="0036556C">
        <w:rPr>
          <w:sz w:val="22"/>
          <w:szCs w:val="22"/>
        </w:rPr>
        <w:t xml:space="preserve"> jogszab</w:t>
      </w:r>
      <w:r w:rsidRPr="0036556C">
        <w:rPr>
          <w:rFonts w:hint="eastAsia"/>
          <w:sz w:val="22"/>
          <w:szCs w:val="22"/>
        </w:rPr>
        <w:t>á</w:t>
      </w:r>
      <w:r w:rsidRPr="0036556C">
        <w:rPr>
          <w:sz w:val="22"/>
          <w:szCs w:val="22"/>
        </w:rPr>
        <w:t>lyait tekintik ir</w:t>
      </w:r>
      <w:r w:rsidRPr="0036556C">
        <w:rPr>
          <w:rFonts w:hint="eastAsia"/>
          <w:sz w:val="22"/>
          <w:szCs w:val="22"/>
        </w:rPr>
        <w:t>á</w:t>
      </w:r>
      <w:r w:rsidRPr="0036556C">
        <w:rPr>
          <w:sz w:val="22"/>
          <w:szCs w:val="22"/>
        </w:rPr>
        <w:t>nyad</w:t>
      </w:r>
      <w:r w:rsidRPr="0036556C">
        <w:rPr>
          <w:rFonts w:hint="eastAsia"/>
          <w:sz w:val="22"/>
          <w:szCs w:val="22"/>
        </w:rPr>
        <w:t>ó</w:t>
      </w:r>
      <w:r w:rsidRPr="0036556C">
        <w:rPr>
          <w:sz w:val="22"/>
          <w:szCs w:val="22"/>
        </w:rPr>
        <w:t>nak.</w:t>
      </w:r>
    </w:p>
    <w:p w:rsidR="004F7427" w:rsidRPr="0036556C" w:rsidRDefault="004F7427" w:rsidP="004F7427">
      <w:pPr>
        <w:widowControl w:val="0"/>
        <w:jc w:val="both"/>
        <w:outlineLvl w:val="0"/>
        <w:rPr>
          <w:sz w:val="22"/>
          <w:szCs w:val="22"/>
        </w:rPr>
      </w:pPr>
    </w:p>
    <w:p w:rsidR="004F7427" w:rsidRPr="0036556C" w:rsidRDefault="004F7427" w:rsidP="004F7427">
      <w:pPr>
        <w:jc w:val="both"/>
        <w:rPr>
          <w:sz w:val="22"/>
          <w:szCs w:val="22"/>
        </w:rPr>
      </w:pPr>
      <w:r w:rsidRPr="0036556C">
        <w:rPr>
          <w:b/>
          <w:sz w:val="22"/>
          <w:szCs w:val="22"/>
        </w:rPr>
        <w:t>9.12.</w:t>
      </w:r>
      <w:r w:rsidRPr="0036556C">
        <w:rPr>
          <w:sz w:val="22"/>
          <w:szCs w:val="22"/>
        </w:rPr>
        <w:t xml:space="preserve"> </w:t>
      </w:r>
      <w:r w:rsidR="00F348A7">
        <w:rPr>
          <w:sz w:val="22"/>
          <w:szCs w:val="22"/>
        </w:rPr>
        <w:t>Megbízó</w:t>
      </w:r>
      <w:r w:rsidR="00F348A7" w:rsidRPr="0036556C">
        <w:rPr>
          <w:sz w:val="22"/>
          <w:szCs w:val="22"/>
        </w:rPr>
        <w:t xml:space="preserve"> </w:t>
      </w:r>
      <w:r w:rsidRPr="0036556C">
        <w:rPr>
          <w:sz w:val="22"/>
          <w:szCs w:val="22"/>
        </w:rPr>
        <w:t>felh</w:t>
      </w:r>
      <w:r w:rsidRPr="0036556C">
        <w:rPr>
          <w:rFonts w:hint="eastAsia"/>
          <w:sz w:val="22"/>
          <w:szCs w:val="22"/>
        </w:rPr>
        <w:t>í</w:t>
      </w:r>
      <w:r w:rsidRPr="0036556C">
        <w:rPr>
          <w:sz w:val="22"/>
          <w:szCs w:val="22"/>
        </w:rPr>
        <w:t xml:space="preserve">vja </w:t>
      </w:r>
      <w:r w:rsidR="00F348A7">
        <w:rPr>
          <w:sz w:val="22"/>
          <w:szCs w:val="22"/>
        </w:rPr>
        <w:t>Megbízott</w:t>
      </w:r>
      <w:r w:rsidR="00F348A7" w:rsidRPr="0036556C">
        <w:rPr>
          <w:sz w:val="22"/>
          <w:szCs w:val="22"/>
        </w:rPr>
        <w:t xml:space="preserve"> </w:t>
      </w:r>
      <w:r w:rsidRPr="0036556C">
        <w:rPr>
          <w:sz w:val="22"/>
          <w:szCs w:val="22"/>
        </w:rPr>
        <w:t>figyelm</w:t>
      </w:r>
      <w:r w:rsidRPr="0036556C">
        <w:rPr>
          <w:rFonts w:hint="eastAsia"/>
          <w:sz w:val="22"/>
          <w:szCs w:val="22"/>
        </w:rPr>
        <w:t>é</w:t>
      </w:r>
      <w:r w:rsidRPr="0036556C">
        <w:rPr>
          <w:sz w:val="22"/>
          <w:szCs w:val="22"/>
        </w:rPr>
        <w:t xml:space="preserve">t, hogy </w:t>
      </w:r>
      <w:r w:rsidR="00F348A7">
        <w:rPr>
          <w:sz w:val="22"/>
          <w:szCs w:val="22"/>
        </w:rPr>
        <w:t>a Megbízottnak</w:t>
      </w:r>
      <w:r w:rsidRPr="0036556C">
        <w:rPr>
          <w:sz w:val="22"/>
          <w:szCs w:val="22"/>
        </w:rPr>
        <w:t xml:space="preserve"> szervezeti </w:t>
      </w:r>
      <w:r w:rsidRPr="0036556C">
        <w:rPr>
          <w:rFonts w:hint="eastAsia"/>
          <w:sz w:val="22"/>
          <w:szCs w:val="22"/>
        </w:rPr>
        <w:t>ö</w:t>
      </w:r>
      <w:r w:rsidRPr="0036556C">
        <w:rPr>
          <w:sz w:val="22"/>
          <w:szCs w:val="22"/>
        </w:rPr>
        <w:t>sszef</w:t>
      </w:r>
      <w:r w:rsidRPr="0036556C">
        <w:rPr>
          <w:rFonts w:hint="eastAsia"/>
          <w:sz w:val="22"/>
          <w:szCs w:val="22"/>
        </w:rPr>
        <w:t>é</w:t>
      </w:r>
      <w:r w:rsidRPr="0036556C">
        <w:rPr>
          <w:sz w:val="22"/>
          <w:szCs w:val="22"/>
        </w:rPr>
        <w:t>rhetetlens</w:t>
      </w:r>
      <w:r w:rsidRPr="0036556C">
        <w:rPr>
          <w:rFonts w:hint="eastAsia"/>
          <w:sz w:val="22"/>
          <w:szCs w:val="22"/>
        </w:rPr>
        <w:t>é</w:t>
      </w:r>
      <w:r w:rsidRPr="0036556C">
        <w:rPr>
          <w:sz w:val="22"/>
          <w:szCs w:val="22"/>
        </w:rPr>
        <w:t>g eset</w:t>
      </w:r>
      <w:r w:rsidRPr="0036556C">
        <w:rPr>
          <w:rFonts w:hint="eastAsia"/>
          <w:sz w:val="22"/>
          <w:szCs w:val="22"/>
        </w:rPr>
        <w:t>é</w:t>
      </w:r>
      <w:r w:rsidRPr="0036556C">
        <w:rPr>
          <w:sz w:val="22"/>
          <w:szCs w:val="22"/>
        </w:rPr>
        <w:t>n az egyedi megrendel</w:t>
      </w:r>
      <w:r w:rsidRPr="0036556C">
        <w:rPr>
          <w:rFonts w:hint="eastAsia"/>
          <w:sz w:val="22"/>
          <w:szCs w:val="22"/>
        </w:rPr>
        <w:t>é</w:t>
      </w:r>
      <w:r w:rsidRPr="0036556C">
        <w:rPr>
          <w:sz w:val="22"/>
          <w:szCs w:val="22"/>
        </w:rPr>
        <w:t>st vissza kell utas</w:t>
      </w:r>
      <w:r w:rsidRPr="0036556C">
        <w:rPr>
          <w:rFonts w:hint="eastAsia"/>
          <w:sz w:val="22"/>
          <w:szCs w:val="22"/>
        </w:rPr>
        <w:t>í</w:t>
      </w:r>
      <w:r w:rsidRPr="0036556C">
        <w:rPr>
          <w:sz w:val="22"/>
          <w:szCs w:val="22"/>
        </w:rPr>
        <w:t>tania, szem</w:t>
      </w:r>
      <w:r w:rsidRPr="0036556C">
        <w:rPr>
          <w:rFonts w:hint="eastAsia"/>
          <w:sz w:val="22"/>
          <w:szCs w:val="22"/>
        </w:rPr>
        <w:t>é</w:t>
      </w:r>
      <w:r w:rsidRPr="0036556C">
        <w:rPr>
          <w:sz w:val="22"/>
          <w:szCs w:val="22"/>
        </w:rPr>
        <w:t xml:space="preserve">lyi </w:t>
      </w:r>
      <w:r w:rsidRPr="0036556C">
        <w:rPr>
          <w:rFonts w:hint="eastAsia"/>
          <w:sz w:val="22"/>
          <w:szCs w:val="22"/>
        </w:rPr>
        <w:t>ö</w:t>
      </w:r>
      <w:r w:rsidRPr="0036556C">
        <w:rPr>
          <w:sz w:val="22"/>
          <w:szCs w:val="22"/>
        </w:rPr>
        <w:t>sszef</w:t>
      </w:r>
      <w:r w:rsidRPr="0036556C">
        <w:rPr>
          <w:rFonts w:hint="eastAsia"/>
          <w:sz w:val="22"/>
          <w:szCs w:val="22"/>
        </w:rPr>
        <w:t>é</w:t>
      </w:r>
      <w:r w:rsidRPr="0036556C">
        <w:rPr>
          <w:sz w:val="22"/>
          <w:szCs w:val="22"/>
        </w:rPr>
        <w:t>rhetetlens</w:t>
      </w:r>
      <w:r w:rsidRPr="0036556C">
        <w:rPr>
          <w:rFonts w:hint="eastAsia"/>
          <w:sz w:val="22"/>
          <w:szCs w:val="22"/>
        </w:rPr>
        <w:t>é</w:t>
      </w:r>
      <w:r w:rsidRPr="0036556C">
        <w:rPr>
          <w:sz w:val="22"/>
          <w:szCs w:val="22"/>
        </w:rPr>
        <w:t>g eset</w:t>
      </w:r>
      <w:r w:rsidRPr="0036556C">
        <w:rPr>
          <w:rFonts w:hint="eastAsia"/>
          <w:sz w:val="22"/>
          <w:szCs w:val="22"/>
        </w:rPr>
        <w:t>é</w:t>
      </w:r>
      <w:r w:rsidRPr="0036556C">
        <w:rPr>
          <w:sz w:val="22"/>
          <w:szCs w:val="22"/>
        </w:rPr>
        <w:t xml:space="preserve">n az </w:t>
      </w:r>
      <w:r w:rsidRPr="0036556C">
        <w:rPr>
          <w:rFonts w:hint="eastAsia"/>
          <w:sz w:val="22"/>
          <w:szCs w:val="22"/>
        </w:rPr>
        <w:t>ö</w:t>
      </w:r>
      <w:r w:rsidRPr="0036556C">
        <w:rPr>
          <w:sz w:val="22"/>
          <w:szCs w:val="22"/>
        </w:rPr>
        <w:t>sszef</w:t>
      </w:r>
      <w:r w:rsidRPr="0036556C">
        <w:rPr>
          <w:rFonts w:hint="eastAsia"/>
          <w:sz w:val="22"/>
          <w:szCs w:val="22"/>
        </w:rPr>
        <w:t>é</w:t>
      </w:r>
      <w:r w:rsidRPr="0036556C">
        <w:rPr>
          <w:sz w:val="22"/>
          <w:szCs w:val="22"/>
        </w:rPr>
        <w:t>rhetetlens</w:t>
      </w:r>
      <w:r w:rsidRPr="0036556C">
        <w:rPr>
          <w:rFonts w:hint="eastAsia"/>
          <w:sz w:val="22"/>
          <w:szCs w:val="22"/>
        </w:rPr>
        <w:t>é</w:t>
      </w:r>
      <w:r w:rsidRPr="0036556C">
        <w:rPr>
          <w:sz w:val="22"/>
          <w:szCs w:val="22"/>
        </w:rPr>
        <w:t>get meg kell sz</w:t>
      </w:r>
      <w:r w:rsidRPr="0036556C">
        <w:rPr>
          <w:rFonts w:hint="eastAsia"/>
          <w:sz w:val="22"/>
          <w:szCs w:val="22"/>
        </w:rPr>
        <w:t>ü</w:t>
      </w:r>
      <w:r w:rsidRPr="0036556C">
        <w:rPr>
          <w:sz w:val="22"/>
          <w:szCs w:val="22"/>
        </w:rPr>
        <w:t xml:space="preserve">ntetnie </w:t>
      </w:r>
      <w:r w:rsidRPr="0036556C">
        <w:rPr>
          <w:rFonts w:hint="eastAsia"/>
          <w:sz w:val="22"/>
          <w:szCs w:val="22"/>
        </w:rPr>
        <w:t>é</w:t>
      </w:r>
      <w:r w:rsidRPr="0036556C">
        <w:rPr>
          <w:sz w:val="22"/>
          <w:szCs w:val="22"/>
        </w:rPr>
        <w:t>s gondoskodnia kell - d</w:t>
      </w:r>
      <w:r w:rsidRPr="0036556C">
        <w:rPr>
          <w:rFonts w:hint="eastAsia"/>
          <w:sz w:val="22"/>
          <w:szCs w:val="22"/>
        </w:rPr>
        <w:t>í</w:t>
      </w:r>
      <w:r w:rsidRPr="0036556C">
        <w:rPr>
          <w:sz w:val="22"/>
          <w:szCs w:val="22"/>
        </w:rPr>
        <w:t>jmentesen - megfelel</w:t>
      </w:r>
      <w:r w:rsidRPr="0036556C">
        <w:rPr>
          <w:rFonts w:hint="eastAsia"/>
          <w:sz w:val="22"/>
          <w:szCs w:val="22"/>
        </w:rPr>
        <w:t>ő</w:t>
      </w:r>
      <w:r w:rsidRPr="0036556C">
        <w:rPr>
          <w:sz w:val="22"/>
          <w:szCs w:val="22"/>
        </w:rPr>
        <w:t xml:space="preserve"> szak</w:t>
      </w:r>
      <w:r w:rsidRPr="0036556C">
        <w:rPr>
          <w:rFonts w:hint="eastAsia"/>
          <w:sz w:val="22"/>
          <w:szCs w:val="22"/>
        </w:rPr>
        <w:t>é</w:t>
      </w:r>
      <w:r w:rsidRPr="0036556C">
        <w:rPr>
          <w:sz w:val="22"/>
          <w:szCs w:val="22"/>
        </w:rPr>
        <w:t>rt</w:t>
      </w:r>
      <w:r w:rsidRPr="0036556C">
        <w:rPr>
          <w:rFonts w:hint="eastAsia"/>
          <w:sz w:val="22"/>
          <w:szCs w:val="22"/>
        </w:rPr>
        <w:t>ő</w:t>
      </w:r>
      <w:r w:rsidRPr="0036556C">
        <w:rPr>
          <w:sz w:val="22"/>
          <w:szCs w:val="22"/>
        </w:rPr>
        <w:t xml:space="preserve"> bevon</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r</w:t>
      </w:r>
      <w:r w:rsidRPr="0036556C">
        <w:rPr>
          <w:rFonts w:hint="eastAsia"/>
          <w:sz w:val="22"/>
          <w:szCs w:val="22"/>
        </w:rPr>
        <w:t>ó</w:t>
      </w:r>
      <w:r w:rsidRPr="0036556C">
        <w:rPr>
          <w:sz w:val="22"/>
          <w:szCs w:val="22"/>
        </w:rPr>
        <w:t>l.</w:t>
      </w:r>
    </w:p>
    <w:p w:rsidR="004F7427" w:rsidRPr="0036556C" w:rsidRDefault="004F7427" w:rsidP="004F7427">
      <w:pPr>
        <w:jc w:val="both"/>
        <w:rPr>
          <w:sz w:val="22"/>
          <w:szCs w:val="22"/>
        </w:rPr>
      </w:pPr>
    </w:p>
    <w:p w:rsidR="004F7427" w:rsidRPr="0036556C" w:rsidRDefault="004F7427" w:rsidP="004F7427">
      <w:pPr>
        <w:jc w:val="both"/>
        <w:rPr>
          <w:sz w:val="22"/>
          <w:szCs w:val="22"/>
        </w:rPr>
      </w:pPr>
      <w:r w:rsidRPr="0036556C">
        <w:rPr>
          <w:sz w:val="22"/>
          <w:szCs w:val="22"/>
        </w:rPr>
        <w:t xml:space="preserve">Szervezeti </w:t>
      </w:r>
      <w:r w:rsidRPr="0036556C">
        <w:rPr>
          <w:rFonts w:hint="eastAsia"/>
          <w:sz w:val="22"/>
          <w:szCs w:val="22"/>
        </w:rPr>
        <w:t>ö</w:t>
      </w:r>
      <w:r w:rsidRPr="0036556C">
        <w:rPr>
          <w:sz w:val="22"/>
          <w:szCs w:val="22"/>
        </w:rPr>
        <w:t>sszef</w:t>
      </w:r>
      <w:r w:rsidRPr="0036556C">
        <w:rPr>
          <w:rFonts w:hint="eastAsia"/>
          <w:sz w:val="22"/>
          <w:szCs w:val="22"/>
        </w:rPr>
        <w:t>é</w:t>
      </w:r>
      <w:r w:rsidRPr="0036556C">
        <w:rPr>
          <w:sz w:val="22"/>
          <w:szCs w:val="22"/>
        </w:rPr>
        <w:t>rhetetlens</w:t>
      </w:r>
      <w:r w:rsidRPr="0036556C">
        <w:rPr>
          <w:rFonts w:hint="eastAsia"/>
          <w:sz w:val="22"/>
          <w:szCs w:val="22"/>
        </w:rPr>
        <w:t>é</w:t>
      </w:r>
      <w:r w:rsidRPr="0036556C">
        <w:rPr>
          <w:sz w:val="22"/>
          <w:szCs w:val="22"/>
        </w:rPr>
        <w:t xml:space="preserve">g: </w:t>
      </w:r>
      <w:r w:rsidRPr="0036556C">
        <w:rPr>
          <w:rFonts w:hint="eastAsia"/>
          <w:sz w:val="22"/>
          <w:szCs w:val="22"/>
        </w:rPr>
        <w:t>Ö</w:t>
      </w:r>
      <w:r w:rsidRPr="0036556C">
        <w:rPr>
          <w:sz w:val="22"/>
          <w:szCs w:val="22"/>
        </w:rPr>
        <w:t>sszef</w:t>
      </w:r>
      <w:r w:rsidRPr="0036556C">
        <w:rPr>
          <w:rFonts w:hint="eastAsia"/>
          <w:sz w:val="22"/>
          <w:szCs w:val="22"/>
        </w:rPr>
        <w:t>é</w:t>
      </w:r>
      <w:r w:rsidRPr="0036556C">
        <w:rPr>
          <w:sz w:val="22"/>
          <w:szCs w:val="22"/>
        </w:rPr>
        <w:t>rhetetlen nyertes aj</w:t>
      </w:r>
      <w:r w:rsidRPr="0036556C">
        <w:rPr>
          <w:rFonts w:hint="eastAsia"/>
          <w:sz w:val="22"/>
          <w:szCs w:val="22"/>
        </w:rPr>
        <w:t>á</w:t>
      </w:r>
      <w:r w:rsidRPr="0036556C">
        <w:rPr>
          <w:sz w:val="22"/>
          <w:szCs w:val="22"/>
        </w:rPr>
        <w:t>nlattev</w:t>
      </w:r>
      <w:r w:rsidRPr="0036556C">
        <w:rPr>
          <w:rFonts w:hint="eastAsia"/>
          <w:sz w:val="22"/>
          <w:szCs w:val="22"/>
        </w:rPr>
        <w:t>ő</w:t>
      </w:r>
      <w:r w:rsidRPr="0036556C">
        <w:rPr>
          <w:sz w:val="22"/>
          <w:szCs w:val="22"/>
        </w:rPr>
        <w:t xml:space="preserve"> (Megb</w:t>
      </w:r>
      <w:r w:rsidRPr="0036556C">
        <w:rPr>
          <w:rFonts w:hint="eastAsia"/>
          <w:sz w:val="22"/>
          <w:szCs w:val="22"/>
        </w:rPr>
        <w:t>í</w:t>
      </w:r>
      <w:r w:rsidRPr="0036556C">
        <w:rPr>
          <w:sz w:val="22"/>
          <w:szCs w:val="22"/>
        </w:rPr>
        <w:t>zott), amennyiben az egyedi megrendel</w:t>
      </w:r>
      <w:r w:rsidRPr="0036556C">
        <w:rPr>
          <w:rFonts w:hint="eastAsia"/>
          <w:sz w:val="22"/>
          <w:szCs w:val="22"/>
        </w:rPr>
        <w:t>é</w:t>
      </w:r>
      <w:r w:rsidRPr="0036556C">
        <w:rPr>
          <w:sz w:val="22"/>
          <w:szCs w:val="22"/>
        </w:rPr>
        <w:t xml:space="preserve">ssel </w:t>
      </w:r>
      <w:r w:rsidRPr="0036556C">
        <w:rPr>
          <w:rFonts w:hint="eastAsia"/>
          <w:sz w:val="22"/>
          <w:szCs w:val="22"/>
        </w:rPr>
        <w:t>é</w:t>
      </w:r>
      <w:r w:rsidRPr="0036556C">
        <w:rPr>
          <w:sz w:val="22"/>
          <w:szCs w:val="22"/>
        </w:rPr>
        <w:t>rintett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 el</w:t>
      </w:r>
      <w:r w:rsidRPr="0036556C">
        <w:rPr>
          <w:rFonts w:hint="eastAsia"/>
          <w:sz w:val="22"/>
          <w:szCs w:val="22"/>
        </w:rPr>
        <w:t>ő</w:t>
      </w:r>
      <w:r w:rsidRPr="0036556C">
        <w:rPr>
          <w:sz w:val="22"/>
          <w:szCs w:val="22"/>
        </w:rPr>
        <w:t>k</w:t>
      </w:r>
      <w:r w:rsidRPr="0036556C">
        <w:rPr>
          <w:rFonts w:hint="eastAsia"/>
          <w:sz w:val="22"/>
          <w:szCs w:val="22"/>
        </w:rPr>
        <w:t>é</w:t>
      </w:r>
      <w:r w:rsidRPr="0036556C">
        <w:rPr>
          <w:sz w:val="22"/>
          <w:szCs w:val="22"/>
        </w:rPr>
        <w:t>sz</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ben </w:t>
      </w:r>
      <w:r w:rsidRPr="0036556C">
        <w:rPr>
          <w:rFonts w:hint="eastAsia"/>
          <w:sz w:val="22"/>
          <w:szCs w:val="22"/>
        </w:rPr>
        <w:t>é</w:t>
      </w:r>
      <w:r w:rsidRPr="0036556C">
        <w:rPr>
          <w:sz w:val="22"/>
          <w:szCs w:val="22"/>
        </w:rPr>
        <w:t>s / vagy bonyol</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ban r</w:t>
      </w:r>
      <w:r w:rsidRPr="0036556C">
        <w:rPr>
          <w:rFonts w:hint="eastAsia"/>
          <w:sz w:val="22"/>
          <w:szCs w:val="22"/>
        </w:rPr>
        <w:t>é</w:t>
      </w:r>
      <w:r w:rsidRPr="0036556C">
        <w:rPr>
          <w:sz w:val="22"/>
          <w:szCs w:val="22"/>
        </w:rPr>
        <w:t>szt vett vagy aj</w:t>
      </w:r>
      <w:r w:rsidRPr="0036556C">
        <w:rPr>
          <w:rFonts w:hint="eastAsia"/>
          <w:sz w:val="22"/>
          <w:szCs w:val="22"/>
        </w:rPr>
        <w:t>á</w:t>
      </w:r>
      <w:r w:rsidRPr="0036556C">
        <w:rPr>
          <w:sz w:val="22"/>
          <w:szCs w:val="22"/>
        </w:rPr>
        <w:t>nlatot ny</w:t>
      </w:r>
      <w:r w:rsidRPr="0036556C">
        <w:rPr>
          <w:rFonts w:hint="eastAsia"/>
          <w:sz w:val="22"/>
          <w:szCs w:val="22"/>
        </w:rPr>
        <w:t>ú</w:t>
      </w:r>
      <w:r w:rsidRPr="0036556C">
        <w:rPr>
          <w:sz w:val="22"/>
          <w:szCs w:val="22"/>
        </w:rPr>
        <w:t xml:space="preserve">jtott be. </w:t>
      </w:r>
    </w:p>
    <w:p w:rsidR="004F7427" w:rsidRPr="0036556C" w:rsidRDefault="004F7427" w:rsidP="004F7427">
      <w:pPr>
        <w:jc w:val="both"/>
        <w:rPr>
          <w:sz w:val="22"/>
          <w:szCs w:val="22"/>
        </w:rPr>
      </w:pPr>
    </w:p>
    <w:p w:rsidR="004F7427" w:rsidRPr="0036556C" w:rsidRDefault="004F7427" w:rsidP="004F7427">
      <w:pPr>
        <w:jc w:val="both"/>
        <w:rPr>
          <w:sz w:val="22"/>
          <w:szCs w:val="22"/>
        </w:rPr>
      </w:pPr>
      <w:r w:rsidRPr="0036556C">
        <w:rPr>
          <w:sz w:val="22"/>
          <w:szCs w:val="22"/>
        </w:rPr>
        <w:t>Szem</w:t>
      </w:r>
      <w:r w:rsidRPr="0036556C">
        <w:rPr>
          <w:rFonts w:hint="eastAsia"/>
          <w:sz w:val="22"/>
          <w:szCs w:val="22"/>
        </w:rPr>
        <w:t>é</w:t>
      </w:r>
      <w:r w:rsidRPr="0036556C">
        <w:rPr>
          <w:sz w:val="22"/>
          <w:szCs w:val="22"/>
        </w:rPr>
        <w:t xml:space="preserve">lyi </w:t>
      </w:r>
      <w:r w:rsidRPr="0036556C">
        <w:rPr>
          <w:rFonts w:hint="eastAsia"/>
          <w:sz w:val="22"/>
          <w:szCs w:val="22"/>
        </w:rPr>
        <w:t>ö</w:t>
      </w:r>
      <w:r w:rsidRPr="0036556C">
        <w:rPr>
          <w:sz w:val="22"/>
          <w:szCs w:val="22"/>
        </w:rPr>
        <w:t>sszef</w:t>
      </w:r>
      <w:r w:rsidRPr="0036556C">
        <w:rPr>
          <w:rFonts w:hint="eastAsia"/>
          <w:sz w:val="22"/>
          <w:szCs w:val="22"/>
        </w:rPr>
        <w:t>é</w:t>
      </w:r>
      <w:r w:rsidRPr="0036556C">
        <w:rPr>
          <w:sz w:val="22"/>
          <w:szCs w:val="22"/>
        </w:rPr>
        <w:t>rhetetlens</w:t>
      </w:r>
      <w:r w:rsidRPr="0036556C">
        <w:rPr>
          <w:rFonts w:hint="eastAsia"/>
          <w:sz w:val="22"/>
          <w:szCs w:val="22"/>
        </w:rPr>
        <w:t>é</w:t>
      </w:r>
      <w:r w:rsidRPr="0036556C">
        <w:rPr>
          <w:sz w:val="22"/>
          <w:szCs w:val="22"/>
        </w:rPr>
        <w:t xml:space="preserve">g: </w:t>
      </w:r>
      <w:r w:rsidRPr="0036556C">
        <w:rPr>
          <w:rFonts w:hint="eastAsia"/>
          <w:sz w:val="22"/>
          <w:szCs w:val="22"/>
        </w:rPr>
        <w:t>Ö</w:t>
      </w:r>
      <w:r w:rsidRPr="0036556C">
        <w:rPr>
          <w:sz w:val="22"/>
          <w:szCs w:val="22"/>
        </w:rPr>
        <w:t>sszef</w:t>
      </w:r>
      <w:r w:rsidRPr="0036556C">
        <w:rPr>
          <w:rFonts w:hint="eastAsia"/>
          <w:sz w:val="22"/>
          <w:szCs w:val="22"/>
        </w:rPr>
        <w:t>é</w:t>
      </w:r>
      <w:r w:rsidRPr="0036556C">
        <w:rPr>
          <w:sz w:val="22"/>
          <w:szCs w:val="22"/>
        </w:rPr>
        <w:t>rhetetlen a szakember, amennyiben az egyedi megrendel</w:t>
      </w:r>
      <w:r w:rsidRPr="0036556C">
        <w:rPr>
          <w:rFonts w:hint="eastAsia"/>
          <w:sz w:val="22"/>
          <w:szCs w:val="22"/>
        </w:rPr>
        <w:t>é</w:t>
      </w:r>
      <w:r w:rsidRPr="0036556C">
        <w:rPr>
          <w:sz w:val="22"/>
          <w:szCs w:val="22"/>
        </w:rPr>
        <w:t xml:space="preserve">ssel </w:t>
      </w:r>
      <w:r w:rsidRPr="0036556C">
        <w:rPr>
          <w:rFonts w:hint="eastAsia"/>
          <w:sz w:val="22"/>
          <w:szCs w:val="22"/>
        </w:rPr>
        <w:t>é</w:t>
      </w:r>
      <w:r w:rsidRPr="0036556C">
        <w:rPr>
          <w:sz w:val="22"/>
          <w:szCs w:val="22"/>
        </w:rPr>
        <w:t>rintett k</w:t>
      </w:r>
      <w:r w:rsidRPr="0036556C">
        <w:rPr>
          <w:rFonts w:hint="eastAsia"/>
          <w:sz w:val="22"/>
          <w:szCs w:val="22"/>
        </w:rPr>
        <w:t>ö</w:t>
      </w:r>
      <w:r w:rsidRPr="0036556C">
        <w:rPr>
          <w:sz w:val="22"/>
          <w:szCs w:val="22"/>
        </w:rPr>
        <w:t>zbeszerz</w:t>
      </w:r>
      <w:r w:rsidRPr="0036556C">
        <w:rPr>
          <w:rFonts w:hint="eastAsia"/>
          <w:sz w:val="22"/>
          <w:szCs w:val="22"/>
        </w:rPr>
        <w:t>é</w:t>
      </w:r>
      <w:r w:rsidRPr="0036556C">
        <w:rPr>
          <w:sz w:val="22"/>
          <w:szCs w:val="22"/>
        </w:rPr>
        <w:t>si elj</w:t>
      </w:r>
      <w:r w:rsidRPr="0036556C">
        <w:rPr>
          <w:rFonts w:hint="eastAsia"/>
          <w:sz w:val="22"/>
          <w:szCs w:val="22"/>
        </w:rPr>
        <w:t>á</w:t>
      </w:r>
      <w:r w:rsidRPr="0036556C">
        <w:rPr>
          <w:sz w:val="22"/>
          <w:szCs w:val="22"/>
        </w:rPr>
        <w:t>r</w:t>
      </w:r>
      <w:r w:rsidRPr="0036556C">
        <w:rPr>
          <w:rFonts w:hint="eastAsia"/>
          <w:sz w:val="22"/>
          <w:szCs w:val="22"/>
        </w:rPr>
        <w:t>á</w:t>
      </w:r>
      <w:r w:rsidRPr="0036556C">
        <w:rPr>
          <w:sz w:val="22"/>
          <w:szCs w:val="22"/>
        </w:rPr>
        <w:t>s el</w:t>
      </w:r>
      <w:r w:rsidRPr="0036556C">
        <w:rPr>
          <w:rFonts w:hint="eastAsia"/>
          <w:sz w:val="22"/>
          <w:szCs w:val="22"/>
        </w:rPr>
        <w:t>ő</w:t>
      </w:r>
      <w:r w:rsidRPr="0036556C">
        <w:rPr>
          <w:sz w:val="22"/>
          <w:szCs w:val="22"/>
        </w:rPr>
        <w:t>k</w:t>
      </w:r>
      <w:r w:rsidRPr="0036556C">
        <w:rPr>
          <w:rFonts w:hint="eastAsia"/>
          <w:sz w:val="22"/>
          <w:szCs w:val="22"/>
        </w:rPr>
        <w:t>é</w:t>
      </w:r>
      <w:r w:rsidRPr="0036556C">
        <w:rPr>
          <w:sz w:val="22"/>
          <w:szCs w:val="22"/>
        </w:rPr>
        <w:t>sz</w:t>
      </w:r>
      <w:r w:rsidRPr="0036556C">
        <w:rPr>
          <w:rFonts w:hint="eastAsia"/>
          <w:sz w:val="22"/>
          <w:szCs w:val="22"/>
        </w:rPr>
        <w:t>í</w:t>
      </w:r>
      <w:r w:rsidRPr="0036556C">
        <w:rPr>
          <w:sz w:val="22"/>
          <w:szCs w:val="22"/>
        </w:rPr>
        <w:t>t</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ben </w:t>
      </w:r>
      <w:r w:rsidRPr="0036556C">
        <w:rPr>
          <w:rFonts w:hint="eastAsia"/>
          <w:sz w:val="22"/>
          <w:szCs w:val="22"/>
        </w:rPr>
        <w:t>é</w:t>
      </w:r>
      <w:r w:rsidRPr="0036556C">
        <w:rPr>
          <w:sz w:val="22"/>
          <w:szCs w:val="22"/>
        </w:rPr>
        <w:t>s / vagy bonyol</w:t>
      </w:r>
      <w:r w:rsidRPr="0036556C">
        <w:rPr>
          <w:rFonts w:hint="eastAsia"/>
          <w:sz w:val="22"/>
          <w:szCs w:val="22"/>
        </w:rPr>
        <w:t>í</w:t>
      </w:r>
      <w:r w:rsidRPr="0036556C">
        <w:rPr>
          <w:sz w:val="22"/>
          <w:szCs w:val="22"/>
        </w:rPr>
        <w:t>t</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ban r</w:t>
      </w:r>
      <w:r w:rsidRPr="0036556C">
        <w:rPr>
          <w:rFonts w:hint="eastAsia"/>
          <w:sz w:val="22"/>
          <w:szCs w:val="22"/>
        </w:rPr>
        <w:t>é</w:t>
      </w:r>
      <w:r w:rsidRPr="0036556C">
        <w:rPr>
          <w:sz w:val="22"/>
          <w:szCs w:val="22"/>
        </w:rPr>
        <w:t>szt vett vagy abban aj</w:t>
      </w:r>
      <w:r w:rsidRPr="0036556C">
        <w:rPr>
          <w:rFonts w:hint="eastAsia"/>
          <w:sz w:val="22"/>
          <w:szCs w:val="22"/>
        </w:rPr>
        <w:t>á</w:t>
      </w:r>
      <w:r w:rsidRPr="0036556C">
        <w:rPr>
          <w:sz w:val="22"/>
          <w:szCs w:val="22"/>
        </w:rPr>
        <w:t>nlatot ny</w:t>
      </w:r>
      <w:r w:rsidRPr="0036556C">
        <w:rPr>
          <w:rFonts w:hint="eastAsia"/>
          <w:sz w:val="22"/>
          <w:szCs w:val="22"/>
        </w:rPr>
        <w:t>ú</w:t>
      </w:r>
      <w:r w:rsidRPr="0036556C">
        <w:rPr>
          <w:sz w:val="22"/>
          <w:szCs w:val="22"/>
        </w:rPr>
        <w:t xml:space="preserve">jtott be. </w:t>
      </w:r>
    </w:p>
    <w:p w:rsidR="004F7427" w:rsidRPr="0036556C" w:rsidRDefault="004F7427" w:rsidP="004F7427">
      <w:pPr>
        <w:jc w:val="both"/>
        <w:rPr>
          <w:sz w:val="22"/>
          <w:szCs w:val="22"/>
        </w:rPr>
      </w:pPr>
    </w:p>
    <w:p w:rsidR="004F7427" w:rsidRDefault="004F7427" w:rsidP="004F7427">
      <w:pPr>
        <w:jc w:val="both"/>
        <w:rPr>
          <w:sz w:val="22"/>
          <w:szCs w:val="22"/>
        </w:rPr>
      </w:pPr>
      <w:r w:rsidRPr="0036556C">
        <w:rPr>
          <w:b/>
          <w:sz w:val="22"/>
          <w:szCs w:val="22"/>
        </w:rPr>
        <w:t>9.13.</w:t>
      </w:r>
      <w:r w:rsidRPr="0036556C">
        <w:rPr>
          <w:sz w:val="22"/>
          <w:szCs w:val="22"/>
        </w:rPr>
        <w:t xml:space="preserve"> A </w:t>
      </w:r>
      <w:r w:rsidR="00A0687E">
        <w:rPr>
          <w:sz w:val="22"/>
          <w:szCs w:val="22"/>
        </w:rPr>
        <w:t>Megbízott</w:t>
      </w:r>
      <w:r w:rsidRPr="0036556C">
        <w:rPr>
          <w:sz w:val="22"/>
          <w:szCs w:val="22"/>
        </w:rPr>
        <w:t xml:space="preserve"> k</w:t>
      </w:r>
      <w:r w:rsidRPr="0036556C">
        <w:rPr>
          <w:rFonts w:hint="eastAsia"/>
          <w:sz w:val="22"/>
          <w:szCs w:val="22"/>
        </w:rPr>
        <w:t>ö</w:t>
      </w:r>
      <w:r w:rsidRPr="0036556C">
        <w:rPr>
          <w:sz w:val="22"/>
          <w:szCs w:val="22"/>
        </w:rPr>
        <w:t>teles minden k</w:t>
      </w:r>
      <w:r w:rsidRPr="0036556C">
        <w:rPr>
          <w:rFonts w:hint="eastAsia"/>
          <w:sz w:val="22"/>
          <w:szCs w:val="22"/>
        </w:rPr>
        <w:t>ö</w:t>
      </w:r>
      <w:r w:rsidRPr="0036556C">
        <w:rPr>
          <w:sz w:val="22"/>
          <w:szCs w:val="22"/>
        </w:rPr>
        <w:t>r</w:t>
      </w:r>
      <w:r w:rsidRPr="0036556C">
        <w:rPr>
          <w:rFonts w:hint="eastAsia"/>
          <w:sz w:val="22"/>
          <w:szCs w:val="22"/>
        </w:rPr>
        <w:t>ü</w:t>
      </w:r>
      <w:r w:rsidRPr="0036556C">
        <w:rPr>
          <w:sz w:val="22"/>
          <w:szCs w:val="22"/>
        </w:rPr>
        <w:t>lm</w:t>
      </w:r>
      <w:r w:rsidRPr="0036556C">
        <w:rPr>
          <w:rFonts w:hint="eastAsia"/>
          <w:sz w:val="22"/>
          <w:szCs w:val="22"/>
        </w:rPr>
        <w:t>é</w:t>
      </w:r>
      <w:r w:rsidRPr="0036556C">
        <w:rPr>
          <w:sz w:val="22"/>
          <w:szCs w:val="22"/>
        </w:rPr>
        <w:t>nyek k</w:t>
      </w:r>
      <w:r w:rsidRPr="0036556C">
        <w:rPr>
          <w:rFonts w:hint="eastAsia"/>
          <w:sz w:val="22"/>
          <w:szCs w:val="22"/>
        </w:rPr>
        <w:t>ö</w:t>
      </w:r>
      <w:r w:rsidRPr="0036556C">
        <w:rPr>
          <w:sz w:val="22"/>
          <w:szCs w:val="22"/>
        </w:rPr>
        <w:t>z</w:t>
      </w:r>
      <w:r w:rsidRPr="0036556C">
        <w:rPr>
          <w:rFonts w:hint="eastAsia"/>
          <w:sz w:val="22"/>
          <w:szCs w:val="22"/>
        </w:rPr>
        <w:t>ö</w:t>
      </w:r>
      <w:r w:rsidRPr="0036556C">
        <w:rPr>
          <w:sz w:val="22"/>
          <w:szCs w:val="22"/>
        </w:rPr>
        <w:t>tt meg</w:t>
      </w:r>
      <w:r w:rsidRPr="0036556C">
        <w:rPr>
          <w:rFonts w:hint="eastAsia"/>
          <w:sz w:val="22"/>
          <w:szCs w:val="22"/>
        </w:rPr>
        <w:t>ő</w:t>
      </w:r>
      <w:r w:rsidRPr="0036556C">
        <w:rPr>
          <w:sz w:val="22"/>
          <w:szCs w:val="22"/>
        </w:rPr>
        <w:t>rizni f</w:t>
      </w:r>
      <w:r w:rsidRPr="0036556C">
        <w:rPr>
          <w:rFonts w:hint="eastAsia"/>
          <w:sz w:val="22"/>
          <w:szCs w:val="22"/>
        </w:rPr>
        <w:t>ü</w:t>
      </w:r>
      <w:r w:rsidRPr="0036556C">
        <w:rPr>
          <w:sz w:val="22"/>
          <w:szCs w:val="22"/>
        </w:rPr>
        <w:t>ggetlens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t, munk</w:t>
      </w:r>
      <w:r w:rsidRPr="0036556C">
        <w:rPr>
          <w:rFonts w:hint="eastAsia"/>
          <w:sz w:val="22"/>
          <w:szCs w:val="22"/>
        </w:rPr>
        <w:t>á</w:t>
      </w:r>
      <w:r w:rsidRPr="0036556C">
        <w:rPr>
          <w:sz w:val="22"/>
          <w:szCs w:val="22"/>
        </w:rPr>
        <w:t>j</w:t>
      </w:r>
      <w:r w:rsidRPr="0036556C">
        <w:rPr>
          <w:rFonts w:hint="eastAsia"/>
          <w:sz w:val="22"/>
          <w:szCs w:val="22"/>
        </w:rPr>
        <w:t>á</w:t>
      </w:r>
      <w:r w:rsidRPr="0036556C">
        <w:rPr>
          <w:sz w:val="22"/>
          <w:szCs w:val="22"/>
        </w:rPr>
        <w:t>t f</w:t>
      </w:r>
      <w:r w:rsidRPr="0036556C">
        <w:rPr>
          <w:rFonts w:hint="eastAsia"/>
          <w:sz w:val="22"/>
          <w:szCs w:val="22"/>
        </w:rPr>
        <w:t>ü</w:t>
      </w:r>
      <w:r w:rsidRPr="0036556C">
        <w:rPr>
          <w:sz w:val="22"/>
          <w:szCs w:val="22"/>
        </w:rPr>
        <w:t xml:space="preserve">ggetlen </w:t>
      </w:r>
      <w:r w:rsidRPr="0036556C">
        <w:rPr>
          <w:rFonts w:hint="eastAsia"/>
          <w:sz w:val="22"/>
          <w:szCs w:val="22"/>
        </w:rPr>
        <w:t>é</w:t>
      </w:r>
      <w:r w:rsidRPr="0036556C">
        <w:rPr>
          <w:sz w:val="22"/>
          <w:szCs w:val="22"/>
        </w:rPr>
        <w:t>s objekt</w:t>
      </w:r>
      <w:r w:rsidRPr="0036556C">
        <w:rPr>
          <w:rFonts w:hint="eastAsia"/>
          <w:sz w:val="22"/>
          <w:szCs w:val="22"/>
        </w:rPr>
        <w:t>í</w:t>
      </w:r>
      <w:r w:rsidRPr="0036556C">
        <w:rPr>
          <w:sz w:val="22"/>
          <w:szCs w:val="22"/>
        </w:rPr>
        <w:t>v m</w:t>
      </w:r>
      <w:r w:rsidRPr="0036556C">
        <w:rPr>
          <w:rFonts w:hint="eastAsia"/>
          <w:sz w:val="22"/>
          <w:szCs w:val="22"/>
        </w:rPr>
        <w:t>ó</w:t>
      </w:r>
      <w:r w:rsidRPr="0036556C">
        <w:rPr>
          <w:sz w:val="22"/>
          <w:szCs w:val="22"/>
        </w:rPr>
        <w:t>don v</w:t>
      </w:r>
      <w:r w:rsidRPr="0036556C">
        <w:rPr>
          <w:rFonts w:hint="eastAsia"/>
          <w:sz w:val="22"/>
          <w:szCs w:val="22"/>
        </w:rPr>
        <w:t>é</w:t>
      </w:r>
      <w:r w:rsidRPr="0036556C">
        <w:rPr>
          <w:sz w:val="22"/>
          <w:szCs w:val="22"/>
        </w:rPr>
        <w:t xml:space="preserve">gezni, </w:t>
      </w:r>
      <w:r w:rsidRPr="0036556C">
        <w:rPr>
          <w:rFonts w:hint="eastAsia"/>
          <w:sz w:val="22"/>
          <w:szCs w:val="22"/>
        </w:rPr>
        <w:t>é</w:t>
      </w:r>
      <w:r w:rsidRPr="0036556C">
        <w:rPr>
          <w:sz w:val="22"/>
          <w:szCs w:val="22"/>
        </w:rPr>
        <w:t>s elker</w:t>
      </w:r>
      <w:r w:rsidRPr="0036556C">
        <w:rPr>
          <w:rFonts w:hint="eastAsia"/>
          <w:sz w:val="22"/>
          <w:szCs w:val="22"/>
        </w:rPr>
        <w:t>ü</w:t>
      </w:r>
      <w:r w:rsidRPr="0036556C">
        <w:rPr>
          <w:sz w:val="22"/>
          <w:szCs w:val="22"/>
        </w:rPr>
        <w:t>lni azokat a tev</w:t>
      </w:r>
      <w:r w:rsidRPr="0036556C">
        <w:rPr>
          <w:rFonts w:hint="eastAsia"/>
          <w:sz w:val="22"/>
          <w:szCs w:val="22"/>
        </w:rPr>
        <w:t>é</w:t>
      </w:r>
      <w:r w:rsidRPr="0036556C">
        <w:rPr>
          <w:sz w:val="22"/>
          <w:szCs w:val="22"/>
        </w:rPr>
        <w:t>kenys</w:t>
      </w:r>
      <w:r w:rsidRPr="0036556C">
        <w:rPr>
          <w:rFonts w:hint="eastAsia"/>
          <w:sz w:val="22"/>
          <w:szCs w:val="22"/>
        </w:rPr>
        <w:t>é</w:t>
      </w:r>
      <w:r w:rsidRPr="0036556C">
        <w:rPr>
          <w:sz w:val="22"/>
          <w:szCs w:val="22"/>
        </w:rPr>
        <w:t>geket, amelyek vesz</w:t>
      </w:r>
      <w:r w:rsidRPr="0036556C">
        <w:rPr>
          <w:rFonts w:hint="eastAsia"/>
          <w:sz w:val="22"/>
          <w:szCs w:val="22"/>
        </w:rPr>
        <w:t>é</w:t>
      </w:r>
      <w:r w:rsidRPr="0036556C">
        <w:rPr>
          <w:sz w:val="22"/>
          <w:szCs w:val="22"/>
        </w:rPr>
        <w:t>lyeztetik, vagy vesz</w:t>
      </w:r>
      <w:r w:rsidRPr="0036556C">
        <w:rPr>
          <w:rFonts w:hint="eastAsia"/>
          <w:sz w:val="22"/>
          <w:szCs w:val="22"/>
        </w:rPr>
        <w:t>é</w:t>
      </w:r>
      <w:r w:rsidRPr="0036556C">
        <w:rPr>
          <w:sz w:val="22"/>
          <w:szCs w:val="22"/>
        </w:rPr>
        <w:t>lyeztethetik f</w:t>
      </w:r>
      <w:r w:rsidRPr="0036556C">
        <w:rPr>
          <w:rFonts w:hint="eastAsia"/>
          <w:sz w:val="22"/>
          <w:szCs w:val="22"/>
        </w:rPr>
        <w:t>ü</w:t>
      </w:r>
      <w:r w:rsidRPr="0036556C">
        <w:rPr>
          <w:sz w:val="22"/>
          <w:szCs w:val="22"/>
        </w:rPr>
        <w:t>ggetlens</w:t>
      </w:r>
      <w:r w:rsidRPr="0036556C">
        <w:rPr>
          <w:rFonts w:hint="eastAsia"/>
          <w:sz w:val="22"/>
          <w:szCs w:val="22"/>
        </w:rPr>
        <w:t>é</w:t>
      </w:r>
      <w:r w:rsidRPr="0036556C">
        <w:rPr>
          <w:sz w:val="22"/>
          <w:szCs w:val="22"/>
        </w:rPr>
        <w:t>g</w:t>
      </w:r>
      <w:r w:rsidRPr="0036556C">
        <w:rPr>
          <w:rFonts w:hint="eastAsia"/>
          <w:sz w:val="22"/>
          <w:szCs w:val="22"/>
        </w:rPr>
        <w:t>é</w:t>
      </w:r>
      <w:r w:rsidRPr="0036556C">
        <w:rPr>
          <w:sz w:val="22"/>
          <w:szCs w:val="22"/>
        </w:rPr>
        <w:t>t. A munk</w:t>
      </w:r>
      <w:r w:rsidRPr="0036556C">
        <w:rPr>
          <w:rFonts w:hint="eastAsia"/>
          <w:sz w:val="22"/>
          <w:szCs w:val="22"/>
        </w:rPr>
        <w:t>á</w:t>
      </w:r>
      <w:r w:rsidRPr="0036556C">
        <w:rPr>
          <w:sz w:val="22"/>
          <w:szCs w:val="22"/>
        </w:rPr>
        <w:t>ja sor</w:t>
      </w:r>
      <w:r w:rsidRPr="0036556C">
        <w:rPr>
          <w:rFonts w:hint="eastAsia"/>
          <w:sz w:val="22"/>
          <w:szCs w:val="22"/>
        </w:rPr>
        <w:t>á</w:t>
      </w:r>
      <w:r w:rsidRPr="0036556C">
        <w:rPr>
          <w:sz w:val="22"/>
          <w:szCs w:val="22"/>
        </w:rPr>
        <w:t>n tudom</w:t>
      </w:r>
      <w:r w:rsidRPr="0036556C">
        <w:rPr>
          <w:rFonts w:hint="eastAsia"/>
          <w:sz w:val="22"/>
          <w:szCs w:val="22"/>
        </w:rPr>
        <w:t>á</w:t>
      </w:r>
      <w:r w:rsidRPr="0036556C">
        <w:rPr>
          <w:sz w:val="22"/>
          <w:szCs w:val="22"/>
        </w:rPr>
        <w:t>s</w:t>
      </w:r>
      <w:r w:rsidRPr="0036556C">
        <w:rPr>
          <w:rFonts w:hint="eastAsia"/>
          <w:sz w:val="22"/>
          <w:szCs w:val="22"/>
        </w:rPr>
        <w:t>á</w:t>
      </w:r>
      <w:r w:rsidRPr="0036556C">
        <w:rPr>
          <w:sz w:val="22"/>
          <w:szCs w:val="22"/>
        </w:rPr>
        <w:t>ra jutott, felt</w:t>
      </w:r>
      <w:r w:rsidRPr="0036556C">
        <w:rPr>
          <w:rFonts w:hint="eastAsia"/>
          <w:sz w:val="22"/>
          <w:szCs w:val="22"/>
        </w:rPr>
        <w:t>á</w:t>
      </w:r>
      <w:r w:rsidRPr="0036556C">
        <w:rPr>
          <w:sz w:val="22"/>
          <w:szCs w:val="22"/>
        </w:rPr>
        <w:t>rt, bizalmas inform</w:t>
      </w:r>
      <w:r w:rsidRPr="0036556C">
        <w:rPr>
          <w:rFonts w:hint="eastAsia"/>
          <w:sz w:val="22"/>
          <w:szCs w:val="22"/>
        </w:rPr>
        <w:t>á</w:t>
      </w:r>
      <w:r w:rsidRPr="0036556C">
        <w:rPr>
          <w:sz w:val="22"/>
          <w:szCs w:val="22"/>
        </w:rPr>
        <w:t>ci</w:t>
      </w:r>
      <w:r w:rsidRPr="0036556C">
        <w:rPr>
          <w:rFonts w:hint="eastAsia"/>
          <w:sz w:val="22"/>
          <w:szCs w:val="22"/>
        </w:rPr>
        <w:t>ó</w:t>
      </w:r>
      <w:r w:rsidRPr="0036556C">
        <w:rPr>
          <w:sz w:val="22"/>
          <w:szCs w:val="22"/>
        </w:rPr>
        <w:t>kat bizalmasan kezeli. Az ilyen jelleg</w:t>
      </w:r>
      <w:r w:rsidRPr="0036556C">
        <w:rPr>
          <w:rFonts w:hint="eastAsia"/>
          <w:sz w:val="22"/>
          <w:szCs w:val="22"/>
        </w:rPr>
        <w:t>ű</w:t>
      </w:r>
      <w:r w:rsidRPr="0036556C">
        <w:rPr>
          <w:sz w:val="22"/>
          <w:szCs w:val="22"/>
        </w:rPr>
        <w:t xml:space="preserve"> inform</w:t>
      </w:r>
      <w:r w:rsidRPr="0036556C">
        <w:rPr>
          <w:rFonts w:hint="eastAsia"/>
          <w:sz w:val="22"/>
          <w:szCs w:val="22"/>
        </w:rPr>
        <w:t>á</w:t>
      </w:r>
      <w:r w:rsidRPr="0036556C">
        <w:rPr>
          <w:sz w:val="22"/>
          <w:szCs w:val="22"/>
        </w:rPr>
        <w:t>ci</w:t>
      </w:r>
      <w:r w:rsidRPr="0036556C">
        <w:rPr>
          <w:rFonts w:hint="eastAsia"/>
          <w:sz w:val="22"/>
          <w:szCs w:val="22"/>
        </w:rPr>
        <w:t>ó</w:t>
      </w:r>
      <w:r w:rsidRPr="0036556C">
        <w:rPr>
          <w:sz w:val="22"/>
          <w:szCs w:val="22"/>
        </w:rPr>
        <w:t>kat nem haszn</w:t>
      </w:r>
      <w:r w:rsidRPr="0036556C">
        <w:rPr>
          <w:rFonts w:hint="eastAsia"/>
          <w:sz w:val="22"/>
          <w:szCs w:val="22"/>
        </w:rPr>
        <w:t>á</w:t>
      </w:r>
      <w:r w:rsidRPr="0036556C">
        <w:rPr>
          <w:sz w:val="22"/>
          <w:szCs w:val="22"/>
        </w:rPr>
        <w:t>lja fel szem</w:t>
      </w:r>
      <w:r w:rsidRPr="0036556C">
        <w:rPr>
          <w:rFonts w:hint="eastAsia"/>
          <w:sz w:val="22"/>
          <w:szCs w:val="22"/>
        </w:rPr>
        <w:t>é</w:t>
      </w:r>
      <w:r w:rsidRPr="0036556C">
        <w:rPr>
          <w:sz w:val="22"/>
          <w:szCs w:val="22"/>
        </w:rPr>
        <w:t>lyes c</w:t>
      </w:r>
      <w:r w:rsidRPr="0036556C">
        <w:rPr>
          <w:rFonts w:hint="eastAsia"/>
          <w:sz w:val="22"/>
          <w:szCs w:val="22"/>
        </w:rPr>
        <w:t>é</w:t>
      </w:r>
      <w:r w:rsidRPr="0036556C">
        <w:rPr>
          <w:sz w:val="22"/>
          <w:szCs w:val="22"/>
        </w:rPr>
        <w:t xml:space="preserve">lokra, </w:t>
      </w:r>
      <w:r w:rsidRPr="0036556C">
        <w:rPr>
          <w:rFonts w:hint="eastAsia"/>
          <w:sz w:val="22"/>
          <w:szCs w:val="22"/>
        </w:rPr>
        <w:t>é</w:t>
      </w:r>
      <w:r w:rsidRPr="0036556C">
        <w:rPr>
          <w:sz w:val="22"/>
          <w:szCs w:val="22"/>
        </w:rPr>
        <w:t>s nem juttathatja illet</w:t>
      </w:r>
      <w:r w:rsidRPr="0036556C">
        <w:rPr>
          <w:rFonts w:hint="eastAsia"/>
          <w:sz w:val="22"/>
          <w:szCs w:val="22"/>
        </w:rPr>
        <w:t>é</w:t>
      </w:r>
      <w:r w:rsidRPr="0036556C">
        <w:rPr>
          <w:sz w:val="22"/>
          <w:szCs w:val="22"/>
        </w:rPr>
        <w:t>ktelenek birtok</w:t>
      </w:r>
      <w:r w:rsidRPr="0036556C">
        <w:rPr>
          <w:rFonts w:hint="eastAsia"/>
          <w:sz w:val="22"/>
          <w:szCs w:val="22"/>
        </w:rPr>
        <w:t>á</w:t>
      </w:r>
      <w:r w:rsidRPr="0036556C">
        <w:rPr>
          <w:sz w:val="22"/>
          <w:szCs w:val="22"/>
        </w:rPr>
        <w:t>ba. Etikus viselked</w:t>
      </w:r>
      <w:r w:rsidRPr="0036556C">
        <w:rPr>
          <w:rFonts w:hint="eastAsia"/>
          <w:sz w:val="22"/>
          <w:szCs w:val="22"/>
        </w:rPr>
        <w:t>é</w:t>
      </w:r>
      <w:r w:rsidRPr="0036556C">
        <w:rPr>
          <w:sz w:val="22"/>
          <w:szCs w:val="22"/>
        </w:rPr>
        <w:t>s</w:t>
      </w:r>
      <w:r w:rsidRPr="0036556C">
        <w:rPr>
          <w:rFonts w:hint="eastAsia"/>
          <w:sz w:val="22"/>
          <w:szCs w:val="22"/>
        </w:rPr>
        <w:t>é</w:t>
      </w:r>
      <w:r w:rsidRPr="0036556C">
        <w:rPr>
          <w:sz w:val="22"/>
          <w:szCs w:val="22"/>
        </w:rPr>
        <w:t xml:space="preserve">t szakmai </w:t>
      </w:r>
      <w:r w:rsidRPr="0036556C">
        <w:rPr>
          <w:rFonts w:hint="eastAsia"/>
          <w:sz w:val="22"/>
          <w:szCs w:val="22"/>
        </w:rPr>
        <w:t>é</w:t>
      </w:r>
      <w:r w:rsidRPr="0036556C">
        <w:rPr>
          <w:sz w:val="22"/>
          <w:szCs w:val="22"/>
        </w:rPr>
        <w:t>s szem</w:t>
      </w:r>
      <w:r w:rsidRPr="0036556C">
        <w:rPr>
          <w:rFonts w:hint="eastAsia"/>
          <w:sz w:val="22"/>
          <w:szCs w:val="22"/>
        </w:rPr>
        <w:t>é</w:t>
      </w:r>
      <w:r w:rsidRPr="0036556C">
        <w:rPr>
          <w:sz w:val="22"/>
          <w:szCs w:val="22"/>
        </w:rPr>
        <w:t>lyes tev</w:t>
      </w:r>
      <w:r w:rsidRPr="0036556C">
        <w:rPr>
          <w:rFonts w:hint="eastAsia"/>
          <w:sz w:val="22"/>
          <w:szCs w:val="22"/>
        </w:rPr>
        <w:t>é</w:t>
      </w:r>
      <w:r w:rsidRPr="0036556C">
        <w:rPr>
          <w:sz w:val="22"/>
          <w:szCs w:val="22"/>
        </w:rPr>
        <w:t>kenys</w:t>
      </w:r>
      <w:r w:rsidRPr="0036556C">
        <w:rPr>
          <w:rFonts w:hint="eastAsia"/>
          <w:sz w:val="22"/>
          <w:szCs w:val="22"/>
        </w:rPr>
        <w:t>é</w:t>
      </w:r>
      <w:r w:rsidRPr="0036556C">
        <w:rPr>
          <w:sz w:val="22"/>
          <w:szCs w:val="22"/>
        </w:rPr>
        <w:t>ge sor</w:t>
      </w:r>
      <w:r w:rsidRPr="0036556C">
        <w:rPr>
          <w:rFonts w:hint="eastAsia"/>
          <w:sz w:val="22"/>
          <w:szCs w:val="22"/>
        </w:rPr>
        <w:t>á</w:t>
      </w:r>
      <w:r w:rsidRPr="0036556C">
        <w:rPr>
          <w:sz w:val="22"/>
          <w:szCs w:val="22"/>
        </w:rPr>
        <w:t>n mindig meg</w:t>
      </w:r>
      <w:r w:rsidRPr="0036556C">
        <w:rPr>
          <w:rFonts w:hint="eastAsia"/>
          <w:sz w:val="22"/>
          <w:szCs w:val="22"/>
        </w:rPr>
        <w:t>ő</w:t>
      </w:r>
      <w:r w:rsidRPr="0036556C">
        <w:rPr>
          <w:sz w:val="22"/>
          <w:szCs w:val="22"/>
        </w:rPr>
        <w:t>rzi.</w:t>
      </w:r>
    </w:p>
    <w:p w:rsidR="00232C50" w:rsidRDefault="00232C50" w:rsidP="004F7427">
      <w:pPr>
        <w:jc w:val="both"/>
        <w:rPr>
          <w:sz w:val="22"/>
          <w:szCs w:val="22"/>
        </w:rPr>
      </w:pPr>
    </w:p>
    <w:p w:rsidR="00232C50" w:rsidRPr="0036556C" w:rsidRDefault="00232C50" w:rsidP="004F7427">
      <w:pPr>
        <w:jc w:val="both"/>
        <w:rPr>
          <w:sz w:val="22"/>
          <w:szCs w:val="22"/>
        </w:rPr>
      </w:pPr>
      <w:r w:rsidRPr="0036556C">
        <w:rPr>
          <w:b/>
          <w:sz w:val="22"/>
          <w:szCs w:val="22"/>
        </w:rPr>
        <w:lastRenderedPageBreak/>
        <w:t>9.1</w:t>
      </w:r>
      <w:r>
        <w:rPr>
          <w:b/>
          <w:sz w:val="22"/>
          <w:szCs w:val="22"/>
        </w:rPr>
        <w:t>4</w:t>
      </w:r>
      <w:r w:rsidRPr="0036556C">
        <w:rPr>
          <w:b/>
          <w:sz w:val="22"/>
          <w:szCs w:val="22"/>
        </w:rPr>
        <w:t>.</w:t>
      </w:r>
      <w:r>
        <w:rPr>
          <w:sz w:val="22"/>
          <w:szCs w:val="22"/>
        </w:rPr>
        <w:t xml:space="preserve"> </w:t>
      </w:r>
      <w:r w:rsidRPr="00B00C82">
        <w:rPr>
          <w:sz w:val="22"/>
          <w:szCs w:val="22"/>
        </w:rPr>
        <w:t>A k</w:t>
      </w:r>
      <w:r w:rsidRPr="00B00C82">
        <w:rPr>
          <w:rFonts w:hint="eastAsia"/>
          <w:sz w:val="22"/>
          <w:szCs w:val="22"/>
        </w:rPr>
        <w:t>ü</w:t>
      </w:r>
      <w:r w:rsidRPr="00B00C82">
        <w:rPr>
          <w:sz w:val="22"/>
          <w:szCs w:val="22"/>
        </w:rPr>
        <w:t>lf</w:t>
      </w:r>
      <w:r w:rsidRPr="00B00C82">
        <w:rPr>
          <w:rFonts w:hint="eastAsia"/>
          <w:sz w:val="22"/>
          <w:szCs w:val="22"/>
        </w:rPr>
        <w:t>ö</w:t>
      </w:r>
      <w:r w:rsidRPr="00B00C82">
        <w:rPr>
          <w:sz w:val="22"/>
          <w:szCs w:val="22"/>
        </w:rPr>
        <w:t>ldi ad</w:t>
      </w:r>
      <w:r w:rsidRPr="00B00C82">
        <w:rPr>
          <w:rFonts w:hint="eastAsia"/>
          <w:sz w:val="22"/>
          <w:szCs w:val="22"/>
        </w:rPr>
        <w:t>ó</w:t>
      </w:r>
      <w:r w:rsidRPr="00B00C82">
        <w:rPr>
          <w:sz w:val="22"/>
          <w:szCs w:val="22"/>
        </w:rPr>
        <w:t>illet</w:t>
      </w:r>
      <w:r w:rsidRPr="00B00C82">
        <w:rPr>
          <w:rFonts w:hint="eastAsia"/>
          <w:sz w:val="22"/>
          <w:szCs w:val="22"/>
        </w:rPr>
        <w:t>ő</w:t>
      </w:r>
      <w:r w:rsidRPr="00B00C82">
        <w:rPr>
          <w:sz w:val="22"/>
          <w:szCs w:val="22"/>
        </w:rPr>
        <w:t>s</w:t>
      </w:r>
      <w:r w:rsidRPr="00B00C82">
        <w:rPr>
          <w:rFonts w:hint="eastAsia"/>
          <w:sz w:val="22"/>
          <w:szCs w:val="22"/>
        </w:rPr>
        <w:t>é</w:t>
      </w:r>
      <w:r w:rsidRPr="00B00C82">
        <w:rPr>
          <w:sz w:val="22"/>
          <w:szCs w:val="22"/>
        </w:rPr>
        <w:t>g</w:t>
      </w:r>
      <w:r w:rsidRPr="00B00C82">
        <w:rPr>
          <w:rFonts w:hint="eastAsia"/>
          <w:sz w:val="22"/>
          <w:szCs w:val="22"/>
        </w:rPr>
        <w:t>ű</w:t>
      </w:r>
      <w:r w:rsidRPr="00B00C82">
        <w:rPr>
          <w:sz w:val="22"/>
          <w:szCs w:val="22"/>
        </w:rPr>
        <w:t xml:space="preserve"> </w:t>
      </w:r>
      <w:r w:rsidR="00A0687E">
        <w:rPr>
          <w:sz w:val="22"/>
          <w:szCs w:val="22"/>
        </w:rPr>
        <w:t>Megbízott</w:t>
      </w:r>
      <w:r w:rsidRPr="00B00C82">
        <w:rPr>
          <w:sz w:val="22"/>
          <w:szCs w:val="22"/>
        </w:rPr>
        <w:t xml:space="preserve"> k</w:t>
      </w:r>
      <w:r w:rsidRPr="00B00C82">
        <w:rPr>
          <w:rFonts w:hint="eastAsia"/>
          <w:sz w:val="22"/>
          <w:szCs w:val="22"/>
        </w:rPr>
        <w:t>ö</w:t>
      </w:r>
      <w:r w:rsidRPr="00B00C82">
        <w:rPr>
          <w:sz w:val="22"/>
          <w:szCs w:val="22"/>
        </w:rPr>
        <w:t xml:space="preserve">teles a </w:t>
      </w:r>
      <w:r w:rsidR="003053D0">
        <w:rPr>
          <w:sz w:val="22"/>
          <w:szCs w:val="22"/>
        </w:rPr>
        <w:t>keret</w:t>
      </w:r>
      <w:r w:rsidRPr="00B00C82">
        <w:rPr>
          <w:sz w:val="22"/>
          <w:szCs w:val="22"/>
        </w:rPr>
        <w:t>szerz</w:t>
      </w:r>
      <w:r w:rsidRPr="00B00C82">
        <w:rPr>
          <w:rFonts w:hint="eastAsia"/>
          <w:sz w:val="22"/>
          <w:szCs w:val="22"/>
        </w:rPr>
        <w:t>ő</w:t>
      </w:r>
      <w:r w:rsidRPr="00B00C82">
        <w:rPr>
          <w:sz w:val="22"/>
          <w:szCs w:val="22"/>
        </w:rPr>
        <w:t>d</w:t>
      </w:r>
      <w:r w:rsidRPr="00B00C82">
        <w:rPr>
          <w:rFonts w:hint="eastAsia"/>
          <w:sz w:val="22"/>
          <w:szCs w:val="22"/>
        </w:rPr>
        <w:t>é</w:t>
      </w:r>
      <w:r w:rsidRPr="00B00C82">
        <w:rPr>
          <w:sz w:val="22"/>
          <w:szCs w:val="22"/>
        </w:rPr>
        <w:t>shez arra vonatkoz</w:t>
      </w:r>
      <w:r w:rsidRPr="00B00C82">
        <w:rPr>
          <w:rFonts w:hint="eastAsia"/>
          <w:sz w:val="22"/>
          <w:szCs w:val="22"/>
        </w:rPr>
        <w:t>ó</w:t>
      </w:r>
      <w:r w:rsidRPr="00B00C82">
        <w:rPr>
          <w:sz w:val="22"/>
          <w:szCs w:val="22"/>
        </w:rPr>
        <w:t xml:space="preserve"> meghatalmaz</w:t>
      </w:r>
      <w:r w:rsidRPr="00B00C82">
        <w:rPr>
          <w:rFonts w:hint="eastAsia"/>
          <w:sz w:val="22"/>
          <w:szCs w:val="22"/>
        </w:rPr>
        <w:t>á</w:t>
      </w:r>
      <w:r w:rsidRPr="00B00C82">
        <w:rPr>
          <w:sz w:val="22"/>
          <w:szCs w:val="22"/>
        </w:rPr>
        <w:t>st csatolni, hogy az illet</w:t>
      </w:r>
      <w:r w:rsidRPr="00B00C82">
        <w:rPr>
          <w:rFonts w:hint="eastAsia"/>
          <w:sz w:val="22"/>
          <w:szCs w:val="22"/>
        </w:rPr>
        <w:t>ő</w:t>
      </w:r>
      <w:r w:rsidRPr="00B00C82">
        <w:rPr>
          <w:sz w:val="22"/>
          <w:szCs w:val="22"/>
        </w:rPr>
        <w:t>s</w:t>
      </w:r>
      <w:r w:rsidRPr="00B00C82">
        <w:rPr>
          <w:rFonts w:hint="eastAsia"/>
          <w:sz w:val="22"/>
          <w:szCs w:val="22"/>
        </w:rPr>
        <w:t>é</w:t>
      </w:r>
      <w:r w:rsidRPr="00B00C82">
        <w:rPr>
          <w:sz w:val="22"/>
          <w:szCs w:val="22"/>
        </w:rPr>
        <w:t>ge szerinti ad</w:t>
      </w:r>
      <w:r w:rsidRPr="00B00C82">
        <w:rPr>
          <w:rFonts w:hint="eastAsia"/>
          <w:sz w:val="22"/>
          <w:szCs w:val="22"/>
        </w:rPr>
        <w:t>ó</w:t>
      </w:r>
      <w:r w:rsidRPr="00B00C82">
        <w:rPr>
          <w:sz w:val="22"/>
          <w:szCs w:val="22"/>
        </w:rPr>
        <w:t>hat</w:t>
      </w:r>
      <w:r w:rsidRPr="00B00C82">
        <w:rPr>
          <w:rFonts w:hint="eastAsia"/>
          <w:sz w:val="22"/>
          <w:szCs w:val="22"/>
        </w:rPr>
        <w:t>ó</w:t>
      </w:r>
      <w:r w:rsidRPr="00B00C82">
        <w:rPr>
          <w:sz w:val="22"/>
          <w:szCs w:val="22"/>
        </w:rPr>
        <w:t>s</w:t>
      </w:r>
      <w:r w:rsidRPr="00B00C82">
        <w:rPr>
          <w:rFonts w:hint="eastAsia"/>
          <w:sz w:val="22"/>
          <w:szCs w:val="22"/>
        </w:rPr>
        <w:t>á</w:t>
      </w:r>
      <w:r w:rsidRPr="00B00C82">
        <w:rPr>
          <w:sz w:val="22"/>
          <w:szCs w:val="22"/>
        </w:rPr>
        <w:t>gt</w:t>
      </w:r>
      <w:r w:rsidRPr="00B00C82">
        <w:rPr>
          <w:rFonts w:hint="eastAsia"/>
          <w:sz w:val="22"/>
          <w:szCs w:val="22"/>
        </w:rPr>
        <w:t>ó</w:t>
      </w:r>
      <w:r w:rsidRPr="00B00C82">
        <w:rPr>
          <w:sz w:val="22"/>
          <w:szCs w:val="22"/>
        </w:rPr>
        <w:t>l a magyar ad</w:t>
      </w:r>
      <w:r w:rsidRPr="00B00C82">
        <w:rPr>
          <w:rFonts w:hint="eastAsia"/>
          <w:sz w:val="22"/>
          <w:szCs w:val="22"/>
        </w:rPr>
        <w:t>ó</w:t>
      </w:r>
      <w:r w:rsidRPr="00B00C82">
        <w:rPr>
          <w:sz w:val="22"/>
          <w:szCs w:val="22"/>
        </w:rPr>
        <w:t>hat</w:t>
      </w:r>
      <w:r w:rsidRPr="00B00C82">
        <w:rPr>
          <w:rFonts w:hint="eastAsia"/>
          <w:sz w:val="22"/>
          <w:szCs w:val="22"/>
        </w:rPr>
        <w:t>ó</w:t>
      </w:r>
      <w:r w:rsidRPr="00B00C82">
        <w:rPr>
          <w:sz w:val="22"/>
          <w:szCs w:val="22"/>
        </w:rPr>
        <w:t>s</w:t>
      </w:r>
      <w:r w:rsidRPr="00B00C82">
        <w:rPr>
          <w:rFonts w:hint="eastAsia"/>
          <w:sz w:val="22"/>
          <w:szCs w:val="22"/>
        </w:rPr>
        <w:t>á</w:t>
      </w:r>
      <w:r w:rsidRPr="00B00C82">
        <w:rPr>
          <w:sz w:val="22"/>
          <w:szCs w:val="22"/>
        </w:rPr>
        <w:t>g k</w:t>
      </w:r>
      <w:r w:rsidRPr="00B00C82">
        <w:rPr>
          <w:rFonts w:hint="eastAsia"/>
          <w:sz w:val="22"/>
          <w:szCs w:val="22"/>
        </w:rPr>
        <w:t>ö</w:t>
      </w:r>
      <w:r w:rsidRPr="00B00C82">
        <w:rPr>
          <w:sz w:val="22"/>
          <w:szCs w:val="22"/>
        </w:rPr>
        <w:t>zvetlen</w:t>
      </w:r>
      <w:r w:rsidRPr="00B00C82">
        <w:rPr>
          <w:rFonts w:hint="eastAsia"/>
          <w:sz w:val="22"/>
          <w:szCs w:val="22"/>
        </w:rPr>
        <w:t>ü</w:t>
      </w:r>
      <w:r w:rsidRPr="00B00C82">
        <w:rPr>
          <w:sz w:val="22"/>
          <w:szCs w:val="22"/>
        </w:rPr>
        <w:t>l beszerezhet a nyertes aj</w:t>
      </w:r>
      <w:r w:rsidRPr="00B00C82">
        <w:rPr>
          <w:rFonts w:hint="eastAsia"/>
          <w:sz w:val="22"/>
          <w:szCs w:val="22"/>
        </w:rPr>
        <w:t>á</w:t>
      </w:r>
      <w:r w:rsidRPr="00B00C82">
        <w:rPr>
          <w:sz w:val="22"/>
          <w:szCs w:val="22"/>
        </w:rPr>
        <w:t>nlattev</w:t>
      </w:r>
      <w:r w:rsidRPr="00B00C82">
        <w:rPr>
          <w:rFonts w:hint="eastAsia"/>
          <w:sz w:val="22"/>
          <w:szCs w:val="22"/>
        </w:rPr>
        <w:t>ő</w:t>
      </w:r>
      <w:r w:rsidRPr="00B00C82">
        <w:rPr>
          <w:sz w:val="22"/>
          <w:szCs w:val="22"/>
        </w:rPr>
        <w:t>re vonatkoz</w:t>
      </w:r>
      <w:r w:rsidRPr="00B00C82">
        <w:rPr>
          <w:rFonts w:hint="eastAsia"/>
          <w:sz w:val="22"/>
          <w:szCs w:val="22"/>
        </w:rPr>
        <w:t>ó</w:t>
      </w:r>
      <w:r w:rsidRPr="00B00C82">
        <w:rPr>
          <w:sz w:val="22"/>
          <w:szCs w:val="22"/>
        </w:rPr>
        <w:t xml:space="preserve"> adatokat az orsz</w:t>
      </w:r>
      <w:r w:rsidRPr="00B00C82">
        <w:rPr>
          <w:rFonts w:hint="eastAsia"/>
          <w:sz w:val="22"/>
          <w:szCs w:val="22"/>
        </w:rPr>
        <w:t>á</w:t>
      </w:r>
      <w:r w:rsidRPr="00B00C82">
        <w:rPr>
          <w:sz w:val="22"/>
          <w:szCs w:val="22"/>
        </w:rPr>
        <w:t>gok k</w:t>
      </w:r>
      <w:r w:rsidRPr="00B00C82">
        <w:rPr>
          <w:rFonts w:hint="eastAsia"/>
          <w:sz w:val="22"/>
          <w:szCs w:val="22"/>
        </w:rPr>
        <w:t>ö</w:t>
      </w:r>
      <w:r w:rsidRPr="00B00C82">
        <w:rPr>
          <w:sz w:val="22"/>
          <w:szCs w:val="22"/>
        </w:rPr>
        <w:t>z</w:t>
      </w:r>
      <w:r w:rsidRPr="00B00C82">
        <w:rPr>
          <w:rFonts w:hint="eastAsia"/>
          <w:sz w:val="22"/>
          <w:szCs w:val="22"/>
        </w:rPr>
        <w:t>ö</w:t>
      </w:r>
      <w:r w:rsidRPr="00B00C82">
        <w:rPr>
          <w:sz w:val="22"/>
          <w:szCs w:val="22"/>
        </w:rPr>
        <w:t>tti jogseg</w:t>
      </w:r>
      <w:r w:rsidRPr="00B00C82">
        <w:rPr>
          <w:rFonts w:hint="eastAsia"/>
          <w:sz w:val="22"/>
          <w:szCs w:val="22"/>
        </w:rPr>
        <w:t>é</w:t>
      </w:r>
      <w:r w:rsidRPr="00B00C82">
        <w:rPr>
          <w:sz w:val="22"/>
          <w:szCs w:val="22"/>
        </w:rPr>
        <w:t>ly ig</w:t>
      </w:r>
      <w:r w:rsidRPr="00B00C82">
        <w:rPr>
          <w:rFonts w:hint="eastAsia"/>
          <w:sz w:val="22"/>
          <w:szCs w:val="22"/>
        </w:rPr>
        <w:t>é</w:t>
      </w:r>
      <w:r w:rsidRPr="00B00C82">
        <w:rPr>
          <w:sz w:val="22"/>
          <w:szCs w:val="22"/>
        </w:rPr>
        <w:t>nybev</w:t>
      </w:r>
      <w:r w:rsidRPr="00B00C82">
        <w:rPr>
          <w:rFonts w:hint="eastAsia"/>
          <w:sz w:val="22"/>
          <w:szCs w:val="22"/>
        </w:rPr>
        <w:t>é</w:t>
      </w:r>
      <w:r w:rsidRPr="00B00C82">
        <w:rPr>
          <w:sz w:val="22"/>
          <w:szCs w:val="22"/>
        </w:rPr>
        <w:t>tele n</w:t>
      </w:r>
      <w:r w:rsidRPr="00B00C82">
        <w:rPr>
          <w:rFonts w:hint="eastAsia"/>
          <w:sz w:val="22"/>
          <w:szCs w:val="22"/>
        </w:rPr>
        <w:t>é</w:t>
      </w:r>
      <w:r w:rsidRPr="00B00C82">
        <w:rPr>
          <w:sz w:val="22"/>
          <w:szCs w:val="22"/>
        </w:rPr>
        <w:t>lk</w:t>
      </w:r>
      <w:r w:rsidRPr="00B00C82">
        <w:rPr>
          <w:rFonts w:hint="eastAsia"/>
          <w:sz w:val="22"/>
          <w:szCs w:val="22"/>
        </w:rPr>
        <w:t>ü</w:t>
      </w:r>
      <w:r w:rsidRPr="00B00C82">
        <w:rPr>
          <w:sz w:val="22"/>
          <w:szCs w:val="22"/>
        </w:rPr>
        <w:t>l.</w:t>
      </w:r>
    </w:p>
    <w:p w:rsidR="004F7427" w:rsidRDefault="004F7427" w:rsidP="004F7427">
      <w:pPr>
        <w:widowControl w:val="0"/>
        <w:jc w:val="both"/>
        <w:outlineLvl w:val="0"/>
        <w:rPr>
          <w:sz w:val="22"/>
          <w:szCs w:val="22"/>
        </w:rPr>
      </w:pPr>
    </w:p>
    <w:p w:rsidR="00A51E20" w:rsidRPr="00BF010F" w:rsidRDefault="0047715D" w:rsidP="00BF010F">
      <w:pPr>
        <w:jc w:val="both"/>
        <w:rPr>
          <w:sz w:val="22"/>
          <w:szCs w:val="22"/>
        </w:rPr>
      </w:pPr>
      <w:r w:rsidRPr="00BF010F">
        <w:rPr>
          <w:b/>
          <w:sz w:val="22"/>
          <w:szCs w:val="22"/>
        </w:rPr>
        <w:t>9.15.</w:t>
      </w:r>
      <w:r w:rsidRPr="00BF010F">
        <w:rPr>
          <w:sz w:val="22"/>
          <w:szCs w:val="22"/>
        </w:rPr>
        <w:t xml:space="preserve"> Megbízott korlátlan felhasználási jogot biztosít Megbízónak a teljesítés során és azzal összefüggésben keletkezett, szerzői jogi védelem alá eső művekkel kapcsolatban. A felhasználási jog időben, földrajzi és bármely más korlátozás nélkül kiterjed különösen a művek többszörözésére (ideértve a számítógépen vagy adathordozón történő másolást is), átdolgozására, nyilvánosságra hozatalára, terjesztésére, bármilyen formában történő publikálására. Megbízott a </w:t>
      </w:r>
      <w:r w:rsidR="003053D0">
        <w:rPr>
          <w:sz w:val="22"/>
          <w:szCs w:val="22"/>
        </w:rPr>
        <w:t>keret</w:t>
      </w:r>
      <w:r w:rsidRPr="00BF010F">
        <w:rPr>
          <w:sz w:val="22"/>
          <w:szCs w:val="22"/>
        </w:rPr>
        <w:t xml:space="preserve">szerződés teljesítése során létrejött, szerzői jogi védelem, alá eső művek felhasználására kizárólag Megbízó írásbeli hozzájárulása alapján jogosult. A megbízási díj megállapításánál felhasználási jog átengedését Felek figyelembe vették.   </w:t>
      </w:r>
    </w:p>
    <w:p w:rsidR="00A51E20" w:rsidRDefault="00A51E20" w:rsidP="004F7427">
      <w:pPr>
        <w:widowControl w:val="0"/>
        <w:jc w:val="both"/>
        <w:outlineLvl w:val="0"/>
        <w:rPr>
          <w:sz w:val="22"/>
          <w:szCs w:val="22"/>
        </w:rPr>
      </w:pPr>
    </w:p>
    <w:p w:rsidR="00A51E20" w:rsidRPr="0036556C" w:rsidRDefault="00A51E20" w:rsidP="004F7427">
      <w:pPr>
        <w:widowControl w:val="0"/>
        <w:jc w:val="both"/>
        <w:outlineLvl w:val="0"/>
        <w:rPr>
          <w:sz w:val="22"/>
          <w:szCs w:val="22"/>
        </w:rPr>
      </w:pPr>
    </w:p>
    <w:p w:rsidR="004F7427" w:rsidRPr="0036556C" w:rsidRDefault="004F7427" w:rsidP="004F7427">
      <w:pPr>
        <w:widowControl w:val="0"/>
        <w:jc w:val="both"/>
        <w:outlineLvl w:val="0"/>
        <w:rPr>
          <w:sz w:val="22"/>
          <w:szCs w:val="22"/>
        </w:rPr>
      </w:pPr>
      <w:r w:rsidRPr="0036556C">
        <w:rPr>
          <w:sz w:val="22"/>
          <w:szCs w:val="22"/>
        </w:rPr>
        <w:t xml:space="preserve">A Felek a jelen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st elolvast</w:t>
      </w:r>
      <w:r w:rsidRPr="0036556C">
        <w:rPr>
          <w:rFonts w:hint="eastAsia"/>
          <w:sz w:val="22"/>
          <w:szCs w:val="22"/>
        </w:rPr>
        <w:t>á</w:t>
      </w:r>
      <w:r w:rsidRPr="0036556C">
        <w:rPr>
          <w:sz w:val="22"/>
          <w:szCs w:val="22"/>
        </w:rPr>
        <w:t>k, meg</w:t>
      </w:r>
      <w:r w:rsidRPr="0036556C">
        <w:rPr>
          <w:rFonts w:hint="eastAsia"/>
          <w:sz w:val="22"/>
          <w:szCs w:val="22"/>
        </w:rPr>
        <w:t>é</w:t>
      </w:r>
      <w:r w:rsidRPr="0036556C">
        <w:rPr>
          <w:sz w:val="22"/>
          <w:szCs w:val="22"/>
        </w:rPr>
        <w:t>rtett</w:t>
      </w:r>
      <w:r w:rsidRPr="0036556C">
        <w:rPr>
          <w:rFonts w:hint="eastAsia"/>
          <w:sz w:val="22"/>
          <w:szCs w:val="22"/>
        </w:rPr>
        <w:t>é</w:t>
      </w:r>
      <w:r w:rsidRPr="0036556C">
        <w:rPr>
          <w:sz w:val="22"/>
          <w:szCs w:val="22"/>
        </w:rPr>
        <w:t xml:space="preserve">k, </w:t>
      </w:r>
      <w:r w:rsidRPr="0036556C">
        <w:rPr>
          <w:rFonts w:hint="eastAsia"/>
          <w:sz w:val="22"/>
          <w:szCs w:val="22"/>
        </w:rPr>
        <w:t>é</w:t>
      </w:r>
      <w:r w:rsidRPr="0036556C">
        <w:rPr>
          <w:sz w:val="22"/>
          <w:szCs w:val="22"/>
        </w:rPr>
        <w:t>s mint akaratukkal mindenben megegyez</w:t>
      </w:r>
      <w:r w:rsidRPr="0036556C">
        <w:rPr>
          <w:rFonts w:hint="eastAsia"/>
          <w:sz w:val="22"/>
          <w:szCs w:val="22"/>
        </w:rPr>
        <w:t>ő</w:t>
      </w:r>
      <w:r w:rsidRPr="0036556C">
        <w:rPr>
          <w:sz w:val="22"/>
          <w:szCs w:val="22"/>
        </w:rPr>
        <w:t>t, j</w:t>
      </w:r>
      <w:r w:rsidRPr="0036556C">
        <w:rPr>
          <w:rFonts w:hint="eastAsia"/>
          <w:sz w:val="22"/>
          <w:szCs w:val="22"/>
        </w:rPr>
        <w:t>ó</w:t>
      </w:r>
      <w:r w:rsidRPr="0036556C">
        <w:rPr>
          <w:sz w:val="22"/>
          <w:szCs w:val="22"/>
        </w:rPr>
        <w:t>v</w:t>
      </w:r>
      <w:r w:rsidRPr="0036556C">
        <w:rPr>
          <w:rFonts w:hint="eastAsia"/>
          <w:sz w:val="22"/>
          <w:szCs w:val="22"/>
        </w:rPr>
        <w:t>á</w:t>
      </w:r>
      <w:r w:rsidRPr="0036556C">
        <w:rPr>
          <w:sz w:val="22"/>
          <w:szCs w:val="22"/>
        </w:rPr>
        <w:t>hagy</w:t>
      </w:r>
      <w:r w:rsidRPr="0036556C">
        <w:rPr>
          <w:rFonts w:hint="eastAsia"/>
          <w:sz w:val="22"/>
          <w:szCs w:val="22"/>
        </w:rPr>
        <w:t>ó</w:t>
      </w:r>
      <w:r w:rsidRPr="0036556C">
        <w:rPr>
          <w:sz w:val="22"/>
          <w:szCs w:val="22"/>
        </w:rPr>
        <w:t xml:space="preserve">lag </w:t>
      </w:r>
      <w:r w:rsidRPr="0036556C">
        <w:rPr>
          <w:rFonts w:hint="eastAsia"/>
          <w:sz w:val="22"/>
          <w:szCs w:val="22"/>
        </w:rPr>
        <w:t>í</w:t>
      </w:r>
      <w:r w:rsidRPr="0036556C">
        <w:rPr>
          <w:sz w:val="22"/>
          <w:szCs w:val="22"/>
        </w:rPr>
        <w:t>rt</w:t>
      </w:r>
      <w:r w:rsidRPr="0036556C">
        <w:rPr>
          <w:rFonts w:hint="eastAsia"/>
          <w:sz w:val="22"/>
          <w:szCs w:val="22"/>
        </w:rPr>
        <w:t>á</w:t>
      </w:r>
      <w:r w:rsidRPr="0036556C">
        <w:rPr>
          <w:sz w:val="22"/>
          <w:szCs w:val="22"/>
        </w:rPr>
        <w:t>k al</w:t>
      </w:r>
      <w:r w:rsidRPr="0036556C">
        <w:rPr>
          <w:rFonts w:hint="eastAsia"/>
          <w:sz w:val="22"/>
          <w:szCs w:val="22"/>
        </w:rPr>
        <w:t>á</w:t>
      </w:r>
      <w:r w:rsidRPr="0036556C">
        <w:rPr>
          <w:sz w:val="22"/>
          <w:szCs w:val="22"/>
        </w:rPr>
        <w:t xml:space="preserve">. A </w:t>
      </w:r>
      <w:r w:rsidR="003053D0">
        <w:rPr>
          <w:sz w:val="22"/>
          <w:szCs w:val="22"/>
        </w:rPr>
        <w:t>keret</w:t>
      </w:r>
      <w:r w:rsidRPr="0036556C">
        <w:rPr>
          <w:sz w:val="22"/>
          <w:szCs w:val="22"/>
        </w:rPr>
        <w:t>szerz</w:t>
      </w:r>
      <w:r w:rsidRPr="0036556C">
        <w:rPr>
          <w:rFonts w:hint="eastAsia"/>
          <w:sz w:val="22"/>
          <w:szCs w:val="22"/>
        </w:rPr>
        <w:t>ő</w:t>
      </w:r>
      <w:r w:rsidRPr="0036556C">
        <w:rPr>
          <w:sz w:val="22"/>
          <w:szCs w:val="22"/>
        </w:rPr>
        <w:t>d</w:t>
      </w:r>
      <w:r w:rsidRPr="0036556C">
        <w:rPr>
          <w:rFonts w:hint="eastAsia"/>
          <w:sz w:val="22"/>
          <w:szCs w:val="22"/>
        </w:rPr>
        <w:t>é</w:t>
      </w:r>
      <w:r w:rsidRPr="0036556C">
        <w:rPr>
          <w:sz w:val="22"/>
          <w:szCs w:val="22"/>
        </w:rPr>
        <w:t>s 5 (</w:t>
      </w:r>
      <w:r w:rsidRPr="0036556C">
        <w:rPr>
          <w:rFonts w:hint="eastAsia"/>
          <w:sz w:val="22"/>
          <w:szCs w:val="22"/>
        </w:rPr>
        <w:t>ö</w:t>
      </w:r>
      <w:r w:rsidRPr="0036556C">
        <w:rPr>
          <w:sz w:val="22"/>
          <w:szCs w:val="22"/>
        </w:rPr>
        <w:t>t) eredeti, egym</w:t>
      </w:r>
      <w:r w:rsidRPr="0036556C">
        <w:rPr>
          <w:rFonts w:hint="eastAsia"/>
          <w:sz w:val="22"/>
          <w:szCs w:val="22"/>
        </w:rPr>
        <w:t>á</w:t>
      </w:r>
      <w:r w:rsidRPr="0036556C">
        <w:rPr>
          <w:sz w:val="22"/>
          <w:szCs w:val="22"/>
        </w:rPr>
        <w:t>ssal teljes eg</w:t>
      </w:r>
      <w:r w:rsidRPr="0036556C">
        <w:rPr>
          <w:rFonts w:hint="eastAsia"/>
          <w:sz w:val="22"/>
          <w:szCs w:val="22"/>
        </w:rPr>
        <w:t>é</w:t>
      </w:r>
      <w:r w:rsidRPr="0036556C">
        <w:rPr>
          <w:sz w:val="22"/>
          <w:szCs w:val="22"/>
        </w:rPr>
        <w:t>sz</w:t>
      </w:r>
      <w:r w:rsidRPr="0036556C">
        <w:rPr>
          <w:rFonts w:hint="eastAsia"/>
          <w:sz w:val="22"/>
          <w:szCs w:val="22"/>
        </w:rPr>
        <w:t>é</w:t>
      </w:r>
      <w:r w:rsidRPr="0036556C">
        <w:rPr>
          <w:sz w:val="22"/>
          <w:szCs w:val="22"/>
        </w:rPr>
        <w:t>ben megegyez</w:t>
      </w:r>
      <w:r w:rsidRPr="0036556C">
        <w:rPr>
          <w:rFonts w:hint="eastAsia"/>
          <w:sz w:val="22"/>
          <w:szCs w:val="22"/>
        </w:rPr>
        <w:t>ő</w:t>
      </w:r>
      <w:r w:rsidRPr="0036556C">
        <w:rPr>
          <w:sz w:val="22"/>
          <w:szCs w:val="22"/>
        </w:rPr>
        <w:t xml:space="preserve"> p</w:t>
      </w:r>
      <w:r w:rsidRPr="0036556C">
        <w:rPr>
          <w:rFonts w:hint="eastAsia"/>
          <w:sz w:val="22"/>
          <w:szCs w:val="22"/>
        </w:rPr>
        <w:t>é</w:t>
      </w:r>
      <w:r w:rsidRPr="0036556C">
        <w:rPr>
          <w:sz w:val="22"/>
          <w:szCs w:val="22"/>
        </w:rPr>
        <w:t>ld</w:t>
      </w:r>
      <w:r w:rsidRPr="0036556C">
        <w:rPr>
          <w:rFonts w:hint="eastAsia"/>
          <w:sz w:val="22"/>
          <w:szCs w:val="22"/>
        </w:rPr>
        <w:t>á</w:t>
      </w:r>
      <w:r w:rsidRPr="0036556C">
        <w:rPr>
          <w:sz w:val="22"/>
          <w:szCs w:val="22"/>
        </w:rPr>
        <w:t>nyban k</w:t>
      </w:r>
      <w:r w:rsidRPr="0036556C">
        <w:rPr>
          <w:rFonts w:hint="eastAsia"/>
          <w:sz w:val="22"/>
          <w:szCs w:val="22"/>
        </w:rPr>
        <w:t>é</w:t>
      </w:r>
      <w:r w:rsidRPr="0036556C">
        <w:rPr>
          <w:sz w:val="22"/>
          <w:szCs w:val="22"/>
        </w:rPr>
        <w:t>sz</w:t>
      </w:r>
      <w:r w:rsidRPr="0036556C">
        <w:rPr>
          <w:rFonts w:hint="eastAsia"/>
          <w:sz w:val="22"/>
          <w:szCs w:val="22"/>
        </w:rPr>
        <w:t>ü</w:t>
      </w:r>
      <w:r w:rsidRPr="0036556C">
        <w:rPr>
          <w:sz w:val="22"/>
          <w:szCs w:val="22"/>
        </w:rPr>
        <w:t>lt, amelyekb</w:t>
      </w:r>
      <w:r w:rsidRPr="0036556C">
        <w:rPr>
          <w:rFonts w:hint="eastAsia"/>
          <w:sz w:val="22"/>
          <w:szCs w:val="22"/>
        </w:rPr>
        <w:t>ő</w:t>
      </w:r>
      <w:r w:rsidRPr="0036556C">
        <w:rPr>
          <w:sz w:val="22"/>
          <w:szCs w:val="22"/>
        </w:rPr>
        <w:t>l 4 (n</w:t>
      </w:r>
      <w:r w:rsidRPr="0036556C">
        <w:rPr>
          <w:rFonts w:hint="eastAsia"/>
          <w:sz w:val="22"/>
          <w:szCs w:val="22"/>
        </w:rPr>
        <w:t>é</w:t>
      </w:r>
      <w:r w:rsidRPr="0036556C">
        <w:rPr>
          <w:sz w:val="22"/>
          <w:szCs w:val="22"/>
        </w:rPr>
        <w:t>gy) p</w:t>
      </w:r>
      <w:r w:rsidRPr="0036556C">
        <w:rPr>
          <w:rFonts w:hint="eastAsia"/>
          <w:sz w:val="22"/>
          <w:szCs w:val="22"/>
        </w:rPr>
        <w:t>é</w:t>
      </w:r>
      <w:r w:rsidRPr="0036556C">
        <w:rPr>
          <w:sz w:val="22"/>
          <w:szCs w:val="22"/>
        </w:rPr>
        <w:t>ld</w:t>
      </w:r>
      <w:r w:rsidRPr="0036556C">
        <w:rPr>
          <w:rFonts w:hint="eastAsia"/>
          <w:sz w:val="22"/>
          <w:szCs w:val="22"/>
        </w:rPr>
        <w:t>á</w:t>
      </w:r>
      <w:r w:rsidRPr="0036556C">
        <w:rPr>
          <w:sz w:val="22"/>
          <w:szCs w:val="22"/>
        </w:rPr>
        <w:t>ny a Megb</w:t>
      </w:r>
      <w:r w:rsidRPr="0036556C">
        <w:rPr>
          <w:rFonts w:hint="eastAsia"/>
          <w:sz w:val="22"/>
          <w:szCs w:val="22"/>
        </w:rPr>
        <w:t>í</w:t>
      </w:r>
      <w:r w:rsidRPr="0036556C">
        <w:rPr>
          <w:sz w:val="22"/>
          <w:szCs w:val="22"/>
        </w:rPr>
        <w:t>z</w:t>
      </w:r>
      <w:r w:rsidRPr="0036556C">
        <w:rPr>
          <w:rFonts w:hint="eastAsia"/>
          <w:sz w:val="22"/>
          <w:szCs w:val="22"/>
        </w:rPr>
        <w:t>ó</w:t>
      </w:r>
      <w:r w:rsidRPr="0036556C">
        <w:rPr>
          <w:sz w:val="22"/>
          <w:szCs w:val="22"/>
        </w:rPr>
        <w:t>t, 1 (egy) p</w:t>
      </w:r>
      <w:r w:rsidRPr="0036556C">
        <w:rPr>
          <w:rFonts w:hint="eastAsia"/>
          <w:sz w:val="22"/>
          <w:szCs w:val="22"/>
        </w:rPr>
        <w:t>é</w:t>
      </w:r>
      <w:r w:rsidRPr="0036556C">
        <w:rPr>
          <w:sz w:val="22"/>
          <w:szCs w:val="22"/>
        </w:rPr>
        <w:t>ld</w:t>
      </w:r>
      <w:r w:rsidRPr="0036556C">
        <w:rPr>
          <w:rFonts w:hint="eastAsia"/>
          <w:sz w:val="22"/>
          <w:szCs w:val="22"/>
        </w:rPr>
        <w:t>á</w:t>
      </w:r>
      <w:r w:rsidRPr="0036556C">
        <w:rPr>
          <w:sz w:val="22"/>
          <w:szCs w:val="22"/>
        </w:rPr>
        <w:t>ny pedig a Megb</w:t>
      </w:r>
      <w:r w:rsidRPr="0036556C">
        <w:rPr>
          <w:rFonts w:hint="eastAsia"/>
          <w:sz w:val="22"/>
          <w:szCs w:val="22"/>
        </w:rPr>
        <w:t>í</w:t>
      </w:r>
      <w:r w:rsidRPr="0036556C">
        <w:rPr>
          <w:sz w:val="22"/>
          <w:szCs w:val="22"/>
        </w:rPr>
        <w:t>zottat illeti meg.</w:t>
      </w:r>
    </w:p>
    <w:p w:rsidR="004F7427" w:rsidRPr="0036556C" w:rsidRDefault="004F7427" w:rsidP="004F7427">
      <w:pPr>
        <w:widowControl w:val="0"/>
        <w:jc w:val="both"/>
        <w:outlineLvl w:val="0"/>
        <w:rPr>
          <w:sz w:val="22"/>
          <w:szCs w:val="22"/>
        </w:rPr>
      </w:pPr>
    </w:p>
    <w:p w:rsidR="004F7427" w:rsidRPr="0036556C" w:rsidRDefault="004F7427" w:rsidP="004F7427">
      <w:pPr>
        <w:widowControl w:val="0"/>
        <w:jc w:val="both"/>
        <w:outlineLvl w:val="0"/>
        <w:rPr>
          <w:sz w:val="22"/>
          <w:szCs w:val="22"/>
        </w:rPr>
      </w:pPr>
      <w:r w:rsidRPr="0036556C">
        <w:rPr>
          <w:b/>
          <w:sz w:val="22"/>
          <w:szCs w:val="22"/>
          <w:u w:val="single"/>
        </w:rPr>
        <w:t>Mell</w:t>
      </w:r>
      <w:r w:rsidRPr="0036556C">
        <w:rPr>
          <w:rFonts w:hint="eastAsia"/>
          <w:b/>
          <w:sz w:val="22"/>
          <w:szCs w:val="22"/>
          <w:u w:val="single"/>
        </w:rPr>
        <w:t>é</w:t>
      </w:r>
      <w:r w:rsidRPr="0036556C">
        <w:rPr>
          <w:b/>
          <w:sz w:val="22"/>
          <w:szCs w:val="22"/>
          <w:u w:val="single"/>
        </w:rPr>
        <w:t>klet</w:t>
      </w:r>
      <w:r w:rsidRPr="0036556C">
        <w:rPr>
          <w:sz w:val="22"/>
          <w:szCs w:val="22"/>
        </w:rPr>
        <w:t>: A</w:t>
      </w:r>
      <w:r w:rsidRPr="0036556C">
        <w:rPr>
          <w:bCs/>
          <w:sz w:val="22"/>
          <w:szCs w:val="22"/>
        </w:rPr>
        <w:t xml:space="preserve"> Megb</w:t>
      </w:r>
      <w:r w:rsidRPr="0036556C">
        <w:rPr>
          <w:rFonts w:hint="eastAsia"/>
          <w:bCs/>
          <w:sz w:val="22"/>
          <w:szCs w:val="22"/>
        </w:rPr>
        <w:t>í</w:t>
      </w:r>
      <w:r w:rsidRPr="0036556C">
        <w:rPr>
          <w:bCs/>
          <w:sz w:val="22"/>
          <w:szCs w:val="22"/>
        </w:rPr>
        <w:t xml:space="preserve">zott </w:t>
      </w:r>
      <w:r w:rsidRPr="0036556C">
        <w:rPr>
          <w:rFonts w:hint="eastAsia"/>
          <w:bCs/>
          <w:sz w:val="22"/>
          <w:szCs w:val="22"/>
        </w:rPr>
        <w:t>á</w:t>
      </w:r>
      <w:r w:rsidRPr="0036556C">
        <w:rPr>
          <w:bCs/>
          <w:sz w:val="22"/>
          <w:szCs w:val="22"/>
        </w:rPr>
        <w:t>ltal ell</w:t>
      </w:r>
      <w:r w:rsidRPr="0036556C">
        <w:rPr>
          <w:rFonts w:hint="eastAsia"/>
          <w:bCs/>
          <w:sz w:val="22"/>
          <w:szCs w:val="22"/>
        </w:rPr>
        <w:t>á</w:t>
      </w:r>
      <w:r w:rsidRPr="0036556C">
        <w:rPr>
          <w:bCs/>
          <w:sz w:val="22"/>
          <w:szCs w:val="22"/>
        </w:rPr>
        <w:t>tand</w:t>
      </w:r>
      <w:r w:rsidRPr="0036556C">
        <w:rPr>
          <w:rFonts w:hint="eastAsia"/>
          <w:bCs/>
          <w:sz w:val="22"/>
          <w:szCs w:val="22"/>
        </w:rPr>
        <w:t>ó</w:t>
      </w:r>
      <w:r w:rsidRPr="0036556C">
        <w:rPr>
          <w:bCs/>
          <w:sz w:val="22"/>
          <w:szCs w:val="22"/>
        </w:rPr>
        <w:t xml:space="preserve"> feladatok r</w:t>
      </w:r>
      <w:r w:rsidRPr="0036556C">
        <w:rPr>
          <w:rFonts w:hint="eastAsia"/>
          <w:bCs/>
          <w:sz w:val="22"/>
          <w:szCs w:val="22"/>
        </w:rPr>
        <w:t>é</w:t>
      </w:r>
      <w:r w:rsidRPr="0036556C">
        <w:rPr>
          <w:bCs/>
          <w:sz w:val="22"/>
          <w:szCs w:val="22"/>
        </w:rPr>
        <w:t>szletes le</w:t>
      </w:r>
      <w:r w:rsidRPr="0036556C">
        <w:rPr>
          <w:rFonts w:hint="eastAsia"/>
          <w:bCs/>
          <w:sz w:val="22"/>
          <w:szCs w:val="22"/>
        </w:rPr>
        <w:t>í</w:t>
      </w:r>
      <w:r w:rsidRPr="0036556C">
        <w:rPr>
          <w:bCs/>
          <w:sz w:val="22"/>
          <w:szCs w:val="22"/>
        </w:rPr>
        <w:t>r</w:t>
      </w:r>
      <w:r w:rsidRPr="0036556C">
        <w:rPr>
          <w:rFonts w:hint="eastAsia"/>
          <w:bCs/>
          <w:sz w:val="22"/>
          <w:szCs w:val="22"/>
        </w:rPr>
        <w:t>á</w:t>
      </w:r>
      <w:r w:rsidRPr="0036556C">
        <w:rPr>
          <w:bCs/>
          <w:sz w:val="22"/>
          <w:szCs w:val="22"/>
        </w:rPr>
        <w:t>sa (m</w:t>
      </w:r>
      <w:r w:rsidRPr="0036556C">
        <w:rPr>
          <w:rFonts w:hint="eastAsia"/>
          <w:bCs/>
          <w:sz w:val="22"/>
          <w:szCs w:val="22"/>
        </w:rPr>
        <w:t>ű</w:t>
      </w:r>
      <w:r w:rsidRPr="0036556C">
        <w:rPr>
          <w:bCs/>
          <w:sz w:val="22"/>
          <w:szCs w:val="22"/>
        </w:rPr>
        <w:t>szaki le</w:t>
      </w:r>
      <w:r w:rsidRPr="0036556C">
        <w:rPr>
          <w:rFonts w:hint="eastAsia"/>
          <w:bCs/>
          <w:sz w:val="22"/>
          <w:szCs w:val="22"/>
        </w:rPr>
        <w:t>í</w:t>
      </w:r>
      <w:r w:rsidRPr="0036556C">
        <w:rPr>
          <w:bCs/>
          <w:sz w:val="22"/>
          <w:szCs w:val="22"/>
        </w:rPr>
        <w:t>r</w:t>
      </w:r>
      <w:r w:rsidRPr="0036556C">
        <w:rPr>
          <w:rFonts w:hint="eastAsia"/>
          <w:bCs/>
          <w:sz w:val="22"/>
          <w:szCs w:val="22"/>
        </w:rPr>
        <w:t>á</w:t>
      </w:r>
      <w:r w:rsidRPr="0036556C">
        <w:rPr>
          <w:bCs/>
          <w:sz w:val="22"/>
          <w:szCs w:val="22"/>
        </w:rPr>
        <w:t>s)</w:t>
      </w:r>
    </w:p>
    <w:p w:rsidR="004F7427" w:rsidRPr="0036556C" w:rsidRDefault="004F7427" w:rsidP="004F7427">
      <w:pPr>
        <w:widowControl w:val="0"/>
        <w:rPr>
          <w:sz w:val="22"/>
          <w:szCs w:val="22"/>
        </w:rPr>
      </w:pPr>
    </w:p>
    <w:p w:rsidR="004F7427" w:rsidRPr="0036556C" w:rsidRDefault="004F7427" w:rsidP="004F7427">
      <w:pPr>
        <w:widowControl w:val="0"/>
        <w:rPr>
          <w:sz w:val="22"/>
          <w:szCs w:val="22"/>
        </w:rPr>
      </w:pPr>
      <w:r w:rsidRPr="0036556C">
        <w:rPr>
          <w:sz w:val="22"/>
          <w:szCs w:val="22"/>
        </w:rPr>
        <w:t>Budapest, 201</w:t>
      </w:r>
      <w:r w:rsidR="000E3371">
        <w:rPr>
          <w:sz w:val="22"/>
          <w:szCs w:val="22"/>
        </w:rPr>
        <w:t>7</w:t>
      </w:r>
      <w:r w:rsidRPr="0036556C">
        <w:rPr>
          <w:sz w:val="22"/>
          <w:szCs w:val="22"/>
        </w:rPr>
        <w:t xml:space="preserve"> </w:t>
      </w:r>
      <w:r w:rsidRPr="0036556C">
        <w:rPr>
          <w:rFonts w:hint="eastAsia"/>
          <w:sz w:val="22"/>
          <w:szCs w:val="22"/>
        </w:rPr>
        <w:t>……………………</w:t>
      </w:r>
      <w:r w:rsidRPr="0036556C">
        <w:rPr>
          <w:sz w:val="22"/>
          <w:szCs w:val="22"/>
        </w:rPr>
        <w:t>.</w:t>
      </w:r>
      <w:r w:rsidRPr="0036556C">
        <w:rPr>
          <w:sz w:val="22"/>
          <w:szCs w:val="22"/>
        </w:rPr>
        <w:tab/>
      </w:r>
      <w:r w:rsidRPr="0036556C">
        <w:rPr>
          <w:sz w:val="22"/>
          <w:szCs w:val="22"/>
        </w:rPr>
        <w:tab/>
        <w:t xml:space="preserve">Budapest, </w:t>
      </w:r>
      <w:r w:rsidR="000E3371" w:rsidRPr="0036556C">
        <w:rPr>
          <w:sz w:val="22"/>
          <w:szCs w:val="22"/>
        </w:rPr>
        <w:t>201</w:t>
      </w:r>
      <w:r w:rsidR="000E3371">
        <w:rPr>
          <w:sz w:val="22"/>
          <w:szCs w:val="22"/>
        </w:rPr>
        <w:t>7</w:t>
      </w:r>
      <w:r w:rsidRPr="0036556C">
        <w:rPr>
          <w:sz w:val="22"/>
          <w:szCs w:val="22"/>
        </w:rPr>
        <w:t xml:space="preserve">. </w:t>
      </w:r>
      <w:r w:rsidRPr="0036556C">
        <w:rPr>
          <w:rFonts w:hint="eastAsia"/>
          <w:sz w:val="22"/>
          <w:szCs w:val="22"/>
        </w:rPr>
        <w:t>……………………</w:t>
      </w:r>
      <w:r w:rsidRPr="0036556C">
        <w:rPr>
          <w:sz w:val="22"/>
          <w:szCs w:val="22"/>
        </w:rPr>
        <w:t>.</w:t>
      </w:r>
    </w:p>
    <w:p w:rsidR="004F7427" w:rsidRPr="0036556C" w:rsidRDefault="004F7427" w:rsidP="004F7427">
      <w:pPr>
        <w:widowControl w:val="0"/>
        <w:rPr>
          <w:sz w:val="22"/>
          <w:szCs w:val="22"/>
        </w:rPr>
      </w:pPr>
    </w:p>
    <w:p w:rsidR="004F7427" w:rsidRPr="0036556C" w:rsidRDefault="004F7427" w:rsidP="004F7427">
      <w:pPr>
        <w:widowControl w:val="0"/>
        <w:rPr>
          <w:sz w:val="22"/>
          <w:szCs w:val="22"/>
        </w:rPr>
      </w:pPr>
    </w:p>
    <w:p w:rsidR="004F7427" w:rsidRPr="0036556C" w:rsidRDefault="004F7427" w:rsidP="004F7427">
      <w:pPr>
        <w:widowControl w:val="0"/>
        <w:rPr>
          <w:sz w:val="22"/>
          <w:szCs w:val="22"/>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F7427" w:rsidRPr="00935276" w:rsidTr="0054322B">
        <w:tc>
          <w:tcPr>
            <w:tcW w:w="4606" w:type="dxa"/>
          </w:tcPr>
          <w:p w:rsidR="004F7427" w:rsidRPr="0036556C" w:rsidRDefault="004F7427" w:rsidP="0054322B">
            <w:pPr>
              <w:widowControl w:val="0"/>
              <w:jc w:val="center"/>
              <w:rPr>
                <w:sz w:val="22"/>
                <w:szCs w:val="22"/>
              </w:rPr>
            </w:pPr>
          </w:p>
          <w:p w:rsidR="004F7427" w:rsidRPr="0036556C" w:rsidRDefault="004F7427" w:rsidP="0054322B">
            <w:pPr>
              <w:widowControl w:val="0"/>
              <w:jc w:val="center"/>
              <w:rPr>
                <w:sz w:val="22"/>
                <w:szCs w:val="22"/>
              </w:rPr>
            </w:pPr>
          </w:p>
          <w:p w:rsidR="004F7427" w:rsidRPr="0036556C" w:rsidRDefault="004F7427" w:rsidP="0054322B">
            <w:pPr>
              <w:widowControl w:val="0"/>
              <w:jc w:val="center"/>
              <w:rPr>
                <w:sz w:val="22"/>
                <w:szCs w:val="22"/>
              </w:rPr>
            </w:pPr>
            <w:r w:rsidRPr="0036556C">
              <w:rPr>
                <w:rFonts w:hint="eastAsia"/>
                <w:sz w:val="22"/>
                <w:szCs w:val="22"/>
              </w:rPr>
              <w:t>………………………………</w:t>
            </w:r>
          </w:p>
          <w:p w:rsidR="004F7427" w:rsidRPr="0036556C" w:rsidRDefault="004F7427" w:rsidP="0054322B">
            <w:pPr>
              <w:widowControl w:val="0"/>
              <w:jc w:val="center"/>
              <w:rPr>
                <w:sz w:val="22"/>
                <w:szCs w:val="22"/>
              </w:rPr>
            </w:pPr>
            <w:r w:rsidRPr="0036556C">
              <w:rPr>
                <w:sz w:val="22"/>
                <w:szCs w:val="22"/>
              </w:rPr>
              <w:t>Megb</w:t>
            </w:r>
            <w:r w:rsidRPr="0036556C">
              <w:rPr>
                <w:rFonts w:hint="eastAsia"/>
                <w:sz w:val="22"/>
                <w:szCs w:val="22"/>
              </w:rPr>
              <w:t>í</w:t>
            </w:r>
            <w:r w:rsidRPr="0036556C">
              <w:rPr>
                <w:sz w:val="22"/>
                <w:szCs w:val="22"/>
              </w:rPr>
              <w:t>z</w:t>
            </w:r>
            <w:r w:rsidRPr="0036556C">
              <w:rPr>
                <w:rFonts w:hint="eastAsia"/>
                <w:sz w:val="22"/>
                <w:szCs w:val="22"/>
              </w:rPr>
              <w:t>ó</w:t>
            </w:r>
          </w:p>
          <w:p w:rsidR="004F7427" w:rsidRPr="0036556C" w:rsidRDefault="004F7427" w:rsidP="0054322B">
            <w:pPr>
              <w:widowControl w:val="0"/>
              <w:jc w:val="center"/>
              <w:rPr>
                <w:sz w:val="22"/>
                <w:szCs w:val="22"/>
              </w:rPr>
            </w:pPr>
            <w:r w:rsidRPr="0036556C">
              <w:rPr>
                <w:sz w:val="22"/>
                <w:szCs w:val="22"/>
              </w:rPr>
              <w:t>Emberi Er</w:t>
            </w:r>
            <w:r w:rsidRPr="0036556C">
              <w:rPr>
                <w:rFonts w:hint="eastAsia"/>
                <w:sz w:val="22"/>
                <w:szCs w:val="22"/>
              </w:rPr>
              <w:t>ő</w:t>
            </w:r>
            <w:r w:rsidRPr="0036556C">
              <w:rPr>
                <w:sz w:val="22"/>
                <w:szCs w:val="22"/>
              </w:rPr>
              <w:t>forr</w:t>
            </w:r>
            <w:r w:rsidRPr="0036556C">
              <w:rPr>
                <w:rFonts w:hint="eastAsia"/>
                <w:sz w:val="22"/>
                <w:szCs w:val="22"/>
              </w:rPr>
              <w:t>á</w:t>
            </w:r>
            <w:r w:rsidRPr="0036556C">
              <w:rPr>
                <w:sz w:val="22"/>
                <w:szCs w:val="22"/>
              </w:rPr>
              <w:t>sok Miniszt</w:t>
            </w:r>
            <w:r w:rsidRPr="0036556C">
              <w:rPr>
                <w:rFonts w:hint="eastAsia"/>
                <w:sz w:val="22"/>
                <w:szCs w:val="22"/>
              </w:rPr>
              <w:t>é</w:t>
            </w:r>
            <w:r w:rsidRPr="0036556C">
              <w:rPr>
                <w:sz w:val="22"/>
                <w:szCs w:val="22"/>
              </w:rPr>
              <w:t>riuma</w:t>
            </w:r>
          </w:p>
          <w:p w:rsidR="004F7427" w:rsidRPr="0036556C" w:rsidRDefault="004F7427" w:rsidP="0054322B">
            <w:pPr>
              <w:widowControl w:val="0"/>
              <w:jc w:val="center"/>
              <w:rPr>
                <w:sz w:val="22"/>
                <w:szCs w:val="22"/>
              </w:rPr>
            </w:pPr>
            <w:r w:rsidRPr="0036556C">
              <w:rPr>
                <w:rFonts w:hint="eastAsia"/>
                <w:sz w:val="22"/>
                <w:szCs w:val="22"/>
              </w:rPr>
              <w:t>……………………</w:t>
            </w:r>
            <w:r w:rsidRPr="0036556C">
              <w:rPr>
                <w:sz w:val="22"/>
                <w:szCs w:val="22"/>
              </w:rPr>
              <w:t xml:space="preserve">.. </w:t>
            </w:r>
            <w:r w:rsidRPr="0036556C">
              <w:rPr>
                <w:rFonts w:hint="eastAsia"/>
                <w:sz w:val="22"/>
                <w:szCs w:val="22"/>
              </w:rPr>
              <w:t>á</w:t>
            </w:r>
            <w:r w:rsidRPr="0036556C">
              <w:rPr>
                <w:sz w:val="22"/>
                <w:szCs w:val="22"/>
              </w:rPr>
              <w:t>llamtitk</w:t>
            </w:r>
            <w:r w:rsidRPr="0036556C">
              <w:rPr>
                <w:rFonts w:hint="eastAsia"/>
                <w:sz w:val="22"/>
                <w:szCs w:val="22"/>
              </w:rPr>
              <w:t>á</w:t>
            </w:r>
            <w:r w:rsidRPr="0036556C">
              <w:rPr>
                <w:sz w:val="22"/>
                <w:szCs w:val="22"/>
              </w:rPr>
              <w:t>r</w:t>
            </w:r>
          </w:p>
          <w:p w:rsidR="004F7427" w:rsidRPr="0036556C" w:rsidRDefault="004F7427" w:rsidP="0054322B">
            <w:pPr>
              <w:widowControl w:val="0"/>
              <w:jc w:val="center"/>
              <w:rPr>
                <w:i/>
                <w:sz w:val="22"/>
                <w:szCs w:val="22"/>
              </w:rPr>
            </w:pPr>
            <w:r w:rsidRPr="0036556C">
              <w:rPr>
                <w:i/>
                <w:sz w:val="22"/>
                <w:szCs w:val="22"/>
              </w:rPr>
              <w:t>(</w:t>
            </w:r>
            <w:proofErr w:type="spellStart"/>
            <w:r w:rsidRPr="0036556C">
              <w:rPr>
                <w:i/>
                <w:sz w:val="22"/>
                <w:szCs w:val="22"/>
              </w:rPr>
              <w:t>ph</w:t>
            </w:r>
            <w:proofErr w:type="spellEnd"/>
            <w:r w:rsidRPr="0036556C">
              <w:rPr>
                <w:i/>
                <w:sz w:val="22"/>
                <w:szCs w:val="22"/>
              </w:rPr>
              <w:t>.)</w:t>
            </w:r>
          </w:p>
          <w:p w:rsidR="004F7427" w:rsidRPr="0036556C" w:rsidRDefault="004F7427" w:rsidP="0054322B">
            <w:pPr>
              <w:widowControl w:val="0"/>
              <w:jc w:val="center"/>
              <w:rPr>
                <w:i/>
                <w:sz w:val="22"/>
                <w:szCs w:val="22"/>
              </w:rPr>
            </w:pPr>
          </w:p>
        </w:tc>
        <w:tc>
          <w:tcPr>
            <w:tcW w:w="4606" w:type="dxa"/>
          </w:tcPr>
          <w:p w:rsidR="004F7427" w:rsidRPr="0036556C" w:rsidRDefault="004F7427" w:rsidP="0054322B">
            <w:pPr>
              <w:widowControl w:val="0"/>
              <w:jc w:val="center"/>
              <w:rPr>
                <w:sz w:val="22"/>
                <w:szCs w:val="22"/>
              </w:rPr>
            </w:pPr>
          </w:p>
          <w:p w:rsidR="004F7427" w:rsidRPr="0036556C" w:rsidRDefault="004F7427" w:rsidP="0054322B">
            <w:pPr>
              <w:widowControl w:val="0"/>
              <w:jc w:val="center"/>
              <w:rPr>
                <w:sz w:val="22"/>
                <w:szCs w:val="22"/>
              </w:rPr>
            </w:pPr>
          </w:p>
          <w:p w:rsidR="004F7427" w:rsidRPr="0036556C" w:rsidRDefault="004F7427" w:rsidP="0054322B">
            <w:pPr>
              <w:widowControl w:val="0"/>
              <w:jc w:val="center"/>
              <w:rPr>
                <w:sz w:val="22"/>
                <w:szCs w:val="22"/>
              </w:rPr>
            </w:pPr>
            <w:r w:rsidRPr="0036556C">
              <w:rPr>
                <w:rFonts w:hint="eastAsia"/>
                <w:sz w:val="22"/>
                <w:szCs w:val="22"/>
              </w:rPr>
              <w:t>…………………………………</w:t>
            </w:r>
            <w:r w:rsidRPr="0036556C">
              <w:rPr>
                <w:sz w:val="22"/>
                <w:szCs w:val="22"/>
              </w:rPr>
              <w:t>.</w:t>
            </w:r>
          </w:p>
          <w:p w:rsidR="004F7427" w:rsidRPr="0036556C" w:rsidRDefault="004F7427" w:rsidP="0054322B">
            <w:pPr>
              <w:widowControl w:val="0"/>
              <w:jc w:val="center"/>
              <w:rPr>
                <w:sz w:val="22"/>
                <w:szCs w:val="22"/>
              </w:rPr>
            </w:pPr>
            <w:r w:rsidRPr="0036556C">
              <w:rPr>
                <w:sz w:val="22"/>
                <w:szCs w:val="22"/>
              </w:rPr>
              <w:t>Megb</w:t>
            </w:r>
            <w:r w:rsidRPr="0036556C">
              <w:rPr>
                <w:rFonts w:hint="eastAsia"/>
                <w:sz w:val="22"/>
                <w:szCs w:val="22"/>
              </w:rPr>
              <w:t>í</w:t>
            </w:r>
            <w:r w:rsidRPr="0036556C">
              <w:rPr>
                <w:sz w:val="22"/>
                <w:szCs w:val="22"/>
              </w:rPr>
              <w:t>zott</w:t>
            </w:r>
          </w:p>
          <w:p w:rsidR="004F7427" w:rsidRPr="0036556C" w:rsidRDefault="004F7427" w:rsidP="0054322B">
            <w:pPr>
              <w:widowControl w:val="0"/>
              <w:jc w:val="center"/>
              <w:rPr>
                <w:sz w:val="22"/>
                <w:szCs w:val="22"/>
              </w:rPr>
            </w:pPr>
            <w:r w:rsidRPr="0036556C">
              <w:rPr>
                <w:sz w:val="22"/>
                <w:szCs w:val="22"/>
              </w:rPr>
              <w:t>(*szervezet eset</w:t>
            </w:r>
            <w:r w:rsidRPr="0036556C">
              <w:rPr>
                <w:rFonts w:hint="eastAsia"/>
                <w:sz w:val="22"/>
                <w:szCs w:val="22"/>
              </w:rPr>
              <w:t>é</w:t>
            </w:r>
            <w:r w:rsidRPr="0036556C">
              <w:rPr>
                <w:sz w:val="22"/>
                <w:szCs w:val="22"/>
              </w:rPr>
              <w:t>n az al</w:t>
            </w:r>
            <w:r w:rsidRPr="0036556C">
              <w:rPr>
                <w:rFonts w:hint="eastAsia"/>
                <w:sz w:val="22"/>
                <w:szCs w:val="22"/>
              </w:rPr>
              <w:t>áí</w:t>
            </w:r>
            <w:r w:rsidRPr="0036556C">
              <w:rPr>
                <w:sz w:val="22"/>
                <w:szCs w:val="22"/>
              </w:rPr>
              <w:t>r</w:t>
            </w:r>
            <w:r w:rsidRPr="0036556C">
              <w:rPr>
                <w:rFonts w:hint="eastAsia"/>
                <w:sz w:val="22"/>
                <w:szCs w:val="22"/>
              </w:rPr>
              <w:t>á</w:t>
            </w:r>
            <w:r w:rsidRPr="0036556C">
              <w:rPr>
                <w:sz w:val="22"/>
                <w:szCs w:val="22"/>
              </w:rPr>
              <w:t>si c</w:t>
            </w:r>
            <w:r w:rsidRPr="0036556C">
              <w:rPr>
                <w:rFonts w:hint="eastAsia"/>
                <w:sz w:val="22"/>
                <w:szCs w:val="22"/>
              </w:rPr>
              <w:t>í</w:t>
            </w:r>
            <w:r w:rsidRPr="0036556C">
              <w:rPr>
                <w:sz w:val="22"/>
                <w:szCs w:val="22"/>
              </w:rPr>
              <w:t>mp</w:t>
            </w:r>
            <w:r w:rsidRPr="0036556C">
              <w:rPr>
                <w:rFonts w:hint="eastAsia"/>
                <w:sz w:val="22"/>
                <w:szCs w:val="22"/>
              </w:rPr>
              <w:t>é</w:t>
            </w:r>
            <w:r w:rsidRPr="0036556C">
              <w:rPr>
                <w:sz w:val="22"/>
                <w:szCs w:val="22"/>
              </w:rPr>
              <w:t>ld</w:t>
            </w:r>
            <w:r w:rsidRPr="0036556C">
              <w:rPr>
                <w:rFonts w:hint="eastAsia"/>
                <w:sz w:val="22"/>
                <w:szCs w:val="22"/>
              </w:rPr>
              <w:t>á</w:t>
            </w:r>
            <w:r w:rsidRPr="0036556C">
              <w:rPr>
                <w:sz w:val="22"/>
                <w:szCs w:val="22"/>
              </w:rPr>
              <w:t>nynak megfelel</w:t>
            </w:r>
            <w:r w:rsidRPr="0036556C">
              <w:rPr>
                <w:rFonts w:hint="eastAsia"/>
                <w:sz w:val="22"/>
                <w:szCs w:val="22"/>
              </w:rPr>
              <w:t>ő</w:t>
            </w:r>
            <w:r w:rsidRPr="0036556C">
              <w:rPr>
                <w:sz w:val="22"/>
                <w:szCs w:val="22"/>
              </w:rPr>
              <w:t xml:space="preserve"> k</w:t>
            </w:r>
            <w:r w:rsidRPr="0036556C">
              <w:rPr>
                <w:rFonts w:hint="eastAsia"/>
                <w:sz w:val="22"/>
                <w:szCs w:val="22"/>
              </w:rPr>
              <w:t>é</w:t>
            </w:r>
            <w:r w:rsidRPr="0036556C">
              <w:rPr>
                <w:sz w:val="22"/>
                <w:szCs w:val="22"/>
              </w:rPr>
              <w:t>pvisel</w:t>
            </w:r>
            <w:r w:rsidRPr="0036556C">
              <w:rPr>
                <w:rFonts w:hint="eastAsia"/>
                <w:sz w:val="22"/>
                <w:szCs w:val="22"/>
              </w:rPr>
              <w:t>ő</w:t>
            </w:r>
            <w:r w:rsidRPr="0036556C">
              <w:rPr>
                <w:sz w:val="22"/>
                <w:szCs w:val="22"/>
              </w:rPr>
              <w:t>i al</w:t>
            </w:r>
            <w:r w:rsidRPr="0036556C">
              <w:rPr>
                <w:rFonts w:hint="eastAsia"/>
                <w:sz w:val="22"/>
                <w:szCs w:val="22"/>
              </w:rPr>
              <w:t>áí</w:t>
            </w:r>
            <w:r w:rsidRPr="0036556C">
              <w:rPr>
                <w:sz w:val="22"/>
                <w:szCs w:val="22"/>
              </w:rPr>
              <w:t>r</w:t>
            </w:r>
            <w:r w:rsidRPr="0036556C">
              <w:rPr>
                <w:rFonts w:hint="eastAsia"/>
                <w:sz w:val="22"/>
                <w:szCs w:val="22"/>
              </w:rPr>
              <w:t>á</w:t>
            </w:r>
            <w:r w:rsidRPr="0036556C">
              <w:rPr>
                <w:sz w:val="22"/>
                <w:szCs w:val="22"/>
              </w:rPr>
              <w:t>s)</w:t>
            </w:r>
          </w:p>
        </w:tc>
      </w:tr>
    </w:tbl>
    <w:p w:rsidR="004F7427" w:rsidRPr="0036556C" w:rsidRDefault="004F7427" w:rsidP="004F7427">
      <w:pPr>
        <w:widowControl w:val="0"/>
        <w:rPr>
          <w:sz w:val="22"/>
          <w:szCs w:val="22"/>
        </w:rPr>
      </w:pPr>
    </w:p>
    <w:tbl>
      <w:tblPr>
        <w:tblW w:w="0" w:type="auto"/>
        <w:jc w:val="center"/>
        <w:tblLook w:val="04A0" w:firstRow="1" w:lastRow="0" w:firstColumn="1" w:lastColumn="0" w:noHBand="0" w:noVBand="1"/>
      </w:tblPr>
      <w:tblGrid>
        <w:gridCol w:w="3070"/>
        <w:gridCol w:w="3070"/>
        <w:gridCol w:w="3070"/>
      </w:tblGrid>
      <w:tr w:rsidR="004F7427" w:rsidRPr="00935276" w:rsidTr="0054322B">
        <w:trPr>
          <w:jc w:val="center"/>
        </w:trPr>
        <w:tc>
          <w:tcPr>
            <w:tcW w:w="3070" w:type="dxa"/>
            <w:shd w:val="clear" w:color="auto" w:fill="auto"/>
          </w:tcPr>
          <w:p w:rsidR="004F7427" w:rsidRPr="0036556C" w:rsidRDefault="004F7427" w:rsidP="0054322B">
            <w:pPr>
              <w:widowControl w:val="0"/>
              <w:jc w:val="center"/>
              <w:rPr>
                <w:sz w:val="22"/>
                <w:szCs w:val="22"/>
              </w:rPr>
            </w:pPr>
          </w:p>
          <w:p w:rsidR="004F7427" w:rsidRPr="0036556C" w:rsidRDefault="004F7427" w:rsidP="0054322B">
            <w:pPr>
              <w:widowControl w:val="0"/>
              <w:jc w:val="center"/>
              <w:rPr>
                <w:sz w:val="22"/>
                <w:szCs w:val="22"/>
              </w:rPr>
            </w:pPr>
            <w:r w:rsidRPr="0036556C">
              <w:rPr>
                <w:rFonts w:hint="eastAsia"/>
                <w:sz w:val="22"/>
                <w:szCs w:val="22"/>
              </w:rPr>
              <w:t>……………………………</w:t>
            </w:r>
          </w:p>
        </w:tc>
        <w:tc>
          <w:tcPr>
            <w:tcW w:w="3070" w:type="dxa"/>
            <w:shd w:val="clear" w:color="auto" w:fill="auto"/>
          </w:tcPr>
          <w:p w:rsidR="004F7427" w:rsidRPr="0036556C" w:rsidRDefault="004F7427" w:rsidP="0054322B">
            <w:pPr>
              <w:widowControl w:val="0"/>
              <w:jc w:val="center"/>
              <w:rPr>
                <w:sz w:val="22"/>
                <w:szCs w:val="22"/>
              </w:rPr>
            </w:pPr>
          </w:p>
          <w:p w:rsidR="004F7427" w:rsidRPr="0036556C" w:rsidRDefault="004F7427" w:rsidP="0054322B">
            <w:pPr>
              <w:widowControl w:val="0"/>
              <w:jc w:val="center"/>
              <w:rPr>
                <w:sz w:val="22"/>
                <w:szCs w:val="22"/>
              </w:rPr>
            </w:pPr>
            <w:r w:rsidRPr="0036556C">
              <w:rPr>
                <w:rFonts w:hint="eastAsia"/>
                <w:sz w:val="22"/>
                <w:szCs w:val="22"/>
              </w:rPr>
              <w:t>……………………………</w:t>
            </w:r>
          </w:p>
        </w:tc>
        <w:tc>
          <w:tcPr>
            <w:tcW w:w="3070" w:type="dxa"/>
            <w:shd w:val="clear" w:color="auto" w:fill="auto"/>
          </w:tcPr>
          <w:p w:rsidR="004F7427" w:rsidRPr="0036556C" w:rsidRDefault="004F7427" w:rsidP="0054322B">
            <w:pPr>
              <w:widowControl w:val="0"/>
              <w:jc w:val="center"/>
              <w:rPr>
                <w:sz w:val="22"/>
                <w:szCs w:val="22"/>
              </w:rPr>
            </w:pPr>
          </w:p>
        </w:tc>
      </w:tr>
      <w:tr w:rsidR="004F7427" w:rsidRPr="00935276" w:rsidTr="0054322B">
        <w:trPr>
          <w:trHeight w:val="544"/>
          <w:jc w:val="center"/>
        </w:trPr>
        <w:tc>
          <w:tcPr>
            <w:tcW w:w="3070" w:type="dxa"/>
            <w:shd w:val="clear" w:color="auto" w:fill="auto"/>
          </w:tcPr>
          <w:p w:rsidR="004F7427" w:rsidRPr="0036556C" w:rsidRDefault="004F7427" w:rsidP="0054322B">
            <w:pPr>
              <w:widowControl w:val="0"/>
              <w:jc w:val="center"/>
              <w:rPr>
                <w:sz w:val="22"/>
                <w:szCs w:val="22"/>
              </w:rPr>
            </w:pPr>
            <w:r w:rsidRPr="0036556C">
              <w:rPr>
                <w:sz w:val="22"/>
                <w:szCs w:val="22"/>
              </w:rPr>
              <w:t>p</w:t>
            </w:r>
            <w:r w:rsidRPr="0036556C">
              <w:rPr>
                <w:rFonts w:hint="eastAsia"/>
                <w:sz w:val="22"/>
                <w:szCs w:val="22"/>
              </w:rPr>
              <w:t>é</w:t>
            </w:r>
            <w:r w:rsidRPr="0036556C">
              <w:rPr>
                <w:sz w:val="22"/>
                <w:szCs w:val="22"/>
              </w:rPr>
              <w:t>nz</w:t>
            </w:r>
            <w:r w:rsidRPr="0036556C">
              <w:rPr>
                <w:rFonts w:hint="eastAsia"/>
                <w:sz w:val="22"/>
                <w:szCs w:val="22"/>
              </w:rPr>
              <w:t>ü</w:t>
            </w:r>
            <w:r w:rsidRPr="0036556C">
              <w:rPr>
                <w:sz w:val="22"/>
                <w:szCs w:val="22"/>
              </w:rPr>
              <w:t>gyi ellenjegyz</w:t>
            </w:r>
            <w:r w:rsidRPr="0036556C">
              <w:rPr>
                <w:rFonts w:hint="eastAsia"/>
                <w:sz w:val="22"/>
                <w:szCs w:val="22"/>
              </w:rPr>
              <w:t>ő</w:t>
            </w:r>
          </w:p>
        </w:tc>
        <w:tc>
          <w:tcPr>
            <w:tcW w:w="3070" w:type="dxa"/>
            <w:shd w:val="clear" w:color="auto" w:fill="auto"/>
          </w:tcPr>
          <w:p w:rsidR="004F7427" w:rsidRPr="0036556C" w:rsidRDefault="004F7427" w:rsidP="0054322B">
            <w:pPr>
              <w:widowControl w:val="0"/>
              <w:jc w:val="center"/>
              <w:rPr>
                <w:sz w:val="22"/>
                <w:szCs w:val="22"/>
              </w:rPr>
            </w:pPr>
            <w:r w:rsidRPr="0036556C">
              <w:rPr>
                <w:sz w:val="22"/>
                <w:szCs w:val="22"/>
              </w:rPr>
              <w:t>jogi ellenjegyz</w:t>
            </w:r>
            <w:r w:rsidRPr="0036556C">
              <w:rPr>
                <w:rFonts w:hint="eastAsia"/>
                <w:sz w:val="22"/>
                <w:szCs w:val="22"/>
              </w:rPr>
              <w:t>ő</w:t>
            </w:r>
          </w:p>
        </w:tc>
        <w:tc>
          <w:tcPr>
            <w:tcW w:w="3070" w:type="dxa"/>
            <w:shd w:val="clear" w:color="auto" w:fill="auto"/>
          </w:tcPr>
          <w:p w:rsidR="004F7427" w:rsidRPr="0036556C" w:rsidRDefault="004F7427" w:rsidP="0054322B">
            <w:pPr>
              <w:widowControl w:val="0"/>
              <w:jc w:val="center"/>
              <w:rPr>
                <w:sz w:val="22"/>
                <w:szCs w:val="22"/>
              </w:rPr>
            </w:pPr>
          </w:p>
        </w:tc>
      </w:tr>
      <w:tr w:rsidR="004F7427" w:rsidRPr="00935276" w:rsidTr="0054322B">
        <w:trPr>
          <w:jc w:val="center"/>
        </w:trPr>
        <w:tc>
          <w:tcPr>
            <w:tcW w:w="3070" w:type="dxa"/>
            <w:shd w:val="clear" w:color="auto" w:fill="auto"/>
          </w:tcPr>
          <w:p w:rsidR="004F7427" w:rsidRPr="0036556C" w:rsidRDefault="004F7427" w:rsidP="0054322B">
            <w:pPr>
              <w:widowControl w:val="0"/>
              <w:jc w:val="center"/>
              <w:rPr>
                <w:sz w:val="22"/>
                <w:szCs w:val="22"/>
              </w:rPr>
            </w:pPr>
          </w:p>
          <w:p w:rsidR="004F7427" w:rsidRPr="0036556C" w:rsidRDefault="004F7427" w:rsidP="0054322B">
            <w:pPr>
              <w:widowControl w:val="0"/>
              <w:jc w:val="center"/>
              <w:rPr>
                <w:sz w:val="22"/>
                <w:szCs w:val="22"/>
              </w:rPr>
            </w:pPr>
            <w:r w:rsidRPr="0036556C">
              <w:rPr>
                <w:rFonts w:hint="eastAsia"/>
                <w:sz w:val="22"/>
                <w:szCs w:val="22"/>
              </w:rPr>
              <w:t>……………………</w:t>
            </w:r>
          </w:p>
        </w:tc>
        <w:tc>
          <w:tcPr>
            <w:tcW w:w="3070" w:type="dxa"/>
            <w:shd w:val="clear" w:color="auto" w:fill="auto"/>
          </w:tcPr>
          <w:p w:rsidR="004F7427" w:rsidRPr="0036556C" w:rsidRDefault="004F7427" w:rsidP="0054322B">
            <w:pPr>
              <w:widowControl w:val="0"/>
              <w:jc w:val="center"/>
              <w:rPr>
                <w:sz w:val="22"/>
                <w:szCs w:val="22"/>
              </w:rPr>
            </w:pPr>
          </w:p>
          <w:p w:rsidR="004F7427" w:rsidRPr="0036556C" w:rsidRDefault="004F7427" w:rsidP="0054322B">
            <w:pPr>
              <w:widowControl w:val="0"/>
              <w:jc w:val="center"/>
              <w:rPr>
                <w:sz w:val="22"/>
                <w:szCs w:val="22"/>
              </w:rPr>
            </w:pPr>
            <w:r w:rsidRPr="0036556C">
              <w:rPr>
                <w:rFonts w:hint="eastAsia"/>
                <w:sz w:val="22"/>
                <w:szCs w:val="22"/>
              </w:rPr>
              <w:t>……………………</w:t>
            </w:r>
          </w:p>
        </w:tc>
        <w:tc>
          <w:tcPr>
            <w:tcW w:w="3070" w:type="dxa"/>
            <w:shd w:val="clear" w:color="auto" w:fill="auto"/>
          </w:tcPr>
          <w:p w:rsidR="004F7427" w:rsidRPr="0036556C" w:rsidRDefault="004F7427" w:rsidP="0054322B">
            <w:pPr>
              <w:widowControl w:val="0"/>
              <w:jc w:val="center"/>
              <w:rPr>
                <w:sz w:val="22"/>
                <w:szCs w:val="22"/>
              </w:rPr>
            </w:pPr>
          </w:p>
        </w:tc>
      </w:tr>
      <w:tr w:rsidR="004F7427" w:rsidRPr="00935276" w:rsidTr="0054322B">
        <w:trPr>
          <w:jc w:val="center"/>
        </w:trPr>
        <w:tc>
          <w:tcPr>
            <w:tcW w:w="3070" w:type="dxa"/>
            <w:shd w:val="clear" w:color="auto" w:fill="auto"/>
          </w:tcPr>
          <w:p w:rsidR="004F7427" w:rsidRPr="0036556C" w:rsidRDefault="004F7427" w:rsidP="0054322B">
            <w:pPr>
              <w:widowControl w:val="0"/>
              <w:jc w:val="center"/>
              <w:rPr>
                <w:sz w:val="22"/>
                <w:szCs w:val="22"/>
              </w:rPr>
            </w:pPr>
            <w:r w:rsidRPr="0036556C">
              <w:rPr>
                <w:sz w:val="22"/>
                <w:szCs w:val="22"/>
              </w:rPr>
              <w:t>az ellenjegyz</w:t>
            </w:r>
            <w:r w:rsidRPr="0036556C">
              <w:rPr>
                <w:rFonts w:hint="eastAsia"/>
                <w:sz w:val="22"/>
                <w:szCs w:val="22"/>
              </w:rPr>
              <w:t>é</w:t>
            </w:r>
            <w:r w:rsidRPr="0036556C">
              <w:rPr>
                <w:sz w:val="22"/>
                <w:szCs w:val="22"/>
              </w:rPr>
              <w:t>s d</w:t>
            </w:r>
            <w:r w:rsidRPr="0036556C">
              <w:rPr>
                <w:rFonts w:hint="eastAsia"/>
                <w:sz w:val="22"/>
                <w:szCs w:val="22"/>
              </w:rPr>
              <w:t>á</w:t>
            </w:r>
            <w:r w:rsidRPr="0036556C">
              <w:rPr>
                <w:sz w:val="22"/>
                <w:szCs w:val="22"/>
              </w:rPr>
              <w:t>tuma</w:t>
            </w:r>
          </w:p>
        </w:tc>
        <w:tc>
          <w:tcPr>
            <w:tcW w:w="3070" w:type="dxa"/>
            <w:shd w:val="clear" w:color="auto" w:fill="auto"/>
          </w:tcPr>
          <w:p w:rsidR="004F7427" w:rsidRPr="0036556C" w:rsidRDefault="004F7427" w:rsidP="0054322B">
            <w:pPr>
              <w:widowControl w:val="0"/>
              <w:jc w:val="center"/>
              <w:rPr>
                <w:sz w:val="22"/>
                <w:szCs w:val="22"/>
              </w:rPr>
            </w:pPr>
            <w:r w:rsidRPr="0036556C">
              <w:rPr>
                <w:sz w:val="22"/>
                <w:szCs w:val="22"/>
              </w:rPr>
              <w:t>az ellenjegyz</w:t>
            </w:r>
            <w:r w:rsidRPr="0036556C">
              <w:rPr>
                <w:rFonts w:hint="eastAsia"/>
                <w:sz w:val="22"/>
                <w:szCs w:val="22"/>
              </w:rPr>
              <w:t>é</w:t>
            </w:r>
            <w:r w:rsidRPr="0036556C">
              <w:rPr>
                <w:sz w:val="22"/>
                <w:szCs w:val="22"/>
              </w:rPr>
              <w:t>s d</w:t>
            </w:r>
            <w:r w:rsidRPr="0036556C">
              <w:rPr>
                <w:rFonts w:hint="eastAsia"/>
                <w:sz w:val="22"/>
                <w:szCs w:val="22"/>
              </w:rPr>
              <w:t>á</w:t>
            </w:r>
            <w:r w:rsidRPr="0036556C">
              <w:rPr>
                <w:sz w:val="22"/>
                <w:szCs w:val="22"/>
              </w:rPr>
              <w:t>tuma</w:t>
            </w:r>
          </w:p>
        </w:tc>
        <w:tc>
          <w:tcPr>
            <w:tcW w:w="3070" w:type="dxa"/>
            <w:shd w:val="clear" w:color="auto" w:fill="auto"/>
          </w:tcPr>
          <w:p w:rsidR="004F7427" w:rsidRPr="0036556C" w:rsidRDefault="004F7427" w:rsidP="0054322B">
            <w:pPr>
              <w:widowControl w:val="0"/>
              <w:jc w:val="center"/>
              <w:rPr>
                <w:sz w:val="22"/>
                <w:szCs w:val="22"/>
              </w:rPr>
            </w:pPr>
          </w:p>
        </w:tc>
      </w:tr>
    </w:tbl>
    <w:p w:rsidR="004F7427" w:rsidRPr="0036556C" w:rsidRDefault="004F7427" w:rsidP="004F7427">
      <w:pPr>
        <w:widowControl w:val="0"/>
        <w:rPr>
          <w:sz w:val="22"/>
          <w:szCs w:val="22"/>
        </w:rPr>
      </w:pPr>
    </w:p>
    <w:p w:rsidR="004F7427" w:rsidRPr="0036556C" w:rsidRDefault="004F7427" w:rsidP="004F7427">
      <w:pPr>
        <w:widowControl w:val="0"/>
        <w:rPr>
          <w:sz w:val="22"/>
          <w:szCs w:val="22"/>
        </w:rPr>
      </w:pPr>
    </w:p>
    <w:p w:rsidR="0025034F" w:rsidRPr="00935276" w:rsidRDefault="0025034F" w:rsidP="0025034F">
      <w:pPr>
        <w:rPr>
          <w:rFonts w:ascii="Times New Roman" w:hAnsi="Times New Roman"/>
          <w:b/>
          <w:bCs/>
          <w:caps/>
          <w:sz w:val="22"/>
          <w:szCs w:val="22"/>
        </w:rPr>
      </w:pPr>
      <w:r w:rsidRPr="00935276">
        <w:rPr>
          <w:rFonts w:ascii="Times New Roman" w:hAnsi="Times New Roman"/>
          <w:caps/>
          <w:sz w:val="22"/>
          <w:szCs w:val="22"/>
        </w:rPr>
        <w:br w:type="page"/>
      </w:r>
    </w:p>
    <w:p w:rsidR="00D85632" w:rsidRPr="00935276" w:rsidRDefault="00D85632" w:rsidP="0025034F">
      <w:pPr>
        <w:autoSpaceDE w:val="0"/>
        <w:autoSpaceDN w:val="0"/>
        <w:adjustRightInd w:val="0"/>
        <w:jc w:val="center"/>
        <w:rPr>
          <w:rFonts w:ascii="Times New Roman" w:hAnsi="Times New Roman"/>
          <w:b/>
          <w:sz w:val="22"/>
          <w:szCs w:val="22"/>
        </w:rPr>
      </w:pPr>
      <w:r w:rsidRPr="00935276">
        <w:rPr>
          <w:rFonts w:ascii="Times New Roman" w:hAnsi="Times New Roman"/>
          <w:b/>
          <w:sz w:val="22"/>
          <w:szCs w:val="22"/>
        </w:rPr>
        <w:lastRenderedPageBreak/>
        <w:t>VI.</w:t>
      </w:r>
    </w:p>
    <w:p w:rsidR="0025034F" w:rsidRPr="00935276" w:rsidRDefault="0025034F" w:rsidP="0025034F">
      <w:pPr>
        <w:autoSpaceDE w:val="0"/>
        <w:autoSpaceDN w:val="0"/>
        <w:adjustRightInd w:val="0"/>
        <w:jc w:val="center"/>
        <w:rPr>
          <w:rFonts w:ascii="Times New Roman" w:hAnsi="Times New Roman"/>
          <w:b/>
          <w:sz w:val="22"/>
          <w:szCs w:val="22"/>
          <w:u w:val="single"/>
        </w:rPr>
      </w:pPr>
      <w:r w:rsidRPr="00935276">
        <w:rPr>
          <w:rFonts w:ascii="Times New Roman" w:hAnsi="Times New Roman"/>
          <w:b/>
          <w:sz w:val="22"/>
          <w:szCs w:val="22"/>
          <w:u w:val="single"/>
        </w:rPr>
        <w:t>NYILATKOZATMINTÁK</w:t>
      </w:r>
    </w:p>
    <w:p w:rsidR="00027A5D" w:rsidRPr="00935276" w:rsidRDefault="00027A5D" w:rsidP="00027A5D">
      <w:pPr>
        <w:autoSpaceDE w:val="0"/>
        <w:autoSpaceDN w:val="0"/>
        <w:adjustRightInd w:val="0"/>
        <w:jc w:val="both"/>
        <w:rPr>
          <w:rFonts w:ascii="Times New Roman" w:hAnsi="Times New Roman"/>
          <w:sz w:val="22"/>
          <w:szCs w:val="22"/>
        </w:rPr>
      </w:pPr>
    </w:p>
    <w:p w:rsidR="00027A5D" w:rsidRPr="00935276" w:rsidRDefault="00027A5D" w:rsidP="00027A5D">
      <w:pPr>
        <w:autoSpaceDE w:val="0"/>
        <w:autoSpaceDN w:val="0"/>
        <w:adjustRightInd w:val="0"/>
        <w:jc w:val="both"/>
        <w:rPr>
          <w:rFonts w:ascii="Times New Roman" w:hAnsi="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63"/>
        <w:gridCol w:w="2089"/>
      </w:tblGrid>
      <w:tr w:rsidR="00490561" w:rsidRPr="00935276" w:rsidTr="00490561">
        <w:tc>
          <w:tcPr>
            <w:tcW w:w="8752"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490561" w:rsidRPr="00935276" w:rsidRDefault="00490561" w:rsidP="00186CD5">
            <w:pPr>
              <w:suppressAutoHyphens w:val="0"/>
              <w:jc w:val="center"/>
              <w:rPr>
                <w:rFonts w:ascii="Times New Roman" w:hAnsi="Times New Roman"/>
                <w:bCs/>
                <w:sz w:val="22"/>
                <w:szCs w:val="22"/>
                <w:lang w:eastAsia="hu-HU"/>
              </w:rPr>
            </w:pPr>
            <w:r w:rsidRPr="00935276">
              <w:rPr>
                <w:rFonts w:ascii="Times New Roman" w:hAnsi="Times New Roman"/>
                <w:b/>
                <w:sz w:val="22"/>
                <w:szCs w:val="22"/>
                <w:lang w:eastAsia="hu-HU"/>
              </w:rPr>
              <w:t>Az Ajánlatban benyújtandó igazolások, dokumentumok iratmintái</w:t>
            </w:r>
          </w:p>
        </w:tc>
      </w:tr>
      <w:tr w:rsidR="00027A5D" w:rsidRPr="00935276" w:rsidTr="00C461BA">
        <w:tc>
          <w:tcPr>
            <w:tcW w:w="6663" w:type="dxa"/>
            <w:tcBorders>
              <w:top w:val="single" w:sz="4" w:space="0" w:color="auto"/>
              <w:left w:val="single" w:sz="4" w:space="0" w:color="auto"/>
              <w:bottom w:val="single" w:sz="4" w:space="0" w:color="auto"/>
              <w:right w:val="single" w:sz="4" w:space="0" w:color="auto"/>
            </w:tcBorders>
            <w:hideMark/>
          </w:tcPr>
          <w:p w:rsidR="00027A5D" w:rsidRPr="00935276" w:rsidRDefault="000A3B0F" w:rsidP="00C461BA">
            <w:pPr>
              <w:suppressAutoHyphens w:val="0"/>
              <w:rPr>
                <w:rFonts w:ascii="Times New Roman" w:hAnsi="Times New Roman"/>
                <w:bCs/>
                <w:sz w:val="22"/>
                <w:szCs w:val="22"/>
                <w:lang w:eastAsia="hu-HU"/>
              </w:rPr>
            </w:pPr>
            <w:r w:rsidRPr="00935276">
              <w:rPr>
                <w:rFonts w:ascii="Times New Roman" w:hAnsi="Times New Roman"/>
                <w:bCs/>
                <w:sz w:val="22"/>
                <w:szCs w:val="22"/>
                <w:lang w:eastAsia="hu-HU"/>
              </w:rPr>
              <w:t xml:space="preserve">Az Ajánlat Borítólapja </w:t>
            </w:r>
          </w:p>
        </w:tc>
        <w:tc>
          <w:tcPr>
            <w:tcW w:w="2089" w:type="dxa"/>
            <w:tcBorders>
              <w:top w:val="single" w:sz="4" w:space="0" w:color="auto"/>
              <w:left w:val="single" w:sz="4" w:space="0" w:color="auto"/>
              <w:bottom w:val="single" w:sz="4" w:space="0" w:color="auto"/>
              <w:right w:val="single" w:sz="4" w:space="0" w:color="auto"/>
            </w:tcBorders>
          </w:tcPr>
          <w:p w:rsidR="00027A5D" w:rsidRPr="00935276" w:rsidRDefault="00C461BA" w:rsidP="00027A5D">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1. számú melléklet</w:t>
            </w:r>
          </w:p>
        </w:tc>
      </w:tr>
      <w:tr w:rsidR="00027A5D" w:rsidRPr="00935276" w:rsidTr="00C461BA">
        <w:tc>
          <w:tcPr>
            <w:tcW w:w="6663" w:type="dxa"/>
            <w:tcBorders>
              <w:top w:val="single" w:sz="4" w:space="0" w:color="auto"/>
              <w:left w:val="single" w:sz="4" w:space="0" w:color="auto"/>
              <w:bottom w:val="single" w:sz="4" w:space="0" w:color="auto"/>
              <w:right w:val="single" w:sz="4" w:space="0" w:color="auto"/>
            </w:tcBorders>
            <w:hideMark/>
          </w:tcPr>
          <w:p w:rsidR="00027A5D" w:rsidRPr="00935276" w:rsidRDefault="000A3B0F" w:rsidP="00C461BA">
            <w:pPr>
              <w:suppressAutoHyphens w:val="0"/>
              <w:rPr>
                <w:rFonts w:ascii="Times New Roman" w:hAnsi="Times New Roman"/>
                <w:bCs/>
                <w:sz w:val="22"/>
                <w:szCs w:val="22"/>
                <w:lang w:eastAsia="hu-HU"/>
              </w:rPr>
            </w:pPr>
            <w:r w:rsidRPr="00935276">
              <w:rPr>
                <w:rFonts w:ascii="Times New Roman" w:hAnsi="Times New Roman"/>
                <w:bCs/>
                <w:sz w:val="22"/>
                <w:szCs w:val="22"/>
                <w:lang w:eastAsia="hu-HU"/>
              </w:rPr>
              <w:t>Felolvasólap</w:t>
            </w:r>
          </w:p>
        </w:tc>
        <w:tc>
          <w:tcPr>
            <w:tcW w:w="2089" w:type="dxa"/>
            <w:tcBorders>
              <w:top w:val="single" w:sz="4" w:space="0" w:color="auto"/>
              <w:left w:val="single" w:sz="4" w:space="0" w:color="auto"/>
              <w:bottom w:val="single" w:sz="4" w:space="0" w:color="auto"/>
              <w:right w:val="single" w:sz="4" w:space="0" w:color="auto"/>
            </w:tcBorders>
          </w:tcPr>
          <w:p w:rsidR="00027A5D" w:rsidRPr="00935276" w:rsidRDefault="00C461BA" w:rsidP="00027A5D">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2. számú melléklet</w:t>
            </w:r>
          </w:p>
        </w:tc>
      </w:tr>
      <w:tr w:rsidR="00027A5D" w:rsidRPr="00935276" w:rsidTr="00C461BA">
        <w:tc>
          <w:tcPr>
            <w:tcW w:w="6663" w:type="dxa"/>
            <w:tcBorders>
              <w:top w:val="single" w:sz="4" w:space="0" w:color="auto"/>
              <w:left w:val="single" w:sz="4" w:space="0" w:color="auto"/>
              <w:bottom w:val="single" w:sz="4" w:space="0" w:color="auto"/>
              <w:right w:val="single" w:sz="4" w:space="0" w:color="auto"/>
            </w:tcBorders>
            <w:hideMark/>
          </w:tcPr>
          <w:p w:rsidR="00027A5D" w:rsidRPr="00935276" w:rsidRDefault="00027A5D" w:rsidP="00C461BA">
            <w:pPr>
              <w:suppressAutoHyphens w:val="0"/>
              <w:jc w:val="both"/>
              <w:rPr>
                <w:rFonts w:ascii="Times New Roman" w:hAnsi="Times New Roman"/>
                <w:bCs/>
                <w:sz w:val="22"/>
                <w:szCs w:val="22"/>
                <w:lang w:eastAsia="hu-HU"/>
              </w:rPr>
            </w:pPr>
            <w:r w:rsidRPr="00935276">
              <w:rPr>
                <w:rFonts w:ascii="Times New Roman" w:hAnsi="Times New Roman"/>
                <w:bCs/>
                <w:sz w:val="22"/>
                <w:szCs w:val="22"/>
                <w:lang w:eastAsia="hu-HU"/>
              </w:rPr>
              <w:t>Ajánlattevő</w:t>
            </w:r>
            <w:r w:rsidR="00C461BA" w:rsidRPr="00935276">
              <w:rPr>
                <w:rFonts w:ascii="Times New Roman" w:hAnsi="Times New Roman"/>
                <w:bCs/>
                <w:sz w:val="22"/>
                <w:szCs w:val="22"/>
                <w:lang w:eastAsia="hu-HU"/>
              </w:rPr>
              <w:t>/közös ajánlattevők</w:t>
            </w:r>
            <w:r w:rsidRPr="00935276">
              <w:rPr>
                <w:rFonts w:ascii="Times New Roman" w:hAnsi="Times New Roman"/>
                <w:bCs/>
                <w:sz w:val="22"/>
                <w:szCs w:val="22"/>
                <w:lang w:eastAsia="hu-HU"/>
              </w:rPr>
              <w:t xml:space="preserve"> és adott esetben az alkalmasság igazolásában részt vevő gazdasági szereplő(k) által benyújtott egységes európai közbeszerzési dokumentum(ok) </w:t>
            </w:r>
          </w:p>
        </w:tc>
        <w:tc>
          <w:tcPr>
            <w:tcW w:w="2089" w:type="dxa"/>
            <w:tcBorders>
              <w:top w:val="single" w:sz="4" w:space="0" w:color="auto"/>
              <w:left w:val="single" w:sz="4" w:space="0" w:color="auto"/>
              <w:bottom w:val="single" w:sz="4" w:space="0" w:color="auto"/>
              <w:right w:val="single" w:sz="4" w:space="0" w:color="auto"/>
            </w:tcBorders>
            <w:vAlign w:val="center"/>
          </w:tcPr>
          <w:p w:rsidR="00027A5D" w:rsidRPr="00935276" w:rsidRDefault="00C461BA" w:rsidP="00C461BA">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3. számú melléklet</w:t>
            </w:r>
          </w:p>
        </w:tc>
      </w:tr>
      <w:tr w:rsidR="00DA76C7" w:rsidRPr="00935276" w:rsidTr="00186CD5">
        <w:tc>
          <w:tcPr>
            <w:tcW w:w="6663" w:type="dxa"/>
            <w:tcBorders>
              <w:top w:val="single" w:sz="4" w:space="0" w:color="auto"/>
              <w:left w:val="single" w:sz="4" w:space="0" w:color="auto"/>
              <w:bottom w:val="single" w:sz="4" w:space="0" w:color="auto"/>
              <w:right w:val="single" w:sz="4" w:space="0" w:color="auto"/>
            </w:tcBorders>
            <w:hideMark/>
          </w:tcPr>
          <w:p w:rsidR="00DA76C7" w:rsidRPr="00935276" w:rsidRDefault="00DA76C7" w:rsidP="00186CD5">
            <w:pPr>
              <w:suppressAutoHyphens w:val="0"/>
              <w:jc w:val="both"/>
              <w:rPr>
                <w:rFonts w:ascii="Times New Roman" w:hAnsi="Times New Roman"/>
                <w:bCs/>
                <w:sz w:val="22"/>
                <w:szCs w:val="22"/>
                <w:lang w:eastAsia="hu-HU"/>
              </w:rPr>
            </w:pPr>
            <w:r w:rsidRPr="00935276">
              <w:rPr>
                <w:rFonts w:ascii="Times New Roman" w:hAnsi="Times New Roman"/>
                <w:bCs/>
                <w:sz w:val="22"/>
                <w:szCs w:val="22"/>
                <w:lang w:eastAsia="hu-HU"/>
              </w:rPr>
              <w:t>Ajánlati nyilatkozat a Kbt. 66. § (2) bekezdése alapján</w:t>
            </w:r>
          </w:p>
        </w:tc>
        <w:tc>
          <w:tcPr>
            <w:tcW w:w="2089" w:type="dxa"/>
            <w:tcBorders>
              <w:top w:val="single" w:sz="4" w:space="0" w:color="auto"/>
              <w:left w:val="single" w:sz="4" w:space="0" w:color="auto"/>
              <w:bottom w:val="single" w:sz="4" w:space="0" w:color="auto"/>
              <w:right w:val="single" w:sz="4" w:space="0" w:color="auto"/>
            </w:tcBorders>
          </w:tcPr>
          <w:p w:rsidR="00DA76C7" w:rsidRPr="00935276" w:rsidRDefault="00DA76C7" w:rsidP="00186CD5">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4. számú melléklet</w:t>
            </w:r>
          </w:p>
        </w:tc>
      </w:tr>
      <w:tr w:rsidR="00DA76C7" w:rsidRPr="00935276" w:rsidTr="00186CD5">
        <w:tc>
          <w:tcPr>
            <w:tcW w:w="6663" w:type="dxa"/>
            <w:tcBorders>
              <w:top w:val="single" w:sz="4" w:space="0" w:color="auto"/>
              <w:left w:val="single" w:sz="4" w:space="0" w:color="auto"/>
              <w:bottom w:val="single" w:sz="4" w:space="0" w:color="auto"/>
              <w:right w:val="single" w:sz="4" w:space="0" w:color="auto"/>
            </w:tcBorders>
            <w:hideMark/>
          </w:tcPr>
          <w:p w:rsidR="00DA76C7" w:rsidRPr="00935276" w:rsidRDefault="00DA76C7" w:rsidP="00186CD5">
            <w:pPr>
              <w:suppressAutoHyphens w:val="0"/>
              <w:jc w:val="both"/>
              <w:rPr>
                <w:rFonts w:ascii="Times New Roman" w:hAnsi="Times New Roman"/>
                <w:bCs/>
                <w:sz w:val="22"/>
                <w:szCs w:val="22"/>
                <w:lang w:eastAsia="hu-HU"/>
              </w:rPr>
            </w:pPr>
            <w:r w:rsidRPr="00935276">
              <w:rPr>
                <w:rFonts w:ascii="Times New Roman" w:hAnsi="Times New Roman"/>
                <w:bCs/>
                <w:sz w:val="22"/>
                <w:szCs w:val="22"/>
                <w:lang w:eastAsia="hu-HU"/>
              </w:rPr>
              <w:t>A Kbt. 66. § (4) bekezdése szerinti nyilatkozat</w:t>
            </w:r>
          </w:p>
        </w:tc>
        <w:tc>
          <w:tcPr>
            <w:tcW w:w="2089" w:type="dxa"/>
            <w:tcBorders>
              <w:top w:val="single" w:sz="4" w:space="0" w:color="auto"/>
              <w:left w:val="single" w:sz="4" w:space="0" w:color="auto"/>
              <w:bottom w:val="single" w:sz="4" w:space="0" w:color="auto"/>
              <w:right w:val="single" w:sz="4" w:space="0" w:color="auto"/>
            </w:tcBorders>
          </w:tcPr>
          <w:p w:rsidR="00DA76C7" w:rsidRPr="00935276" w:rsidRDefault="00DA76C7" w:rsidP="00186CD5">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5. számú melléklet</w:t>
            </w:r>
          </w:p>
        </w:tc>
      </w:tr>
      <w:tr w:rsidR="00DA76C7" w:rsidRPr="00935276" w:rsidTr="00186CD5">
        <w:tc>
          <w:tcPr>
            <w:tcW w:w="6663" w:type="dxa"/>
            <w:tcBorders>
              <w:top w:val="single" w:sz="4" w:space="0" w:color="auto"/>
              <w:left w:val="single" w:sz="4" w:space="0" w:color="auto"/>
              <w:bottom w:val="single" w:sz="4" w:space="0" w:color="auto"/>
              <w:right w:val="single" w:sz="4" w:space="0" w:color="auto"/>
            </w:tcBorders>
            <w:hideMark/>
          </w:tcPr>
          <w:p w:rsidR="00DA76C7" w:rsidRPr="00935276" w:rsidRDefault="00DA76C7" w:rsidP="00186CD5">
            <w:pPr>
              <w:suppressAutoHyphens w:val="0"/>
              <w:jc w:val="both"/>
              <w:rPr>
                <w:rFonts w:ascii="Times New Roman" w:hAnsi="Times New Roman"/>
                <w:bCs/>
                <w:sz w:val="22"/>
                <w:szCs w:val="22"/>
                <w:lang w:eastAsia="hu-HU"/>
              </w:rPr>
            </w:pPr>
            <w:r w:rsidRPr="00935276">
              <w:rPr>
                <w:rFonts w:ascii="Times New Roman" w:hAnsi="Times New Roman"/>
                <w:bCs/>
                <w:sz w:val="22"/>
                <w:szCs w:val="22"/>
                <w:lang w:eastAsia="hu-HU"/>
              </w:rPr>
              <w:t>A Kbt. 67. § (4) bekezdése szerinti nyilatkozat</w:t>
            </w:r>
          </w:p>
        </w:tc>
        <w:tc>
          <w:tcPr>
            <w:tcW w:w="2089" w:type="dxa"/>
            <w:tcBorders>
              <w:top w:val="single" w:sz="4" w:space="0" w:color="auto"/>
              <w:left w:val="single" w:sz="4" w:space="0" w:color="auto"/>
              <w:bottom w:val="single" w:sz="4" w:space="0" w:color="auto"/>
              <w:right w:val="single" w:sz="4" w:space="0" w:color="auto"/>
            </w:tcBorders>
          </w:tcPr>
          <w:p w:rsidR="00DA76C7" w:rsidRPr="00935276" w:rsidRDefault="00DA76C7" w:rsidP="00186CD5">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6. számú melléklet</w:t>
            </w:r>
          </w:p>
        </w:tc>
      </w:tr>
      <w:tr w:rsidR="00DA76C7" w:rsidRPr="00935276" w:rsidTr="00186CD5">
        <w:tc>
          <w:tcPr>
            <w:tcW w:w="6663" w:type="dxa"/>
            <w:tcBorders>
              <w:top w:val="single" w:sz="4" w:space="0" w:color="auto"/>
              <w:left w:val="single" w:sz="4" w:space="0" w:color="auto"/>
              <w:bottom w:val="single" w:sz="4" w:space="0" w:color="auto"/>
              <w:right w:val="single" w:sz="4" w:space="0" w:color="auto"/>
            </w:tcBorders>
            <w:hideMark/>
          </w:tcPr>
          <w:p w:rsidR="00DA76C7" w:rsidRPr="00935276" w:rsidRDefault="00DA76C7" w:rsidP="00186CD5">
            <w:pPr>
              <w:suppressAutoHyphens w:val="0"/>
              <w:jc w:val="both"/>
              <w:rPr>
                <w:rFonts w:ascii="Times New Roman" w:hAnsi="Times New Roman"/>
                <w:bCs/>
                <w:sz w:val="22"/>
                <w:szCs w:val="22"/>
                <w:lang w:eastAsia="hu-HU"/>
              </w:rPr>
            </w:pPr>
            <w:r w:rsidRPr="00935276">
              <w:rPr>
                <w:rFonts w:ascii="Times New Roman" w:hAnsi="Times New Roman"/>
                <w:bCs/>
                <w:sz w:val="22"/>
                <w:szCs w:val="22"/>
                <w:lang w:eastAsia="hu-HU"/>
              </w:rPr>
              <w:t>A Kbt. 66. § (6) bekezdése szerinti nyilatkozat</w:t>
            </w:r>
          </w:p>
        </w:tc>
        <w:tc>
          <w:tcPr>
            <w:tcW w:w="2089" w:type="dxa"/>
            <w:tcBorders>
              <w:top w:val="single" w:sz="4" w:space="0" w:color="auto"/>
              <w:left w:val="single" w:sz="4" w:space="0" w:color="auto"/>
              <w:bottom w:val="single" w:sz="4" w:space="0" w:color="auto"/>
              <w:right w:val="single" w:sz="4" w:space="0" w:color="auto"/>
            </w:tcBorders>
          </w:tcPr>
          <w:p w:rsidR="00DA76C7" w:rsidRPr="00935276" w:rsidRDefault="00DA76C7" w:rsidP="00186CD5">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7. számú melléklet</w:t>
            </w:r>
          </w:p>
        </w:tc>
      </w:tr>
      <w:tr w:rsidR="00DA76C7" w:rsidRPr="00935276" w:rsidTr="00186CD5">
        <w:tc>
          <w:tcPr>
            <w:tcW w:w="6663" w:type="dxa"/>
            <w:tcBorders>
              <w:top w:val="single" w:sz="4" w:space="0" w:color="auto"/>
              <w:left w:val="single" w:sz="4" w:space="0" w:color="auto"/>
              <w:bottom w:val="single" w:sz="4" w:space="0" w:color="auto"/>
              <w:right w:val="single" w:sz="4" w:space="0" w:color="auto"/>
            </w:tcBorders>
            <w:hideMark/>
          </w:tcPr>
          <w:p w:rsidR="00DA76C7" w:rsidRPr="00935276" w:rsidRDefault="00DA76C7" w:rsidP="00186CD5">
            <w:pPr>
              <w:suppressAutoHyphens w:val="0"/>
              <w:jc w:val="both"/>
              <w:rPr>
                <w:rFonts w:ascii="Times New Roman" w:hAnsi="Times New Roman"/>
                <w:bCs/>
                <w:sz w:val="22"/>
                <w:szCs w:val="22"/>
                <w:lang w:eastAsia="hu-HU"/>
              </w:rPr>
            </w:pPr>
            <w:r w:rsidRPr="00935276">
              <w:rPr>
                <w:rFonts w:ascii="Times New Roman" w:hAnsi="Times New Roman"/>
                <w:bCs/>
                <w:sz w:val="22"/>
                <w:szCs w:val="22"/>
                <w:lang w:eastAsia="hu-HU"/>
              </w:rPr>
              <w:t>Ajánlattevő nyilatkozata a Kbt. 65. § (7) bekezdése tekintetében – adott esetben</w:t>
            </w:r>
          </w:p>
        </w:tc>
        <w:tc>
          <w:tcPr>
            <w:tcW w:w="2089" w:type="dxa"/>
            <w:tcBorders>
              <w:top w:val="single" w:sz="4" w:space="0" w:color="auto"/>
              <w:left w:val="single" w:sz="4" w:space="0" w:color="auto"/>
              <w:bottom w:val="single" w:sz="4" w:space="0" w:color="auto"/>
              <w:right w:val="single" w:sz="4" w:space="0" w:color="auto"/>
            </w:tcBorders>
          </w:tcPr>
          <w:p w:rsidR="00DA76C7" w:rsidRPr="00935276" w:rsidRDefault="00DA76C7" w:rsidP="00186CD5">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8. számú melléklet</w:t>
            </w:r>
          </w:p>
        </w:tc>
      </w:tr>
      <w:tr w:rsidR="00027A5D" w:rsidRPr="00935276" w:rsidTr="00C461BA">
        <w:tc>
          <w:tcPr>
            <w:tcW w:w="6663" w:type="dxa"/>
            <w:tcBorders>
              <w:top w:val="single" w:sz="4" w:space="0" w:color="auto"/>
              <w:left w:val="single" w:sz="4" w:space="0" w:color="auto"/>
              <w:bottom w:val="single" w:sz="4" w:space="0" w:color="auto"/>
              <w:right w:val="single" w:sz="4" w:space="0" w:color="auto"/>
            </w:tcBorders>
            <w:hideMark/>
          </w:tcPr>
          <w:p w:rsidR="00027A5D" w:rsidRPr="00935276" w:rsidRDefault="00C461BA" w:rsidP="00C461BA">
            <w:pPr>
              <w:suppressAutoHyphens w:val="0"/>
              <w:jc w:val="both"/>
              <w:rPr>
                <w:rFonts w:ascii="Times New Roman" w:hAnsi="Times New Roman"/>
                <w:bCs/>
                <w:sz w:val="22"/>
                <w:szCs w:val="22"/>
                <w:lang w:eastAsia="hu-HU"/>
              </w:rPr>
            </w:pPr>
            <w:r w:rsidRPr="00935276">
              <w:rPr>
                <w:rFonts w:ascii="Times New Roman" w:hAnsi="Times New Roman"/>
                <w:sz w:val="22"/>
                <w:szCs w:val="22"/>
                <w:lang w:eastAsia="hu-HU"/>
              </w:rPr>
              <w:t>Folyamatban lévő változásbejegyzési eljárás esetében a cégbírósághoz benyújtott változásbejegyzési kérelem és az annak érkezéséről a cégbíróság által megküldött igazolás</w:t>
            </w:r>
            <w:r w:rsidRPr="00935276">
              <w:rPr>
                <w:rFonts w:ascii="Times New Roman" w:hAnsi="Times New Roman"/>
                <w:bCs/>
                <w:sz w:val="22"/>
                <w:szCs w:val="22"/>
                <w:lang w:eastAsia="hu-HU"/>
              </w:rPr>
              <w:t xml:space="preserve"> </w:t>
            </w:r>
            <w:r w:rsidRPr="00935276">
              <w:rPr>
                <w:rFonts w:ascii="Times New Roman" w:hAnsi="Times New Roman"/>
                <w:sz w:val="22"/>
                <w:szCs w:val="22"/>
                <w:u w:val="single"/>
                <w:lang w:eastAsia="hu-HU"/>
              </w:rPr>
              <w:t>vagy</w:t>
            </w:r>
            <w:r w:rsidRPr="00935276">
              <w:rPr>
                <w:rFonts w:ascii="Times New Roman" w:hAnsi="Times New Roman"/>
                <w:sz w:val="22"/>
                <w:szCs w:val="22"/>
                <w:lang w:eastAsia="hu-HU"/>
              </w:rPr>
              <w:t xml:space="preserve"> </w:t>
            </w:r>
            <w:r w:rsidR="00027A5D" w:rsidRPr="00935276">
              <w:rPr>
                <w:rFonts w:ascii="Times New Roman" w:hAnsi="Times New Roman"/>
                <w:bCs/>
                <w:sz w:val="22"/>
                <w:szCs w:val="22"/>
                <w:lang w:eastAsia="hu-HU"/>
              </w:rPr>
              <w:t>Ajánlattevő nyilatkozata</w:t>
            </w:r>
            <w:r w:rsidR="00027A5D" w:rsidRPr="00935276">
              <w:rPr>
                <w:rFonts w:ascii="Times New Roman" w:hAnsi="Times New Roman"/>
                <w:sz w:val="22"/>
                <w:szCs w:val="22"/>
                <w:lang w:eastAsia="hu-HU"/>
              </w:rPr>
              <w:t xml:space="preserve">, </w:t>
            </w:r>
            <w:r w:rsidR="00027A5D" w:rsidRPr="00935276">
              <w:rPr>
                <w:rFonts w:ascii="Times New Roman" w:hAnsi="Times New Roman"/>
                <w:bCs/>
                <w:sz w:val="22"/>
                <w:szCs w:val="22"/>
                <w:lang w:eastAsia="hu-HU"/>
              </w:rPr>
              <w:t xml:space="preserve">hogy </w:t>
            </w:r>
            <w:r w:rsidR="00027A5D" w:rsidRPr="00935276">
              <w:rPr>
                <w:rFonts w:ascii="Times New Roman" w:hAnsi="Times New Roman"/>
                <w:sz w:val="22"/>
                <w:szCs w:val="22"/>
                <w:lang w:eastAsia="hu-HU"/>
              </w:rPr>
              <w:t>vele szemben nincsen folyama</w:t>
            </w:r>
            <w:r w:rsidR="00C64736" w:rsidRPr="00935276">
              <w:rPr>
                <w:rFonts w:ascii="Times New Roman" w:hAnsi="Times New Roman"/>
                <w:sz w:val="22"/>
                <w:szCs w:val="22"/>
                <w:lang w:eastAsia="hu-HU"/>
              </w:rPr>
              <w:t>tban változásbejegyzési eljárás</w:t>
            </w:r>
          </w:p>
        </w:tc>
        <w:tc>
          <w:tcPr>
            <w:tcW w:w="2089" w:type="dxa"/>
            <w:tcBorders>
              <w:top w:val="single" w:sz="4" w:space="0" w:color="auto"/>
              <w:left w:val="single" w:sz="4" w:space="0" w:color="auto"/>
              <w:bottom w:val="single" w:sz="4" w:space="0" w:color="auto"/>
              <w:right w:val="single" w:sz="4" w:space="0" w:color="auto"/>
            </w:tcBorders>
            <w:vAlign w:val="center"/>
          </w:tcPr>
          <w:p w:rsidR="00027A5D" w:rsidRPr="00935276" w:rsidRDefault="00FC4C28" w:rsidP="00C461BA">
            <w:pPr>
              <w:suppressAutoHyphens w:val="0"/>
              <w:jc w:val="center"/>
              <w:rPr>
                <w:rFonts w:ascii="Times New Roman" w:hAnsi="Times New Roman"/>
                <w:bCs/>
                <w:sz w:val="22"/>
                <w:szCs w:val="22"/>
                <w:lang w:eastAsia="hu-HU"/>
              </w:rPr>
            </w:pPr>
            <w:r w:rsidRPr="00935276">
              <w:rPr>
                <w:rFonts w:ascii="Times New Roman" w:hAnsi="Times New Roman"/>
                <w:sz w:val="22"/>
                <w:szCs w:val="22"/>
                <w:lang w:eastAsia="hu-HU"/>
              </w:rPr>
              <w:t>9</w:t>
            </w:r>
            <w:r w:rsidR="00C461BA" w:rsidRPr="00935276">
              <w:rPr>
                <w:rFonts w:ascii="Times New Roman" w:hAnsi="Times New Roman"/>
                <w:sz w:val="22"/>
                <w:szCs w:val="22"/>
                <w:lang w:eastAsia="hu-HU"/>
              </w:rPr>
              <w:t xml:space="preserve">. </w:t>
            </w:r>
            <w:r w:rsidR="00C461BA" w:rsidRPr="00935276">
              <w:rPr>
                <w:rFonts w:ascii="Times New Roman" w:hAnsi="Times New Roman"/>
                <w:bCs/>
                <w:sz w:val="22"/>
                <w:szCs w:val="22"/>
                <w:lang w:eastAsia="hu-HU"/>
              </w:rPr>
              <w:t>számú</w:t>
            </w:r>
            <w:r w:rsidR="00C461BA" w:rsidRPr="00935276">
              <w:rPr>
                <w:rFonts w:ascii="Times New Roman" w:hAnsi="Times New Roman"/>
                <w:sz w:val="22"/>
                <w:szCs w:val="22"/>
                <w:lang w:eastAsia="hu-HU"/>
              </w:rPr>
              <w:t xml:space="preserve"> melléklet</w:t>
            </w:r>
          </w:p>
        </w:tc>
      </w:tr>
      <w:tr w:rsidR="00027A5D" w:rsidRPr="00935276" w:rsidTr="00027A5D">
        <w:tc>
          <w:tcPr>
            <w:tcW w:w="8752"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27A5D" w:rsidRPr="00935276" w:rsidRDefault="00027A5D" w:rsidP="00027A5D">
            <w:pPr>
              <w:suppressAutoHyphens w:val="0"/>
              <w:jc w:val="center"/>
              <w:rPr>
                <w:rFonts w:ascii="Times New Roman" w:hAnsi="Times New Roman"/>
                <w:bCs/>
                <w:sz w:val="22"/>
                <w:szCs w:val="22"/>
                <w:lang w:eastAsia="hu-HU"/>
              </w:rPr>
            </w:pPr>
            <w:r w:rsidRPr="00935276">
              <w:rPr>
                <w:rFonts w:ascii="Times New Roman" w:hAnsi="Times New Roman"/>
                <w:b/>
                <w:sz w:val="22"/>
                <w:szCs w:val="22"/>
                <w:lang w:eastAsia="hu-HU"/>
              </w:rPr>
              <w:t xml:space="preserve">A kizáró okok és alkalmassági követelmények igazolásához kapcsolódó </w:t>
            </w:r>
            <w:r w:rsidRPr="00935276">
              <w:rPr>
                <w:rFonts w:ascii="Times New Roman" w:hAnsi="Times New Roman"/>
                <w:b/>
                <w:sz w:val="22"/>
                <w:szCs w:val="22"/>
                <w:u w:val="single"/>
                <w:lang w:eastAsia="hu-HU"/>
              </w:rPr>
              <w:t>az ajánlatban nem csatolandó</w:t>
            </w:r>
            <w:r w:rsidRPr="00935276">
              <w:rPr>
                <w:rFonts w:ascii="Times New Roman" w:hAnsi="Times New Roman"/>
                <w:b/>
                <w:sz w:val="22"/>
                <w:szCs w:val="22"/>
                <w:lang w:eastAsia="hu-HU"/>
              </w:rPr>
              <w:t xml:space="preserve"> nyilatkozatminták – Az ajánlatkérő által a Kbt. 69. § (4)-(7) bekezdései alapján a kizáró okok és alkalmassági követelmények igazolására felhívott ajánlattevő(k) és alkalmasság igazolásában résztvevő szervezet(</w:t>
            </w:r>
            <w:proofErr w:type="spellStart"/>
            <w:r w:rsidRPr="00935276">
              <w:rPr>
                <w:rFonts w:ascii="Times New Roman" w:hAnsi="Times New Roman"/>
                <w:b/>
                <w:sz w:val="22"/>
                <w:szCs w:val="22"/>
                <w:lang w:eastAsia="hu-HU"/>
              </w:rPr>
              <w:t>ek</w:t>
            </w:r>
            <w:proofErr w:type="spellEnd"/>
            <w:r w:rsidRPr="00935276">
              <w:rPr>
                <w:rFonts w:ascii="Times New Roman" w:hAnsi="Times New Roman"/>
                <w:b/>
                <w:sz w:val="22"/>
                <w:szCs w:val="22"/>
                <w:lang w:eastAsia="hu-HU"/>
              </w:rPr>
              <w:t>) számára</w:t>
            </w:r>
          </w:p>
        </w:tc>
      </w:tr>
      <w:tr w:rsidR="00027A5D" w:rsidRPr="00935276" w:rsidTr="00C461BA">
        <w:tc>
          <w:tcPr>
            <w:tcW w:w="6663" w:type="dxa"/>
            <w:tcBorders>
              <w:top w:val="single" w:sz="4" w:space="0" w:color="auto"/>
              <w:left w:val="single" w:sz="4" w:space="0" w:color="auto"/>
              <w:bottom w:val="single" w:sz="4" w:space="0" w:color="auto"/>
              <w:right w:val="single" w:sz="4" w:space="0" w:color="auto"/>
            </w:tcBorders>
          </w:tcPr>
          <w:p w:rsidR="00027A5D" w:rsidRPr="00935276" w:rsidRDefault="007E4A40" w:rsidP="007E4A40">
            <w:pPr>
              <w:suppressAutoHyphens w:val="0"/>
              <w:jc w:val="both"/>
              <w:rPr>
                <w:rFonts w:ascii="Times New Roman" w:hAnsi="Times New Roman"/>
                <w:bCs/>
                <w:sz w:val="22"/>
                <w:szCs w:val="22"/>
                <w:lang w:eastAsia="hu-HU"/>
              </w:rPr>
            </w:pPr>
            <w:r w:rsidRPr="00935276">
              <w:rPr>
                <w:rFonts w:ascii="Times New Roman" w:hAnsi="Times New Roman"/>
                <w:bCs/>
                <w:sz w:val="22"/>
                <w:szCs w:val="22"/>
                <w:lang w:eastAsia="hu-HU"/>
              </w:rPr>
              <w:t>Ajánlattevő/közös ajánlattevők</w:t>
            </w:r>
            <w:r w:rsidR="00027A5D" w:rsidRPr="00935276">
              <w:rPr>
                <w:rFonts w:ascii="Times New Roman" w:hAnsi="Times New Roman"/>
                <w:bCs/>
                <w:sz w:val="22"/>
                <w:szCs w:val="22"/>
                <w:lang w:eastAsia="hu-HU"/>
              </w:rPr>
              <w:t xml:space="preserve"> nyilatkozat</w:t>
            </w:r>
            <w:r w:rsidRPr="00935276">
              <w:rPr>
                <w:rFonts w:ascii="Times New Roman" w:hAnsi="Times New Roman"/>
                <w:bCs/>
                <w:sz w:val="22"/>
                <w:szCs w:val="22"/>
                <w:lang w:eastAsia="hu-HU"/>
              </w:rPr>
              <w:t>a(i) a kizáró okok tekintetében</w:t>
            </w:r>
          </w:p>
        </w:tc>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tcPr>
          <w:p w:rsidR="00027A5D" w:rsidRPr="00935276" w:rsidRDefault="005E22FD" w:rsidP="005E22FD">
            <w:pPr>
              <w:suppressAutoHyphens w:val="0"/>
              <w:jc w:val="center"/>
              <w:rPr>
                <w:rFonts w:ascii="Times New Roman" w:hAnsi="Times New Roman"/>
                <w:bCs/>
                <w:sz w:val="22"/>
                <w:szCs w:val="22"/>
                <w:highlight w:val="yellow"/>
                <w:lang w:eastAsia="hu-HU"/>
              </w:rPr>
            </w:pPr>
            <w:r w:rsidRPr="00935276">
              <w:rPr>
                <w:rFonts w:ascii="Times New Roman" w:hAnsi="Times New Roman"/>
                <w:bCs/>
                <w:sz w:val="22"/>
                <w:szCs w:val="22"/>
                <w:lang w:eastAsia="hu-HU"/>
              </w:rPr>
              <w:t>1</w:t>
            </w:r>
            <w:r>
              <w:rPr>
                <w:rFonts w:ascii="Times New Roman" w:hAnsi="Times New Roman"/>
                <w:bCs/>
                <w:sz w:val="22"/>
                <w:szCs w:val="22"/>
                <w:lang w:eastAsia="hu-HU"/>
              </w:rPr>
              <w:t>0</w:t>
            </w:r>
            <w:r w:rsidR="007E4A40" w:rsidRPr="00935276">
              <w:rPr>
                <w:rFonts w:ascii="Times New Roman" w:hAnsi="Times New Roman"/>
                <w:bCs/>
                <w:sz w:val="22"/>
                <w:szCs w:val="22"/>
                <w:lang w:eastAsia="hu-HU"/>
              </w:rPr>
              <w:t>. számú melléklet</w:t>
            </w:r>
          </w:p>
        </w:tc>
      </w:tr>
      <w:tr w:rsidR="00027A5D" w:rsidRPr="00935276" w:rsidTr="00C461BA">
        <w:tc>
          <w:tcPr>
            <w:tcW w:w="6663" w:type="dxa"/>
            <w:tcBorders>
              <w:top w:val="single" w:sz="4" w:space="0" w:color="auto"/>
              <w:left w:val="single" w:sz="4" w:space="0" w:color="auto"/>
              <w:bottom w:val="single" w:sz="4" w:space="0" w:color="auto"/>
              <w:right w:val="single" w:sz="4" w:space="0" w:color="auto"/>
            </w:tcBorders>
          </w:tcPr>
          <w:p w:rsidR="00027A5D" w:rsidRPr="00935276" w:rsidRDefault="007E4A40" w:rsidP="007E4A40">
            <w:pPr>
              <w:suppressAutoHyphens w:val="0"/>
              <w:jc w:val="both"/>
              <w:rPr>
                <w:rFonts w:ascii="Times New Roman" w:hAnsi="Times New Roman"/>
                <w:bCs/>
                <w:sz w:val="22"/>
                <w:szCs w:val="22"/>
                <w:lang w:eastAsia="hu-HU"/>
              </w:rPr>
            </w:pPr>
            <w:r w:rsidRPr="00935276">
              <w:rPr>
                <w:rFonts w:ascii="Times New Roman" w:hAnsi="Times New Roman"/>
                <w:bCs/>
                <w:sz w:val="22"/>
                <w:szCs w:val="22"/>
                <w:lang w:eastAsia="hu-HU"/>
              </w:rPr>
              <w:t>Ajánlattevő/közös ajánlattevők</w:t>
            </w:r>
            <w:r w:rsidR="00027A5D" w:rsidRPr="00935276">
              <w:rPr>
                <w:rFonts w:ascii="Times New Roman" w:hAnsi="Times New Roman"/>
                <w:bCs/>
                <w:sz w:val="22"/>
                <w:szCs w:val="22"/>
                <w:lang w:eastAsia="hu-HU"/>
              </w:rPr>
              <w:t xml:space="preserve"> nyilatkozata(i) a Kbt. 62. § (1) bekezdésének </w:t>
            </w:r>
            <w:proofErr w:type="spellStart"/>
            <w:r w:rsidR="00027A5D" w:rsidRPr="00935276">
              <w:rPr>
                <w:rFonts w:ascii="Times New Roman" w:hAnsi="Times New Roman"/>
                <w:bCs/>
                <w:sz w:val="22"/>
                <w:szCs w:val="22"/>
                <w:lang w:eastAsia="hu-HU"/>
              </w:rPr>
              <w:t>kb</w:t>
            </w:r>
            <w:proofErr w:type="spellEnd"/>
            <w:r w:rsidR="00027A5D" w:rsidRPr="00935276">
              <w:rPr>
                <w:rFonts w:ascii="Times New Roman" w:hAnsi="Times New Roman"/>
                <w:bCs/>
                <w:sz w:val="22"/>
                <w:szCs w:val="22"/>
                <w:lang w:eastAsia="hu-HU"/>
              </w:rPr>
              <w:t>) pontja tekintetében</w:t>
            </w:r>
          </w:p>
        </w:tc>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tcPr>
          <w:p w:rsidR="00027A5D" w:rsidRPr="00935276" w:rsidRDefault="005E22FD" w:rsidP="005E22FD">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1</w:t>
            </w:r>
            <w:r>
              <w:rPr>
                <w:rFonts w:ascii="Times New Roman" w:hAnsi="Times New Roman"/>
                <w:bCs/>
                <w:sz w:val="22"/>
                <w:szCs w:val="22"/>
                <w:lang w:eastAsia="hu-HU"/>
              </w:rPr>
              <w:t>1</w:t>
            </w:r>
            <w:r w:rsidR="007E4A40" w:rsidRPr="00935276">
              <w:rPr>
                <w:rFonts w:ascii="Times New Roman" w:hAnsi="Times New Roman"/>
                <w:bCs/>
                <w:sz w:val="22"/>
                <w:szCs w:val="22"/>
                <w:lang w:eastAsia="hu-HU"/>
              </w:rPr>
              <w:t>. számú melléklet</w:t>
            </w:r>
          </w:p>
        </w:tc>
      </w:tr>
      <w:tr w:rsidR="00027A5D" w:rsidRPr="00935276" w:rsidTr="00C461BA">
        <w:tc>
          <w:tcPr>
            <w:tcW w:w="6663" w:type="dxa"/>
            <w:tcBorders>
              <w:top w:val="single" w:sz="4" w:space="0" w:color="auto"/>
              <w:left w:val="single" w:sz="4" w:space="0" w:color="auto"/>
              <w:bottom w:val="single" w:sz="4" w:space="0" w:color="auto"/>
              <w:right w:val="single" w:sz="4" w:space="0" w:color="auto"/>
            </w:tcBorders>
          </w:tcPr>
          <w:p w:rsidR="00027A5D" w:rsidRPr="00935276" w:rsidRDefault="007E4A40" w:rsidP="007E4A40">
            <w:pPr>
              <w:suppressAutoHyphens w:val="0"/>
              <w:jc w:val="both"/>
              <w:rPr>
                <w:rFonts w:ascii="Times New Roman" w:hAnsi="Times New Roman"/>
                <w:bCs/>
                <w:sz w:val="22"/>
                <w:szCs w:val="22"/>
                <w:lang w:eastAsia="hu-HU"/>
              </w:rPr>
            </w:pPr>
            <w:r w:rsidRPr="00935276">
              <w:rPr>
                <w:rFonts w:ascii="Times New Roman" w:hAnsi="Times New Roman"/>
                <w:bCs/>
                <w:sz w:val="22"/>
                <w:szCs w:val="22"/>
                <w:lang w:eastAsia="hu-HU"/>
              </w:rPr>
              <w:t>Ajánlattevő/közös ajánlattevők</w:t>
            </w:r>
            <w:r w:rsidR="00027A5D" w:rsidRPr="00935276">
              <w:rPr>
                <w:rFonts w:ascii="Times New Roman" w:hAnsi="Times New Roman"/>
                <w:bCs/>
                <w:sz w:val="22"/>
                <w:szCs w:val="22"/>
                <w:lang w:eastAsia="hu-HU"/>
              </w:rPr>
              <w:t xml:space="preserve"> nyilatkozata(i) a Kbt. 62. § (1) bekezdése </w:t>
            </w:r>
            <w:proofErr w:type="spellStart"/>
            <w:r w:rsidR="00027A5D" w:rsidRPr="00935276">
              <w:rPr>
                <w:rFonts w:ascii="Times New Roman" w:hAnsi="Times New Roman"/>
                <w:bCs/>
                <w:sz w:val="22"/>
                <w:szCs w:val="22"/>
                <w:lang w:eastAsia="hu-HU"/>
              </w:rPr>
              <w:t>kc</w:t>
            </w:r>
            <w:proofErr w:type="spellEnd"/>
            <w:r w:rsidR="00027A5D" w:rsidRPr="00935276">
              <w:rPr>
                <w:rFonts w:ascii="Times New Roman" w:hAnsi="Times New Roman"/>
                <w:bCs/>
                <w:sz w:val="22"/>
                <w:szCs w:val="22"/>
                <w:lang w:eastAsia="hu-HU"/>
              </w:rPr>
              <w:t>) pontja tekintetében</w:t>
            </w:r>
          </w:p>
        </w:tc>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tcPr>
          <w:p w:rsidR="00027A5D" w:rsidRPr="00935276" w:rsidRDefault="005E22FD" w:rsidP="005E22FD">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1</w:t>
            </w:r>
            <w:r>
              <w:rPr>
                <w:rFonts w:ascii="Times New Roman" w:hAnsi="Times New Roman"/>
                <w:bCs/>
                <w:sz w:val="22"/>
                <w:szCs w:val="22"/>
                <w:lang w:eastAsia="hu-HU"/>
              </w:rPr>
              <w:t>2</w:t>
            </w:r>
            <w:r w:rsidR="007E4A40" w:rsidRPr="00935276">
              <w:rPr>
                <w:rFonts w:ascii="Times New Roman" w:hAnsi="Times New Roman"/>
                <w:bCs/>
                <w:sz w:val="22"/>
                <w:szCs w:val="22"/>
                <w:lang w:eastAsia="hu-HU"/>
              </w:rPr>
              <w:t>. számú melléklet</w:t>
            </w:r>
          </w:p>
        </w:tc>
      </w:tr>
      <w:tr w:rsidR="00027A5D" w:rsidRPr="00935276" w:rsidTr="00874957">
        <w:tc>
          <w:tcPr>
            <w:tcW w:w="66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27A5D" w:rsidRPr="00ED719B" w:rsidRDefault="00027A5D" w:rsidP="00027A5D">
            <w:pPr>
              <w:suppressAutoHyphens w:val="0"/>
              <w:jc w:val="both"/>
              <w:rPr>
                <w:rFonts w:ascii="Times New Roman" w:hAnsi="Times New Roman"/>
                <w:bCs/>
                <w:sz w:val="22"/>
                <w:szCs w:val="22"/>
                <w:lang w:eastAsia="hu-HU"/>
              </w:rPr>
            </w:pPr>
            <w:r w:rsidRPr="00F67D78">
              <w:rPr>
                <w:rFonts w:ascii="Times New Roman" w:hAnsi="Times New Roman"/>
                <w:b/>
                <w:sz w:val="22"/>
                <w:szCs w:val="22"/>
                <w:lang w:eastAsia="hu-HU"/>
              </w:rPr>
              <w:t>Gazdasági és pénzügyi alkalmasságra vonatkozó igazolások</w:t>
            </w:r>
          </w:p>
        </w:tc>
        <w:tc>
          <w:tcPr>
            <w:tcW w:w="2089"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27A5D" w:rsidRPr="00935276" w:rsidRDefault="00027A5D" w:rsidP="00027A5D">
            <w:pPr>
              <w:suppressAutoHyphens w:val="0"/>
              <w:jc w:val="center"/>
              <w:rPr>
                <w:rFonts w:ascii="Times New Roman" w:hAnsi="Times New Roman"/>
                <w:bCs/>
                <w:sz w:val="22"/>
                <w:szCs w:val="22"/>
                <w:lang w:eastAsia="hu-HU"/>
              </w:rPr>
            </w:pPr>
          </w:p>
        </w:tc>
      </w:tr>
      <w:tr w:rsidR="00027A5D" w:rsidRPr="00935276" w:rsidTr="00C461BA">
        <w:tc>
          <w:tcPr>
            <w:tcW w:w="6663" w:type="dxa"/>
            <w:tcBorders>
              <w:top w:val="single" w:sz="4" w:space="0" w:color="auto"/>
              <w:left w:val="single" w:sz="4" w:space="0" w:color="auto"/>
              <w:bottom w:val="single" w:sz="4" w:space="0" w:color="auto"/>
              <w:right w:val="single" w:sz="4" w:space="0" w:color="auto"/>
            </w:tcBorders>
          </w:tcPr>
          <w:p w:rsidR="00027A5D" w:rsidRPr="00ED719B" w:rsidRDefault="00027A5D" w:rsidP="00241766">
            <w:pPr>
              <w:suppressAutoHyphens w:val="0"/>
              <w:jc w:val="both"/>
              <w:rPr>
                <w:rFonts w:ascii="Times New Roman" w:hAnsi="Times New Roman"/>
                <w:bCs/>
                <w:sz w:val="22"/>
                <w:szCs w:val="22"/>
                <w:lang w:eastAsia="hu-HU"/>
              </w:rPr>
            </w:pPr>
            <w:r w:rsidRPr="00F67D78">
              <w:rPr>
                <w:rFonts w:ascii="Times New Roman" w:hAnsi="Times New Roman"/>
                <w:sz w:val="22"/>
                <w:szCs w:val="22"/>
                <w:lang w:eastAsia="hu-HU"/>
              </w:rPr>
              <w:t>P.1</w:t>
            </w:r>
            <w:r w:rsidR="00241766" w:rsidRPr="00ED719B">
              <w:rPr>
                <w:rFonts w:ascii="Times New Roman" w:hAnsi="Times New Roman"/>
                <w:sz w:val="22"/>
                <w:szCs w:val="22"/>
                <w:lang w:eastAsia="hu-HU"/>
              </w:rPr>
              <w:t>./</w:t>
            </w:r>
          </w:p>
        </w:tc>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tcPr>
          <w:p w:rsidR="00027A5D" w:rsidRPr="00935276" w:rsidRDefault="005E22FD" w:rsidP="005E22FD">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1</w:t>
            </w:r>
            <w:r>
              <w:rPr>
                <w:rFonts w:ascii="Times New Roman" w:hAnsi="Times New Roman"/>
                <w:bCs/>
                <w:sz w:val="22"/>
                <w:szCs w:val="22"/>
                <w:lang w:eastAsia="hu-HU"/>
              </w:rPr>
              <w:t>3</w:t>
            </w:r>
            <w:r w:rsidR="007E4A40" w:rsidRPr="00935276">
              <w:rPr>
                <w:rFonts w:ascii="Times New Roman" w:hAnsi="Times New Roman"/>
                <w:bCs/>
                <w:sz w:val="22"/>
                <w:szCs w:val="22"/>
                <w:lang w:eastAsia="hu-HU"/>
              </w:rPr>
              <w:t>.</w:t>
            </w:r>
            <w:r w:rsidR="00490561" w:rsidRPr="00935276">
              <w:rPr>
                <w:rFonts w:ascii="Times New Roman" w:hAnsi="Times New Roman"/>
                <w:bCs/>
                <w:sz w:val="22"/>
                <w:szCs w:val="22"/>
                <w:lang w:eastAsia="hu-HU"/>
              </w:rPr>
              <w:t xml:space="preserve"> </w:t>
            </w:r>
            <w:r w:rsidR="007E4A40" w:rsidRPr="00935276">
              <w:rPr>
                <w:rFonts w:ascii="Times New Roman" w:hAnsi="Times New Roman"/>
                <w:bCs/>
                <w:sz w:val="22"/>
                <w:szCs w:val="22"/>
                <w:lang w:eastAsia="hu-HU"/>
              </w:rPr>
              <w:t>számú melléklet</w:t>
            </w:r>
          </w:p>
        </w:tc>
      </w:tr>
      <w:tr w:rsidR="00027A5D" w:rsidRPr="00935276" w:rsidTr="00874957">
        <w:tc>
          <w:tcPr>
            <w:tcW w:w="666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27A5D" w:rsidRPr="00ED719B" w:rsidRDefault="00027A5D" w:rsidP="001C3FB0">
            <w:pPr>
              <w:suppressAutoHyphens w:val="0"/>
              <w:jc w:val="both"/>
              <w:rPr>
                <w:rFonts w:ascii="Times New Roman" w:hAnsi="Times New Roman"/>
                <w:bCs/>
                <w:sz w:val="22"/>
                <w:szCs w:val="22"/>
                <w:lang w:eastAsia="hu-HU"/>
              </w:rPr>
            </w:pPr>
            <w:r w:rsidRPr="00ED719B">
              <w:rPr>
                <w:rFonts w:ascii="Times New Roman" w:hAnsi="Times New Roman"/>
                <w:b/>
                <w:bCs/>
                <w:sz w:val="22"/>
                <w:szCs w:val="22"/>
                <w:lang w:eastAsia="hu-HU"/>
              </w:rPr>
              <w:t xml:space="preserve">Műszaki, ill. szakmai </w:t>
            </w:r>
            <w:r w:rsidR="004D49A2" w:rsidRPr="00ED719B">
              <w:rPr>
                <w:rFonts w:ascii="Times New Roman" w:hAnsi="Times New Roman"/>
                <w:b/>
                <w:bCs/>
                <w:sz w:val="22"/>
                <w:szCs w:val="22"/>
                <w:lang w:eastAsia="hu-HU"/>
              </w:rPr>
              <w:t>alkalmasságra,</w:t>
            </w:r>
            <w:r w:rsidR="003A48EC" w:rsidRPr="00ED719B">
              <w:rPr>
                <w:rFonts w:ascii="Times New Roman" w:hAnsi="Times New Roman"/>
                <w:b/>
                <w:bCs/>
                <w:sz w:val="22"/>
                <w:szCs w:val="22"/>
                <w:lang w:eastAsia="hu-HU"/>
              </w:rPr>
              <w:t xml:space="preserve"> </w:t>
            </w:r>
            <w:r w:rsidR="001C3FB0" w:rsidRPr="00ED719B">
              <w:rPr>
                <w:rFonts w:ascii="Times New Roman" w:hAnsi="Times New Roman"/>
                <w:b/>
                <w:bCs/>
                <w:sz w:val="22"/>
                <w:szCs w:val="22"/>
                <w:lang w:eastAsia="hu-HU"/>
              </w:rPr>
              <w:t xml:space="preserve">értékelési </w:t>
            </w:r>
            <w:r w:rsidR="003A48EC" w:rsidRPr="00ED719B">
              <w:rPr>
                <w:rFonts w:ascii="Times New Roman" w:hAnsi="Times New Roman"/>
                <w:b/>
                <w:bCs/>
                <w:sz w:val="22"/>
                <w:szCs w:val="22"/>
                <w:lang w:eastAsia="hu-HU"/>
              </w:rPr>
              <w:t xml:space="preserve">szempontra </w:t>
            </w:r>
            <w:r w:rsidRPr="00ED719B">
              <w:rPr>
                <w:rFonts w:ascii="Times New Roman" w:hAnsi="Times New Roman"/>
                <w:b/>
                <w:bCs/>
                <w:sz w:val="22"/>
                <w:szCs w:val="22"/>
                <w:lang w:eastAsia="hu-HU"/>
              </w:rPr>
              <w:t>vonatkozó igazolások</w:t>
            </w:r>
          </w:p>
        </w:tc>
        <w:tc>
          <w:tcPr>
            <w:tcW w:w="2089"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27A5D" w:rsidRPr="00935276" w:rsidRDefault="00027A5D" w:rsidP="00027A5D">
            <w:pPr>
              <w:suppressAutoHyphens w:val="0"/>
              <w:jc w:val="center"/>
              <w:rPr>
                <w:rFonts w:ascii="Times New Roman" w:hAnsi="Times New Roman"/>
                <w:bCs/>
                <w:sz w:val="22"/>
                <w:szCs w:val="22"/>
                <w:lang w:eastAsia="hu-HU"/>
              </w:rPr>
            </w:pPr>
          </w:p>
        </w:tc>
      </w:tr>
      <w:tr w:rsidR="00027A5D" w:rsidRPr="00935276" w:rsidTr="00C461BA">
        <w:tc>
          <w:tcPr>
            <w:tcW w:w="6663" w:type="dxa"/>
            <w:tcBorders>
              <w:top w:val="single" w:sz="4" w:space="0" w:color="auto"/>
              <w:left w:val="single" w:sz="4" w:space="0" w:color="auto"/>
              <w:bottom w:val="single" w:sz="4" w:space="0" w:color="auto"/>
              <w:right w:val="single" w:sz="4" w:space="0" w:color="auto"/>
            </w:tcBorders>
          </w:tcPr>
          <w:p w:rsidR="00027A5D" w:rsidRPr="00ED719B" w:rsidRDefault="00027A5D" w:rsidP="001C3FB0">
            <w:pPr>
              <w:suppressAutoHyphens w:val="0"/>
              <w:jc w:val="both"/>
              <w:rPr>
                <w:rFonts w:ascii="Times New Roman" w:hAnsi="Times New Roman"/>
                <w:bCs/>
                <w:sz w:val="22"/>
                <w:szCs w:val="22"/>
                <w:lang w:eastAsia="hu-HU"/>
              </w:rPr>
            </w:pPr>
            <w:r w:rsidRPr="00ED719B">
              <w:rPr>
                <w:rFonts w:ascii="Times New Roman" w:hAnsi="Times New Roman"/>
                <w:sz w:val="22"/>
                <w:szCs w:val="22"/>
                <w:lang w:eastAsia="hu-HU"/>
              </w:rPr>
              <w:t>M.1</w:t>
            </w:r>
            <w:r w:rsidR="007E4A40" w:rsidRPr="00ED719B">
              <w:rPr>
                <w:rFonts w:ascii="Times New Roman" w:hAnsi="Times New Roman"/>
                <w:sz w:val="22"/>
                <w:szCs w:val="22"/>
                <w:lang w:eastAsia="hu-HU"/>
              </w:rPr>
              <w:t>/;</w:t>
            </w:r>
            <w:r w:rsidRPr="00ED719B">
              <w:rPr>
                <w:rFonts w:ascii="Times New Roman" w:hAnsi="Times New Roman"/>
                <w:sz w:val="22"/>
                <w:szCs w:val="22"/>
                <w:lang w:eastAsia="hu-HU"/>
              </w:rPr>
              <w:t xml:space="preserve"> M.2</w:t>
            </w:r>
            <w:r w:rsidR="007E4A40" w:rsidRPr="00ED719B">
              <w:rPr>
                <w:rFonts w:ascii="Times New Roman" w:hAnsi="Times New Roman"/>
                <w:sz w:val="22"/>
                <w:szCs w:val="22"/>
                <w:lang w:eastAsia="hu-HU"/>
              </w:rPr>
              <w:t>/</w:t>
            </w:r>
            <w:r w:rsidR="001C3FB0" w:rsidRPr="00ED719B">
              <w:rPr>
                <w:rFonts w:ascii="Times New Roman" w:hAnsi="Times New Roman"/>
                <w:sz w:val="22"/>
                <w:szCs w:val="22"/>
                <w:lang w:eastAsia="hu-HU"/>
              </w:rPr>
              <w:t xml:space="preserve"> 3. értékelési részszempont</w:t>
            </w:r>
          </w:p>
        </w:tc>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tcPr>
          <w:p w:rsidR="00027A5D" w:rsidRPr="00935276" w:rsidRDefault="005E22FD" w:rsidP="005E22FD">
            <w:pPr>
              <w:suppressAutoHyphens w:val="0"/>
              <w:jc w:val="center"/>
              <w:rPr>
                <w:rFonts w:ascii="Times New Roman" w:hAnsi="Times New Roman"/>
                <w:bCs/>
                <w:sz w:val="22"/>
                <w:szCs w:val="22"/>
                <w:lang w:eastAsia="hu-HU"/>
              </w:rPr>
            </w:pPr>
            <w:r w:rsidRPr="00935276">
              <w:rPr>
                <w:rFonts w:ascii="Times New Roman" w:hAnsi="Times New Roman"/>
                <w:bCs/>
                <w:sz w:val="22"/>
                <w:szCs w:val="22"/>
                <w:lang w:eastAsia="hu-HU"/>
              </w:rPr>
              <w:t>1</w:t>
            </w:r>
            <w:r>
              <w:rPr>
                <w:rFonts w:ascii="Times New Roman" w:hAnsi="Times New Roman"/>
                <w:bCs/>
                <w:sz w:val="22"/>
                <w:szCs w:val="22"/>
                <w:lang w:eastAsia="hu-HU"/>
              </w:rPr>
              <w:t>4</w:t>
            </w:r>
            <w:r w:rsidR="007E4A40" w:rsidRPr="00935276">
              <w:rPr>
                <w:rFonts w:ascii="Times New Roman" w:hAnsi="Times New Roman"/>
                <w:bCs/>
                <w:sz w:val="22"/>
                <w:szCs w:val="22"/>
                <w:lang w:eastAsia="hu-HU"/>
              </w:rPr>
              <w:t>.</w:t>
            </w:r>
            <w:r w:rsidR="00490561" w:rsidRPr="00935276">
              <w:rPr>
                <w:rFonts w:ascii="Times New Roman" w:hAnsi="Times New Roman"/>
                <w:bCs/>
                <w:sz w:val="22"/>
                <w:szCs w:val="22"/>
                <w:lang w:eastAsia="hu-HU"/>
              </w:rPr>
              <w:t xml:space="preserve">; </w:t>
            </w:r>
            <w:r w:rsidRPr="00935276">
              <w:rPr>
                <w:rFonts w:ascii="Times New Roman" w:hAnsi="Times New Roman"/>
                <w:bCs/>
                <w:sz w:val="22"/>
                <w:szCs w:val="22"/>
                <w:lang w:eastAsia="hu-HU"/>
              </w:rPr>
              <w:t>1</w:t>
            </w:r>
            <w:r>
              <w:rPr>
                <w:rFonts w:ascii="Times New Roman" w:hAnsi="Times New Roman"/>
                <w:bCs/>
                <w:sz w:val="22"/>
                <w:szCs w:val="22"/>
                <w:lang w:eastAsia="hu-HU"/>
              </w:rPr>
              <w:t>5</w:t>
            </w:r>
            <w:r w:rsidR="00490561" w:rsidRPr="00935276">
              <w:rPr>
                <w:rFonts w:ascii="Times New Roman" w:hAnsi="Times New Roman"/>
                <w:bCs/>
                <w:sz w:val="22"/>
                <w:szCs w:val="22"/>
                <w:lang w:eastAsia="hu-HU"/>
              </w:rPr>
              <w:t>.</w:t>
            </w:r>
            <w:r w:rsidR="007E4A40" w:rsidRPr="00935276">
              <w:rPr>
                <w:rFonts w:ascii="Times New Roman" w:hAnsi="Times New Roman"/>
                <w:bCs/>
                <w:sz w:val="22"/>
                <w:szCs w:val="22"/>
                <w:lang w:eastAsia="hu-HU"/>
              </w:rPr>
              <w:t xml:space="preserve"> </w:t>
            </w:r>
            <w:r w:rsidRPr="00935276">
              <w:rPr>
                <w:rFonts w:ascii="Times New Roman" w:hAnsi="Times New Roman"/>
                <w:bCs/>
                <w:sz w:val="22"/>
                <w:szCs w:val="22"/>
                <w:lang w:eastAsia="hu-HU"/>
              </w:rPr>
              <w:t>1</w:t>
            </w:r>
            <w:r>
              <w:rPr>
                <w:rFonts w:ascii="Times New Roman" w:hAnsi="Times New Roman"/>
                <w:bCs/>
                <w:sz w:val="22"/>
                <w:szCs w:val="22"/>
                <w:lang w:eastAsia="hu-HU"/>
              </w:rPr>
              <w:t>6</w:t>
            </w:r>
            <w:r w:rsidR="00497293" w:rsidRPr="00935276">
              <w:rPr>
                <w:rFonts w:ascii="Times New Roman" w:hAnsi="Times New Roman"/>
                <w:bCs/>
                <w:sz w:val="22"/>
                <w:szCs w:val="22"/>
                <w:lang w:eastAsia="hu-HU"/>
              </w:rPr>
              <w:t xml:space="preserve">., </w:t>
            </w:r>
            <w:r w:rsidRPr="00935276">
              <w:rPr>
                <w:rFonts w:ascii="Times New Roman" w:hAnsi="Times New Roman"/>
                <w:bCs/>
                <w:sz w:val="22"/>
                <w:szCs w:val="22"/>
                <w:lang w:eastAsia="hu-HU"/>
              </w:rPr>
              <w:t>1</w:t>
            </w:r>
            <w:r>
              <w:rPr>
                <w:rFonts w:ascii="Times New Roman" w:hAnsi="Times New Roman"/>
                <w:bCs/>
                <w:sz w:val="22"/>
                <w:szCs w:val="22"/>
                <w:lang w:eastAsia="hu-HU"/>
              </w:rPr>
              <w:t>7</w:t>
            </w:r>
            <w:r w:rsidR="00497293" w:rsidRPr="00935276">
              <w:rPr>
                <w:rFonts w:ascii="Times New Roman" w:hAnsi="Times New Roman"/>
                <w:bCs/>
                <w:sz w:val="22"/>
                <w:szCs w:val="22"/>
                <w:lang w:eastAsia="hu-HU"/>
              </w:rPr>
              <w:t>.</w:t>
            </w:r>
            <w:r w:rsidR="003A48EC">
              <w:rPr>
                <w:rFonts w:ascii="Times New Roman" w:hAnsi="Times New Roman"/>
                <w:bCs/>
                <w:sz w:val="22"/>
                <w:szCs w:val="22"/>
                <w:lang w:eastAsia="hu-HU"/>
              </w:rPr>
              <w:t>18.</w:t>
            </w:r>
            <w:r w:rsidR="00497293" w:rsidRPr="00935276">
              <w:rPr>
                <w:rFonts w:ascii="Times New Roman" w:hAnsi="Times New Roman"/>
                <w:bCs/>
                <w:sz w:val="22"/>
                <w:szCs w:val="22"/>
                <w:lang w:eastAsia="hu-HU"/>
              </w:rPr>
              <w:t xml:space="preserve"> </w:t>
            </w:r>
            <w:r w:rsidR="007E4A40" w:rsidRPr="00935276">
              <w:rPr>
                <w:rFonts w:ascii="Times New Roman" w:hAnsi="Times New Roman"/>
                <w:bCs/>
                <w:sz w:val="22"/>
                <w:szCs w:val="22"/>
                <w:lang w:eastAsia="hu-HU"/>
              </w:rPr>
              <w:t>számú melléklet</w:t>
            </w:r>
          </w:p>
        </w:tc>
      </w:tr>
      <w:tr w:rsidR="00490561" w:rsidRPr="00935276" w:rsidTr="00490561">
        <w:tc>
          <w:tcPr>
            <w:tcW w:w="8752"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490561" w:rsidRPr="00935276" w:rsidRDefault="00490561" w:rsidP="00490561">
            <w:pPr>
              <w:suppressAutoHyphens w:val="0"/>
              <w:jc w:val="center"/>
              <w:rPr>
                <w:rFonts w:ascii="Times New Roman" w:hAnsi="Times New Roman"/>
                <w:b/>
                <w:sz w:val="22"/>
                <w:szCs w:val="22"/>
                <w:lang w:eastAsia="hu-HU"/>
              </w:rPr>
            </w:pPr>
            <w:r w:rsidRPr="00935276">
              <w:rPr>
                <w:rFonts w:ascii="Times New Roman" w:hAnsi="Times New Roman"/>
                <w:b/>
                <w:sz w:val="22"/>
                <w:szCs w:val="22"/>
                <w:lang w:eastAsia="hu-HU"/>
              </w:rPr>
              <w:t>Egyéb nyilatkozatminták</w:t>
            </w:r>
          </w:p>
        </w:tc>
      </w:tr>
      <w:tr w:rsidR="00490561" w:rsidRPr="00935276" w:rsidTr="00C94D81">
        <w:tc>
          <w:tcPr>
            <w:tcW w:w="6663" w:type="dxa"/>
            <w:tcBorders>
              <w:top w:val="single" w:sz="4" w:space="0" w:color="auto"/>
              <w:left w:val="single" w:sz="4" w:space="0" w:color="auto"/>
              <w:bottom w:val="single" w:sz="4" w:space="0" w:color="auto"/>
              <w:right w:val="single" w:sz="4" w:space="0" w:color="auto"/>
            </w:tcBorders>
          </w:tcPr>
          <w:p w:rsidR="00490561" w:rsidRPr="00935276" w:rsidRDefault="00490561" w:rsidP="00C94D81">
            <w:pPr>
              <w:suppressAutoHyphens w:val="0"/>
              <w:jc w:val="both"/>
              <w:rPr>
                <w:rFonts w:ascii="Times New Roman" w:hAnsi="Times New Roman"/>
                <w:bCs/>
                <w:sz w:val="22"/>
                <w:szCs w:val="22"/>
                <w:lang w:eastAsia="hu-HU"/>
              </w:rPr>
            </w:pPr>
            <w:r w:rsidRPr="00935276">
              <w:rPr>
                <w:rFonts w:ascii="Times New Roman" w:hAnsi="Times New Roman"/>
                <w:sz w:val="22"/>
                <w:szCs w:val="22"/>
                <w:lang w:eastAsia="hu-HU"/>
              </w:rPr>
              <w:t>Titoktart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 xml:space="preserve">si nyilatkozat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visszaigazol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adatlap</w:t>
            </w:r>
          </w:p>
        </w:tc>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tcPr>
          <w:p w:rsidR="00490561" w:rsidRPr="00935276" w:rsidRDefault="005E22FD" w:rsidP="003A48EC">
            <w:pPr>
              <w:suppressAutoHyphens w:val="0"/>
              <w:jc w:val="center"/>
              <w:rPr>
                <w:rFonts w:ascii="Times New Roman" w:hAnsi="Times New Roman"/>
                <w:bCs/>
                <w:sz w:val="22"/>
                <w:szCs w:val="22"/>
                <w:lang w:eastAsia="hu-HU"/>
              </w:rPr>
            </w:pPr>
            <w:r>
              <w:rPr>
                <w:rFonts w:ascii="Times New Roman" w:hAnsi="Times New Roman"/>
                <w:bCs/>
                <w:sz w:val="22"/>
                <w:szCs w:val="22"/>
                <w:lang w:eastAsia="hu-HU"/>
              </w:rPr>
              <w:t>1</w:t>
            </w:r>
            <w:r w:rsidR="003A48EC">
              <w:rPr>
                <w:rFonts w:ascii="Times New Roman" w:hAnsi="Times New Roman"/>
                <w:bCs/>
                <w:sz w:val="22"/>
                <w:szCs w:val="22"/>
                <w:lang w:eastAsia="hu-HU"/>
              </w:rPr>
              <w:t>9</w:t>
            </w:r>
            <w:r w:rsidR="00490561" w:rsidRPr="00935276">
              <w:rPr>
                <w:rFonts w:ascii="Times New Roman" w:hAnsi="Times New Roman"/>
                <w:bCs/>
                <w:sz w:val="22"/>
                <w:szCs w:val="22"/>
                <w:lang w:eastAsia="hu-HU"/>
              </w:rPr>
              <w:t>. számú melléklet</w:t>
            </w:r>
          </w:p>
        </w:tc>
      </w:tr>
      <w:tr w:rsidR="00490561" w:rsidRPr="00935276" w:rsidTr="00C94D81">
        <w:tc>
          <w:tcPr>
            <w:tcW w:w="6663" w:type="dxa"/>
            <w:tcBorders>
              <w:top w:val="single" w:sz="4" w:space="0" w:color="auto"/>
              <w:left w:val="single" w:sz="4" w:space="0" w:color="auto"/>
              <w:bottom w:val="single" w:sz="4" w:space="0" w:color="auto"/>
              <w:right w:val="single" w:sz="4" w:space="0" w:color="auto"/>
            </w:tcBorders>
          </w:tcPr>
          <w:p w:rsidR="00490561" w:rsidRPr="00935276" w:rsidRDefault="00490561" w:rsidP="00C94D81">
            <w:pPr>
              <w:suppressAutoHyphens w:val="0"/>
              <w:jc w:val="both"/>
              <w:rPr>
                <w:rFonts w:ascii="Times New Roman" w:hAnsi="Times New Roman"/>
                <w:sz w:val="22"/>
                <w:szCs w:val="22"/>
                <w:lang w:eastAsia="hu-HU"/>
              </w:rPr>
            </w:pPr>
            <w:r w:rsidRPr="00935276">
              <w:rPr>
                <w:rFonts w:ascii="Times New Roman" w:hAnsi="Times New Roman"/>
                <w:sz w:val="22"/>
                <w:szCs w:val="22"/>
                <w:lang w:eastAsia="hu-HU"/>
              </w:rPr>
              <w:t>Nyilatkozat elektronikus dokumentum egyezőségéről</w:t>
            </w:r>
          </w:p>
        </w:tc>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tcPr>
          <w:p w:rsidR="00490561" w:rsidRPr="00935276" w:rsidRDefault="003A48EC" w:rsidP="00490561">
            <w:pPr>
              <w:suppressAutoHyphens w:val="0"/>
              <w:jc w:val="center"/>
              <w:rPr>
                <w:rFonts w:ascii="Times New Roman" w:hAnsi="Times New Roman"/>
                <w:bCs/>
                <w:sz w:val="22"/>
                <w:szCs w:val="22"/>
                <w:lang w:eastAsia="hu-HU"/>
              </w:rPr>
            </w:pPr>
            <w:r>
              <w:rPr>
                <w:rFonts w:ascii="Times New Roman" w:hAnsi="Times New Roman"/>
                <w:bCs/>
                <w:sz w:val="22"/>
                <w:szCs w:val="22"/>
                <w:lang w:eastAsia="hu-HU"/>
              </w:rPr>
              <w:t>20</w:t>
            </w:r>
            <w:r w:rsidR="00490561" w:rsidRPr="00935276">
              <w:rPr>
                <w:rFonts w:ascii="Times New Roman" w:hAnsi="Times New Roman"/>
                <w:bCs/>
                <w:sz w:val="22"/>
                <w:szCs w:val="22"/>
                <w:lang w:eastAsia="hu-HU"/>
              </w:rPr>
              <w:t>. számú melléklet</w:t>
            </w:r>
          </w:p>
        </w:tc>
      </w:tr>
      <w:tr w:rsidR="00490561" w:rsidRPr="00935276" w:rsidTr="00C94D81">
        <w:tc>
          <w:tcPr>
            <w:tcW w:w="6663" w:type="dxa"/>
            <w:tcBorders>
              <w:top w:val="single" w:sz="4" w:space="0" w:color="auto"/>
              <w:left w:val="single" w:sz="4" w:space="0" w:color="auto"/>
              <w:bottom w:val="single" w:sz="4" w:space="0" w:color="auto"/>
              <w:right w:val="single" w:sz="4" w:space="0" w:color="auto"/>
            </w:tcBorders>
          </w:tcPr>
          <w:p w:rsidR="00490561" w:rsidRPr="00935276" w:rsidRDefault="00210421" w:rsidP="00210421">
            <w:pPr>
              <w:suppressAutoHyphens w:val="0"/>
              <w:jc w:val="both"/>
              <w:rPr>
                <w:rFonts w:ascii="Times New Roman" w:hAnsi="Times New Roman"/>
                <w:sz w:val="22"/>
                <w:szCs w:val="22"/>
                <w:lang w:eastAsia="hu-HU"/>
              </w:rPr>
            </w:pPr>
            <w:r w:rsidRPr="00935276">
              <w:rPr>
                <w:rFonts w:ascii="Times New Roman" w:hAnsi="Times New Roman"/>
                <w:sz w:val="22"/>
                <w:szCs w:val="22"/>
                <w:lang w:eastAsia="hu-HU"/>
              </w:rPr>
              <w:t xml:space="preserve">Nyilatkozat a Kbt. 47. </w:t>
            </w:r>
            <w:r w:rsidRPr="00935276">
              <w:rPr>
                <w:rFonts w:ascii="Times New Roman" w:hAnsi="Times New Roman" w:hint="eastAsia"/>
                <w:sz w:val="22"/>
                <w:szCs w:val="22"/>
                <w:lang w:eastAsia="hu-HU"/>
              </w:rPr>
              <w:t>§</w:t>
            </w:r>
            <w:r w:rsidRPr="00935276">
              <w:rPr>
                <w:rFonts w:ascii="Times New Roman" w:hAnsi="Times New Roman"/>
                <w:sz w:val="22"/>
                <w:szCs w:val="22"/>
                <w:lang w:eastAsia="hu-HU"/>
              </w:rPr>
              <w:t xml:space="preserve"> (2) bekezd</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se alapj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 felel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s ford</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sr</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l</w:t>
            </w:r>
          </w:p>
        </w:tc>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tcPr>
          <w:p w:rsidR="00490561" w:rsidRPr="00935276" w:rsidRDefault="005E22FD" w:rsidP="003A48EC">
            <w:pPr>
              <w:pStyle w:val="Listaszerbekezds"/>
              <w:suppressAutoHyphens w:val="0"/>
              <w:ind w:left="33"/>
              <w:jc w:val="center"/>
              <w:rPr>
                <w:rFonts w:ascii="Times New Roman" w:hAnsi="Times New Roman"/>
                <w:bCs/>
                <w:sz w:val="22"/>
                <w:szCs w:val="22"/>
                <w:lang w:eastAsia="hu-HU"/>
              </w:rPr>
            </w:pPr>
            <w:r w:rsidRPr="00935276">
              <w:rPr>
                <w:rFonts w:ascii="Times New Roman" w:hAnsi="Times New Roman"/>
                <w:bCs/>
                <w:sz w:val="22"/>
                <w:szCs w:val="22"/>
                <w:lang w:eastAsia="hu-HU"/>
              </w:rPr>
              <w:t>2</w:t>
            </w:r>
            <w:r w:rsidR="003A48EC">
              <w:rPr>
                <w:rFonts w:ascii="Times New Roman" w:hAnsi="Times New Roman"/>
                <w:bCs/>
                <w:sz w:val="22"/>
                <w:szCs w:val="22"/>
                <w:lang w:eastAsia="hu-HU"/>
              </w:rPr>
              <w:t>1</w:t>
            </w:r>
            <w:r w:rsidR="00210421" w:rsidRPr="00935276">
              <w:rPr>
                <w:rFonts w:ascii="Times New Roman" w:hAnsi="Times New Roman"/>
                <w:bCs/>
                <w:sz w:val="22"/>
                <w:szCs w:val="22"/>
                <w:lang w:eastAsia="hu-HU"/>
              </w:rPr>
              <w:t>. számú melléklet</w:t>
            </w:r>
          </w:p>
        </w:tc>
      </w:tr>
      <w:tr w:rsidR="00210421" w:rsidRPr="00935276" w:rsidTr="00C94D81">
        <w:tc>
          <w:tcPr>
            <w:tcW w:w="6663" w:type="dxa"/>
            <w:tcBorders>
              <w:top w:val="single" w:sz="4" w:space="0" w:color="auto"/>
              <w:left w:val="single" w:sz="4" w:space="0" w:color="auto"/>
              <w:bottom w:val="single" w:sz="4" w:space="0" w:color="auto"/>
              <w:right w:val="single" w:sz="4" w:space="0" w:color="auto"/>
            </w:tcBorders>
          </w:tcPr>
          <w:p w:rsidR="00210421" w:rsidRPr="00935276" w:rsidRDefault="00210421" w:rsidP="00210421">
            <w:pPr>
              <w:suppressAutoHyphens w:val="0"/>
              <w:jc w:val="both"/>
              <w:rPr>
                <w:rFonts w:ascii="Times New Roman" w:hAnsi="Times New Roman"/>
                <w:sz w:val="22"/>
                <w:szCs w:val="22"/>
                <w:lang w:eastAsia="hu-HU"/>
              </w:rPr>
            </w:pPr>
            <w:r w:rsidRPr="00935276">
              <w:rPr>
                <w:rFonts w:ascii="Times New Roman" w:hAnsi="Times New Roman"/>
                <w:sz w:val="22"/>
                <w:szCs w:val="22"/>
                <w:lang w:eastAsia="hu-HU"/>
              </w:rPr>
              <w:t>Meghatalmazás</w:t>
            </w:r>
          </w:p>
        </w:tc>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tcPr>
          <w:p w:rsidR="00210421" w:rsidRPr="00935276" w:rsidRDefault="005E22FD" w:rsidP="003A48EC">
            <w:pPr>
              <w:pStyle w:val="Listaszerbekezds"/>
              <w:suppressAutoHyphens w:val="0"/>
              <w:ind w:left="33"/>
              <w:jc w:val="center"/>
              <w:rPr>
                <w:rFonts w:ascii="Times New Roman" w:hAnsi="Times New Roman"/>
                <w:bCs/>
                <w:sz w:val="22"/>
                <w:szCs w:val="22"/>
                <w:lang w:eastAsia="hu-HU"/>
              </w:rPr>
            </w:pPr>
            <w:r w:rsidRPr="00935276">
              <w:rPr>
                <w:rFonts w:ascii="Times New Roman" w:hAnsi="Times New Roman"/>
                <w:bCs/>
                <w:sz w:val="22"/>
                <w:szCs w:val="22"/>
                <w:lang w:eastAsia="hu-HU"/>
              </w:rPr>
              <w:t>2</w:t>
            </w:r>
            <w:r w:rsidR="003A48EC">
              <w:rPr>
                <w:rFonts w:ascii="Times New Roman" w:hAnsi="Times New Roman"/>
                <w:bCs/>
                <w:sz w:val="22"/>
                <w:szCs w:val="22"/>
                <w:lang w:eastAsia="hu-HU"/>
              </w:rPr>
              <w:t>2</w:t>
            </w:r>
            <w:r w:rsidR="00210421" w:rsidRPr="00935276">
              <w:rPr>
                <w:rFonts w:ascii="Times New Roman" w:hAnsi="Times New Roman"/>
                <w:bCs/>
                <w:sz w:val="22"/>
                <w:szCs w:val="22"/>
                <w:lang w:eastAsia="hu-HU"/>
              </w:rPr>
              <w:t>. számú melléklet</w:t>
            </w:r>
          </w:p>
        </w:tc>
      </w:tr>
    </w:tbl>
    <w:p w:rsidR="00027A5D" w:rsidRPr="00935276" w:rsidRDefault="00027A5D" w:rsidP="00027A5D">
      <w:pPr>
        <w:autoSpaceDE w:val="0"/>
        <w:autoSpaceDN w:val="0"/>
        <w:adjustRightInd w:val="0"/>
        <w:jc w:val="both"/>
        <w:rPr>
          <w:rFonts w:ascii="Times New Roman" w:hAnsi="Times New Roman"/>
          <w:sz w:val="22"/>
          <w:szCs w:val="22"/>
        </w:rPr>
      </w:pPr>
    </w:p>
    <w:p w:rsidR="0025034F" w:rsidRPr="00935276" w:rsidRDefault="0025034F" w:rsidP="000A3B0F">
      <w:pPr>
        <w:pStyle w:val="Listaszerbekezds"/>
        <w:numPr>
          <w:ilvl w:val="3"/>
          <w:numId w:val="23"/>
        </w:numPr>
        <w:autoSpaceDE w:val="0"/>
        <w:autoSpaceDN w:val="0"/>
        <w:adjustRightInd w:val="0"/>
        <w:jc w:val="right"/>
        <w:rPr>
          <w:rFonts w:ascii="Times New Roman" w:hAnsi="Times New Roman"/>
          <w:sz w:val="22"/>
          <w:szCs w:val="22"/>
        </w:rPr>
      </w:pPr>
      <w:r w:rsidRPr="00935276">
        <w:rPr>
          <w:rFonts w:ascii="Times New Roman" w:hAnsi="Times New Roman"/>
          <w:sz w:val="22"/>
          <w:szCs w:val="22"/>
        </w:rPr>
        <w:br w:type="page"/>
      </w:r>
      <w:r w:rsidRPr="00935276">
        <w:rPr>
          <w:rFonts w:ascii="Times New Roman" w:hAnsi="Times New Roman"/>
          <w:sz w:val="22"/>
          <w:szCs w:val="22"/>
        </w:rPr>
        <w:lastRenderedPageBreak/>
        <w:t>számú melléklet</w:t>
      </w:r>
    </w:p>
    <w:p w:rsidR="00D85632" w:rsidRPr="00935276" w:rsidRDefault="00D85632" w:rsidP="00D85632">
      <w:pPr>
        <w:pStyle w:val="Cmsor1"/>
        <w:keepNext w:val="0"/>
        <w:numPr>
          <w:ilvl w:val="0"/>
          <w:numId w:val="0"/>
        </w:numPr>
        <w:rPr>
          <w:sz w:val="22"/>
          <w:szCs w:val="22"/>
        </w:rPr>
      </w:pPr>
      <w:bookmarkStart w:id="130" w:name="_Toc426544645"/>
      <w:r w:rsidRPr="00935276">
        <w:rPr>
          <w:sz w:val="22"/>
          <w:szCs w:val="22"/>
        </w:rPr>
        <w:t>AZ AJÁNLAT BORÍTÓLAPJA</w:t>
      </w:r>
      <w:bookmarkEnd w:id="130"/>
    </w:p>
    <w:p w:rsidR="00D85632" w:rsidRPr="0036556C" w:rsidRDefault="00D85632" w:rsidP="00D85632">
      <w:pPr>
        <w:widowControl w:val="0"/>
        <w:shd w:val="clear" w:color="auto" w:fill="FFFFFF"/>
        <w:autoSpaceDE w:val="0"/>
        <w:autoSpaceDN w:val="0"/>
        <w:adjustRightInd w:val="0"/>
        <w:rPr>
          <w:sz w:val="22"/>
          <w:szCs w:val="22"/>
        </w:rPr>
      </w:pPr>
    </w:p>
    <w:p w:rsidR="00D85632" w:rsidRPr="00935276" w:rsidRDefault="00D85632" w:rsidP="00D85632">
      <w:pPr>
        <w:widowControl w:val="0"/>
        <w:jc w:val="center"/>
        <w:rPr>
          <w:rFonts w:ascii="Times New Roman" w:hAnsi="Times New Roman"/>
          <w:b/>
          <w:sz w:val="22"/>
          <w:szCs w:val="22"/>
        </w:rPr>
      </w:pPr>
      <w:r w:rsidRPr="00935276">
        <w:rPr>
          <w:rFonts w:ascii="Times New Roman" w:hAnsi="Times New Roman"/>
          <w:b/>
          <w:sz w:val="22"/>
          <w:szCs w:val="22"/>
        </w:rPr>
        <w:t>„Közbeszerzési jogi minőségbiztosítási szolgáltatások és szakértői tanácsadás”</w:t>
      </w:r>
    </w:p>
    <w:p w:rsidR="00D85632" w:rsidRPr="0036556C" w:rsidRDefault="00D85632" w:rsidP="00D85632">
      <w:pPr>
        <w:widowControl w:val="0"/>
        <w:jc w:val="center"/>
        <w:rPr>
          <w:b/>
          <w:sz w:val="22"/>
          <w:szCs w:val="22"/>
        </w:rPr>
      </w:pPr>
    </w:p>
    <w:p w:rsidR="00D85632" w:rsidRPr="00935276" w:rsidRDefault="00D85632" w:rsidP="00D85632">
      <w:pPr>
        <w:widowControl w:val="0"/>
        <w:jc w:val="center"/>
        <w:rPr>
          <w:rFonts w:ascii="Times New Roman" w:hAnsi="Times New Roman"/>
          <w:sz w:val="22"/>
          <w:szCs w:val="22"/>
        </w:rPr>
      </w:pPr>
      <w:r w:rsidRPr="00935276">
        <w:rPr>
          <w:rFonts w:ascii="Times New Roman" w:hAnsi="Times New Roman"/>
          <w:sz w:val="22"/>
          <w:szCs w:val="22"/>
        </w:rPr>
        <w:t>tárgyú közbeszerzési eljárásban</w:t>
      </w:r>
    </w:p>
    <w:p w:rsidR="00D85632" w:rsidRPr="00935276" w:rsidRDefault="00D85632" w:rsidP="00D85632">
      <w:pPr>
        <w:widowControl w:val="0"/>
        <w:shd w:val="clear" w:color="auto" w:fill="FFFFFF"/>
        <w:autoSpaceDE w:val="0"/>
        <w:autoSpaceDN w:val="0"/>
        <w:adjustRightInd w:val="0"/>
        <w:rPr>
          <w:rFonts w:ascii="Times New Roman" w:hAnsi="Times New Roman"/>
          <w:sz w:val="22"/>
          <w:szCs w:val="22"/>
        </w:rPr>
      </w:pPr>
    </w:p>
    <w:p w:rsidR="00D85632" w:rsidRPr="00935276" w:rsidRDefault="00D85632" w:rsidP="00D85632">
      <w:pPr>
        <w:widowControl w:val="0"/>
        <w:shd w:val="clear" w:color="auto" w:fill="FFFFFF"/>
        <w:autoSpaceDE w:val="0"/>
        <w:autoSpaceDN w:val="0"/>
        <w:adjustRightInd w:val="0"/>
        <w:rPr>
          <w:rFonts w:ascii="Times New Roman" w:hAnsi="Times New Roman"/>
          <w:sz w:val="22"/>
          <w:szCs w:val="22"/>
        </w:rPr>
      </w:pPr>
    </w:p>
    <w:p w:rsidR="00D85632" w:rsidRPr="00935276" w:rsidRDefault="00D85632" w:rsidP="00D85632">
      <w:pPr>
        <w:widowControl w:val="0"/>
        <w:shd w:val="clear" w:color="auto" w:fill="FFFFFF"/>
        <w:autoSpaceDE w:val="0"/>
        <w:autoSpaceDN w:val="0"/>
        <w:adjustRightInd w:val="0"/>
        <w:rPr>
          <w:rFonts w:ascii="Times New Roman" w:hAnsi="Times New Roman"/>
          <w:sz w:val="22"/>
          <w:szCs w:val="22"/>
        </w:rPr>
      </w:pPr>
      <w:r w:rsidRPr="00935276">
        <w:rPr>
          <w:rFonts w:ascii="Times New Roman" w:hAnsi="Times New Roman"/>
          <w:sz w:val="22"/>
          <w:szCs w:val="22"/>
        </w:rPr>
        <w:t>Kérjük, hogy az ajánlatuk első, borító lapján az alábbi adatokat, mint minimum tüntessék fel:</w:t>
      </w:r>
    </w:p>
    <w:p w:rsidR="00D85632" w:rsidRPr="0036556C" w:rsidRDefault="00D85632" w:rsidP="00D85632">
      <w:pPr>
        <w:widowControl w:val="0"/>
        <w:shd w:val="clear" w:color="auto" w:fill="FFFFFF"/>
        <w:autoSpaceDE w:val="0"/>
        <w:autoSpaceDN w:val="0"/>
        <w:adjustRightInd w:val="0"/>
        <w:rPr>
          <w:sz w:val="22"/>
          <w:szCs w:val="22"/>
        </w:rPr>
      </w:pPr>
    </w:p>
    <w:p w:rsidR="00D85632" w:rsidRPr="0036556C" w:rsidRDefault="00D85632" w:rsidP="00D85632">
      <w:pPr>
        <w:widowControl w:val="0"/>
        <w:shd w:val="clear" w:color="auto" w:fill="FFFFFF"/>
        <w:autoSpaceDE w:val="0"/>
        <w:autoSpaceDN w:val="0"/>
        <w:adjustRightInd w:val="0"/>
        <w:rPr>
          <w:sz w:val="22"/>
          <w:szCs w:val="22"/>
        </w:rPr>
      </w:pPr>
    </w:p>
    <w:tbl>
      <w:tblPr>
        <w:tblW w:w="0" w:type="auto"/>
        <w:tblInd w:w="40" w:type="dxa"/>
        <w:tblLayout w:type="fixed"/>
        <w:tblCellMar>
          <w:left w:w="40" w:type="dxa"/>
          <w:right w:w="40" w:type="dxa"/>
        </w:tblCellMar>
        <w:tblLook w:val="04A0" w:firstRow="1" w:lastRow="0" w:firstColumn="1" w:lastColumn="0" w:noHBand="0" w:noVBand="1"/>
      </w:tblPr>
      <w:tblGrid>
        <w:gridCol w:w="3544"/>
        <w:gridCol w:w="5225"/>
      </w:tblGrid>
      <w:tr w:rsidR="00D85632" w:rsidRPr="00935276" w:rsidTr="00874957">
        <w:trPr>
          <w:trHeight w:val="583"/>
        </w:trPr>
        <w:tc>
          <w:tcPr>
            <w:tcW w:w="3544" w:type="dxa"/>
            <w:tcBorders>
              <w:top w:val="single" w:sz="6" w:space="0" w:color="auto"/>
              <w:left w:val="single" w:sz="6" w:space="0" w:color="auto"/>
              <w:bottom w:val="single" w:sz="6" w:space="0" w:color="auto"/>
              <w:right w:val="single" w:sz="6" w:space="0" w:color="auto"/>
            </w:tcBorders>
            <w:shd w:val="clear" w:color="auto" w:fill="DDD9C3" w:themeFill="background2" w:themeFillShade="E6"/>
            <w:vAlign w:val="center"/>
          </w:tcPr>
          <w:p w:rsidR="00D85632" w:rsidRPr="00935276" w:rsidRDefault="00874957" w:rsidP="00874957">
            <w:pPr>
              <w:widowControl w:val="0"/>
              <w:spacing w:line="276" w:lineRule="auto"/>
              <w:rPr>
                <w:rFonts w:ascii="Times New Roman" w:hAnsi="Times New Roman"/>
                <w:b/>
                <w:sz w:val="22"/>
                <w:szCs w:val="22"/>
              </w:rPr>
            </w:pPr>
            <w:r w:rsidRPr="00935276">
              <w:rPr>
                <w:rFonts w:ascii="Times New Roman" w:hAnsi="Times New Roman"/>
                <w:b/>
                <w:sz w:val="22"/>
                <w:szCs w:val="22"/>
              </w:rPr>
              <w:t>Az ajánlat tárgya:</w:t>
            </w:r>
          </w:p>
        </w:tc>
        <w:tc>
          <w:tcPr>
            <w:tcW w:w="5225" w:type="dxa"/>
            <w:tcBorders>
              <w:top w:val="single" w:sz="6" w:space="0" w:color="auto"/>
              <w:left w:val="single" w:sz="6" w:space="0" w:color="auto"/>
              <w:bottom w:val="single" w:sz="6" w:space="0" w:color="auto"/>
              <w:right w:val="single" w:sz="6" w:space="0" w:color="auto"/>
            </w:tcBorders>
            <w:shd w:val="clear" w:color="auto" w:fill="DDD9C3" w:themeFill="background2" w:themeFillShade="E6"/>
            <w:vAlign w:val="center"/>
            <w:hideMark/>
          </w:tcPr>
          <w:p w:rsidR="00D85632" w:rsidRPr="00935276" w:rsidRDefault="00D85632" w:rsidP="00231801">
            <w:pPr>
              <w:widowControl w:val="0"/>
              <w:rPr>
                <w:rFonts w:ascii="Times New Roman" w:hAnsi="Times New Roman"/>
                <w:sz w:val="22"/>
                <w:szCs w:val="22"/>
              </w:rPr>
            </w:pPr>
            <w:r w:rsidRPr="00935276">
              <w:rPr>
                <w:rFonts w:ascii="Times New Roman" w:hAnsi="Times New Roman"/>
                <w:b/>
                <w:sz w:val="22"/>
                <w:szCs w:val="22"/>
              </w:rPr>
              <w:t>„Közbeszerzési jogi minőségbiztosítási szolgáltatások és szakértői tanácsadás”</w:t>
            </w:r>
          </w:p>
        </w:tc>
      </w:tr>
      <w:tr w:rsidR="00D85632" w:rsidRPr="00935276" w:rsidTr="0009375E">
        <w:trPr>
          <w:trHeight w:val="569"/>
        </w:trPr>
        <w:tc>
          <w:tcPr>
            <w:tcW w:w="3544"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r w:rsidRPr="00935276">
              <w:rPr>
                <w:rFonts w:ascii="Times New Roman" w:hAnsi="Times New Roman"/>
                <w:sz w:val="22"/>
                <w:szCs w:val="22"/>
              </w:rPr>
              <w:t>Az ajánlattevő pontos neve (cégnév):</w:t>
            </w:r>
            <w:r w:rsidRPr="00935276">
              <w:rPr>
                <w:rStyle w:val="Lbjegyzet-hivatkozs"/>
                <w:rFonts w:ascii="Times New Roman" w:hAnsi="Times New Roman"/>
                <w:sz w:val="22"/>
                <w:szCs w:val="22"/>
              </w:rPr>
              <w:footnoteReference w:id="4"/>
            </w:r>
          </w:p>
        </w:tc>
        <w:tc>
          <w:tcPr>
            <w:tcW w:w="5225"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r>
      <w:tr w:rsidR="00D85632" w:rsidRPr="00935276" w:rsidTr="0009375E">
        <w:trPr>
          <w:trHeight w:val="569"/>
        </w:trPr>
        <w:tc>
          <w:tcPr>
            <w:tcW w:w="3544" w:type="dxa"/>
            <w:tcBorders>
              <w:top w:val="single" w:sz="6" w:space="0" w:color="auto"/>
              <w:left w:val="single" w:sz="6" w:space="0" w:color="auto"/>
              <w:bottom w:val="single" w:sz="6" w:space="0" w:color="auto"/>
              <w:right w:val="single" w:sz="6" w:space="0" w:color="auto"/>
            </w:tcBorders>
            <w:hideMark/>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r w:rsidRPr="00935276">
              <w:rPr>
                <w:rFonts w:ascii="Times New Roman" w:hAnsi="Times New Roman"/>
                <w:sz w:val="22"/>
                <w:szCs w:val="22"/>
              </w:rPr>
              <w:t>Cégjegyzékszáma (cég esetén) / nyilvántartási száma:</w:t>
            </w:r>
          </w:p>
        </w:tc>
        <w:tc>
          <w:tcPr>
            <w:tcW w:w="5225"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r>
      <w:tr w:rsidR="00D85632" w:rsidRPr="00935276" w:rsidTr="0009375E">
        <w:trPr>
          <w:trHeight w:val="569"/>
        </w:trPr>
        <w:tc>
          <w:tcPr>
            <w:tcW w:w="3544" w:type="dxa"/>
            <w:tcBorders>
              <w:top w:val="single" w:sz="6" w:space="0" w:color="auto"/>
              <w:left w:val="single" w:sz="6" w:space="0" w:color="auto"/>
              <w:bottom w:val="single" w:sz="6" w:space="0" w:color="auto"/>
              <w:right w:val="single" w:sz="6" w:space="0" w:color="auto"/>
            </w:tcBorders>
            <w:hideMark/>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r w:rsidRPr="00935276">
              <w:rPr>
                <w:rFonts w:ascii="Times New Roman" w:hAnsi="Times New Roman"/>
                <w:sz w:val="22"/>
                <w:szCs w:val="22"/>
              </w:rPr>
              <w:t>Adószáma:</w:t>
            </w:r>
          </w:p>
        </w:tc>
        <w:tc>
          <w:tcPr>
            <w:tcW w:w="5225"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r>
      <w:tr w:rsidR="00D85632" w:rsidRPr="00935276" w:rsidTr="0009375E">
        <w:trPr>
          <w:trHeight w:val="569"/>
        </w:trPr>
        <w:tc>
          <w:tcPr>
            <w:tcW w:w="3544"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r w:rsidRPr="00935276">
              <w:rPr>
                <w:rFonts w:ascii="Times New Roman" w:hAnsi="Times New Roman"/>
                <w:sz w:val="22"/>
                <w:szCs w:val="22"/>
              </w:rPr>
              <w:t>Címe / székhelye:</w:t>
            </w:r>
          </w:p>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c>
          <w:tcPr>
            <w:tcW w:w="5225"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r>
      <w:tr w:rsidR="00D85632" w:rsidRPr="00935276" w:rsidTr="0009375E">
        <w:trPr>
          <w:trHeight w:val="562"/>
        </w:trPr>
        <w:tc>
          <w:tcPr>
            <w:tcW w:w="3544"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r w:rsidRPr="00935276">
              <w:rPr>
                <w:rFonts w:ascii="Times New Roman" w:hAnsi="Times New Roman"/>
                <w:sz w:val="22"/>
                <w:szCs w:val="22"/>
              </w:rPr>
              <w:t>Telefonszáma:</w:t>
            </w:r>
          </w:p>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c>
          <w:tcPr>
            <w:tcW w:w="5225"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r>
      <w:tr w:rsidR="00D85632" w:rsidRPr="00935276" w:rsidTr="0009375E">
        <w:trPr>
          <w:trHeight w:val="569"/>
        </w:trPr>
        <w:tc>
          <w:tcPr>
            <w:tcW w:w="3544"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r w:rsidRPr="00935276">
              <w:rPr>
                <w:rFonts w:ascii="Times New Roman" w:hAnsi="Times New Roman"/>
                <w:sz w:val="22"/>
                <w:szCs w:val="22"/>
              </w:rPr>
              <w:t>Telefax száma (ha van):</w:t>
            </w:r>
          </w:p>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c>
          <w:tcPr>
            <w:tcW w:w="5225"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r>
      <w:tr w:rsidR="00D85632" w:rsidRPr="00935276" w:rsidTr="0009375E">
        <w:trPr>
          <w:trHeight w:val="576"/>
        </w:trPr>
        <w:tc>
          <w:tcPr>
            <w:tcW w:w="3544" w:type="dxa"/>
            <w:tcBorders>
              <w:top w:val="single" w:sz="6" w:space="0" w:color="auto"/>
              <w:left w:val="single" w:sz="6" w:space="0" w:color="auto"/>
              <w:bottom w:val="single" w:sz="6" w:space="0" w:color="auto"/>
              <w:right w:val="single" w:sz="6" w:space="0" w:color="auto"/>
            </w:tcBorders>
            <w:hideMark/>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r w:rsidRPr="00935276">
              <w:rPr>
                <w:rFonts w:ascii="Times New Roman" w:hAnsi="Times New Roman"/>
                <w:sz w:val="22"/>
                <w:szCs w:val="22"/>
              </w:rPr>
              <w:t xml:space="preserve">A tárgyban érintett kapcsolattartó személy neve: </w:t>
            </w:r>
          </w:p>
        </w:tc>
        <w:tc>
          <w:tcPr>
            <w:tcW w:w="5225"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r>
      <w:tr w:rsidR="00D85632" w:rsidRPr="00935276" w:rsidTr="0009375E">
        <w:trPr>
          <w:trHeight w:val="569"/>
        </w:trPr>
        <w:tc>
          <w:tcPr>
            <w:tcW w:w="3544" w:type="dxa"/>
            <w:tcBorders>
              <w:top w:val="single" w:sz="6" w:space="0" w:color="auto"/>
              <w:left w:val="single" w:sz="6" w:space="0" w:color="auto"/>
              <w:bottom w:val="single" w:sz="6" w:space="0" w:color="auto"/>
              <w:right w:val="single" w:sz="6" w:space="0" w:color="auto"/>
            </w:tcBorders>
            <w:hideMark/>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r w:rsidRPr="00935276">
              <w:rPr>
                <w:rFonts w:ascii="Times New Roman" w:hAnsi="Times New Roman"/>
                <w:sz w:val="22"/>
                <w:szCs w:val="22"/>
              </w:rPr>
              <w:t xml:space="preserve">A tárgyban érintett kapcsolattartó elérhetősége (telefonszáma és/vagy </w:t>
            </w:r>
          </w:p>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r w:rsidRPr="00935276">
              <w:rPr>
                <w:rFonts w:ascii="Times New Roman" w:hAnsi="Times New Roman"/>
                <w:sz w:val="22"/>
                <w:szCs w:val="22"/>
              </w:rPr>
              <w:t>e-mail címe:)</w:t>
            </w:r>
          </w:p>
        </w:tc>
        <w:tc>
          <w:tcPr>
            <w:tcW w:w="5225" w:type="dxa"/>
            <w:tcBorders>
              <w:top w:val="single" w:sz="6" w:space="0" w:color="auto"/>
              <w:left w:val="single" w:sz="6" w:space="0" w:color="auto"/>
              <w:bottom w:val="single" w:sz="6" w:space="0" w:color="auto"/>
              <w:right w:val="single" w:sz="6" w:space="0" w:color="auto"/>
            </w:tcBorders>
          </w:tcPr>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p w:rsidR="00D85632" w:rsidRPr="00935276" w:rsidRDefault="00D85632" w:rsidP="0009375E">
            <w:pPr>
              <w:widowControl w:val="0"/>
              <w:shd w:val="clear" w:color="auto" w:fill="FFFFFF"/>
              <w:autoSpaceDE w:val="0"/>
              <w:autoSpaceDN w:val="0"/>
              <w:adjustRightInd w:val="0"/>
              <w:spacing w:line="276" w:lineRule="auto"/>
              <w:rPr>
                <w:rFonts w:ascii="Times New Roman" w:hAnsi="Times New Roman"/>
                <w:sz w:val="22"/>
                <w:szCs w:val="22"/>
              </w:rPr>
            </w:pPr>
          </w:p>
        </w:tc>
      </w:tr>
    </w:tbl>
    <w:p w:rsidR="00D85632" w:rsidRPr="0036556C" w:rsidRDefault="00D85632" w:rsidP="00D85632">
      <w:pPr>
        <w:widowControl w:val="0"/>
        <w:shd w:val="clear" w:color="auto" w:fill="FFFFFF"/>
        <w:autoSpaceDE w:val="0"/>
        <w:autoSpaceDN w:val="0"/>
        <w:adjustRightInd w:val="0"/>
        <w:rPr>
          <w:sz w:val="22"/>
          <w:szCs w:val="22"/>
        </w:rPr>
      </w:pPr>
    </w:p>
    <w:p w:rsidR="00D85632" w:rsidRPr="00935276" w:rsidRDefault="00D85632" w:rsidP="00D85632">
      <w:pPr>
        <w:autoSpaceDE w:val="0"/>
        <w:autoSpaceDN w:val="0"/>
        <w:adjustRightInd w:val="0"/>
        <w:rPr>
          <w:rFonts w:ascii="Times New Roman" w:hAnsi="Times New Roman"/>
          <w:sz w:val="22"/>
          <w:szCs w:val="22"/>
        </w:rPr>
      </w:pPr>
    </w:p>
    <w:p w:rsidR="00D85632" w:rsidRPr="00935276" w:rsidRDefault="00D85632">
      <w:pPr>
        <w:suppressAutoHyphens w:val="0"/>
        <w:spacing w:after="200" w:line="276" w:lineRule="auto"/>
        <w:rPr>
          <w:rFonts w:ascii="Times New Roman" w:hAnsi="Times New Roman"/>
          <w:b/>
          <w:sz w:val="22"/>
          <w:szCs w:val="22"/>
        </w:rPr>
      </w:pPr>
      <w:r w:rsidRPr="00935276">
        <w:rPr>
          <w:rFonts w:ascii="Times New Roman" w:hAnsi="Times New Roman"/>
          <w:b/>
          <w:sz w:val="22"/>
          <w:szCs w:val="22"/>
        </w:rPr>
        <w:br w:type="page"/>
      </w:r>
    </w:p>
    <w:p w:rsidR="0025034F" w:rsidRPr="00935276" w:rsidRDefault="0023075B" w:rsidP="0023075B">
      <w:pPr>
        <w:pStyle w:val="Csakszveg1"/>
        <w:numPr>
          <w:ilvl w:val="3"/>
          <w:numId w:val="23"/>
        </w:numPr>
        <w:jc w:val="right"/>
        <w:rPr>
          <w:rFonts w:ascii="Times New Roman" w:hAnsi="Times New Roman" w:cs="Times New Roman"/>
          <w:b/>
          <w:sz w:val="22"/>
          <w:szCs w:val="22"/>
        </w:rPr>
      </w:pPr>
      <w:r w:rsidRPr="00935276">
        <w:rPr>
          <w:rFonts w:ascii="Times New Roman" w:hAnsi="Times New Roman"/>
          <w:sz w:val="22"/>
          <w:szCs w:val="22"/>
        </w:rPr>
        <w:lastRenderedPageBreak/>
        <w:t>számú melléklet</w:t>
      </w:r>
    </w:p>
    <w:p w:rsidR="0023075B" w:rsidRPr="00935276" w:rsidRDefault="0023075B" w:rsidP="0025034F">
      <w:pPr>
        <w:pStyle w:val="Cm"/>
        <w:spacing w:line="360" w:lineRule="auto"/>
        <w:rPr>
          <w:caps/>
          <w:sz w:val="22"/>
          <w:szCs w:val="22"/>
          <w:highlight w:val="magenta"/>
        </w:rPr>
      </w:pPr>
    </w:p>
    <w:p w:rsidR="0025034F" w:rsidRPr="00935276" w:rsidRDefault="0025034F" w:rsidP="0025034F">
      <w:pPr>
        <w:pStyle w:val="Cm"/>
        <w:spacing w:line="360" w:lineRule="auto"/>
        <w:rPr>
          <w:caps/>
          <w:sz w:val="22"/>
          <w:szCs w:val="22"/>
        </w:rPr>
      </w:pPr>
      <w:r w:rsidRPr="00935276">
        <w:rPr>
          <w:caps/>
          <w:sz w:val="22"/>
          <w:szCs w:val="22"/>
        </w:rPr>
        <w:t>FELOLVASÓLAP</w:t>
      </w:r>
    </w:p>
    <w:p w:rsidR="0025034F" w:rsidRPr="00935276" w:rsidRDefault="0025034F" w:rsidP="0025034F">
      <w:pPr>
        <w:pStyle w:val="Cm"/>
        <w:rPr>
          <w:sz w:val="22"/>
          <w:szCs w:val="22"/>
        </w:rPr>
      </w:pPr>
      <w:r w:rsidRPr="00935276">
        <w:rPr>
          <w:sz w:val="22"/>
          <w:szCs w:val="22"/>
        </w:rPr>
        <w:t>„</w:t>
      </w:r>
      <w:r w:rsidR="00D85632" w:rsidRPr="00935276">
        <w:rPr>
          <w:sz w:val="22"/>
          <w:szCs w:val="22"/>
          <w:lang w:val="hu-HU"/>
        </w:rPr>
        <w:t>K</w:t>
      </w:r>
      <w:r w:rsidR="00D85632" w:rsidRPr="00935276">
        <w:rPr>
          <w:rFonts w:hint="eastAsia"/>
          <w:sz w:val="22"/>
          <w:szCs w:val="22"/>
          <w:lang w:val="hu-HU"/>
        </w:rPr>
        <w:t>ö</w:t>
      </w:r>
      <w:r w:rsidR="00D85632" w:rsidRPr="00935276">
        <w:rPr>
          <w:sz w:val="22"/>
          <w:szCs w:val="22"/>
          <w:lang w:val="hu-HU"/>
        </w:rPr>
        <w:t>zbeszerz</w:t>
      </w:r>
      <w:r w:rsidR="00D85632" w:rsidRPr="00935276">
        <w:rPr>
          <w:rFonts w:hint="eastAsia"/>
          <w:sz w:val="22"/>
          <w:szCs w:val="22"/>
          <w:lang w:val="hu-HU"/>
        </w:rPr>
        <w:t>é</w:t>
      </w:r>
      <w:r w:rsidR="00D85632" w:rsidRPr="00935276">
        <w:rPr>
          <w:sz w:val="22"/>
          <w:szCs w:val="22"/>
          <w:lang w:val="hu-HU"/>
        </w:rPr>
        <w:t>si jogi min</w:t>
      </w:r>
      <w:r w:rsidR="00D85632" w:rsidRPr="00935276">
        <w:rPr>
          <w:rFonts w:hint="eastAsia"/>
          <w:sz w:val="22"/>
          <w:szCs w:val="22"/>
          <w:lang w:val="hu-HU"/>
        </w:rPr>
        <w:t>ő</w:t>
      </w:r>
      <w:r w:rsidR="00D85632" w:rsidRPr="00935276">
        <w:rPr>
          <w:sz w:val="22"/>
          <w:szCs w:val="22"/>
          <w:lang w:val="hu-HU"/>
        </w:rPr>
        <w:t>s</w:t>
      </w:r>
      <w:r w:rsidR="00D85632" w:rsidRPr="00935276">
        <w:rPr>
          <w:rFonts w:hint="eastAsia"/>
          <w:sz w:val="22"/>
          <w:szCs w:val="22"/>
          <w:lang w:val="hu-HU"/>
        </w:rPr>
        <w:t>é</w:t>
      </w:r>
      <w:r w:rsidR="00D85632" w:rsidRPr="00935276">
        <w:rPr>
          <w:sz w:val="22"/>
          <w:szCs w:val="22"/>
          <w:lang w:val="hu-HU"/>
        </w:rPr>
        <w:t>gbiztos</w:t>
      </w:r>
      <w:r w:rsidR="00D85632" w:rsidRPr="00935276">
        <w:rPr>
          <w:rFonts w:hint="eastAsia"/>
          <w:sz w:val="22"/>
          <w:szCs w:val="22"/>
          <w:lang w:val="hu-HU"/>
        </w:rPr>
        <w:t>í</w:t>
      </w:r>
      <w:r w:rsidR="00D85632" w:rsidRPr="00935276">
        <w:rPr>
          <w:sz w:val="22"/>
          <w:szCs w:val="22"/>
          <w:lang w:val="hu-HU"/>
        </w:rPr>
        <w:t>t</w:t>
      </w:r>
      <w:r w:rsidR="00D85632" w:rsidRPr="00935276">
        <w:rPr>
          <w:rFonts w:hint="eastAsia"/>
          <w:sz w:val="22"/>
          <w:szCs w:val="22"/>
          <w:lang w:val="hu-HU"/>
        </w:rPr>
        <w:t>á</w:t>
      </w:r>
      <w:r w:rsidR="00D85632" w:rsidRPr="00935276">
        <w:rPr>
          <w:sz w:val="22"/>
          <w:szCs w:val="22"/>
          <w:lang w:val="hu-HU"/>
        </w:rPr>
        <w:t>si szolg</w:t>
      </w:r>
      <w:r w:rsidR="00D85632" w:rsidRPr="00935276">
        <w:rPr>
          <w:rFonts w:hint="eastAsia"/>
          <w:sz w:val="22"/>
          <w:szCs w:val="22"/>
          <w:lang w:val="hu-HU"/>
        </w:rPr>
        <w:t>á</w:t>
      </w:r>
      <w:r w:rsidR="00D85632" w:rsidRPr="00935276">
        <w:rPr>
          <w:sz w:val="22"/>
          <w:szCs w:val="22"/>
          <w:lang w:val="hu-HU"/>
        </w:rPr>
        <w:t>ltat</w:t>
      </w:r>
      <w:r w:rsidR="00D85632" w:rsidRPr="00935276">
        <w:rPr>
          <w:rFonts w:hint="eastAsia"/>
          <w:sz w:val="22"/>
          <w:szCs w:val="22"/>
          <w:lang w:val="hu-HU"/>
        </w:rPr>
        <w:t>á</w:t>
      </w:r>
      <w:r w:rsidR="00D85632" w:rsidRPr="00935276">
        <w:rPr>
          <w:sz w:val="22"/>
          <w:szCs w:val="22"/>
          <w:lang w:val="hu-HU"/>
        </w:rPr>
        <w:t xml:space="preserve">sok </w:t>
      </w:r>
      <w:r w:rsidR="00D85632" w:rsidRPr="00935276">
        <w:rPr>
          <w:rFonts w:hint="eastAsia"/>
          <w:sz w:val="22"/>
          <w:szCs w:val="22"/>
          <w:lang w:val="hu-HU"/>
        </w:rPr>
        <w:t>é</w:t>
      </w:r>
      <w:r w:rsidR="00D85632" w:rsidRPr="00935276">
        <w:rPr>
          <w:sz w:val="22"/>
          <w:szCs w:val="22"/>
          <w:lang w:val="hu-HU"/>
        </w:rPr>
        <w:t>s szak</w:t>
      </w:r>
      <w:r w:rsidR="00D85632" w:rsidRPr="00935276">
        <w:rPr>
          <w:rFonts w:hint="eastAsia"/>
          <w:sz w:val="22"/>
          <w:szCs w:val="22"/>
          <w:lang w:val="hu-HU"/>
        </w:rPr>
        <w:t>é</w:t>
      </w:r>
      <w:r w:rsidR="00D85632" w:rsidRPr="00935276">
        <w:rPr>
          <w:sz w:val="22"/>
          <w:szCs w:val="22"/>
          <w:lang w:val="hu-HU"/>
        </w:rPr>
        <w:t>rt</w:t>
      </w:r>
      <w:r w:rsidR="00D85632" w:rsidRPr="00935276">
        <w:rPr>
          <w:rFonts w:hint="eastAsia"/>
          <w:sz w:val="22"/>
          <w:szCs w:val="22"/>
          <w:lang w:val="hu-HU"/>
        </w:rPr>
        <w:t>ő</w:t>
      </w:r>
      <w:r w:rsidR="00D85632" w:rsidRPr="00935276">
        <w:rPr>
          <w:sz w:val="22"/>
          <w:szCs w:val="22"/>
          <w:lang w:val="hu-HU"/>
        </w:rPr>
        <w:t>i tan</w:t>
      </w:r>
      <w:r w:rsidR="00D85632" w:rsidRPr="00935276">
        <w:rPr>
          <w:rFonts w:hint="eastAsia"/>
          <w:sz w:val="22"/>
          <w:szCs w:val="22"/>
          <w:lang w:val="hu-HU"/>
        </w:rPr>
        <w:t>á</w:t>
      </w:r>
      <w:r w:rsidR="00D85632" w:rsidRPr="00935276">
        <w:rPr>
          <w:sz w:val="22"/>
          <w:szCs w:val="22"/>
          <w:lang w:val="hu-HU"/>
        </w:rPr>
        <w:t>csad</w:t>
      </w:r>
      <w:r w:rsidR="00D85632" w:rsidRPr="00935276">
        <w:rPr>
          <w:rFonts w:hint="eastAsia"/>
          <w:sz w:val="22"/>
          <w:szCs w:val="22"/>
          <w:lang w:val="hu-HU"/>
        </w:rPr>
        <w:t>á</w:t>
      </w:r>
      <w:r w:rsidR="00D85632" w:rsidRPr="00935276">
        <w:rPr>
          <w:sz w:val="22"/>
          <w:szCs w:val="22"/>
          <w:lang w:val="hu-HU"/>
        </w:rPr>
        <w:t>s</w:t>
      </w:r>
      <w:r w:rsidRPr="00935276">
        <w:rPr>
          <w:sz w:val="22"/>
          <w:szCs w:val="22"/>
        </w:rPr>
        <w:t>”</w:t>
      </w:r>
    </w:p>
    <w:p w:rsidR="0023075B" w:rsidRPr="00935276" w:rsidRDefault="0023075B" w:rsidP="0023075B">
      <w:pPr>
        <w:pStyle w:val="Alcm"/>
        <w:rPr>
          <w:rFonts w:ascii="Times New Roman" w:hAnsi="Times New Roman" w:cs="Times New Roman"/>
          <w:sz w:val="22"/>
          <w:szCs w:val="22"/>
          <w:lang w:val="en-US"/>
        </w:rPr>
      </w:pPr>
      <w:r w:rsidRPr="00935276">
        <w:rPr>
          <w:rFonts w:ascii="Times New Roman" w:hAnsi="Times New Roman" w:cs="Times New Roman"/>
          <w:sz w:val="22"/>
          <w:szCs w:val="22"/>
        </w:rPr>
        <w:t>tárgyú közbeszerzési eljárásban</w:t>
      </w:r>
    </w:p>
    <w:tbl>
      <w:tblPr>
        <w:tblW w:w="0" w:type="auto"/>
        <w:tblCellSpacing w:w="1440" w:type="nil"/>
        <w:tblInd w:w="10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828"/>
        <w:gridCol w:w="5244"/>
      </w:tblGrid>
      <w:tr w:rsidR="0025034F" w:rsidRPr="00935276" w:rsidTr="005934C4">
        <w:trPr>
          <w:trHeight w:val="555"/>
          <w:tblCellSpacing w:w="1440" w:type="nil"/>
        </w:trPr>
        <w:tc>
          <w:tcPr>
            <w:tcW w:w="3828" w:type="dxa"/>
            <w:shd w:val="clear" w:color="auto" w:fill="auto"/>
            <w:vAlign w:val="center"/>
          </w:tcPr>
          <w:p w:rsidR="0025034F" w:rsidRPr="00935276" w:rsidRDefault="0025034F" w:rsidP="005934C4">
            <w:pPr>
              <w:pStyle w:val="OkeanBehuzas"/>
              <w:spacing w:before="60" w:line="240" w:lineRule="auto"/>
              <w:ind w:left="0"/>
              <w:rPr>
                <w:rFonts w:ascii="Times New Roman" w:hAnsi="Times New Roman"/>
                <w:b/>
                <w:szCs w:val="22"/>
              </w:rPr>
            </w:pPr>
            <w:r w:rsidRPr="00935276">
              <w:rPr>
                <w:rFonts w:ascii="Times New Roman" w:hAnsi="Times New Roman"/>
                <w:b/>
                <w:szCs w:val="22"/>
              </w:rPr>
              <w:t>Ajánlattevő neve</w:t>
            </w:r>
            <w:r w:rsidRPr="00935276">
              <w:rPr>
                <w:rStyle w:val="Lbjegyzet-hivatkozs"/>
                <w:rFonts w:ascii="Times New Roman" w:hAnsi="Times New Roman"/>
                <w:b/>
                <w:szCs w:val="22"/>
              </w:rPr>
              <w:footnoteReference w:id="5"/>
            </w:r>
            <w:r w:rsidRPr="00935276">
              <w:rPr>
                <w:rFonts w:ascii="Times New Roman" w:hAnsi="Times New Roman"/>
                <w:b/>
                <w:szCs w:val="22"/>
              </w:rPr>
              <w:t>:</w:t>
            </w:r>
            <w:r w:rsidRPr="00935276">
              <w:rPr>
                <w:rFonts w:ascii="Times New Roman" w:hAnsi="Times New Roman"/>
                <w:b/>
                <w:szCs w:val="22"/>
              </w:rPr>
              <w:tab/>
            </w:r>
          </w:p>
        </w:tc>
        <w:tc>
          <w:tcPr>
            <w:tcW w:w="5244" w:type="dxa"/>
            <w:vAlign w:val="center"/>
          </w:tcPr>
          <w:p w:rsidR="0025034F" w:rsidRPr="00935276" w:rsidRDefault="0025034F" w:rsidP="005934C4">
            <w:pPr>
              <w:pStyle w:val="OkeanBehuzas"/>
              <w:spacing w:before="60" w:line="240" w:lineRule="auto"/>
              <w:ind w:left="0"/>
              <w:rPr>
                <w:rFonts w:ascii="Times New Roman" w:hAnsi="Times New Roman"/>
                <w:b/>
                <w:szCs w:val="22"/>
              </w:rPr>
            </w:pPr>
          </w:p>
        </w:tc>
      </w:tr>
      <w:tr w:rsidR="0025034F" w:rsidRPr="00935276" w:rsidTr="005934C4">
        <w:trPr>
          <w:trHeight w:val="555"/>
          <w:tblCellSpacing w:w="1440" w:type="nil"/>
        </w:trPr>
        <w:tc>
          <w:tcPr>
            <w:tcW w:w="3828" w:type="dxa"/>
            <w:shd w:val="clear" w:color="auto" w:fill="auto"/>
            <w:vAlign w:val="center"/>
          </w:tcPr>
          <w:p w:rsidR="0025034F" w:rsidRPr="00935276" w:rsidRDefault="0025034F" w:rsidP="005934C4">
            <w:pPr>
              <w:pStyle w:val="OkeanBehuzas"/>
              <w:spacing w:before="60" w:line="240" w:lineRule="auto"/>
              <w:ind w:left="0"/>
              <w:rPr>
                <w:rFonts w:ascii="Times New Roman" w:hAnsi="Times New Roman"/>
                <w:b/>
                <w:szCs w:val="22"/>
              </w:rPr>
            </w:pPr>
            <w:r w:rsidRPr="00935276">
              <w:rPr>
                <w:rFonts w:ascii="Times New Roman" w:hAnsi="Times New Roman"/>
                <w:b/>
                <w:szCs w:val="22"/>
              </w:rPr>
              <w:t>Ajánlattevő székhelye</w:t>
            </w:r>
            <w:r w:rsidRPr="00935276">
              <w:rPr>
                <w:rFonts w:ascii="Times New Roman" w:hAnsi="Times New Roman"/>
                <w:b/>
                <w:szCs w:val="22"/>
                <w:vertAlign w:val="superscript"/>
              </w:rPr>
              <w:footnoteReference w:id="6"/>
            </w:r>
            <w:r w:rsidRPr="00935276">
              <w:rPr>
                <w:rFonts w:ascii="Times New Roman" w:hAnsi="Times New Roman"/>
                <w:b/>
                <w:szCs w:val="22"/>
              </w:rPr>
              <w:t>:</w:t>
            </w:r>
          </w:p>
        </w:tc>
        <w:tc>
          <w:tcPr>
            <w:tcW w:w="5244" w:type="dxa"/>
            <w:vAlign w:val="center"/>
          </w:tcPr>
          <w:p w:rsidR="0025034F" w:rsidRPr="00935276" w:rsidRDefault="0025034F" w:rsidP="005934C4">
            <w:pPr>
              <w:pStyle w:val="OkeanBehuzas"/>
              <w:spacing w:before="60" w:line="240" w:lineRule="auto"/>
              <w:ind w:left="0"/>
              <w:rPr>
                <w:rFonts w:ascii="Times New Roman" w:hAnsi="Times New Roman"/>
                <w:b/>
                <w:szCs w:val="22"/>
              </w:rPr>
            </w:pPr>
          </w:p>
        </w:tc>
      </w:tr>
    </w:tbl>
    <w:p w:rsidR="0025034F" w:rsidRPr="00935276" w:rsidRDefault="0025034F" w:rsidP="0025034F">
      <w:pPr>
        <w:tabs>
          <w:tab w:val="num" w:pos="360"/>
        </w:tabs>
        <w:spacing w:before="60" w:after="60"/>
        <w:rPr>
          <w:rFonts w:ascii="Times New Roman" w:hAnsi="Times New Roman"/>
          <w:sz w:val="22"/>
          <w:szCs w:val="22"/>
        </w:rPr>
      </w:pPr>
    </w:p>
    <w:p w:rsidR="0025034F" w:rsidRDefault="0025034F" w:rsidP="0025034F">
      <w:pPr>
        <w:pStyle w:val="Cm"/>
        <w:spacing w:before="60" w:after="60" w:line="240" w:lineRule="auto"/>
        <w:jc w:val="both"/>
        <w:rPr>
          <w:sz w:val="22"/>
          <w:szCs w:val="22"/>
          <w:lang w:val="hu-HU"/>
        </w:rPr>
      </w:pPr>
      <w:r w:rsidRPr="00935276">
        <w:rPr>
          <w:b w:val="0"/>
          <w:sz w:val="22"/>
          <w:szCs w:val="22"/>
          <w:lang w:val="hu-HU"/>
        </w:rPr>
        <w:t>Az ajánlat értékelési szempont szerinti tartalmi elemei: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9"/>
        <w:gridCol w:w="1733"/>
      </w:tblGrid>
      <w:tr w:rsidR="00EF6505" w:rsidRPr="00935276" w:rsidTr="004D606D">
        <w:trPr>
          <w:trHeight w:val="634"/>
        </w:trPr>
        <w:tc>
          <w:tcPr>
            <w:tcW w:w="7479" w:type="dxa"/>
            <w:tcBorders>
              <w:bottom w:val="single" w:sz="4" w:space="0" w:color="auto"/>
            </w:tcBorders>
            <w:shd w:val="clear" w:color="auto" w:fill="DDD9C3"/>
            <w:vAlign w:val="center"/>
          </w:tcPr>
          <w:p w:rsidR="00EF6505" w:rsidRPr="0036556C" w:rsidRDefault="002409ED" w:rsidP="004D606D">
            <w:pPr>
              <w:ind w:left="781" w:hanging="781"/>
              <w:jc w:val="center"/>
              <w:rPr>
                <w:b/>
                <w:sz w:val="22"/>
                <w:szCs w:val="22"/>
              </w:rPr>
            </w:pPr>
            <w:r w:rsidRPr="00935276">
              <w:rPr>
                <w:rFonts w:ascii="Times New Roman" w:hAnsi="Times New Roman"/>
                <w:b/>
                <w:sz w:val="22"/>
                <w:szCs w:val="22"/>
              </w:rPr>
              <w:t>Értékelési rész/</w:t>
            </w:r>
            <w:proofErr w:type="spellStart"/>
            <w:r w:rsidRPr="00935276">
              <w:rPr>
                <w:rFonts w:ascii="Times New Roman" w:hAnsi="Times New Roman"/>
                <w:b/>
                <w:sz w:val="22"/>
                <w:szCs w:val="22"/>
              </w:rPr>
              <w:t>alszempont</w:t>
            </w:r>
            <w:proofErr w:type="spellEnd"/>
          </w:p>
        </w:tc>
        <w:tc>
          <w:tcPr>
            <w:tcW w:w="1733" w:type="dxa"/>
            <w:tcBorders>
              <w:bottom w:val="single" w:sz="4" w:space="0" w:color="auto"/>
            </w:tcBorders>
            <w:shd w:val="clear" w:color="auto" w:fill="DDD9C3"/>
            <w:vAlign w:val="center"/>
          </w:tcPr>
          <w:p w:rsidR="00EF6505" w:rsidRPr="0036556C" w:rsidRDefault="002409ED" w:rsidP="00D005A3">
            <w:pPr>
              <w:ind w:left="781" w:hanging="781"/>
              <w:jc w:val="center"/>
              <w:rPr>
                <w:b/>
                <w:sz w:val="22"/>
                <w:szCs w:val="22"/>
              </w:rPr>
            </w:pPr>
            <w:r>
              <w:rPr>
                <w:b/>
                <w:sz w:val="22"/>
                <w:szCs w:val="22"/>
              </w:rPr>
              <w:t>Ajánlat</w:t>
            </w:r>
          </w:p>
        </w:tc>
      </w:tr>
      <w:tr w:rsidR="00EF6505" w:rsidRPr="00935276" w:rsidTr="004D606D">
        <w:tc>
          <w:tcPr>
            <w:tcW w:w="7479" w:type="dxa"/>
            <w:shd w:val="clear" w:color="auto" w:fill="D9D9D9" w:themeFill="background1" w:themeFillShade="D9"/>
          </w:tcPr>
          <w:p w:rsidR="00EF6505" w:rsidRPr="0036556C" w:rsidRDefault="00EF6505" w:rsidP="004D606D">
            <w:pPr>
              <w:pStyle w:val="Listaszerbekezds"/>
              <w:numPr>
                <w:ilvl w:val="0"/>
                <w:numId w:val="63"/>
              </w:numPr>
              <w:suppressAutoHyphens w:val="0"/>
              <w:spacing w:before="120" w:after="120"/>
              <w:rPr>
                <w:color w:val="000000"/>
                <w:sz w:val="22"/>
                <w:szCs w:val="22"/>
              </w:rPr>
            </w:pPr>
            <w:r w:rsidRPr="00935276">
              <w:rPr>
                <w:rFonts w:ascii="Times New Roman" w:hAnsi="Times New Roman"/>
                <w:b/>
                <w:sz w:val="22"/>
                <w:szCs w:val="22"/>
              </w:rPr>
              <w:t>Aj</w:t>
            </w:r>
            <w:r w:rsidRPr="00935276">
              <w:rPr>
                <w:rFonts w:ascii="Times New Roman" w:hAnsi="Times New Roman" w:hint="eastAsia"/>
                <w:b/>
                <w:sz w:val="22"/>
                <w:szCs w:val="22"/>
              </w:rPr>
              <w:t>á</w:t>
            </w:r>
            <w:r w:rsidRPr="00935276">
              <w:rPr>
                <w:rFonts w:ascii="Times New Roman" w:hAnsi="Times New Roman"/>
                <w:b/>
                <w:sz w:val="22"/>
                <w:szCs w:val="22"/>
              </w:rPr>
              <w:t xml:space="preserve">nlati </w:t>
            </w:r>
            <w:r w:rsidRPr="0044538F">
              <w:rPr>
                <w:rFonts w:ascii="Times New Roman" w:hAnsi="Times New Roman" w:hint="eastAsia"/>
                <w:b/>
                <w:sz w:val="22"/>
                <w:szCs w:val="22"/>
              </w:rPr>
              <w:t>á</w:t>
            </w:r>
            <w:r w:rsidRPr="0044538F">
              <w:rPr>
                <w:rFonts w:ascii="Times New Roman" w:hAnsi="Times New Roman"/>
                <w:b/>
                <w:sz w:val="22"/>
                <w:szCs w:val="22"/>
              </w:rPr>
              <w:t xml:space="preserve">r </w:t>
            </w:r>
            <w:r w:rsidRPr="0044538F">
              <w:rPr>
                <w:rFonts w:ascii="Times New Roman" w:hAnsi="Times New Roman"/>
                <w:b/>
                <w:sz w:val="22"/>
                <w:szCs w:val="22"/>
              </w:rPr>
              <w:tab/>
            </w:r>
          </w:p>
        </w:tc>
        <w:tc>
          <w:tcPr>
            <w:tcW w:w="1733" w:type="dxa"/>
            <w:shd w:val="clear" w:color="auto" w:fill="D9D9D9" w:themeFill="background1" w:themeFillShade="D9"/>
          </w:tcPr>
          <w:p w:rsidR="00EF6505" w:rsidRPr="0036556C" w:rsidRDefault="00EF6505" w:rsidP="00A00D90">
            <w:pPr>
              <w:spacing w:before="120" w:after="120"/>
              <w:jc w:val="center"/>
              <w:rPr>
                <w:color w:val="000000"/>
                <w:sz w:val="22"/>
                <w:szCs w:val="22"/>
              </w:rPr>
            </w:pPr>
          </w:p>
        </w:tc>
      </w:tr>
      <w:tr w:rsidR="000D5CC9" w:rsidRPr="00935276" w:rsidTr="004D606D">
        <w:trPr>
          <w:trHeight w:val="73"/>
        </w:trPr>
        <w:tc>
          <w:tcPr>
            <w:tcW w:w="7479" w:type="dxa"/>
          </w:tcPr>
          <w:p w:rsidR="000D5CC9" w:rsidRPr="004D606D" w:rsidRDefault="000D5CC9"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Pr>
                <w:rFonts w:ascii="Times New Roman" w:hAnsi="Times New Roman"/>
                <w:sz w:val="22"/>
                <w:szCs w:val="22"/>
              </w:rPr>
              <w:t xml:space="preserve">Általános módon lefolytatott közbeszerzési eljárás ellenőrzésének óradíja </w:t>
            </w:r>
          </w:p>
        </w:tc>
        <w:tc>
          <w:tcPr>
            <w:tcW w:w="1733" w:type="dxa"/>
          </w:tcPr>
          <w:p w:rsidR="000D5CC9" w:rsidRPr="0036556C" w:rsidRDefault="000D5CC9" w:rsidP="000D5CC9">
            <w:pPr>
              <w:spacing w:after="120"/>
              <w:jc w:val="center"/>
              <w:rPr>
                <w:color w:val="000000"/>
                <w:sz w:val="22"/>
                <w:szCs w:val="22"/>
              </w:rPr>
            </w:pPr>
            <w:r w:rsidRPr="00935276">
              <w:rPr>
                <w:sz w:val="22"/>
                <w:szCs w:val="22"/>
              </w:rPr>
              <w:t>…………</w:t>
            </w:r>
            <w:r w:rsidR="00B27543">
              <w:rPr>
                <w:sz w:val="22"/>
                <w:szCs w:val="22"/>
              </w:rPr>
              <w:t xml:space="preserve">    </w:t>
            </w:r>
            <w:r w:rsidRPr="00935276">
              <w:rPr>
                <w:sz w:val="22"/>
                <w:szCs w:val="22"/>
              </w:rPr>
              <w:t>nettó Ft/ óra</w:t>
            </w:r>
          </w:p>
        </w:tc>
      </w:tr>
      <w:tr w:rsidR="000D5CC9" w:rsidRPr="00935276" w:rsidTr="004D606D">
        <w:tc>
          <w:tcPr>
            <w:tcW w:w="7479" w:type="dxa"/>
          </w:tcPr>
          <w:p w:rsidR="000D5CC9" w:rsidRPr="004D606D" w:rsidRDefault="000D5CC9"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sidRPr="004E33D4">
              <w:rPr>
                <w:rFonts w:ascii="Times New Roman" w:hAnsi="Times New Roman"/>
                <w:sz w:val="22"/>
                <w:szCs w:val="22"/>
              </w:rPr>
              <w:t>Központi beszerző szerv által lefolytatott eljárás második részében</w:t>
            </w:r>
            <w:r>
              <w:rPr>
                <w:rFonts w:ascii="Times New Roman" w:hAnsi="Times New Roman"/>
                <w:sz w:val="22"/>
                <w:szCs w:val="22"/>
              </w:rPr>
              <w:t xml:space="preserve"> versenyújranyitással, konzultációval lefolytatott eljárás ellenőrzésének óradíja </w:t>
            </w:r>
          </w:p>
        </w:tc>
        <w:tc>
          <w:tcPr>
            <w:tcW w:w="1733" w:type="dxa"/>
          </w:tcPr>
          <w:p w:rsidR="000D5CC9" w:rsidRPr="0036556C" w:rsidRDefault="000D5CC9" w:rsidP="000D5CC9">
            <w:pPr>
              <w:spacing w:after="120"/>
              <w:jc w:val="center"/>
              <w:rPr>
                <w:color w:val="000000"/>
                <w:sz w:val="22"/>
                <w:szCs w:val="22"/>
              </w:rPr>
            </w:pPr>
            <w:r w:rsidRPr="00935276">
              <w:rPr>
                <w:sz w:val="22"/>
                <w:szCs w:val="22"/>
              </w:rPr>
              <w:t>…………</w:t>
            </w:r>
            <w:r w:rsidR="00B27543">
              <w:rPr>
                <w:sz w:val="22"/>
                <w:szCs w:val="22"/>
              </w:rPr>
              <w:t xml:space="preserve">     </w:t>
            </w:r>
            <w:r w:rsidRPr="00935276">
              <w:rPr>
                <w:sz w:val="22"/>
                <w:szCs w:val="22"/>
              </w:rPr>
              <w:t>nettó Ft/ óra</w:t>
            </w:r>
          </w:p>
        </w:tc>
      </w:tr>
      <w:tr w:rsidR="000D5CC9" w:rsidRPr="00935276" w:rsidTr="004D606D">
        <w:tc>
          <w:tcPr>
            <w:tcW w:w="7479" w:type="dxa"/>
          </w:tcPr>
          <w:p w:rsidR="000D5CC9" w:rsidRPr="00935276" w:rsidRDefault="000D5CC9"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sidRPr="00B50EDF">
              <w:rPr>
                <w:rFonts w:ascii="Times New Roman" w:hAnsi="Times New Roman"/>
                <w:sz w:val="22"/>
                <w:szCs w:val="22"/>
              </w:rPr>
              <w:t xml:space="preserve">Központi beszerző szerv által közvetlen megrendeléssel lefolytatott eljárás ellenőrzésének </w:t>
            </w:r>
            <w:r w:rsidRPr="00BC3362">
              <w:rPr>
                <w:rFonts w:ascii="Times New Roman" w:hAnsi="Times New Roman"/>
                <w:sz w:val="22"/>
                <w:szCs w:val="22"/>
              </w:rPr>
              <w:t xml:space="preserve">óradíja </w:t>
            </w:r>
          </w:p>
        </w:tc>
        <w:tc>
          <w:tcPr>
            <w:tcW w:w="1733" w:type="dxa"/>
          </w:tcPr>
          <w:p w:rsidR="000D5CC9" w:rsidRPr="0044538F" w:rsidRDefault="000D5CC9" w:rsidP="000D5CC9">
            <w:pPr>
              <w:spacing w:after="120"/>
              <w:jc w:val="center"/>
              <w:rPr>
                <w:rFonts w:ascii="Times New Roman" w:hAnsi="Times New Roman"/>
                <w:sz w:val="22"/>
                <w:szCs w:val="22"/>
              </w:rPr>
            </w:pPr>
            <w:r w:rsidRPr="00935276">
              <w:rPr>
                <w:sz w:val="22"/>
                <w:szCs w:val="22"/>
              </w:rPr>
              <w:t>…………</w:t>
            </w:r>
            <w:r w:rsidR="00B27543">
              <w:rPr>
                <w:sz w:val="22"/>
                <w:szCs w:val="22"/>
              </w:rPr>
              <w:t xml:space="preserve">    </w:t>
            </w:r>
            <w:r w:rsidRPr="00935276">
              <w:rPr>
                <w:sz w:val="22"/>
                <w:szCs w:val="22"/>
              </w:rPr>
              <w:t>nettó Ft/ óra</w:t>
            </w:r>
          </w:p>
        </w:tc>
      </w:tr>
      <w:tr w:rsidR="000D5CC9" w:rsidRPr="00935276" w:rsidTr="004D606D">
        <w:tc>
          <w:tcPr>
            <w:tcW w:w="7479" w:type="dxa"/>
          </w:tcPr>
          <w:p w:rsidR="000D5CC9" w:rsidRPr="00B50EDF" w:rsidRDefault="000D5CC9"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Pr>
                <w:rFonts w:ascii="Times New Roman" w:hAnsi="Times New Roman"/>
                <w:sz w:val="22"/>
                <w:szCs w:val="22"/>
              </w:rPr>
              <w:t xml:space="preserve">Szerződésmódosítás ellenőrzésének óradíja </w:t>
            </w:r>
          </w:p>
        </w:tc>
        <w:tc>
          <w:tcPr>
            <w:tcW w:w="1733" w:type="dxa"/>
          </w:tcPr>
          <w:p w:rsidR="000D5CC9" w:rsidRPr="00935276" w:rsidRDefault="000D5CC9" w:rsidP="000D5CC9">
            <w:pPr>
              <w:spacing w:after="120"/>
              <w:jc w:val="center"/>
              <w:rPr>
                <w:rFonts w:ascii="Times New Roman" w:hAnsi="Times New Roman"/>
                <w:sz w:val="22"/>
                <w:szCs w:val="22"/>
              </w:rPr>
            </w:pPr>
            <w:r w:rsidRPr="00935276">
              <w:rPr>
                <w:sz w:val="22"/>
                <w:szCs w:val="22"/>
              </w:rPr>
              <w:t>…………</w:t>
            </w:r>
            <w:r w:rsidR="00B27543">
              <w:rPr>
                <w:sz w:val="22"/>
                <w:szCs w:val="22"/>
              </w:rPr>
              <w:t xml:space="preserve">    </w:t>
            </w:r>
            <w:r w:rsidRPr="00935276">
              <w:rPr>
                <w:sz w:val="22"/>
                <w:szCs w:val="22"/>
              </w:rPr>
              <w:t>nettó Ft/ óra</w:t>
            </w:r>
          </w:p>
        </w:tc>
      </w:tr>
      <w:tr w:rsidR="000D5CC9" w:rsidRPr="00935276" w:rsidTr="004D606D">
        <w:tc>
          <w:tcPr>
            <w:tcW w:w="7479" w:type="dxa"/>
          </w:tcPr>
          <w:p w:rsidR="000D5CC9" w:rsidRPr="00935276" w:rsidRDefault="000D5CC9"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sidRPr="004D606D">
              <w:rPr>
                <w:rFonts w:ascii="Times New Roman" w:hAnsi="Times New Roman"/>
                <w:sz w:val="22"/>
                <w:szCs w:val="22"/>
              </w:rPr>
              <w:t xml:space="preserve">Egyéb közbeszerzési, jogi tanácsadói feladatok ellátásának óradíja </w:t>
            </w:r>
          </w:p>
        </w:tc>
        <w:tc>
          <w:tcPr>
            <w:tcW w:w="1733" w:type="dxa"/>
          </w:tcPr>
          <w:p w:rsidR="000D5CC9" w:rsidRPr="00935276" w:rsidRDefault="000D5CC9" w:rsidP="000D5CC9">
            <w:pPr>
              <w:spacing w:after="120"/>
              <w:jc w:val="center"/>
              <w:rPr>
                <w:rFonts w:ascii="Times New Roman" w:hAnsi="Times New Roman"/>
                <w:sz w:val="22"/>
                <w:szCs w:val="22"/>
              </w:rPr>
            </w:pPr>
            <w:r w:rsidRPr="00935276">
              <w:rPr>
                <w:sz w:val="22"/>
                <w:szCs w:val="22"/>
              </w:rPr>
              <w:t>…………</w:t>
            </w:r>
            <w:r w:rsidR="00B27543">
              <w:rPr>
                <w:sz w:val="22"/>
                <w:szCs w:val="22"/>
              </w:rPr>
              <w:t xml:space="preserve">    </w:t>
            </w:r>
            <w:r w:rsidRPr="00935276">
              <w:rPr>
                <w:sz w:val="22"/>
                <w:szCs w:val="22"/>
              </w:rPr>
              <w:t>nettó Ft/ óra</w:t>
            </w:r>
          </w:p>
        </w:tc>
      </w:tr>
    </w:tbl>
    <w:p w:rsidR="00EF6505" w:rsidRPr="00B50EDF" w:rsidRDefault="00EF6505" w:rsidP="00EF6505">
      <w:pPr>
        <w:suppressAutoHyphens w:val="0"/>
        <w:spacing w:before="120" w:after="120"/>
        <w:rPr>
          <w:rFonts w:ascii="Times New Roman" w:hAnsi="Times New Roman"/>
          <w:b/>
          <w:sz w:val="22"/>
          <w:szCs w:val="22"/>
        </w:rPr>
      </w:pPr>
      <w:r w:rsidRPr="00B50EDF">
        <w:rPr>
          <w:rFonts w:ascii="Times New Roman" w:hAnsi="Times New Roman"/>
          <w:b/>
          <w:sz w:val="22"/>
          <w:szCs w:val="22"/>
        </w:rPr>
        <w:t xml:space="preserve">Minőségi kritériumok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449"/>
      </w:tblGrid>
      <w:tr w:rsidR="00EF6505" w:rsidRPr="0044538F" w:rsidTr="004D606D">
        <w:tc>
          <w:tcPr>
            <w:tcW w:w="7763" w:type="dxa"/>
            <w:shd w:val="clear" w:color="auto" w:fill="D9D9D9" w:themeFill="background1" w:themeFillShade="D9"/>
          </w:tcPr>
          <w:p w:rsidR="00EF6505" w:rsidRPr="00B50EDF" w:rsidRDefault="00EF6505" w:rsidP="004D606D">
            <w:pPr>
              <w:pStyle w:val="Listaszerbekezds"/>
              <w:numPr>
                <w:ilvl w:val="0"/>
                <w:numId w:val="63"/>
              </w:numPr>
              <w:suppressAutoHyphens w:val="0"/>
              <w:spacing w:before="120" w:after="120"/>
              <w:ind w:left="284"/>
              <w:rPr>
                <w:rFonts w:ascii="Times New Roman" w:hAnsi="Times New Roman"/>
                <w:b/>
                <w:sz w:val="22"/>
                <w:szCs w:val="22"/>
              </w:rPr>
            </w:pPr>
            <w:r w:rsidRPr="00B50EDF">
              <w:rPr>
                <w:b/>
                <w:sz w:val="22"/>
                <w:szCs w:val="22"/>
              </w:rPr>
              <w:t>Ellenőrzésre fordítandó keretóraszám ellenőrzési típusonként</w:t>
            </w:r>
            <w:r w:rsidR="008B740D">
              <w:rPr>
                <w:rStyle w:val="Lbjegyzet-hivatkozs"/>
                <w:b/>
                <w:sz w:val="22"/>
                <w:szCs w:val="22"/>
              </w:rPr>
              <w:footnoteReference w:id="7"/>
            </w:r>
          </w:p>
        </w:tc>
        <w:tc>
          <w:tcPr>
            <w:tcW w:w="1449" w:type="dxa"/>
            <w:shd w:val="clear" w:color="auto" w:fill="D9D9D9" w:themeFill="background1" w:themeFillShade="D9"/>
            <w:vAlign w:val="bottom"/>
          </w:tcPr>
          <w:p w:rsidR="00EF6505" w:rsidRPr="0044538F" w:rsidRDefault="00EF6505" w:rsidP="00A00D90">
            <w:pPr>
              <w:spacing w:after="120"/>
              <w:jc w:val="center"/>
              <w:rPr>
                <w:rFonts w:ascii="Times New Roman" w:hAnsi="Times New Roman"/>
                <w:sz w:val="22"/>
                <w:szCs w:val="22"/>
              </w:rPr>
            </w:pPr>
          </w:p>
        </w:tc>
      </w:tr>
      <w:tr w:rsidR="00EF6505" w:rsidRPr="00935276" w:rsidTr="00A00D90">
        <w:tc>
          <w:tcPr>
            <w:tcW w:w="7763" w:type="dxa"/>
          </w:tcPr>
          <w:p w:rsidR="00EF6505" w:rsidRPr="00935276" w:rsidRDefault="00EF6505" w:rsidP="004D606D">
            <w:pPr>
              <w:pStyle w:val="Listaszerbekezds"/>
              <w:numPr>
                <w:ilvl w:val="1"/>
                <w:numId w:val="63"/>
              </w:numPr>
              <w:tabs>
                <w:tab w:val="center" w:pos="8505"/>
              </w:tabs>
              <w:suppressAutoHyphens w:val="0"/>
              <w:ind w:left="567" w:hanging="425"/>
              <w:jc w:val="both"/>
              <w:rPr>
                <w:rFonts w:ascii="Times New Roman" w:hAnsi="Times New Roman"/>
                <w:sz w:val="22"/>
                <w:szCs w:val="22"/>
                <w:shd w:val="clear" w:color="auto" w:fill="FFFFFF"/>
                <w:lang w:eastAsia="en-GB"/>
              </w:rPr>
            </w:pPr>
            <w:r w:rsidRPr="00B50EDF">
              <w:rPr>
                <w:rFonts w:ascii="Times New Roman" w:hAnsi="Times New Roman"/>
                <w:sz w:val="22"/>
                <w:szCs w:val="22"/>
              </w:rPr>
              <w:t xml:space="preserve">„Általános módon” lefolytatott közbeszerzési eljárás ellenőrzésére fordítandó keretóraszám </w:t>
            </w:r>
          </w:p>
        </w:tc>
        <w:tc>
          <w:tcPr>
            <w:tcW w:w="1449" w:type="dxa"/>
            <w:vAlign w:val="bottom"/>
          </w:tcPr>
          <w:p w:rsidR="00EF6505" w:rsidRPr="00935276" w:rsidRDefault="00B27543" w:rsidP="00A00D90">
            <w:pPr>
              <w:spacing w:after="120"/>
              <w:jc w:val="center"/>
              <w:rPr>
                <w:rFonts w:ascii="Times New Roman" w:hAnsi="Times New Roman"/>
                <w:sz w:val="22"/>
                <w:szCs w:val="22"/>
              </w:rPr>
            </w:pPr>
            <w:r>
              <w:rPr>
                <w:rFonts w:ascii="Times New Roman" w:hAnsi="Times New Roman"/>
                <w:sz w:val="22"/>
                <w:szCs w:val="22"/>
              </w:rPr>
              <w:t>…………óra</w:t>
            </w:r>
          </w:p>
        </w:tc>
      </w:tr>
      <w:tr w:rsidR="00EF6505" w:rsidRPr="00935276" w:rsidTr="00A00D90">
        <w:tc>
          <w:tcPr>
            <w:tcW w:w="7763" w:type="dxa"/>
          </w:tcPr>
          <w:p w:rsidR="00EF6505" w:rsidRPr="00935276" w:rsidRDefault="00EF6505"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sidRPr="00B50EDF">
              <w:rPr>
                <w:rFonts w:ascii="Times New Roman" w:hAnsi="Times New Roman"/>
                <w:sz w:val="22"/>
                <w:szCs w:val="22"/>
              </w:rPr>
              <w:t xml:space="preserve">Központi beszerző szerv által lefolytatott eljárás második részében verseny újranyitással, konzultációval lefolytatott eljárás ellenőrzésére fordítandó keretóraszám </w:t>
            </w:r>
          </w:p>
        </w:tc>
        <w:tc>
          <w:tcPr>
            <w:tcW w:w="1449" w:type="dxa"/>
            <w:vAlign w:val="bottom"/>
          </w:tcPr>
          <w:p w:rsidR="00EF6505" w:rsidRPr="00935276" w:rsidRDefault="00B27543" w:rsidP="00A00D90">
            <w:pPr>
              <w:spacing w:after="120"/>
              <w:jc w:val="center"/>
              <w:rPr>
                <w:rFonts w:ascii="Times New Roman" w:hAnsi="Times New Roman"/>
                <w:sz w:val="22"/>
                <w:szCs w:val="22"/>
              </w:rPr>
            </w:pPr>
            <w:r>
              <w:rPr>
                <w:rFonts w:ascii="Times New Roman" w:hAnsi="Times New Roman"/>
                <w:sz w:val="22"/>
                <w:szCs w:val="22"/>
              </w:rPr>
              <w:t>…………óra</w:t>
            </w:r>
          </w:p>
        </w:tc>
      </w:tr>
      <w:tr w:rsidR="00EF6505" w:rsidRPr="00935276" w:rsidTr="00A00D90">
        <w:tc>
          <w:tcPr>
            <w:tcW w:w="7763" w:type="dxa"/>
          </w:tcPr>
          <w:p w:rsidR="00EF6505" w:rsidRPr="00840F3A" w:rsidRDefault="00EF6505"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sidRPr="00B50EDF">
              <w:rPr>
                <w:rFonts w:ascii="Times New Roman" w:hAnsi="Times New Roman"/>
                <w:sz w:val="22"/>
                <w:szCs w:val="22"/>
              </w:rPr>
              <w:t xml:space="preserve">Központi beszerző szerv által lefolytatott eljárás alapján közvetlen megrendeléssel lefolytatott eljárás ellenőrzésére fordítandó keretóraszám </w:t>
            </w:r>
          </w:p>
        </w:tc>
        <w:tc>
          <w:tcPr>
            <w:tcW w:w="1449" w:type="dxa"/>
            <w:vAlign w:val="bottom"/>
          </w:tcPr>
          <w:p w:rsidR="00EF6505" w:rsidRDefault="00B27543" w:rsidP="00A00D90">
            <w:pPr>
              <w:spacing w:after="120"/>
              <w:jc w:val="center"/>
              <w:rPr>
                <w:rFonts w:ascii="Times New Roman" w:hAnsi="Times New Roman"/>
                <w:sz w:val="22"/>
                <w:szCs w:val="22"/>
                <w:shd w:val="clear" w:color="auto" w:fill="FFFFFF"/>
                <w:lang w:eastAsia="en-GB"/>
              </w:rPr>
            </w:pPr>
            <w:r>
              <w:rPr>
                <w:rFonts w:ascii="Times New Roman" w:hAnsi="Times New Roman"/>
                <w:sz w:val="22"/>
                <w:szCs w:val="22"/>
              </w:rPr>
              <w:t>…………óra</w:t>
            </w:r>
          </w:p>
        </w:tc>
      </w:tr>
      <w:tr w:rsidR="00EF6505" w:rsidRPr="00935276" w:rsidTr="00A00D90">
        <w:tc>
          <w:tcPr>
            <w:tcW w:w="7763" w:type="dxa"/>
          </w:tcPr>
          <w:p w:rsidR="00EF6505" w:rsidRPr="00840F3A" w:rsidRDefault="00EF6505"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sidRPr="00B50EDF">
              <w:rPr>
                <w:rFonts w:ascii="Times New Roman" w:hAnsi="Times New Roman"/>
                <w:sz w:val="22"/>
                <w:szCs w:val="22"/>
              </w:rPr>
              <w:t xml:space="preserve">Szerződésmódosítás ellenőrzésére fordítandó keretóraszám </w:t>
            </w:r>
          </w:p>
        </w:tc>
        <w:tc>
          <w:tcPr>
            <w:tcW w:w="1449" w:type="dxa"/>
            <w:vAlign w:val="bottom"/>
          </w:tcPr>
          <w:p w:rsidR="00EF6505" w:rsidRDefault="00B27543" w:rsidP="00A00D90">
            <w:pPr>
              <w:spacing w:after="120"/>
              <w:jc w:val="center"/>
              <w:rPr>
                <w:rFonts w:ascii="Times New Roman" w:hAnsi="Times New Roman"/>
                <w:sz w:val="22"/>
                <w:szCs w:val="22"/>
                <w:shd w:val="clear" w:color="auto" w:fill="FFFFFF"/>
                <w:lang w:eastAsia="en-GB"/>
              </w:rPr>
            </w:pPr>
            <w:r>
              <w:rPr>
                <w:rFonts w:ascii="Times New Roman" w:hAnsi="Times New Roman"/>
                <w:sz w:val="22"/>
                <w:szCs w:val="22"/>
              </w:rPr>
              <w:t>…………óra</w:t>
            </w:r>
          </w:p>
        </w:tc>
      </w:tr>
      <w:tr w:rsidR="00EF6505" w:rsidRPr="0044538F" w:rsidTr="004D606D">
        <w:tc>
          <w:tcPr>
            <w:tcW w:w="7763" w:type="dxa"/>
            <w:shd w:val="clear" w:color="auto" w:fill="D9D9D9" w:themeFill="background1" w:themeFillShade="D9"/>
          </w:tcPr>
          <w:p w:rsidR="00EF6505" w:rsidRPr="00B50EDF" w:rsidRDefault="00EF6505" w:rsidP="004D606D">
            <w:pPr>
              <w:pStyle w:val="Listaszerbekezds"/>
              <w:numPr>
                <w:ilvl w:val="0"/>
                <w:numId w:val="63"/>
              </w:numPr>
              <w:suppressAutoHyphens w:val="0"/>
              <w:spacing w:before="120" w:after="120"/>
              <w:ind w:left="284"/>
              <w:rPr>
                <w:rFonts w:ascii="Times New Roman" w:hAnsi="Times New Roman"/>
                <w:sz w:val="22"/>
                <w:szCs w:val="22"/>
              </w:rPr>
            </w:pPr>
            <w:r w:rsidRPr="00B50EDF">
              <w:rPr>
                <w:b/>
                <w:sz w:val="22"/>
                <w:szCs w:val="22"/>
              </w:rPr>
              <w:t>A szerződés teljesítésében részt vevő személyi állomány képzettsége és tapasztalata</w:t>
            </w:r>
            <w:r w:rsidR="00B27543">
              <w:rPr>
                <w:rStyle w:val="Lbjegyzet-hivatkozs"/>
                <w:b/>
                <w:sz w:val="22"/>
                <w:szCs w:val="22"/>
              </w:rPr>
              <w:footnoteReference w:id="8"/>
            </w:r>
          </w:p>
        </w:tc>
        <w:tc>
          <w:tcPr>
            <w:tcW w:w="1449" w:type="dxa"/>
            <w:shd w:val="clear" w:color="auto" w:fill="D9D9D9" w:themeFill="background1" w:themeFillShade="D9"/>
            <w:vAlign w:val="bottom"/>
          </w:tcPr>
          <w:p w:rsidR="00EF6505" w:rsidRPr="0044538F" w:rsidRDefault="00EF6505" w:rsidP="00A00D90">
            <w:pPr>
              <w:spacing w:after="120"/>
              <w:jc w:val="center"/>
              <w:rPr>
                <w:rFonts w:ascii="Times New Roman" w:hAnsi="Times New Roman"/>
                <w:sz w:val="22"/>
                <w:szCs w:val="22"/>
              </w:rPr>
            </w:pPr>
          </w:p>
        </w:tc>
      </w:tr>
      <w:tr w:rsidR="00EF6505" w:rsidRPr="00935276" w:rsidTr="00A00D90">
        <w:tc>
          <w:tcPr>
            <w:tcW w:w="7763" w:type="dxa"/>
          </w:tcPr>
          <w:p w:rsidR="00EF6505" w:rsidRPr="00935276" w:rsidRDefault="00EF6505" w:rsidP="004D606D">
            <w:pPr>
              <w:pStyle w:val="Listaszerbekezds"/>
              <w:numPr>
                <w:ilvl w:val="1"/>
                <w:numId w:val="63"/>
              </w:numPr>
              <w:tabs>
                <w:tab w:val="center" w:pos="8505"/>
              </w:tabs>
              <w:suppressAutoHyphens w:val="0"/>
              <w:ind w:left="567" w:hanging="425"/>
              <w:jc w:val="both"/>
              <w:rPr>
                <w:rFonts w:ascii="Times New Roman" w:hAnsi="Times New Roman"/>
                <w:sz w:val="22"/>
                <w:szCs w:val="22"/>
                <w:shd w:val="clear" w:color="auto" w:fill="FFFFFF"/>
                <w:lang w:eastAsia="en-GB"/>
              </w:rPr>
            </w:pPr>
            <w:r w:rsidRPr="00B50EDF">
              <w:rPr>
                <w:rFonts w:ascii="Times New Roman" w:hAnsi="Times New Roman"/>
                <w:sz w:val="22"/>
                <w:szCs w:val="22"/>
              </w:rPr>
              <w:t xml:space="preserve">Közbeszerzési szakember (5 évet elérő vagy meghaladó polgári jogi vagy közbeszerzési tapasztalattal, aki rendelkezik a felelős akkreditált közbeszerzési </w:t>
            </w:r>
            <w:r w:rsidRPr="00B50EDF">
              <w:rPr>
                <w:rFonts w:ascii="Times New Roman" w:hAnsi="Times New Roman"/>
                <w:sz w:val="22"/>
                <w:szCs w:val="22"/>
              </w:rPr>
              <w:lastRenderedPageBreak/>
              <w:t xml:space="preserve">szaktanácsadói névjegyzékbe vételhez (előzetes regisztrációhoz) szükséges végzettséggel és szakmai tapasztalattal) bevonása </w:t>
            </w:r>
          </w:p>
        </w:tc>
        <w:tc>
          <w:tcPr>
            <w:tcW w:w="1449" w:type="dxa"/>
            <w:vAlign w:val="bottom"/>
          </w:tcPr>
          <w:p w:rsidR="00EF6505" w:rsidRPr="00935276" w:rsidRDefault="00B27543" w:rsidP="00A00D90">
            <w:pPr>
              <w:spacing w:after="120"/>
              <w:jc w:val="center"/>
              <w:rPr>
                <w:rFonts w:ascii="Times New Roman" w:hAnsi="Times New Roman"/>
                <w:sz w:val="22"/>
                <w:szCs w:val="22"/>
              </w:rPr>
            </w:pPr>
            <w:r>
              <w:rPr>
                <w:rFonts w:ascii="Times New Roman" w:hAnsi="Times New Roman"/>
                <w:sz w:val="22"/>
                <w:szCs w:val="22"/>
              </w:rPr>
              <w:lastRenderedPageBreak/>
              <w:t>…………fő</w:t>
            </w:r>
          </w:p>
        </w:tc>
      </w:tr>
      <w:tr w:rsidR="00EF6505" w:rsidRPr="00935276" w:rsidTr="00A00D90">
        <w:tc>
          <w:tcPr>
            <w:tcW w:w="7763" w:type="dxa"/>
          </w:tcPr>
          <w:p w:rsidR="00EF6505" w:rsidRPr="00935276" w:rsidRDefault="00EF6505"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sidRPr="00B50EDF">
              <w:rPr>
                <w:rFonts w:ascii="Times New Roman" w:hAnsi="Times New Roman"/>
                <w:sz w:val="22"/>
                <w:szCs w:val="22"/>
              </w:rPr>
              <w:lastRenderedPageBreak/>
              <w:t xml:space="preserve">Közbeszerzési szakember (2 évet elérő vagy meghaladó polgári jogi vagy közbeszerzési szakmai tapasztalattal) bevonása </w:t>
            </w:r>
          </w:p>
        </w:tc>
        <w:tc>
          <w:tcPr>
            <w:tcW w:w="1449" w:type="dxa"/>
            <w:vAlign w:val="bottom"/>
          </w:tcPr>
          <w:p w:rsidR="00EF6505" w:rsidRPr="00935276" w:rsidRDefault="00B27543" w:rsidP="00A00D90">
            <w:pPr>
              <w:spacing w:after="120"/>
              <w:jc w:val="center"/>
              <w:rPr>
                <w:rFonts w:ascii="Times New Roman" w:hAnsi="Times New Roman"/>
                <w:sz w:val="22"/>
                <w:szCs w:val="22"/>
              </w:rPr>
            </w:pPr>
            <w:r>
              <w:rPr>
                <w:rFonts w:ascii="Times New Roman" w:hAnsi="Times New Roman"/>
                <w:sz w:val="22"/>
                <w:szCs w:val="22"/>
              </w:rPr>
              <w:t>…………fő</w:t>
            </w:r>
          </w:p>
        </w:tc>
      </w:tr>
      <w:tr w:rsidR="00EF6505" w:rsidRPr="00935276" w:rsidTr="00A00D90">
        <w:tc>
          <w:tcPr>
            <w:tcW w:w="7763" w:type="dxa"/>
          </w:tcPr>
          <w:p w:rsidR="00EF6505" w:rsidRPr="00840F3A" w:rsidRDefault="00EF6505"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sidRPr="00B50EDF">
              <w:rPr>
                <w:rFonts w:ascii="Times New Roman" w:hAnsi="Times New Roman"/>
                <w:sz w:val="22"/>
                <w:szCs w:val="22"/>
              </w:rPr>
              <w:t xml:space="preserve">Jogi szakvizsgával rendelkező szakember bevonása </w:t>
            </w:r>
          </w:p>
        </w:tc>
        <w:tc>
          <w:tcPr>
            <w:tcW w:w="1449" w:type="dxa"/>
            <w:vAlign w:val="bottom"/>
          </w:tcPr>
          <w:p w:rsidR="00EF6505" w:rsidRDefault="00B27543" w:rsidP="00A00D90">
            <w:pPr>
              <w:spacing w:after="120"/>
              <w:jc w:val="center"/>
              <w:rPr>
                <w:rFonts w:ascii="Times New Roman" w:hAnsi="Times New Roman"/>
                <w:sz w:val="22"/>
                <w:szCs w:val="22"/>
                <w:shd w:val="clear" w:color="auto" w:fill="FFFFFF"/>
                <w:lang w:eastAsia="en-GB"/>
              </w:rPr>
            </w:pPr>
            <w:r>
              <w:rPr>
                <w:rFonts w:ascii="Times New Roman" w:hAnsi="Times New Roman"/>
                <w:sz w:val="22"/>
                <w:szCs w:val="22"/>
              </w:rPr>
              <w:t>…………fő</w:t>
            </w:r>
          </w:p>
        </w:tc>
      </w:tr>
      <w:tr w:rsidR="00EF6505" w:rsidRPr="00935276" w:rsidTr="00A00D90">
        <w:tc>
          <w:tcPr>
            <w:tcW w:w="7763" w:type="dxa"/>
          </w:tcPr>
          <w:p w:rsidR="00EF6505" w:rsidRPr="00840F3A" w:rsidRDefault="00EF6505" w:rsidP="004D606D">
            <w:pPr>
              <w:pStyle w:val="Listaszerbekezds"/>
              <w:numPr>
                <w:ilvl w:val="1"/>
                <w:numId w:val="63"/>
              </w:numPr>
              <w:tabs>
                <w:tab w:val="center" w:pos="8505"/>
              </w:tabs>
              <w:suppressAutoHyphens w:val="0"/>
              <w:ind w:left="567" w:hanging="425"/>
              <w:jc w:val="both"/>
              <w:rPr>
                <w:rFonts w:ascii="Times New Roman" w:hAnsi="Times New Roman"/>
                <w:sz w:val="22"/>
                <w:szCs w:val="22"/>
              </w:rPr>
            </w:pPr>
            <w:r w:rsidRPr="00B50EDF">
              <w:rPr>
                <w:rFonts w:ascii="Times New Roman" w:hAnsi="Times New Roman"/>
                <w:sz w:val="22"/>
                <w:szCs w:val="22"/>
              </w:rPr>
              <w:t xml:space="preserve">2 éves szakmai gyakorlattal rendelkező, közbeszerzések jogszabály szerinti minőségellenőrzésében és/vagy utó és/vagy utólagos ellenőrzésben és/vagy közbeszerzési szabályossági tanúsítvány / eredmény állásfoglalás és/vagy szerződésmódosítás véleményezés készítésében tapasztalattal rendelkező szakember bevonása </w:t>
            </w:r>
          </w:p>
        </w:tc>
        <w:tc>
          <w:tcPr>
            <w:tcW w:w="1449" w:type="dxa"/>
            <w:vAlign w:val="bottom"/>
          </w:tcPr>
          <w:p w:rsidR="00EF6505" w:rsidRDefault="00B27543" w:rsidP="00A00D90">
            <w:pPr>
              <w:spacing w:after="120"/>
              <w:jc w:val="center"/>
              <w:rPr>
                <w:rFonts w:ascii="Times New Roman" w:hAnsi="Times New Roman"/>
                <w:sz w:val="22"/>
                <w:szCs w:val="22"/>
                <w:shd w:val="clear" w:color="auto" w:fill="FFFFFF"/>
                <w:lang w:eastAsia="en-GB"/>
              </w:rPr>
            </w:pPr>
            <w:r>
              <w:rPr>
                <w:rFonts w:ascii="Times New Roman" w:hAnsi="Times New Roman"/>
                <w:sz w:val="22"/>
                <w:szCs w:val="22"/>
              </w:rPr>
              <w:t>…………fő</w:t>
            </w:r>
          </w:p>
        </w:tc>
      </w:tr>
    </w:tbl>
    <w:p w:rsidR="00A6217B" w:rsidRPr="004D606D" w:rsidRDefault="00A6217B" w:rsidP="004D606D">
      <w:pPr>
        <w:pStyle w:val="Alcm"/>
        <w:rPr>
          <w:b/>
        </w:rPr>
      </w:pPr>
    </w:p>
    <w:p w:rsidR="004B428D" w:rsidRPr="0036556C" w:rsidRDefault="004B428D" w:rsidP="004B428D">
      <w:pPr>
        <w:widowControl w:val="0"/>
        <w:tabs>
          <w:tab w:val="left" w:pos="7455"/>
        </w:tabs>
        <w:jc w:val="both"/>
        <w:rPr>
          <w:i/>
          <w:sz w:val="22"/>
          <w:szCs w:val="22"/>
        </w:rPr>
      </w:pPr>
      <w:r w:rsidRPr="0036556C">
        <w:rPr>
          <w:i/>
          <w:sz w:val="22"/>
          <w:szCs w:val="22"/>
        </w:rPr>
        <w:t>A megaj</w:t>
      </w:r>
      <w:r w:rsidRPr="0036556C">
        <w:rPr>
          <w:rFonts w:hint="eastAsia"/>
          <w:i/>
          <w:sz w:val="22"/>
          <w:szCs w:val="22"/>
        </w:rPr>
        <w:t>á</w:t>
      </w:r>
      <w:r w:rsidRPr="0036556C">
        <w:rPr>
          <w:i/>
          <w:sz w:val="22"/>
          <w:szCs w:val="22"/>
        </w:rPr>
        <w:t>nlott aj</w:t>
      </w:r>
      <w:r w:rsidRPr="0036556C">
        <w:rPr>
          <w:rFonts w:hint="eastAsia"/>
          <w:i/>
          <w:sz w:val="22"/>
          <w:szCs w:val="22"/>
        </w:rPr>
        <w:t>á</w:t>
      </w:r>
      <w:r w:rsidRPr="0036556C">
        <w:rPr>
          <w:i/>
          <w:sz w:val="22"/>
          <w:szCs w:val="22"/>
        </w:rPr>
        <w:t xml:space="preserve">nlati </w:t>
      </w:r>
      <w:r w:rsidRPr="0036556C">
        <w:rPr>
          <w:rFonts w:hint="eastAsia"/>
          <w:i/>
          <w:sz w:val="22"/>
          <w:szCs w:val="22"/>
        </w:rPr>
        <w:t>á</w:t>
      </w:r>
      <w:r w:rsidRPr="0036556C">
        <w:rPr>
          <w:i/>
          <w:sz w:val="22"/>
          <w:szCs w:val="22"/>
        </w:rPr>
        <w:t>rat a mindenkori jogszab</w:t>
      </w:r>
      <w:r w:rsidRPr="0036556C">
        <w:rPr>
          <w:rFonts w:hint="eastAsia"/>
          <w:i/>
          <w:sz w:val="22"/>
          <w:szCs w:val="22"/>
        </w:rPr>
        <w:t>á</w:t>
      </w:r>
      <w:r w:rsidRPr="0036556C">
        <w:rPr>
          <w:i/>
          <w:sz w:val="22"/>
          <w:szCs w:val="22"/>
        </w:rPr>
        <w:t>lyoknak megfelel</w:t>
      </w:r>
      <w:r w:rsidRPr="0036556C">
        <w:rPr>
          <w:rFonts w:hint="eastAsia"/>
          <w:i/>
          <w:sz w:val="22"/>
          <w:szCs w:val="22"/>
        </w:rPr>
        <w:t>ő</w:t>
      </w:r>
      <w:r w:rsidRPr="0036556C">
        <w:rPr>
          <w:i/>
          <w:sz w:val="22"/>
          <w:szCs w:val="22"/>
        </w:rPr>
        <w:t xml:space="preserve"> </w:t>
      </w:r>
      <w:r w:rsidRPr="0036556C">
        <w:rPr>
          <w:rFonts w:hint="eastAsia"/>
          <w:i/>
          <w:sz w:val="22"/>
          <w:szCs w:val="22"/>
        </w:rPr>
        <w:t>Á</w:t>
      </w:r>
      <w:r w:rsidRPr="0036556C">
        <w:rPr>
          <w:i/>
          <w:sz w:val="22"/>
          <w:szCs w:val="22"/>
        </w:rPr>
        <w:t>FA terheli.</w:t>
      </w:r>
    </w:p>
    <w:p w:rsidR="004B428D" w:rsidRPr="0036556C" w:rsidRDefault="004B428D" w:rsidP="004B428D">
      <w:pPr>
        <w:widowControl w:val="0"/>
        <w:tabs>
          <w:tab w:val="left" w:pos="7455"/>
        </w:tabs>
        <w:jc w:val="both"/>
        <w:rPr>
          <w:i/>
          <w:sz w:val="22"/>
          <w:szCs w:val="22"/>
        </w:rPr>
      </w:pPr>
      <w:r w:rsidRPr="00ED719B">
        <w:rPr>
          <w:i/>
          <w:sz w:val="22"/>
          <w:szCs w:val="22"/>
        </w:rPr>
        <w:t xml:space="preserve">Az </w:t>
      </w:r>
      <w:r w:rsidR="00387131" w:rsidRPr="00ED719B">
        <w:rPr>
          <w:rFonts w:hint="eastAsia"/>
          <w:i/>
          <w:sz w:val="22"/>
          <w:szCs w:val="22"/>
        </w:rPr>
        <w:t>ó</w:t>
      </w:r>
      <w:r w:rsidR="00387131" w:rsidRPr="00ED719B">
        <w:rPr>
          <w:i/>
          <w:sz w:val="22"/>
          <w:szCs w:val="22"/>
        </w:rPr>
        <w:t>rad</w:t>
      </w:r>
      <w:r w:rsidR="00387131" w:rsidRPr="00ED719B">
        <w:rPr>
          <w:rFonts w:hint="eastAsia"/>
          <w:i/>
          <w:sz w:val="22"/>
          <w:szCs w:val="22"/>
        </w:rPr>
        <w:t>í</w:t>
      </w:r>
      <w:r w:rsidR="00387131" w:rsidRPr="00ED719B">
        <w:rPr>
          <w:i/>
          <w:sz w:val="22"/>
          <w:szCs w:val="22"/>
        </w:rPr>
        <w:t>j</w:t>
      </w:r>
      <w:r w:rsidR="00387131" w:rsidRPr="0036556C">
        <w:rPr>
          <w:i/>
          <w:sz w:val="22"/>
          <w:szCs w:val="22"/>
        </w:rPr>
        <w:t xml:space="preserve"> </w:t>
      </w:r>
      <w:r w:rsidRPr="0036556C">
        <w:rPr>
          <w:i/>
          <w:sz w:val="22"/>
          <w:szCs w:val="22"/>
        </w:rPr>
        <w:t>csak eg</w:t>
      </w:r>
      <w:r w:rsidRPr="0036556C">
        <w:rPr>
          <w:rFonts w:hint="eastAsia"/>
          <w:i/>
          <w:sz w:val="22"/>
          <w:szCs w:val="22"/>
        </w:rPr>
        <w:t>é</w:t>
      </w:r>
      <w:r w:rsidRPr="0036556C">
        <w:rPr>
          <w:i/>
          <w:sz w:val="22"/>
          <w:szCs w:val="22"/>
        </w:rPr>
        <w:t>sz sz</w:t>
      </w:r>
      <w:r w:rsidRPr="0036556C">
        <w:rPr>
          <w:rFonts w:hint="eastAsia"/>
          <w:i/>
          <w:sz w:val="22"/>
          <w:szCs w:val="22"/>
        </w:rPr>
        <w:t>á</w:t>
      </w:r>
      <w:r w:rsidRPr="0036556C">
        <w:rPr>
          <w:i/>
          <w:sz w:val="22"/>
          <w:szCs w:val="22"/>
        </w:rPr>
        <w:t>mmal fejezhet</w:t>
      </w:r>
      <w:r w:rsidRPr="0036556C">
        <w:rPr>
          <w:rFonts w:hint="eastAsia"/>
          <w:i/>
          <w:sz w:val="22"/>
          <w:szCs w:val="22"/>
        </w:rPr>
        <w:t>ő</w:t>
      </w:r>
      <w:r w:rsidRPr="0036556C">
        <w:rPr>
          <w:i/>
          <w:sz w:val="22"/>
          <w:szCs w:val="22"/>
        </w:rPr>
        <w:t xml:space="preserve"> ki, intervallum nem adhat</w:t>
      </w:r>
      <w:r w:rsidRPr="0036556C">
        <w:rPr>
          <w:rFonts w:hint="eastAsia"/>
          <w:i/>
          <w:sz w:val="22"/>
          <w:szCs w:val="22"/>
        </w:rPr>
        <w:t>ó</w:t>
      </w:r>
      <w:r w:rsidRPr="0036556C">
        <w:rPr>
          <w:i/>
          <w:sz w:val="22"/>
          <w:szCs w:val="22"/>
        </w:rPr>
        <w:t xml:space="preserve"> meg. </w:t>
      </w:r>
    </w:p>
    <w:p w:rsidR="0025034F" w:rsidRPr="0036556C" w:rsidRDefault="004B428D" w:rsidP="004B428D">
      <w:pPr>
        <w:spacing w:before="60" w:after="60"/>
        <w:rPr>
          <w:i/>
          <w:sz w:val="22"/>
          <w:szCs w:val="22"/>
        </w:rPr>
      </w:pPr>
      <w:r w:rsidRPr="0036556C">
        <w:rPr>
          <w:i/>
          <w:sz w:val="22"/>
          <w:szCs w:val="22"/>
        </w:rPr>
        <w:t>Az aj</w:t>
      </w:r>
      <w:r w:rsidRPr="0036556C">
        <w:rPr>
          <w:rFonts w:hint="eastAsia"/>
          <w:i/>
          <w:sz w:val="22"/>
          <w:szCs w:val="22"/>
        </w:rPr>
        <w:t>á</w:t>
      </w:r>
      <w:r w:rsidRPr="0036556C">
        <w:rPr>
          <w:i/>
          <w:sz w:val="22"/>
          <w:szCs w:val="22"/>
        </w:rPr>
        <w:t xml:space="preserve">nlati </w:t>
      </w:r>
      <w:r w:rsidRPr="0036556C">
        <w:rPr>
          <w:rFonts w:hint="eastAsia"/>
          <w:i/>
          <w:sz w:val="22"/>
          <w:szCs w:val="22"/>
        </w:rPr>
        <w:t>á</w:t>
      </w:r>
      <w:r w:rsidRPr="0036556C">
        <w:rPr>
          <w:i/>
          <w:sz w:val="22"/>
          <w:szCs w:val="22"/>
        </w:rPr>
        <w:t>r tartalmaz minden olyan k</w:t>
      </w:r>
      <w:r w:rsidRPr="0036556C">
        <w:rPr>
          <w:rFonts w:hint="eastAsia"/>
          <w:i/>
          <w:sz w:val="22"/>
          <w:szCs w:val="22"/>
        </w:rPr>
        <w:t>ö</w:t>
      </w:r>
      <w:r w:rsidRPr="0036556C">
        <w:rPr>
          <w:i/>
          <w:sz w:val="22"/>
          <w:szCs w:val="22"/>
        </w:rPr>
        <w:t>lts</w:t>
      </w:r>
      <w:r w:rsidRPr="0036556C">
        <w:rPr>
          <w:rFonts w:hint="eastAsia"/>
          <w:i/>
          <w:sz w:val="22"/>
          <w:szCs w:val="22"/>
        </w:rPr>
        <w:t>é</w:t>
      </w:r>
      <w:r w:rsidRPr="0036556C">
        <w:rPr>
          <w:i/>
          <w:sz w:val="22"/>
          <w:szCs w:val="22"/>
        </w:rPr>
        <w:t>gt</w:t>
      </w:r>
      <w:r w:rsidRPr="0036556C">
        <w:rPr>
          <w:rFonts w:hint="eastAsia"/>
          <w:i/>
          <w:sz w:val="22"/>
          <w:szCs w:val="22"/>
        </w:rPr>
        <w:t>é</w:t>
      </w:r>
      <w:r w:rsidRPr="0036556C">
        <w:rPr>
          <w:i/>
          <w:sz w:val="22"/>
          <w:szCs w:val="22"/>
        </w:rPr>
        <w:t>nyez</w:t>
      </w:r>
      <w:r w:rsidRPr="0036556C">
        <w:rPr>
          <w:rFonts w:hint="eastAsia"/>
          <w:i/>
          <w:sz w:val="22"/>
          <w:szCs w:val="22"/>
        </w:rPr>
        <w:t>ő</w:t>
      </w:r>
      <w:r w:rsidRPr="0036556C">
        <w:rPr>
          <w:i/>
          <w:sz w:val="22"/>
          <w:szCs w:val="22"/>
        </w:rPr>
        <w:t>t, melyek sz</w:t>
      </w:r>
      <w:r w:rsidRPr="0036556C">
        <w:rPr>
          <w:rFonts w:hint="eastAsia"/>
          <w:i/>
          <w:sz w:val="22"/>
          <w:szCs w:val="22"/>
        </w:rPr>
        <w:t>ü</w:t>
      </w:r>
      <w:r w:rsidRPr="0036556C">
        <w:rPr>
          <w:i/>
          <w:sz w:val="22"/>
          <w:szCs w:val="22"/>
        </w:rPr>
        <w:t>ks</w:t>
      </w:r>
      <w:r w:rsidRPr="0036556C">
        <w:rPr>
          <w:rFonts w:hint="eastAsia"/>
          <w:i/>
          <w:sz w:val="22"/>
          <w:szCs w:val="22"/>
        </w:rPr>
        <w:t>é</w:t>
      </w:r>
      <w:r w:rsidRPr="0036556C">
        <w:rPr>
          <w:i/>
          <w:sz w:val="22"/>
          <w:szCs w:val="22"/>
        </w:rPr>
        <w:t>gesek a teljes m</w:t>
      </w:r>
      <w:r w:rsidRPr="0036556C">
        <w:rPr>
          <w:rFonts w:hint="eastAsia"/>
          <w:i/>
          <w:sz w:val="22"/>
          <w:szCs w:val="22"/>
        </w:rPr>
        <w:t>ű</w:t>
      </w:r>
      <w:r w:rsidRPr="0036556C">
        <w:rPr>
          <w:i/>
          <w:sz w:val="22"/>
          <w:szCs w:val="22"/>
        </w:rPr>
        <w:t>szaki le</w:t>
      </w:r>
      <w:r w:rsidRPr="0036556C">
        <w:rPr>
          <w:rFonts w:hint="eastAsia"/>
          <w:i/>
          <w:sz w:val="22"/>
          <w:szCs w:val="22"/>
        </w:rPr>
        <w:t>í</w:t>
      </w:r>
      <w:r w:rsidRPr="0036556C">
        <w:rPr>
          <w:i/>
          <w:sz w:val="22"/>
          <w:szCs w:val="22"/>
        </w:rPr>
        <w:t>r</w:t>
      </w:r>
      <w:r w:rsidRPr="0036556C">
        <w:rPr>
          <w:rFonts w:hint="eastAsia"/>
          <w:i/>
          <w:sz w:val="22"/>
          <w:szCs w:val="22"/>
        </w:rPr>
        <w:t>á</w:t>
      </w:r>
      <w:r w:rsidRPr="0036556C">
        <w:rPr>
          <w:i/>
          <w:sz w:val="22"/>
          <w:szCs w:val="22"/>
        </w:rPr>
        <w:t>s szerinti feladatok teljes</w:t>
      </w:r>
      <w:r w:rsidRPr="0036556C">
        <w:rPr>
          <w:rFonts w:hint="eastAsia"/>
          <w:i/>
          <w:sz w:val="22"/>
          <w:szCs w:val="22"/>
        </w:rPr>
        <w:t>í</w:t>
      </w:r>
      <w:r w:rsidRPr="0036556C">
        <w:rPr>
          <w:i/>
          <w:sz w:val="22"/>
          <w:szCs w:val="22"/>
        </w:rPr>
        <w:t>t</w:t>
      </w:r>
      <w:r w:rsidRPr="0036556C">
        <w:rPr>
          <w:rFonts w:hint="eastAsia"/>
          <w:i/>
          <w:sz w:val="22"/>
          <w:szCs w:val="22"/>
        </w:rPr>
        <w:t>é</w:t>
      </w:r>
      <w:r w:rsidRPr="0036556C">
        <w:rPr>
          <w:i/>
          <w:sz w:val="22"/>
          <w:szCs w:val="22"/>
        </w:rPr>
        <w:t>s</w:t>
      </w:r>
      <w:r w:rsidRPr="0036556C">
        <w:rPr>
          <w:rFonts w:hint="eastAsia"/>
          <w:i/>
          <w:sz w:val="22"/>
          <w:szCs w:val="22"/>
        </w:rPr>
        <w:t>é</w:t>
      </w:r>
      <w:r w:rsidRPr="0036556C">
        <w:rPr>
          <w:i/>
          <w:sz w:val="22"/>
          <w:szCs w:val="22"/>
        </w:rPr>
        <w:t>re.</w:t>
      </w:r>
    </w:p>
    <w:p w:rsidR="004B428D" w:rsidRPr="0036556C" w:rsidRDefault="004B428D" w:rsidP="004B428D">
      <w:pPr>
        <w:spacing w:before="60" w:after="60"/>
        <w:rPr>
          <w:i/>
          <w:sz w:val="22"/>
          <w:szCs w:val="22"/>
        </w:rPr>
      </w:pPr>
    </w:p>
    <w:p w:rsidR="0025034F" w:rsidRPr="00935276" w:rsidRDefault="0025034F" w:rsidP="0025034F">
      <w:pPr>
        <w:spacing w:before="60" w:after="60"/>
        <w:rPr>
          <w:rFonts w:ascii="Times New Roman" w:hAnsi="Times New Roman"/>
          <w:sz w:val="22"/>
          <w:szCs w:val="22"/>
        </w:rPr>
      </w:pPr>
      <w:r w:rsidRPr="00935276">
        <w:rPr>
          <w:rFonts w:ascii="Times New Roman" w:hAnsi="Times New Roman"/>
          <w:sz w:val="22"/>
          <w:szCs w:val="22"/>
        </w:rPr>
        <w:t xml:space="preserve">Keltezés: </w:t>
      </w:r>
    </w:p>
    <w:p w:rsidR="0025034F" w:rsidRPr="00935276" w:rsidRDefault="0025034F" w:rsidP="0025034F">
      <w:pPr>
        <w:spacing w:before="60" w:after="60"/>
        <w:jc w:val="right"/>
        <w:rPr>
          <w:rFonts w:ascii="Times New Roman" w:hAnsi="Times New Roman"/>
          <w:sz w:val="22"/>
          <w:szCs w:val="22"/>
        </w:rPr>
      </w:pPr>
    </w:p>
    <w:p w:rsidR="0025034F" w:rsidRPr="00935276" w:rsidRDefault="004B428D" w:rsidP="004B428D">
      <w:pPr>
        <w:tabs>
          <w:tab w:val="center" w:pos="6237"/>
        </w:tabs>
        <w:spacing w:before="60" w:after="60"/>
        <w:rPr>
          <w:rFonts w:ascii="Times New Roman" w:hAnsi="Times New Roman"/>
          <w:sz w:val="22"/>
          <w:szCs w:val="22"/>
        </w:rPr>
      </w:pPr>
      <w:r w:rsidRPr="00935276">
        <w:rPr>
          <w:rFonts w:ascii="Times New Roman" w:hAnsi="Times New Roman"/>
          <w:sz w:val="22"/>
          <w:szCs w:val="22"/>
        </w:rPr>
        <w:tab/>
      </w:r>
      <w:r w:rsidR="0025034F" w:rsidRPr="00935276">
        <w:rPr>
          <w:rFonts w:ascii="Times New Roman" w:hAnsi="Times New Roman"/>
          <w:sz w:val="22"/>
          <w:szCs w:val="22"/>
        </w:rPr>
        <w:t>…..........................................</w:t>
      </w:r>
    </w:p>
    <w:p w:rsidR="004B428D" w:rsidRPr="00935276" w:rsidRDefault="004B428D" w:rsidP="004B428D">
      <w:pPr>
        <w:tabs>
          <w:tab w:val="center" w:pos="6237"/>
        </w:tabs>
        <w:spacing w:before="60" w:after="60"/>
        <w:rPr>
          <w:rFonts w:ascii="Times New Roman" w:hAnsi="Times New Roman"/>
          <w:sz w:val="22"/>
          <w:szCs w:val="22"/>
        </w:rPr>
      </w:pPr>
      <w:r w:rsidRPr="00935276">
        <w:rPr>
          <w:rFonts w:ascii="Times New Roman" w:hAnsi="Times New Roman"/>
          <w:sz w:val="22"/>
          <w:szCs w:val="22"/>
        </w:rPr>
        <w:tab/>
        <w:t>(c</w:t>
      </w:r>
      <w:r w:rsidRPr="00935276">
        <w:rPr>
          <w:rFonts w:ascii="Times New Roman" w:hAnsi="Times New Roman" w:hint="eastAsia"/>
          <w:sz w:val="22"/>
          <w:szCs w:val="22"/>
        </w:rPr>
        <w:t>é</w:t>
      </w:r>
      <w:r w:rsidRPr="00935276">
        <w:rPr>
          <w:rFonts w:ascii="Times New Roman" w:hAnsi="Times New Roman"/>
          <w:sz w:val="22"/>
          <w:szCs w:val="22"/>
        </w:rPr>
        <w:t>gjegyz</w:t>
      </w:r>
      <w:r w:rsidRPr="00935276">
        <w:rPr>
          <w:rFonts w:ascii="Times New Roman" w:hAnsi="Times New Roman" w:hint="eastAsia"/>
          <w:sz w:val="22"/>
          <w:szCs w:val="22"/>
        </w:rPr>
        <w:t>é</w:t>
      </w:r>
      <w:r w:rsidRPr="00935276">
        <w:rPr>
          <w:rFonts w:ascii="Times New Roman" w:hAnsi="Times New Roman"/>
          <w:sz w:val="22"/>
          <w:szCs w:val="22"/>
        </w:rPr>
        <w:t>sre jogosult vagy szab</w:t>
      </w:r>
      <w:r w:rsidRPr="00935276">
        <w:rPr>
          <w:rFonts w:ascii="Times New Roman" w:hAnsi="Times New Roman" w:hint="eastAsia"/>
          <w:sz w:val="22"/>
          <w:szCs w:val="22"/>
        </w:rPr>
        <w:t>á</w:t>
      </w:r>
      <w:r w:rsidRPr="00935276">
        <w:rPr>
          <w:rFonts w:ascii="Times New Roman" w:hAnsi="Times New Roman"/>
          <w:sz w:val="22"/>
          <w:szCs w:val="22"/>
        </w:rPr>
        <w:t>lyszer</w:t>
      </w:r>
      <w:r w:rsidRPr="00935276">
        <w:rPr>
          <w:rFonts w:ascii="Times New Roman" w:hAnsi="Times New Roman" w:hint="eastAsia"/>
          <w:sz w:val="22"/>
          <w:szCs w:val="22"/>
        </w:rPr>
        <w:t>ű</w:t>
      </w:r>
      <w:r w:rsidRPr="00935276">
        <w:rPr>
          <w:rFonts w:ascii="Times New Roman" w:hAnsi="Times New Roman"/>
          <w:sz w:val="22"/>
          <w:szCs w:val="22"/>
        </w:rPr>
        <w:t>en</w:t>
      </w:r>
    </w:p>
    <w:p w:rsidR="0025034F" w:rsidRPr="00935276" w:rsidRDefault="004B428D" w:rsidP="004B428D">
      <w:pPr>
        <w:tabs>
          <w:tab w:val="center" w:pos="6237"/>
        </w:tabs>
        <w:spacing w:before="60" w:after="60"/>
        <w:rPr>
          <w:rFonts w:ascii="Times New Roman" w:hAnsi="Times New Roman"/>
          <w:sz w:val="22"/>
          <w:szCs w:val="22"/>
        </w:rPr>
      </w:pPr>
      <w:r w:rsidRPr="00935276">
        <w:rPr>
          <w:rFonts w:ascii="Times New Roman" w:hAnsi="Times New Roman"/>
          <w:sz w:val="22"/>
          <w:szCs w:val="22"/>
        </w:rPr>
        <w:tab/>
        <w:t>meghatalmazott k</w:t>
      </w:r>
      <w:r w:rsidRPr="00935276">
        <w:rPr>
          <w:rFonts w:ascii="Times New Roman" w:hAnsi="Times New Roman" w:hint="eastAsia"/>
          <w:sz w:val="22"/>
          <w:szCs w:val="22"/>
        </w:rPr>
        <w:t>é</w:t>
      </w:r>
      <w:r w:rsidRPr="00935276">
        <w:rPr>
          <w:rFonts w:ascii="Times New Roman" w:hAnsi="Times New Roman"/>
          <w:sz w:val="22"/>
          <w:szCs w:val="22"/>
        </w:rPr>
        <w:t>pvisel</w:t>
      </w:r>
      <w:r w:rsidRPr="00935276">
        <w:rPr>
          <w:rFonts w:ascii="Times New Roman" w:hAnsi="Times New Roman" w:hint="eastAsia"/>
          <w:sz w:val="22"/>
          <w:szCs w:val="22"/>
        </w:rPr>
        <w:t>ő</w:t>
      </w:r>
      <w:r w:rsidRPr="00935276">
        <w:rPr>
          <w:rFonts w:ascii="Times New Roman" w:hAnsi="Times New Roman"/>
          <w:sz w:val="22"/>
          <w:szCs w:val="22"/>
        </w:rPr>
        <w:t xml:space="preserve"> al</w:t>
      </w:r>
      <w:r w:rsidRPr="00935276">
        <w:rPr>
          <w:rFonts w:ascii="Times New Roman" w:hAnsi="Times New Roman" w:hint="eastAsia"/>
          <w:sz w:val="22"/>
          <w:szCs w:val="22"/>
        </w:rPr>
        <w:t>áí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sa)</w:t>
      </w:r>
    </w:p>
    <w:p w:rsidR="0023075B" w:rsidRPr="00935276" w:rsidRDefault="0023075B">
      <w:pPr>
        <w:suppressAutoHyphens w:val="0"/>
        <w:spacing w:after="200" w:line="276" w:lineRule="auto"/>
        <w:rPr>
          <w:rFonts w:ascii="Times New Roman" w:hAnsi="Times New Roman"/>
          <w:sz w:val="22"/>
          <w:szCs w:val="22"/>
        </w:rPr>
      </w:pPr>
      <w:r w:rsidRPr="00935276">
        <w:rPr>
          <w:rFonts w:ascii="Times New Roman" w:hAnsi="Times New Roman"/>
          <w:sz w:val="22"/>
          <w:szCs w:val="22"/>
        </w:rPr>
        <w:br w:type="page"/>
      </w:r>
    </w:p>
    <w:p w:rsidR="00C461BA" w:rsidRPr="00935276" w:rsidRDefault="0025034F" w:rsidP="0025034F">
      <w:pPr>
        <w:pStyle w:val="Csakszveg1"/>
        <w:spacing w:before="60" w:after="60"/>
        <w:jc w:val="right"/>
        <w:rPr>
          <w:rFonts w:ascii="Times New Roman" w:hAnsi="Times New Roman" w:cs="Times New Roman"/>
          <w:sz w:val="22"/>
          <w:szCs w:val="22"/>
        </w:rPr>
      </w:pPr>
      <w:r w:rsidRPr="00935276">
        <w:rPr>
          <w:rFonts w:ascii="Times New Roman" w:hAnsi="Times New Roman" w:cs="Times New Roman"/>
          <w:sz w:val="22"/>
          <w:szCs w:val="22"/>
        </w:rPr>
        <w:lastRenderedPageBreak/>
        <w:t>3. számú melléklet</w:t>
      </w:r>
    </w:p>
    <w:p w:rsidR="00C461BA" w:rsidRPr="00935276" w:rsidRDefault="00C461BA" w:rsidP="00C461BA">
      <w:pPr>
        <w:spacing w:before="120" w:after="360"/>
        <w:jc w:val="center"/>
        <w:rPr>
          <w:rFonts w:ascii="Times New Roman" w:eastAsia="Calibri" w:hAnsi="Times New Roman"/>
          <w:b/>
          <w:caps/>
          <w:sz w:val="22"/>
          <w:szCs w:val="22"/>
          <w:lang w:eastAsia="en-GB"/>
        </w:rPr>
      </w:pPr>
      <w:r w:rsidRPr="00935276">
        <w:rPr>
          <w:rFonts w:ascii="Times New Roman" w:eastAsia="Calibri" w:hAnsi="Times New Roman"/>
          <w:b/>
          <w:caps/>
          <w:sz w:val="22"/>
          <w:szCs w:val="22"/>
          <w:lang w:eastAsia="en-GB"/>
        </w:rPr>
        <w:t>Az egységes európai közbeszerzési dokumentum</w:t>
      </w:r>
      <w:r w:rsidRPr="00935276">
        <w:rPr>
          <w:rStyle w:val="Lbjegyzet-hivatkozs"/>
          <w:rFonts w:ascii="Times New Roman" w:eastAsia="Calibri" w:hAnsi="Times New Roman"/>
          <w:b/>
          <w:caps/>
          <w:sz w:val="22"/>
          <w:szCs w:val="22"/>
          <w:lang w:eastAsia="en-GB"/>
        </w:rPr>
        <w:footnoteReference w:id="9"/>
      </w:r>
    </w:p>
    <w:p w:rsidR="00C461BA" w:rsidRPr="00935276" w:rsidRDefault="00C461BA" w:rsidP="00C461BA">
      <w:pPr>
        <w:keepNext/>
        <w:spacing w:before="120" w:after="240"/>
        <w:jc w:val="center"/>
        <w:rPr>
          <w:rFonts w:ascii="Times New Roman" w:eastAsia="Calibri" w:hAnsi="Times New Roman"/>
          <w:b/>
          <w:sz w:val="22"/>
          <w:szCs w:val="22"/>
          <w:lang w:eastAsia="en-GB"/>
        </w:rPr>
      </w:pPr>
      <w:r w:rsidRPr="00935276">
        <w:rPr>
          <w:rFonts w:ascii="Times New Roman" w:eastAsia="Calibri" w:hAnsi="Times New Roman"/>
          <w:b/>
          <w:sz w:val="22"/>
          <w:szCs w:val="22"/>
          <w:lang w:eastAsia="en-GB"/>
        </w:rPr>
        <w:t>I. rész: A közbeszerzési eljárásra és az ajánlatkérő szervre vagy a közszolgáltató ajánlatkérőre vonatkozó információk</w:t>
      </w:r>
    </w:p>
    <w:p w:rsidR="00A64017"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 xml:space="preserve">Olyan közbeszerzési eljárásoknál, amelyekben az eljárást megindító felhívást az </w:t>
      </w:r>
      <w:r w:rsidRPr="00550CBE">
        <w:rPr>
          <w:rFonts w:ascii="Times New Roman" w:eastAsia="Calibri" w:hAnsi="Times New Roman"/>
          <w:b/>
          <w:i/>
          <w:sz w:val="20"/>
          <w:szCs w:val="20"/>
          <w:lang w:eastAsia="en-GB"/>
        </w:rPr>
        <w:t>Európai Unió Hivatalos Lapjában</w:t>
      </w:r>
      <w:r w:rsidRPr="00550CBE">
        <w:rPr>
          <w:rFonts w:ascii="Times New Roman" w:eastAsia="Calibri" w:hAnsi="Times New Roman"/>
          <w:b/>
          <w:sz w:val="20"/>
          <w:szCs w:val="20"/>
          <w:lang w:eastAsia="en-GB"/>
        </w:rPr>
        <w:t xml:space="preserve"> tették közzé, az I. részben előírt információ automatikusan beolvasásra kerül,</w:t>
      </w:r>
      <w:r w:rsidRPr="00550CBE">
        <w:rPr>
          <w:rFonts w:ascii="Times New Roman" w:eastAsia="Calibri" w:hAnsi="Times New Roman"/>
          <w:sz w:val="20"/>
          <w:szCs w:val="20"/>
          <w:lang w:eastAsia="en-GB"/>
        </w:rPr>
        <w:t xml:space="preserve"> </w:t>
      </w:r>
      <w:r w:rsidRPr="00550CBE">
        <w:rPr>
          <w:rFonts w:ascii="Times New Roman" w:eastAsia="Calibri" w:hAnsi="Times New Roman"/>
          <w:b/>
          <w:sz w:val="20"/>
          <w:szCs w:val="20"/>
          <w:lang w:eastAsia="en-GB"/>
        </w:rPr>
        <w:t xml:space="preserve">feltéve, hogy a fent említett elektronikus </w:t>
      </w:r>
      <w:proofErr w:type="spellStart"/>
      <w:r w:rsidRPr="00550CBE">
        <w:rPr>
          <w:rFonts w:ascii="Times New Roman" w:eastAsia="Calibri" w:hAnsi="Times New Roman"/>
          <w:b/>
          <w:sz w:val="20"/>
          <w:szCs w:val="20"/>
          <w:lang w:eastAsia="en-GB"/>
        </w:rPr>
        <w:t>ESPD-szolgáltatást</w:t>
      </w:r>
      <w:proofErr w:type="spellEnd"/>
      <w:r w:rsidRPr="00550CBE">
        <w:rPr>
          <w:rFonts w:ascii="Times New Roman" w:eastAsia="Calibri" w:hAnsi="Times New Roman"/>
          <w:b/>
          <w:sz w:val="20"/>
          <w:szCs w:val="20"/>
          <w:vertAlign w:val="superscript"/>
          <w:lang w:eastAsia="en-GB"/>
        </w:rPr>
        <w:footnoteReference w:id="10"/>
      </w:r>
      <w:r w:rsidRPr="00550CBE">
        <w:rPr>
          <w:rFonts w:ascii="Times New Roman" w:eastAsia="Calibri" w:hAnsi="Times New Roman"/>
          <w:b/>
          <w:sz w:val="20"/>
          <w:szCs w:val="20"/>
          <w:lang w:eastAsia="en-GB"/>
        </w:rPr>
        <w:t xml:space="preserve"> használták az egységes európai közbeszerzési dokumentum kitöltéséhez</w:t>
      </w:r>
      <w:r w:rsidRPr="00550CBE">
        <w:rPr>
          <w:rFonts w:ascii="Times New Roman" w:eastAsia="Calibri" w:hAnsi="Times New Roman"/>
          <w:sz w:val="20"/>
          <w:szCs w:val="20"/>
          <w:lang w:eastAsia="en-GB"/>
        </w:rPr>
        <w:t>.</w:t>
      </w:r>
      <w:r w:rsidRPr="00550CBE">
        <w:rPr>
          <w:rFonts w:ascii="Times New Roman" w:eastAsia="Calibri" w:hAnsi="Times New Roman"/>
          <w:b/>
          <w:sz w:val="20"/>
          <w:szCs w:val="20"/>
          <w:lang w:eastAsia="en-GB"/>
        </w:rPr>
        <w:t xml:space="preserve"> </w:t>
      </w:r>
    </w:p>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 xml:space="preserve">Az </w:t>
      </w:r>
      <w:r w:rsidRPr="00550CBE">
        <w:rPr>
          <w:rFonts w:ascii="Times New Roman" w:eastAsia="Calibri" w:hAnsi="Times New Roman"/>
          <w:b/>
          <w:i/>
          <w:sz w:val="20"/>
          <w:szCs w:val="20"/>
          <w:lang w:eastAsia="en-GB"/>
        </w:rPr>
        <w:t>Európai Unió Hivatalos lapjában</w:t>
      </w:r>
      <w:r w:rsidRPr="00550CBE">
        <w:rPr>
          <w:rFonts w:ascii="Times New Roman" w:eastAsia="Calibri" w:hAnsi="Times New Roman"/>
          <w:b/>
          <w:sz w:val="20"/>
          <w:szCs w:val="20"/>
          <w:lang w:eastAsia="en-GB"/>
        </w:rPr>
        <w:t xml:space="preserve"> közzétett vonatkozó hirdetmény</w:t>
      </w:r>
      <w:r w:rsidRPr="00550CBE">
        <w:rPr>
          <w:rFonts w:ascii="Times New Roman" w:eastAsia="Calibri" w:hAnsi="Times New Roman"/>
          <w:b/>
          <w:sz w:val="20"/>
          <w:szCs w:val="20"/>
          <w:vertAlign w:val="superscript"/>
          <w:lang w:eastAsia="en-GB"/>
        </w:rPr>
        <w:footnoteReference w:id="11"/>
      </w:r>
      <w:r w:rsidRPr="00550CBE">
        <w:rPr>
          <w:rFonts w:ascii="Times New Roman" w:eastAsia="Calibri" w:hAnsi="Times New Roman"/>
          <w:b/>
          <w:sz w:val="20"/>
          <w:szCs w:val="20"/>
          <w:lang w:eastAsia="en-GB"/>
        </w:rPr>
        <w:t xml:space="preserve"> hivatkozási adatai:</w:t>
      </w:r>
    </w:p>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bCs/>
          <w:sz w:val="20"/>
          <w:szCs w:val="20"/>
          <w:lang w:eastAsia="en-GB"/>
        </w:rPr>
      </w:pPr>
      <w:r w:rsidRPr="00550CBE">
        <w:rPr>
          <w:rFonts w:ascii="Times New Roman" w:eastAsia="Calibri" w:hAnsi="Times New Roman"/>
          <w:b/>
          <w:sz w:val="20"/>
          <w:szCs w:val="20"/>
          <w:lang w:eastAsia="en-GB"/>
        </w:rPr>
        <w:t xml:space="preserve">A Hivatalos Lap S sorozatának száma [ ], dátum [ ], </w:t>
      </w:r>
      <w:r w:rsidRPr="00550CBE">
        <w:rPr>
          <w:rFonts w:ascii="Times New Roman" w:eastAsia="Calibri" w:hAnsi="Times New Roman"/>
          <w:b/>
          <w:bCs/>
          <w:sz w:val="20"/>
          <w:szCs w:val="20"/>
          <w:lang w:eastAsia="en-GB"/>
        </w:rPr>
        <w:t>[ ]</w:t>
      </w:r>
      <w:r w:rsidRPr="00550CBE">
        <w:rPr>
          <w:rFonts w:ascii="Times New Roman" w:eastAsia="Calibri" w:hAnsi="Times New Roman"/>
          <w:b/>
          <w:sz w:val="20"/>
          <w:szCs w:val="20"/>
          <w:lang w:eastAsia="en-GB"/>
        </w:rPr>
        <w:t xml:space="preserve"> oldal, </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 xml:space="preserve">A hirdetmény száma a Hivatalos Lap S sorozatban : </w:t>
      </w:r>
      <w:r w:rsidRPr="00550CBE">
        <w:rPr>
          <w:rFonts w:ascii="Times New Roman" w:eastAsia="Calibri" w:hAnsi="Times New Roman"/>
          <w:b/>
          <w:bCs/>
          <w:sz w:val="20"/>
          <w:szCs w:val="20"/>
          <w:lang w:eastAsia="en-GB"/>
        </w:rPr>
        <w:t>[ ][ ][ ][ ]/S [ ][ ][ ]-[ ][ ][ ][ ][ ][ ][ ]</w:t>
      </w:r>
    </w:p>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 xml:space="preserve">Amennyiben nincs előírva hirdetmény közzététele az </w:t>
      </w:r>
      <w:r w:rsidRPr="00550CBE">
        <w:rPr>
          <w:rFonts w:ascii="Times New Roman" w:eastAsia="Calibri" w:hAnsi="Times New Roman"/>
          <w:b/>
          <w:i/>
          <w:sz w:val="20"/>
          <w:szCs w:val="20"/>
          <w:lang w:eastAsia="en-GB"/>
        </w:rPr>
        <w:t>Európai Unió Hivatalos Lapjában</w:t>
      </w:r>
      <w:r w:rsidRPr="00550CBE">
        <w:rPr>
          <w:rFonts w:ascii="Times New Roman" w:eastAsia="Calibri" w:hAnsi="Times New Roman"/>
          <w:b/>
          <w:sz w:val="20"/>
          <w:szCs w:val="20"/>
          <w:lang w:eastAsia="en-GB"/>
        </w:rPr>
        <w:t>, kérjük, hogy adjon meg egyéb olyan információt, amely lehetővé teszi a közbeszerzési eljárás egyértelmű azonosítását (pl. nemzeti szintű közzététel hivatkozási adata): [….]</w:t>
      </w:r>
    </w:p>
    <w:p w:rsidR="00C461BA" w:rsidRPr="00550CBE" w:rsidRDefault="00C047A9" w:rsidP="00C461BA">
      <w:pPr>
        <w:keepNext/>
        <w:spacing w:before="240" w:after="240"/>
        <w:jc w:val="center"/>
        <w:rPr>
          <w:rFonts w:ascii="Times New Roman" w:eastAsia="Calibri" w:hAnsi="Times New Roman"/>
          <w:b/>
          <w:smallCaps/>
          <w:sz w:val="20"/>
          <w:szCs w:val="20"/>
          <w:lang w:eastAsia="en-GB"/>
        </w:rPr>
      </w:pPr>
      <w:r w:rsidRPr="00550CBE">
        <w:rPr>
          <w:rFonts w:ascii="Times New Roman" w:eastAsia="Calibri" w:hAnsi="Times New Roman"/>
          <w:b/>
          <w:smallCaps/>
          <w:sz w:val="20"/>
          <w:szCs w:val="20"/>
          <w:lang w:eastAsia="en-GB"/>
        </w:rPr>
        <w:t>A közbeszerzési eljárásra vonatkozó információk</w:t>
      </w:r>
    </w:p>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sz w:val="20"/>
          <w:szCs w:val="20"/>
          <w:lang w:eastAsia="en-GB"/>
        </w:rPr>
      </w:pPr>
      <w:r w:rsidRPr="00550CBE">
        <w:rPr>
          <w:rFonts w:ascii="Times New Roman" w:eastAsia="Calibri" w:hAnsi="Times New Roman"/>
          <w:b/>
          <w:sz w:val="20"/>
          <w:szCs w:val="20"/>
          <w:lang w:eastAsia="en-GB"/>
        </w:rPr>
        <w:t xml:space="preserve">Az I. részben előírt információ automatikusan megjelenik, feltéve, hogy a fent említett </w:t>
      </w:r>
      <w:proofErr w:type="spellStart"/>
      <w:r w:rsidRPr="00550CBE">
        <w:rPr>
          <w:rFonts w:ascii="Times New Roman" w:eastAsia="Calibri" w:hAnsi="Times New Roman"/>
          <w:b/>
          <w:sz w:val="20"/>
          <w:szCs w:val="20"/>
          <w:lang w:eastAsia="en-GB"/>
        </w:rPr>
        <w:t>ESPD-szolgáltatást</w:t>
      </w:r>
      <w:proofErr w:type="spellEnd"/>
      <w:r w:rsidRPr="00550CBE">
        <w:rPr>
          <w:rFonts w:ascii="Times New Roman" w:eastAsia="Calibri" w:hAnsi="Times New Roman"/>
          <w:b/>
          <w:sz w:val="20"/>
          <w:szCs w:val="20"/>
          <w:lang w:eastAsia="en-GB"/>
        </w:rPr>
        <w:t xml:space="preserve"> használják az egységes európai közbeszerzési dokumentum létrehozásához és kitöltéséhez. </w:t>
      </w:r>
      <w:r w:rsidRPr="00550CBE">
        <w:rPr>
          <w:rFonts w:ascii="Times New Roman" w:eastAsia="Calibri" w:hAnsi="Times New Roman"/>
          <w:b/>
          <w:sz w:val="20"/>
          <w:szCs w:val="20"/>
          <w:u w:val="single"/>
          <w:lang w:eastAsia="en-GB"/>
        </w:rPr>
        <w:t>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C461BA" w:rsidRPr="00031E36" w:rsidTr="00186CD5">
        <w:trPr>
          <w:trHeight w:val="349"/>
        </w:trPr>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A beszerző azonosítása</w:t>
            </w:r>
            <w:r w:rsidRPr="00550CBE">
              <w:rPr>
                <w:rFonts w:ascii="Times New Roman" w:eastAsia="Calibri" w:hAnsi="Times New Roman"/>
                <w:b/>
                <w:sz w:val="20"/>
                <w:szCs w:val="20"/>
                <w:vertAlign w:val="superscript"/>
                <w:lang w:eastAsia="en-GB"/>
              </w:rPr>
              <w:footnoteReference w:id="12"/>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rPr>
          <w:trHeight w:val="349"/>
        </w:trPr>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Név: </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Emberi Erőforrások Minisztériuma</w:t>
            </w:r>
          </w:p>
        </w:tc>
      </w:tr>
      <w:tr w:rsidR="00C461BA" w:rsidRPr="00031E36" w:rsidTr="00186CD5">
        <w:trPr>
          <w:trHeight w:val="485"/>
        </w:trPr>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Melyik beszerzést érinti?</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rPr>
          <w:trHeight w:val="484"/>
        </w:trPr>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A közbeszerzés megnevezése vagy rövid ismertetése</w:t>
            </w:r>
            <w:r w:rsidRPr="00550CBE">
              <w:rPr>
                <w:rFonts w:ascii="Times New Roman" w:eastAsia="Calibri" w:hAnsi="Times New Roman"/>
                <w:sz w:val="20"/>
                <w:szCs w:val="20"/>
                <w:vertAlign w:val="superscript"/>
                <w:lang w:eastAsia="en-GB"/>
              </w:rPr>
              <w:footnoteReference w:id="13"/>
            </w:r>
            <w:r w:rsidRPr="00550CBE">
              <w:rPr>
                <w:rFonts w:ascii="Times New Roman" w:eastAsia="Calibri" w:hAnsi="Times New Roman"/>
                <w:sz w:val="20"/>
                <w:szCs w:val="20"/>
                <w:lang w:eastAsia="en-GB"/>
              </w:rPr>
              <w:t>:</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Közbeszerzési – jogi minőségbiztosítási szolgáltatások és szakértői tanácsadás</w:t>
            </w:r>
          </w:p>
          <w:p w:rsidR="00CB4FFD" w:rsidRPr="00550CBE" w:rsidRDefault="00C047A9" w:rsidP="002858D0">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Megbízási keretszerződés keretében a 2014-2020 programozási időszakban az EFOP támogatási forrásaiból származó pénzeszközök felhasználásával, a kedvezményezettek által megvalósított közbeszerzési </w:t>
            </w:r>
            <w:r w:rsidRPr="00550CBE">
              <w:rPr>
                <w:rFonts w:ascii="Times New Roman" w:eastAsia="Calibri" w:hAnsi="Times New Roman"/>
                <w:sz w:val="20"/>
                <w:szCs w:val="20"/>
                <w:lang w:eastAsia="en-GB"/>
              </w:rPr>
              <w:lastRenderedPageBreak/>
              <w:t>eljárások, illetve szerződés</w:t>
            </w:r>
            <w:r w:rsidR="002858D0">
              <w:rPr>
                <w:rFonts w:ascii="Times New Roman" w:eastAsia="Calibri" w:hAnsi="Times New Roman"/>
                <w:sz w:val="20"/>
                <w:szCs w:val="20"/>
                <w:lang w:eastAsia="en-GB"/>
              </w:rPr>
              <w:t>módosítások</w:t>
            </w:r>
            <w:r w:rsidRPr="00550CBE">
              <w:rPr>
                <w:rFonts w:ascii="Times New Roman" w:eastAsia="Calibri" w:hAnsi="Times New Roman"/>
                <w:sz w:val="20"/>
                <w:szCs w:val="20"/>
                <w:lang w:eastAsia="en-GB"/>
              </w:rPr>
              <w:t xml:space="preserve"> ellenőrzését, felügyeletét ellátó irányító hatóság – a mindenkor hatályos jogszabályok alapján fennálló – feladataihoz kapcsolódó és a tevékenységét segítő közbeszerzési jogi minőségbiztosítási szolgáltatások és szakértői tanácsadás. </w:t>
            </w:r>
          </w:p>
        </w:tc>
      </w:tr>
      <w:tr w:rsidR="00C461BA" w:rsidRPr="00031E36" w:rsidTr="00186CD5">
        <w:trPr>
          <w:trHeight w:val="484"/>
        </w:trPr>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lastRenderedPageBreak/>
              <w:t>Az ajánlatkérő szerv vagy a közszolgáltató ajánlatkérő által az aktához rendelt hivatkozási szám (</w:t>
            </w:r>
            <w:r w:rsidRPr="00550CBE">
              <w:rPr>
                <w:rFonts w:ascii="Times New Roman" w:eastAsia="Calibri" w:hAnsi="Times New Roman"/>
                <w:i/>
                <w:sz w:val="20"/>
                <w:szCs w:val="20"/>
                <w:lang w:eastAsia="en-GB"/>
              </w:rPr>
              <w:t>adott esetben</w:t>
            </w:r>
            <w:r w:rsidRPr="00550CBE">
              <w:rPr>
                <w:rFonts w:ascii="Times New Roman" w:eastAsia="Calibri" w:hAnsi="Times New Roman"/>
                <w:sz w:val="20"/>
                <w:szCs w:val="20"/>
                <w:lang w:eastAsia="en-GB"/>
              </w:rPr>
              <w:t>)</w:t>
            </w:r>
            <w:r w:rsidRPr="00550CBE">
              <w:rPr>
                <w:rFonts w:ascii="Times New Roman" w:eastAsia="Calibri" w:hAnsi="Times New Roman"/>
                <w:sz w:val="20"/>
                <w:szCs w:val="20"/>
                <w:vertAlign w:val="superscript"/>
                <w:lang w:eastAsia="en-GB"/>
              </w:rPr>
              <w:footnoteReference w:id="14"/>
            </w:r>
            <w:r w:rsidRPr="00550CBE">
              <w:rPr>
                <w:rFonts w:ascii="Times New Roman" w:eastAsia="Calibri" w:hAnsi="Times New Roman"/>
                <w:sz w:val="20"/>
                <w:szCs w:val="20"/>
                <w:lang w:eastAsia="en-GB"/>
              </w:rPr>
              <w:t>:</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bl>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ascii="Times New Roman" w:eastAsia="Calibri" w:hAnsi="Times New Roman"/>
          <w:sz w:val="20"/>
          <w:szCs w:val="20"/>
          <w:lang w:eastAsia="en-GB"/>
        </w:rPr>
      </w:pPr>
      <w:r w:rsidRPr="00550CBE">
        <w:rPr>
          <w:rFonts w:ascii="Times New Roman" w:eastAsia="Calibri" w:hAnsi="Times New Roman"/>
          <w:b/>
          <w:sz w:val="20"/>
          <w:szCs w:val="20"/>
          <w:lang w:eastAsia="en-GB"/>
        </w:rPr>
        <w:t>Az egységes európai közbeszerzési dokumentum minden szakaszában az összes egyéb információt a gazdasági szereplőnek kell kitöltenie.</w:t>
      </w:r>
    </w:p>
    <w:p w:rsidR="00C461BA" w:rsidRPr="00550CBE" w:rsidRDefault="00C047A9" w:rsidP="00C461BA">
      <w:pPr>
        <w:keepNext/>
        <w:spacing w:before="120" w:after="360"/>
        <w:jc w:val="center"/>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II. rész: A gazdasági szereplőre vonatkozó információk</w:t>
      </w:r>
    </w:p>
    <w:p w:rsidR="00C461BA" w:rsidRPr="00550CBE" w:rsidRDefault="00C047A9" w:rsidP="00C461BA">
      <w:pPr>
        <w:keepNext/>
        <w:spacing w:before="120" w:after="360"/>
        <w:jc w:val="center"/>
        <w:rPr>
          <w:rFonts w:ascii="Times New Roman" w:eastAsia="Calibri" w:hAnsi="Times New Roman"/>
          <w:b/>
          <w:smallCaps/>
          <w:sz w:val="20"/>
          <w:szCs w:val="20"/>
          <w:lang w:eastAsia="en-GB"/>
        </w:rPr>
      </w:pPr>
      <w:r w:rsidRPr="00550CBE">
        <w:rPr>
          <w:rFonts w:ascii="Times New Roman" w:eastAsia="Calibri" w:hAnsi="Times New Roman"/>
          <w:b/>
          <w:smallCaps/>
          <w:sz w:val="20"/>
          <w:szCs w:val="20"/>
          <w:lang w:eastAsia="en-GB"/>
        </w:rPr>
        <w:t xml:space="preserve">A: </w:t>
      </w:r>
      <w:proofErr w:type="spellStart"/>
      <w:r w:rsidRPr="00550CBE">
        <w:rPr>
          <w:rFonts w:ascii="Times New Roman" w:eastAsia="Calibri" w:hAnsi="Times New Roman"/>
          <w:b/>
          <w:smallCaps/>
          <w:sz w:val="20"/>
          <w:szCs w:val="20"/>
          <w:lang w:eastAsia="en-GB"/>
        </w:rPr>
        <w:t>A</w:t>
      </w:r>
      <w:proofErr w:type="spellEnd"/>
      <w:r w:rsidRPr="00550CBE">
        <w:rPr>
          <w:rFonts w:ascii="Times New Roman" w:eastAsia="Calibri" w:hAnsi="Times New Roman"/>
          <w:b/>
          <w:smallCaps/>
          <w:sz w:val="20"/>
          <w:szCs w:val="20"/>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Azonosítás:</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c>
          <w:tcPr>
            <w:tcW w:w="4644" w:type="dxa"/>
            <w:shd w:val="clear" w:color="auto" w:fill="auto"/>
          </w:tcPr>
          <w:p w:rsidR="00C461BA" w:rsidRPr="00550CBE" w:rsidRDefault="00C047A9" w:rsidP="00186CD5">
            <w:pPr>
              <w:spacing w:before="120" w:after="120"/>
              <w:ind w:left="850" w:hanging="85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Név:</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w:t>
            </w:r>
          </w:p>
        </w:tc>
      </w:tr>
      <w:tr w:rsidR="00C461BA" w:rsidRPr="00031E36" w:rsidTr="00186CD5">
        <w:trPr>
          <w:trHeight w:val="1372"/>
        </w:trPr>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proofErr w:type="spellStart"/>
            <w:r w:rsidRPr="00550CBE">
              <w:rPr>
                <w:rFonts w:ascii="Times New Roman" w:eastAsia="Calibri" w:hAnsi="Times New Roman"/>
                <w:sz w:val="20"/>
                <w:szCs w:val="20"/>
                <w:lang w:eastAsia="en-GB"/>
              </w:rPr>
              <w:t>Héaazonosító</w:t>
            </w:r>
            <w:proofErr w:type="spellEnd"/>
            <w:r w:rsidRPr="00550CBE">
              <w:rPr>
                <w:rFonts w:ascii="Times New Roman" w:eastAsia="Calibri" w:hAnsi="Times New Roman"/>
                <w:sz w:val="20"/>
                <w:szCs w:val="20"/>
                <w:lang w:eastAsia="en-GB"/>
              </w:rPr>
              <w:t xml:space="preserve"> szám (uniós adószám), adott esetben:</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Ha nincs </w:t>
            </w:r>
            <w:proofErr w:type="spellStart"/>
            <w:r w:rsidRPr="00550CBE">
              <w:rPr>
                <w:rFonts w:ascii="Times New Roman" w:eastAsia="Calibri" w:hAnsi="Times New Roman"/>
                <w:sz w:val="20"/>
                <w:szCs w:val="20"/>
                <w:lang w:eastAsia="en-GB"/>
              </w:rPr>
              <w:t>héaazonosító</w:t>
            </w:r>
            <w:proofErr w:type="spellEnd"/>
            <w:r w:rsidRPr="00550CBE">
              <w:rPr>
                <w:rFonts w:ascii="Times New Roman" w:eastAsia="Calibri" w:hAnsi="Times New Roman"/>
                <w:sz w:val="20"/>
                <w:szCs w:val="20"/>
                <w:lang w:eastAsia="en-GB"/>
              </w:rPr>
              <w:t xml:space="preserve"> szám, kérjük egyéb nemzeti azonosító szám feltüntetését, adott esetben, ha szükséges.</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Postai cím: </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r w:rsidR="00C461BA" w:rsidRPr="00031E36" w:rsidTr="00186CD5">
        <w:trPr>
          <w:trHeight w:val="2002"/>
        </w:trPr>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Kapcsolattartó személy vagy személyek</w:t>
            </w:r>
            <w:r w:rsidRPr="00550CBE">
              <w:rPr>
                <w:rFonts w:ascii="Times New Roman" w:eastAsia="Calibri" w:hAnsi="Times New Roman"/>
                <w:sz w:val="20"/>
                <w:szCs w:val="20"/>
                <w:vertAlign w:val="superscript"/>
                <w:lang w:eastAsia="en-GB"/>
              </w:rPr>
              <w:footnoteReference w:id="15"/>
            </w:r>
            <w:r w:rsidRPr="00550CBE">
              <w:rPr>
                <w:rFonts w:ascii="Times New Roman" w:eastAsia="Calibri" w:hAnsi="Times New Roman"/>
                <w:sz w:val="20"/>
                <w:szCs w:val="20"/>
                <w:lang w:eastAsia="en-GB"/>
              </w:rPr>
              <w:t>:</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Telefon:</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E-mail cím:</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Internetcím (</w:t>
            </w:r>
            <w:r w:rsidRPr="00550CBE">
              <w:rPr>
                <w:rFonts w:ascii="Times New Roman" w:eastAsia="Calibri" w:hAnsi="Times New Roman"/>
                <w:i/>
                <w:sz w:val="20"/>
                <w:szCs w:val="20"/>
                <w:lang w:eastAsia="en-GB"/>
              </w:rPr>
              <w:t>adott esetben</w:t>
            </w:r>
            <w:r w:rsidRPr="00550CBE">
              <w:rPr>
                <w:rFonts w:ascii="Times New Roman" w:eastAsia="Calibri" w:hAnsi="Times New Roman"/>
                <w:sz w:val="20"/>
                <w:szCs w:val="20"/>
                <w:lang w:eastAsia="en-GB"/>
              </w:rPr>
              <w:t>):</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Általános információ:</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A gazdasági szereplő mikro-, kis- vagy középvállalkozás</w:t>
            </w:r>
            <w:r w:rsidRPr="00550CBE">
              <w:rPr>
                <w:rFonts w:ascii="Times New Roman" w:eastAsia="Calibri" w:hAnsi="Times New Roman"/>
                <w:sz w:val="20"/>
                <w:szCs w:val="20"/>
                <w:vertAlign w:val="superscript"/>
                <w:lang w:eastAsia="en-GB"/>
              </w:rPr>
              <w:footnoteReference w:id="16"/>
            </w:r>
            <w:r w:rsidRPr="00550CBE">
              <w:rPr>
                <w:rFonts w:ascii="Times New Roman" w:eastAsia="Calibri" w:hAnsi="Times New Roman"/>
                <w:sz w:val="20"/>
                <w:szCs w:val="20"/>
                <w:lang w:eastAsia="en-GB"/>
              </w:rPr>
              <w:t>?</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p>
        </w:tc>
      </w:tr>
      <w:tr w:rsidR="00C461BA" w:rsidRPr="00031E36" w:rsidTr="00186CD5">
        <w:tc>
          <w:tcPr>
            <w:tcW w:w="4644" w:type="dxa"/>
            <w:shd w:val="clear" w:color="auto" w:fill="auto"/>
          </w:tcPr>
          <w:p w:rsidR="00C461BA" w:rsidRPr="00550CBE" w:rsidRDefault="00C047A9" w:rsidP="00186CD5">
            <w:pPr>
              <w:spacing w:before="120" w:after="120"/>
              <w:rPr>
                <w:rFonts w:ascii="Times New Roman" w:eastAsia="Calibri" w:hAnsi="Times New Roman"/>
                <w:strike/>
                <w:sz w:val="20"/>
                <w:szCs w:val="20"/>
                <w:lang w:eastAsia="en-GB"/>
              </w:rPr>
            </w:pPr>
            <w:r w:rsidRPr="00550CBE">
              <w:rPr>
                <w:rFonts w:ascii="Times New Roman" w:eastAsia="Calibri" w:hAnsi="Times New Roman"/>
                <w:b/>
                <w:strike/>
                <w:sz w:val="20"/>
                <w:szCs w:val="20"/>
                <w:lang w:eastAsia="en-GB"/>
              </w:rPr>
              <w:t>Csak ha a közbeszerzés fenntartott</w:t>
            </w:r>
            <w:r w:rsidRPr="00550CBE">
              <w:rPr>
                <w:rFonts w:ascii="Times New Roman" w:eastAsia="Calibri" w:hAnsi="Times New Roman"/>
                <w:b/>
                <w:strike/>
                <w:sz w:val="20"/>
                <w:szCs w:val="20"/>
                <w:vertAlign w:val="superscript"/>
                <w:lang w:eastAsia="en-GB"/>
              </w:rPr>
              <w:footnoteReference w:id="17"/>
            </w:r>
            <w:r w:rsidRPr="00550CBE">
              <w:rPr>
                <w:rFonts w:ascii="Times New Roman" w:eastAsia="Calibri" w:hAnsi="Times New Roman"/>
                <w:b/>
                <w:strike/>
                <w:sz w:val="20"/>
                <w:szCs w:val="20"/>
                <w:lang w:eastAsia="en-GB"/>
              </w:rPr>
              <w:t xml:space="preserve">: </w:t>
            </w:r>
            <w:r w:rsidRPr="00550CBE">
              <w:rPr>
                <w:rFonts w:ascii="Times New Roman" w:eastAsia="Calibri" w:hAnsi="Times New Roman"/>
                <w:strike/>
                <w:sz w:val="20"/>
                <w:szCs w:val="20"/>
                <w:lang w:eastAsia="en-GB"/>
              </w:rPr>
              <w:t>A gazdasági szereplő védett műhely, szociális vállalkozás</w:t>
            </w:r>
            <w:r w:rsidRPr="00550CBE">
              <w:rPr>
                <w:rFonts w:ascii="Times New Roman" w:eastAsia="Calibri" w:hAnsi="Times New Roman"/>
                <w:strike/>
                <w:sz w:val="20"/>
                <w:szCs w:val="20"/>
                <w:vertAlign w:val="superscript"/>
                <w:lang w:eastAsia="en-GB"/>
              </w:rPr>
              <w:footnoteReference w:id="18"/>
            </w:r>
            <w:r w:rsidRPr="00550CBE">
              <w:rPr>
                <w:rFonts w:ascii="Times New Roman" w:eastAsia="Calibri" w:hAnsi="Times New Roman"/>
                <w:strike/>
                <w:sz w:val="20"/>
                <w:szCs w:val="20"/>
                <w:lang w:eastAsia="en-GB"/>
              </w:rPr>
              <w:t xml:space="preserve"> vagy </w:t>
            </w:r>
            <w:r w:rsidRPr="00550CBE">
              <w:rPr>
                <w:rFonts w:ascii="Times New Roman" w:eastAsia="Calibri" w:hAnsi="Times New Roman"/>
                <w:strike/>
                <w:sz w:val="20"/>
                <w:szCs w:val="20"/>
                <w:lang w:eastAsia="en-GB"/>
              </w:rPr>
              <w:lastRenderedPageBreak/>
              <w:t>védett munkahely-teremtési programok keretében fogja teljesíteni a szerződést?</w:t>
            </w:r>
            <w:r w:rsidRPr="00550CBE">
              <w:rPr>
                <w:rFonts w:ascii="Times New Roman" w:eastAsia="Calibri" w:hAnsi="Times New Roman"/>
                <w:strike/>
                <w:sz w:val="20"/>
                <w:szCs w:val="20"/>
                <w:lang w:eastAsia="en-GB"/>
              </w:rPr>
              <w:br/>
            </w:r>
            <w:r w:rsidRPr="00550CBE">
              <w:rPr>
                <w:rFonts w:ascii="Times New Roman" w:eastAsia="Calibri" w:hAnsi="Times New Roman"/>
                <w:b/>
                <w:strike/>
                <w:sz w:val="20"/>
                <w:szCs w:val="20"/>
                <w:lang w:eastAsia="en-GB"/>
              </w:rPr>
              <w:t>Ha igen,</w:t>
            </w:r>
            <w:r w:rsidRPr="00550CBE">
              <w:rPr>
                <w:rFonts w:ascii="Times New Roman" w:eastAsia="Calibri" w:hAnsi="Times New Roman"/>
                <w:strike/>
                <w:sz w:val="20"/>
                <w:szCs w:val="20"/>
                <w:lang w:eastAsia="en-GB"/>
              </w:rPr>
              <w:br/>
              <w:t>mi a fogyatékossággal élő vagy hátrányos helyzetű munkavállalók százalékos aránya?</w:t>
            </w:r>
            <w:r w:rsidRPr="00550CBE">
              <w:rPr>
                <w:rFonts w:ascii="Times New Roman" w:eastAsia="Calibri" w:hAnsi="Times New Roman"/>
                <w:strike/>
                <w:sz w:val="20"/>
                <w:szCs w:val="20"/>
                <w:lang w:eastAsia="en-GB"/>
              </w:rPr>
              <w:b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rsidR="00C461BA" w:rsidRPr="00550CBE" w:rsidRDefault="00C047A9" w:rsidP="00186CD5">
            <w:pPr>
              <w:spacing w:before="120" w:after="120"/>
              <w:rPr>
                <w:rFonts w:ascii="Times New Roman" w:eastAsia="Calibri" w:hAnsi="Times New Roman"/>
                <w:strike/>
                <w:sz w:val="20"/>
                <w:szCs w:val="20"/>
                <w:lang w:eastAsia="en-GB"/>
              </w:rPr>
            </w:pPr>
            <w:r w:rsidRPr="00550CBE">
              <w:rPr>
                <w:rFonts w:ascii="Times New Roman" w:eastAsia="Calibri" w:hAnsi="Times New Roman"/>
                <w:strike/>
                <w:sz w:val="20"/>
                <w:szCs w:val="20"/>
                <w:lang w:eastAsia="en-GB"/>
              </w:rPr>
              <w:lastRenderedPageBreak/>
              <w:t>[] Igen [] Nem</w:t>
            </w:r>
            <w:r w:rsidRPr="00550CBE">
              <w:rPr>
                <w:rFonts w:ascii="Times New Roman" w:eastAsia="Calibri" w:hAnsi="Times New Roman"/>
                <w:strike/>
                <w:sz w:val="20"/>
                <w:szCs w:val="20"/>
                <w:lang w:eastAsia="en-GB"/>
              </w:rPr>
              <w:br/>
            </w:r>
            <w:r w:rsidRPr="00550CBE">
              <w:rPr>
                <w:rFonts w:ascii="Times New Roman" w:eastAsia="Calibri" w:hAnsi="Times New Roman"/>
                <w:strike/>
                <w:sz w:val="20"/>
                <w:szCs w:val="20"/>
                <w:lang w:eastAsia="en-GB"/>
              </w:rPr>
              <w:br/>
            </w:r>
            <w:r w:rsidRPr="00550CBE">
              <w:rPr>
                <w:rFonts w:ascii="Times New Roman" w:eastAsia="Calibri" w:hAnsi="Times New Roman"/>
                <w:strike/>
                <w:sz w:val="20"/>
                <w:szCs w:val="20"/>
                <w:lang w:eastAsia="en-GB"/>
              </w:rPr>
              <w:lastRenderedPageBreak/>
              <w:br/>
            </w:r>
            <w:r w:rsidRPr="00550CBE">
              <w:rPr>
                <w:rFonts w:ascii="Times New Roman" w:eastAsia="Calibri" w:hAnsi="Times New Roman"/>
                <w:strike/>
                <w:sz w:val="20"/>
                <w:szCs w:val="20"/>
                <w:lang w:eastAsia="en-GB"/>
              </w:rPr>
              <w:br/>
            </w:r>
            <w:r w:rsidRPr="00550CBE">
              <w:rPr>
                <w:rFonts w:ascii="Times New Roman" w:eastAsia="Calibri" w:hAnsi="Times New Roman"/>
                <w:strike/>
                <w:sz w:val="20"/>
                <w:szCs w:val="20"/>
                <w:lang w:eastAsia="en-GB"/>
              </w:rPr>
              <w:br/>
            </w:r>
            <w:r w:rsidRPr="00550CBE">
              <w:rPr>
                <w:rFonts w:ascii="Times New Roman" w:eastAsia="Calibri" w:hAnsi="Times New Roman"/>
                <w:strike/>
                <w:sz w:val="20"/>
                <w:szCs w:val="20"/>
                <w:lang w:eastAsia="en-GB"/>
              </w:rPr>
              <w:br/>
              <w:t>[…]</w:t>
            </w:r>
            <w:r w:rsidRPr="00550CBE">
              <w:rPr>
                <w:rFonts w:ascii="Times New Roman" w:eastAsia="Calibri" w:hAnsi="Times New Roman"/>
                <w:strike/>
                <w:sz w:val="20"/>
                <w:szCs w:val="20"/>
                <w:lang w:eastAsia="en-GB"/>
              </w:rPr>
              <w:br/>
            </w:r>
            <w:r w:rsidRPr="00550CBE">
              <w:rPr>
                <w:rFonts w:ascii="Times New Roman" w:eastAsia="Calibri" w:hAnsi="Times New Roman"/>
                <w:strike/>
                <w:sz w:val="20"/>
                <w:szCs w:val="20"/>
                <w:lang w:eastAsia="en-GB"/>
              </w:rPr>
              <w:br/>
            </w:r>
            <w:r w:rsidRPr="00550CBE">
              <w:rPr>
                <w:rFonts w:ascii="Times New Roman" w:eastAsia="Calibri" w:hAnsi="Times New Roman"/>
                <w:strike/>
                <w:sz w:val="20"/>
                <w:szCs w:val="20"/>
                <w:lang w:eastAsia="en-GB"/>
              </w:rPr>
              <w:br/>
              <w:t>[….]</w:t>
            </w:r>
            <w:r w:rsidRPr="00550CBE">
              <w:rPr>
                <w:rFonts w:ascii="Times New Roman" w:eastAsia="Calibri" w:hAnsi="Times New Roman"/>
                <w:strike/>
                <w:sz w:val="20"/>
                <w:szCs w:val="20"/>
                <w:lang w:eastAsia="en-GB"/>
              </w:rPr>
              <w:br/>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 [] Nem alkalmazható</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b/>
                <w:sz w:val="20"/>
                <w:szCs w:val="20"/>
                <w:lang w:eastAsia="en-GB"/>
              </w:rPr>
              <w:t>Ha igen:</w:t>
            </w:r>
          </w:p>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 xml:space="preserve">Kérjük, válaszolja meg e szakasz további részeit, e rész B. szakaszát és amennyiben releváns, e rész C. szakaszát, adott esetben töltse ki az V. részt, valamint mindenképpen töltse ki és írja alá a VI. részt. </w:t>
            </w:r>
          </w:p>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a) Kérjük, adott esetben adja meg a jegyzék vagy az igazolás nevét és a vonatkozó nyilvántartási vagy igazolási számot:</w:t>
            </w:r>
            <w:r w:rsidRPr="00550CBE">
              <w:rPr>
                <w:rFonts w:ascii="Times New Roman" w:eastAsia="Calibri" w:hAnsi="Times New Roman"/>
                <w:sz w:val="20"/>
                <w:szCs w:val="20"/>
                <w:lang w:eastAsia="en-GB"/>
              </w:rPr>
              <w:br/>
              <w:t>b) Ha a felvételről szóló igazolás vagy tanúsítvány elektronikusan elérhető, kérjük, tüntesse fel:</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c) Kérjük, tüntesse fel a referenciákat, amelyeken a felvétel vagy a tanúsítás alapul, és adott esetben a hivatalos jegyzékben elért minősítést</w:t>
            </w:r>
            <w:r w:rsidRPr="00550CBE">
              <w:rPr>
                <w:rFonts w:ascii="Times New Roman" w:eastAsia="Calibri" w:hAnsi="Times New Roman"/>
                <w:sz w:val="20"/>
                <w:szCs w:val="20"/>
                <w:vertAlign w:val="superscript"/>
                <w:lang w:eastAsia="en-GB"/>
              </w:rPr>
              <w:footnoteReference w:id="19"/>
            </w:r>
            <w:r w:rsidRPr="00550CBE">
              <w:rPr>
                <w:rFonts w:ascii="Times New Roman" w:eastAsia="Calibri" w:hAnsi="Times New Roman"/>
                <w:sz w:val="20"/>
                <w:szCs w:val="20"/>
                <w:lang w:eastAsia="en-GB"/>
              </w:rPr>
              <w:t>:</w:t>
            </w:r>
            <w:r w:rsidRPr="00550CBE">
              <w:rPr>
                <w:rFonts w:ascii="Times New Roman" w:eastAsia="Calibri" w:hAnsi="Times New Roman"/>
                <w:sz w:val="20"/>
                <w:szCs w:val="20"/>
                <w:lang w:eastAsia="en-GB"/>
              </w:rPr>
              <w:br/>
              <w:t>d) A felvétel vagy a tanúsítás az összes előírt kiválasztási szempontra kiterjed?</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Ha nem:</w:t>
            </w:r>
            <w:r w:rsidRPr="00550CBE">
              <w:rPr>
                <w:rFonts w:ascii="Times New Roman" w:eastAsia="Calibri" w:hAnsi="Times New Roman"/>
                <w:sz w:val="20"/>
                <w:szCs w:val="20"/>
                <w:lang w:eastAsia="en-GB"/>
              </w:rPr>
              <w:br/>
            </w:r>
            <w:r w:rsidRPr="00550CBE">
              <w:rPr>
                <w:rFonts w:ascii="Times New Roman" w:eastAsia="Calibri" w:hAnsi="Times New Roman"/>
                <w:b/>
                <w:sz w:val="20"/>
                <w:szCs w:val="20"/>
                <w:u w:val="single"/>
                <w:lang w:eastAsia="en-GB"/>
              </w:rPr>
              <w:t xml:space="preserve">Ezen kívül kérjük, hogy </w:t>
            </w:r>
            <w:r w:rsidRPr="00550CBE">
              <w:rPr>
                <w:rFonts w:ascii="Times New Roman" w:eastAsia="Calibri" w:hAnsi="Times New Roman"/>
                <w:b/>
                <w:i/>
                <w:sz w:val="20"/>
                <w:szCs w:val="20"/>
                <w:u w:val="single"/>
                <w:lang w:eastAsia="en-GB"/>
              </w:rPr>
              <w:t>KIZÁRÓLAG</w:t>
            </w:r>
            <w:r w:rsidRPr="00550CBE">
              <w:rPr>
                <w:rFonts w:ascii="Times New Roman" w:eastAsia="Calibri" w:hAnsi="Times New Roman"/>
                <w:b/>
                <w:sz w:val="20"/>
                <w:szCs w:val="20"/>
                <w:u w:val="single"/>
                <w:lang w:eastAsia="en-GB"/>
              </w:rPr>
              <w:t xml:space="preserve"> akkor töltse ki a hiányzó információt a IV. rész A., B., C. vagy D. szakaszában az esettől függően,</w:t>
            </w:r>
            <w:r w:rsidRPr="00550CBE">
              <w:rPr>
                <w:rFonts w:ascii="Times New Roman" w:eastAsia="Calibri" w:hAnsi="Times New Roman"/>
                <w:sz w:val="20"/>
                <w:szCs w:val="20"/>
                <w:lang w:eastAsia="en-GB"/>
              </w:rPr>
              <w:br/>
            </w:r>
            <w:r w:rsidRPr="00550CBE">
              <w:rPr>
                <w:rFonts w:ascii="Times New Roman" w:eastAsia="Calibri" w:hAnsi="Times New Roman"/>
                <w:b/>
                <w:i/>
                <w:sz w:val="20"/>
                <w:szCs w:val="20"/>
                <w:lang w:eastAsia="en-GB"/>
              </w:rPr>
              <w:t>ha a vonatkozó hirdetmény vagy közbeszerzési dokumentumok ezt előírják:</w:t>
            </w:r>
            <w:r w:rsidRPr="00550CBE">
              <w:rPr>
                <w:rFonts w:ascii="Times New Roman" w:eastAsia="Calibri" w:hAnsi="Times New Roman"/>
                <w:sz w:val="20"/>
                <w:szCs w:val="20"/>
                <w:lang w:eastAsia="en-GB"/>
              </w:rPr>
              <w:br/>
              <w:t xml:space="preserve">e) A gazdasági szereplő tud-e </w:t>
            </w:r>
            <w:r w:rsidRPr="00550CBE">
              <w:rPr>
                <w:rFonts w:ascii="Times New Roman" w:eastAsia="Calibri" w:hAnsi="Times New Roman"/>
                <w:b/>
                <w:sz w:val="20"/>
                <w:szCs w:val="20"/>
                <w:lang w:eastAsia="en-GB"/>
              </w:rPr>
              <w:t>igazolást</w:t>
            </w:r>
            <w:r w:rsidRPr="00550CBE">
              <w:rPr>
                <w:rFonts w:ascii="Times New Roman" w:eastAsia="Calibri" w:hAnsi="Times New Roman"/>
                <w:sz w:val="20"/>
                <w:szCs w:val="20"/>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550CBE">
              <w:rPr>
                <w:rFonts w:ascii="Times New Roman" w:eastAsia="Calibri" w:hAnsi="Times New Roman"/>
                <w:sz w:val="20"/>
                <w:szCs w:val="20"/>
                <w:lang w:eastAsia="en-GB"/>
              </w:rPr>
              <w:br/>
              <w:t xml:space="preserve">Ha a vonatkozó információ elektronikusan elérhető, kérjük, adja meg a következő információkat: </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a) [……]</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b) (internetcím, a kibocsátó hatóság vagy testület, a dokumentáció pontos hivatkozási adatai):</w:t>
            </w:r>
            <w:r w:rsidRPr="00550CBE">
              <w:rPr>
                <w:rFonts w:ascii="Times New Roman" w:eastAsia="Calibri" w:hAnsi="Times New Roman"/>
                <w:sz w:val="20"/>
                <w:szCs w:val="20"/>
                <w:lang w:eastAsia="en-GB"/>
              </w:rPr>
              <w:br/>
              <w:t>[……][……][……][……]</w:t>
            </w:r>
          </w:p>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br/>
              <w:t>c) [……]</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d) [] Igen [] Nem</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e) [] Igen [] Nem</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(internetcím, a kibocsátó hatóság vagy testület, a dokumentáció pontos hivatkozási adatai):</w:t>
            </w:r>
            <w:r w:rsidRPr="00550CBE">
              <w:rPr>
                <w:rFonts w:ascii="Times New Roman" w:eastAsia="Calibri" w:hAnsi="Times New Roman"/>
                <w:sz w:val="20"/>
                <w:szCs w:val="20"/>
                <w:lang w:eastAsia="en-GB"/>
              </w:rPr>
              <w:br/>
              <w:t>[……][……][……][……]</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Részvétel formája:</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A gazdasági szereplő másokkal együtt vesz részt a közbeszerzési eljárásban?</w:t>
            </w:r>
            <w:r w:rsidRPr="00550CBE">
              <w:rPr>
                <w:rFonts w:ascii="Times New Roman" w:eastAsia="Calibri" w:hAnsi="Times New Roman"/>
                <w:sz w:val="20"/>
                <w:szCs w:val="20"/>
                <w:vertAlign w:val="superscript"/>
                <w:lang w:eastAsia="en-GB"/>
              </w:rPr>
              <w:footnoteReference w:id="20"/>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p>
        </w:tc>
      </w:tr>
      <w:tr w:rsidR="00C461BA" w:rsidRPr="00031E36" w:rsidTr="00186CD5">
        <w:tc>
          <w:tcPr>
            <w:tcW w:w="9289" w:type="dxa"/>
            <w:gridSpan w:val="2"/>
            <w:shd w:val="clear" w:color="auto" w:fill="BFBFBF"/>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xml:space="preserve">, kérjük, biztosítsa, hogy a többi érintett külön egységes európai közbeszerzési dokumentum </w:t>
            </w:r>
            <w:r w:rsidRPr="00550CBE">
              <w:rPr>
                <w:rFonts w:ascii="Times New Roman" w:eastAsia="Calibri" w:hAnsi="Times New Roman"/>
                <w:sz w:val="20"/>
                <w:szCs w:val="20"/>
                <w:lang w:eastAsia="en-GB"/>
              </w:rPr>
              <w:lastRenderedPageBreak/>
              <w:t>formanyomtatványt nyújtson be.</w:t>
            </w:r>
          </w:p>
        </w:tc>
      </w:tr>
      <w:tr w:rsidR="00C461BA" w:rsidRPr="00031E36" w:rsidTr="00186CD5">
        <w:tc>
          <w:tcPr>
            <w:tcW w:w="4644"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b/>
                <w:sz w:val="20"/>
                <w:szCs w:val="20"/>
                <w:lang w:eastAsia="en-GB"/>
              </w:rPr>
              <w:lastRenderedPageBreak/>
              <w:t>Ha igen:</w:t>
            </w:r>
            <w:r w:rsidRPr="00550CBE">
              <w:rPr>
                <w:rFonts w:ascii="Times New Roman" w:eastAsia="Calibri" w:hAnsi="Times New Roman"/>
                <w:sz w:val="20"/>
                <w:szCs w:val="20"/>
                <w:lang w:eastAsia="en-GB"/>
              </w:rPr>
              <w:br/>
              <w:t>a) Kérjük, adja meg a gazdasági szereplő csoportban betöltött szerepét (vezető, specifikus feladatokért felelős, ...):</w:t>
            </w:r>
            <w:r w:rsidRPr="00550CBE">
              <w:rPr>
                <w:rFonts w:ascii="Times New Roman" w:eastAsia="Calibri" w:hAnsi="Times New Roman"/>
                <w:sz w:val="20"/>
                <w:szCs w:val="20"/>
                <w:lang w:eastAsia="en-GB"/>
              </w:rPr>
              <w:br/>
              <w:t>b) Kérjük, adja meg, mely gazdasági szereplők a közbeszerzési eljárásban együtt részt vevő csoport tagjai:</w:t>
            </w:r>
            <w:r w:rsidRPr="00550CBE">
              <w:rPr>
                <w:rFonts w:ascii="Times New Roman" w:eastAsia="Calibri" w:hAnsi="Times New Roman"/>
                <w:sz w:val="20"/>
                <w:szCs w:val="20"/>
                <w:lang w:eastAsia="en-GB"/>
              </w:rPr>
              <w:br/>
              <w:t>c) Adott esetben a részt vevő csoport neve:</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br/>
              <w:t>a:) [……]</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b): [……]</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c): [……]</w:t>
            </w:r>
          </w:p>
        </w:tc>
      </w:tr>
      <w:tr w:rsidR="00C461BA" w:rsidRPr="00031E36" w:rsidTr="00186CD5">
        <w:tc>
          <w:tcPr>
            <w:tcW w:w="4644" w:type="dxa"/>
            <w:shd w:val="clear" w:color="auto" w:fill="auto"/>
          </w:tcPr>
          <w:p w:rsidR="00C461BA" w:rsidRPr="00550CBE" w:rsidRDefault="00C047A9" w:rsidP="00186CD5">
            <w:pPr>
              <w:spacing w:before="120" w:after="120"/>
              <w:rPr>
                <w:rFonts w:ascii="Times New Roman" w:eastAsia="Calibri" w:hAnsi="Times New Roman"/>
                <w:b/>
                <w:strike/>
                <w:sz w:val="20"/>
                <w:szCs w:val="20"/>
                <w:lang w:eastAsia="en-GB"/>
              </w:rPr>
            </w:pPr>
            <w:r w:rsidRPr="00550CBE">
              <w:rPr>
                <w:rFonts w:ascii="Times New Roman" w:eastAsia="Calibri" w:hAnsi="Times New Roman"/>
                <w:b/>
                <w:strike/>
                <w:sz w:val="20"/>
                <w:szCs w:val="20"/>
                <w:lang w:eastAsia="en-GB"/>
              </w:rPr>
              <w:t>Részek</w:t>
            </w:r>
          </w:p>
        </w:tc>
        <w:tc>
          <w:tcPr>
            <w:tcW w:w="4645" w:type="dxa"/>
            <w:shd w:val="clear" w:color="auto" w:fill="auto"/>
          </w:tcPr>
          <w:p w:rsidR="00C461BA" w:rsidRPr="00550CBE" w:rsidRDefault="00C047A9" w:rsidP="00186CD5">
            <w:pPr>
              <w:spacing w:before="120" w:after="120"/>
              <w:rPr>
                <w:rFonts w:ascii="Times New Roman" w:eastAsia="Calibri" w:hAnsi="Times New Roman"/>
                <w:b/>
                <w:strike/>
                <w:sz w:val="20"/>
                <w:szCs w:val="20"/>
                <w:lang w:eastAsia="en-GB"/>
              </w:rPr>
            </w:pPr>
            <w:r w:rsidRPr="00550CBE">
              <w:rPr>
                <w:rFonts w:ascii="Times New Roman" w:eastAsia="Calibri" w:hAnsi="Times New Roman"/>
                <w:b/>
                <w:strike/>
                <w:sz w:val="20"/>
                <w:szCs w:val="20"/>
                <w:lang w:eastAsia="en-GB"/>
              </w:rPr>
              <w:t>Válasz:</w:t>
            </w:r>
          </w:p>
        </w:tc>
      </w:tr>
      <w:tr w:rsidR="00C461BA" w:rsidRPr="00031E36" w:rsidTr="00186CD5">
        <w:tc>
          <w:tcPr>
            <w:tcW w:w="4644" w:type="dxa"/>
            <w:shd w:val="clear" w:color="auto" w:fill="auto"/>
          </w:tcPr>
          <w:p w:rsidR="00C461BA" w:rsidRPr="00550CBE" w:rsidRDefault="00C047A9" w:rsidP="00186CD5">
            <w:pPr>
              <w:spacing w:before="120" w:after="120"/>
              <w:rPr>
                <w:rFonts w:ascii="Times New Roman" w:eastAsia="Calibri" w:hAnsi="Times New Roman"/>
                <w:b/>
                <w:i/>
                <w:strike/>
                <w:sz w:val="20"/>
                <w:szCs w:val="20"/>
                <w:lang w:eastAsia="en-GB"/>
              </w:rPr>
            </w:pPr>
            <w:r w:rsidRPr="00550CBE">
              <w:rPr>
                <w:rFonts w:ascii="Times New Roman" w:eastAsia="Calibri" w:hAnsi="Times New Roman"/>
                <w:strike/>
                <w:sz w:val="20"/>
                <w:szCs w:val="20"/>
                <w:lang w:eastAsia="en-GB"/>
              </w:rPr>
              <w:t>Adott esetben annak a résznek (azoknak a részeknek a feltüntetése, amelyekre a gazdasági szereplő pályázni kíván:</w:t>
            </w:r>
          </w:p>
        </w:tc>
        <w:tc>
          <w:tcPr>
            <w:tcW w:w="4645" w:type="dxa"/>
            <w:shd w:val="clear" w:color="auto" w:fill="auto"/>
          </w:tcPr>
          <w:p w:rsidR="00C461BA" w:rsidRPr="00550CBE" w:rsidRDefault="00C047A9" w:rsidP="00186CD5">
            <w:pPr>
              <w:spacing w:before="120" w:after="120"/>
              <w:rPr>
                <w:rFonts w:ascii="Times New Roman" w:eastAsia="Calibri" w:hAnsi="Times New Roman"/>
                <w:b/>
                <w:i/>
                <w:strike/>
                <w:sz w:val="20"/>
                <w:szCs w:val="20"/>
                <w:lang w:eastAsia="en-GB"/>
              </w:rPr>
            </w:pPr>
            <w:r w:rsidRPr="00550CBE">
              <w:rPr>
                <w:rFonts w:ascii="Times New Roman" w:eastAsia="Calibri" w:hAnsi="Times New Roman"/>
                <w:strike/>
                <w:sz w:val="20"/>
                <w:szCs w:val="20"/>
                <w:lang w:eastAsia="en-GB"/>
              </w:rPr>
              <w:t>[   ]</w:t>
            </w:r>
          </w:p>
        </w:tc>
      </w:tr>
    </w:tbl>
    <w:p w:rsidR="00C461BA" w:rsidRPr="00550CBE" w:rsidRDefault="00C047A9" w:rsidP="00C461BA">
      <w:pPr>
        <w:keepNext/>
        <w:spacing w:before="120" w:after="360"/>
        <w:jc w:val="center"/>
        <w:rPr>
          <w:rFonts w:ascii="Times New Roman" w:eastAsia="Calibri" w:hAnsi="Times New Roman"/>
          <w:b/>
          <w:smallCaps/>
          <w:sz w:val="20"/>
          <w:szCs w:val="20"/>
          <w:lang w:eastAsia="en-GB"/>
        </w:rPr>
      </w:pPr>
      <w:r w:rsidRPr="00550CBE">
        <w:rPr>
          <w:rFonts w:ascii="Times New Roman" w:eastAsia="Calibri" w:hAnsi="Times New Roman"/>
          <w:b/>
          <w:smallCaps/>
          <w:sz w:val="20"/>
          <w:szCs w:val="20"/>
          <w:lang w:eastAsia="en-GB"/>
        </w:rPr>
        <w:t>B: A gazdasági szereplő képviselőire vonatkozó információk</w:t>
      </w:r>
    </w:p>
    <w:p w:rsidR="00C461BA" w:rsidRPr="00550CBE" w:rsidRDefault="00C047A9" w:rsidP="00C461BA">
      <w:pPr>
        <w:pBdr>
          <w:top w:val="single" w:sz="4" w:space="1" w:color="auto"/>
          <w:left w:val="single" w:sz="4" w:space="4" w:color="auto"/>
          <w:bottom w:val="single" w:sz="4" w:space="1" w:color="auto"/>
          <w:right w:val="single" w:sz="4" w:space="0" w:color="auto"/>
        </w:pBdr>
        <w:shd w:val="clear" w:color="auto" w:fill="BFBFBF"/>
        <w:spacing w:before="120" w:after="120"/>
        <w:jc w:val="both"/>
        <w:rPr>
          <w:rFonts w:ascii="Times New Roman" w:eastAsia="Calibri" w:hAnsi="Times New Roman"/>
          <w:i/>
          <w:sz w:val="20"/>
          <w:szCs w:val="20"/>
          <w:lang w:eastAsia="en-GB"/>
        </w:rPr>
      </w:pPr>
      <w:r w:rsidRPr="00550CBE">
        <w:rPr>
          <w:rFonts w:ascii="Times New Roman" w:eastAsia="Calibri" w:hAnsi="Times New Roman"/>
          <w:i/>
          <w:sz w:val="20"/>
          <w:szCs w:val="20"/>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Képviselet, ha van:</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c>
          <w:tcPr>
            <w:tcW w:w="4644"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Teljes név; </w:t>
            </w:r>
            <w:r w:rsidRPr="00550CBE">
              <w:rPr>
                <w:rFonts w:ascii="Times New Roman" w:eastAsia="Calibri" w:hAnsi="Times New Roman"/>
                <w:sz w:val="20"/>
                <w:szCs w:val="20"/>
                <w:lang w:eastAsia="en-GB"/>
              </w:rPr>
              <w:br/>
              <w:t xml:space="preserve">valamint a születési idő és hely, ha szükséges: </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r w:rsidRPr="00550CBE">
              <w:rPr>
                <w:rFonts w:ascii="Times New Roman" w:eastAsia="Calibri" w:hAnsi="Times New Roman"/>
                <w:sz w:val="20"/>
                <w:szCs w:val="20"/>
                <w:lang w:eastAsia="en-GB"/>
              </w:rPr>
              <w:br/>
              <w:t>[……]</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Beosztás/milyen minőségben jár el:</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Postai cím:</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Telefon:</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E-mail cím:</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Amennyiben szükséges, részletezze a képviseletre vonatkozó információkat (a képviselet formája, köre, célja stb.):</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bl>
    <w:p w:rsidR="00C461BA" w:rsidRPr="00550CBE" w:rsidRDefault="00C047A9" w:rsidP="00C461BA">
      <w:pPr>
        <w:keepNext/>
        <w:spacing w:before="120" w:after="360"/>
        <w:jc w:val="center"/>
        <w:rPr>
          <w:rFonts w:ascii="Times New Roman" w:eastAsia="Calibri" w:hAnsi="Times New Roman"/>
          <w:b/>
          <w:smallCaps/>
          <w:sz w:val="20"/>
          <w:szCs w:val="20"/>
          <w:lang w:eastAsia="en-GB"/>
        </w:rPr>
      </w:pPr>
      <w:r w:rsidRPr="00550CBE">
        <w:rPr>
          <w:rFonts w:ascii="Times New Roman" w:eastAsia="Calibri" w:hAnsi="Times New Roman"/>
          <w:b/>
          <w:smallCaps/>
          <w:sz w:val="20"/>
          <w:szCs w:val="20"/>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Igénybevétel:</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[]Igen []Nem</w:t>
            </w:r>
          </w:p>
        </w:tc>
      </w:tr>
    </w:tbl>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sz w:val="20"/>
          <w:szCs w:val="20"/>
          <w:lang w:eastAsia="en-GB"/>
        </w:rPr>
      </w:pPr>
      <w:r w:rsidRPr="00550CBE">
        <w:rPr>
          <w:rFonts w:ascii="Times New Roman" w:eastAsia="Calibri" w:hAnsi="Times New Roman"/>
          <w:b/>
          <w:sz w:val="20"/>
          <w:szCs w:val="20"/>
          <w:lang w:eastAsia="en-GB"/>
        </w:rPr>
        <w:t>Amennyiben igen</w:t>
      </w:r>
      <w:r w:rsidRPr="00550CBE">
        <w:rPr>
          <w:rFonts w:ascii="Times New Roman" w:eastAsia="Calibri" w:hAnsi="Times New Roman"/>
          <w:sz w:val="20"/>
          <w:szCs w:val="20"/>
          <w:lang w:eastAsia="en-GB"/>
        </w:rPr>
        <w:t xml:space="preserve">, </w:t>
      </w:r>
      <w:r w:rsidRPr="00550CBE">
        <w:rPr>
          <w:rFonts w:ascii="Times New Roman" w:eastAsia="Calibri" w:hAnsi="Times New Roman"/>
          <w:b/>
          <w:sz w:val="20"/>
          <w:szCs w:val="20"/>
          <w:lang w:eastAsia="en-GB"/>
        </w:rPr>
        <w:t>minden</w:t>
      </w:r>
      <w:r w:rsidRPr="00550CBE">
        <w:rPr>
          <w:rFonts w:ascii="Times New Roman" w:eastAsia="Calibri" w:hAnsi="Times New Roman"/>
          <w:sz w:val="20"/>
          <w:szCs w:val="20"/>
          <w:lang w:eastAsia="en-GB"/>
        </w:rPr>
        <w:t xml:space="preserve"> egyes érintett szervezetre vonatkozóan külön egységes európai közbeszerzési dokumentumban adja meg az </w:t>
      </w:r>
      <w:r w:rsidRPr="00550CBE">
        <w:rPr>
          <w:rFonts w:ascii="Times New Roman" w:eastAsia="Calibri" w:hAnsi="Times New Roman"/>
          <w:b/>
          <w:sz w:val="20"/>
          <w:szCs w:val="20"/>
          <w:lang w:eastAsia="en-GB"/>
        </w:rPr>
        <w:t>e rész A. és B. szakaszában, valamint a III. részben</w:t>
      </w:r>
      <w:r w:rsidRPr="00550CBE">
        <w:rPr>
          <w:rFonts w:ascii="Times New Roman" w:eastAsia="Calibri" w:hAnsi="Times New Roman"/>
          <w:sz w:val="20"/>
          <w:szCs w:val="20"/>
          <w:lang w:eastAsia="en-GB"/>
        </w:rPr>
        <w:t xml:space="preserve"> meghatározott információkat, megfelelően kitöltve és az érintett szervezetek által aláírva. </w:t>
      </w:r>
      <w:r w:rsidRPr="00550CBE">
        <w:rPr>
          <w:rFonts w:ascii="Times New Roman" w:eastAsia="Calibri" w:hAnsi="Times New Roman"/>
          <w:sz w:val="20"/>
          <w:szCs w:val="20"/>
          <w:lang w:eastAsia="en-GB"/>
        </w:rPr>
        <w:b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550CBE">
        <w:rPr>
          <w:rFonts w:ascii="Times New Roman" w:eastAsia="Calibri" w:hAnsi="Times New Roman"/>
          <w:sz w:val="20"/>
          <w:szCs w:val="20"/>
          <w:vertAlign w:val="superscript"/>
          <w:lang w:eastAsia="en-GB"/>
        </w:rPr>
        <w:footnoteReference w:id="21"/>
      </w:r>
      <w:r w:rsidRPr="00550CBE">
        <w:rPr>
          <w:rFonts w:ascii="Times New Roman" w:eastAsia="Calibri" w:hAnsi="Times New Roman"/>
          <w:sz w:val="20"/>
          <w:szCs w:val="20"/>
          <w:lang w:eastAsia="en-GB"/>
        </w:rPr>
        <w:t>.</w:t>
      </w:r>
    </w:p>
    <w:p w:rsidR="00C461BA" w:rsidRPr="00550CBE" w:rsidRDefault="00C047A9" w:rsidP="00C461BA">
      <w:pPr>
        <w:keepNext/>
        <w:spacing w:before="120" w:after="360"/>
        <w:jc w:val="center"/>
        <w:rPr>
          <w:rFonts w:ascii="Times New Roman" w:eastAsia="Calibri" w:hAnsi="Times New Roman"/>
          <w:b/>
          <w:sz w:val="20"/>
          <w:szCs w:val="20"/>
          <w:u w:val="single"/>
          <w:lang w:eastAsia="en-GB"/>
        </w:rPr>
      </w:pPr>
      <w:r w:rsidRPr="00550CBE">
        <w:rPr>
          <w:rFonts w:ascii="Times New Roman" w:eastAsia="Calibri" w:hAnsi="Times New Roman"/>
          <w:b/>
          <w:sz w:val="20"/>
          <w:szCs w:val="20"/>
          <w:lang w:eastAsia="en-GB"/>
        </w:rPr>
        <w:t xml:space="preserve">D: </w:t>
      </w:r>
      <w:r w:rsidRPr="00550CBE">
        <w:rPr>
          <w:rFonts w:ascii="Times New Roman" w:eastAsia="Calibri" w:hAnsi="Times New Roman"/>
          <w:b/>
          <w:smallCaps/>
          <w:sz w:val="20"/>
          <w:szCs w:val="20"/>
          <w:lang w:eastAsia="en-GB"/>
        </w:rPr>
        <w:t xml:space="preserve">Információk azokról az alvállalkozókról, </w:t>
      </w:r>
      <w:r w:rsidRPr="00550CBE">
        <w:rPr>
          <w:rFonts w:ascii="Times New Roman" w:eastAsia="Calibri" w:hAnsi="Times New Roman"/>
          <w:b/>
          <w:smallCaps/>
          <w:sz w:val="20"/>
          <w:szCs w:val="20"/>
          <w:u w:val="single"/>
          <w:lang w:eastAsia="en-GB"/>
        </w:rPr>
        <w:t>akiknek kapacitásait a gazdasági szereplő nem veszi igénybe</w:t>
      </w:r>
    </w:p>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Alvállalkozás:</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Szándékozik-e a gazdasági szereplő a szerződés bármely részét alvállalkozásba adni harmadik félnek?</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[]Igen []Nem</w:t>
            </w:r>
            <w:r w:rsidRPr="00550CBE">
              <w:rPr>
                <w:rFonts w:ascii="Times New Roman" w:eastAsia="Calibri" w:hAnsi="Times New Roman"/>
                <w:sz w:val="20"/>
                <w:szCs w:val="20"/>
                <w:lang w:eastAsia="en-GB"/>
              </w:rPr>
              <w:br/>
              <w:t xml:space="preserve">Ha </w:t>
            </w:r>
            <w:r w:rsidRPr="00550CBE">
              <w:rPr>
                <w:rFonts w:ascii="Times New Roman" w:eastAsia="Calibri" w:hAnsi="Times New Roman"/>
                <w:b/>
                <w:sz w:val="20"/>
                <w:szCs w:val="20"/>
                <w:lang w:eastAsia="en-GB"/>
              </w:rPr>
              <w:t>igen, és amennyiben ismert</w:t>
            </w:r>
            <w:r w:rsidRPr="00550CBE">
              <w:rPr>
                <w:rFonts w:ascii="Times New Roman" w:eastAsia="Calibri" w:hAnsi="Times New Roman"/>
                <w:sz w:val="20"/>
                <w:szCs w:val="20"/>
                <w:lang w:eastAsia="en-GB"/>
              </w:rPr>
              <w:t xml:space="preserve">, kérjük, sorolja fel a javasolt alvállalkozókat: </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bl>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w:t>
      </w:r>
      <w:proofErr w:type="spellStart"/>
      <w:r w:rsidRPr="00550CBE">
        <w:rPr>
          <w:rFonts w:ascii="Times New Roman" w:eastAsia="Calibri" w:hAnsi="Times New Roman"/>
          <w:b/>
          <w:sz w:val="20"/>
          <w:szCs w:val="20"/>
          <w:lang w:eastAsia="en-GB"/>
        </w:rPr>
        <w:t>alvállakozói</w:t>
      </w:r>
      <w:proofErr w:type="spellEnd"/>
      <w:r w:rsidRPr="00550CBE">
        <w:rPr>
          <w:rFonts w:ascii="Times New Roman" w:eastAsia="Calibri" w:hAnsi="Times New Roman"/>
          <w:b/>
          <w:sz w:val="20"/>
          <w:szCs w:val="20"/>
          <w:lang w:eastAsia="en-GB"/>
        </w:rPr>
        <w:t xml:space="preserve"> kategóriára) nézve.</w:t>
      </w:r>
    </w:p>
    <w:p w:rsidR="00C461BA" w:rsidRPr="00550CBE" w:rsidRDefault="00C047A9" w:rsidP="00C461BA">
      <w:pPr>
        <w:keepNext/>
        <w:spacing w:before="120" w:after="360"/>
        <w:jc w:val="center"/>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III. rész: Kizárási okok</w:t>
      </w:r>
    </w:p>
    <w:p w:rsidR="00C461BA" w:rsidRPr="00550CBE" w:rsidRDefault="00C047A9" w:rsidP="00C461BA">
      <w:pPr>
        <w:keepNext/>
        <w:spacing w:before="120" w:after="360"/>
        <w:jc w:val="center"/>
        <w:rPr>
          <w:rFonts w:ascii="Times New Roman" w:eastAsia="Calibri" w:hAnsi="Times New Roman"/>
          <w:b/>
          <w:smallCaps/>
          <w:sz w:val="20"/>
          <w:szCs w:val="20"/>
          <w:lang w:eastAsia="en-GB"/>
        </w:rPr>
      </w:pPr>
      <w:r w:rsidRPr="00550CBE">
        <w:rPr>
          <w:rFonts w:ascii="Times New Roman" w:eastAsia="Calibri" w:hAnsi="Times New Roman"/>
          <w:b/>
          <w:smallCaps/>
          <w:sz w:val="20"/>
          <w:szCs w:val="20"/>
          <w:lang w:eastAsia="en-GB"/>
        </w:rPr>
        <w:t>A: Büntetőeljárásban hozott ítéletekkel kapcsolatos okok</w:t>
      </w:r>
    </w:p>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A 2014/24/EU irányelv 57. cikkének (1) bekezdése a következő kizárási okokat határozza meg:</w:t>
      </w:r>
    </w:p>
    <w:p w:rsidR="00C461BA" w:rsidRPr="00550CBE" w:rsidRDefault="00C047A9" w:rsidP="00C461BA">
      <w:pPr>
        <w:numPr>
          <w:ilvl w:val="0"/>
          <w:numId w:val="22"/>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Bűnszervezetben való részvétel</w:t>
      </w:r>
      <w:r w:rsidRPr="00550CBE">
        <w:rPr>
          <w:rFonts w:ascii="Times New Roman" w:eastAsia="Calibri" w:hAnsi="Times New Roman"/>
          <w:sz w:val="20"/>
          <w:szCs w:val="20"/>
          <w:vertAlign w:val="superscript"/>
          <w:lang w:eastAsia="en-GB"/>
        </w:rPr>
        <w:footnoteReference w:id="22"/>
      </w:r>
      <w:r w:rsidRPr="00550CBE">
        <w:rPr>
          <w:rFonts w:ascii="Times New Roman" w:eastAsia="Calibri" w:hAnsi="Times New Roman"/>
          <w:sz w:val="20"/>
          <w:szCs w:val="20"/>
          <w:lang w:eastAsia="en-GB"/>
        </w:rPr>
        <w:t>;</w:t>
      </w:r>
    </w:p>
    <w:p w:rsidR="00C461BA" w:rsidRPr="00550CBE" w:rsidRDefault="00C047A9" w:rsidP="00C461BA">
      <w:pPr>
        <w:numPr>
          <w:ilvl w:val="0"/>
          <w:numId w:val="21"/>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Korrupció</w:t>
      </w:r>
      <w:r w:rsidRPr="00550CBE">
        <w:rPr>
          <w:rFonts w:ascii="Times New Roman" w:eastAsia="Calibri" w:hAnsi="Times New Roman"/>
          <w:sz w:val="20"/>
          <w:szCs w:val="20"/>
          <w:vertAlign w:val="superscript"/>
          <w:lang w:eastAsia="en-GB"/>
        </w:rPr>
        <w:footnoteReference w:id="23"/>
      </w:r>
      <w:r w:rsidRPr="00550CBE">
        <w:rPr>
          <w:rFonts w:ascii="Times New Roman" w:eastAsia="Calibri" w:hAnsi="Times New Roman"/>
          <w:sz w:val="20"/>
          <w:szCs w:val="20"/>
          <w:lang w:eastAsia="en-GB"/>
        </w:rPr>
        <w:t>;</w:t>
      </w:r>
    </w:p>
    <w:p w:rsidR="00C461BA" w:rsidRPr="00550CBE" w:rsidRDefault="00C047A9" w:rsidP="00C461BA">
      <w:pPr>
        <w:numPr>
          <w:ilvl w:val="0"/>
          <w:numId w:val="21"/>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Csalás</w:t>
      </w:r>
      <w:r w:rsidRPr="00550CBE">
        <w:rPr>
          <w:rFonts w:ascii="Times New Roman" w:eastAsia="Calibri" w:hAnsi="Times New Roman"/>
          <w:sz w:val="20"/>
          <w:szCs w:val="20"/>
          <w:vertAlign w:val="superscript"/>
          <w:lang w:eastAsia="en-GB"/>
        </w:rPr>
        <w:footnoteReference w:id="24"/>
      </w:r>
      <w:r w:rsidRPr="00550CBE">
        <w:rPr>
          <w:rFonts w:ascii="Times New Roman" w:eastAsia="Calibri" w:hAnsi="Times New Roman"/>
          <w:sz w:val="20"/>
          <w:szCs w:val="20"/>
          <w:lang w:eastAsia="en-GB"/>
        </w:rPr>
        <w:t>;</w:t>
      </w:r>
    </w:p>
    <w:p w:rsidR="00C461BA" w:rsidRPr="00550CBE" w:rsidRDefault="00C047A9" w:rsidP="00C461BA">
      <w:pPr>
        <w:numPr>
          <w:ilvl w:val="0"/>
          <w:numId w:val="21"/>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Terrorista bűncselekmény vagy terrorista csoporthoz kapcsolódó bűncselekmény</w:t>
      </w:r>
      <w:r w:rsidRPr="00550CBE">
        <w:rPr>
          <w:rFonts w:ascii="Times New Roman" w:eastAsia="Calibri" w:hAnsi="Times New Roman"/>
          <w:sz w:val="20"/>
          <w:szCs w:val="20"/>
          <w:vertAlign w:val="superscript"/>
          <w:lang w:eastAsia="en-GB"/>
        </w:rPr>
        <w:footnoteReference w:id="25"/>
      </w:r>
      <w:r w:rsidRPr="00550CBE">
        <w:rPr>
          <w:rFonts w:ascii="Times New Roman" w:eastAsia="Calibri" w:hAnsi="Times New Roman"/>
          <w:sz w:val="20"/>
          <w:szCs w:val="20"/>
          <w:lang w:eastAsia="en-GB"/>
        </w:rPr>
        <w:t>;</w:t>
      </w:r>
    </w:p>
    <w:p w:rsidR="00C461BA" w:rsidRPr="00550CBE" w:rsidRDefault="00C047A9" w:rsidP="00C461BA">
      <w:pPr>
        <w:numPr>
          <w:ilvl w:val="0"/>
          <w:numId w:val="21"/>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olor w:val="000000"/>
          <w:sz w:val="20"/>
          <w:szCs w:val="20"/>
          <w:lang w:eastAsia="en-GB"/>
        </w:rPr>
      </w:pPr>
      <w:r w:rsidRPr="00550CBE">
        <w:rPr>
          <w:rFonts w:ascii="Times New Roman" w:eastAsia="Calibri" w:hAnsi="Times New Roman"/>
          <w:sz w:val="20"/>
          <w:szCs w:val="20"/>
          <w:lang w:eastAsia="en-GB"/>
        </w:rPr>
        <w:t>Pénzmosás vagy terrorizmus finanszírozása</w:t>
      </w:r>
      <w:r w:rsidRPr="00550CBE">
        <w:rPr>
          <w:rFonts w:ascii="Times New Roman" w:eastAsia="Calibri" w:hAnsi="Times New Roman"/>
          <w:sz w:val="20"/>
          <w:szCs w:val="20"/>
          <w:vertAlign w:val="superscript"/>
          <w:lang w:eastAsia="en-GB"/>
        </w:rPr>
        <w:footnoteReference w:id="26"/>
      </w:r>
      <w:r w:rsidRPr="00550CBE">
        <w:rPr>
          <w:rFonts w:ascii="Times New Roman" w:eastAsia="Calibri" w:hAnsi="Times New Roman"/>
          <w:sz w:val="20"/>
          <w:szCs w:val="20"/>
          <w:lang w:eastAsia="en-GB"/>
        </w:rPr>
        <w:t>;</w:t>
      </w:r>
    </w:p>
    <w:p w:rsidR="00C461BA" w:rsidRPr="00550CBE" w:rsidRDefault="00C047A9" w:rsidP="00C461BA">
      <w:pPr>
        <w:numPr>
          <w:ilvl w:val="0"/>
          <w:numId w:val="21"/>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Gyermekmunka és az emberkereskedelem más formái</w:t>
      </w:r>
      <w:r w:rsidRPr="00550CBE">
        <w:rPr>
          <w:rFonts w:ascii="Times New Roman" w:eastAsia="Calibri" w:hAnsi="Times New Roman"/>
          <w:sz w:val="20"/>
          <w:szCs w:val="20"/>
          <w:vertAlign w:val="superscript"/>
          <w:lang w:eastAsia="en-GB"/>
        </w:rPr>
        <w:footnote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 xml:space="preserve">Az irányelv 57. cikke (1) bekezdésében foglalt okokat végrehajtó nemzeti rendelkezések szerinti büntetőeljárásban hozott ítéletekkel kapcsolatos </w:t>
            </w:r>
            <w:r w:rsidRPr="00550CBE">
              <w:rPr>
                <w:rFonts w:ascii="Times New Roman" w:eastAsia="Calibri" w:hAnsi="Times New Roman"/>
                <w:b/>
                <w:sz w:val="20"/>
                <w:szCs w:val="20"/>
                <w:lang w:eastAsia="en-GB"/>
              </w:rPr>
              <w:lastRenderedPageBreak/>
              <w:t>okok:</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lastRenderedPageBreak/>
              <w:t>Válasz:</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b/>
                <w:sz w:val="20"/>
                <w:szCs w:val="20"/>
                <w:lang w:eastAsia="en-GB"/>
              </w:rPr>
              <w:lastRenderedPageBreak/>
              <w:t>Jogerősen elítélték-e a</w:t>
            </w:r>
            <w:r w:rsidRPr="00550CBE">
              <w:rPr>
                <w:rFonts w:ascii="Times New Roman" w:eastAsia="Calibri" w:hAnsi="Times New Roman"/>
                <w:sz w:val="20"/>
                <w:szCs w:val="20"/>
                <w:lang w:eastAsia="en-GB"/>
              </w:rPr>
              <w:t xml:space="preserve"> </w:t>
            </w:r>
            <w:r w:rsidRPr="00550CBE">
              <w:rPr>
                <w:rFonts w:ascii="Times New Roman" w:eastAsia="Calibri" w:hAnsi="Times New Roman"/>
                <w:b/>
                <w:sz w:val="20"/>
                <w:szCs w:val="20"/>
                <w:lang w:eastAsia="en-GB"/>
              </w:rPr>
              <w:t>gazdasági szereplőt</w:t>
            </w:r>
            <w:r w:rsidRPr="00550CBE">
              <w:rPr>
                <w:rFonts w:ascii="Times New Roman" w:eastAsia="Calibri" w:hAnsi="Times New Roman"/>
                <w:sz w:val="20"/>
                <w:szCs w:val="20"/>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i/>
                <w:sz w:val="20"/>
                <w:szCs w:val="20"/>
                <w:lang w:eastAsia="en-GB"/>
              </w:rPr>
              <w:t>Ha a vonatkozó információ elektronikusan elérhető, kérjük, adja meg a következő információkat: (internetcím, a kibocsátó hatóság vagy testület, a dokumentáció pontos hivatkozási adatai):</w:t>
            </w:r>
            <w:r w:rsidRPr="00550CBE">
              <w:rPr>
                <w:rFonts w:ascii="Times New Roman" w:eastAsia="Calibri" w:hAnsi="Times New Roman"/>
                <w:i/>
                <w:sz w:val="20"/>
                <w:szCs w:val="20"/>
                <w:lang w:eastAsia="en-GB"/>
              </w:rPr>
              <w:br/>
            </w:r>
            <w:r w:rsidRPr="00550CBE">
              <w:rPr>
                <w:rFonts w:ascii="Times New Roman" w:eastAsia="Calibri" w:hAnsi="Times New Roman"/>
                <w:sz w:val="20"/>
                <w:szCs w:val="20"/>
                <w:lang w:eastAsia="en-GB"/>
              </w:rPr>
              <w:t>[……][……][……][……]</w:t>
            </w:r>
            <w:r w:rsidRPr="00550CBE">
              <w:rPr>
                <w:rFonts w:ascii="Times New Roman" w:eastAsia="Calibri" w:hAnsi="Times New Roman"/>
                <w:sz w:val="20"/>
                <w:szCs w:val="20"/>
                <w:vertAlign w:val="superscript"/>
                <w:lang w:eastAsia="en-GB"/>
              </w:rPr>
              <w:footnoteReference w:id="28"/>
            </w:r>
          </w:p>
        </w:tc>
      </w:tr>
      <w:tr w:rsidR="00C461BA" w:rsidRPr="00031E36" w:rsidTr="00186CD5">
        <w:tc>
          <w:tcPr>
            <w:tcW w:w="4644"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b/>
                <w:sz w:val="20"/>
                <w:szCs w:val="20"/>
                <w:lang w:eastAsia="en-GB"/>
              </w:rPr>
              <w:t>Amennyiben igen</w:t>
            </w:r>
            <w:r w:rsidRPr="00550CBE">
              <w:rPr>
                <w:rFonts w:ascii="Times New Roman" w:eastAsia="Calibri" w:hAnsi="Times New Roman"/>
                <w:sz w:val="20"/>
                <w:szCs w:val="20"/>
                <w:lang w:eastAsia="en-GB"/>
              </w:rPr>
              <w:t>, kérjük,</w:t>
            </w:r>
            <w:r w:rsidRPr="00550CBE">
              <w:rPr>
                <w:rFonts w:ascii="Times New Roman" w:eastAsia="Calibri" w:hAnsi="Times New Roman"/>
                <w:sz w:val="20"/>
                <w:szCs w:val="20"/>
                <w:vertAlign w:val="superscript"/>
                <w:lang w:eastAsia="en-GB"/>
              </w:rPr>
              <w:footnoteReference w:id="29"/>
            </w:r>
            <w:r w:rsidRPr="00550CBE">
              <w:rPr>
                <w:rFonts w:ascii="Times New Roman" w:eastAsia="Calibri" w:hAnsi="Times New Roman"/>
                <w:sz w:val="20"/>
                <w:szCs w:val="20"/>
                <w:lang w:eastAsia="en-GB"/>
              </w:rPr>
              <w:t xml:space="preserve"> adja meg a következő információkat:</w:t>
            </w:r>
            <w:r w:rsidRPr="00550CBE">
              <w:rPr>
                <w:rFonts w:ascii="Times New Roman" w:eastAsia="Calibri" w:hAnsi="Times New Roman"/>
                <w:sz w:val="20"/>
                <w:szCs w:val="20"/>
                <w:lang w:eastAsia="en-GB"/>
              </w:rPr>
              <w:br/>
              <w:t>a) Elítélés dátuma, adja meg, hogy az 1–6. pontok közül melyik érintett, valamint az ítélet okát (okait),</w:t>
            </w:r>
            <w:r w:rsidRPr="00550CBE">
              <w:rPr>
                <w:rFonts w:ascii="Times New Roman" w:eastAsia="Calibri" w:hAnsi="Times New Roman"/>
                <w:sz w:val="20"/>
                <w:szCs w:val="20"/>
                <w:lang w:eastAsia="en-GB"/>
              </w:rPr>
              <w:br/>
              <w:t>b) Határozza meg az elítélt személyét [ ];</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c) Amennyiben az ítélet közvetlenül megállapítja:</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br/>
              <w:t>a) Dátum:[   ], pont(ok): [   ], ok(</w:t>
            </w:r>
            <w:proofErr w:type="spellStart"/>
            <w:r w:rsidRPr="00550CBE">
              <w:rPr>
                <w:rFonts w:ascii="Times New Roman" w:eastAsia="Calibri" w:hAnsi="Times New Roman"/>
                <w:sz w:val="20"/>
                <w:szCs w:val="20"/>
                <w:lang w:eastAsia="en-GB"/>
              </w:rPr>
              <w:t>ok</w:t>
            </w:r>
            <w:proofErr w:type="spellEnd"/>
            <w:r w:rsidRPr="00550CBE">
              <w:rPr>
                <w:rFonts w:ascii="Times New Roman" w:eastAsia="Calibri" w:hAnsi="Times New Roman"/>
                <w:sz w:val="20"/>
                <w:szCs w:val="20"/>
                <w:lang w:eastAsia="en-GB"/>
              </w:rPr>
              <w:t>):[   ]</w:t>
            </w:r>
            <w:r w:rsidRPr="00550CBE">
              <w:rPr>
                <w:rFonts w:ascii="Times New Roman" w:eastAsia="Calibri" w:hAnsi="Times New Roman"/>
                <w:i/>
                <w:sz w:val="20"/>
                <w:szCs w:val="20"/>
                <w:vertAlign w:val="superscript"/>
                <w:lang w:eastAsia="en-GB"/>
              </w:rPr>
              <w:t xml:space="preserve"> </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b) [……]</w:t>
            </w:r>
            <w:r w:rsidRPr="00550CBE">
              <w:rPr>
                <w:rFonts w:ascii="Times New Roman" w:eastAsia="Calibri" w:hAnsi="Times New Roman"/>
                <w:sz w:val="20"/>
                <w:szCs w:val="20"/>
                <w:lang w:eastAsia="en-GB"/>
              </w:rPr>
              <w:br/>
              <w:t>c) A kizárási időszak hossza [……] és az érintett pont(ok) [   ]</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i/>
                <w:sz w:val="20"/>
                <w:szCs w:val="20"/>
                <w:lang w:eastAsia="en-GB"/>
              </w:rPr>
              <w:t>Ha a vonatkozó információ elektronikusan elérhető, kérjük, adja meg a következő információkat: (internetcím, a kibocsátó hatóság vagy testület, a dokumentáció pontos hivatkozási adatai):</w:t>
            </w:r>
            <w:r w:rsidRPr="00550CBE">
              <w:rPr>
                <w:rFonts w:ascii="Times New Roman" w:eastAsia="Calibri" w:hAnsi="Times New Roman"/>
                <w:sz w:val="20"/>
                <w:szCs w:val="20"/>
                <w:lang w:eastAsia="en-GB"/>
              </w:rPr>
              <w:t xml:space="preserve"> [……][……][……][……]</w:t>
            </w:r>
            <w:r w:rsidRPr="00550CBE">
              <w:rPr>
                <w:rFonts w:ascii="Times New Roman" w:eastAsia="Calibri" w:hAnsi="Times New Roman"/>
                <w:sz w:val="20"/>
                <w:szCs w:val="20"/>
                <w:vertAlign w:val="superscript"/>
                <w:lang w:eastAsia="en-GB"/>
              </w:rPr>
              <w:footnoteReference w:id="30"/>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Ítéletek esetén hozott-e a gazdasági szereplő olyan intézkedéseket, amelyek a releváns kizárási okok ellenére igazolják megbízhatóságát</w:t>
            </w:r>
            <w:r w:rsidRPr="00550CBE">
              <w:rPr>
                <w:rFonts w:ascii="Times New Roman" w:eastAsia="Calibri" w:hAnsi="Times New Roman"/>
                <w:sz w:val="20"/>
                <w:szCs w:val="20"/>
                <w:vertAlign w:val="superscript"/>
                <w:lang w:eastAsia="en-GB"/>
              </w:rPr>
              <w:footnoteReference w:id="31"/>
            </w:r>
            <w:r w:rsidRPr="00550CBE">
              <w:rPr>
                <w:rFonts w:ascii="Times New Roman" w:eastAsia="Calibri" w:hAnsi="Times New Roman"/>
                <w:sz w:val="20"/>
                <w:szCs w:val="20"/>
                <w:lang w:eastAsia="en-GB"/>
              </w:rPr>
              <w:t xml:space="preserve"> </w:t>
            </w:r>
            <w:r w:rsidRPr="00550CBE">
              <w:rPr>
                <w:rFonts w:ascii="Times New Roman" w:eastAsia="Calibri" w:hAnsi="Times New Roman"/>
                <w:b/>
                <w:sz w:val="20"/>
                <w:szCs w:val="20"/>
                <w:lang w:eastAsia="en-GB"/>
              </w:rPr>
              <w:t>(</w:t>
            </w:r>
            <w:r w:rsidRPr="00550CBE">
              <w:rPr>
                <w:rFonts w:ascii="Times New Roman" w:eastAsia="Calibri" w:hAnsi="Times New Roman"/>
                <w:sz w:val="20"/>
                <w:szCs w:val="20"/>
                <w:lang w:eastAsia="hu-HU"/>
              </w:rPr>
              <w:t>öntisztázás)</w:t>
            </w:r>
            <w:r w:rsidRPr="00550CBE">
              <w:rPr>
                <w:rFonts w:ascii="Times New Roman" w:eastAsia="Calibri" w:hAnsi="Times New Roman"/>
                <w:sz w:val="20"/>
                <w:szCs w:val="20"/>
                <w:lang w:eastAsia="en-GB"/>
              </w:rPr>
              <w:t>?</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 Igen [] Nem </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b/>
                <w:sz w:val="20"/>
                <w:szCs w:val="20"/>
                <w:lang w:eastAsia="en-GB"/>
              </w:rPr>
              <w:t>Amennyiben igen</w:t>
            </w:r>
            <w:r w:rsidRPr="00550CBE">
              <w:rPr>
                <w:rFonts w:ascii="Times New Roman" w:eastAsia="Calibri" w:hAnsi="Times New Roman"/>
                <w:sz w:val="20"/>
                <w:szCs w:val="20"/>
                <w:lang w:eastAsia="en-GB"/>
              </w:rPr>
              <w:t>, kérjük, ismertesse ezeket az intézkedéseket</w:t>
            </w:r>
            <w:r w:rsidRPr="00550CBE">
              <w:rPr>
                <w:rFonts w:ascii="Times New Roman" w:eastAsia="Calibri" w:hAnsi="Times New Roman"/>
                <w:sz w:val="20"/>
                <w:szCs w:val="20"/>
                <w:vertAlign w:val="superscript"/>
                <w:lang w:eastAsia="en-GB"/>
              </w:rPr>
              <w:footnoteReference w:id="32"/>
            </w:r>
            <w:r w:rsidRPr="00550CBE">
              <w:rPr>
                <w:rFonts w:ascii="Times New Roman" w:eastAsia="Calibri" w:hAnsi="Times New Roman"/>
                <w:sz w:val="20"/>
                <w:szCs w:val="20"/>
                <w:lang w:eastAsia="en-GB"/>
              </w:rPr>
              <w:t>:</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bl>
    <w:p w:rsidR="00C461BA" w:rsidRPr="00550CBE" w:rsidRDefault="00C047A9" w:rsidP="00C461BA">
      <w:pPr>
        <w:keepNext/>
        <w:spacing w:before="120" w:after="360"/>
        <w:jc w:val="center"/>
        <w:rPr>
          <w:rFonts w:ascii="Times New Roman" w:eastAsia="Calibri" w:hAnsi="Times New Roman"/>
          <w:b/>
          <w:smallCaps/>
          <w:sz w:val="20"/>
          <w:szCs w:val="20"/>
          <w:lang w:eastAsia="en-GB"/>
        </w:rPr>
      </w:pPr>
      <w:r w:rsidRPr="00550CBE">
        <w:rPr>
          <w:rFonts w:ascii="Times New Roman" w:eastAsia="Calibri" w:hAnsi="Times New Roman"/>
          <w:b/>
          <w:smallCaps/>
          <w:sz w:val="20"/>
          <w:szCs w:val="20"/>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2321"/>
        <w:gridCol w:w="2323"/>
      </w:tblGrid>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Adó vagy társadalombiztosítási járulék fizetése:</w:t>
            </w:r>
          </w:p>
        </w:tc>
        <w:tc>
          <w:tcPr>
            <w:tcW w:w="4645" w:type="dxa"/>
            <w:gridSpan w:val="2"/>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Teljesítette-e a gazdasági szereplő összes </w:t>
            </w:r>
            <w:r w:rsidRPr="00550CBE">
              <w:rPr>
                <w:rFonts w:ascii="Times New Roman" w:eastAsia="Calibri" w:hAnsi="Times New Roman"/>
                <w:b/>
                <w:sz w:val="20"/>
                <w:szCs w:val="20"/>
                <w:lang w:eastAsia="en-GB"/>
              </w:rPr>
              <w:t>kötelezettségét az adók és társadalombiztosítási járulékok megfizetése tekintetében</w:t>
            </w:r>
            <w:r w:rsidRPr="00550CBE">
              <w:rPr>
                <w:rFonts w:ascii="Times New Roman" w:eastAsia="Calibri" w:hAnsi="Times New Roman"/>
                <w:sz w:val="20"/>
                <w:szCs w:val="20"/>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p>
        </w:tc>
      </w:tr>
      <w:tr w:rsidR="00C461BA" w:rsidRPr="00031E36" w:rsidTr="00186CD5">
        <w:trPr>
          <w:trHeight w:val="470"/>
        </w:trPr>
        <w:tc>
          <w:tcPr>
            <w:tcW w:w="4644" w:type="dxa"/>
            <w:vMerge w:val="restart"/>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lastRenderedPageBreak/>
              <w:t>Ha nem</w:t>
            </w:r>
            <w:r w:rsidRPr="00550CBE">
              <w:rPr>
                <w:rFonts w:ascii="Times New Roman" w:eastAsia="Calibri" w:hAnsi="Times New Roman"/>
                <w:sz w:val="20"/>
                <w:szCs w:val="20"/>
                <w:lang w:eastAsia="en-GB"/>
              </w:rPr>
              <w:t>, akkor kérjük, adja meg a következő információkat:</w:t>
            </w:r>
            <w:r w:rsidRPr="00550CBE">
              <w:rPr>
                <w:rFonts w:ascii="Times New Roman" w:eastAsia="Calibri" w:hAnsi="Times New Roman"/>
                <w:sz w:val="20"/>
                <w:szCs w:val="20"/>
                <w:lang w:eastAsia="en-GB"/>
              </w:rPr>
              <w:br/>
              <w:t>a) Érintett ország vagy tagállam</w:t>
            </w:r>
            <w:r w:rsidRPr="00550CBE">
              <w:rPr>
                <w:rFonts w:ascii="Times New Roman" w:eastAsia="Calibri" w:hAnsi="Times New Roman"/>
                <w:sz w:val="20"/>
                <w:szCs w:val="20"/>
                <w:lang w:eastAsia="en-GB"/>
              </w:rPr>
              <w:br/>
              <w:t>b) Mi az érintett összeg?</w:t>
            </w:r>
            <w:r w:rsidRPr="00550CBE">
              <w:rPr>
                <w:rFonts w:ascii="Times New Roman" w:eastAsia="Calibri" w:hAnsi="Times New Roman"/>
                <w:sz w:val="20"/>
                <w:szCs w:val="20"/>
                <w:lang w:eastAsia="en-GB"/>
              </w:rPr>
              <w:br/>
              <w:t>c) A kötelezettségszegés megállapításának módja:</w:t>
            </w:r>
            <w:r w:rsidRPr="00550CBE">
              <w:rPr>
                <w:rFonts w:ascii="Times New Roman" w:eastAsia="Calibri" w:hAnsi="Times New Roman"/>
                <w:sz w:val="20"/>
                <w:szCs w:val="20"/>
                <w:lang w:eastAsia="en-GB"/>
              </w:rPr>
              <w:br/>
              <w:t xml:space="preserve">1) Bírósági vagy közigazgatási </w:t>
            </w:r>
            <w:r w:rsidRPr="00550CBE">
              <w:rPr>
                <w:rFonts w:ascii="Times New Roman" w:eastAsia="Calibri" w:hAnsi="Times New Roman"/>
                <w:b/>
                <w:sz w:val="20"/>
                <w:szCs w:val="20"/>
                <w:lang w:eastAsia="en-GB"/>
              </w:rPr>
              <w:t>határozat</w:t>
            </w:r>
            <w:r w:rsidRPr="00550CBE">
              <w:rPr>
                <w:rFonts w:ascii="Times New Roman" w:eastAsia="Calibri" w:hAnsi="Times New Roman"/>
                <w:sz w:val="20"/>
                <w:szCs w:val="20"/>
                <w:lang w:eastAsia="en-GB"/>
              </w:rPr>
              <w:t>:</w:t>
            </w:r>
          </w:p>
          <w:p w:rsidR="00B904A6" w:rsidRPr="00550CBE" w:rsidRDefault="00C047A9" w:rsidP="00550CBE">
            <w:pPr>
              <w:numPr>
                <w:ilvl w:val="0"/>
                <w:numId w:val="18"/>
              </w:numPr>
              <w:tabs>
                <w:tab w:val="clear" w:pos="1417"/>
              </w:tabs>
              <w:suppressAutoHyphens w:val="0"/>
              <w:spacing w:before="120" w:after="120"/>
              <w:ind w:left="709" w:hanging="425"/>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Ez a határozat jogerős és végrehajtható?</w:t>
            </w:r>
          </w:p>
          <w:p w:rsidR="00B904A6" w:rsidRPr="00550CBE" w:rsidRDefault="00C047A9" w:rsidP="00550CBE">
            <w:pPr>
              <w:numPr>
                <w:ilvl w:val="0"/>
                <w:numId w:val="18"/>
              </w:numPr>
              <w:tabs>
                <w:tab w:val="clear" w:pos="1417"/>
              </w:tabs>
              <w:suppressAutoHyphens w:val="0"/>
              <w:spacing w:before="120" w:after="120"/>
              <w:ind w:left="709" w:hanging="425"/>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Kérjük, adja meg az ítélet vagy a határozat dátumát.</w:t>
            </w:r>
          </w:p>
          <w:p w:rsidR="00C461BA" w:rsidRPr="00550CBE" w:rsidRDefault="00C047A9" w:rsidP="00C461BA">
            <w:pPr>
              <w:numPr>
                <w:ilvl w:val="0"/>
                <w:numId w:val="20"/>
              </w:numPr>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Ítélet esetén, </w:t>
            </w:r>
            <w:r w:rsidRPr="00550CBE">
              <w:rPr>
                <w:rFonts w:ascii="Times New Roman" w:eastAsia="Calibri" w:hAnsi="Times New Roman"/>
                <w:b/>
                <w:sz w:val="20"/>
                <w:szCs w:val="20"/>
                <w:lang w:eastAsia="en-GB"/>
              </w:rPr>
              <w:t>amennyiben erről közvetlenül rendelkezik</w:t>
            </w:r>
            <w:r w:rsidRPr="00550CBE">
              <w:rPr>
                <w:rFonts w:ascii="Times New Roman" w:eastAsia="Calibri" w:hAnsi="Times New Roman"/>
                <w:sz w:val="20"/>
                <w:szCs w:val="20"/>
                <w:lang w:eastAsia="en-GB"/>
              </w:rPr>
              <w:t>, a kizárási időtartam hossza:</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2) </w:t>
            </w:r>
            <w:r w:rsidRPr="00550CBE">
              <w:rPr>
                <w:rFonts w:ascii="Times New Roman" w:eastAsia="Calibri" w:hAnsi="Times New Roman"/>
                <w:b/>
                <w:sz w:val="20"/>
                <w:szCs w:val="20"/>
                <w:lang w:eastAsia="en-GB"/>
              </w:rPr>
              <w:t>Egyéb mód</w:t>
            </w:r>
            <w:r w:rsidRPr="00550CBE">
              <w:rPr>
                <w:rFonts w:ascii="Times New Roman" w:eastAsia="Calibri" w:hAnsi="Times New Roman"/>
                <w:sz w:val="20"/>
                <w:szCs w:val="20"/>
                <w:lang w:eastAsia="en-GB"/>
              </w:rPr>
              <w:t>? Kérjük, részletezze:</w:t>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C461BA" w:rsidRPr="00550CBE" w:rsidRDefault="00C047A9" w:rsidP="00186CD5">
            <w:pPr>
              <w:spacing w:before="120" w:after="120"/>
              <w:rPr>
                <w:rFonts w:ascii="Times New Roman" w:eastAsia="Calibri" w:hAnsi="Times New Roman"/>
                <w:b/>
                <w:sz w:val="20"/>
                <w:szCs w:val="20"/>
                <w:lang w:eastAsia="en-GB"/>
              </w:rPr>
            </w:pPr>
            <w:r w:rsidRPr="00550CBE">
              <w:rPr>
                <w:rFonts w:ascii="Times New Roman" w:eastAsia="Calibri" w:hAnsi="Times New Roman"/>
                <w:b/>
                <w:sz w:val="20"/>
                <w:szCs w:val="20"/>
                <w:lang w:eastAsia="en-GB"/>
              </w:rPr>
              <w:lastRenderedPageBreak/>
              <w:t>Adók</w:t>
            </w:r>
          </w:p>
        </w:tc>
        <w:tc>
          <w:tcPr>
            <w:tcW w:w="2323" w:type="dxa"/>
            <w:shd w:val="clear" w:color="auto" w:fill="auto"/>
          </w:tcPr>
          <w:p w:rsidR="00C461BA" w:rsidRPr="00550CBE" w:rsidRDefault="00C047A9" w:rsidP="00186CD5">
            <w:pPr>
              <w:spacing w:before="120" w:after="120"/>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Társadalombiztosítási hozzájárulás</w:t>
            </w:r>
          </w:p>
        </w:tc>
      </w:tr>
      <w:tr w:rsidR="00C461BA" w:rsidRPr="00031E36" w:rsidTr="00186CD5">
        <w:trPr>
          <w:trHeight w:val="1977"/>
        </w:trPr>
        <w:tc>
          <w:tcPr>
            <w:tcW w:w="4644" w:type="dxa"/>
            <w:vMerge/>
            <w:shd w:val="clear" w:color="auto" w:fill="auto"/>
          </w:tcPr>
          <w:p w:rsidR="00C461BA" w:rsidRPr="00550CBE" w:rsidRDefault="00C461BA" w:rsidP="00186CD5">
            <w:pPr>
              <w:spacing w:before="120" w:after="120"/>
              <w:rPr>
                <w:rFonts w:ascii="Times New Roman" w:eastAsia="Calibri" w:hAnsi="Times New Roman"/>
                <w:b/>
                <w:sz w:val="20"/>
                <w:szCs w:val="20"/>
                <w:lang w:eastAsia="en-GB"/>
              </w:rPr>
            </w:pPr>
          </w:p>
        </w:tc>
        <w:tc>
          <w:tcPr>
            <w:tcW w:w="2322"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br/>
              <w:t>a) [……]</w:t>
            </w:r>
            <w:r w:rsidRPr="00550CBE">
              <w:rPr>
                <w:rFonts w:ascii="Times New Roman" w:eastAsia="Calibri" w:hAnsi="Times New Roman"/>
                <w:sz w:val="20"/>
                <w:szCs w:val="20"/>
                <w:lang w:eastAsia="en-GB"/>
              </w:rPr>
              <w:br/>
              <w:t>b) [……]</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c1) [] Igen [] Nem</w:t>
            </w:r>
          </w:p>
          <w:p w:rsidR="00B904A6" w:rsidRPr="00550CBE" w:rsidRDefault="00C047A9" w:rsidP="00550CBE">
            <w:pPr>
              <w:numPr>
                <w:ilvl w:val="0"/>
                <w:numId w:val="17"/>
              </w:numPr>
              <w:tabs>
                <w:tab w:val="clear" w:pos="850"/>
              </w:tabs>
              <w:suppressAutoHyphens w:val="0"/>
              <w:spacing w:before="120" w:after="120"/>
              <w:ind w:left="462" w:hanging="462"/>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p>
          <w:p w:rsidR="00C461BA" w:rsidRPr="00550CBE" w:rsidRDefault="00C047A9" w:rsidP="00C461BA">
            <w:pPr>
              <w:numPr>
                <w:ilvl w:val="0"/>
                <w:numId w:val="19"/>
              </w:numPr>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r w:rsidRPr="00550CBE">
              <w:rPr>
                <w:rFonts w:ascii="Times New Roman" w:eastAsia="Calibri" w:hAnsi="Times New Roman"/>
                <w:sz w:val="20"/>
                <w:szCs w:val="20"/>
                <w:lang w:eastAsia="en-GB"/>
              </w:rPr>
              <w:br/>
            </w:r>
          </w:p>
          <w:p w:rsidR="00C461BA" w:rsidRPr="00550CBE" w:rsidRDefault="00C047A9" w:rsidP="00C461BA">
            <w:pPr>
              <w:numPr>
                <w:ilvl w:val="0"/>
                <w:numId w:val="19"/>
              </w:numPr>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p>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c2) [ …]</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d) [] Igen [] Nem</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kérjük, részletezze: [……]</w:t>
            </w:r>
          </w:p>
        </w:tc>
        <w:tc>
          <w:tcPr>
            <w:tcW w:w="2323"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br/>
              <w:t>a) [……]</w:t>
            </w:r>
            <w:r w:rsidRPr="00550CBE">
              <w:rPr>
                <w:rFonts w:ascii="Times New Roman" w:eastAsia="Calibri" w:hAnsi="Times New Roman"/>
                <w:sz w:val="20"/>
                <w:szCs w:val="20"/>
                <w:lang w:eastAsia="en-GB"/>
              </w:rPr>
              <w:br/>
              <w:t>b) [……]</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c1) [] Igen [] Nem</w:t>
            </w:r>
          </w:p>
          <w:p w:rsidR="00B904A6" w:rsidRPr="00550CBE" w:rsidRDefault="00C047A9" w:rsidP="00550CBE">
            <w:pPr>
              <w:numPr>
                <w:ilvl w:val="0"/>
                <w:numId w:val="19"/>
              </w:numPr>
              <w:tabs>
                <w:tab w:val="clear" w:pos="850"/>
              </w:tabs>
              <w:suppressAutoHyphens w:val="0"/>
              <w:spacing w:before="120" w:after="120"/>
              <w:ind w:left="551" w:hanging="551"/>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p>
          <w:p w:rsidR="00C461BA" w:rsidRPr="00550CBE" w:rsidRDefault="00C047A9" w:rsidP="00C461BA">
            <w:pPr>
              <w:numPr>
                <w:ilvl w:val="0"/>
                <w:numId w:val="19"/>
              </w:numPr>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r w:rsidRPr="00550CBE">
              <w:rPr>
                <w:rFonts w:ascii="Times New Roman" w:eastAsia="Calibri" w:hAnsi="Times New Roman"/>
                <w:sz w:val="20"/>
                <w:szCs w:val="20"/>
                <w:lang w:eastAsia="en-GB"/>
              </w:rPr>
              <w:br/>
            </w:r>
          </w:p>
          <w:p w:rsidR="00C461BA" w:rsidRPr="00550CBE" w:rsidRDefault="00C047A9" w:rsidP="00C461BA">
            <w:pPr>
              <w:numPr>
                <w:ilvl w:val="0"/>
                <w:numId w:val="19"/>
              </w:numPr>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p>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c2) [ …]</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d) [] Igen [] Nem</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kérjük, részletezze: [……]</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i/>
                <w:sz w:val="20"/>
                <w:szCs w:val="20"/>
                <w:lang w:eastAsia="en-GB"/>
              </w:rPr>
              <w:t>(internetcím, a kibocsátó hatóság vagy testület, a dokumentáció pontos hivatkozási adatai)</w:t>
            </w:r>
            <w:r w:rsidRPr="00550CBE">
              <w:rPr>
                <w:rFonts w:ascii="Times New Roman" w:eastAsia="Calibri" w:hAnsi="Times New Roman"/>
                <w:sz w:val="20"/>
                <w:szCs w:val="20"/>
                <w:lang w:eastAsia="en-GB"/>
              </w:rPr>
              <w:t>:</w:t>
            </w:r>
            <w:r w:rsidRPr="00550CBE">
              <w:rPr>
                <w:rFonts w:ascii="Times New Roman" w:eastAsia="Calibri" w:hAnsi="Times New Roman"/>
                <w:sz w:val="20"/>
                <w:szCs w:val="20"/>
                <w:vertAlign w:val="superscript"/>
                <w:lang w:eastAsia="en-GB"/>
              </w:rPr>
              <w:t xml:space="preserve"> </w:t>
            </w:r>
            <w:r w:rsidRPr="00550CBE">
              <w:rPr>
                <w:rFonts w:ascii="Times New Roman" w:eastAsia="Calibri" w:hAnsi="Times New Roman"/>
                <w:sz w:val="20"/>
                <w:szCs w:val="20"/>
                <w:vertAlign w:val="superscript"/>
                <w:lang w:eastAsia="en-GB"/>
              </w:rPr>
              <w:footnoteReference w:id="33"/>
            </w:r>
            <w:r w:rsidRPr="00550CBE">
              <w:rPr>
                <w:rFonts w:ascii="Times New Roman" w:eastAsia="Calibri" w:hAnsi="Times New Roman"/>
                <w:sz w:val="20"/>
                <w:szCs w:val="20"/>
                <w:lang w:eastAsia="en-GB"/>
              </w:rPr>
              <w:br/>
              <w:t>[……][……][……]</w:t>
            </w:r>
          </w:p>
        </w:tc>
      </w:tr>
    </w:tbl>
    <w:p w:rsidR="00C461BA" w:rsidRPr="00550CBE" w:rsidRDefault="00C047A9" w:rsidP="00C461BA">
      <w:pPr>
        <w:keepNext/>
        <w:spacing w:before="120" w:after="360"/>
        <w:jc w:val="center"/>
        <w:rPr>
          <w:rFonts w:ascii="Times New Roman" w:eastAsia="Calibri" w:hAnsi="Times New Roman"/>
          <w:b/>
          <w:smallCaps/>
          <w:sz w:val="20"/>
          <w:szCs w:val="20"/>
          <w:lang w:eastAsia="en-GB"/>
        </w:rPr>
      </w:pPr>
      <w:r w:rsidRPr="00550CBE">
        <w:rPr>
          <w:rFonts w:ascii="Times New Roman" w:eastAsia="Calibri" w:hAnsi="Times New Roman"/>
          <w:b/>
          <w:smallCaps/>
          <w:sz w:val="20"/>
          <w:szCs w:val="20"/>
          <w:lang w:eastAsia="en-GB"/>
        </w:rPr>
        <w:t>C: Fizetésképtelenséggel, összeférhetetlenséggel vagy szakmai kötelességszegéssel kapcsolatos okok</w:t>
      </w:r>
      <w:r w:rsidRPr="00550CBE">
        <w:rPr>
          <w:rFonts w:ascii="Times New Roman" w:eastAsia="Calibri" w:hAnsi="Times New Roman"/>
          <w:b/>
          <w:smallCaps/>
          <w:sz w:val="20"/>
          <w:szCs w:val="20"/>
          <w:vertAlign w:val="superscript"/>
          <w:lang w:eastAsia="en-GB"/>
        </w:rPr>
        <w:footnoteReference w:id="34"/>
      </w:r>
    </w:p>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Esetleges fizetésképtelenség, összeférhetetlenség vagy szakmai kötelességszegés</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rPr>
          <w:trHeight w:val="406"/>
        </w:trPr>
        <w:tc>
          <w:tcPr>
            <w:tcW w:w="4644" w:type="dxa"/>
            <w:vMerge w:val="restart"/>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xml:space="preserve">A gazdasági szereplő </w:t>
            </w:r>
            <w:r w:rsidRPr="00550CBE">
              <w:rPr>
                <w:rFonts w:ascii="Times New Roman" w:eastAsia="Calibri" w:hAnsi="Times New Roman"/>
                <w:b/>
                <w:sz w:val="20"/>
                <w:szCs w:val="20"/>
                <w:lang w:eastAsia="en-GB"/>
              </w:rPr>
              <w:t>tudomása szerint</w:t>
            </w:r>
            <w:r w:rsidRPr="00550CBE">
              <w:rPr>
                <w:rFonts w:ascii="Times New Roman" w:eastAsia="Calibri" w:hAnsi="Times New Roman"/>
                <w:sz w:val="20"/>
                <w:szCs w:val="20"/>
                <w:lang w:eastAsia="en-GB"/>
              </w:rPr>
              <w:t xml:space="preserve"> megszegte-e </w:t>
            </w:r>
            <w:r w:rsidRPr="00550CBE">
              <w:rPr>
                <w:rFonts w:ascii="Times New Roman" w:eastAsia="Calibri" w:hAnsi="Times New Roman"/>
                <w:b/>
                <w:sz w:val="20"/>
                <w:szCs w:val="20"/>
                <w:lang w:eastAsia="en-GB"/>
              </w:rPr>
              <w:t>kötelezettségeit</w:t>
            </w:r>
            <w:r w:rsidRPr="00550CBE">
              <w:rPr>
                <w:rFonts w:ascii="Times New Roman" w:eastAsia="Calibri" w:hAnsi="Times New Roman"/>
                <w:sz w:val="20"/>
                <w:szCs w:val="20"/>
                <w:lang w:eastAsia="en-GB"/>
              </w:rPr>
              <w:t xml:space="preserve"> a </w:t>
            </w:r>
            <w:r w:rsidRPr="00550CBE">
              <w:rPr>
                <w:rFonts w:ascii="Times New Roman" w:eastAsia="Calibri" w:hAnsi="Times New Roman"/>
                <w:b/>
                <w:sz w:val="20"/>
                <w:szCs w:val="20"/>
                <w:lang w:eastAsia="en-GB"/>
              </w:rPr>
              <w:t>környezetvédelmi, a szociális és a munkajog terén</w:t>
            </w:r>
            <w:r w:rsidRPr="00550CBE">
              <w:rPr>
                <w:rFonts w:ascii="Times New Roman" w:eastAsia="Calibri" w:hAnsi="Times New Roman"/>
                <w:b/>
                <w:sz w:val="20"/>
                <w:szCs w:val="20"/>
                <w:vertAlign w:val="superscript"/>
                <w:lang w:eastAsia="en-GB"/>
              </w:rPr>
              <w:footnoteReference w:id="35"/>
            </w:r>
            <w:r w:rsidRPr="00550CBE">
              <w:rPr>
                <w:rFonts w:ascii="Times New Roman" w:eastAsia="Calibri" w:hAnsi="Times New Roman"/>
                <w:b/>
                <w:sz w:val="20"/>
                <w:szCs w:val="20"/>
                <w:lang w:eastAsia="en-GB"/>
              </w:rPr>
              <w:t>?</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p>
        </w:tc>
      </w:tr>
      <w:tr w:rsidR="00C461BA" w:rsidRPr="00031E36" w:rsidTr="00186CD5">
        <w:trPr>
          <w:trHeight w:val="405"/>
        </w:trPr>
        <w:tc>
          <w:tcPr>
            <w:tcW w:w="4644" w:type="dxa"/>
            <w:vMerge/>
            <w:shd w:val="clear" w:color="auto" w:fill="auto"/>
          </w:tcPr>
          <w:p w:rsidR="00C461BA" w:rsidRPr="00550CBE" w:rsidRDefault="00C461BA" w:rsidP="00186CD5">
            <w:pPr>
              <w:spacing w:before="120" w:after="120"/>
              <w:jc w:val="both"/>
              <w:rPr>
                <w:rFonts w:ascii="Times New Roman" w:eastAsia="Calibri" w:hAnsi="Times New Roman"/>
                <w:sz w:val="20"/>
                <w:szCs w:val="20"/>
                <w:lang w:eastAsia="en-GB"/>
              </w:rPr>
            </w:pP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hozott-e a gazdasági szereplő olyan intézkedéseket, amelyek e kizárási okok ellenére igazolják megbízhatóságát (öntisztázás)?</w:t>
            </w:r>
            <w:r w:rsidRPr="00550CBE">
              <w:rPr>
                <w:rFonts w:ascii="Times New Roman" w:eastAsia="Calibri" w:hAnsi="Times New Roman"/>
                <w:sz w:val="20"/>
                <w:szCs w:val="20"/>
                <w:lang w:eastAsia="en-GB"/>
              </w:rPr>
              <w:br/>
              <w:t>[] Igen [] Nem</w:t>
            </w:r>
            <w:r w:rsidRPr="00550CBE">
              <w:rPr>
                <w:rFonts w:ascii="Times New Roman" w:eastAsia="Calibri" w:hAnsi="Times New Roman"/>
                <w:sz w:val="20"/>
                <w:szCs w:val="20"/>
                <w:lang w:eastAsia="en-GB"/>
              </w:rPr>
              <w:br/>
              <w:t>Amennyiben igen, kérjük, ismertesse ezeket az intézkedéseket: [……]</w:t>
            </w:r>
          </w:p>
        </w:tc>
      </w:tr>
      <w:tr w:rsidR="00C461BA" w:rsidRPr="00031E36" w:rsidTr="00186CD5">
        <w:tc>
          <w:tcPr>
            <w:tcW w:w="4644" w:type="dxa"/>
            <w:shd w:val="clear" w:color="auto" w:fill="auto"/>
          </w:tcPr>
          <w:p w:rsidR="00C461BA" w:rsidRPr="00550CBE" w:rsidRDefault="00C047A9" w:rsidP="00186CD5">
            <w:pPr>
              <w:spacing w:before="120" w:after="120"/>
              <w:rPr>
                <w:rFonts w:ascii="Times New Roman" w:eastAsia="Calibri" w:hAnsi="Times New Roman"/>
                <w:b/>
                <w:sz w:val="20"/>
                <w:szCs w:val="20"/>
                <w:lang w:eastAsia="en-GB"/>
              </w:rPr>
            </w:pPr>
            <w:r w:rsidRPr="00550CBE">
              <w:rPr>
                <w:rFonts w:ascii="Times New Roman" w:eastAsia="Calibri" w:hAnsi="Times New Roman"/>
                <w:sz w:val="20"/>
                <w:szCs w:val="20"/>
                <w:lang w:eastAsia="en-GB"/>
              </w:rPr>
              <w:t>A gazdasági szereplő a következő helyzetek bármelyikében van-e:</w:t>
            </w:r>
            <w:r w:rsidRPr="00550CBE">
              <w:rPr>
                <w:rFonts w:ascii="Times New Roman" w:eastAsia="Calibri" w:hAnsi="Times New Roman"/>
                <w:sz w:val="20"/>
                <w:szCs w:val="20"/>
                <w:lang w:eastAsia="en-GB"/>
              </w:rPr>
              <w:br/>
              <w:t>a)</w:t>
            </w:r>
            <w:r w:rsidRPr="00550CBE">
              <w:rPr>
                <w:rFonts w:ascii="Times New Roman" w:eastAsia="Calibri" w:hAnsi="Times New Roman"/>
                <w:b/>
                <w:sz w:val="20"/>
                <w:szCs w:val="20"/>
                <w:lang w:eastAsia="en-GB"/>
              </w:rPr>
              <w:t xml:space="preserve"> Csődeljárás, </w:t>
            </w:r>
            <w:r w:rsidRPr="00550CBE">
              <w:rPr>
                <w:rFonts w:ascii="Times New Roman" w:eastAsia="Calibri" w:hAnsi="Times New Roman"/>
                <w:sz w:val="20"/>
                <w:szCs w:val="20"/>
                <w:lang w:eastAsia="en-GB"/>
              </w:rPr>
              <w:t>vagy</w:t>
            </w:r>
            <w:r w:rsidRPr="00550CBE">
              <w:rPr>
                <w:rFonts w:ascii="Times New Roman" w:eastAsia="Calibri" w:hAnsi="Times New Roman"/>
                <w:sz w:val="20"/>
                <w:szCs w:val="20"/>
                <w:lang w:eastAsia="en-GB"/>
              </w:rPr>
              <w:br/>
              <w:t>b)</w:t>
            </w:r>
            <w:r w:rsidRPr="00550CBE">
              <w:rPr>
                <w:rFonts w:ascii="Times New Roman" w:eastAsia="Calibri" w:hAnsi="Times New Roman"/>
                <w:b/>
                <w:sz w:val="20"/>
                <w:szCs w:val="20"/>
                <w:lang w:eastAsia="en-GB"/>
              </w:rPr>
              <w:t xml:space="preserve"> Fizetésképtelenségi eljárás</w:t>
            </w:r>
            <w:r w:rsidRPr="00550CBE">
              <w:rPr>
                <w:rFonts w:ascii="Times New Roman" w:eastAsia="Calibri" w:hAnsi="Times New Roman"/>
                <w:sz w:val="20"/>
                <w:szCs w:val="20"/>
                <w:lang w:eastAsia="en-GB"/>
              </w:rPr>
              <w:t xml:space="preserve"> vagy felszámolási eljárás alatt áll, vagy</w:t>
            </w:r>
            <w:r w:rsidRPr="00550CBE">
              <w:rPr>
                <w:rFonts w:ascii="Times New Roman" w:eastAsia="Calibri" w:hAnsi="Times New Roman"/>
                <w:sz w:val="20"/>
                <w:szCs w:val="20"/>
                <w:lang w:eastAsia="en-GB"/>
              </w:rPr>
              <w:br/>
              <w:t xml:space="preserve">c) </w:t>
            </w:r>
            <w:r w:rsidRPr="00550CBE">
              <w:rPr>
                <w:rFonts w:ascii="Times New Roman" w:eastAsia="Calibri" w:hAnsi="Times New Roman"/>
                <w:b/>
                <w:sz w:val="20"/>
                <w:szCs w:val="20"/>
                <w:lang w:eastAsia="en-GB"/>
              </w:rPr>
              <w:t>Hitelezőkkel csődegyezséget kötött</w:t>
            </w:r>
            <w:r w:rsidRPr="00550CBE">
              <w:rPr>
                <w:rFonts w:ascii="Times New Roman" w:eastAsia="Calibri" w:hAnsi="Times New Roman"/>
                <w:sz w:val="20"/>
                <w:szCs w:val="20"/>
                <w:lang w:eastAsia="en-GB"/>
              </w:rPr>
              <w:t>, vagy</w:t>
            </w:r>
            <w:r w:rsidRPr="00550CBE">
              <w:rPr>
                <w:rFonts w:ascii="Times New Roman" w:eastAsia="Calibri" w:hAnsi="Times New Roman"/>
                <w:sz w:val="20"/>
                <w:szCs w:val="20"/>
                <w:lang w:eastAsia="en-GB"/>
              </w:rPr>
              <w:br/>
              <w:t xml:space="preserve">d) A nemzeti törvények és rendeletek szerinti hasonló </w:t>
            </w:r>
            <w:r w:rsidRPr="00550CBE">
              <w:rPr>
                <w:rFonts w:ascii="Times New Roman" w:eastAsia="Calibri" w:hAnsi="Times New Roman"/>
                <w:sz w:val="20"/>
                <w:szCs w:val="20"/>
                <w:lang w:eastAsia="en-GB"/>
              </w:rPr>
              <w:lastRenderedPageBreak/>
              <w:t>eljárás következtében bármely hasonló helyzetben van</w:t>
            </w:r>
            <w:r w:rsidRPr="00550CBE">
              <w:rPr>
                <w:rFonts w:ascii="Times New Roman" w:eastAsia="Calibri" w:hAnsi="Times New Roman"/>
                <w:sz w:val="20"/>
                <w:szCs w:val="20"/>
                <w:vertAlign w:val="superscript"/>
                <w:lang w:eastAsia="en-GB"/>
              </w:rPr>
              <w:footnoteReference w:id="36"/>
            </w:r>
            <w:r w:rsidRPr="00550CBE">
              <w:rPr>
                <w:rFonts w:ascii="Times New Roman" w:eastAsia="Calibri" w:hAnsi="Times New Roman"/>
                <w:sz w:val="20"/>
                <w:szCs w:val="20"/>
                <w:lang w:eastAsia="en-GB"/>
              </w:rPr>
              <w:t>, vagy</w:t>
            </w:r>
            <w:r w:rsidRPr="00550CBE">
              <w:rPr>
                <w:rFonts w:ascii="Times New Roman" w:eastAsia="Calibri" w:hAnsi="Times New Roman"/>
                <w:sz w:val="20"/>
                <w:szCs w:val="20"/>
                <w:lang w:eastAsia="en-GB"/>
              </w:rPr>
              <w:br/>
              <w:t>e) Vagyonát felszámoló vagy bíróság kezeli, vagy</w:t>
            </w:r>
            <w:r w:rsidRPr="00550CBE">
              <w:rPr>
                <w:rFonts w:ascii="Times New Roman" w:eastAsia="Calibri" w:hAnsi="Times New Roman"/>
                <w:sz w:val="20"/>
                <w:szCs w:val="20"/>
                <w:lang w:eastAsia="en-GB"/>
              </w:rPr>
              <w:br/>
              <w:t>f) Üzleti tevékenységét felfüggesztette?</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Ha igen:</w:t>
            </w:r>
          </w:p>
          <w:p w:rsidR="00C461BA" w:rsidRPr="00550CBE" w:rsidRDefault="00C047A9" w:rsidP="00C461BA">
            <w:pPr>
              <w:numPr>
                <w:ilvl w:val="0"/>
                <w:numId w:val="19"/>
              </w:numPr>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Kérjük, részletezze:</w:t>
            </w:r>
          </w:p>
          <w:p w:rsidR="00C461BA" w:rsidRPr="00550CBE" w:rsidRDefault="00C047A9" w:rsidP="00C461BA">
            <w:pPr>
              <w:numPr>
                <w:ilvl w:val="0"/>
                <w:numId w:val="19"/>
              </w:numPr>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Kérjük, ismertesse az okokat, amelyek miatt mégis képes lesz az alkalmazandó nemzeti szabályokat és üzletfolytonossági intézkedéseket figyelembe véve a szerződés teljesítésére</w:t>
            </w:r>
            <w:r w:rsidRPr="00550CBE">
              <w:rPr>
                <w:rFonts w:ascii="Times New Roman" w:eastAsia="Calibri" w:hAnsi="Times New Roman"/>
                <w:sz w:val="20"/>
                <w:szCs w:val="20"/>
                <w:vertAlign w:val="superscript"/>
                <w:lang w:eastAsia="en-GB"/>
              </w:rPr>
              <w:footnoteReference w:id="37"/>
            </w:r>
            <w:r w:rsidRPr="00550CBE">
              <w:rPr>
                <w:rFonts w:ascii="Times New Roman" w:eastAsia="Calibri" w:hAnsi="Times New Roman"/>
                <w:sz w:val="20"/>
                <w:szCs w:val="20"/>
                <w:lang w:eastAsia="en-GB"/>
              </w:rPr>
              <w:t>.</w:t>
            </w:r>
          </w:p>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Ha a vonatkozó információ elektronikusan elérhető, kérjük, adja meg a következő információkat:</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lastRenderedPageBreak/>
              <w:t>[] Igen [] Nem</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lastRenderedPageBreak/>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p>
          <w:p w:rsidR="00C461BA" w:rsidRPr="00550CBE" w:rsidRDefault="00C047A9" w:rsidP="00C461BA">
            <w:pPr>
              <w:numPr>
                <w:ilvl w:val="0"/>
                <w:numId w:val="19"/>
              </w:numPr>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p w:rsidR="00C461BA" w:rsidRPr="00550CBE" w:rsidRDefault="00C047A9" w:rsidP="00C461BA">
            <w:pPr>
              <w:numPr>
                <w:ilvl w:val="0"/>
                <w:numId w:val="19"/>
              </w:numPr>
              <w:suppressAutoHyphens w:val="0"/>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p>
          <w:p w:rsidR="00C461BA" w:rsidRPr="00550CBE" w:rsidRDefault="00C047A9" w:rsidP="00186CD5">
            <w:pPr>
              <w:spacing w:before="120" w:after="120"/>
              <w:ind w:left="85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br/>
            </w:r>
          </w:p>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i/>
                <w:sz w:val="20"/>
                <w:szCs w:val="20"/>
                <w:lang w:eastAsia="en-GB"/>
              </w:rPr>
              <w:t>(internetcím, a kibocsátó hatóság vagy testület, a dokumentáció pontos hivatkozási adatai)</w:t>
            </w:r>
            <w:r w:rsidRPr="00550CBE">
              <w:rPr>
                <w:rFonts w:ascii="Times New Roman" w:eastAsia="Calibri" w:hAnsi="Times New Roman"/>
                <w:sz w:val="20"/>
                <w:szCs w:val="20"/>
                <w:lang w:eastAsia="en-GB"/>
              </w:rPr>
              <w:t>: [……][……][……]</w:t>
            </w:r>
          </w:p>
        </w:tc>
      </w:tr>
      <w:tr w:rsidR="00C461BA" w:rsidRPr="00031E36" w:rsidTr="00186CD5">
        <w:trPr>
          <w:trHeight w:val="303"/>
        </w:trPr>
        <w:tc>
          <w:tcPr>
            <w:tcW w:w="4644" w:type="dxa"/>
            <w:vMerge w:val="restart"/>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lastRenderedPageBreak/>
              <w:t xml:space="preserve">Elkövetett-e a gazdasági szereplő </w:t>
            </w:r>
            <w:r w:rsidRPr="00550CBE">
              <w:rPr>
                <w:rFonts w:ascii="Times New Roman" w:eastAsia="Calibri" w:hAnsi="Times New Roman"/>
                <w:b/>
                <w:sz w:val="20"/>
                <w:szCs w:val="20"/>
                <w:lang w:eastAsia="en-GB"/>
              </w:rPr>
              <w:t>súlyos szakmai kötelességszegést</w:t>
            </w:r>
            <w:r w:rsidRPr="00550CBE">
              <w:rPr>
                <w:rFonts w:ascii="Times New Roman" w:eastAsia="Calibri" w:hAnsi="Times New Roman"/>
                <w:b/>
                <w:sz w:val="20"/>
                <w:szCs w:val="20"/>
                <w:vertAlign w:val="superscript"/>
                <w:lang w:eastAsia="en-GB"/>
              </w:rPr>
              <w:footnoteReference w:id="38"/>
            </w:r>
            <w:r w:rsidRPr="00550CBE">
              <w:rPr>
                <w:rFonts w:ascii="Times New Roman" w:eastAsia="Calibri" w:hAnsi="Times New Roman"/>
                <w:sz w:val="20"/>
                <w:szCs w:val="20"/>
                <w:lang w:eastAsia="en-GB"/>
              </w:rPr>
              <w:t xml:space="preserve">? </w:t>
            </w:r>
            <w:r w:rsidRPr="00550CBE">
              <w:rPr>
                <w:rFonts w:ascii="Times New Roman" w:eastAsia="Calibri" w:hAnsi="Times New Roman"/>
                <w:sz w:val="20"/>
                <w:szCs w:val="20"/>
                <w:lang w:eastAsia="en-GB"/>
              </w:rPr>
              <w:br/>
              <w:t>Ha igen, kérjük, részletezze:</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 xml:space="preserve"> [……]</w:t>
            </w:r>
          </w:p>
        </w:tc>
      </w:tr>
      <w:tr w:rsidR="00C461BA" w:rsidRPr="00031E36" w:rsidTr="00186CD5">
        <w:trPr>
          <w:trHeight w:val="303"/>
        </w:trPr>
        <w:tc>
          <w:tcPr>
            <w:tcW w:w="4644" w:type="dxa"/>
            <w:vMerge/>
            <w:shd w:val="clear" w:color="auto" w:fill="auto"/>
          </w:tcPr>
          <w:p w:rsidR="00C461BA" w:rsidRPr="00550CBE" w:rsidRDefault="00C461BA" w:rsidP="00186CD5">
            <w:pPr>
              <w:spacing w:before="120" w:after="120"/>
              <w:rPr>
                <w:rFonts w:ascii="Times New Roman" w:eastAsia="Calibri" w:hAnsi="Times New Roman"/>
                <w:sz w:val="20"/>
                <w:szCs w:val="20"/>
                <w:lang w:eastAsia="en-GB"/>
              </w:rPr>
            </w:pP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xml:space="preserve">, tett-e a gazdasági szereplő öntisztázó intézkedéseket? </w:t>
            </w:r>
          </w:p>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Amennyiben igen</w:t>
            </w:r>
            <w:r w:rsidRPr="00550CBE">
              <w:rPr>
                <w:rFonts w:ascii="Times New Roman" w:eastAsia="Calibri" w:hAnsi="Times New Roman"/>
                <w:sz w:val="20"/>
                <w:szCs w:val="20"/>
                <w:lang w:eastAsia="en-GB"/>
              </w:rPr>
              <w:t xml:space="preserve">, kérjük, ismertesse ezeket az intézkedéseket: </w:t>
            </w:r>
          </w:p>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w:t>
            </w:r>
          </w:p>
        </w:tc>
      </w:tr>
      <w:tr w:rsidR="00C461BA" w:rsidRPr="00031E36" w:rsidTr="00186CD5">
        <w:trPr>
          <w:trHeight w:val="515"/>
        </w:trPr>
        <w:tc>
          <w:tcPr>
            <w:tcW w:w="4644" w:type="dxa"/>
            <w:vMerge w:val="restart"/>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b/>
                <w:sz w:val="20"/>
                <w:szCs w:val="20"/>
                <w:lang w:eastAsia="hu-HU"/>
              </w:rPr>
              <w:t>Kötött-e a gazdasági szereplő</w:t>
            </w:r>
            <w:r w:rsidRPr="00550CBE">
              <w:rPr>
                <w:rFonts w:ascii="Times New Roman" w:eastAsia="Calibri" w:hAnsi="Times New Roman"/>
                <w:sz w:val="20"/>
                <w:szCs w:val="20"/>
                <w:lang w:eastAsia="en-GB"/>
              </w:rPr>
              <w:t xml:space="preserve"> </w:t>
            </w:r>
            <w:r w:rsidRPr="00550CBE">
              <w:rPr>
                <w:rFonts w:ascii="Times New Roman" w:eastAsia="Calibri" w:hAnsi="Times New Roman"/>
                <w:b/>
                <w:sz w:val="20"/>
                <w:szCs w:val="20"/>
                <w:lang w:eastAsia="en-GB"/>
              </w:rPr>
              <w:t>a verseny torzítását célzó</w:t>
            </w:r>
            <w:r w:rsidRPr="00550CBE">
              <w:rPr>
                <w:rFonts w:ascii="Times New Roman" w:eastAsia="Calibri" w:hAnsi="Times New Roman"/>
                <w:sz w:val="20"/>
                <w:szCs w:val="20"/>
                <w:lang w:eastAsia="en-GB"/>
              </w:rPr>
              <w:t xml:space="preserve"> </w:t>
            </w:r>
            <w:r w:rsidRPr="00550CBE">
              <w:rPr>
                <w:rFonts w:ascii="Times New Roman" w:eastAsia="Calibri" w:hAnsi="Times New Roman"/>
                <w:b/>
                <w:sz w:val="20"/>
                <w:szCs w:val="20"/>
                <w:lang w:eastAsia="en-GB"/>
              </w:rPr>
              <w:t>megállapodást</w:t>
            </w:r>
            <w:r w:rsidRPr="00550CBE">
              <w:rPr>
                <w:rFonts w:ascii="Times New Roman" w:eastAsia="Calibri" w:hAnsi="Times New Roman"/>
                <w:sz w:val="20"/>
                <w:szCs w:val="20"/>
                <w:lang w:eastAsia="en-GB"/>
              </w:rPr>
              <w:t xml:space="preserve"> más gazdasági szereplőkkel?</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kérjük, részletezze:</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w:t>
            </w:r>
          </w:p>
        </w:tc>
      </w:tr>
      <w:tr w:rsidR="00C461BA" w:rsidRPr="00031E36" w:rsidTr="00186CD5">
        <w:trPr>
          <w:trHeight w:val="514"/>
        </w:trPr>
        <w:tc>
          <w:tcPr>
            <w:tcW w:w="4644" w:type="dxa"/>
            <w:vMerge/>
            <w:shd w:val="clear" w:color="auto" w:fill="auto"/>
          </w:tcPr>
          <w:p w:rsidR="00C461BA" w:rsidRPr="00550CBE" w:rsidRDefault="00C461BA" w:rsidP="00186CD5">
            <w:pPr>
              <w:spacing w:before="120" w:after="120"/>
              <w:rPr>
                <w:rFonts w:ascii="Times New Roman" w:eastAsia="Calibri" w:hAnsi="Times New Roman"/>
                <w:sz w:val="20"/>
                <w:szCs w:val="20"/>
                <w:lang w:eastAsia="hu-HU"/>
              </w:rPr>
            </w:pP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xml:space="preserve">, tett-e a gazdasági szereplő öntisztázó intézkedéseket? </w:t>
            </w:r>
          </w:p>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Amennyiben igen</w:t>
            </w:r>
            <w:r w:rsidRPr="00550CBE">
              <w:rPr>
                <w:rFonts w:ascii="Times New Roman" w:eastAsia="Calibri" w:hAnsi="Times New Roman"/>
                <w:sz w:val="20"/>
                <w:szCs w:val="20"/>
                <w:lang w:eastAsia="en-GB"/>
              </w:rPr>
              <w:t>, kérjük, ismertesse ezeket az intézkedéseket: [……]</w:t>
            </w:r>
          </w:p>
        </w:tc>
      </w:tr>
      <w:tr w:rsidR="00C461BA" w:rsidRPr="00031E36" w:rsidTr="00186CD5">
        <w:trPr>
          <w:trHeight w:val="1316"/>
        </w:trPr>
        <w:tc>
          <w:tcPr>
            <w:tcW w:w="4644" w:type="dxa"/>
            <w:shd w:val="clear" w:color="auto" w:fill="auto"/>
          </w:tcPr>
          <w:p w:rsidR="00C461BA" w:rsidRPr="00550CBE" w:rsidRDefault="00C047A9" w:rsidP="00186CD5">
            <w:pPr>
              <w:spacing w:before="120" w:after="120"/>
              <w:rPr>
                <w:rFonts w:ascii="Times New Roman" w:eastAsia="Calibri" w:hAnsi="Times New Roman"/>
                <w:sz w:val="20"/>
                <w:szCs w:val="20"/>
                <w:lang w:eastAsia="hu-HU"/>
              </w:rPr>
            </w:pPr>
            <w:r w:rsidRPr="00550CBE">
              <w:rPr>
                <w:rFonts w:ascii="Times New Roman" w:eastAsia="Calibri" w:hAnsi="Times New Roman"/>
                <w:sz w:val="20"/>
                <w:szCs w:val="20"/>
                <w:lang w:eastAsia="hu-HU"/>
              </w:rPr>
              <w:t xml:space="preserve">Van-e tudomása a gazdasági szereplőnek bármilyen </w:t>
            </w:r>
            <w:r w:rsidRPr="00550CBE">
              <w:rPr>
                <w:rFonts w:ascii="Times New Roman" w:eastAsia="Calibri" w:hAnsi="Times New Roman"/>
                <w:b/>
                <w:sz w:val="20"/>
                <w:szCs w:val="20"/>
                <w:lang w:eastAsia="en-GB"/>
              </w:rPr>
              <w:t>összeférhetetlenségről</w:t>
            </w:r>
            <w:r w:rsidRPr="00550CBE">
              <w:rPr>
                <w:rFonts w:ascii="Times New Roman" w:eastAsia="Calibri" w:hAnsi="Times New Roman"/>
                <w:b/>
                <w:sz w:val="20"/>
                <w:szCs w:val="20"/>
                <w:vertAlign w:val="superscript"/>
                <w:lang w:eastAsia="en-GB"/>
              </w:rPr>
              <w:footnoteReference w:id="39"/>
            </w:r>
            <w:r w:rsidRPr="00550CBE">
              <w:rPr>
                <w:rFonts w:ascii="Times New Roman" w:eastAsia="Calibri" w:hAnsi="Times New Roman"/>
                <w:sz w:val="20"/>
                <w:szCs w:val="20"/>
                <w:lang w:eastAsia="en-GB"/>
              </w:rPr>
              <w:t xml:space="preserve"> a közbeszerzési eljárásban való részvételéből fakadóan?</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kérjük, részletezze:</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w:t>
            </w:r>
          </w:p>
        </w:tc>
      </w:tr>
      <w:tr w:rsidR="00C461BA" w:rsidRPr="00031E36" w:rsidTr="00186CD5">
        <w:trPr>
          <w:trHeight w:val="1544"/>
        </w:trPr>
        <w:tc>
          <w:tcPr>
            <w:tcW w:w="4644" w:type="dxa"/>
            <w:shd w:val="clear" w:color="auto" w:fill="auto"/>
          </w:tcPr>
          <w:p w:rsidR="00C461BA" w:rsidRPr="00550CBE" w:rsidRDefault="00C047A9" w:rsidP="00186CD5">
            <w:pPr>
              <w:spacing w:before="120" w:after="120"/>
              <w:rPr>
                <w:rFonts w:ascii="Times New Roman" w:eastAsia="Calibri" w:hAnsi="Times New Roman"/>
                <w:sz w:val="20"/>
                <w:szCs w:val="20"/>
                <w:lang w:eastAsia="hu-HU"/>
              </w:rPr>
            </w:pPr>
            <w:r w:rsidRPr="00550CBE">
              <w:rPr>
                <w:rFonts w:ascii="Times New Roman" w:eastAsia="Calibri" w:hAnsi="Times New Roman"/>
                <w:b/>
                <w:sz w:val="20"/>
                <w:szCs w:val="20"/>
                <w:lang w:eastAsia="hu-HU"/>
              </w:rPr>
              <w:lastRenderedPageBreak/>
              <w:t xml:space="preserve">Nyújtott-e a gazdasági szereplő vagy </w:t>
            </w:r>
            <w:r w:rsidRPr="00550CBE">
              <w:rPr>
                <w:rFonts w:ascii="Times New Roman" w:eastAsia="Calibri" w:hAnsi="Times New Roman"/>
                <w:sz w:val="20"/>
                <w:szCs w:val="20"/>
                <w:lang w:eastAsia="en-GB"/>
              </w:rPr>
              <w:t xml:space="preserve">valamely hozzá kapcsolódó vállalkozás </w:t>
            </w:r>
            <w:r w:rsidRPr="00550CBE">
              <w:rPr>
                <w:rFonts w:ascii="Times New Roman" w:eastAsia="Calibri" w:hAnsi="Times New Roman"/>
                <w:b/>
                <w:sz w:val="20"/>
                <w:szCs w:val="20"/>
                <w:lang w:eastAsia="en-GB"/>
              </w:rPr>
              <w:t>tanácsadást</w:t>
            </w:r>
            <w:r w:rsidRPr="00550CBE">
              <w:rPr>
                <w:rFonts w:ascii="Times New Roman" w:eastAsia="Calibri" w:hAnsi="Times New Roman"/>
                <w:sz w:val="20"/>
                <w:szCs w:val="20"/>
                <w:lang w:eastAsia="en-GB"/>
              </w:rPr>
              <w:t xml:space="preserve"> az ajánlatkérő szervnek vagy a közszolgáltató ajánlatkérőnek, vagy </w:t>
            </w:r>
            <w:r w:rsidRPr="00550CBE">
              <w:rPr>
                <w:rFonts w:ascii="Times New Roman" w:eastAsia="Calibri" w:hAnsi="Times New Roman"/>
                <w:b/>
                <w:sz w:val="20"/>
                <w:szCs w:val="20"/>
                <w:lang w:eastAsia="en-GB"/>
              </w:rPr>
              <w:t>részt vett-e</w:t>
            </w:r>
            <w:r w:rsidRPr="00550CBE">
              <w:rPr>
                <w:rFonts w:ascii="Times New Roman" w:eastAsia="Calibri" w:hAnsi="Times New Roman"/>
                <w:sz w:val="20"/>
                <w:szCs w:val="20"/>
                <w:lang w:eastAsia="en-GB"/>
              </w:rPr>
              <w:t xml:space="preserve"> más módon a közbeszerzési eljárás </w:t>
            </w:r>
            <w:r w:rsidRPr="00550CBE">
              <w:rPr>
                <w:rFonts w:ascii="Times New Roman" w:eastAsia="Calibri" w:hAnsi="Times New Roman"/>
                <w:b/>
                <w:sz w:val="20"/>
                <w:szCs w:val="20"/>
                <w:lang w:eastAsia="en-GB"/>
              </w:rPr>
              <w:t>előkészítésében</w:t>
            </w:r>
            <w:r w:rsidRPr="00550CBE">
              <w:rPr>
                <w:rFonts w:ascii="Times New Roman" w:eastAsia="Calibri" w:hAnsi="Times New Roman"/>
                <w:sz w:val="20"/>
                <w:szCs w:val="20"/>
                <w:lang w:eastAsia="en-GB"/>
              </w:rPr>
              <w:t>?</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kérjük, részletezze:</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w:t>
            </w:r>
          </w:p>
        </w:tc>
      </w:tr>
      <w:tr w:rsidR="00C461BA" w:rsidRPr="00031E36" w:rsidTr="00186CD5">
        <w:trPr>
          <w:trHeight w:val="932"/>
        </w:trPr>
        <w:tc>
          <w:tcPr>
            <w:tcW w:w="4644" w:type="dxa"/>
            <w:vMerge w:val="restart"/>
            <w:shd w:val="clear" w:color="auto" w:fill="auto"/>
          </w:tcPr>
          <w:p w:rsidR="00C461BA" w:rsidRPr="00550CBE" w:rsidRDefault="00C047A9" w:rsidP="00186CD5">
            <w:pPr>
              <w:spacing w:before="120" w:after="120"/>
              <w:rPr>
                <w:rFonts w:ascii="Times New Roman" w:eastAsia="Calibri" w:hAnsi="Times New Roman"/>
                <w:sz w:val="20"/>
                <w:szCs w:val="20"/>
                <w:lang w:eastAsia="hu-HU"/>
              </w:rPr>
            </w:pPr>
            <w:r w:rsidRPr="00550CBE">
              <w:rPr>
                <w:rFonts w:ascii="Times New Roman" w:eastAsia="Calibri" w:hAnsi="Times New Roman"/>
                <w:sz w:val="20"/>
                <w:szCs w:val="20"/>
                <w:lang w:eastAsia="en-GB"/>
              </w:rPr>
              <w:t>Tapasztalta-e a gazdasági szereplő valamely korábbi közbeszerzési szerződés vagy egy ajánlatkérő szervvel kötött korábbi szerződés vagy korábbi koncessziós szerződés</w:t>
            </w:r>
            <w:r w:rsidRPr="00550CBE">
              <w:rPr>
                <w:rFonts w:ascii="Times New Roman" w:eastAsia="Calibri" w:hAnsi="Times New Roman"/>
                <w:b/>
                <w:sz w:val="20"/>
                <w:szCs w:val="20"/>
                <w:lang w:eastAsia="en-GB"/>
              </w:rPr>
              <w:t xml:space="preserve"> lejárat előtti megszüntetését</w:t>
            </w:r>
            <w:r w:rsidRPr="00550CBE">
              <w:rPr>
                <w:rFonts w:ascii="Times New Roman" w:eastAsia="Calibri" w:hAnsi="Times New Roman"/>
                <w:sz w:val="20"/>
                <w:szCs w:val="20"/>
                <w:lang w:eastAsia="en-GB"/>
              </w:rPr>
              <w:t xml:space="preserve"> vagy az említett korábbi szerződéshez kapcsolódó kártérítési követelést vagy egyéb hasonló szankciókat?</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kérjük, részletezze:</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w:t>
            </w:r>
          </w:p>
        </w:tc>
      </w:tr>
      <w:tr w:rsidR="00C461BA" w:rsidRPr="00031E36" w:rsidTr="00186CD5">
        <w:trPr>
          <w:trHeight w:val="931"/>
        </w:trPr>
        <w:tc>
          <w:tcPr>
            <w:tcW w:w="4644" w:type="dxa"/>
            <w:vMerge/>
            <w:shd w:val="clear" w:color="auto" w:fill="auto"/>
          </w:tcPr>
          <w:p w:rsidR="00C461BA" w:rsidRPr="00550CBE" w:rsidRDefault="00C461BA" w:rsidP="00186CD5">
            <w:pPr>
              <w:spacing w:before="120" w:after="120"/>
              <w:rPr>
                <w:rFonts w:ascii="Times New Roman" w:eastAsia="Calibri" w:hAnsi="Times New Roman"/>
                <w:sz w:val="20"/>
                <w:szCs w:val="20"/>
                <w:lang w:eastAsia="en-GB"/>
              </w:rPr>
            </w:pP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b/>
                <w:sz w:val="20"/>
                <w:szCs w:val="20"/>
                <w:lang w:eastAsia="en-GB"/>
              </w:rPr>
              <w:t>Ha igen</w:t>
            </w:r>
            <w:r w:rsidRPr="00550CBE">
              <w:rPr>
                <w:rFonts w:ascii="Times New Roman" w:eastAsia="Calibri" w:hAnsi="Times New Roman"/>
                <w:sz w:val="20"/>
                <w:szCs w:val="20"/>
                <w:lang w:eastAsia="en-GB"/>
              </w:rPr>
              <w:t xml:space="preserve">, tett-e a gazdasági szereplő öntisztázó intézkedéseket? </w:t>
            </w:r>
          </w:p>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Amennyiben igen</w:t>
            </w:r>
            <w:r w:rsidRPr="00550CBE">
              <w:rPr>
                <w:rFonts w:ascii="Times New Roman" w:eastAsia="Calibri" w:hAnsi="Times New Roman"/>
                <w:sz w:val="20"/>
                <w:szCs w:val="20"/>
                <w:lang w:eastAsia="en-GB"/>
              </w:rPr>
              <w:t>, kérjük, ismertesse ezeket az intézkedéseket: [……]</w:t>
            </w:r>
          </w:p>
        </w:tc>
      </w:tr>
      <w:tr w:rsidR="00C461BA" w:rsidRPr="00031E36" w:rsidTr="00186CD5">
        <w:tc>
          <w:tcPr>
            <w:tcW w:w="4644"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Megerősíti-e a gazdasági szereplő a következőket?</w:t>
            </w:r>
            <w:r w:rsidRPr="00550CBE">
              <w:rPr>
                <w:rFonts w:ascii="Times New Roman" w:eastAsia="Calibri" w:hAnsi="Times New Roman"/>
                <w:sz w:val="20"/>
                <w:szCs w:val="20"/>
                <w:lang w:eastAsia="en-GB"/>
              </w:rPr>
              <w:br/>
              <w:t xml:space="preserve">a) </w:t>
            </w:r>
            <w:proofErr w:type="spellStart"/>
            <w:r w:rsidRPr="00550CBE">
              <w:rPr>
                <w:rFonts w:ascii="Times New Roman" w:eastAsia="Calibri" w:hAnsi="Times New Roman"/>
                <w:sz w:val="20"/>
                <w:szCs w:val="20"/>
                <w:lang w:eastAsia="hu-HU"/>
              </w:rPr>
              <w:t>A</w:t>
            </w:r>
            <w:proofErr w:type="spellEnd"/>
            <w:r w:rsidRPr="00550CBE">
              <w:rPr>
                <w:rFonts w:ascii="Times New Roman" w:eastAsia="Calibri" w:hAnsi="Times New Roman"/>
                <w:sz w:val="20"/>
                <w:szCs w:val="20"/>
                <w:lang w:eastAsia="hu-HU"/>
              </w:rPr>
              <w:t xml:space="preserve"> kizárási okok fenn nem állásának, </w:t>
            </w:r>
            <w:r w:rsidRPr="00550CBE">
              <w:rPr>
                <w:rFonts w:ascii="Times New Roman" w:eastAsia="Calibri" w:hAnsi="Times New Roman"/>
                <w:sz w:val="20"/>
                <w:szCs w:val="20"/>
                <w:lang w:eastAsia="en-GB"/>
              </w:rPr>
              <w:t xml:space="preserve">illetve a kiválasztási kritériumok teljesülésének ellenőrzéséhez szükséges információk szolgáltatása során nem tett </w:t>
            </w:r>
            <w:r w:rsidRPr="00550CBE">
              <w:rPr>
                <w:rFonts w:ascii="Times New Roman" w:eastAsia="Calibri" w:hAnsi="Times New Roman"/>
                <w:b/>
                <w:sz w:val="20"/>
                <w:szCs w:val="20"/>
                <w:lang w:eastAsia="en-GB"/>
              </w:rPr>
              <w:t>hamis nyilatkozatot</w:t>
            </w:r>
            <w:r w:rsidRPr="00550CBE">
              <w:rPr>
                <w:rFonts w:ascii="Times New Roman" w:eastAsia="Calibri" w:hAnsi="Times New Roman"/>
                <w:sz w:val="20"/>
                <w:szCs w:val="20"/>
                <w:lang w:eastAsia="en-GB"/>
              </w:rPr>
              <w:t>,</w:t>
            </w:r>
            <w:r w:rsidRPr="00550CBE">
              <w:rPr>
                <w:rFonts w:ascii="Times New Roman" w:eastAsia="Calibri" w:hAnsi="Times New Roman"/>
                <w:sz w:val="20"/>
                <w:szCs w:val="20"/>
                <w:lang w:eastAsia="en-GB"/>
              </w:rPr>
              <w:br/>
              <w:t xml:space="preserve">b) Nem </w:t>
            </w:r>
            <w:r w:rsidRPr="00550CBE">
              <w:rPr>
                <w:rFonts w:ascii="Times New Roman" w:eastAsia="Calibri" w:hAnsi="Times New Roman"/>
                <w:b/>
                <w:sz w:val="20"/>
                <w:szCs w:val="20"/>
                <w:lang w:eastAsia="en-GB"/>
              </w:rPr>
              <w:t>tartott vissza</w:t>
            </w:r>
            <w:r w:rsidRPr="00550CBE">
              <w:rPr>
                <w:rFonts w:ascii="Times New Roman" w:eastAsia="Calibri" w:hAnsi="Times New Roman"/>
                <w:sz w:val="20"/>
                <w:szCs w:val="20"/>
                <w:lang w:eastAsia="en-GB"/>
              </w:rPr>
              <w:t xml:space="preserve"> ilyen információt,</w:t>
            </w:r>
            <w:r w:rsidRPr="00550CBE">
              <w:rPr>
                <w:rFonts w:ascii="Times New Roman" w:eastAsia="Calibri" w:hAnsi="Times New Roman"/>
                <w:sz w:val="20"/>
                <w:szCs w:val="20"/>
                <w:lang w:eastAsia="en-GB"/>
              </w:rPr>
              <w:br/>
              <w:t>c) Késedelem nélkül be tudta nyújtani az ajánlatkérő szerv vagy a közszolgáltató ajánlatkérő által megkívánt kiegészítő iratokat, és</w:t>
            </w:r>
            <w:r w:rsidRPr="00550CBE">
              <w:rPr>
                <w:rFonts w:ascii="Times New Roman" w:eastAsia="Calibri" w:hAnsi="Times New Roman"/>
                <w:sz w:val="20"/>
                <w:szCs w:val="20"/>
                <w:lang w:eastAsia="en-GB"/>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p>
        </w:tc>
      </w:tr>
    </w:tbl>
    <w:p w:rsidR="00C461BA" w:rsidRPr="00550CBE" w:rsidRDefault="00C047A9" w:rsidP="00C461BA">
      <w:pPr>
        <w:keepNext/>
        <w:spacing w:before="120" w:after="360"/>
        <w:jc w:val="center"/>
        <w:rPr>
          <w:rFonts w:ascii="Times New Roman" w:eastAsia="Calibri" w:hAnsi="Times New Roman"/>
          <w:b/>
          <w:smallCaps/>
          <w:sz w:val="20"/>
          <w:szCs w:val="20"/>
          <w:lang w:eastAsia="en-GB"/>
        </w:rPr>
      </w:pPr>
      <w:r w:rsidRPr="00550CBE">
        <w:rPr>
          <w:rFonts w:ascii="Times New Roman" w:eastAsia="Calibri" w:hAnsi="Times New Roman"/>
          <w:b/>
          <w:smallCaps/>
          <w:sz w:val="20"/>
          <w:szCs w:val="20"/>
          <w:lang w:eastAsia="en-GB"/>
        </w:rPr>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Tisztán nemzeti kizárási okok</w:t>
            </w:r>
          </w:p>
          <w:p w:rsidR="00C461BA" w:rsidRPr="00550CBE" w:rsidRDefault="00C047A9" w:rsidP="00186CD5">
            <w:pPr>
              <w:spacing w:before="80" w:after="80"/>
              <w:jc w:val="both"/>
              <w:rPr>
                <w:rFonts w:ascii="Times New Roman" w:hAnsi="Times New Roman"/>
                <w:b/>
                <w:bCs/>
                <w:iCs/>
                <w:color w:val="000000"/>
                <w:sz w:val="20"/>
                <w:szCs w:val="20"/>
                <w:lang w:eastAsia="hu-HU"/>
              </w:rPr>
            </w:pPr>
            <w:r w:rsidRPr="00550CBE">
              <w:rPr>
                <w:rFonts w:ascii="Times New Roman" w:hAnsi="Times New Roman"/>
                <w:b/>
                <w:bCs/>
                <w:iCs/>
                <w:color w:val="000000"/>
                <w:sz w:val="20"/>
                <w:szCs w:val="20"/>
                <w:lang w:eastAsia="hu-HU"/>
              </w:rPr>
              <w:t xml:space="preserve">Kbt. 62. § (1) bekezdés a) pont </w:t>
            </w:r>
            <w:proofErr w:type="spellStart"/>
            <w:r w:rsidRPr="00550CBE">
              <w:rPr>
                <w:rFonts w:ascii="Times New Roman" w:hAnsi="Times New Roman"/>
                <w:b/>
                <w:bCs/>
                <w:iCs/>
                <w:color w:val="000000"/>
                <w:sz w:val="20"/>
                <w:szCs w:val="20"/>
                <w:lang w:eastAsia="hu-HU"/>
              </w:rPr>
              <w:t>ag</w:t>
            </w:r>
            <w:proofErr w:type="spellEnd"/>
            <w:r w:rsidRPr="00550CBE">
              <w:rPr>
                <w:rFonts w:ascii="Times New Roman" w:hAnsi="Times New Roman"/>
                <w:b/>
                <w:bCs/>
                <w:iCs/>
                <w:color w:val="000000"/>
                <w:sz w:val="20"/>
                <w:szCs w:val="20"/>
                <w:lang w:eastAsia="hu-HU"/>
              </w:rPr>
              <w:t>) pont</w:t>
            </w:r>
          </w:p>
          <w:p w:rsidR="00C461BA" w:rsidRPr="00550CBE" w:rsidRDefault="00C047A9" w:rsidP="00186CD5">
            <w:pPr>
              <w:spacing w:before="80" w:after="80"/>
              <w:jc w:val="both"/>
              <w:rPr>
                <w:rFonts w:ascii="Times New Roman" w:hAnsi="Times New Roman"/>
                <w:bCs/>
                <w:iCs/>
                <w:color w:val="000000"/>
                <w:sz w:val="20"/>
                <w:szCs w:val="20"/>
                <w:lang w:eastAsia="hu-HU"/>
              </w:rPr>
            </w:pPr>
            <w:proofErr w:type="spellStart"/>
            <w:r w:rsidRPr="00550CBE">
              <w:rPr>
                <w:rFonts w:ascii="Times New Roman" w:hAnsi="Times New Roman"/>
                <w:bCs/>
                <w:iCs/>
                <w:color w:val="000000"/>
                <w:sz w:val="20"/>
                <w:szCs w:val="20"/>
                <w:lang w:eastAsia="hu-HU"/>
              </w:rPr>
              <w:t>ag</w:t>
            </w:r>
            <w:proofErr w:type="spellEnd"/>
            <w:r w:rsidRPr="00550CBE">
              <w:rPr>
                <w:rFonts w:ascii="Times New Roman" w:hAnsi="Times New Roman"/>
                <w:bCs/>
                <w:iCs/>
                <w:color w:val="000000"/>
                <w:sz w:val="20"/>
                <w:szCs w:val="20"/>
                <w:lang w:eastAsia="hu-HU"/>
              </w:rPr>
              <w:t>) az 1978. évi IV. törvény, illetve a Btk. szerinti versenyt korlátozó megállapodás közbeszerzési és koncessziós eljárásban;</w:t>
            </w:r>
          </w:p>
          <w:p w:rsidR="00C461BA" w:rsidRPr="00550CBE" w:rsidRDefault="00C047A9" w:rsidP="00186CD5">
            <w:pPr>
              <w:spacing w:before="80" w:after="80"/>
              <w:jc w:val="both"/>
              <w:rPr>
                <w:rFonts w:ascii="Times New Roman" w:hAnsi="Times New Roman"/>
                <w:b/>
                <w:bCs/>
                <w:iCs/>
                <w:color w:val="000000"/>
                <w:sz w:val="20"/>
                <w:szCs w:val="20"/>
                <w:lang w:eastAsia="hu-HU"/>
              </w:rPr>
            </w:pPr>
            <w:r w:rsidRPr="00550CBE">
              <w:rPr>
                <w:rFonts w:ascii="Times New Roman" w:hAnsi="Times New Roman"/>
                <w:b/>
                <w:bCs/>
                <w:iCs/>
                <w:color w:val="000000"/>
                <w:sz w:val="20"/>
                <w:szCs w:val="20"/>
                <w:lang w:eastAsia="hu-HU"/>
              </w:rPr>
              <w:t>Kbt. 62. § (1) bekezdés e), f), g), k), l) p)</w:t>
            </w:r>
            <w:r w:rsidR="003E365A">
              <w:rPr>
                <w:rFonts w:ascii="Times New Roman" w:hAnsi="Times New Roman"/>
                <w:b/>
                <w:bCs/>
                <w:iCs/>
                <w:color w:val="000000"/>
                <w:sz w:val="20"/>
                <w:szCs w:val="20"/>
                <w:lang w:eastAsia="hu-HU"/>
              </w:rPr>
              <w:t xml:space="preserve"> </w:t>
            </w:r>
            <w:r w:rsidRPr="00550CBE">
              <w:rPr>
                <w:rFonts w:ascii="Times New Roman" w:hAnsi="Times New Roman"/>
                <w:b/>
                <w:bCs/>
                <w:iCs/>
                <w:color w:val="000000"/>
                <w:sz w:val="20"/>
                <w:szCs w:val="20"/>
                <w:lang w:eastAsia="hu-HU"/>
              </w:rPr>
              <w:t>és q) pont</w:t>
            </w:r>
          </w:p>
          <w:p w:rsidR="00C461BA" w:rsidRPr="00550CBE" w:rsidRDefault="00C047A9" w:rsidP="00186CD5">
            <w:pPr>
              <w:spacing w:before="80" w:after="80"/>
              <w:jc w:val="both"/>
              <w:rPr>
                <w:rFonts w:ascii="Times New Roman" w:hAnsi="Times New Roman"/>
                <w:color w:val="000000"/>
                <w:sz w:val="20"/>
                <w:szCs w:val="20"/>
                <w:lang w:eastAsia="hu-HU"/>
              </w:rPr>
            </w:pPr>
            <w:r w:rsidRPr="00550CBE">
              <w:rPr>
                <w:rFonts w:ascii="Times New Roman" w:hAnsi="Times New Roman"/>
                <w:i/>
                <w:iCs/>
                <w:color w:val="000000"/>
                <w:sz w:val="20"/>
                <w:szCs w:val="20"/>
                <w:lang w:eastAsia="hu-HU"/>
              </w:rPr>
              <w:t>e)</w:t>
            </w:r>
            <w:r w:rsidRPr="00550CBE">
              <w:rPr>
                <w:rFonts w:ascii="Times New Roman" w:hAnsi="Times New Roman"/>
                <w:color w:val="000000"/>
                <w:sz w:val="20"/>
                <w:szCs w:val="20"/>
                <w:lang w:eastAsia="hu-HU"/>
              </w:rPr>
              <w:t> gazdasági, illetve szakmai tevékenységével kapcsolatban bűncselekmény elkövetése az elmúlt három éven belül jogerős bírósági ítéletben megállapítást nyert;</w:t>
            </w:r>
          </w:p>
          <w:p w:rsidR="00C461BA" w:rsidRPr="00550CBE" w:rsidRDefault="00C047A9" w:rsidP="00186CD5">
            <w:pPr>
              <w:spacing w:before="80" w:after="80"/>
              <w:rPr>
                <w:rFonts w:ascii="Times New Roman" w:hAnsi="Times New Roman"/>
                <w:color w:val="000000"/>
                <w:sz w:val="20"/>
                <w:szCs w:val="20"/>
                <w:lang w:eastAsia="hu-HU"/>
              </w:rPr>
            </w:pPr>
            <w:r w:rsidRPr="00550CBE">
              <w:rPr>
                <w:rFonts w:ascii="Times New Roman" w:hAnsi="Times New Roman"/>
                <w:i/>
                <w:iCs/>
                <w:color w:val="000000"/>
                <w:sz w:val="20"/>
                <w:szCs w:val="20"/>
                <w:lang w:eastAsia="hu-HU"/>
              </w:rPr>
              <w:t>f)</w:t>
            </w:r>
            <w:r w:rsidRPr="00550CBE">
              <w:rPr>
                <w:rFonts w:ascii="Times New Roman" w:hAnsi="Times New Roman"/>
                <w:color w:val="000000"/>
                <w:sz w:val="20"/>
                <w:szCs w:val="20"/>
                <w:lang w:eastAsia="hu-HU"/>
              </w:rPr>
              <w:t> tevékenységét a jogi személlyel szemben alkalmazható büntetőjogi intézkedésekről szóló 2001. évi CIV. törvény 5. § (2) bekezdés </w:t>
            </w:r>
            <w:r w:rsidRPr="00550CBE">
              <w:rPr>
                <w:rFonts w:ascii="Times New Roman" w:hAnsi="Times New Roman"/>
                <w:i/>
                <w:iCs/>
                <w:color w:val="000000"/>
                <w:sz w:val="20"/>
                <w:szCs w:val="20"/>
                <w:lang w:eastAsia="hu-HU"/>
              </w:rPr>
              <w:t>b)</w:t>
            </w:r>
            <w:r w:rsidRPr="00550CBE">
              <w:rPr>
                <w:rFonts w:ascii="Times New Roman" w:hAnsi="Times New Roman"/>
                <w:color w:val="000000"/>
                <w:sz w:val="20"/>
                <w:szCs w:val="20"/>
                <w:lang w:eastAsia="hu-HU"/>
              </w:rPr>
              <w:t xml:space="preserve"> pontja alapján </w:t>
            </w:r>
            <w:r w:rsidRPr="00550CBE">
              <w:rPr>
                <w:rFonts w:ascii="Times New Roman" w:hAnsi="Times New Roman"/>
                <w:color w:val="000000"/>
                <w:sz w:val="20"/>
                <w:szCs w:val="20"/>
                <w:lang w:eastAsia="hu-HU"/>
              </w:rPr>
              <w:lastRenderedPageBreak/>
              <w:t>vagy az adott közbeszerzési eljárásban releváns módon </w:t>
            </w:r>
            <w:r w:rsidRPr="00550CBE">
              <w:rPr>
                <w:rFonts w:ascii="Times New Roman" w:hAnsi="Times New Roman"/>
                <w:i/>
                <w:iCs/>
                <w:color w:val="000000"/>
                <w:sz w:val="20"/>
                <w:szCs w:val="20"/>
                <w:lang w:eastAsia="hu-HU"/>
              </w:rPr>
              <w:t>c)</w:t>
            </w:r>
            <w:r w:rsidRPr="00550CBE">
              <w:rPr>
                <w:rFonts w:ascii="Times New Roman" w:hAnsi="Times New Roman"/>
                <w:color w:val="000000"/>
                <w:sz w:val="20"/>
                <w:szCs w:val="20"/>
                <w:lang w:eastAsia="hu-HU"/>
              </w:rPr>
              <w:t> vagy </w:t>
            </w:r>
            <w:r w:rsidRPr="00550CBE">
              <w:rPr>
                <w:rFonts w:ascii="Times New Roman" w:hAnsi="Times New Roman"/>
                <w:i/>
                <w:iCs/>
                <w:color w:val="000000"/>
                <w:sz w:val="20"/>
                <w:szCs w:val="20"/>
                <w:lang w:eastAsia="hu-HU"/>
              </w:rPr>
              <w:t>g)</w:t>
            </w:r>
            <w:r w:rsidRPr="00550CBE">
              <w:rPr>
                <w:rFonts w:ascii="Times New Roman" w:hAnsi="Times New Roman"/>
                <w:color w:val="000000"/>
                <w:sz w:val="20"/>
                <w:szCs w:val="20"/>
                <w:lang w:eastAsia="hu-HU"/>
              </w:rPr>
              <w:t> pontja alapján a bíróság jogerős ítéletében korlátozta, az eltiltás ideje alatt, vagy ha az ajánlattevő tevékenységét más bíróság hasonló okból és módon jogerősen korlátozta;</w:t>
            </w:r>
          </w:p>
          <w:p w:rsidR="00C461BA" w:rsidRPr="00550CBE" w:rsidRDefault="00C047A9" w:rsidP="00186CD5">
            <w:pPr>
              <w:spacing w:before="80" w:after="80"/>
              <w:rPr>
                <w:rFonts w:ascii="Times New Roman" w:hAnsi="Times New Roman"/>
                <w:color w:val="000000"/>
                <w:sz w:val="20"/>
                <w:szCs w:val="20"/>
                <w:lang w:eastAsia="hu-HU"/>
              </w:rPr>
            </w:pPr>
            <w:r w:rsidRPr="00550CBE">
              <w:rPr>
                <w:rFonts w:ascii="Times New Roman" w:hAnsi="Times New Roman"/>
                <w:i/>
                <w:iCs/>
                <w:color w:val="000000"/>
                <w:sz w:val="20"/>
                <w:szCs w:val="20"/>
                <w:lang w:eastAsia="hu-HU"/>
              </w:rPr>
              <w:t>g)</w:t>
            </w:r>
            <w:r w:rsidRPr="00550CBE">
              <w:rPr>
                <w:rFonts w:ascii="Times New Roman" w:hAnsi="Times New Roman"/>
                <w:color w:val="000000"/>
                <w:sz w:val="20"/>
                <w:szCs w:val="20"/>
                <w:lang w:eastAsia="hu-HU"/>
              </w:rPr>
              <w:t> közbeszerzési eljárásokban való részvételtől a 165. § (2) bekezdés </w:t>
            </w:r>
            <w:r w:rsidRPr="00550CBE">
              <w:rPr>
                <w:rFonts w:ascii="Times New Roman" w:hAnsi="Times New Roman"/>
                <w:i/>
                <w:iCs/>
                <w:color w:val="000000"/>
                <w:sz w:val="20"/>
                <w:szCs w:val="20"/>
                <w:lang w:eastAsia="hu-HU"/>
              </w:rPr>
              <w:t>f)</w:t>
            </w:r>
            <w:r w:rsidRPr="00550CBE">
              <w:rPr>
                <w:rFonts w:ascii="Times New Roman" w:hAnsi="Times New Roman"/>
                <w:color w:val="000000"/>
                <w:sz w:val="20"/>
                <w:szCs w:val="20"/>
                <w:lang w:eastAsia="hu-HU"/>
              </w:rPr>
              <w:t> pontja alapján jogerősen eltiltásra került, a Közbeszerzési Döntőbizottság vagy – a Közbeszerzési Döntőbizottság határozatának felülvizsgálata esetén – a bíróság által jogerősen megállapított időtartam végéig;</w:t>
            </w:r>
          </w:p>
          <w:p w:rsidR="00C461BA" w:rsidRPr="00550CBE" w:rsidRDefault="00C047A9" w:rsidP="00186CD5">
            <w:pPr>
              <w:spacing w:before="80" w:after="80"/>
              <w:rPr>
                <w:rFonts w:ascii="Times New Roman" w:hAnsi="Times New Roman"/>
                <w:color w:val="000000"/>
                <w:sz w:val="20"/>
                <w:szCs w:val="20"/>
                <w:lang w:eastAsia="hu-HU"/>
              </w:rPr>
            </w:pPr>
            <w:r w:rsidRPr="00550CBE">
              <w:rPr>
                <w:rFonts w:ascii="Times New Roman" w:hAnsi="Times New Roman"/>
                <w:i/>
                <w:iCs/>
                <w:color w:val="000000"/>
                <w:sz w:val="20"/>
                <w:szCs w:val="20"/>
                <w:lang w:eastAsia="hu-HU"/>
              </w:rPr>
              <w:t>k)</w:t>
            </w:r>
            <w:r w:rsidRPr="00550CBE">
              <w:rPr>
                <w:rFonts w:ascii="Times New Roman" w:hAnsi="Times New Roman"/>
                <w:color w:val="000000"/>
                <w:sz w:val="20"/>
                <w:szCs w:val="20"/>
                <w:lang w:eastAsia="hu-HU"/>
              </w:rPr>
              <w:t> tekintetében a következő feltételek valamelyike megvalósul:</w:t>
            </w:r>
          </w:p>
          <w:p w:rsidR="00C461BA" w:rsidRPr="00550CBE" w:rsidRDefault="00C047A9" w:rsidP="00186CD5">
            <w:pPr>
              <w:spacing w:before="80" w:after="80"/>
              <w:rPr>
                <w:rFonts w:ascii="Times New Roman" w:hAnsi="Times New Roman"/>
                <w:color w:val="000000"/>
                <w:sz w:val="20"/>
                <w:szCs w:val="20"/>
                <w:lang w:eastAsia="hu-HU"/>
              </w:rPr>
            </w:pPr>
            <w:proofErr w:type="spellStart"/>
            <w:r w:rsidRPr="00550CBE">
              <w:rPr>
                <w:rFonts w:ascii="Times New Roman" w:hAnsi="Times New Roman"/>
                <w:i/>
                <w:iCs/>
                <w:color w:val="000000"/>
                <w:sz w:val="20"/>
                <w:szCs w:val="20"/>
                <w:lang w:eastAsia="hu-HU"/>
              </w:rPr>
              <w:t>ka</w:t>
            </w:r>
            <w:proofErr w:type="spellEnd"/>
            <w:r w:rsidRPr="00550CBE">
              <w:rPr>
                <w:rFonts w:ascii="Times New Roman" w:hAnsi="Times New Roman"/>
                <w:i/>
                <w:iCs/>
                <w:color w:val="000000"/>
                <w:sz w:val="20"/>
                <w:szCs w:val="20"/>
                <w:lang w:eastAsia="hu-HU"/>
              </w:rPr>
              <w:t>)</w:t>
            </w:r>
            <w:r w:rsidRPr="00550CBE">
              <w:rPr>
                <w:rFonts w:ascii="Times New Roman" w:hAnsi="Times New Roman"/>
                <w:color w:val="000000"/>
                <w:sz w:val="20"/>
                <w:szCs w:val="20"/>
                <w:lang w:eastAsia="hu-HU"/>
              </w:rPr>
              <w:t> 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C461BA" w:rsidRPr="00550CBE" w:rsidRDefault="00C047A9" w:rsidP="00186CD5">
            <w:pPr>
              <w:spacing w:before="80" w:after="80"/>
              <w:rPr>
                <w:rFonts w:ascii="Times New Roman" w:hAnsi="Times New Roman"/>
                <w:color w:val="000000"/>
                <w:sz w:val="20"/>
                <w:szCs w:val="20"/>
                <w:lang w:eastAsia="hu-HU"/>
              </w:rPr>
            </w:pPr>
            <w:proofErr w:type="spellStart"/>
            <w:r w:rsidRPr="00550CBE">
              <w:rPr>
                <w:rFonts w:ascii="Times New Roman" w:hAnsi="Times New Roman"/>
                <w:i/>
                <w:iCs/>
                <w:color w:val="000000"/>
                <w:sz w:val="20"/>
                <w:szCs w:val="20"/>
                <w:lang w:eastAsia="hu-HU"/>
              </w:rPr>
              <w:t>kb</w:t>
            </w:r>
            <w:proofErr w:type="spellEnd"/>
            <w:r w:rsidRPr="00550CBE">
              <w:rPr>
                <w:rFonts w:ascii="Times New Roman" w:hAnsi="Times New Roman"/>
                <w:i/>
                <w:iCs/>
                <w:color w:val="000000"/>
                <w:sz w:val="20"/>
                <w:szCs w:val="20"/>
                <w:lang w:eastAsia="hu-HU"/>
              </w:rPr>
              <w:t>)</w:t>
            </w:r>
            <w:r w:rsidRPr="00550CBE">
              <w:rPr>
                <w:rFonts w:ascii="Times New Roman" w:hAnsi="Times New Roman"/>
                <w:color w:val="000000"/>
                <w:sz w:val="20"/>
                <w:szCs w:val="20"/>
                <w:lang w:eastAsia="hu-HU"/>
              </w:rPr>
              <w:t> olyan szabályozott tőzsdén nem jegyzett társaság, amely a pénzmosás és a terrorizmus finanszírozása megelőzéséről és megakadályozásáról szóló 2007. évi CXXXVI. törvény 3. § </w:t>
            </w:r>
            <w:r w:rsidRPr="00550CBE">
              <w:rPr>
                <w:rFonts w:ascii="Times New Roman" w:hAnsi="Times New Roman"/>
                <w:i/>
                <w:iCs/>
                <w:color w:val="000000"/>
                <w:sz w:val="20"/>
                <w:szCs w:val="20"/>
                <w:lang w:eastAsia="hu-HU"/>
              </w:rPr>
              <w:t>r)</w:t>
            </w:r>
            <w:r w:rsidRPr="00550CBE">
              <w:rPr>
                <w:rFonts w:ascii="Times New Roman" w:hAnsi="Times New Roman"/>
                <w:color w:val="000000"/>
                <w:sz w:val="20"/>
                <w:szCs w:val="20"/>
                <w:lang w:eastAsia="hu-HU"/>
              </w:rPr>
              <w:t> pont </w:t>
            </w:r>
            <w:proofErr w:type="spellStart"/>
            <w:r w:rsidRPr="00550CBE">
              <w:rPr>
                <w:rFonts w:ascii="Times New Roman" w:hAnsi="Times New Roman"/>
                <w:i/>
                <w:iCs/>
                <w:color w:val="000000"/>
                <w:sz w:val="20"/>
                <w:szCs w:val="20"/>
                <w:lang w:eastAsia="hu-HU"/>
              </w:rPr>
              <w:t>ra</w:t>
            </w:r>
            <w:proofErr w:type="spellEnd"/>
            <w:r w:rsidRPr="00550CBE">
              <w:rPr>
                <w:rFonts w:ascii="Times New Roman" w:hAnsi="Times New Roman"/>
                <w:i/>
                <w:iCs/>
                <w:color w:val="000000"/>
                <w:sz w:val="20"/>
                <w:szCs w:val="20"/>
                <w:lang w:eastAsia="hu-HU"/>
              </w:rPr>
              <w:t>)–</w:t>
            </w:r>
            <w:proofErr w:type="spellStart"/>
            <w:r w:rsidRPr="00550CBE">
              <w:rPr>
                <w:rFonts w:ascii="Times New Roman" w:hAnsi="Times New Roman"/>
                <w:i/>
                <w:iCs/>
                <w:color w:val="000000"/>
                <w:sz w:val="20"/>
                <w:szCs w:val="20"/>
                <w:lang w:eastAsia="hu-HU"/>
              </w:rPr>
              <w:t>rb</w:t>
            </w:r>
            <w:proofErr w:type="spellEnd"/>
            <w:r w:rsidRPr="00550CBE">
              <w:rPr>
                <w:rFonts w:ascii="Times New Roman" w:hAnsi="Times New Roman"/>
                <w:i/>
                <w:iCs/>
                <w:color w:val="000000"/>
                <w:sz w:val="20"/>
                <w:szCs w:val="20"/>
                <w:lang w:eastAsia="hu-HU"/>
              </w:rPr>
              <w:t>)</w:t>
            </w:r>
            <w:r w:rsidRPr="00550CBE">
              <w:rPr>
                <w:rFonts w:ascii="Times New Roman" w:hAnsi="Times New Roman"/>
                <w:color w:val="000000"/>
                <w:sz w:val="20"/>
                <w:szCs w:val="20"/>
                <w:lang w:eastAsia="hu-HU"/>
              </w:rPr>
              <w:t> vagy </w:t>
            </w:r>
            <w:proofErr w:type="spellStart"/>
            <w:r w:rsidRPr="00550CBE">
              <w:rPr>
                <w:rFonts w:ascii="Times New Roman" w:hAnsi="Times New Roman"/>
                <w:i/>
                <w:iCs/>
                <w:color w:val="000000"/>
                <w:sz w:val="20"/>
                <w:szCs w:val="20"/>
                <w:lang w:eastAsia="hu-HU"/>
              </w:rPr>
              <w:t>rc</w:t>
            </w:r>
            <w:proofErr w:type="spellEnd"/>
            <w:r w:rsidRPr="00550CBE">
              <w:rPr>
                <w:rFonts w:ascii="Times New Roman" w:hAnsi="Times New Roman"/>
                <w:i/>
                <w:iCs/>
                <w:color w:val="000000"/>
                <w:sz w:val="20"/>
                <w:szCs w:val="20"/>
                <w:lang w:eastAsia="hu-HU"/>
              </w:rPr>
              <w:t>)–</w:t>
            </w:r>
            <w:proofErr w:type="spellStart"/>
            <w:r w:rsidRPr="00550CBE">
              <w:rPr>
                <w:rFonts w:ascii="Times New Roman" w:hAnsi="Times New Roman"/>
                <w:i/>
                <w:iCs/>
                <w:color w:val="000000"/>
                <w:sz w:val="20"/>
                <w:szCs w:val="20"/>
                <w:lang w:eastAsia="hu-HU"/>
              </w:rPr>
              <w:t>rd</w:t>
            </w:r>
            <w:proofErr w:type="spellEnd"/>
            <w:r w:rsidRPr="00550CBE">
              <w:rPr>
                <w:rFonts w:ascii="Times New Roman" w:hAnsi="Times New Roman"/>
                <w:i/>
                <w:iCs/>
                <w:color w:val="000000"/>
                <w:sz w:val="20"/>
                <w:szCs w:val="20"/>
                <w:lang w:eastAsia="hu-HU"/>
              </w:rPr>
              <w:t>)</w:t>
            </w:r>
            <w:r w:rsidRPr="00550CBE">
              <w:rPr>
                <w:rFonts w:ascii="Times New Roman" w:hAnsi="Times New Roman"/>
                <w:color w:val="000000"/>
                <w:sz w:val="20"/>
                <w:szCs w:val="20"/>
                <w:lang w:eastAsia="hu-HU"/>
              </w:rPr>
              <w:t> alpontja szerinti tényleges tulajdonosát nem képes megnevezni, vagy</w:t>
            </w:r>
          </w:p>
          <w:p w:rsidR="00C461BA" w:rsidRPr="00550CBE" w:rsidRDefault="00C047A9" w:rsidP="00186CD5">
            <w:pPr>
              <w:spacing w:before="80" w:after="80"/>
              <w:rPr>
                <w:rFonts w:ascii="Times New Roman" w:hAnsi="Times New Roman"/>
                <w:color w:val="000000"/>
                <w:sz w:val="20"/>
                <w:szCs w:val="20"/>
                <w:lang w:eastAsia="hu-HU"/>
              </w:rPr>
            </w:pPr>
            <w:proofErr w:type="spellStart"/>
            <w:r w:rsidRPr="00550CBE">
              <w:rPr>
                <w:rFonts w:ascii="Times New Roman" w:hAnsi="Times New Roman"/>
                <w:i/>
                <w:iCs/>
                <w:color w:val="000000"/>
                <w:sz w:val="20"/>
                <w:szCs w:val="20"/>
                <w:lang w:eastAsia="hu-HU"/>
              </w:rPr>
              <w:t>kc</w:t>
            </w:r>
            <w:proofErr w:type="spellEnd"/>
            <w:r w:rsidRPr="00550CBE">
              <w:rPr>
                <w:rFonts w:ascii="Times New Roman" w:hAnsi="Times New Roman"/>
                <w:i/>
                <w:iCs/>
                <w:color w:val="000000"/>
                <w:sz w:val="20"/>
                <w:szCs w:val="20"/>
                <w:lang w:eastAsia="hu-HU"/>
              </w:rPr>
              <w:t>)</w:t>
            </w:r>
            <w:r w:rsidRPr="00550CBE">
              <w:rPr>
                <w:rFonts w:ascii="Times New Roman" w:hAnsi="Times New Roman"/>
                <w:color w:val="000000"/>
                <w:sz w:val="20"/>
                <w:szCs w:val="20"/>
                <w:lang w:eastAsia="hu-HU"/>
              </w:rPr>
              <w:t> a gazdasági szereplőben közvetetten vagy közvetlenül több, mint 25%-os tulajdoni résszel vagy szavazati joggal rendelkezik olyan jogi személy vagy személyes joga szerint jogképes szervezet, amelynek tekintetében a </w:t>
            </w:r>
            <w:proofErr w:type="spellStart"/>
            <w:r w:rsidRPr="00550CBE">
              <w:rPr>
                <w:rFonts w:ascii="Times New Roman" w:hAnsi="Times New Roman"/>
                <w:i/>
                <w:iCs/>
                <w:color w:val="000000"/>
                <w:sz w:val="20"/>
                <w:szCs w:val="20"/>
                <w:lang w:eastAsia="hu-HU"/>
              </w:rPr>
              <w:t>kb</w:t>
            </w:r>
            <w:proofErr w:type="spellEnd"/>
            <w:r w:rsidRPr="00550CBE">
              <w:rPr>
                <w:rFonts w:ascii="Times New Roman" w:hAnsi="Times New Roman"/>
                <w:i/>
                <w:iCs/>
                <w:color w:val="000000"/>
                <w:sz w:val="20"/>
                <w:szCs w:val="20"/>
                <w:lang w:eastAsia="hu-HU"/>
              </w:rPr>
              <w:t>)</w:t>
            </w:r>
            <w:r w:rsidRPr="00550CBE">
              <w:rPr>
                <w:rFonts w:ascii="Times New Roman" w:hAnsi="Times New Roman"/>
                <w:color w:val="000000"/>
                <w:sz w:val="20"/>
                <w:szCs w:val="20"/>
                <w:lang w:eastAsia="hu-HU"/>
              </w:rPr>
              <w:t> alpont szerinti feltétel fennáll;</w:t>
            </w:r>
          </w:p>
          <w:p w:rsidR="00C461BA" w:rsidRPr="00550CBE" w:rsidRDefault="00C047A9" w:rsidP="00186CD5">
            <w:pPr>
              <w:spacing w:before="80" w:after="80"/>
              <w:rPr>
                <w:rFonts w:ascii="Times New Roman" w:hAnsi="Times New Roman"/>
                <w:color w:val="000000"/>
                <w:sz w:val="20"/>
                <w:szCs w:val="20"/>
                <w:lang w:eastAsia="hu-HU"/>
              </w:rPr>
            </w:pPr>
            <w:r w:rsidRPr="00550CBE">
              <w:rPr>
                <w:rFonts w:ascii="Times New Roman" w:hAnsi="Times New Roman"/>
                <w:i/>
                <w:iCs/>
                <w:color w:val="000000"/>
                <w:sz w:val="20"/>
                <w:szCs w:val="20"/>
                <w:lang w:eastAsia="hu-HU"/>
              </w:rPr>
              <w:t>l)</w:t>
            </w:r>
            <w:r w:rsidRPr="00550CBE">
              <w:rPr>
                <w:rFonts w:ascii="Times New Roman" w:hAnsi="Times New Roman"/>
                <w:color w:val="000000"/>
                <w:sz w:val="20"/>
                <w:szCs w:val="20"/>
                <w:lang w:eastAsia="hu-HU"/>
              </w:rPr>
              <w:t> harmadik országbeli állampolgár Magyarországon engedélyhez kötött foglalkoztatása esetén a munkaügyi hatóság által a munkaügyi ellenőrzésről szóló 1996. évi LXXV. törvény 7/A. §</w:t>
            </w:r>
            <w:proofErr w:type="spellStart"/>
            <w:r w:rsidRPr="00550CBE">
              <w:rPr>
                <w:rFonts w:ascii="Times New Roman" w:hAnsi="Times New Roman"/>
                <w:color w:val="000000"/>
                <w:sz w:val="20"/>
                <w:szCs w:val="20"/>
                <w:lang w:eastAsia="hu-HU"/>
              </w:rPr>
              <w:t>-a</w:t>
            </w:r>
            <w:proofErr w:type="spellEnd"/>
            <w:r w:rsidRPr="00550CBE">
              <w:rPr>
                <w:rFonts w:ascii="Times New Roman" w:hAnsi="Times New Roman"/>
                <w:color w:val="000000"/>
                <w:sz w:val="20"/>
                <w:szCs w:val="20"/>
                <w:lang w:eastAsia="hu-HU"/>
              </w:rPr>
              <w:t xml:space="preserve"> alapján két évnél nem régebben jogerőre emelkedett közigazgatási – vagy annak felülvizsgálata esetén bírósági – határozatban megállapított és a központi költségvetésbe történő befizetésre kötelezéssel vagy az idegenrendészeti hatóság által a harmadik országbeli állampolgárok beutazásáról és tartózkodásáról szóló törvény szerinti közrendvédelmi bírsággal sújtott jogszabálysértést követett el;</w:t>
            </w:r>
          </w:p>
          <w:p w:rsidR="00C461BA" w:rsidRPr="00550CBE" w:rsidRDefault="00C047A9" w:rsidP="00186CD5">
            <w:pPr>
              <w:spacing w:before="80" w:after="80"/>
              <w:jc w:val="both"/>
              <w:rPr>
                <w:rFonts w:ascii="Times New Roman" w:hAnsi="Times New Roman"/>
                <w:color w:val="000000"/>
                <w:sz w:val="20"/>
                <w:szCs w:val="20"/>
                <w:lang w:eastAsia="hu-HU"/>
              </w:rPr>
            </w:pPr>
            <w:r w:rsidRPr="00550CBE">
              <w:rPr>
                <w:rFonts w:ascii="Times New Roman" w:hAnsi="Times New Roman"/>
                <w:i/>
                <w:iCs/>
                <w:color w:val="000000"/>
                <w:sz w:val="20"/>
                <w:szCs w:val="20"/>
                <w:lang w:eastAsia="hu-HU"/>
              </w:rPr>
              <w:t>p)</w:t>
            </w:r>
            <w:r w:rsidRPr="00550CBE">
              <w:rPr>
                <w:rFonts w:ascii="Times New Roman" w:hAnsi="Times New Roman"/>
                <w:color w:val="000000"/>
                <w:sz w:val="20"/>
                <w:szCs w:val="20"/>
                <w:lang w:eastAsia="hu-HU"/>
              </w:rPr>
              <w:t> a 135. § (7)–(9) bekezdése szerinti előleget nem a szerződésnek megfelelően használta fel, és ezt három évnél nem régebben meghozott, jogerős bírósági, közigazgatási (vagy annak felülvizsgálata esetén bírósági határozat) megállapította.</w:t>
            </w:r>
          </w:p>
          <w:p w:rsidR="00FE75E1" w:rsidRPr="00550CBE" w:rsidRDefault="00C047A9" w:rsidP="00FE75E1">
            <w:pPr>
              <w:spacing w:before="80" w:after="80"/>
              <w:jc w:val="both"/>
              <w:rPr>
                <w:rFonts w:ascii="Times New Roman" w:hAnsi="Times New Roman"/>
                <w:color w:val="000000"/>
                <w:sz w:val="20"/>
                <w:szCs w:val="20"/>
                <w:lang w:eastAsia="hu-HU"/>
              </w:rPr>
            </w:pPr>
            <w:r w:rsidRPr="00550CBE">
              <w:rPr>
                <w:rFonts w:ascii="Times New Roman" w:hAnsi="Times New Roman"/>
                <w:i/>
                <w:color w:val="000000"/>
                <w:sz w:val="20"/>
                <w:szCs w:val="20"/>
                <w:lang w:eastAsia="hu-HU"/>
              </w:rPr>
              <w:t>q)</w:t>
            </w:r>
            <w:r w:rsidRPr="00550CBE">
              <w:rPr>
                <w:rFonts w:ascii="Times New Roman" w:hAnsi="Times New Roman"/>
                <w:color w:val="000000"/>
                <w:sz w:val="20"/>
                <w:szCs w:val="20"/>
                <w:lang w:eastAsia="hu-HU"/>
              </w:rPr>
              <w:t xml:space="preserve"> s</w:t>
            </w:r>
            <w:r w:rsidRPr="00550CBE">
              <w:rPr>
                <w:rFonts w:ascii="Times New Roman" w:hAnsi="Times New Roman" w:hint="eastAsia"/>
                <w:color w:val="000000"/>
                <w:sz w:val="20"/>
                <w:szCs w:val="20"/>
                <w:lang w:eastAsia="hu-HU"/>
              </w:rPr>
              <w:t>ú</w:t>
            </w:r>
            <w:r w:rsidRPr="00550CBE">
              <w:rPr>
                <w:rFonts w:ascii="Times New Roman" w:hAnsi="Times New Roman"/>
                <w:color w:val="000000"/>
                <w:sz w:val="20"/>
                <w:szCs w:val="20"/>
                <w:lang w:eastAsia="hu-HU"/>
              </w:rPr>
              <w:t>lyosan megs</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rtette a k</w:t>
            </w:r>
            <w:r w:rsidRPr="00550CBE">
              <w:rPr>
                <w:rFonts w:ascii="Times New Roman" w:hAnsi="Times New Roman" w:hint="eastAsia"/>
                <w:color w:val="000000"/>
                <w:sz w:val="20"/>
                <w:szCs w:val="20"/>
                <w:lang w:eastAsia="hu-HU"/>
              </w:rPr>
              <w:t>ö</w:t>
            </w:r>
            <w:r w:rsidRPr="00550CBE">
              <w:rPr>
                <w:rFonts w:ascii="Times New Roman" w:hAnsi="Times New Roman"/>
                <w:color w:val="000000"/>
                <w:sz w:val="20"/>
                <w:szCs w:val="20"/>
                <w:lang w:eastAsia="hu-HU"/>
              </w:rPr>
              <w:t>zbeszerz</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si elj</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r</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s vagy koncesszi</w:t>
            </w:r>
            <w:r w:rsidRPr="00550CBE">
              <w:rPr>
                <w:rFonts w:ascii="Times New Roman" w:hAnsi="Times New Roman" w:hint="eastAsia"/>
                <w:color w:val="000000"/>
                <w:sz w:val="20"/>
                <w:szCs w:val="20"/>
                <w:lang w:eastAsia="hu-HU"/>
              </w:rPr>
              <w:t>ó</w:t>
            </w:r>
            <w:r w:rsidRPr="00550CBE">
              <w:rPr>
                <w:rFonts w:ascii="Times New Roman" w:hAnsi="Times New Roman"/>
                <w:color w:val="000000"/>
                <w:sz w:val="20"/>
                <w:szCs w:val="20"/>
                <w:lang w:eastAsia="hu-HU"/>
              </w:rPr>
              <w:t>s beszerz</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si elj</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r</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s eredm</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nyek</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nt k</w:t>
            </w:r>
            <w:r w:rsidRPr="00550CBE">
              <w:rPr>
                <w:rFonts w:ascii="Times New Roman" w:hAnsi="Times New Roman" w:hint="eastAsia"/>
                <w:color w:val="000000"/>
                <w:sz w:val="20"/>
                <w:szCs w:val="20"/>
                <w:lang w:eastAsia="hu-HU"/>
              </w:rPr>
              <w:t>ö</w:t>
            </w:r>
            <w:r w:rsidRPr="00550CBE">
              <w:rPr>
                <w:rFonts w:ascii="Times New Roman" w:hAnsi="Times New Roman"/>
                <w:color w:val="000000"/>
                <w:sz w:val="20"/>
                <w:szCs w:val="20"/>
                <w:lang w:eastAsia="hu-HU"/>
              </w:rPr>
              <w:t>t</w:t>
            </w:r>
            <w:r w:rsidRPr="00550CBE">
              <w:rPr>
                <w:rFonts w:ascii="Times New Roman" w:hAnsi="Times New Roman" w:hint="eastAsia"/>
                <w:color w:val="000000"/>
                <w:sz w:val="20"/>
                <w:szCs w:val="20"/>
                <w:lang w:eastAsia="hu-HU"/>
              </w:rPr>
              <w:t>ö</w:t>
            </w:r>
            <w:r w:rsidRPr="00550CBE">
              <w:rPr>
                <w:rFonts w:ascii="Times New Roman" w:hAnsi="Times New Roman"/>
                <w:color w:val="000000"/>
                <w:sz w:val="20"/>
                <w:szCs w:val="20"/>
                <w:lang w:eastAsia="hu-HU"/>
              </w:rPr>
              <w:t>tt szerz</w:t>
            </w:r>
            <w:r w:rsidRPr="00550CBE">
              <w:rPr>
                <w:rFonts w:ascii="Times New Roman" w:hAnsi="Times New Roman" w:hint="eastAsia"/>
                <w:color w:val="000000"/>
                <w:sz w:val="20"/>
                <w:szCs w:val="20"/>
                <w:lang w:eastAsia="hu-HU"/>
              </w:rPr>
              <w:t>ő</w:t>
            </w:r>
            <w:r w:rsidRPr="00550CBE">
              <w:rPr>
                <w:rFonts w:ascii="Times New Roman" w:hAnsi="Times New Roman"/>
                <w:color w:val="000000"/>
                <w:sz w:val="20"/>
                <w:szCs w:val="20"/>
                <w:lang w:eastAsia="hu-HU"/>
              </w:rPr>
              <w:t>d</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s teljes</w:t>
            </w:r>
            <w:r w:rsidRPr="00550CBE">
              <w:rPr>
                <w:rFonts w:ascii="Times New Roman" w:hAnsi="Times New Roman" w:hint="eastAsia"/>
                <w:color w:val="000000"/>
                <w:sz w:val="20"/>
                <w:szCs w:val="20"/>
                <w:lang w:eastAsia="hu-HU"/>
              </w:rPr>
              <w:t>í</w:t>
            </w:r>
            <w:r w:rsidRPr="00550CBE">
              <w:rPr>
                <w:rFonts w:ascii="Times New Roman" w:hAnsi="Times New Roman"/>
                <w:color w:val="000000"/>
                <w:sz w:val="20"/>
                <w:szCs w:val="20"/>
                <w:lang w:eastAsia="hu-HU"/>
              </w:rPr>
              <w:t>t</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s</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re e t</w:t>
            </w:r>
            <w:r w:rsidRPr="00550CBE">
              <w:rPr>
                <w:rFonts w:ascii="Times New Roman" w:hAnsi="Times New Roman" w:hint="eastAsia"/>
                <w:color w:val="000000"/>
                <w:sz w:val="20"/>
                <w:szCs w:val="20"/>
                <w:lang w:eastAsia="hu-HU"/>
              </w:rPr>
              <w:t>ö</w:t>
            </w:r>
            <w:r w:rsidRPr="00550CBE">
              <w:rPr>
                <w:rFonts w:ascii="Times New Roman" w:hAnsi="Times New Roman"/>
                <w:color w:val="000000"/>
                <w:sz w:val="20"/>
                <w:szCs w:val="20"/>
                <w:lang w:eastAsia="hu-HU"/>
              </w:rPr>
              <w:t>rv</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nyben el</w:t>
            </w:r>
            <w:r w:rsidRPr="00550CBE">
              <w:rPr>
                <w:rFonts w:ascii="Times New Roman" w:hAnsi="Times New Roman" w:hint="eastAsia"/>
                <w:color w:val="000000"/>
                <w:sz w:val="20"/>
                <w:szCs w:val="20"/>
                <w:lang w:eastAsia="hu-HU"/>
              </w:rPr>
              <w:t>őí</w:t>
            </w:r>
            <w:r w:rsidRPr="00550CBE">
              <w:rPr>
                <w:rFonts w:ascii="Times New Roman" w:hAnsi="Times New Roman"/>
                <w:color w:val="000000"/>
                <w:sz w:val="20"/>
                <w:szCs w:val="20"/>
                <w:lang w:eastAsia="hu-HU"/>
              </w:rPr>
              <w:t>rt rendelkez</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 xml:space="preserve">seket, </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s ezt a K</w:t>
            </w:r>
            <w:r w:rsidRPr="00550CBE">
              <w:rPr>
                <w:rFonts w:ascii="Times New Roman" w:hAnsi="Times New Roman" w:hint="eastAsia"/>
                <w:color w:val="000000"/>
                <w:sz w:val="20"/>
                <w:szCs w:val="20"/>
                <w:lang w:eastAsia="hu-HU"/>
              </w:rPr>
              <w:t>ö</w:t>
            </w:r>
            <w:r w:rsidRPr="00550CBE">
              <w:rPr>
                <w:rFonts w:ascii="Times New Roman" w:hAnsi="Times New Roman"/>
                <w:color w:val="000000"/>
                <w:sz w:val="20"/>
                <w:szCs w:val="20"/>
                <w:lang w:eastAsia="hu-HU"/>
              </w:rPr>
              <w:t>zbeszerz</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si D</w:t>
            </w:r>
            <w:r w:rsidRPr="00550CBE">
              <w:rPr>
                <w:rFonts w:ascii="Times New Roman" w:hAnsi="Times New Roman" w:hint="eastAsia"/>
                <w:color w:val="000000"/>
                <w:sz w:val="20"/>
                <w:szCs w:val="20"/>
                <w:lang w:eastAsia="hu-HU"/>
              </w:rPr>
              <w:t>ö</w:t>
            </w:r>
            <w:r w:rsidRPr="00550CBE">
              <w:rPr>
                <w:rFonts w:ascii="Times New Roman" w:hAnsi="Times New Roman"/>
                <w:color w:val="000000"/>
                <w:sz w:val="20"/>
                <w:szCs w:val="20"/>
                <w:lang w:eastAsia="hu-HU"/>
              </w:rPr>
              <w:t>nt</w:t>
            </w:r>
            <w:r w:rsidRPr="00550CBE">
              <w:rPr>
                <w:rFonts w:ascii="Times New Roman" w:hAnsi="Times New Roman" w:hint="eastAsia"/>
                <w:color w:val="000000"/>
                <w:sz w:val="20"/>
                <w:szCs w:val="20"/>
                <w:lang w:eastAsia="hu-HU"/>
              </w:rPr>
              <w:t>ő</w:t>
            </w:r>
            <w:r w:rsidRPr="00550CBE">
              <w:rPr>
                <w:rFonts w:ascii="Times New Roman" w:hAnsi="Times New Roman"/>
                <w:color w:val="000000"/>
                <w:sz w:val="20"/>
                <w:szCs w:val="20"/>
                <w:lang w:eastAsia="hu-HU"/>
              </w:rPr>
              <w:t>bizotts</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g, vagy a D</w:t>
            </w:r>
            <w:r w:rsidRPr="00550CBE">
              <w:rPr>
                <w:rFonts w:ascii="Times New Roman" w:hAnsi="Times New Roman" w:hint="eastAsia"/>
                <w:color w:val="000000"/>
                <w:sz w:val="20"/>
                <w:szCs w:val="20"/>
                <w:lang w:eastAsia="hu-HU"/>
              </w:rPr>
              <w:t>ö</w:t>
            </w:r>
            <w:r w:rsidRPr="00550CBE">
              <w:rPr>
                <w:rFonts w:ascii="Times New Roman" w:hAnsi="Times New Roman"/>
                <w:color w:val="000000"/>
                <w:sz w:val="20"/>
                <w:szCs w:val="20"/>
                <w:lang w:eastAsia="hu-HU"/>
              </w:rPr>
              <w:t>nt</w:t>
            </w:r>
            <w:r w:rsidRPr="00550CBE">
              <w:rPr>
                <w:rFonts w:ascii="Times New Roman" w:hAnsi="Times New Roman" w:hint="eastAsia"/>
                <w:color w:val="000000"/>
                <w:sz w:val="20"/>
                <w:szCs w:val="20"/>
                <w:lang w:eastAsia="hu-HU"/>
              </w:rPr>
              <w:t>ő</w:t>
            </w:r>
            <w:r w:rsidRPr="00550CBE">
              <w:rPr>
                <w:rFonts w:ascii="Times New Roman" w:hAnsi="Times New Roman"/>
                <w:color w:val="000000"/>
                <w:sz w:val="20"/>
                <w:szCs w:val="20"/>
                <w:lang w:eastAsia="hu-HU"/>
              </w:rPr>
              <w:t>bizotts</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g hat</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rozat</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nak b</w:t>
            </w:r>
            <w:r w:rsidRPr="00550CBE">
              <w:rPr>
                <w:rFonts w:ascii="Times New Roman" w:hAnsi="Times New Roman" w:hint="eastAsia"/>
                <w:color w:val="000000"/>
                <w:sz w:val="20"/>
                <w:szCs w:val="20"/>
                <w:lang w:eastAsia="hu-HU"/>
              </w:rPr>
              <w:t>í</w:t>
            </w:r>
            <w:r w:rsidRPr="00550CBE">
              <w:rPr>
                <w:rFonts w:ascii="Times New Roman" w:hAnsi="Times New Roman"/>
                <w:color w:val="000000"/>
                <w:sz w:val="20"/>
                <w:szCs w:val="20"/>
                <w:lang w:eastAsia="hu-HU"/>
              </w:rPr>
              <w:t>r</w:t>
            </w:r>
            <w:r w:rsidRPr="00550CBE">
              <w:rPr>
                <w:rFonts w:ascii="Times New Roman" w:hAnsi="Times New Roman" w:hint="eastAsia"/>
                <w:color w:val="000000"/>
                <w:sz w:val="20"/>
                <w:szCs w:val="20"/>
                <w:lang w:eastAsia="hu-HU"/>
              </w:rPr>
              <w:t>ó</w:t>
            </w:r>
            <w:r w:rsidRPr="00550CBE">
              <w:rPr>
                <w:rFonts w:ascii="Times New Roman" w:hAnsi="Times New Roman"/>
                <w:color w:val="000000"/>
                <w:sz w:val="20"/>
                <w:szCs w:val="20"/>
                <w:lang w:eastAsia="hu-HU"/>
              </w:rPr>
              <w:t>s</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gi fel</w:t>
            </w:r>
            <w:r w:rsidRPr="00550CBE">
              <w:rPr>
                <w:rFonts w:ascii="Times New Roman" w:hAnsi="Times New Roman" w:hint="eastAsia"/>
                <w:color w:val="000000"/>
                <w:sz w:val="20"/>
                <w:szCs w:val="20"/>
                <w:lang w:eastAsia="hu-HU"/>
              </w:rPr>
              <w:t>ü</w:t>
            </w:r>
            <w:r w:rsidRPr="00550CBE">
              <w:rPr>
                <w:rFonts w:ascii="Times New Roman" w:hAnsi="Times New Roman"/>
                <w:color w:val="000000"/>
                <w:sz w:val="20"/>
                <w:szCs w:val="20"/>
                <w:lang w:eastAsia="hu-HU"/>
              </w:rPr>
              <w:t>lvizsg</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lata eset</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n a b</w:t>
            </w:r>
            <w:r w:rsidRPr="00550CBE">
              <w:rPr>
                <w:rFonts w:ascii="Times New Roman" w:hAnsi="Times New Roman" w:hint="eastAsia"/>
                <w:color w:val="000000"/>
                <w:sz w:val="20"/>
                <w:szCs w:val="20"/>
                <w:lang w:eastAsia="hu-HU"/>
              </w:rPr>
              <w:t>í</w:t>
            </w:r>
            <w:r w:rsidRPr="00550CBE">
              <w:rPr>
                <w:rFonts w:ascii="Times New Roman" w:hAnsi="Times New Roman"/>
                <w:color w:val="000000"/>
                <w:sz w:val="20"/>
                <w:szCs w:val="20"/>
                <w:lang w:eastAsia="hu-HU"/>
              </w:rPr>
              <w:t>r</w:t>
            </w:r>
            <w:r w:rsidRPr="00550CBE">
              <w:rPr>
                <w:rFonts w:ascii="Times New Roman" w:hAnsi="Times New Roman" w:hint="eastAsia"/>
                <w:color w:val="000000"/>
                <w:sz w:val="20"/>
                <w:szCs w:val="20"/>
                <w:lang w:eastAsia="hu-HU"/>
              </w:rPr>
              <w:t>ó</w:t>
            </w:r>
            <w:r w:rsidRPr="00550CBE">
              <w:rPr>
                <w:rFonts w:ascii="Times New Roman" w:hAnsi="Times New Roman"/>
                <w:color w:val="000000"/>
                <w:sz w:val="20"/>
                <w:szCs w:val="20"/>
                <w:lang w:eastAsia="hu-HU"/>
              </w:rPr>
              <w:t>s</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g 90 napn</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 xml:space="preserve">l nem </w:t>
            </w:r>
            <w:r w:rsidRPr="00550CBE">
              <w:rPr>
                <w:rFonts w:ascii="Times New Roman" w:hAnsi="Times New Roman"/>
                <w:color w:val="000000"/>
                <w:sz w:val="20"/>
                <w:szCs w:val="20"/>
                <w:lang w:eastAsia="hu-HU"/>
              </w:rPr>
              <w:lastRenderedPageBreak/>
              <w:t>r</w:t>
            </w:r>
            <w:r w:rsidRPr="00550CBE">
              <w:rPr>
                <w:rFonts w:ascii="Times New Roman" w:hAnsi="Times New Roman" w:hint="eastAsia"/>
                <w:color w:val="000000"/>
                <w:sz w:val="20"/>
                <w:szCs w:val="20"/>
                <w:lang w:eastAsia="hu-HU"/>
              </w:rPr>
              <w:t>é</w:t>
            </w:r>
            <w:r w:rsidRPr="00550CBE">
              <w:rPr>
                <w:rFonts w:ascii="Times New Roman" w:hAnsi="Times New Roman"/>
                <w:color w:val="000000"/>
                <w:sz w:val="20"/>
                <w:szCs w:val="20"/>
                <w:lang w:eastAsia="hu-HU"/>
              </w:rPr>
              <w:t>gebben meghozott, joger</w:t>
            </w:r>
            <w:r w:rsidRPr="00550CBE">
              <w:rPr>
                <w:rFonts w:ascii="Times New Roman" w:hAnsi="Times New Roman" w:hint="eastAsia"/>
                <w:color w:val="000000"/>
                <w:sz w:val="20"/>
                <w:szCs w:val="20"/>
                <w:lang w:eastAsia="hu-HU"/>
              </w:rPr>
              <w:t>ő</w:t>
            </w:r>
            <w:r w:rsidRPr="00550CBE">
              <w:rPr>
                <w:rFonts w:ascii="Times New Roman" w:hAnsi="Times New Roman"/>
                <w:color w:val="000000"/>
                <w:sz w:val="20"/>
                <w:szCs w:val="20"/>
                <w:lang w:eastAsia="hu-HU"/>
              </w:rPr>
              <w:t>s hat</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rozata meg</w:t>
            </w:r>
            <w:r w:rsidRPr="00550CBE">
              <w:rPr>
                <w:rFonts w:ascii="Times New Roman" w:hAnsi="Times New Roman" w:hint="eastAsia"/>
                <w:color w:val="000000"/>
                <w:sz w:val="20"/>
                <w:szCs w:val="20"/>
                <w:lang w:eastAsia="hu-HU"/>
              </w:rPr>
              <w:t>á</w:t>
            </w:r>
            <w:r w:rsidRPr="00550CBE">
              <w:rPr>
                <w:rFonts w:ascii="Times New Roman" w:hAnsi="Times New Roman"/>
                <w:color w:val="000000"/>
                <w:sz w:val="20"/>
                <w:szCs w:val="20"/>
                <w:lang w:eastAsia="hu-HU"/>
              </w:rPr>
              <w:t>llap</w:t>
            </w:r>
            <w:r w:rsidRPr="00550CBE">
              <w:rPr>
                <w:rFonts w:ascii="Times New Roman" w:hAnsi="Times New Roman" w:hint="eastAsia"/>
                <w:color w:val="000000"/>
                <w:sz w:val="20"/>
                <w:szCs w:val="20"/>
                <w:lang w:eastAsia="hu-HU"/>
              </w:rPr>
              <w:t>í</w:t>
            </w:r>
            <w:r w:rsidRPr="00550CBE">
              <w:rPr>
                <w:rFonts w:ascii="Times New Roman" w:hAnsi="Times New Roman"/>
                <w:color w:val="000000"/>
                <w:sz w:val="20"/>
                <w:szCs w:val="20"/>
                <w:lang w:eastAsia="hu-HU"/>
              </w:rPr>
              <w:t>totta.</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lastRenderedPageBreak/>
              <w:t>Válasz:</w:t>
            </w:r>
          </w:p>
        </w:tc>
      </w:tr>
      <w:tr w:rsidR="00C461BA" w:rsidRPr="00031E36" w:rsidTr="00186CD5">
        <w:tc>
          <w:tcPr>
            <w:tcW w:w="4644"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lastRenderedPageBreak/>
              <w:t xml:space="preserve">Vonatkoznak-e a gazdasági szereplőre azok a </w:t>
            </w:r>
            <w:r w:rsidRPr="00550CBE">
              <w:rPr>
                <w:rFonts w:ascii="Times New Roman" w:eastAsia="Calibri" w:hAnsi="Times New Roman"/>
                <w:b/>
                <w:sz w:val="20"/>
                <w:szCs w:val="20"/>
                <w:lang w:eastAsia="en-GB"/>
              </w:rPr>
              <w:t>tisztán nemzeti kizárási okok</w:t>
            </w:r>
            <w:r w:rsidRPr="00550CBE">
              <w:rPr>
                <w:rFonts w:ascii="Times New Roman" w:eastAsia="Calibri" w:hAnsi="Times New Roman"/>
                <w:sz w:val="20"/>
                <w:szCs w:val="20"/>
                <w:lang w:eastAsia="en-GB"/>
              </w:rPr>
              <w:t>, amelyeket a vonatkozó hirdetmény vagy a közbeszerzési dokumentumok meghatároznak?</w:t>
            </w:r>
            <w:r w:rsidRPr="00550CBE">
              <w:rPr>
                <w:rFonts w:ascii="Times New Roman" w:eastAsia="Calibri" w:hAnsi="Times New Roman"/>
                <w:sz w:val="20"/>
                <w:szCs w:val="20"/>
                <w:lang w:eastAsia="en-GB"/>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i/>
                <w:sz w:val="20"/>
                <w:szCs w:val="20"/>
                <w:lang w:eastAsia="en-GB"/>
              </w:rPr>
              <w:t>(internetcím, a kibocsátó hatóság vagy testület, a dokumentáció pontos hivatkozási adatai)</w:t>
            </w:r>
            <w:r w:rsidRPr="00550CBE">
              <w:rPr>
                <w:rFonts w:ascii="Times New Roman" w:eastAsia="Calibri" w:hAnsi="Times New Roman"/>
                <w:sz w:val="20"/>
                <w:szCs w:val="20"/>
                <w:lang w:eastAsia="en-GB"/>
              </w:rPr>
              <w:t>:</w:t>
            </w:r>
            <w:r w:rsidRPr="00550CBE">
              <w:rPr>
                <w:rFonts w:ascii="Times New Roman" w:eastAsia="Calibri" w:hAnsi="Times New Roman"/>
                <w:sz w:val="20"/>
                <w:szCs w:val="20"/>
                <w:lang w:eastAsia="en-GB"/>
              </w:rPr>
              <w:br/>
              <w:t>[……][……][……]</w:t>
            </w:r>
            <w:r w:rsidRPr="00550CBE">
              <w:rPr>
                <w:rFonts w:ascii="Times New Roman" w:eastAsia="Calibri" w:hAnsi="Times New Roman"/>
                <w:sz w:val="20"/>
                <w:szCs w:val="20"/>
                <w:vertAlign w:val="superscript"/>
                <w:lang w:eastAsia="en-GB"/>
              </w:rPr>
              <w:footnoteReference w:id="40"/>
            </w:r>
          </w:p>
        </w:tc>
      </w:tr>
      <w:tr w:rsidR="00C461BA" w:rsidRPr="00031E36" w:rsidTr="00186CD5">
        <w:tc>
          <w:tcPr>
            <w:tcW w:w="4644"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b/>
                <w:sz w:val="20"/>
                <w:szCs w:val="20"/>
                <w:lang w:eastAsia="hu-HU"/>
              </w:rPr>
              <w:t>Amennyiben a tisztán nemzeti kizárási okok fennállnak</w:t>
            </w:r>
            <w:r w:rsidRPr="00550CBE">
              <w:rPr>
                <w:rFonts w:ascii="Times New Roman" w:eastAsia="Calibri" w:hAnsi="Times New Roman"/>
                <w:sz w:val="20"/>
                <w:szCs w:val="20"/>
                <w:lang w:eastAsia="en-GB"/>
              </w:rPr>
              <w:t xml:space="preserve">, tett-e a gazdasági szereplő öntisztázási intézkedéseket? </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Amennyiben igen</w:t>
            </w:r>
            <w:r w:rsidRPr="00550CBE">
              <w:rPr>
                <w:rFonts w:ascii="Times New Roman" w:eastAsia="Calibri" w:hAnsi="Times New Roman"/>
                <w:sz w:val="20"/>
                <w:szCs w:val="20"/>
                <w:lang w:eastAsia="en-GB"/>
              </w:rPr>
              <w:t xml:space="preserve">, kérjük, ismertesse ezeket az intézkedéseket: </w:t>
            </w:r>
          </w:p>
        </w:tc>
        <w:tc>
          <w:tcPr>
            <w:tcW w:w="4645" w:type="dxa"/>
            <w:shd w:val="clear" w:color="auto" w:fill="auto"/>
          </w:tcPr>
          <w:p w:rsidR="00C461BA" w:rsidRPr="00550CBE" w:rsidRDefault="00C047A9" w:rsidP="00186CD5">
            <w:pPr>
              <w:spacing w:before="120" w:after="120"/>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r>
            <w:r w:rsidRPr="00550CBE">
              <w:rPr>
                <w:rFonts w:ascii="Times New Roman" w:eastAsia="Calibri" w:hAnsi="Times New Roman"/>
                <w:sz w:val="20"/>
                <w:szCs w:val="20"/>
                <w:lang w:eastAsia="en-GB"/>
              </w:rPr>
              <w:br/>
              <w:t>[……]</w:t>
            </w:r>
          </w:p>
        </w:tc>
      </w:tr>
    </w:tbl>
    <w:p w:rsidR="00C461BA" w:rsidRPr="00550CBE" w:rsidRDefault="00C047A9" w:rsidP="00C461BA">
      <w:pPr>
        <w:keepNext/>
        <w:spacing w:before="120" w:after="360"/>
        <w:jc w:val="center"/>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IV. rész: Kiválasztási szempontok</w:t>
      </w:r>
    </w:p>
    <w:p w:rsidR="00C461BA" w:rsidRPr="00550CBE" w:rsidRDefault="00C047A9" w:rsidP="00C461BA">
      <w:pPr>
        <w:spacing w:before="120" w:after="120"/>
        <w:jc w:val="both"/>
        <w:rPr>
          <w:rFonts w:ascii="Times New Roman" w:eastAsia="Calibri" w:hAnsi="Times New Roman"/>
          <w:sz w:val="20"/>
          <w:szCs w:val="20"/>
          <w:lang w:eastAsia="en-GB"/>
        </w:rPr>
      </w:pPr>
      <w:r w:rsidRPr="00550CBE">
        <w:rPr>
          <w:rFonts w:ascii="Times New Roman" w:eastAsia="Calibri" w:hAnsi="Times New Roman"/>
          <w:b/>
          <w:sz w:val="20"/>
          <w:szCs w:val="20"/>
          <w:lang w:eastAsia="en-GB"/>
        </w:rPr>
        <w:t>A kiválasztási szempontokat illetően (</w:t>
      </w:r>
      <w:r w:rsidRPr="00550CBE">
        <w:rPr>
          <w:rFonts w:ascii="Times New Roman" w:eastAsia="Calibri" w:hAnsi="Times New Roman"/>
          <w:b/>
          <w:sz w:val="20"/>
          <w:szCs w:val="20"/>
          <w:lang w:eastAsia="en-GB"/>
        </w:rPr>
        <w:sym w:font="Symbol" w:char="F061"/>
      </w:r>
      <w:r w:rsidRPr="00550CBE">
        <w:rPr>
          <w:rFonts w:ascii="Times New Roman" w:eastAsia="Calibri" w:hAnsi="Times New Roman"/>
          <w:sz w:val="20"/>
          <w:szCs w:val="20"/>
          <w:lang w:eastAsia="en-GB"/>
        </w:rPr>
        <w:t xml:space="preserve"> </w:t>
      </w:r>
      <w:r w:rsidRPr="00550CBE">
        <w:rPr>
          <w:rFonts w:ascii="Times New Roman" w:eastAsia="Calibri" w:hAnsi="Times New Roman"/>
          <w:b/>
          <w:sz w:val="20"/>
          <w:szCs w:val="20"/>
          <w:lang w:eastAsia="en-GB"/>
        </w:rPr>
        <w:t>szakasz vagy e rész A–D szakaszai), a gazdasági szereplő kijelenti a következőket:</w:t>
      </w:r>
    </w:p>
    <w:p w:rsidR="00C461BA" w:rsidRPr="00550CBE" w:rsidRDefault="00C047A9" w:rsidP="00C461BA">
      <w:pPr>
        <w:keepNext/>
        <w:spacing w:before="120" w:after="360"/>
        <w:jc w:val="center"/>
        <w:rPr>
          <w:rFonts w:ascii="Times New Roman" w:eastAsia="Calibri" w:hAnsi="Times New Roman"/>
          <w:b/>
          <w:smallCaps/>
          <w:sz w:val="20"/>
          <w:szCs w:val="20"/>
          <w:lang w:eastAsia="en-GB"/>
        </w:rPr>
      </w:pPr>
      <w:r w:rsidRPr="00550CBE">
        <w:rPr>
          <w:rFonts w:ascii="Times New Roman" w:eastAsia="Calibri" w:hAnsi="Times New Roman"/>
          <w:b/>
          <w:smallCaps/>
          <w:sz w:val="20"/>
          <w:szCs w:val="20"/>
          <w:lang w:eastAsia="en-GB"/>
        </w:rPr>
        <w:sym w:font="Symbol" w:char="F061"/>
      </w:r>
      <w:r w:rsidRPr="00550CBE">
        <w:rPr>
          <w:rFonts w:ascii="Times New Roman" w:eastAsia="Calibri" w:hAnsi="Times New Roman"/>
          <w:b/>
          <w:smallCaps/>
          <w:sz w:val="20"/>
          <w:szCs w:val="20"/>
          <w:lang w:eastAsia="en-GB"/>
        </w:rPr>
        <w:t>: Az összes kiválasztási szempont általános jelzése</w:t>
      </w:r>
    </w:p>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550CBE">
        <w:rPr>
          <w:rFonts w:ascii="Times New Roman" w:eastAsia="Calibri" w:hAnsi="Times New Roman"/>
          <w:sz w:val="20"/>
          <w:szCs w:val="20"/>
          <w:lang w:eastAsia="en-GB"/>
        </w:rPr>
        <w:t xml:space="preserve"> </w:t>
      </w:r>
      <w:r w:rsidRPr="00550CBE">
        <w:rPr>
          <w:rFonts w:ascii="Times New Roman" w:eastAsia="Calibri" w:hAnsi="Times New Roman"/>
          <w:b/>
          <w:sz w:val="20"/>
          <w:szCs w:val="20"/>
          <w:lang w:eastAsia="en-GB"/>
        </w:rPr>
        <w:sym w:font="Symbol" w:char="F061"/>
      </w:r>
      <w:r w:rsidRPr="00550CBE">
        <w:rPr>
          <w:rFonts w:ascii="Times New Roman" w:eastAsia="Calibri" w:hAnsi="Times New Roman"/>
          <w:b/>
          <w:sz w:val="20"/>
          <w:szCs w:val="20"/>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461BA" w:rsidRPr="00031E36" w:rsidTr="00186CD5">
        <w:tc>
          <w:tcPr>
            <w:tcW w:w="4606"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Minden előírt kiválasztási szempont teljesítése</w:t>
            </w:r>
          </w:p>
        </w:tc>
        <w:tc>
          <w:tcPr>
            <w:tcW w:w="4607" w:type="dxa"/>
            <w:shd w:val="clear" w:color="auto" w:fill="auto"/>
          </w:tcPr>
          <w:p w:rsidR="00C461BA" w:rsidRPr="00550CBE" w:rsidRDefault="00C047A9" w:rsidP="00186CD5">
            <w:pPr>
              <w:spacing w:before="120" w:after="120"/>
              <w:jc w:val="both"/>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Válasz:</w:t>
            </w:r>
          </w:p>
        </w:tc>
      </w:tr>
      <w:tr w:rsidR="00C461BA" w:rsidRPr="00031E36" w:rsidTr="00186CD5">
        <w:tc>
          <w:tcPr>
            <w:tcW w:w="4606"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Megfelel az előírt kiválasztási szempontoknak:</w:t>
            </w:r>
          </w:p>
        </w:tc>
        <w:tc>
          <w:tcPr>
            <w:tcW w:w="4607" w:type="dxa"/>
            <w:shd w:val="clear" w:color="auto" w:fill="auto"/>
          </w:tcPr>
          <w:p w:rsidR="00C461BA" w:rsidRPr="00550CBE" w:rsidRDefault="00C047A9" w:rsidP="00186CD5">
            <w:pPr>
              <w:spacing w:before="120" w:after="120"/>
              <w:jc w:val="both"/>
              <w:rPr>
                <w:rFonts w:ascii="Times New Roman" w:eastAsia="Calibri" w:hAnsi="Times New Roman"/>
                <w:sz w:val="20"/>
                <w:szCs w:val="20"/>
                <w:lang w:eastAsia="en-GB"/>
              </w:rPr>
            </w:pPr>
            <w:r w:rsidRPr="00550CBE">
              <w:rPr>
                <w:rFonts w:ascii="Times New Roman" w:eastAsia="Calibri" w:hAnsi="Times New Roman"/>
                <w:sz w:val="20"/>
                <w:szCs w:val="20"/>
                <w:lang w:eastAsia="en-GB"/>
              </w:rPr>
              <w:t>[] Igen [] Nem</w:t>
            </w:r>
          </w:p>
        </w:tc>
      </w:tr>
    </w:tbl>
    <w:p w:rsidR="00AF6F94" w:rsidRPr="00550CBE" w:rsidRDefault="00C047A9" w:rsidP="00AF6F94">
      <w:pPr>
        <w:pStyle w:val="SectionTitle"/>
        <w:rPr>
          <w:strike/>
          <w:sz w:val="20"/>
          <w:szCs w:val="20"/>
        </w:rPr>
      </w:pPr>
      <w:r w:rsidRPr="00550CBE">
        <w:rPr>
          <w:strike/>
          <w:sz w:val="20"/>
          <w:szCs w:val="20"/>
        </w:rPr>
        <w:t>A: Alkalmasság szakmai tevékenység végzésére</w:t>
      </w:r>
    </w:p>
    <w:p w:rsidR="00AF6F94" w:rsidRPr="00550CBE" w:rsidRDefault="00C047A9" w:rsidP="00AF6F94">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strike/>
          <w:sz w:val="20"/>
          <w:szCs w:val="20"/>
        </w:rPr>
      </w:pPr>
      <w:r w:rsidRPr="00550CBE">
        <w:rPr>
          <w:rFonts w:ascii="Times New Roman" w:hAnsi="Times New Roman"/>
          <w:b/>
          <w:strike/>
          <w:sz w:val="20"/>
          <w:szCs w:val="20"/>
        </w:rPr>
        <w:t>A gazdasági szereplőnek kizárólag</w:t>
      </w:r>
      <w:r w:rsidRPr="00550CBE">
        <w:rPr>
          <w:rFonts w:ascii="Times New Roman" w:hAnsi="Times New Roman"/>
          <w:strike/>
          <w:sz w:val="20"/>
          <w:szCs w:val="20"/>
        </w:rPr>
        <w:t xml:space="preserve"> </w:t>
      </w:r>
      <w:r w:rsidRPr="00550CBE">
        <w:rPr>
          <w:rFonts w:ascii="Times New Roman" w:hAnsi="Times New Roman"/>
          <w:b/>
          <w:strike/>
          <w:sz w:val="20"/>
          <w:szCs w:val="20"/>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AF6F94" w:rsidRPr="00031E36" w:rsidTr="00186CD5">
        <w:tc>
          <w:tcPr>
            <w:tcW w:w="4644" w:type="dxa"/>
            <w:shd w:val="clear" w:color="auto" w:fill="auto"/>
          </w:tcPr>
          <w:p w:rsidR="00AF6F94" w:rsidRPr="00550CBE" w:rsidRDefault="00C047A9" w:rsidP="00186CD5">
            <w:pPr>
              <w:rPr>
                <w:rFonts w:ascii="Times New Roman" w:hAnsi="Times New Roman"/>
                <w:b/>
                <w:strike/>
                <w:sz w:val="20"/>
                <w:szCs w:val="20"/>
              </w:rPr>
            </w:pPr>
            <w:r w:rsidRPr="00550CBE">
              <w:rPr>
                <w:rFonts w:ascii="Times New Roman" w:hAnsi="Times New Roman"/>
                <w:b/>
                <w:strike/>
                <w:sz w:val="20"/>
                <w:szCs w:val="20"/>
              </w:rPr>
              <w:t>Alkalmasság szakmai tevékenység végzésére</w:t>
            </w:r>
          </w:p>
        </w:tc>
        <w:tc>
          <w:tcPr>
            <w:tcW w:w="4645" w:type="dxa"/>
            <w:shd w:val="clear" w:color="auto" w:fill="auto"/>
          </w:tcPr>
          <w:p w:rsidR="00AF6F94" w:rsidRPr="00550CBE" w:rsidRDefault="00C047A9" w:rsidP="00186CD5">
            <w:pPr>
              <w:rPr>
                <w:rFonts w:ascii="Times New Roman" w:hAnsi="Times New Roman"/>
                <w:b/>
                <w:strike/>
                <w:sz w:val="20"/>
                <w:szCs w:val="20"/>
              </w:rPr>
            </w:pPr>
            <w:r w:rsidRPr="00550CBE">
              <w:rPr>
                <w:rFonts w:ascii="Times New Roman" w:hAnsi="Times New Roman"/>
                <w:b/>
                <w:strike/>
                <w:sz w:val="20"/>
                <w:szCs w:val="20"/>
              </w:rPr>
              <w:t>Válasz:</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b/>
                <w:strike/>
                <w:sz w:val="20"/>
                <w:szCs w:val="20"/>
              </w:rPr>
              <w:t>1) Be van jegyezve</w:t>
            </w:r>
            <w:r w:rsidRPr="00550CBE">
              <w:rPr>
                <w:rFonts w:ascii="Times New Roman" w:hAnsi="Times New Roman"/>
                <w:strike/>
                <w:sz w:val="20"/>
                <w:szCs w:val="20"/>
              </w:rPr>
              <w:t xml:space="preserve"> a letelepedés helye szerinti tagállamának vonatkozó </w:t>
            </w:r>
            <w:r w:rsidRPr="00550CBE">
              <w:rPr>
                <w:rFonts w:ascii="Times New Roman" w:hAnsi="Times New Roman"/>
                <w:b/>
                <w:strike/>
                <w:sz w:val="20"/>
                <w:szCs w:val="20"/>
              </w:rPr>
              <w:t>szakmai vagy cégnyilvántartásába</w:t>
            </w:r>
            <w:r w:rsidRPr="00550CBE">
              <w:rPr>
                <w:rStyle w:val="Lbjegyzet-hivatkozs"/>
                <w:rFonts w:ascii="Times New Roman" w:hAnsi="Times New Roman"/>
                <w:b/>
                <w:strike/>
                <w:sz w:val="20"/>
                <w:szCs w:val="20"/>
              </w:rPr>
              <w:footnoteReference w:id="41"/>
            </w:r>
            <w:r w:rsidRPr="00550CBE">
              <w:rPr>
                <w:rFonts w:ascii="Times New Roman" w:hAnsi="Times New Roman"/>
                <w:strike/>
                <w:sz w:val="20"/>
                <w:szCs w:val="20"/>
              </w:rPr>
              <w:t>:</w:t>
            </w:r>
            <w:r w:rsidRPr="00550CBE">
              <w:rPr>
                <w:rFonts w:ascii="Times New Roman" w:hAnsi="Times New Roman"/>
                <w:strike/>
                <w:sz w:val="20"/>
                <w:szCs w:val="20"/>
              </w:rPr>
              <w:br/>
              <w:t>Ha a vonatkozó információ elektronikusan elérhető,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w:t>
            </w:r>
            <w:r w:rsidRPr="00550CBE">
              <w:rPr>
                <w:rFonts w:ascii="Times New Roman" w:hAnsi="Times New Roman"/>
                <w:strike/>
                <w:sz w:val="20"/>
                <w:szCs w:val="20"/>
              </w:rPr>
              <w:br/>
            </w:r>
            <w:r w:rsidRPr="00550CBE">
              <w:rPr>
                <w:rFonts w:ascii="Times New Roman" w:hAnsi="Times New Roman"/>
                <w:strike/>
                <w:sz w:val="20"/>
                <w:szCs w:val="20"/>
              </w:rPr>
              <w:br/>
              <w:t>(internetcím, a kibocsátó hatóság vagy testület, a dokumentáció pontos hivatkozási adatai): [……][……][……]</w:t>
            </w:r>
          </w:p>
        </w:tc>
      </w:tr>
      <w:tr w:rsidR="00AF6F94" w:rsidRPr="00031E36" w:rsidTr="00186CD5">
        <w:tc>
          <w:tcPr>
            <w:tcW w:w="4644" w:type="dxa"/>
            <w:shd w:val="clear" w:color="auto" w:fill="auto"/>
          </w:tcPr>
          <w:p w:rsidR="00AF6F94" w:rsidRPr="00550CBE" w:rsidRDefault="00C047A9" w:rsidP="00186CD5">
            <w:pPr>
              <w:rPr>
                <w:rFonts w:ascii="Times New Roman" w:hAnsi="Times New Roman"/>
                <w:b/>
                <w:strike/>
                <w:sz w:val="20"/>
                <w:szCs w:val="20"/>
              </w:rPr>
            </w:pPr>
            <w:r w:rsidRPr="00550CBE">
              <w:rPr>
                <w:rFonts w:ascii="Times New Roman" w:hAnsi="Times New Roman"/>
                <w:b/>
                <w:strike/>
                <w:sz w:val="20"/>
                <w:szCs w:val="20"/>
              </w:rPr>
              <w:t>2) Szolgáltatásnyújtásra irányuló szerződéseknél:</w:t>
            </w:r>
            <w:r w:rsidRPr="00550CBE">
              <w:rPr>
                <w:rFonts w:ascii="Times New Roman" w:hAnsi="Times New Roman"/>
                <w:strike/>
                <w:sz w:val="20"/>
                <w:szCs w:val="20"/>
              </w:rPr>
              <w:br/>
              <w:t xml:space="preserve">A gazdasági szereplőnek meghatározott </w:t>
            </w:r>
            <w:r w:rsidRPr="00550CBE">
              <w:rPr>
                <w:rFonts w:ascii="Times New Roman" w:hAnsi="Times New Roman"/>
                <w:b/>
                <w:strike/>
                <w:sz w:val="20"/>
                <w:szCs w:val="20"/>
              </w:rPr>
              <w:t>engedéllyel</w:t>
            </w:r>
            <w:r w:rsidRPr="00550CBE">
              <w:rPr>
                <w:rFonts w:ascii="Times New Roman" w:hAnsi="Times New Roman"/>
                <w:strike/>
                <w:sz w:val="20"/>
                <w:szCs w:val="20"/>
              </w:rPr>
              <w:t xml:space="preserve"> kell-e rendelkeznie vagy meghatározott szervezet </w:t>
            </w:r>
            <w:r w:rsidRPr="00550CBE">
              <w:rPr>
                <w:rFonts w:ascii="Times New Roman" w:hAnsi="Times New Roman"/>
                <w:b/>
                <w:strike/>
                <w:sz w:val="20"/>
                <w:szCs w:val="20"/>
              </w:rPr>
              <w:t>tagjának</w:t>
            </w:r>
            <w:r w:rsidRPr="00550CBE">
              <w:rPr>
                <w:rFonts w:ascii="Times New Roman" w:hAnsi="Times New Roman"/>
                <w:strike/>
                <w:sz w:val="20"/>
                <w:szCs w:val="20"/>
              </w:rPr>
              <w:t xml:space="preserve"> kell-e lennie ahhoz, hogy a gazdasági szereplő letelepedési helye szerinti országban az adott szolgáltatást nyújthassa? </w:t>
            </w:r>
            <w:r w:rsidRPr="00550CBE">
              <w:rPr>
                <w:rFonts w:ascii="Times New Roman" w:hAnsi="Times New Roman"/>
                <w:strike/>
                <w:sz w:val="20"/>
                <w:szCs w:val="20"/>
              </w:rPr>
              <w:br/>
            </w:r>
            <w:r w:rsidRPr="00550CBE">
              <w:rPr>
                <w:rFonts w:ascii="Times New Roman" w:hAnsi="Times New Roman"/>
                <w:strike/>
                <w:sz w:val="20"/>
                <w:szCs w:val="20"/>
              </w:rPr>
              <w:br/>
              <w:t>Ha a vonatkozó információ elektronikusan elérhető,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 Igen [] Nem</w:t>
            </w:r>
            <w:r w:rsidRPr="00550CBE">
              <w:rPr>
                <w:rFonts w:ascii="Times New Roman" w:hAnsi="Times New Roman"/>
                <w:strike/>
                <w:sz w:val="20"/>
                <w:szCs w:val="20"/>
              </w:rPr>
              <w:br/>
            </w:r>
            <w:r w:rsidRPr="00550CBE">
              <w:rPr>
                <w:rFonts w:ascii="Times New Roman" w:hAnsi="Times New Roman"/>
                <w:strike/>
                <w:sz w:val="20"/>
                <w:szCs w:val="20"/>
              </w:rPr>
              <w:br/>
              <w:t>Ha igen, kérjük, adja meg, hogy ez miben áll, és jelezze, hogy a gazdasági szereplő rendelkezik-e ezzel: [ …] [] Igen [] Nem</w:t>
            </w:r>
          </w:p>
          <w:p w:rsidR="00AF6F94" w:rsidRPr="00550CBE" w:rsidRDefault="00AF6F94" w:rsidP="00186CD5">
            <w:pPr>
              <w:rPr>
                <w:rFonts w:ascii="Times New Roman" w:hAnsi="Times New Roman"/>
                <w:strike/>
                <w:sz w:val="20"/>
                <w:szCs w:val="20"/>
              </w:rPr>
            </w:pP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 xml:space="preserve">(internetcím, a kibocsátó hatóság vagy testület, a </w:t>
            </w:r>
            <w:r w:rsidRPr="00550CBE">
              <w:rPr>
                <w:rFonts w:ascii="Times New Roman" w:hAnsi="Times New Roman"/>
                <w:strike/>
                <w:sz w:val="20"/>
                <w:szCs w:val="20"/>
              </w:rPr>
              <w:lastRenderedPageBreak/>
              <w:t>dokumentáció pontos hivatkozási adatai): [……][……][……]</w:t>
            </w:r>
          </w:p>
        </w:tc>
      </w:tr>
    </w:tbl>
    <w:p w:rsidR="00AF6F94" w:rsidRPr="00550CBE" w:rsidRDefault="00C047A9" w:rsidP="00AF6F94">
      <w:pPr>
        <w:pStyle w:val="SectionTitle"/>
        <w:rPr>
          <w:strike/>
          <w:sz w:val="20"/>
          <w:szCs w:val="20"/>
        </w:rPr>
      </w:pPr>
      <w:r w:rsidRPr="00550CBE">
        <w:rPr>
          <w:strike/>
          <w:sz w:val="20"/>
          <w:szCs w:val="20"/>
        </w:rPr>
        <w:lastRenderedPageBreak/>
        <w:t>B: Gazdasági és pénzügyi helyzet</w:t>
      </w:r>
    </w:p>
    <w:p w:rsidR="00AF6F94" w:rsidRPr="00550CBE" w:rsidRDefault="00C047A9" w:rsidP="00AF6F94">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strike/>
          <w:sz w:val="20"/>
          <w:szCs w:val="20"/>
        </w:rPr>
      </w:pPr>
      <w:r w:rsidRPr="00550CBE">
        <w:rPr>
          <w:rFonts w:ascii="Times New Roman" w:hAnsi="Times New Roman"/>
          <w:b/>
          <w:strike/>
          <w:sz w:val="20"/>
          <w:szCs w:val="20"/>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AF6F94" w:rsidRPr="00031E36" w:rsidTr="00186CD5">
        <w:tc>
          <w:tcPr>
            <w:tcW w:w="4644" w:type="dxa"/>
            <w:shd w:val="clear" w:color="auto" w:fill="auto"/>
          </w:tcPr>
          <w:p w:rsidR="00AF6F94" w:rsidRPr="00550CBE" w:rsidRDefault="00C047A9" w:rsidP="00186CD5">
            <w:pPr>
              <w:rPr>
                <w:rFonts w:ascii="Times New Roman" w:hAnsi="Times New Roman"/>
                <w:b/>
                <w:strike/>
                <w:sz w:val="20"/>
                <w:szCs w:val="20"/>
              </w:rPr>
            </w:pPr>
            <w:r w:rsidRPr="00550CBE">
              <w:rPr>
                <w:rFonts w:ascii="Times New Roman" w:hAnsi="Times New Roman"/>
                <w:b/>
                <w:strike/>
                <w:sz w:val="20"/>
                <w:szCs w:val="20"/>
              </w:rPr>
              <w:t>Gazdasági és pénzügyi helyzet</w:t>
            </w:r>
          </w:p>
        </w:tc>
        <w:tc>
          <w:tcPr>
            <w:tcW w:w="4645" w:type="dxa"/>
            <w:shd w:val="clear" w:color="auto" w:fill="auto"/>
          </w:tcPr>
          <w:p w:rsidR="00AF6F94" w:rsidRPr="00550CBE" w:rsidRDefault="00C047A9" w:rsidP="00186CD5">
            <w:pPr>
              <w:rPr>
                <w:rFonts w:ascii="Times New Roman" w:hAnsi="Times New Roman"/>
                <w:b/>
                <w:strike/>
                <w:sz w:val="20"/>
                <w:szCs w:val="20"/>
              </w:rPr>
            </w:pPr>
            <w:r w:rsidRPr="00550CBE">
              <w:rPr>
                <w:rFonts w:ascii="Times New Roman" w:hAnsi="Times New Roman"/>
                <w:b/>
                <w:strike/>
                <w:sz w:val="20"/>
                <w:szCs w:val="20"/>
              </w:rPr>
              <w:t>Válasz:</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1a) A gazdasági szereplő („általános”) </w:t>
            </w:r>
            <w:r w:rsidRPr="00550CBE">
              <w:rPr>
                <w:rFonts w:ascii="Times New Roman" w:hAnsi="Times New Roman"/>
                <w:b/>
                <w:strike/>
                <w:sz w:val="20"/>
                <w:szCs w:val="20"/>
              </w:rPr>
              <w:t>éves árbevétele</w:t>
            </w:r>
            <w:r w:rsidRPr="00550CBE">
              <w:rPr>
                <w:rFonts w:ascii="Times New Roman" w:hAnsi="Times New Roman"/>
                <w:strike/>
                <w:sz w:val="20"/>
                <w:szCs w:val="20"/>
              </w:rPr>
              <w:t xml:space="preserve"> a vonatkozó hirdetményben vagy a közbeszerzési dokumentumokban előírt számú pénzügyi évben a következő:</w:t>
            </w:r>
            <w:r w:rsidRPr="00550CBE">
              <w:rPr>
                <w:rFonts w:ascii="Times New Roman" w:hAnsi="Times New Roman"/>
                <w:strike/>
                <w:sz w:val="20"/>
                <w:szCs w:val="20"/>
              </w:rPr>
              <w:br/>
            </w:r>
            <w:r w:rsidRPr="00550CBE">
              <w:rPr>
                <w:rFonts w:ascii="Times New Roman" w:hAnsi="Times New Roman"/>
                <w:b/>
                <w:strike/>
                <w:sz w:val="20"/>
                <w:szCs w:val="20"/>
              </w:rPr>
              <w:t>És/vagy</w:t>
            </w:r>
            <w:r w:rsidRPr="00550CBE">
              <w:rPr>
                <w:rFonts w:ascii="Times New Roman" w:hAnsi="Times New Roman"/>
                <w:strike/>
                <w:sz w:val="20"/>
                <w:szCs w:val="20"/>
              </w:rPr>
              <w:br/>
              <w:t xml:space="preserve">1b) A gazdasági szereplő </w:t>
            </w:r>
            <w:r w:rsidRPr="00550CBE">
              <w:rPr>
                <w:rFonts w:ascii="Times New Roman" w:hAnsi="Times New Roman"/>
                <w:b/>
                <w:strike/>
                <w:sz w:val="20"/>
                <w:szCs w:val="20"/>
              </w:rPr>
              <w:t>átlagos</w:t>
            </w:r>
            <w:r w:rsidRPr="00550CBE">
              <w:rPr>
                <w:rFonts w:ascii="Times New Roman" w:hAnsi="Times New Roman"/>
                <w:strike/>
                <w:sz w:val="20"/>
                <w:szCs w:val="20"/>
              </w:rPr>
              <w:t xml:space="preserve"> </w:t>
            </w:r>
            <w:r w:rsidRPr="00550CBE">
              <w:rPr>
                <w:rFonts w:ascii="Times New Roman" w:hAnsi="Times New Roman"/>
                <w:b/>
                <w:strike/>
                <w:sz w:val="20"/>
                <w:szCs w:val="20"/>
              </w:rPr>
              <w:t>éves árbevétele a vonatkozó hirdetményben vagy a közbeszerzési dokumentumokban előírt számú évben a következő</w:t>
            </w:r>
            <w:r w:rsidRPr="00550CBE">
              <w:rPr>
                <w:rStyle w:val="Lbjegyzet-hivatkozs"/>
                <w:rFonts w:ascii="Times New Roman" w:hAnsi="Times New Roman"/>
                <w:b/>
                <w:strike/>
                <w:sz w:val="20"/>
                <w:szCs w:val="20"/>
              </w:rPr>
              <w:footnoteReference w:id="42"/>
            </w:r>
            <w:r w:rsidRPr="00550CBE">
              <w:rPr>
                <w:rFonts w:ascii="Times New Roman" w:hAnsi="Times New Roman"/>
                <w:b/>
                <w:strike/>
                <w:sz w:val="20"/>
                <w:szCs w:val="20"/>
              </w:rPr>
              <w:t xml:space="preserve"> (</w:t>
            </w:r>
            <w:r w:rsidRPr="00550CBE">
              <w:rPr>
                <w:rFonts w:ascii="Times New Roman" w:hAnsi="Times New Roman"/>
                <w:strike/>
                <w:sz w:val="20"/>
                <w:szCs w:val="20"/>
              </w:rPr>
              <w:t>)</w:t>
            </w:r>
            <w:r w:rsidRPr="00550CBE">
              <w:rPr>
                <w:rFonts w:ascii="Times New Roman" w:hAnsi="Times New Roman"/>
                <w:b/>
                <w:strike/>
                <w:sz w:val="20"/>
                <w:szCs w:val="20"/>
              </w:rPr>
              <w:t>:</w:t>
            </w:r>
            <w:r w:rsidRPr="00550CBE">
              <w:rPr>
                <w:rFonts w:ascii="Times New Roman" w:hAnsi="Times New Roman"/>
                <w:strike/>
                <w:sz w:val="20"/>
                <w:szCs w:val="20"/>
              </w:rPr>
              <w:br/>
              <w:t>Ha a vonatkozó információ elektronikusan elérhető,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év: [……] árbevétel:[……][…]pénznem</w:t>
            </w:r>
            <w:r w:rsidRPr="00550CBE">
              <w:rPr>
                <w:rFonts w:ascii="Times New Roman" w:hAnsi="Times New Roman"/>
                <w:strike/>
                <w:sz w:val="20"/>
                <w:szCs w:val="20"/>
              </w:rPr>
              <w:br/>
              <w:t>év: [……] árbevétel:[……][…]pénznem</w:t>
            </w:r>
            <w:r w:rsidRPr="00550CBE">
              <w:rPr>
                <w:rFonts w:ascii="Times New Roman" w:hAnsi="Times New Roman"/>
                <w:strike/>
                <w:sz w:val="20"/>
                <w:szCs w:val="20"/>
              </w:rPr>
              <w:br/>
              <w:t>év: [……] árbevétel:[……][…]pénznem</w:t>
            </w:r>
            <w:r w:rsidRPr="00550CBE">
              <w:rPr>
                <w:rFonts w:ascii="Times New Roman" w:hAnsi="Times New Roman"/>
                <w:strike/>
                <w:sz w:val="20"/>
                <w:szCs w:val="20"/>
              </w:rPr>
              <w:br/>
            </w:r>
            <w:r w:rsidRPr="00550CBE">
              <w:rPr>
                <w:rFonts w:ascii="Times New Roman" w:hAnsi="Times New Roman"/>
                <w:strike/>
                <w:sz w:val="20"/>
                <w:szCs w:val="20"/>
              </w:rPr>
              <w:br/>
              <w:t>(évek száma, átlagos árbevétel)</w:t>
            </w:r>
            <w:r w:rsidRPr="00550CBE">
              <w:rPr>
                <w:rFonts w:ascii="Times New Roman" w:hAnsi="Times New Roman"/>
                <w:b/>
                <w:strike/>
                <w:sz w:val="20"/>
                <w:szCs w:val="20"/>
              </w:rPr>
              <w:t>:</w:t>
            </w:r>
            <w:r w:rsidRPr="00550CBE">
              <w:rPr>
                <w:rFonts w:ascii="Times New Roman" w:hAnsi="Times New Roman"/>
                <w:strike/>
                <w:sz w:val="20"/>
                <w:szCs w:val="20"/>
              </w:rPr>
              <w:t xml:space="preserve"> [……],[……][…]pénznem</w:t>
            </w:r>
          </w:p>
          <w:p w:rsidR="00AF6F94" w:rsidRPr="00550CBE" w:rsidRDefault="00AF6F94" w:rsidP="00186CD5">
            <w:pPr>
              <w:rPr>
                <w:rFonts w:ascii="Times New Roman" w:hAnsi="Times New Roman"/>
                <w:strike/>
                <w:sz w:val="20"/>
                <w:szCs w:val="20"/>
              </w:rPr>
            </w:pP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(internetcím, a kibocsátó hatóság vagy testület, a dokumentáció pontos hivatkozási adatai): [……][……][……]</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2a) A gazdasági szereplő éves („specifikus”) </w:t>
            </w:r>
            <w:r w:rsidRPr="00550CBE">
              <w:rPr>
                <w:rFonts w:ascii="Times New Roman" w:hAnsi="Times New Roman"/>
                <w:b/>
                <w:strike/>
                <w:sz w:val="20"/>
                <w:szCs w:val="20"/>
              </w:rPr>
              <w:t>árbevétele a szerződés által érintett üzleti területre vonatkozóan</w:t>
            </w:r>
            <w:r w:rsidRPr="00550CBE">
              <w:rPr>
                <w:rFonts w:ascii="Times New Roman" w:hAnsi="Times New Roman"/>
                <w:strike/>
                <w:sz w:val="20"/>
                <w:szCs w:val="20"/>
              </w:rPr>
              <w:t>, a vonatkozó hirdetményben vagy a közbeszerzési dokumentumokban meghatározott módon az előírt pénzügyi évek tekintetében a következő:</w:t>
            </w:r>
            <w:r w:rsidRPr="00550CBE">
              <w:rPr>
                <w:rFonts w:ascii="Times New Roman" w:hAnsi="Times New Roman"/>
                <w:strike/>
                <w:sz w:val="20"/>
                <w:szCs w:val="20"/>
              </w:rPr>
              <w:br/>
            </w:r>
            <w:r w:rsidRPr="00550CBE">
              <w:rPr>
                <w:rFonts w:ascii="Times New Roman" w:hAnsi="Times New Roman"/>
                <w:b/>
                <w:strike/>
                <w:sz w:val="20"/>
                <w:szCs w:val="20"/>
              </w:rPr>
              <w:t>És/vagy</w:t>
            </w:r>
            <w:r w:rsidRPr="00550CBE">
              <w:rPr>
                <w:rFonts w:ascii="Times New Roman" w:hAnsi="Times New Roman"/>
                <w:strike/>
                <w:sz w:val="20"/>
                <w:szCs w:val="20"/>
              </w:rPr>
              <w:br/>
              <w:t xml:space="preserve">2b) A gazdasági szereplő </w:t>
            </w:r>
            <w:r w:rsidRPr="00550CBE">
              <w:rPr>
                <w:rFonts w:ascii="Times New Roman" w:hAnsi="Times New Roman"/>
                <w:b/>
                <w:strike/>
                <w:sz w:val="20"/>
                <w:szCs w:val="20"/>
              </w:rPr>
              <w:t>átlagos</w:t>
            </w:r>
            <w:r w:rsidRPr="00550CBE">
              <w:rPr>
                <w:rFonts w:ascii="Times New Roman" w:hAnsi="Times New Roman"/>
                <w:strike/>
                <w:sz w:val="20"/>
                <w:szCs w:val="20"/>
              </w:rPr>
              <w:t xml:space="preserve"> </w:t>
            </w:r>
            <w:r w:rsidRPr="00550CBE">
              <w:rPr>
                <w:rFonts w:ascii="Times New Roman" w:hAnsi="Times New Roman"/>
                <w:b/>
                <w:strike/>
                <w:sz w:val="20"/>
                <w:szCs w:val="20"/>
              </w:rPr>
              <w:t>éves árbevétele a területen és a vonatkozó hirdetményben vagy a közbeszerzési dokumentumokban előírt számú évben a következő</w:t>
            </w:r>
            <w:r w:rsidRPr="00550CBE">
              <w:rPr>
                <w:rStyle w:val="Lbjegyzet-hivatkozs"/>
                <w:rFonts w:ascii="Times New Roman" w:hAnsi="Times New Roman"/>
                <w:b/>
                <w:strike/>
                <w:sz w:val="20"/>
                <w:szCs w:val="20"/>
              </w:rPr>
              <w:footnoteReference w:id="43"/>
            </w:r>
            <w:r w:rsidRPr="00550CBE">
              <w:rPr>
                <w:rFonts w:ascii="Times New Roman" w:hAnsi="Times New Roman"/>
                <w:b/>
                <w:strike/>
                <w:sz w:val="20"/>
                <w:szCs w:val="20"/>
              </w:rPr>
              <w:t>:</w:t>
            </w:r>
            <w:r w:rsidRPr="00550CBE">
              <w:rPr>
                <w:rFonts w:ascii="Times New Roman" w:hAnsi="Times New Roman"/>
                <w:strike/>
                <w:sz w:val="20"/>
                <w:szCs w:val="20"/>
              </w:rPr>
              <w:br/>
              <w:t>Ha a vonatkozó információ elektronikusan elérhető,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év: [……] árbevétel:[……][…]pénznem</w:t>
            </w:r>
            <w:r w:rsidRPr="00550CBE">
              <w:rPr>
                <w:rFonts w:ascii="Times New Roman" w:hAnsi="Times New Roman"/>
                <w:strike/>
                <w:sz w:val="20"/>
                <w:szCs w:val="20"/>
              </w:rPr>
              <w:br/>
              <w:t>év: [……] árbevétel:[……][…]pénznem</w:t>
            </w:r>
            <w:r w:rsidRPr="00550CBE">
              <w:rPr>
                <w:rFonts w:ascii="Times New Roman" w:hAnsi="Times New Roman"/>
                <w:strike/>
                <w:sz w:val="20"/>
                <w:szCs w:val="20"/>
              </w:rPr>
              <w:br/>
              <w:t>év: [……] árbevétel:[……][…]pénznem</w:t>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t>(évek száma, átlagos árbevétel): [……],[……][…]pénznem</w:t>
            </w: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(internetcím, a kibocsátó hatóság vagy testület, a dokumentáció pontos hivatkozási adatai): [……][……][……]</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4) A vonatkozó hirdetményben vagy a közbeszerzési dokumentumokban meghatározott </w:t>
            </w:r>
            <w:r w:rsidRPr="00550CBE">
              <w:rPr>
                <w:rFonts w:ascii="Times New Roman" w:hAnsi="Times New Roman"/>
                <w:b/>
                <w:strike/>
                <w:sz w:val="20"/>
                <w:szCs w:val="20"/>
              </w:rPr>
              <w:t>pénzügyi mutatók</w:t>
            </w:r>
            <w:r w:rsidRPr="00550CBE">
              <w:rPr>
                <w:rStyle w:val="Lbjegyzet-hivatkozs"/>
                <w:rFonts w:ascii="Times New Roman" w:hAnsi="Times New Roman"/>
                <w:b/>
                <w:strike/>
                <w:sz w:val="20"/>
                <w:szCs w:val="20"/>
              </w:rPr>
              <w:footnoteReference w:id="44"/>
            </w:r>
            <w:r w:rsidRPr="00550CBE">
              <w:rPr>
                <w:rFonts w:ascii="Times New Roman" w:hAnsi="Times New Roman"/>
                <w:strike/>
                <w:sz w:val="20"/>
                <w:szCs w:val="20"/>
              </w:rPr>
              <w:t xml:space="preserve"> tekintetében a gazdasági szereplő kijelenti, hogy az előírt mutató(k) tényleges értéke(i) a következő(k):</w:t>
            </w:r>
            <w:r w:rsidRPr="00550CBE">
              <w:rPr>
                <w:rFonts w:ascii="Times New Roman" w:hAnsi="Times New Roman"/>
                <w:strike/>
                <w:sz w:val="20"/>
                <w:szCs w:val="20"/>
              </w:rPr>
              <w:br/>
            </w: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Ha a vonatkozó információ elektronikusan elérhető,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(az előírt mutató azonosítása – x és y</w:t>
            </w:r>
            <w:r w:rsidRPr="00550CBE">
              <w:rPr>
                <w:rStyle w:val="Lbjegyzet-hivatkozs"/>
                <w:rFonts w:ascii="Times New Roman" w:hAnsi="Times New Roman"/>
                <w:strike/>
                <w:sz w:val="20"/>
                <w:szCs w:val="20"/>
              </w:rPr>
              <w:footnoteReference w:id="45"/>
            </w:r>
            <w:r w:rsidRPr="00550CBE">
              <w:rPr>
                <w:rFonts w:ascii="Times New Roman" w:hAnsi="Times New Roman"/>
                <w:strike/>
                <w:sz w:val="20"/>
                <w:szCs w:val="20"/>
              </w:rPr>
              <w:t xml:space="preserve"> aránya - és az érték):</w:t>
            </w:r>
            <w:r w:rsidRPr="00550CBE">
              <w:rPr>
                <w:rFonts w:ascii="Times New Roman" w:hAnsi="Times New Roman"/>
                <w:strike/>
                <w:sz w:val="20"/>
                <w:szCs w:val="20"/>
              </w:rPr>
              <w:br/>
              <w:t>[……], [……]</w:t>
            </w:r>
            <w:r w:rsidRPr="00550CBE">
              <w:rPr>
                <w:rStyle w:val="Lbjegyzet-hivatkozs"/>
                <w:rFonts w:ascii="Times New Roman" w:hAnsi="Times New Roman"/>
                <w:strike/>
                <w:sz w:val="20"/>
                <w:szCs w:val="20"/>
              </w:rPr>
              <w:footnoteReference w:id="46"/>
            </w:r>
            <w:r w:rsidRPr="00550CBE">
              <w:rPr>
                <w:rFonts w:ascii="Times New Roman" w:hAnsi="Times New Roman"/>
                <w:strike/>
                <w:sz w:val="20"/>
                <w:szCs w:val="20"/>
              </w:rPr>
              <w:br/>
            </w: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(internetcím, a kibocsátó hatóság vagy testület, a dokumentáció pontos hivatkozási adatai): [……][……][……]</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5) </w:t>
            </w:r>
            <w:r w:rsidRPr="00550CBE">
              <w:rPr>
                <w:rFonts w:ascii="Times New Roman" w:hAnsi="Times New Roman"/>
                <w:b/>
                <w:strike/>
                <w:sz w:val="20"/>
                <w:szCs w:val="20"/>
              </w:rPr>
              <w:t>Szakmai felelősségbiztosításának</w:t>
            </w:r>
            <w:r w:rsidRPr="00550CBE">
              <w:rPr>
                <w:rFonts w:ascii="Times New Roman" w:hAnsi="Times New Roman"/>
                <w:strike/>
                <w:sz w:val="20"/>
                <w:szCs w:val="20"/>
              </w:rPr>
              <w:t xml:space="preserve"> biztosítási összege a következő:</w:t>
            </w:r>
            <w:r w:rsidRPr="00550CBE">
              <w:rPr>
                <w:rFonts w:ascii="Times New Roman" w:hAnsi="Times New Roman"/>
                <w:strike/>
                <w:sz w:val="20"/>
                <w:szCs w:val="20"/>
              </w:rPr>
              <w:br/>
              <w:t>Ha a vonatkozó információ elektronikusan elérhető,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[……],[……][…]pénznem</w:t>
            </w: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(internetcím, a kibocsátó hatóság vagy testület, a dokumentáció pontos hivatkozási adatai): [……][……][……]</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6) Az </w:t>
            </w:r>
            <w:r w:rsidRPr="00550CBE">
              <w:rPr>
                <w:rFonts w:ascii="Times New Roman" w:hAnsi="Times New Roman"/>
                <w:b/>
                <w:strike/>
                <w:sz w:val="20"/>
                <w:szCs w:val="20"/>
              </w:rPr>
              <w:t>esetleges</w:t>
            </w:r>
            <w:r w:rsidRPr="00550CBE">
              <w:rPr>
                <w:rFonts w:ascii="Times New Roman" w:hAnsi="Times New Roman"/>
                <w:strike/>
                <w:sz w:val="20"/>
                <w:szCs w:val="20"/>
              </w:rPr>
              <w:t xml:space="preserve"> </w:t>
            </w:r>
            <w:r w:rsidRPr="00550CBE">
              <w:rPr>
                <w:rFonts w:ascii="Times New Roman" w:hAnsi="Times New Roman"/>
                <w:b/>
                <w:strike/>
                <w:sz w:val="20"/>
                <w:szCs w:val="20"/>
              </w:rPr>
              <w:t>egyéb gazdasági vagy pénzügyi követelmények</w:t>
            </w:r>
            <w:r w:rsidRPr="00550CBE">
              <w:rPr>
                <w:rFonts w:ascii="Times New Roman" w:hAnsi="Times New Roman"/>
                <w:strike/>
                <w:sz w:val="20"/>
                <w:szCs w:val="20"/>
              </w:rPr>
              <w:t xml:space="preserve"> tekintetében, amelyeket a vonatkozó </w:t>
            </w:r>
            <w:r w:rsidRPr="00550CBE">
              <w:rPr>
                <w:rFonts w:ascii="Times New Roman" w:hAnsi="Times New Roman"/>
                <w:strike/>
                <w:sz w:val="20"/>
                <w:szCs w:val="20"/>
              </w:rPr>
              <w:lastRenderedPageBreak/>
              <w:t>hirdetményben vagy a közbeszerzési dokumentumokban meghatároztak, a gazdasági szereplő kijelenti a következőket:</w:t>
            </w:r>
            <w:r w:rsidRPr="00550CBE">
              <w:rPr>
                <w:rFonts w:ascii="Times New Roman" w:hAnsi="Times New Roman"/>
                <w:strike/>
                <w:sz w:val="20"/>
                <w:szCs w:val="20"/>
              </w:rPr>
              <w:br/>
              <w:t xml:space="preserve">Ha a vonatkozó hirdetményben vagy a közbeszerzési dokumentumokban </w:t>
            </w:r>
            <w:r w:rsidRPr="00550CBE">
              <w:rPr>
                <w:rFonts w:ascii="Times New Roman" w:hAnsi="Times New Roman"/>
                <w:b/>
                <w:strike/>
                <w:sz w:val="20"/>
                <w:szCs w:val="20"/>
              </w:rPr>
              <w:t>esetlegesen</w:t>
            </w:r>
            <w:r w:rsidRPr="00550CBE">
              <w:rPr>
                <w:rFonts w:ascii="Times New Roman" w:hAnsi="Times New Roman"/>
                <w:strike/>
                <w:sz w:val="20"/>
                <w:szCs w:val="20"/>
              </w:rPr>
              <w:t xml:space="preserve"> meghatározott vonatkozó dokumentáció elektronikus formában rendelkezésre áll,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lastRenderedPageBreak/>
              <w:t>[……]</w:t>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lastRenderedPageBreak/>
              <w:br/>
            </w:r>
            <w:r w:rsidRPr="00550CBE">
              <w:rPr>
                <w:rFonts w:ascii="Times New Roman" w:hAnsi="Times New Roman"/>
                <w:strike/>
                <w:sz w:val="20"/>
                <w:szCs w:val="20"/>
              </w:rPr>
              <w:br/>
            </w:r>
            <w:r w:rsidRPr="00550CBE">
              <w:rPr>
                <w:rFonts w:ascii="Times New Roman" w:hAnsi="Times New Roman"/>
                <w:strike/>
                <w:sz w:val="20"/>
                <w:szCs w:val="20"/>
              </w:rPr>
              <w:br/>
              <w:t>(internetcím, a kibocsátó hatóság vagy testület, a dokumentáció pontos hivatkozási adatai): [……][……][……]</w:t>
            </w:r>
          </w:p>
        </w:tc>
      </w:tr>
    </w:tbl>
    <w:p w:rsidR="00AF6F94" w:rsidRPr="00550CBE" w:rsidRDefault="00C047A9" w:rsidP="00AF6F94">
      <w:pPr>
        <w:pStyle w:val="SectionTitle"/>
        <w:rPr>
          <w:strike/>
          <w:sz w:val="20"/>
          <w:szCs w:val="20"/>
        </w:rPr>
      </w:pPr>
      <w:r w:rsidRPr="00550CBE">
        <w:rPr>
          <w:strike/>
          <w:sz w:val="20"/>
          <w:szCs w:val="20"/>
        </w:rPr>
        <w:lastRenderedPageBreak/>
        <w:t>C: Technikai és szakmai alkalmasság</w:t>
      </w:r>
    </w:p>
    <w:p w:rsidR="00AF6F94" w:rsidRPr="00550CBE" w:rsidRDefault="00C047A9" w:rsidP="00AF6F94">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strike/>
          <w:sz w:val="20"/>
          <w:szCs w:val="20"/>
        </w:rPr>
      </w:pPr>
      <w:r w:rsidRPr="00550CBE">
        <w:rPr>
          <w:rFonts w:ascii="Times New Roman" w:hAnsi="Times New Roman"/>
          <w:b/>
          <w:strike/>
          <w:sz w:val="20"/>
          <w:szCs w:val="20"/>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4"/>
      </w:tblGrid>
      <w:tr w:rsidR="00AF6F94" w:rsidRPr="00031E36" w:rsidTr="00186CD5">
        <w:tc>
          <w:tcPr>
            <w:tcW w:w="4644" w:type="dxa"/>
            <w:shd w:val="clear" w:color="auto" w:fill="auto"/>
          </w:tcPr>
          <w:p w:rsidR="00AF6F94" w:rsidRPr="00550CBE" w:rsidRDefault="00C047A9" w:rsidP="00186CD5">
            <w:pPr>
              <w:rPr>
                <w:rFonts w:ascii="Times New Roman" w:hAnsi="Times New Roman"/>
                <w:b/>
                <w:strike/>
                <w:sz w:val="20"/>
                <w:szCs w:val="20"/>
              </w:rPr>
            </w:pPr>
            <w:bookmarkStart w:id="131" w:name="_DV_M4300"/>
            <w:bookmarkStart w:id="132" w:name="_DV_M4301"/>
            <w:bookmarkEnd w:id="131"/>
            <w:bookmarkEnd w:id="132"/>
            <w:r w:rsidRPr="00550CBE">
              <w:rPr>
                <w:rFonts w:ascii="Times New Roman" w:hAnsi="Times New Roman"/>
                <w:b/>
                <w:strike/>
                <w:sz w:val="20"/>
                <w:szCs w:val="20"/>
              </w:rPr>
              <w:t>Technikai és szakmai alkalmasság</w:t>
            </w:r>
          </w:p>
        </w:tc>
        <w:tc>
          <w:tcPr>
            <w:tcW w:w="4645" w:type="dxa"/>
            <w:shd w:val="clear" w:color="auto" w:fill="auto"/>
          </w:tcPr>
          <w:p w:rsidR="00AF6F94" w:rsidRPr="00550CBE" w:rsidRDefault="00C047A9" w:rsidP="00186CD5">
            <w:pPr>
              <w:rPr>
                <w:rFonts w:ascii="Times New Roman" w:hAnsi="Times New Roman"/>
                <w:b/>
                <w:strike/>
                <w:sz w:val="20"/>
                <w:szCs w:val="20"/>
              </w:rPr>
            </w:pPr>
            <w:r w:rsidRPr="00550CBE">
              <w:rPr>
                <w:rFonts w:ascii="Times New Roman" w:hAnsi="Times New Roman"/>
                <w:b/>
                <w:strike/>
                <w:sz w:val="20"/>
                <w:szCs w:val="20"/>
              </w:rPr>
              <w:t>Válasz:</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1a) Csak </w:t>
            </w:r>
            <w:r w:rsidRPr="00550CBE">
              <w:rPr>
                <w:rFonts w:ascii="Times New Roman" w:hAnsi="Times New Roman"/>
                <w:b/>
                <w:i/>
                <w:strike/>
                <w:sz w:val="20"/>
                <w:szCs w:val="20"/>
              </w:rPr>
              <w:t>építési beruházásra vonatkozó közbeszerzési szerződések</w:t>
            </w:r>
            <w:r w:rsidRPr="00550CBE">
              <w:rPr>
                <w:rFonts w:ascii="Times New Roman" w:hAnsi="Times New Roman"/>
                <w:b/>
                <w:strike/>
                <w:sz w:val="20"/>
                <w:szCs w:val="20"/>
              </w:rPr>
              <w:t xml:space="preserve"> esetében</w:t>
            </w:r>
            <w:r w:rsidRPr="00550CBE">
              <w:rPr>
                <w:rFonts w:ascii="Times New Roman" w:hAnsi="Times New Roman"/>
                <w:strike/>
                <w:sz w:val="20"/>
                <w:szCs w:val="20"/>
                <w:highlight w:val="lightGray"/>
              </w:rPr>
              <w:t>:</w:t>
            </w:r>
            <w:r w:rsidRPr="00550CBE">
              <w:rPr>
                <w:rFonts w:ascii="Times New Roman" w:hAnsi="Times New Roman"/>
                <w:strike/>
                <w:sz w:val="20"/>
                <w:szCs w:val="20"/>
              </w:rPr>
              <w:br/>
              <w:t>A referencia-időszak folyamán</w:t>
            </w:r>
            <w:r w:rsidRPr="00550CBE">
              <w:rPr>
                <w:rStyle w:val="Lbjegyzet-hivatkozs"/>
                <w:rFonts w:ascii="Times New Roman" w:hAnsi="Times New Roman"/>
                <w:strike/>
                <w:sz w:val="20"/>
                <w:szCs w:val="20"/>
              </w:rPr>
              <w:footnoteReference w:id="47"/>
            </w:r>
            <w:r w:rsidRPr="00550CBE">
              <w:rPr>
                <w:rFonts w:ascii="Times New Roman" w:hAnsi="Times New Roman"/>
                <w:strike/>
                <w:sz w:val="20"/>
                <w:szCs w:val="20"/>
              </w:rPr>
              <w:t xml:space="preserve"> a gazdasági szereplő </w:t>
            </w:r>
            <w:r w:rsidRPr="00550CBE">
              <w:rPr>
                <w:rFonts w:ascii="Times New Roman" w:hAnsi="Times New Roman"/>
                <w:b/>
                <w:strike/>
                <w:sz w:val="20"/>
                <w:szCs w:val="20"/>
              </w:rPr>
              <w:t>a meghatározott típusú munkákból a következőket végezte</w:t>
            </w:r>
            <w:r w:rsidRPr="00550CBE">
              <w:rPr>
                <w:rFonts w:ascii="Times New Roman" w:hAnsi="Times New Roman"/>
                <w:strike/>
                <w:sz w:val="20"/>
                <w:szCs w:val="20"/>
              </w:rPr>
              <w:t xml:space="preserve">: </w:t>
            </w:r>
            <w:r w:rsidRPr="00550CBE">
              <w:rPr>
                <w:rFonts w:ascii="Times New Roman" w:hAnsi="Times New Roman"/>
                <w:strike/>
                <w:sz w:val="20"/>
                <w:szCs w:val="20"/>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Évek száma (ezt az időszakot a vonatkozó hirdetmény vagy a közbeszerzési dokumentumok határozzák meg): […]</w:t>
            </w:r>
            <w:r w:rsidRPr="00550CBE">
              <w:rPr>
                <w:rFonts w:ascii="Times New Roman" w:hAnsi="Times New Roman"/>
                <w:strike/>
                <w:sz w:val="20"/>
                <w:szCs w:val="20"/>
              </w:rPr>
              <w:br/>
              <w:t>Munkák:  […...]</w:t>
            </w: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(internetcím, a kibocsátó hatóság vagy testület, a dokumentáció pontos hivatkozási adatai): [……][……][……]</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shd w:val="clear" w:color="000000" w:fill="auto"/>
              </w:rPr>
            </w:pPr>
            <w:r w:rsidRPr="00550CBE">
              <w:rPr>
                <w:rFonts w:ascii="Times New Roman" w:hAnsi="Times New Roman"/>
                <w:strike/>
                <w:sz w:val="20"/>
                <w:szCs w:val="20"/>
              </w:rPr>
              <w:t xml:space="preserve">1b) Csak </w:t>
            </w:r>
            <w:r w:rsidRPr="00550CBE">
              <w:rPr>
                <w:rFonts w:ascii="Times New Roman" w:hAnsi="Times New Roman"/>
                <w:b/>
                <w:i/>
                <w:strike/>
                <w:sz w:val="20"/>
                <w:szCs w:val="20"/>
              </w:rPr>
              <w:t>árubeszerzésre és szolgáltatásnyújtásra irányuló közbeszerzési szerződések</w:t>
            </w:r>
            <w:r w:rsidRPr="00550CBE">
              <w:rPr>
                <w:rFonts w:ascii="Times New Roman" w:hAnsi="Times New Roman"/>
                <w:strike/>
                <w:sz w:val="20"/>
                <w:szCs w:val="20"/>
              </w:rPr>
              <w:t xml:space="preserve"> esetében:</w:t>
            </w:r>
            <w:r w:rsidRPr="00550CBE">
              <w:rPr>
                <w:rFonts w:ascii="Times New Roman" w:hAnsi="Times New Roman"/>
                <w:strike/>
                <w:sz w:val="20"/>
                <w:szCs w:val="20"/>
              </w:rPr>
              <w:br/>
              <w:t>A referencia-időszak folyamán</w:t>
            </w:r>
            <w:r w:rsidRPr="00550CBE">
              <w:rPr>
                <w:rStyle w:val="Lbjegyzet-hivatkozs"/>
                <w:rFonts w:ascii="Times New Roman" w:hAnsi="Times New Roman"/>
                <w:strike/>
                <w:sz w:val="20"/>
                <w:szCs w:val="20"/>
              </w:rPr>
              <w:footnoteReference w:id="48"/>
            </w:r>
            <w:r w:rsidRPr="00550CBE">
              <w:rPr>
                <w:rFonts w:ascii="Times New Roman" w:hAnsi="Times New Roman"/>
                <w:strike/>
                <w:sz w:val="20"/>
                <w:szCs w:val="20"/>
              </w:rPr>
              <w:t xml:space="preserve"> a gazdasági szereplő </w:t>
            </w:r>
            <w:r w:rsidRPr="00550CBE">
              <w:rPr>
                <w:rFonts w:ascii="Times New Roman" w:hAnsi="Times New Roman"/>
                <w:b/>
                <w:strike/>
                <w:sz w:val="20"/>
                <w:szCs w:val="20"/>
              </w:rPr>
              <w:t xml:space="preserve">a meghatározott típusokon belül a következő főbb szállításokat végezte, vagy a következő főbb szolgáltatásokat nyújtotta: </w:t>
            </w:r>
            <w:r w:rsidRPr="00550CBE">
              <w:rPr>
                <w:rFonts w:ascii="Times New Roman" w:hAnsi="Times New Roman"/>
                <w:strike/>
                <w:sz w:val="20"/>
                <w:szCs w:val="20"/>
              </w:rPr>
              <w:t>A lista elkészítésekor kérjük, tüntesse fel az összegeket, a dátumokat és a közületi vagy magánmegrendelőket</w:t>
            </w:r>
            <w:r w:rsidRPr="00550CBE">
              <w:rPr>
                <w:rStyle w:val="Lbjegyzet-hivatkozs"/>
                <w:rFonts w:ascii="Times New Roman" w:hAnsi="Times New Roman"/>
                <w:strike/>
                <w:sz w:val="20"/>
                <w:szCs w:val="20"/>
              </w:rPr>
              <w:footnoteReference w:id="49"/>
            </w:r>
            <w:r w:rsidRPr="00550CBE">
              <w:rPr>
                <w:rFonts w:ascii="Times New Roman" w:hAnsi="Times New Roman"/>
                <w:strike/>
                <w:sz w:val="20"/>
                <w:szCs w:val="20"/>
              </w:rPr>
              <w: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938"/>
              <w:gridCol w:w="916"/>
              <w:gridCol w:w="1261"/>
            </w:tblGrid>
            <w:tr w:rsidR="00AF6F94" w:rsidRPr="00031E36" w:rsidTr="00186CD5">
              <w:tc>
                <w:tcPr>
                  <w:tcW w:w="1336"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Leírás</w:t>
                  </w:r>
                </w:p>
              </w:tc>
              <w:tc>
                <w:tcPr>
                  <w:tcW w:w="936"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összegek</w:t>
                  </w:r>
                </w:p>
              </w:tc>
              <w:tc>
                <w:tcPr>
                  <w:tcW w:w="72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dátumok</w:t>
                  </w:r>
                </w:p>
              </w:tc>
              <w:tc>
                <w:tcPr>
                  <w:tcW w:w="1149"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megrendelők</w:t>
                  </w:r>
                </w:p>
              </w:tc>
            </w:tr>
            <w:tr w:rsidR="00AF6F94" w:rsidRPr="00031E36" w:rsidTr="00186CD5">
              <w:tc>
                <w:tcPr>
                  <w:tcW w:w="1336" w:type="dxa"/>
                  <w:shd w:val="clear" w:color="auto" w:fill="auto"/>
                </w:tcPr>
                <w:p w:rsidR="00AF6F94" w:rsidRPr="00550CBE" w:rsidRDefault="00AF6F94" w:rsidP="00186CD5">
                  <w:pPr>
                    <w:rPr>
                      <w:rFonts w:ascii="Times New Roman" w:hAnsi="Times New Roman"/>
                      <w:strike/>
                      <w:sz w:val="20"/>
                      <w:szCs w:val="20"/>
                    </w:rPr>
                  </w:pPr>
                </w:p>
              </w:tc>
              <w:tc>
                <w:tcPr>
                  <w:tcW w:w="936" w:type="dxa"/>
                  <w:shd w:val="clear" w:color="auto" w:fill="auto"/>
                </w:tcPr>
                <w:p w:rsidR="00AF6F94" w:rsidRPr="00550CBE" w:rsidRDefault="00AF6F94" w:rsidP="00186CD5">
                  <w:pPr>
                    <w:rPr>
                      <w:rFonts w:ascii="Times New Roman" w:hAnsi="Times New Roman"/>
                      <w:strike/>
                      <w:sz w:val="20"/>
                      <w:szCs w:val="20"/>
                    </w:rPr>
                  </w:pPr>
                </w:p>
              </w:tc>
              <w:tc>
                <w:tcPr>
                  <w:tcW w:w="724" w:type="dxa"/>
                  <w:shd w:val="clear" w:color="auto" w:fill="auto"/>
                </w:tcPr>
                <w:p w:rsidR="00AF6F94" w:rsidRPr="00550CBE" w:rsidRDefault="00AF6F94" w:rsidP="00186CD5">
                  <w:pPr>
                    <w:rPr>
                      <w:rFonts w:ascii="Times New Roman" w:hAnsi="Times New Roman"/>
                      <w:strike/>
                      <w:sz w:val="20"/>
                      <w:szCs w:val="20"/>
                    </w:rPr>
                  </w:pPr>
                </w:p>
              </w:tc>
              <w:tc>
                <w:tcPr>
                  <w:tcW w:w="1149" w:type="dxa"/>
                  <w:shd w:val="clear" w:color="auto" w:fill="auto"/>
                </w:tcPr>
                <w:p w:rsidR="00AF6F94" w:rsidRPr="00550CBE" w:rsidRDefault="00AF6F94" w:rsidP="00186CD5">
                  <w:pPr>
                    <w:rPr>
                      <w:rFonts w:ascii="Times New Roman" w:hAnsi="Times New Roman"/>
                      <w:strike/>
                      <w:sz w:val="20"/>
                      <w:szCs w:val="20"/>
                    </w:rPr>
                  </w:pPr>
                </w:p>
              </w:tc>
            </w:tr>
          </w:tbl>
          <w:p w:rsidR="00AF6F94" w:rsidRPr="00550CBE" w:rsidRDefault="00AF6F94" w:rsidP="00186CD5">
            <w:pPr>
              <w:rPr>
                <w:rFonts w:ascii="Times New Roman" w:hAnsi="Times New Roman"/>
                <w:strike/>
                <w:sz w:val="20"/>
                <w:szCs w:val="20"/>
              </w:rPr>
            </w:pP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shd w:val="clear" w:color="000000" w:fill="auto"/>
              </w:rPr>
            </w:pPr>
            <w:r w:rsidRPr="00550CBE">
              <w:rPr>
                <w:rFonts w:ascii="Times New Roman" w:hAnsi="Times New Roman"/>
                <w:strike/>
                <w:sz w:val="20"/>
                <w:szCs w:val="20"/>
              </w:rPr>
              <w:t xml:space="preserve">2) A gazdasági szereplő a következő </w:t>
            </w:r>
            <w:r w:rsidRPr="00550CBE">
              <w:rPr>
                <w:rFonts w:ascii="Times New Roman" w:hAnsi="Times New Roman"/>
                <w:b/>
                <w:strike/>
                <w:sz w:val="20"/>
                <w:szCs w:val="20"/>
              </w:rPr>
              <w:t>szakembereket vagy műszaki szervezeteket</w:t>
            </w:r>
            <w:r w:rsidRPr="00550CBE">
              <w:rPr>
                <w:rStyle w:val="Lbjegyzet-hivatkozs"/>
                <w:rFonts w:ascii="Times New Roman" w:hAnsi="Times New Roman"/>
                <w:b/>
                <w:strike/>
                <w:sz w:val="20"/>
                <w:szCs w:val="20"/>
              </w:rPr>
              <w:footnoteReference w:id="50"/>
            </w:r>
            <w:r w:rsidRPr="00550CBE">
              <w:rPr>
                <w:rFonts w:ascii="Times New Roman" w:hAnsi="Times New Roman"/>
                <w:strike/>
                <w:sz w:val="20"/>
                <w:szCs w:val="20"/>
              </w:rPr>
              <w:t xml:space="preserve"> veheti igénybe, különös tekintettel a minőség-ellenőrzésért felelős szakemberekre vagy szervezetekre:</w:t>
            </w:r>
            <w:r w:rsidRPr="00550CBE">
              <w:rPr>
                <w:rFonts w:ascii="Times New Roman" w:hAnsi="Times New Roman"/>
                <w:strike/>
                <w:sz w:val="20"/>
                <w:szCs w:val="20"/>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w:t>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t>[……]</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3) A gazdasági szereplő </w:t>
            </w:r>
            <w:r w:rsidRPr="00550CBE">
              <w:rPr>
                <w:rFonts w:ascii="Times New Roman" w:hAnsi="Times New Roman"/>
                <w:b/>
                <w:strike/>
                <w:sz w:val="20"/>
                <w:szCs w:val="20"/>
              </w:rPr>
              <w:t>a minőség biztosítása érdekében</w:t>
            </w:r>
            <w:r w:rsidRPr="00550CBE">
              <w:rPr>
                <w:rFonts w:ascii="Times New Roman" w:hAnsi="Times New Roman"/>
                <w:strike/>
                <w:sz w:val="20"/>
                <w:szCs w:val="20"/>
              </w:rPr>
              <w:t xml:space="preserve"> a következő </w:t>
            </w:r>
            <w:r w:rsidRPr="00550CBE">
              <w:rPr>
                <w:rFonts w:ascii="Times New Roman" w:hAnsi="Times New Roman"/>
                <w:b/>
                <w:strike/>
                <w:sz w:val="20"/>
                <w:szCs w:val="20"/>
              </w:rPr>
              <w:t>műszaki hátteret</w:t>
            </w:r>
            <w:r w:rsidRPr="00550CBE">
              <w:rPr>
                <w:rFonts w:ascii="Times New Roman" w:hAnsi="Times New Roman"/>
                <w:strike/>
                <w:sz w:val="20"/>
                <w:szCs w:val="20"/>
              </w:rPr>
              <w:t xml:space="preserve"> veszi igénybe, valamint </w:t>
            </w:r>
            <w:r w:rsidRPr="00550CBE">
              <w:rPr>
                <w:rFonts w:ascii="Times New Roman" w:hAnsi="Times New Roman"/>
                <w:b/>
                <w:strike/>
                <w:sz w:val="20"/>
                <w:szCs w:val="20"/>
              </w:rPr>
              <w:t>tanulmányi és kutatási létesítményei</w:t>
            </w:r>
            <w:r w:rsidRPr="00550CBE">
              <w:rPr>
                <w:rFonts w:ascii="Times New Roman" w:hAnsi="Times New Roman"/>
                <w:strike/>
                <w:sz w:val="20"/>
                <w:szCs w:val="20"/>
              </w:rPr>
              <w:t xml:space="preserve"> a következők: </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4) A gazdasági szereplő a következő </w:t>
            </w:r>
            <w:proofErr w:type="spellStart"/>
            <w:r w:rsidRPr="00550CBE">
              <w:rPr>
                <w:rFonts w:ascii="Times New Roman" w:hAnsi="Times New Roman"/>
                <w:b/>
                <w:strike/>
                <w:sz w:val="20"/>
                <w:szCs w:val="20"/>
              </w:rPr>
              <w:t>ellátásilánc-irányítási</w:t>
            </w:r>
            <w:proofErr w:type="spellEnd"/>
            <w:r w:rsidRPr="00550CBE">
              <w:rPr>
                <w:rFonts w:ascii="Times New Roman" w:hAnsi="Times New Roman"/>
                <w:strike/>
                <w:sz w:val="20"/>
                <w:szCs w:val="20"/>
              </w:rPr>
              <w:t xml:space="preserve"> és ellenőrzési rendszereket tudja alkalmazni a szerződés teljesítése során:</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b/>
                <w:strike/>
                <w:sz w:val="20"/>
                <w:szCs w:val="20"/>
              </w:rPr>
              <w:t xml:space="preserve">5) Összetett leszállítandó termékek vagy teljesítendő szolgáltatások, vagy – rendkívüli </w:t>
            </w:r>
            <w:r w:rsidRPr="00550CBE">
              <w:rPr>
                <w:rFonts w:ascii="Times New Roman" w:hAnsi="Times New Roman"/>
                <w:b/>
                <w:strike/>
                <w:sz w:val="20"/>
                <w:szCs w:val="20"/>
              </w:rPr>
              <w:lastRenderedPageBreak/>
              <w:t>esetben – különleges célra szolgáló termékek vagy szolgáltatások esetében:</w:t>
            </w:r>
            <w:r w:rsidRPr="00550CBE">
              <w:rPr>
                <w:rFonts w:ascii="Times New Roman" w:hAnsi="Times New Roman"/>
                <w:strike/>
                <w:sz w:val="20"/>
                <w:szCs w:val="20"/>
              </w:rPr>
              <w:br/>
              <w:t xml:space="preserve">A gazdasági szereplő lehetővé teszi </w:t>
            </w:r>
            <w:r w:rsidRPr="00550CBE">
              <w:rPr>
                <w:rFonts w:ascii="Times New Roman" w:hAnsi="Times New Roman"/>
                <w:b/>
                <w:strike/>
                <w:sz w:val="20"/>
                <w:szCs w:val="20"/>
              </w:rPr>
              <w:t>termelési vagy műszaki kapacitásaira</w:t>
            </w:r>
            <w:r w:rsidRPr="00550CBE">
              <w:rPr>
                <w:rFonts w:ascii="Times New Roman" w:hAnsi="Times New Roman"/>
                <w:strike/>
                <w:sz w:val="20"/>
                <w:szCs w:val="20"/>
              </w:rPr>
              <w:t xml:space="preserve">, és amennyiben szükséges, a rendelkezésére álló </w:t>
            </w:r>
            <w:r w:rsidRPr="00550CBE">
              <w:rPr>
                <w:rFonts w:ascii="Times New Roman" w:hAnsi="Times New Roman"/>
                <w:b/>
                <w:strike/>
                <w:sz w:val="20"/>
                <w:szCs w:val="20"/>
              </w:rPr>
              <w:t>tanulmányi és kutatási eszközökre</w:t>
            </w:r>
            <w:r w:rsidRPr="00550CBE">
              <w:rPr>
                <w:rFonts w:ascii="Times New Roman" w:hAnsi="Times New Roman"/>
                <w:strike/>
                <w:sz w:val="20"/>
                <w:szCs w:val="20"/>
              </w:rPr>
              <w:t xml:space="preserve"> és </w:t>
            </w:r>
            <w:r w:rsidRPr="00550CBE">
              <w:rPr>
                <w:rFonts w:ascii="Times New Roman" w:hAnsi="Times New Roman"/>
                <w:b/>
                <w:strike/>
                <w:sz w:val="20"/>
                <w:szCs w:val="20"/>
              </w:rPr>
              <w:t>minőségellenőrzési intézkedéseire</w:t>
            </w:r>
            <w:r w:rsidRPr="00550CBE">
              <w:rPr>
                <w:rFonts w:ascii="Times New Roman" w:hAnsi="Times New Roman"/>
                <w:strike/>
                <w:sz w:val="20"/>
                <w:szCs w:val="20"/>
              </w:rPr>
              <w:t xml:space="preserve"> vonatkozó </w:t>
            </w:r>
            <w:r w:rsidRPr="00550CBE">
              <w:rPr>
                <w:rFonts w:ascii="Times New Roman" w:hAnsi="Times New Roman"/>
                <w:b/>
                <w:strike/>
                <w:sz w:val="20"/>
                <w:szCs w:val="20"/>
              </w:rPr>
              <w:t>vizsgálatok</w:t>
            </w:r>
            <w:r w:rsidRPr="00550CBE">
              <w:rPr>
                <w:rStyle w:val="Lbjegyzet-hivatkozs"/>
                <w:rFonts w:ascii="Times New Roman" w:hAnsi="Times New Roman"/>
                <w:b/>
                <w:strike/>
                <w:sz w:val="20"/>
                <w:szCs w:val="20"/>
              </w:rPr>
              <w:footnoteReference w:id="51"/>
            </w:r>
            <w:r w:rsidRPr="00550CBE">
              <w:rPr>
                <w:rFonts w:ascii="Times New Roman" w:hAnsi="Times New Roman"/>
                <w:strike/>
                <w:sz w:val="20"/>
                <w:szCs w:val="20"/>
              </w:rPr>
              <w:t xml:space="preserve"> elvégzését.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lastRenderedPageBreak/>
              <w:br/>
            </w:r>
            <w:r w:rsidRPr="00550CBE">
              <w:rPr>
                <w:rFonts w:ascii="Times New Roman" w:hAnsi="Times New Roman"/>
                <w:strike/>
                <w:sz w:val="20"/>
                <w:szCs w:val="20"/>
              </w:rPr>
              <w:br/>
            </w:r>
            <w:r w:rsidRPr="00550CBE">
              <w:rPr>
                <w:rFonts w:ascii="Times New Roman" w:hAnsi="Times New Roman"/>
                <w:strike/>
                <w:sz w:val="20"/>
                <w:szCs w:val="20"/>
              </w:rPr>
              <w:lastRenderedPageBreak/>
              <w:br/>
              <w:t>[] Igen [] Nem</w:t>
            </w:r>
          </w:p>
        </w:tc>
      </w:tr>
      <w:tr w:rsidR="00AF6F94" w:rsidRPr="00031E36" w:rsidTr="00186CD5">
        <w:tc>
          <w:tcPr>
            <w:tcW w:w="4644" w:type="dxa"/>
            <w:shd w:val="clear" w:color="auto" w:fill="auto"/>
          </w:tcPr>
          <w:p w:rsidR="00AF6F94" w:rsidRPr="00550CBE" w:rsidRDefault="00C047A9" w:rsidP="00186CD5">
            <w:pPr>
              <w:rPr>
                <w:rFonts w:ascii="Times New Roman" w:hAnsi="Times New Roman"/>
                <w:b/>
                <w:strike/>
                <w:sz w:val="20"/>
                <w:szCs w:val="20"/>
                <w:shd w:val="clear" w:color="000000" w:fill="auto"/>
              </w:rPr>
            </w:pPr>
            <w:r w:rsidRPr="00550CBE">
              <w:rPr>
                <w:rFonts w:ascii="Times New Roman" w:hAnsi="Times New Roman"/>
                <w:strike/>
                <w:sz w:val="20"/>
                <w:szCs w:val="20"/>
              </w:rPr>
              <w:lastRenderedPageBreak/>
              <w:t xml:space="preserve">6) A következő </w:t>
            </w:r>
            <w:r w:rsidRPr="00550CBE">
              <w:rPr>
                <w:rFonts w:ascii="Times New Roman" w:hAnsi="Times New Roman"/>
                <w:b/>
                <w:strike/>
                <w:sz w:val="20"/>
                <w:szCs w:val="20"/>
              </w:rPr>
              <w:t>iskolai végzettséggel és szakképzettséggel</w:t>
            </w:r>
            <w:r w:rsidRPr="00550CBE">
              <w:rPr>
                <w:rFonts w:ascii="Times New Roman" w:hAnsi="Times New Roman"/>
                <w:strike/>
                <w:sz w:val="20"/>
                <w:szCs w:val="20"/>
              </w:rPr>
              <w:t xml:space="preserve"> rendelkeznek:</w:t>
            </w:r>
            <w:r w:rsidRPr="00550CBE">
              <w:rPr>
                <w:rFonts w:ascii="Times New Roman" w:hAnsi="Times New Roman"/>
                <w:strike/>
                <w:sz w:val="20"/>
                <w:szCs w:val="20"/>
              </w:rPr>
              <w:br/>
              <w:t xml:space="preserve">a) </w:t>
            </w:r>
            <w:proofErr w:type="spellStart"/>
            <w:r w:rsidRPr="00550CBE">
              <w:rPr>
                <w:rFonts w:ascii="Times New Roman" w:hAnsi="Times New Roman"/>
                <w:strike/>
                <w:sz w:val="20"/>
                <w:szCs w:val="20"/>
              </w:rPr>
              <w:t>A</w:t>
            </w:r>
            <w:proofErr w:type="spellEnd"/>
            <w:r w:rsidRPr="00550CBE">
              <w:rPr>
                <w:rFonts w:ascii="Times New Roman" w:hAnsi="Times New Roman"/>
                <w:strike/>
                <w:sz w:val="20"/>
                <w:szCs w:val="20"/>
              </w:rPr>
              <w:t xml:space="preserve"> szolgáltató vagy maga a vállalkozó,</w:t>
            </w:r>
            <w:r w:rsidRPr="00550CBE">
              <w:rPr>
                <w:rFonts w:ascii="Times New Roman" w:hAnsi="Times New Roman"/>
                <w:strike/>
                <w:sz w:val="20"/>
                <w:szCs w:val="20"/>
              </w:rPr>
              <w:br/>
            </w:r>
            <w:r w:rsidRPr="00550CBE">
              <w:rPr>
                <w:rFonts w:ascii="Times New Roman" w:hAnsi="Times New Roman"/>
                <w:i/>
                <w:strike/>
                <w:sz w:val="20"/>
                <w:szCs w:val="20"/>
              </w:rPr>
              <w:t>és/vagy</w:t>
            </w:r>
            <w:r w:rsidRPr="00550CBE">
              <w:rPr>
                <w:rFonts w:ascii="Times New Roman" w:hAnsi="Times New Roman"/>
                <w:strike/>
                <w:sz w:val="20"/>
                <w:szCs w:val="20"/>
              </w:rPr>
              <w:t xml:space="preserve"> (a vonatkozó hirdetményben vagy a közbeszerzési dokumentumokban foglalt követelményektől függően)</w:t>
            </w:r>
            <w:r w:rsidRPr="00550CBE">
              <w:rPr>
                <w:rFonts w:ascii="Times New Roman" w:hAnsi="Times New Roman"/>
                <w:strike/>
                <w:sz w:val="20"/>
                <w:szCs w:val="20"/>
              </w:rPr>
              <w:br/>
              <w:t>b) Annak vezetői személyzete:</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r>
            <w:r w:rsidRPr="00550CBE">
              <w:rPr>
                <w:rFonts w:ascii="Times New Roman" w:hAnsi="Times New Roman"/>
                <w:strike/>
                <w:sz w:val="20"/>
                <w:szCs w:val="20"/>
              </w:rPr>
              <w:br/>
              <w:t>a) [……]</w:t>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t>b) [……]</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7) A gazdasági szereplő a következő </w:t>
            </w:r>
            <w:r w:rsidRPr="00550CBE">
              <w:rPr>
                <w:rFonts w:ascii="Times New Roman" w:hAnsi="Times New Roman"/>
                <w:b/>
                <w:strike/>
                <w:sz w:val="20"/>
                <w:szCs w:val="20"/>
              </w:rPr>
              <w:t>környezetvédelmi intézkedéseket</w:t>
            </w:r>
            <w:r w:rsidRPr="00550CBE">
              <w:rPr>
                <w:rFonts w:ascii="Times New Roman" w:hAnsi="Times New Roman"/>
                <w:strike/>
                <w:sz w:val="20"/>
                <w:szCs w:val="20"/>
              </w:rPr>
              <w:t xml:space="preserve"> tudja alkalmazni a szerződés teljesítése során:</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8) A gazdasági szereplő </w:t>
            </w:r>
            <w:r w:rsidRPr="00550CBE">
              <w:rPr>
                <w:rFonts w:ascii="Times New Roman" w:hAnsi="Times New Roman"/>
                <w:b/>
                <w:strike/>
                <w:sz w:val="20"/>
                <w:szCs w:val="20"/>
              </w:rPr>
              <w:t>átlagos éves statisztikai állományi létszáma</w:t>
            </w:r>
            <w:r w:rsidRPr="00550CBE">
              <w:rPr>
                <w:rFonts w:ascii="Times New Roman" w:hAnsi="Times New Roman"/>
                <w:strike/>
                <w:sz w:val="20"/>
                <w:szCs w:val="20"/>
              </w:rPr>
              <w:t xml:space="preserve"> és vezetői létszáma az utolsó három évre vonatkozóan a következő volt: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Év, átlagos statisztikai állományi létszám:</w:t>
            </w:r>
            <w:r w:rsidRPr="00550CBE">
              <w:rPr>
                <w:rFonts w:ascii="Times New Roman" w:hAnsi="Times New Roman"/>
                <w:strike/>
                <w:sz w:val="20"/>
                <w:szCs w:val="20"/>
              </w:rPr>
              <w:br/>
              <w:t>[……],[……],</w:t>
            </w:r>
            <w:r w:rsidRPr="00550CBE">
              <w:rPr>
                <w:rFonts w:ascii="Times New Roman" w:hAnsi="Times New Roman"/>
                <w:strike/>
                <w:sz w:val="20"/>
                <w:szCs w:val="20"/>
              </w:rPr>
              <w:br/>
              <w:t>[……],[……],</w:t>
            </w:r>
            <w:r w:rsidRPr="00550CBE">
              <w:rPr>
                <w:rFonts w:ascii="Times New Roman" w:hAnsi="Times New Roman"/>
                <w:strike/>
                <w:sz w:val="20"/>
                <w:szCs w:val="20"/>
              </w:rPr>
              <w:br/>
              <w:t>[……],[……],</w:t>
            </w:r>
            <w:r w:rsidRPr="00550CBE">
              <w:rPr>
                <w:rFonts w:ascii="Times New Roman" w:hAnsi="Times New Roman"/>
                <w:strike/>
                <w:sz w:val="20"/>
                <w:szCs w:val="20"/>
              </w:rPr>
              <w:br/>
              <w:t>Év, vezetői létszám:</w:t>
            </w:r>
            <w:r w:rsidRPr="00550CBE">
              <w:rPr>
                <w:rFonts w:ascii="Times New Roman" w:hAnsi="Times New Roman"/>
                <w:strike/>
                <w:sz w:val="20"/>
                <w:szCs w:val="20"/>
              </w:rPr>
              <w:br/>
              <w:t>[……],[……],</w:t>
            </w:r>
            <w:r w:rsidRPr="00550CBE">
              <w:rPr>
                <w:rFonts w:ascii="Times New Roman" w:hAnsi="Times New Roman"/>
                <w:strike/>
                <w:sz w:val="20"/>
                <w:szCs w:val="20"/>
              </w:rPr>
              <w:br/>
              <w:t>[……],[……],</w:t>
            </w:r>
            <w:r w:rsidRPr="00550CBE">
              <w:rPr>
                <w:rFonts w:ascii="Times New Roman" w:hAnsi="Times New Roman"/>
                <w:strike/>
                <w:sz w:val="20"/>
                <w:szCs w:val="20"/>
              </w:rPr>
              <w:br/>
              <w:t>[……],[……]</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9) A következő </w:t>
            </w:r>
            <w:r w:rsidRPr="00550CBE">
              <w:rPr>
                <w:rFonts w:ascii="Times New Roman" w:hAnsi="Times New Roman"/>
                <w:b/>
                <w:strike/>
                <w:sz w:val="20"/>
                <w:szCs w:val="20"/>
              </w:rPr>
              <w:t>eszközök, berendezések vagy műszaki felszerelések</w:t>
            </w:r>
            <w:r w:rsidRPr="00550CBE">
              <w:rPr>
                <w:rFonts w:ascii="Times New Roman" w:hAnsi="Times New Roman"/>
                <w:strike/>
                <w:sz w:val="20"/>
                <w:szCs w:val="20"/>
              </w:rPr>
              <w:t xml:space="preserve"> fognak a gazdasági szereplő rendelkezésére állni a szerződés teljesítéséhez:</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10) A gazdasági szereplő a szerződés következő </w:t>
            </w:r>
            <w:r w:rsidRPr="00550CBE">
              <w:rPr>
                <w:rFonts w:ascii="Times New Roman" w:hAnsi="Times New Roman"/>
                <w:b/>
                <w:strike/>
                <w:sz w:val="20"/>
                <w:szCs w:val="20"/>
              </w:rPr>
              <w:t>részére (azaz százalékára)</w:t>
            </w:r>
            <w:r w:rsidRPr="00550CBE">
              <w:rPr>
                <w:rFonts w:ascii="Times New Roman" w:hAnsi="Times New Roman"/>
                <w:strike/>
                <w:sz w:val="20"/>
                <w:szCs w:val="20"/>
              </w:rPr>
              <w:t xml:space="preserve"> nézve </w:t>
            </w:r>
            <w:r w:rsidRPr="00550CBE">
              <w:rPr>
                <w:rStyle w:val="Lbjegyzet-hivatkozs"/>
                <w:rFonts w:ascii="Times New Roman" w:hAnsi="Times New Roman"/>
                <w:strike/>
                <w:sz w:val="20"/>
                <w:szCs w:val="20"/>
              </w:rPr>
              <w:footnoteReference w:id="52"/>
            </w:r>
            <w:r w:rsidRPr="00550CBE">
              <w:rPr>
                <w:rFonts w:ascii="Times New Roman" w:hAnsi="Times New Roman"/>
                <w:b/>
                <w:strike/>
                <w:sz w:val="20"/>
                <w:szCs w:val="20"/>
              </w:rPr>
              <w:t>kíván esetleg harmadik féllel szerződést kötni</w:t>
            </w:r>
            <w:r w:rsidRPr="00550CBE">
              <w:rPr>
                <w:rFonts w:ascii="Times New Roman" w:hAnsi="Times New Roman"/>
                <w:strike/>
                <w:sz w:val="20"/>
                <w:szCs w:val="20"/>
              </w:rPr>
              <w: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11) </w:t>
            </w:r>
            <w:r w:rsidRPr="00550CBE">
              <w:rPr>
                <w:rFonts w:ascii="Times New Roman" w:hAnsi="Times New Roman"/>
                <w:b/>
                <w:i/>
                <w:strike/>
                <w:sz w:val="20"/>
                <w:szCs w:val="20"/>
              </w:rPr>
              <w:t>Árubeszerzésre irányuló közbeszerzési szerződés</w:t>
            </w:r>
            <w:r w:rsidRPr="00550CBE">
              <w:rPr>
                <w:rFonts w:ascii="Times New Roman" w:hAnsi="Times New Roman"/>
                <w:strike/>
                <w:sz w:val="20"/>
                <w:szCs w:val="20"/>
              </w:rPr>
              <w:t xml:space="preserve"> esetében:</w:t>
            </w:r>
            <w:r w:rsidRPr="00550CBE">
              <w:rPr>
                <w:rFonts w:ascii="Times New Roman" w:hAnsi="Times New Roman"/>
                <w:strike/>
                <w:sz w:val="20"/>
                <w:szCs w:val="20"/>
              </w:rPr>
              <w:br/>
              <w:t>A gazdasági szereplő szállítani fogja a leszállítandó termékekre vonatkozó mintákat, leírásokat vagy fényképeket, amelyeket nem kell hitelességi tanúsítványnak kísérnie;</w:t>
            </w:r>
            <w:r w:rsidRPr="00550CBE">
              <w:rPr>
                <w:rFonts w:ascii="Times New Roman" w:hAnsi="Times New Roman"/>
                <w:strike/>
                <w:sz w:val="20"/>
                <w:szCs w:val="20"/>
              </w:rPr>
              <w:br/>
              <w:t>Adott esetben a gazdasági szereplő továbbá kijelenti, hogy rendelkezésre fogja bocsátani az előírt hitelességi igazolásokat.</w:t>
            </w:r>
            <w:r w:rsidRPr="00550CBE">
              <w:rPr>
                <w:rFonts w:ascii="Times New Roman" w:hAnsi="Times New Roman"/>
                <w:strike/>
                <w:sz w:val="20"/>
                <w:szCs w:val="20"/>
              </w:rPr>
              <w:br/>
              <w:t>Ha a vonatkozó információ elektronikusan elérhető, kérjük, adja meg a következő információkat</w:t>
            </w:r>
            <w:r w:rsidRPr="00550CBE">
              <w:rPr>
                <w:rFonts w:ascii="Times New Roman" w:hAnsi="Times New Roman"/>
                <w:i/>
                <w:strike/>
                <w:sz w:val="20"/>
                <w:szCs w:val="20"/>
              </w:rPr>
              <w: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 Igen [] Nem</w:t>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t>[] Igen [] Nem</w:t>
            </w:r>
            <w:r w:rsidRPr="00550CBE">
              <w:rPr>
                <w:rFonts w:ascii="Times New Roman" w:hAnsi="Times New Roman"/>
                <w:strike/>
                <w:sz w:val="20"/>
                <w:szCs w:val="20"/>
              </w:rPr>
              <w:br/>
            </w: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(internetcím, a kibocsátó hatóság vagy testület, a dokumentáció pontos hivatkozási adatai): [……][……][……]</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shd w:val="clear" w:color="000000" w:fill="auto"/>
              </w:rPr>
            </w:pPr>
            <w:r w:rsidRPr="00550CBE">
              <w:rPr>
                <w:rFonts w:ascii="Times New Roman" w:hAnsi="Times New Roman"/>
                <w:strike/>
                <w:sz w:val="20"/>
                <w:szCs w:val="20"/>
              </w:rPr>
              <w:t xml:space="preserve">12) </w:t>
            </w:r>
            <w:r w:rsidRPr="00550CBE">
              <w:rPr>
                <w:rFonts w:ascii="Times New Roman" w:hAnsi="Times New Roman"/>
                <w:b/>
                <w:i/>
                <w:strike/>
                <w:sz w:val="20"/>
                <w:szCs w:val="20"/>
              </w:rPr>
              <w:t>Árubeszerzésre irányuló közbeszerzési szerződés</w:t>
            </w:r>
            <w:r w:rsidRPr="00550CBE">
              <w:rPr>
                <w:rFonts w:ascii="Times New Roman" w:hAnsi="Times New Roman"/>
                <w:strike/>
                <w:sz w:val="20"/>
                <w:szCs w:val="20"/>
              </w:rPr>
              <w:t xml:space="preserve"> esetében:</w:t>
            </w:r>
            <w:r w:rsidRPr="00550CBE">
              <w:rPr>
                <w:rFonts w:ascii="Times New Roman" w:hAnsi="Times New Roman"/>
                <w:strike/>
                <w:sz w:val="20"/>
                <w:szCs w:val="20"/>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550CBE">
              <w:rPr>
                <w:rFonts w:ascii="Times New Roman" w:hAnsi="Times New Roman"/>
                <w:strike/>
                <w:sz w:val="20"/>
                <w:szCs w:val="20"/>
              </w:rPr>
              <w:br/>
            </w:r>
            <w:r w:rsidRPr="00550CBE">
              <w:rPr>
                <w:rFonts w:ascii="Times New Roman" w:hAnsi="Times New Roman"/>
                <w:b/>
                <w:strike/>
                <w:sz w:val="20"/>
                <w:szCs w:val="20"/>
              </w:rPr>
              <w:t>Amennyiben nem</w:t>
            </w:r>
            <w:r w:rsidRPr="00550CBE">
              <w:rPr>
                <w:rFonts w:ascii="Times New Roman" w:hAnsi="Times New Roman"/>
                <w:strike/>
                <w:sz w:val="20"/>
                <w:szCs w:val="20"/>
              </w:rPr>
              <w:t xml:space="preserve">, úgy kérjük, adja meg ennek okát, </w:t>
            </w:r>
            <w:r w:rsidRPr="00550CBE">
              <w:rPr>
                <w:rFonts w:ascii="Times New Roman" w:hAnsi="Times New Roman"/>
                <w:strike/>
                <w:sz w:val="20"/>
                <w:szCs w:val="20"/>
              </w:rPr>
              <w:lastRenderedPageBreak/>
              <w:t>és azt, hogy milyen egyéb bizonyítási eszközök bocsáthatók rendelkezésre:</w:t>
            </w:r>
            <w:r w:rsidRPr="00550CBE">
              <w:rPr>
                <w:rFonts w:ascii="Times New Roman" w:hAnsi="Times New Roman"/>
                <w:strike/>
                <w:sz w:val="20"/>
                <w:szCs w:val="20"/>
              </w:rPr>
              <w:br/>
              <w:t>Ha a vonatkozó információ elektronikusan elérhető,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lastRenderedPageBreak/>
              <w:br/>
              <w:t>[] Igen [] Nem</w:t>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t>[…]</w:t>
            </w: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lastRenderedPageBreak/>
              <w:br/>
              <w:t>(internetcím, a kibocsátó hatóság vagy testület, a dokumentáció pontos hivatkozási adatai): [……][……][……]</w:t>
            </w:r>
          </w:p>
        </w:tc>
      </w:tr>
    </w:tbl>
    <w:p w:rsidR="00AF6F94" w:rsidRPr="00550CBE" w:rsidRDefault="00C047A9" w:rsidP="00AF6F94">
      <w:pPr>
        <w:pStyle w:val="SectionTitle"/>
        <w:rPr>
          <w:strike/>
          <w:sz w:val="20"/>
          <w:szCs w:val="20"/>
        </w:rPr>
      </w:pPr>
      <w:bookmarkStart w:id="133" w:name="_DV_M4307"/>
      <w:bookmarkStart w:id="134" w:name="_DV_M4308"/>
      <w:bookmarkStart w:id="135" w:name="_DV_M4309"/>
      <w:bookmarkStart w:id="136" w:name="_DV_M4310"/>
      <w:bookmarkStart w:id="137" w:name="_DV_M4311"/>
      <w:bookmarkStart w:id="138" w:name="_DV_M4312"/>
      <w:bookmarkEnd w:id="133"/>
      <w:bookmarkEnd w:id="134"/>
      <w:bookmarkEnd w:id="135"/>
      <w:bookmarkEnd w:id="136"/>
      <w:bookmarkEnd w:id="137"/>
      <w:bookmarkEnd w:id="138"/>
      <w:r w:rsidRPr="00550CBE">
        <w:rPr>
          <w:strike/>
          <w:sz w:val="20"/>
          <w:szCs w:val="20"/>
        </w:rPr>
        <w:lastRenderedPageBreak/>
        <w:t>D: Minőségbiztosítási rendszerek és környezetvédelmi vezetési szabványok</w:t>
      </w:r>
    </w:p>
    <w:p w:rsidR="00AF6F94" w:rsidRPr="00550CBE" w:rsidRDefault="00C047A9" w:rsidP="00AF6F94">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strike/>
          <w:sz w:val="20"/>
          <w:szCs w:val="20"/>
        </w:rPr>
      </w:pPr>
      <w:r w:rsidRPr="00550CBE">
        <w:rPr>
          <w:rFonts w:ascii="Times New Roman" w:hAnsi="Times New Roman"/>
          <w:b/>
          <w:strike/>
          <w:sz w:val="20"/>
          <w:szCs w:val="20"/>
        </w:rPr>
        <w:t xml:space="preserve">A gazdasági szereplőnek </w:t>
      </w:r>
      <w:r w:rsidRPr="00550CBE">
        <w:rPr>
          <w:rFonts w:ascii="Times New Roman" w:hAnsi="Times New Roman"/>
          <w:b/>
          <w:strike/>
          <w:sz w:val="20"/>
          <w:szCs w:val="20"/>
          <w:u w:val="single"/>
        </w:rPr>
        <w:t>kizárólag</w:t>
      </w:r>
      <w:r w:rsidRPr="00550CBE">
        <w:rPr>
          <w:rFonts w:ascii="Times New Roman" w:hAnsi="Times New Roman"/>
          <w:b/>
          <w:strike/>
          <w:sz w:val="20"/>
          <w:szCs w:val="20"/>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AF6F94" w:rsidRPr="00031E36" w:rsidTr="00186CD5">
        <w:tc>
          <w:tcPr>
            <w:tcW w:w="4644" w:type="dxa"/>
            <w:shd w:val="clear" w:color="auto" w:fill="auto"/>
          </w:tcPr>
          <w:p w:rsidR="00AF6F94" w:rsidRPr="00550CBE" w:rsidRDefault="00C047A9" w:rsidP="00186CD5">
            <w:pPr>
              <w:rPr>
                <w:rFonts w:ascii="Times New Roman" w:hAnsi="Times New Roman"/>
                <w:b/>
                <w:strike/>
                <w:sz w:val="20"/>
                <w:szCs w:val="20"/>
              </w:rPr>
            </w:pPr>
            <w:r w:rsidRPr="00550CBE">
              <w:rPr>
                <w:rFonts w:ascii="Times New Roman" w:hAnsi="Times New Roman"/>
                <w:b/>
                <w:strike/>
                <w:sz w:val="20"/>
                <w:szCs w:val="20"/>
              </w:rPr>
              <w:t>Minőségbiztosítási rendszerek és környezetvédelmi vezetési szabványok</w:t>
            </w:r>
          </w:p>
        </w:tc>
        <w:tc>
          <w:tcPr>
            <w:tcW w:w="4645" w:type="dxa"/>
            <w:shd w:val="clear" w:color="auto" w:fill="auto"/>
          </w:tcPr>
          <w:p w:rsidR="00AF6F94" w:rsidRPr="00550CBE" w:rsidRDefault="00C047A9" w:rsidP="00186CD5">
            <w:pPr>
              <w:rPr>
                <w:rFonts w:ascii="Times New Roman" w:hAnsi="Times New Roman"/>
                <w:b/>
                <w:strike/>
                <w:sz w:val="20"/>
                <w:szCs w:val="20"/>
              </w:rPr>
            </w:pPr>
            <w:r w:rsidRPr="00550CBE">
              <w:rPr>
                <w:rFonts w:ascii="Times New Roman" w:hAnsi="Times New Roman"/>
                <w:b/>
                <w:strike/>
                <w:sz w:val="20"/>
                <w:szCs w:val="20"/>
              </w:rPr>
              <w:t>Válasz:</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Be tud-e nyújtani a gazdasági szereplő olyan, független testület által kiállított </w:t>
            </w:r>
            <w:r w:rsidRPr="00550CBE">
              <w:rPr>
                <w:rFonts w:ascii="Times New Roman" w:hAnsi="Times New Roman"/>
                <w:b/>
                <w:strike/>
                <w:sz w:val="20"/>
                <w:szCs w:val="20"/>
              </w:rPr>
              <w:t>igazolást,</w:t>
            </w:r>
            <w:r w:rsidRPr="00550CBE">
              <w:rPr>
                <w:rFonts w:ascii="Times New Roman" w:hAnsi="Times New Roman"/>
                <w:strike/>
                <w:sz w:val="20"/>
                <w:szCs w:val="20"/>
              </w:rPr>
              <w:t xml:space="preserve"> amely tanúsítja, hogy a gazdasági szereplő egyes meghatározott </w:t>
            </w:r>
            <w:r w:rsidRPr="00550CBE">
              <w:rPr>
                <w:rFonts w:ascii="Times New Roman" w:hAnsi="Times New Roman"/>
                <w:b/>
                <w:strike/>
                <w:sz w:val="20"/>
                <w:szCs w:val="20"/>
              </w:rPr>
              <w:t>minőségbiztosítási szabványoknak</w:t>
            </w:r>
            <w:r w:rsidRPr="00550CBE">
              <w:rPr>
                <w:rFonts w:ascii="Times New Roman" w:hAnsi="Times New Roman"/>
                <w:strike/>
                <w:sz w:val="20"/>
                <w:szCs w:val="20"/>
              </w:rPr>
              <w:t xml:space="preserve"> megfelel, ideértve a fogyatékossággal élők számára biztosított hozzáférésére vonatkozó szabványokat is?</w:t>
            </w:r>
            <w:r w:rsidRPr="00550CBE">
              <w:rPr>
                <w:rFonts w:ascii="Times New Roman" w:hAnsi="Times New Roman"/>
                <w:strike/>
                <w:sz w:val="20"/>
                <w:szCs w:val="20"/>
              </w:rPr>
              <w:br/>
            </w:r>
            <w:r w:rsidRPr="00550CBE">
              <w:rPr>
                <w:rFonts w:ascii="Times New Roman" w:hAnsi="Times New Roman"/>
                <w:b/>
                <w:strike/>
                <w:sz w:val="20"/>
                <w:szCs w:val="20"/>
              </w:rPr>
              <w:t>Amennyiben nem</w:t>
            </w:r>
            <w:r w:rsidRPr="00550CBE">
              <w:rPr>
                <w:rFonts w:ascii="Times New Roman" w:hAnsi="Times New Roman"/>
                <w:strike/>
                <w:sz w:val="20"/>
                <w:szCs w:val="20"/>
              </w:rPr>
              <w:t>, úgy kérjük, adja meg ennek okát, valamint azt, hogy milyen egyéb bizonyítási eszközök bocsáthatók rendelkezésre a minőségbiztosítási rendszert illetően:</w:t>
            </w:r>
            <w:r w:rsidRPr="00550CBE">
              <w:rPr>
                <w:rFonts w:ascii="Times New Roman" w:hAnsi="Times New Roman"/>
                <w:strike/>
                <w:sz w:val="20"/>
                <w:szCs w:val="20"/>
              </w:rPr>
              <w:br/>
              <w:t>Ha a vonatkozó információ elektronikusan elérhető,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Igen [] Nem</w:t>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 [……]</w:t>
            </w:r>
            <w:r w:rsidRPr="00550CBE">
              <w:rPr>
                <w:rFonts w:ascii="Times New Roman" w:hAnsi="Times New Roman"/>
                <w:strike/>
                <w:sz w:val="20"/>
                <w:szCs w:val="20"/>
              </w:rPr>
              <w:br/>
            </w: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(internetcím, a kibocsátó hatóság vagy testület, a dokumentáció pontos hivatkozási adatai): [……][……][……]</w:t>
            </w:r>
          </w:p>
        </w:tc>
      </w:tr>
      <w:tr w:rsidR="00AF6F94" w:rsidRPr="00031E36" w:rsidTr="00186CD5">
        <w:tc>
          <w:tcPr>
            <w:tcW w:w="4644"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xml:space="preserve">Be tud-e nyújtani a gazdasági szereplő olyan, független testület által kiállított </w:t>
            </w:r>
            <w:r w:rsidRPr="00550CBE">
              <w:rPr>
                <w:rFonts w:ascii="Times New Roman" w:hAnsi="Times New Roman"/>
                <w:b/>
                <w:strike/>
                <w:sz w:val="20"/>
                <w:szCs w:val="20"/>
              </w:rPr>
              <w:t>igazolást,</w:t>
            </w:r>
            <w:r w:rsidRPr="00550CBE">
              <w:rPr>
                <w:rFonts w:ascii="Times New Roman" w:hAnsi="Times New Roman"/>
                <w:strike/>
                <w:sz w:val="20"/>
                <w:szCs w:val="20"/>
              </w:rPr>
              <w:t xml:space="preserve"> amely tanúsítja, hogy a gazdasági szereplő az előírt</w:t>
            </w:r>
            <w:r w:rsidRPr="00550CBE">
              <w:rPr>
                <w:rFonts w:ascii="Times New Roman" w:hAnsi="Times New Roman"/>
                <w:b/>
                <w:strike/>
                <w:sz w:val="20"/>
                <w:szCs w:val="20"/>
              </w:rPr>
              <w:t xml:space="preserve"> környezetvédelmi vezetési rendszereknek vagy szabványoknak</w:t>
            </w:r>
            <w:r w:rsidRPr="00550CBE">
              <w:rPr>
                <w:rFonts w:ascii="Times New Roman" w:hAnsi="Times New Roman"/>
                <w:strike/>
                <w:sz w:val="20"/>
                <w:szCs w:val="20"/>
              </w:rPr>
              <w:t xml:space="preserve"> megfelel?</w:t>
            </w:r>
            <w:r w:rsidRPr="00550CBE">
              <w:rPr>
                <w:rFonts w:ascii="Times New Roman" w:hAnsi="Times New Roman"/>
                <w:strike/>
                <w:sz w:val="20"/>
                <w:szCs w:val="20"/>
              </w:rPr>
              <w:br/>
            </w:r>
            <w:r w:rsidRPr="00550CBE">
              <w:rPr>
                <w:rFonts w:ascii="Times New Roman" w:hAnsi="Times New Roman"/>
                <w:b/>
                <w:strike/>
                <w:sz w:val="20"/>
                <w:szCs w:val="20"/>
              </w:rPr>
              <w:t>Amennyiben nem</w:t>
            </w:r>
            <w:r w:rsidRPr="00550CBE">
              <w:rPr>
                <w:rFonts w:ascii="Times New Roman" w:hAnsi="Times New Roman"/>
                <w:strike/>
                <w:sz w:val="20"/>
                <w:szCs w:val="20"/>
              </w:rPr>
              <w:t xml:space="preserve">, úgy kérjük, adja meg ennek okát, valamint azt, hogy milyen egyéb bizonyítási eszközök bocsáthatók rendelkezésre a </w:t>
            </w:r>
            <w:r w:rsidRPr="00550CBE">
              <w:rPr>
                <w:rFonts w:ascii="Times New Roman" w:hAnsi="Times New Roman"/>
                <w:b/>
                <w:strike/>
                <w:sz w:val="20"/>
                <w:szCs w:val="20"/>
              </w:rPr>
              <w:t>környezetvédelmi vezetési rendszereket vagy szabványokat</w:t>
            </w:r>
            <w:r w:rsidRPr="00550CBE">
              <w:rPr>
                <w:rFonts w:ascii="Times New Roman" w:hAnsi="Times New Roman"/>
                <w:strike/>
                <w:sz w:val="20"/>
                <w:szCs w:val="20"/>
              </w:rPr>
              <w:t xml:space="preserve"> illetően:</w:t>
            </w:r>
            <w:r w:rsidRPr="00550CBE">
              <w:rPr>
                <w:rFonts w:ascii="Times New Roman" w:hAnsi="Times New Roman"/>
                <w:strike/>
                <w:sz w:val="20"/>
                <w:szCs w:val="20"/>
              </w:rPr>
              <w:br/>
              <w:t>Ha a vonatkozó információ elektronikusan elérhető, kérjük, adja meg a következő információkat:</w:t>
            </w:r>
          </w:p>
        </w:tc>
        <w:tc>
          <w:tcPr>
            <w:tcW w:w="4645" w:type="dxa"/>
            <w:shd w:val="clear" w:color="auto" w:fill="auto"/>
          </w:tcPr>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t>[] Igen [] Nem</w:t>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r>
            <w:r w:rsidRPr="00550CBE">
              <w:rPr>
                <w:rFonts w:ascii="Times New Roman" w:hAnsi="Times New Roman"/>
                <w:strike/>
                <w:sz w:val="20"/>
                <w:szCs w:val="20"/>
              </w:rPr>
              <w:br/>
              <w:t>[……] [……]</w:t>
            </w:r>
            <w:r w:rsidRPr="00550CBE">
              <w:rPr>
                <w:rFonts w:ascii="Times New Roman" w:hAnsi="Times New Roman"/>
                <w:strike/>
                <w:sz w:val="20"/>
                <w:szCs w:val="20"/>
              </w:rPr>
              <w:br/>
            </w:r>
          </w:p>
          <w:p w:rsidR="00AF6F94" w:rsidRPr="00550CBE" w:rsidRDefault="00C047A9" w:rsidP="00186CD5">
            <w:pPr>
              <w:rPr>
                <w:rFonts w:ascii="Times New Roman" w:hAnsi="Times New Roman"/>
                <w:strike/>
                <w:sz w:val="20"/>
                <w:szCs w:val="20"/>
              </w:rPr>
            </w:pPr>
            <w:r w:rsidRPr="00550CBE">
              <w:rPr>
                <w:rFonts w:ascii="Times New Roman" w:hAnsi="Times New Roman"/>
                <w:strike/>
                <w:sz w:val="20"/>
                <w:szCs w:val="20"/>
              </w:rPr>
              <w:br/>
              <w:t>(internetcím, a kibocsátó hatóság vagy testület, a dokumentáció pontos hivatkozási adatai): [……][……][……]</w:t>
            </w:r>
          </w:p>
        </w:tc>
      </w:tr>
    </w:tbl>
    <w:p w:rsidR="00AF6F94" w:rsidRPr="00550CBE" w:rsidRDefault="00AF6F94" w:rsidP="00AF6F94">
      <w:pPr>
        <w:suppressAutoHyphens w:val="0"/>
        <w:rPr>
          <w:rFonts w:ascii="Times New Roman" w:hAnsi="Times New Roman"/>
          <w:sz w:val="20"/>
          <w:szCs w:val="20"/>
          <w:lang w:eastAsia="en-GB"/>
        </w:rPr>
      </w:pPr>
    </w:p>
    <w:p w:rsidR="00C461BA" w:rsidRPr="00550CBE" w:rsidRDefault="00C047A9" w:rsidP="00C461BA">
      <w:pPr>
        <w:keepNext/>
        <w:spacing w:before="240" w:after="360"/>
        <w:jc w:val="center"/>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V. rész: Az alkalmasnak minősített részvételre jelentkezők számának csökkentése</w:t>
      </w:r>
    </w:p>
    <w:p w:rsidR="00C461BA" w:rsidRPr="00550CBE" w:rsidRDefault="00C047A9" w:rsidP="00C461BA">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b/>
          <w:sz w:val="20"/>
          <w:szCs w:val="20"/>
          <w:lang w:eastAsia="en-GB"/>
        </w:rPr>
      </w:pPr>
      <w:r w:rsidRPr="00550CBE">
        <w:rPr>
          <w:rFonts w:ascii="Times New Roman" w:eastAsia="Calibri" w:hAnsi="Times New Roman"/>
          <w:b/>
          <w:sz w:val="20"/>
          <w:szCs w:val="20"/>
          <w:lang w:eastAsia="en-GB"/>
        </w:rPr>
        <w:t>A gazdasági szereplőnek</w:t>
      </w:r>
      <w:r w:rsidRPr="00550CBE">
        <w:rPr>
          <w:rFonts w:ascii="Times New Roman" w:eastAsia="Calibri" w:hAnsi="Times New Roman"/>
          <w:sz w:val="20"/>
          <w:szCs w:val="20"/>
          <w:lang w:eastAsia="en-GB"/>
        </w:rPr>
        <w:t xml:space="preserve"> </w:t>
      </w:r>
      <w:r w:rsidRPr="00550CBE">
        <w:rPr>
          <w:rFonts w:ascii="Times New Roman" w:eastAsia="Calibri" w:hAnsi="Times New Roman"/>
          <w:b/>
          <w:sz w:val="20"/>
          <w:szCs w:val="20"/>
          <w:lang w:eastAsia="en-GB"/>
        </w:rPr>
        <w:t>kizárólag</w:t>
      </w:r>
      <w:r w:rsidRPr="00550CBE">
        <w:rPr>
          <w:rFonts w:ascii="Times New Roman" w:eastAsia="Calibri" w:hAnsi="Times New Roman"/>
          <w:sz w:val="20"/>
          <w:szCs w:val="20"/>
          <w:lang w:eastAsia="en-GB"/>
        </w:rPr>
        <w:t xml:space="preserve"> </w:t>
      </w:r>
      <w:r w:rsidRPr="00550CBE">
        <w:rPr>
          <w:rFonts w:ascii="Times New Roman" w:eastAsia="Calibri" w:hAnsi="Times New Roman"/>
          <w:b/>
          <w:sz w:val="20"/>
          <w:szCs w:val="20"/>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550CBE">
        <w:rPr>
          <w:rFonts w:ascii="Times New Roman" w:eastAsia="Calibri" w:hAnsi="Times New Roman"/>
          <w:b/>
          <w:sz w:val="20"/>
          <w:szCs w:val="20"/>
          <w:lang w:eastAsia="en-GB"/>
        </w:rPr>
        <w:t>megkülönböztetésmentes</w:t>
      </w:r>
      <w:proofErr w:type="spellEnd"/>
      <w:r w:rsidRPr="00550CBE">
        <w:rPr>
          <w:rFonts w:ascii="Times New Roman" w:eastAsia="Calibri" w:hAnsi="Times New Roman"/>
          <w:b/>
          <w:sz w:val="20"/>
          <w:szCs w:val="20"/>
          <w:lang w:eastAsia="en-GB"/>
        </w:rPr>
        <w:t xml:space="preserve">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550CBE">
        <w:rPr>
          <w:rFonts w:ascii="Times New Roman" w:eastAsia="Calibri" w:hAnsi="Times New Roman"/>
          <w:sz w:val="20"/>
          <w:szCs w:val="20"/>
          <w:lang w:eastAsia="en-GB"/>
        </w:rPr>
        <w:br/>
      </w:r>
      <w:r w:rsidRPr="00550CBE">
        <w:rPr>
          <w:rFonts w:ascii="Times New Roman" w:eastAsia="Calibri" w:hAnsi="Times New Roman"/>
          <w:b/>
          <w:sz w:val="20"/>
          <w:szCs w:val="20"/>
          <w:lang w:eastAsia="en-GB"/>
        </w:rPr>
        <w:t>Csak meghívásos eljárás, tárgyalásos eljárás, versenypárbeszéd és innovációs partnerség esetében:</w:t>
      </w:r>
    </w:p>
    <w:p w:rsidR="00C461BA" w:rsidRPr="00550CBE" w:rsidRDefault="00C047A9" w:rsidP="00C461BA">
      <w:pPr>
        <w:spacing w:before="120" w:after="120"/>
        <w:jc w:val="both"/>
        <w:rPr>
          <w:rFonts w:ascii="Times New Roman" w:eastAsia="Calibri" w:hAnsi="Times New Roman"/>
          <w:b/>
          <w:strike/>
          <w:sz w:val="20"/>
          <w:szCs w:val="20"/>
          <w:lang w:eastAsia="en-GB"/>
        </w:rPr>
      </w:pPr>
      <w:r w:rsidRPr="00550CBE">
        <w:rPr>
          <w:rFonts w:ascii="Times New Roman" w:eastAsia="Calibri" w:hAnsi="Times New Roman"/>
          <w:b/>
          <w:strike/>
          <w:sz w:val="20"/>
          <w:szCs w:val="20"/>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trike/>
                <w:sz w:val="20"/>
                <w:szCs w:val="20"/>
                <w:lang w:eastAsia="en-GB"/>
              </w:rPr>
            </w:pPr>
            <w:r w:rsidRPr="00550CBE">
              <w:rPr>
                <w:rFonts w:ascii="Times New Roman" w:eastAsia="Calibri" w:hAnsi="Times New Roman"/>
                <w:b/>
                <w:strike/>
                <w:sz w:val="20"/>
                <w:szCs w:val="20"/>
                <w:lang w:eastAsia="en-GB"/>
              </w:rPr>
              <w:t>A számok csökkentése</w:t>
            </w:r>
          </w:p>
        </w:tc>
        <w:tc>
          <w:tcPr>
            <w:tcW w:w="4645" w:type="dxa"/>
            <w:shd w:val="clear" w:color="auto" w:fill="auto"/>
          </w:tcPr>
          <w:p w:rsidR="00C461BA" w:rsidRPr="00550CBE" w:rsidRDefault="00C047A9" w:rsidP="00186CD5">
            <w:pPr>
              <w:spacing w:before="120" w:after="120"/>
              <w:jc w:val="both"/>
              <w:rPr>
                <w:rFonts w:ascii="Times New Roman" w:eastAsia="Calibri" w:hAnsi="Times New Roman"/>
                <w:b/>
                <w:strike/>
                <w:sz w:val="20"/>
                <w:szCs w:val="20"/>
                <w:lang w:eastAsia="en-GB"/>
              </w:rPr>
            </w:pPr>
            <w:r w:rsidRPr="00550CBE">
              <w:rPr>
                <w:rFonts w:ascii="Times New Roman" w:eastAsia="Calibri" w:hAnsi="Times New Roman"/>
                <w:b/>
                <w:strike/>
                <w:sz w:val="20"/>
                <w:szCs w:val="20"/>
                <w:lang w:eastAsia="en-GB"/>
              </w:rPr>
              <w:t>Válasz:</w:t>
            </w:r>
          </w:p>
        </w:tc>
      </w:tr>
      <w:tr w:rsidR="00C461BA" w:rsidRPr="00031E36" w:rsidTr="00186CD5">
        <w:tc>
          <w:tcPr>
            <w:tcW w:w="4644" w:type="dxa"/>
            <w:shd w:val="clear" w:color="auto" w:fill="auto"/>
          </w:tcPr>
          <w:p w:rsidR="00C461BA" w:rsidRPr="00550CBE" w:rsidRDefault="00C047A9" w:rsidP="00186CD5">
            <w:pPr>
              <w:spacing w:before="120" w:after="120"/>
              <w:jc w:val="both"/>
              <w:rPr>
                <w:rFonts w:ascii="Times New Roman" w:eastAsia="Calibri" w:hAnsi="Times New Roman"/>
                <w:b/>
                <w:strike/>
                <w:sz w:val="20"/>
                <w:szCs w:val="20"/>
                <w:lang w:eastAsia="en-GB"/>
              </w:rPr>
            </w:pPr>
            <w:r w:rsidRPr="00550CBE">
              <w:rPr>
                <w:rFonts w:ascii="Times New Roman" w:eastAsia="Calibri" w:hAnsi="Times New Roman"/>
                <w:strike/>
                <w:sz w:val="20"/>
                <w:szCs w:val="20"/>
                <w:lang w:eastAsia="en-GB"/>
              </w:rPr>
              <w:t xml:space="preserve">A gazdasági szereplő a következő módon </w:t>
            </w:r>
            <w:r w:rsidRPr="00550CBE">
              <w:rPr>
                <w:rFonts w:ascii="Times New Roman" w:eastAsia="Calibri" w:hAnsi="Times New Roman"/>
                <w:b/>
                <w:strike/>
                <w:sz w:val="20"/>
                <w:szCs w:val="20"/>
                <w:lang w:eastAsia="en-GB"/>
              </w:rPr>
              <w:t>felel meg</w:t>
            </w:r>
            <w:r w:rsidRPr="00550CBE">
              <w:rPr>
                <w:rFonts w:ascii="Times New Roman" w:eastAsia="Calibri" w:hAnsi="Times New Roman"/>
                <w:strike/>
                <w:sz w:val="20"/>
                <w:szCs w:val="20"/>
                <w:lang w:eastAsia="en-GB"/>
              </w:rPr>
              <w:t xml:space="preserve"> a részvételre jelentkezők számának csökkentésére alkalmazandó objektív és </w:t>
            </w:r>
            <w:proofErr w:type="spellStart"/>
            <w:r w:rsidRPr="00550CBE">
              <w:rPr>
                <w:rFonts w:ascii="Times New Roman" w:eastAsia="Calibri" w:hAnsi="Times New Roman"/>
                <w:strike/>
                <w:sz w:val="20"/>
                <w:szCs w:val="20"/>
                <w:lang w:eastAsia="en-GB"/>
              </w:rPr>
              <w:t>megkülönböztetésmentes</w:t>
            </w:r>
            <w:proofErr w:type="spellEnd"/>
            <w:r w:rsidRPr="00550CBE">
              <w:rPr>
                <w:rFonts w:ascii="Times New Roman" w:eastAsia="Calibri" w:hAnsi="Times New Roman"/>
                <w:strike/>
                <w:sz w:val="20"/>
                <w:szCs w:val="20"/>
                <w:lang w:eastAsia="en-GB"/>
              </w:rPr>
              <w:t xml:space="preserve"> szempontoknak vagy szabályoknak:</w:t>
            </w:r>
            <w:r w:rsidRPr="00550CBE">
              <w:rPr>
                <w:rFonts w:ascii="Times New Roman" w:eastAsia="Calibri" w:hAnsi="Times New Roman"/>
                <w:strike/>
                <w:sz w:val="20"/>
                <w:szCs w:val="20"/>
                <w:lang w:eastAsia="en-GB"/>
              </w:rPr>
              <w:br/>
              <w:t xml:space="preserve">Amennyiben bizonyos tanúsítványok vagy egyéb </w:t>
            </w:r>
            <w:r w:rsidRPr="00550CBE">
              <w:rPr>
                <w:rFonts w:ascii="Times New Roman" w:eastAsia="Calibri" w:hAnsi="Times New Roman"/>
                <w:strike/>
                <w:sz w:val="20"/>
                <w:szCs w:val="20"/>
                <w:lang w:eastAsia="en-GB"/>
              </w:rPr>
              <w:lastRenderedPageBreak/>
              <w:t xml:space="preserve">igazolások szükségesek, kérjük, tüntesse fel </w:t>
            </w:r>
            <w:r w:rsidRPr="00550CBE">
              <w:rPr>
                <w:rFonts w:ascii="Times New Roman" w:eastAsia="Calibri" w:hAnsi="Times New Roman"/>
                <w:b/>
                <w:strike/>
                <w:sz w:val="20"/>
                <w:szCs w:val="20"/>
                <w:lang w:eastAsia="en-GB"/>
              </w:rPr>
              <w:t>mindegyikre</w:t>
            </w:r>
            <w:r w:rsidRPr="00550CBE">
              <w:rPr>
                <w:rFonts w:ascii="Times New Roman" w:eastAsia="Calibri" w:hAnsi="Times New Roman"/>
                <w:strike/>
                <w:sz w:val="20"/>
                <w:szCs w:val="20"/>
                <w:lang w:eastAsia="en-GB"/>
              </w:rPr>
              <w:t xml:space="preserve"> nézve, hogy a gazdasági szereplő rendelkezik-e a megkívánt dokumentumokkal:</w:t>
            </w:r>
            <w:r w:rsidRPr="00550CBE">
              <w:rPr>
                <w:rFonts w:ascii="Times New Roman" w:eastAsia="Calibri" w:hAnsi="Times New Roman"/>
                <w:strike/>
                <w:sz w:val="20"/>
                <w:szCs w:val="20"/>
                <w:lang w:eastAsia="en-GB"/>
              </w:rPr>
              <w:br/>
              <w:t>Ha e tanúsítványok vagy egyéb igazolások valamelyike elektronikus formában rendelkezésre áll</w:t>
            </w:r>
            <w:r w:rsidRPr="00550CBE">
              <w:rPr>
                <w:rFonts w:ascii="Times New Roman" w:eastAsia="Calibri" w:hAnsi="Times New Roman"/>
                <w:strike/>
                <w:sz w:val="20"/>
                <w:szCs w:val="20"/>
                <w:vertAlign w:val="superscript"/>
                <w:lang w:eastAsia="en-GB"/>
              </w:rPr>
              <w:footnoteReference w:id="53"/>
            </w:r>
            <w:r w:rsidRPr="00550CBE">
              <w:rPr>
                <w:rFonts w:ascii="Times New Roman" w:eastAsia="Calibri" w:hAnsi="Times New Roman"/>
                <w:strike/>
                <w:sz w:val="20"/>
                <w:szCs w:val="20"/>
                <w:lang w:eastAsia="en-GB"/>
              </w:rPr>
              <w:t xml:space="preserve">, kérjük, hogy </w:t>
            </w:r>
            <w:r w:rsidRPr="00550CBE">
              <w:rPr>
                <w:rFonts w:ascii="Times New Roman" w:eastAsia="Calibri" w:hAnsi="Times New Roman"/>
                <w:b/>
                <w:strike/>
                <w:sz w:val="20"/>
                <w:szCs w:val="20"/>
                <w:lang w:eastAsia="en-GB"/>
              </w:rPr>
              <w:t>mindegyikre</w:t>
            </w:r>
            <w:r w:rsidRPr="00550CBE">
              <w:rPr>
                <w:rFonts w:ascii="Times New Roman" w:eastAsia="Calibri" w:hAnsi="Times New Roman"/>
                <w:strike/>
                <w:sz w:val="20"/>
                <w:szCs w:val="20"/>
                <w:lang w:eastAsia="en-GB"/>
              </w:rPr>
              <w:t xml:space="preserve"> nézve adja meg a következő információkat:</w:t>
            </w:r>
          </w:p>
        </w:tc>
        <w:tc>
          <w:tcPr>
            <w:tcW w:w="4645" w:type="dxa"/>
            <w:shd w:val="clear" w:color="auto" w:fill="auto"/>
          </w:tcPr>
          <w:p w:rsidR="00C461BA" w:rsidRPr="00550CBE" w:rsidRDefault="00C047A9" w:rsidP="00186CD5">
            <w:pPr>
              <w:spacing w:before="120" w:after="120"/>
              <w:rPr>
                <w:rFonts w:ascii="Times New Roman" w:eastAsia="Calibri" w:hAnsi="Times New Roman"/>
                <w:strike/>
                <w:sz w:val="20"/>
                <w:szCs w:val="20"/>
                <w:lang w:eastAsia="en-GB"/>
              </w:rPr>
            </w:pPr>
            <w:r w:rsidRPr="00550CBE">
              <w:rPr>
                <w:rFonts w:ascii="Times New Roman" w:eastAsia="Calibri" w:hAnsi="Times New Roman"/>
                <w:strike/>
                <w:sz w:val="20"/>
                <w:szCs w:val="20"/>
                <w:lang w:eastAsia="en-GB"/>
              </w:rPr>
              <w:lastRenderedPageBreak/>
              <w:t>[….]</w:t>
            </w:r>
            <w:r w:rsidRPr="00550CBE">
              <w:rPr>
                <w:rFonts w:ascii="Times New Roman" w:eastAsia="Calibri" w:hAnsi="Times New Roman"/>
                <w:strike/>
                <w:sz w:val="20"/>
                <w:szCs w:val="20"/>
                <w:lang w:eastAsia="en-GB"/>
              </w:rPr>
              <w:br/>
            </w:r>
            <w:r w:rsidRPr="00550CBE">
              <w:rPr>
                <w:rFonts w:ascii="Times New Roman" w:eastAsia="Calibri" w:hAnsi="Times New Roman"/>
                <w:strike/>
                <w:sz w:val="20"/>
                <w:szCs w:val="20"/>
                <w:lang w:eastAsia="en-GB"/>
              </w:rPr>
              <w:br/>
            </w:r>
          </w:p>
          <w:p w:rsidR="00C461BA" w:rsidRPr="00550CBE" w:rsidRDefault="00C047A9" w:rsidP="00186CD5">
            <w:pPr>
              <w:spacing w:before="120" w:after="120"/>
              <w:rPr>
                <w:rFonts w:ascii="Times New Roman" w:eastAsia="Calibri" w:hAnsi="Times New Roman"/>
                <w:b/>
                <w:strike/>
                <w:sz w:val="20"/>
                <w:szCs w:val="20"/>
                <w:lang w:eastAsia="en-GB"/>
              </w:rPr>
            </w:pPr>
            <w:r w:rsidRPr="00550CBE">
              <w:rPr>
                <w:rFonts w:ascii="Times New Roman" w:eastAsia="Calibri" w:hAnsi="Times New Roman"/>
                <w:strike/>
                <w:sz w:val="20"/>
                <w:szCs w:val="20"/>
                <w:lang w:eastAsia="en-GB"/>
              </w:rPr>
              <w:br/>
              <w:t>[] Igen [] Nem</w:t>
            </w:r>
            <w:r w:rsidRPr="00550CBE">
              <w:rPr>
                <w:rFonts w:ascii="Times New Roman" w:eastAsia="Calibri" w:hAnsi="Times New Roman"/>
                <w:strike/>
                <w:sz w:val="20"/>
                <w:szCs w:val="20"/>
                <w:vertAlign w:val="superscript"/>
                <w:lang w:eastAsia="en-GB"/>
              </w:rPr>
              <w:footnoteReference w:id="54"/>
            </w:r>
            <w:r w:rsidRPr="00550CBE">
              <w:rPr>
                <w:rFonts w:ascii="Times New Roman" w:eastAsia="Calibri" w:hAnsi="Times New Roman"/>
                <w:strike/>
                <w:sz w:val="20"/>
                <w:szCs w:val="20"/>
                <w:lang w:eastAsia="en-GB"/>
              </w:rPr>
              <w:br/>
            </w:r>
            <w:r w:rsidRPr="00550CBE">
              <w:rPr>
                <w:rFonts w:ascii="Times New Roman" w:eastAsia="Calibri" w:hAnsi="Times New Roman"/>
                <w:strike/>
                <w:sz w:val="20"/>
                <w:szCs w:val="20"/>
                <w:lang w:eastAsia="en-GB"/>
              </w:rPr>
              <w:lastRenderedPageBreak/>
              <w:br/>
            </w:r>
            <w:r w:rsidRPr="00550CBE">
              <w:rPr>
                <w:rFonts w:ascii="Times New Roman" w:eastAsia="Calibri" w:hAnsi="Times New Roman"/>
                <w:strike/>
                <w:sz w:val="20"/>
                <w:szCs w:val="20"/>
                <w:lang w:eastAsia="en-GB"/>
              </w:rPr>
              <w:br/>
            </w:r>
            <w:r w:rsidRPr="00550CBE">
              <w:rPr>
                <w:rFonts w:ascii="Times New Roman" w:eastAsia="Calibri" w:hAnsi="Times New Roman"/>
                <w:strike/>
                <w:sz w:val="20"/>
                <w:szCs w:val="20"/>
                <w:lang w:eastAsia="en-GB"/>
              </w:rPr>
              <w:br/>
              <w:t>(internetcím, a kibocsátó hatóság vagy testület, a dokumentáció pontos hivatkozási adatai): [……][……][……]</w:t>
            </w:r>
            <w:r w:rsidRPr="00550CBE">
              <w:rPr>
                <w:rFonts w:ascii="Times New Roman" w:eastAsia="Calibri" w:hAnsi="Times New Roman"/>
                <w:strike/>
                <w:sz w:val="20"/>
                <w:szCs w:val="20"/>
                <w:vertAlign w:val="superscript"/>
                <w:lang w:eastAsia="en-GB"/>
              </w:rPr>
              <w:footnoteReference w:id="55"/>
            </w:r>
          </w:p>
        </w:tc>
      </w:tr>
    </w:tbl>
    <w:p w:rsidR="00C461BA" w:rsidRPr="00550CBE" w:rsidRDefault="00C047A9" w:rsidP="00386C46">
      <w:pPr>
        <w:keepNext/>
        <w:spacing w:before="120"/>
        <w:jc w:val="center"/>
        <w:rPr>
          <w:rFonts w:ascii="Times New Roman" w:eastAsia="Calibri" w:hAnsi="Times New Roman"/>
          <w:b/>
          <w:sz w:val="20"/>
          <w:szCs w:val="20"/>
          <w:lang w:eastAsia="en-GB"/>
        </w:rPr>
      </w:pPr>
      <w:r w:rsidRPr="00550CBE">
        <w:rPr>
          <w:rFonts w:ascii="Times New Roman" w:eastAsia="Calibri" w:hAnsi="Times New Roman"/>
          <w:b/>
          <w:sz w:val="20"/>
          <w:szCs w:val="20"/>
          <w:lang w:eastAsia="en-GB"/>
        </w:rPr>
        <w:lastRenderedPageBreak/>
        <w:t>VI. rész: Záró nyilatkozat</w:t>
      </w:r>
    </w:p>
    <w:p w:rsidR="00C461BA" w:rsidRPr="00550CBE" w:rsidRDefault="00C047A9" w:rsidP="00C461BA">
      <w:pPr>
        <w:spacing w:before="120" w:after="120"/>
        <w:jc w:val="both"/>
        <w:rPr>
          <w:rFonts w:ascii="Times New Roman" w:eastAsia="Calibri" w:hAnsi="Times New Roman"/>
          <w:i/>
          <w:sz w:val="20"/>
          <w:szCs w:val="20"/>
          <w:lang w:eastAsia="en-GB"/>
        </w:rPr>
      </w:pPr>
      <w:r w:rsidRPr="00550CBE">
        <w:rPr>
          <w:rFonts w:ascii="Times New Roman" w:eastAsia="Calibri" w:hAnsi="Times New Roman"/>
          <w:i/>
          <w:sz w:val="20"/>
          <w:szCs w:val="20"/>
          <w:lang w:eastAsia="en-GB"/>
        </w:rPr>
        <w:t>Alulírott(</w:t>
      </w:r>
      <w:proofErr w:type="spellStart"/>
      <w:r w:rsidRPr="00550CBE">
        <w:rPr>
          <w:rFonts w:ascii="Times New Roman" w:eastAsia="Calibri" w:hAnsi="Times New Roman"/>
          <w:i/>
          <w:sz w:val="20"/>
          <w:szCs w:val="20"/>
          <w:lang w:eastAsia="en-GB"/>
        </w:rPr>
        <w:t>ak</w:t>
      </w:r>
      <w:proofErr w:type="spellEnd"/>
      <w:r w:rsidRPr="00550CBE">
        <w:rPr>
          <w:rFonts w:ascii="Times New Roman" w:eastAsia="Calibri" w:hAnsi="Times New Roman"/>
          <w:i/>
          <w:sz w:val="20"/>
          <w:szCs w:val="20"/>
          <w:lang w:eastAsia="en-GB"/>
        </w:rPr>
        <w:t xml:space="preserve">) a hamis nyilatkozat következményeinek teljes tudatában kijelenti(k), hogy a fenti II–V. részben megadott információk pontosak és helytállóak. </w:t>
      </w:r>
    </w:p>
    <w:p w:rsidR="00C461BA" w:rsidRPr="00550CBE" w:rsidRDefault="00C047A9" w:rsidP="00C461BA">
      <w:pPr>
        <w:spacing w:before="120" w:after="120"/>
        <w:jc w:val="both"/>
        <w:rPr>
          <w:rFonts w:ascii="Times New Roman" w:eastAsia="Calibri" w:hAnsi="Times New Roman"/>
          <w:i/>
          <w:sz w:val="20"/>
          <w:szCs w:val="20"/>
          <w:lang w:eastAsia="en-GB"/>
        </w:rPr>
      </w:pPr>
      <w:r w:rsidRPr="00550CBE">
        <w:rPr>
          <w:rFonts w:ascii="Times New Roman" w:eastAsia="Calibri" w:hAnsi="Times New Roman"/>
          <w:i/>
          <w:sz w:val="20"/>
          <w:szCs w:val="20"/>
          <w:lang w:eastAsia="en-GB"/>
        </w:rPr>
        <w:t>Alulírott(</w:t>
      </w:r>
      <w:proofErr w:type="spellStart"/>
      <w:r w:rsidRPr="00550CBE">
        <w:rPr>
          <w:rFonts w:ascii="Times New Roman" w:eastAsia="Calibri" w:hAnsi="Times New Roman"/>
          <w:i/>
          <w:sz w:val="20"/>
          <w:szCs w:val="20"/>
          <w:lang w:eastAsia="en-GB"/>
        </w:rPr>
        <w:t>ak</w:t>
      </w:r>
      <w:proofErr w:type="spellEnd"/>
      <w:r w:rsidRPr="00550CBE">
        <w:rPr>
          <w:rFonts w:ascii="Times New Roman" w:eastAsia="Calibri" w:hAnsi="Times New Roman"/>
          <w:i/>
          <w:sz w:val="20"/>
          <w:szCs w:val="20"/>
          <w:lang w:eastAsia="en-GB"/>
        </w:rPr>
        <w:t>) kijelenti(k), hogy a hivatkozott tanúsítványokat és egyéb igazolásokat kérésre képes(</w:t>
      </w:r>
      <w:proofErr w:type="spellStart"/>
      <w:r w:rsidRPr="00550CBE">
        <w:rPr>
          <w:rFonts w:ascii="Times New Roman" w:eastAsia="Calibri" w:hAnsi="Times New Roman"/>
          <w:i/>
          <w:sz w:val="20"/>
          <w:szCs w:val="20"/>
          <w:lang w:eastAsia="en-GB"/>
        </w:rPr>
        <w:t>ek</w:t>
      </w:r>
      <w:proofErr w:type="spellEnd"/>
      <w:r w:rsidRPr="00550CBE">
        <w:rPr>
          <w:rFonts w:ascii="Times New Roman" w:eastAsia="Calibri" w:hAnsi="Times New Roman"/>
          <w:i/>
          <w:sz w:val="20"/>
          <w:szCs w:val="20"/>
          <w:lang w:eastAsia="en-GB"/>
        </w:rPr>
        <w:t>) lesz(</w:t>
      </w:r>
      <w:proofErr w:type="spellStart"/>
      <w:r w:rsidRPr="00550CBE">
        <w:rPr>
          <w:rFonts w:ascii="Times New Roman" w:eastAsia="Calibri" w:hAnsi="Times New Roman"/>
          <w:i/>
          <w:sz w:val="20"/>
          <w:szCs w:val="20"/>
          <w:lang w:eastAsia="en-GB"/>
        </w:rPr>
        <w:t>nek</w:t>
      </w:r>
      <w:proofErr w:type="spellEnd"/>
      <w:r w:rsidRPr="00550CBE">
        <w:rPr>
          <w:rFonts w:ascii="Times New Roman" w:eastAsia="Calibri" w:hAnsi="Times New Roman"/>
          <w:i/>
          <w:sz w:val="20"/>
          <w:szCs w:val="20"/>
          <w:lang w:eastAsia="en-GB"/>
        </w:rPr>
        <w:t>) késedelem nélkül rendelkezésre bocsátani, kivéve amennyiben:</w:t>
      </w:r>
    </w:p>
    <w:p w:rsidR="00C461BA" w:rsidRPr="00550CBE" w:rsidRDefault="00C047A9" w:rsidP="00C461BA">
      <w:pPr>
        <w:spacing w:before="120" w:after="120"/>
        <w:jc w:val="both"/>
        <w:rPr>
          <w:rFonts w:ascii="Times New Roman" w:eastAsia="Calibri" w:hAnsi="Times New Roman"/>
          <w:i/>
          <w:sz w:val="20"/>
          <w:szCs w:val="20"/>
          <w:lang w:eastAsia="en-GB"/>
        </w:rPr>
      </w:pPr>
      <w:r w:rsidRPr="00550CBE">
        <w:rPr>
          <w:rFonts w:ascii="Times New Roman" w:eastAsia="Calibri" w:hAnsi="Times New Roman"/>
          <w:i/>
          <w:sz w:val="20"/>
          <w:szCs w:val="20"/>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550CBE">
        <w:rPr>
          <w:rFonts w:ascii="Times New Roman" w:eastAsia="Calibri" w:hAnsi="Times New Roman"/>
          <w:i/>
          <w:sz w:val="20"/>
          <w:szCs w:val="20"/>
          <w:vertAlign w:val="superscript"/>
          <w:lang w:eastAsia="en-GB"/>
        </w:rPr>
        <w:footnoteReference w:id="56"/>
      </w:r>
      <w:r w:rsidRPr="00550CBE">
        <w:rPr>
          <w:rFonts w:ascii="Times New Roman" w:eastAsia="Calibri" w:hAnsi="Times New Roman"/>
          <w:i/>
          <w:sz w:val="20"/>
          <w:szCs w:val="20"/>
          <w:lang w:eastAsia="en-GB"/>
        </w:rPr>
        <w:t>, vagy</w:t>
      </w:r>
    </w:p>
    <w:p w:rsidR="00C461BA" w:rsidRPr="00550CBE" w:rsidRDefault="00C047A9" w:rsidP="00C461BA">
      <w:pPr>
        <w:spacing w:before="120" w:after="120"/>
        <w:jc w:val="both"/>
        <w:rPr>
          <w:rFonts w:ascii="Times New Roman" w:eastAsia="Calibri" w:hAnsi="Times New Roman"/>
          <w:i/>
          <w:sz w:val="20"/>
          <w:szCs w:val="20"/>
          <w:lang w:eastAsia="en-GB"/>
        </w:rPr>
      </w:pPr>
      <w:r w:rsidRPr="00550CBE">
        <w:rPr>
          <w:rFonts w:ascii="Times New Roman" w:eastAsia="Calibri" w:hAnsi="Times New Roman"/>
          <w:i/>
          <w:sz w:val="20"/>
          <w:szCs w:val="20"/>
          <w:lang w:eastAsia="en-GB"/>
        </w:rPr>
        <w:t>b) Legkésőbb 2018. április 18-án</w:t>
      </w:r>
      <w:r w:rsidRPr="00550CBE">
        <w:rPr>
          <w:rFonts w:ascii="Times New Roman" w:eastAsia="Calibri" w:hAnsi="Times New Roman"/>
          <w:i/>
          <w:sz w:val="20"/>
          <w:szCs w:val="20"/>
          <w:vertAlign w:val="superscript"/>
          <w:lang w:eastAsia="en-GB"/>
        </w:rPr>
        <w:footnoteReference w:id="57"/>
      </w:r>
      <w:r w:rsidRPr="00550CBE">
        <w:rPr>
          <w:rFonts w:ascii="Times New Roman" w:eastAsia="Calibri" w:hAnsi="Times New Roman"/>
          <w:i/>
          <w:sz w:val="20"/>
          <w:szCs w:val="20"/>
          <w:lang w:eastAsia="en-GB"/>
        </w:rPr>
        <w:t xml:space="preserve"> az ajánlatkérő szervezetnek vagy a közszolgáltató ajánlatkérőnek már birtokában van az érintett dokumentáció.</w:t>
      </w:r>
    </w:p>
    <w:p w:rsidR="00C461BA" w:rsidRPr="00550CBE" w:rsidRDefault="00C047A9" w:rsidP="00386C46">
      <w:pPr>
        <w:spacing w:before="120"/>
        <w:jc w:val="both"/>
        <w:rPr>
          <w:rFonts w:ascii="Times New Roman" w:eastAsia="Calibri" w:hAnsi="Times New Roman"/>
          <w:i/>
          <w:sz w:val="20"/>
          <w:szCs w:val="20"/>
          <w:lang w:eastAsia="en-GB"/>
        </w:rPr>
      </w:pPr>
      <w:r w:rsidRPr="00550CBE">
        <w:rPr>
          <w:rFonts w:ascii="Times New Roman" w:eastAsia="Calibri" w:hAnsi="Times New Roman"/>
          <w:i/>
          <w:sz w:val="20"/>
          <w:szCs w:val="20"/>
          <w:lang w:eastAsia="en-GB"/>
        </w:rPr>
        <w:t>Alulírott(</w:t>
      </w:r>
      <w:proofErr w:type="spellStart"/>
      <w:r w:rsidRPr="00550CBE">
        <w:rPr>
          <w:rFonts w:ascii="Times New Roman" w:eastAsia="Calibri" w:hAnsi="Times New Roman"/>
          <w:i/>
          <w:sz w:val="20"/>
          <w:szCs w:val="20"/>
          <w:lang w:eastAsia="en-GB"/>
        </w:rPr>
        <w:t>ak</w:t>
      </w:r>
      <w:proofErr w:type="spellEnd"/>
      <w:r w:rsidRPr="00550CBE">
        <w:rPr>
          <w:rFonts w:ascii="Times New Roman" w:eastAsia="Calibri" w:hAnsi="Times New Roman"/>
          <w:i/>
          <w:sz w:val="20"/>
          <w:szCs w:val="20"/>
          <w:lang w:eastAsia="en-GB"/>
        </w:rPr>
        <w:t>) hozzájárul(</w:t>
      </w:r>
      <w:proofErr w:type="spellStart"/>
      <w:r w:rsidRPr="00550CBE">
        <w:rPr>
          <w:rFonts w:ascii="Times New Roman" w:eastAsia="Calibri" w:hAnsi="Times New Roman"/>
          <w:i/>
          <w:sz w:val="20"/>
          <w:szCs w:val="20"/>
          <w:lang w:eastAsia="en-GB"/>
        </w:rPr>
        <w:t>nak</w:t>
      </w:r>
      <w:proofErr w:type="spellEnd"/>
      <w:r w:rsidRPr="00550CBE">
        <w:rPr>
          <w:rFonts w:ascii="Times New Roman" w:eastAsia="Calibri" w:hAnsi="Times New Roman"/>
          <w:i/>
          <w:sz w:val="20"/>
          <w:szCs w:val="20"/>
          <w:lang w:eastAsia="en-GB"/>
        </w:rPr>
        <w:t>) ahhoz, hogy [az I. rész A. szakaszában megadott ajánlatkérő szerv vagy közszolgáltató ajánlatkérő] hozzáférjen a jelen egységes európai közbeszerzési dokumentum [a megfelelő rész/szakasz/pont azonosítása] alatt a</w:t>
      </w:r>
      <w:r w:rsidRPr="00550CBE">
        <w:rPr>
          <w:rFonts w:ascii="Times New Roman" w:eastAsia="Calibri" w:hAnsi="Times New Roman"/>
          <w:sz w:val="20"/>
          <w:szCs w:val="20"/>
          <w:lang w:eastAsia="en-GB"/>
        </w:rPr>
        <w:t xml:space="preserve"> [</w:t>
      </w:r>
      <w:proofErr w:type="spellStart"/>
      <w:r w:rsidRPr="00550CBE">
        <w:rPr>
          <w:rFonts w:ascii="Times New Roman" w:eastAsia="Calibri" w:hAnsi="Times New Roman"/>
          <w:sz w:val="20"/>
          <w:szCs w:val="20"/>
          <w:lang w:eastAsia="en-GB"/>
        </w:rPr>
        <w:t>a</w:t>
      </w:r>
      <w:proofErr w:type="spellEnd"/>
      <w:r w:rsidRPr="00550CBE">
        <w:rPr>
          <w:rFonts w:ascii="Times New Roman" w:eastAsia="Calibri" w:hAnsi="Times New Roman"/>
          <w:sz w:val="20"/>
          <w:szCs w:val="20"/>
          <w:lang w:eastAsia="en-GB"/>
        </w:rPr>
        <w:t xml:space="preserve"> közbeszerzési eljárás azonosítása: (rövid ismertetés, hivatkozás az </w:t>
      </w:r>
      <w:r w:rsidRPr="00550CBE">
        <w:rPr>
          <w:rFonts w:ascii="Times New Roman" w:eastAsia="Calibri" w:hAnsi="Times New Roman"/>
          <w:i/>
          <w:sz w:val="20"/>
          <w:szCs w:val="20"/>
          <w:lang w:eastAsia="en-GB"/>
        </w:rPr>
        <w:t>Európai Unió Hivatalos Lapjában</w:t>
      </w:r>
      <w:r w:rsidRPr="00550CBE">
        <w:rPr>
          <w:rFonts w:ascii="Times New Roman" w:eastAsia="Calibri" w:hAnsi="Times New Roman"/>
          <w:sz w:val="20"/>
          <w:szCs w:val="20"/>
          <w:lang w:eastAsia="en-GB"/>
        </w:rPr>
        <w:t xml:space="preserve"> közzétett hirdetményre, hivatkozási szám)] céljára megadott információkat igazoló dokumentumokhoz.</w:t>
      </w:r>
      <w:r w:rsidRPr="00550CBE">
        <w:rPr>
          <w:rFonts w:ascii="Times New Roman" w:eastAsia="Calibri" w:hAnsi="Times New Roman"/>
          <w:i/>
          <w:sz w:val="20"/>
          <w:szCs w:val="20"/>
          <w:lang w:eastAsia="en-GB"/>
        </w:rPr>
        <w:t xml:space="preserve"> </w:t>
      </w:r>
    </w:p>
    <w:p w:rsidR="00C461BA" w:rsidRPr="00550CBE" w:rsidRDefault="00C461BA" w:rsidP="00386C46">
      <w:pPr>
        <w:suppressAutoHyphens w:val="0"/>
        <w:spacing w:line="276" w:lineRule="auto"/>
        <w:rPr>
          <w:rFonts w:ascii="Times New Roman" w:hAnsi="Times New Roman"/>
          <w:sz w:val="20"/>
          <w:szCs w:val="20"/>
        </w:rPr>
      </w:pPr>
    </w:p>
    <w:p w:rsidR="00386C46" w:rsidRPr="00550CBE" w:rsidRDefault="00C047A9" w:rsidP="00386C46">
      <w:pPr>
        <w:widowControl w:val="0"/>
        <w:spacing w:after="120"/>
        <w:jc w:val="both"/>
        <w:rPr>
          <w:rFonts w:ascii="Times New Roman" w:hAnsi="Times New Roman"/>
          <w:sz w:val="20"/>
          <w:szCs w:val="20"/>
        </w:rPr>
      </w:pPr>
      <w:r w:rsidRPr="00550CBE">
        <w:rPr>
          <w:rFonts w:ascii="Times New Roman" w:hAnsi="Times New Roman"/>
          <w:sz w:val="20"/>
          <w:szCs w:val="20"/>
        </w:rPr>
        <w:t>Keltezés (helység, év, hónap, nap)</w:t>
      </w:r>
    </w:p>
    <w:p w:rsidR="00386C46" w:rsidRPr="00550CBE" w:rsidRDefault="00386C46" w:rsidP="00386C46">
      <w:pPr>
        <w:widowControl w:val="0"/>
        <w:jc w:val="both"/>
        <w:rPr>
          <w:rFonts w:ascii="Times New Roman" w:hAnsi="Times New Roman"/>
          <w:sz w:val="20"/>
          <w:szCs w:val="20"/>
        </w:rPr>
      </w:pPr>
    </w:p>
    <w:p w:rsidR="00386C46" w:rsidRPr="00550CBE" w:rsidRDefault="00C047A9" w:rsidP="00386C46">
      <w:pPr>
        <w:widowControl w:val="0"/>
        <w:tabs>
          <w:tab w:val="center" w:pos="6521"/>
        </w:tabs>
        <w:spacing w:after="120"/>
        <w:ind w:left="227"/>
        <w:jc w:val="both"/>
        <w:rPr>
          <w:rFonts w:ascii="Times New Roman" w:hAnsi="Times New Roman"/>
          <w:sz w:val="20"/>
          <w:szCs w:val="20"/>
        </w:rPr>
      </w:pPr>
      <w:r w:rsidRPr="00550CBE">
        <w:rPr>
          <w:rFonts w:ascii="Times New Roman" w:hAnsi="Times New Roman"/>
          <w:sz w:val="20"/>
          <w:szCs w:val="20"/>
        </w:rPr>
        <w:tab/>
        <w:t>___________________________________</w:t>
      </w:r>
    </w:p>
    <w:p w:rsidR="00386C46" w:rsidRPr="00550CBE" w:rsidRDefault="00C047A9" w:rsidP="00386C46">
      <w:pPr>
        <w:widowControl w:val="0"/>
        <w:tabs>
          <w:tab w:val="center" w:pos="6521"/>
        </w:tabs>
        <w:ind w:left="227"/>
        <w:jc w:val="both"/>
        <w:rPr>
          <w:rFonts w:ascii="Times New Roman" w:hAnsi="Times New Roman"/>
          <w:sz w:val="20"/>
          <w:szCs w:val="20"/>
        </w:rPr>
      </w:pPr>
      <w:r w:rsidRPr="00550CBE">
        <w:rPr>
          <w:rFonts w:ascii="Times New Roman" w:hAnsi="Times New Roman"/>
          <w:sz w:val="20"/>
          <w:szCs w:val="20"/>
        </w:rPr>
        <w:tab/>
        <w:t>(cégjegyzésre jogosult vagy szabályszerűen</w:t>
      </w:r>
    </w:p>
    <w:p w:rsidR="00C461BA" w:rsidRPr="00935276" w:rsidRDefault="00C047A9" w:rsidP="008476B8">
      <w:pPr>
        <w:tabs>
          <w:tab w:val="center" w:pos="6521"/>
        </w:tabs>
        <w:jc w:val="both"/>
        <w:rPr>
          <w:rFonts w:ascii="Times New Roman" w:hAnsi="Times New Roman"/>
          <w:sz w:val="22"/>
          <w:szCs w:val="22"/>
        </w:rPr>
      </w:pPr>
      <w:r w:rsidRPr="00550CBE">
        <w:rPr>
          <w:rFonts w:ascii="Times New Roman" w:hAnsi="Times New Roman"/>
          <w:sz w:val="20"/>
          <w:szCs w:val="20"/>
        </w:rPr>
        <w:tab/>
        <w:t>meghatalmazott képviselő aláírása)</w:t>
      </w:r>
      <w:r w:rsidR="00C461BA" w:rsidRPr="00935276">
        <w:rPr>
          <w:rFonts w:ascii="Times New Roman" w:hAnsi="Times New Roman"/>
          <w:sz w:val="22"/>
          <w:szCs w:val="22"/>
        </w:rPr>
        <w:br w:type="page"/>
      </w:r>
    </w:p>
    <w:p w:rsidR="0025034F" w:rsidRPr="00935276" w:rsidRDefault="001A35C1" w:rsidP="0025034F">
      <w:pPr>
        <w:pStyle w:val="Csakszveg1"/>
        <w:spacing w:before="60" w:after="60"/>
        <w:jc w:val="right"/>
        <w:rPr>
          <w:rFonts w:ascii="Times New Roman" w:hAnsi="Times New Roman" w:cs="Times New Roman"/>
          <w:sz w:val="22"/>
          <w:szCs w:val="22"/>
        </w:rPr>
      </w:pPr>
      <w:r w:rsidRPr="00935276">
        <w:rPr>
          <w:rFonts w:ascii="Times New Roman" w:hAnsi="Times New Roman" w:cs="Times New Roman"/>
          <w:sz w:val="22"/>
          <w:szCs w:val="22"/>
        </w:rPr>
        <w:lastRenderedPageBreak/>
        <w:t>4. sz. melléklet</w:t>
      </w:r>
    </w:p>
    <w:p w:rsidR="001A35C1" w:rsidRPr="00935276" w:rsidRDefault="001A35C1" w:rsidP="0025034F">
      <w:pPr>
        <w:pStyle w:val="Csakszveg1"/>
        <w:spacing w:before="60" w:after="60"/>
        <w:jc w:val="right"/>
        <w:rPr>
          <w:rFonts w:ascii="Times New Roman" w:hAnsi="Times New Roman" w:cs="Times New Roman"/>
          <w:sz w:val="22"/>
          <w:szCs w:val="22"/>
        </w:rPr>
      </w:pPr>
    </w:p>
    <w:p w:rsidR="004B428D" w:rsidRPr="00935276" w:rsidRDefault="004B428D" w:rsidP="004B428D">
      <w:pPr>
        <w:widowControl w:val="0"/>
        <w:spacing w:after="120"/>
        <w:jc w:val="center"/>
        <w:rPr>
          <w:rFonts w:ascii="Times New Roman" w:hAnsi="Times New Roman"/>
          <w:b/>
          <w:bCs/>
          <w:caps/>
          <w:sz w:val="22"/>
          <w:szCs w:val="22"/>
        </w:rPr>
      </w:pPr>
      <w:r w:rsidRPr="00935276">
        <w:rPr>
          <w:rFonts w:ascii="Times New Roman" w:hAnsi="Times New Roman"/>
          <w:b/>
          <w:bCs/>
          <w:caps/>
          <w:sz w:val="22"/>
          <w:szCs w:val="22"/>
        </w:rPr>
        <w:t>AjánlatTételi nyilatkozat</w:t>
      </w:r>
      <w:r w:rsidR="006A2116" w:rsidRPr="00935276">
        <w:rPr>
          <w:rStyle w:val="Lbjegyzet-hivatkozs"/>
          <w:rFonts w:ascii="Times New Roman" w:hAnsi="Times New Roman"/>
          <w:b/>
          <w:bCs/>
          <w:caps/>
          <w:sz w:val="22"/>
          <w:szCs w:val="22"/>
        </w:rPr>
        <w:footnoteReference w:id="58"/>
      </w:r>
      <w:r w:rsidR="006A2116" w:rsidRPr="00935276">
        <w:rPr>
          <w:rStyle w:val="Lbjegyzet-hivatkozs"/>
          <w:rFonts w:ascii="Times New Roman" w:hAnsi="Times New Roman"/>
          <w:b/>
          <w:bCs/>
          <w:caps/>
          <w:sz w:val="22"/>
          <w:szCs w:val="22"/>
        </w:rPr>
        <w:footnoteReference w:id="59"/>
      </w:r>
    </w:p>
    <w:p w:rsidR="004B428D" w:rsidRPr="00935276" w:rsidRDefault="004B428D" w:rsidP="004B428D">
      <w:pPr>
        <w:widowControl w:val="0"/>
        <w:spacing w:after="120"/>
        <w:jc w:val="center"/>
        <w:rPr>
          <w:rFonts w:ascii="Times New Roman" w:hAnsi="Times New Roman"/>
          <w:b/>
          <w:bCs/>
          <w:sz w:val="22"/>
          <w:szCs w:val="22"/>
        </w:rPr>
      </w:pPr>
      <w:r w:rsidRPr="00935276">
        <w:rPr>
          <w:rFonts w:ascii="Times New Roman" w:hAnsi="Times New Roman"/>
          <w:b/>
          <w:bCs/>
          <w:sz w:val="22"/>
          <w:szCs w:val="22"/>
        </w:rPr>
        <w:t>A Kbt. 66. § (2) bekezdésére vonatkozóan</w:t>
      </w:r>
    </w:p>
    <w:p w:rsidR="004B428D" w:rsidRPr="00935276" w:rsidRDefault="004B428D" w:rsidP="004B428D">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4B428D" w:rsidRPr="00935276" w:rsidRDefault="004B428D" w:rsidP="004B428D">
      <w:pPr>
        <w:widowControl w:val="0"/>
        <w:spacing w:after="120"/>
        <w:jc w:val="center"/>
        <w:rPr>
          <w:rFonts w:ascii="Times New Roman" w:hAnsi="Times New Roman"/>
          <w:b/>
          <w:bCs/>
          <w:sz w:val="22"/>
          <w:szCs w:val="22"/>
        </w:rPr>
      </w:pPr>
      <w:r w:rsidRPr="00935276">
        <w:rPr>
          <w:rFonts w:ascii="Times New Roman" w:hAnsi="Times New Roman"/>
          <w:sz w:val="22"/>
          <w:szCs w:val="22"/>
        </w:rPr>
        <w:t>tárgyú közbeszerzési eljárásban</w:t>
      </w:r>
    </w:p>
    <w:p w:rsidR="004B428D" w:rsidRPr="00935276" w:rsidRDefault="004B428D" w:rsidP="004B428D">
      <w:pPr>
        <w:widowControl w:val="0"/>
        <w:spacing w:after="120"/>
        <w:jc w:val="center"/>
        <w:rPr>
          <w:rFonts w:ascii="Times New Roman" w:hAnsi="Times New Roman"/>
          <w:b/>
          <w:bCs/>
          <w:caps/>
          <w:sz w:val="22"/>
          <w:szCs w:val="22"/>
        </w:rPr>
      </w:pPr>
    </w:p>
    <w:p w:rsidR="004B428D" w:rsidRPr="00935276" w:rsidRDefault="004B428D" w:rsidP="004B428D">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w:t>
      </w:r>
    </w:p>
    <w:p w:rsidR="004B428D" w:rsidRPr="00935276" w:rsidRDefault="004B428D" w:rsidP="004B428D">
      <w:pPr>
        <w:widowControl w:val="0"/>
        <w:autoSpaceDE w:val="0"/>
        <w:autoSpaceDN w:val="0"/>
        <w:adjustRightInd w:val="0"/>
        <w:jc w:val="both"/>
        <w:rPr>
          <w:rFonts w:ascii="Times New Roman" w:hAnsi="Times New Roman"/>
          <w:sz w:val="22"/>
          <w:szCs w:val="22"/>
        </w:rPr>
      </w:pPr>
      <w:r w:rsidRPr="00935276">
        <w:rPr>
          <w:rFonts w:ascii="Times New Roman" w:hAnsi="Times New Roman"/>
          <w:sz w:val="22"/>
          <w:szCs w:val="22"/>
        </w:rPr>
        <w:t>(székhely: ______________________________) cégjegyzésre jogosult/meghatalmazott képviselője</w:t>
      </w:r>
      <w:r w:rsidRPr="00935276">
        <w:rPr>
          <w:rStyle w:val="Lbjegyzet-hivatkozs"/>
          <w:rFonts w:ascii="Times New Roman" w:hAnsi="Times New Roman"/>
          <w:sz w:val="22"/>
          <w:szCs w:val="22"/>
        </w:rPr>
        <w:footnoteReference w:id="60"/>
      </w:r>
      <w:r w:rsidRPr="00935276">
        <w:rPr>
          <w:rFonts w:ascii="Times New Roman" w:hAnsi="Times New Roman"/>
          <w:sz w:val="22"/>
          <w:szCs w:val="22"/>
        </w:rPr>
        <w:t xml:space="preserve"> – az eljárást megindító felhívásban, és a közbeszerzési dokumentumokban foglalt valamennyi formai és tartalmi követelmény, utasítás, kikötés gondos áttekintése után </w:t>
      </w:r>
      <w:r w:rsidRPr="00935276">
        <w:rPr>
          <w:rFonts w:ascii="Times New Roman" w:hAnsi="Times New Roman"/>
          <w:b/>
          <w:sz w:val="22"/>
          <w:szCs w:val="22"/>
        </w:rPr>
        <w:t>„K</w:t>
      </w:r>
      <w:r w:rsidRPr="00935276">
        <w:rPr>
          <w:rFonts w:ascii="Times New Roman" w:hAnsi="Times New Roman" w:hint="eastAsia"/>
          <w:b/>
          <w:sz w:val="22"/>
          <w:szCs w:val="22"/>
        </w:rPr>
        <w:t>ö</w:t>
      </w:r>
      <w:r w:rsidRPr="00935276">
        <w:rPr>
          <w:rFonts w:ascii="Times New Roman" w:hAnsi="Times New Roman"/>
          <w:b/>
          <w:sz w:val="22"/>
          <w:szCs w:val="22"/>
        </w:rPr>
        <w:t>zbeszerz</w:t>
      </w:r>
      <w:r w:rsidRPr="00935276">
        <w:rPr>
          <w:rFonts w:ascii="Times New Roman" w:hAnsi="Times New Roman" w:hint="eastAsia"/>
          <w:b/>
          <w:sz w:val="22"/>
          <w:szCs w:val="22"/>
        </w:rPr>
        <w:t>é</w:t>
      </w:r>
      <w:r w:rsidRPr="00935276">
        <w:rPr>
          <w:rFonts w:ascii="Times New Roman" w:hAnsi="Times New Roman"/>
          <w:b/>
          <w:sz w:val="22"/>
          <w:szCs w:val="22"/>
        </w:rPr>
        <w:t>si jogi min</w:t>
      </w:r>
      <w:r w:rsidRPr="00935276">
        <w:rPr>
          <w:rFonts w:ascii="Times New Roman" w:hAnsi="Times New Roman" w:hint="eastAsia"/>
          <w:b/>
          <w:sz w:val="22"/>
          <w:szCs w:val="22"/>
        </w:rPr>
        <w:t>ő</w:t>
      </w:r>
      <w:r w:rsidRPr="00935276">
        <w:rPr>
          <w:rFonts w:ascii="Times New Roman" w:hAnsi="Times New Roman"/>
          <w:b/>
          <w:sz w:val="22"/>
          <w:szCs w:val="22"/>
        </w:rPr>
        <w:t>s</w:t>
      </w:r>
      <w:r w:rsidRPr="00935276">
        <w:rPr>
          <w:rFonts w:ascii="Times New Roman" w:hAnsi="Times New Roman" w:hint="eastAsia"/>
          <w:b/>
          <w:sz w:val="22"/>
          <w:szCs w:val="22"/>
        </w:rPr>
        <w:t>é</w:t>
      </w:r>
      <w:r w:rsidRPr="00935276">
        <w:rPr>
          <w:rFonts w:ascii="Times New Roman" w:hAnsi="Times New Roman"/>
          <w:b/>
          <w:sz w:val="22"/>
          <w:szCs w:val="22"/>
        </w:rPr>
        <w:t>gbiztos</w:t>
      </w:r>
      <w:r w:rsidRPr="00935276">
        <w:rPr>
          <w:rFonts w:ascii="Times New Roman" w:hAnsi="Times New Roman" w:hint="eastAsia"/>
          <w:b/>
          <w:sz w:val="22"/>
          <w:szCs w:val="22"/>
        </w:rPr>
        <w:t>í</w:t>
      </w:r>
      <w:r w:rsidRPr="00935276">
        <w:rPr>
          <w:rFonts w:ascii="Times New Roman" w:hAnsi="Times New Roman"/>
          <w:b/>
          <w:sz w:val="22"/>
          <w:szCs w:val="22"/>
        </w:rPr>
        <w:t>t</w:t>
      </w:r>
      <w:r w:rsidRPr="00935276">
        <w:rPr>
          <w:rFonts w:ascii="Times New Roman" w:hAnsi="Times New Roman" w:hint="eastAsia"/>
          <w:b/>
          <w:sz w:val="22"/>
          <w:szCs w:val="22"/>
        </w:rPr>
        <w:t>á</w:t>
      </w:r>
      <w:r w:rsidRPr="00935276">
        <w:rPr>
          <w:rFonts w:ascii="Times New Roman" w:hAnsi="Times New Roman"/>
          <w:b/>
          <w:sz w:val="22"/>
          <w:szCs w:val="22"/>
        </w:rPr>
        <w:t>si szolg</w:t>
      </w:r>
      <w:r w:rsidRPr="00935276">
        <w:rPr>
          <w:rFonts w:ascii="Times New Roman" w:hAnsi="Times New Roman" w:hint="eastAsia"/>
          <w:b/>
          <w:sz w:val="22"/>
          <w:szCs w:val="22"/>
        </w:rPr>
        <w:t>á</w:t>
      </w:r>
      <w:r w:rsidRPr="00935276">
        <w:rPr>
          <w:rFonts w:ascii="Times New Roman" w:hAnsi="Times New Roman"/>
          <w:b/>
          <w:sz w:val="22"/>
          <w:szCs w:val="22"/>
        </w:rPr>
        <w:t>ltat</w:t>
      </w:r>
      <w:r w:rsidRPr="00935276">
        <w:rPr>
          <w:rFonts w:ascii="Times New Roman" w:hAnsi="Times New Roman" w:hint="eastAsia"/>
          <w:b/>
          <w:sz w:val="22"/>
          <w:szCs w:val="22"/>
        </w:rPr>
        <w:t>á</w:t>
      </w:r>
      <w:r w:rsidRPr="00935276">
        <w:rPr>
          <w:rFonts w:ascii="Times New Roman" w:hAnsi="Times New Roman"/>
          <w:b/>
          <w:sz w:val="22"/>
          <w:szCs w:val="22"/>
        </w:rPr>
        <w:t xml:space="preserve">sok </w:t>
      </w:r>
      <w:r w:rsidRPr="00935276">
        <w:rPr>
          <w:rFonts w:ascii="Times New Roman" w:hAnsi="Times New Roman" w:hint="eastAsia"/>
          <w:b/>
          <w:sz w:val="22"/>
          <w:szCs w:val="22"/>
        </w:rPr>
        <w:t>é</w:t>
      </w:r>
      <w:r w:rsidRPr="00935276">
        <w:rPr>
          <w:rFonts w:ascii="Times New Roman" w:hAnsi="Times New Roman"/>
          <w:b/>
          <w:sz w:val="22"/>
          <w:szCs w:val="22"/>
        </w:rPr>
        <w:t>s szak</w:t>
      </w:r>
      <w:r w:rsidRPr="00935276">
        <w:rPr>
          <w:rFonts w:ascii="Times New Roman" w:hAnsi="Times New Roman" w:hint="eastAsia"/>
          <w:b/>
          <w:sz w:val="22"/>
          <w:szCs w:val="22"/>
        </w:rPr>
        <w:t>é</w:t>
      </w:r>
      <w:r w:rsidRPr="00935276">
        <w:rPr>
          <w:rFonts w:ascii="Times New Roman" w:hAnsi="Times New Roman"/>
          <w:b/>
          <w:sz w:val="22"/>
          <w:szCs w:val="22"/>
        </w:rPr>
        <w:t>rt</w:t>
      </w:r>
      <w:r w:rsidRPr="00935276">
        <w:rPr>
          <w:rFonts w:ascii="Times New Roman" w:hAnsi="Times New Roman" w:hint="eastAsia"/>
          <w:b/>
          <w:sz w:val="22"/>
          <w:szCs w:val="22"/>
        </w:rPr>
        <w:t>ő</w:t>
      </w:r>
      <w:r w:rsidRPr="00935276">
        <w:rPr>
          <w:rFonts w:ascii="Times New Roman" w:hAnsi="Times New Roman"/>
          <w:b/>
          <w:sz w:val="22"/>
          <w:szCs w:val="22"/>
        </w:rPr>
        <w:t>i tan</w:t>
      </w:r>
      <w:r w:rsidRPr="00935276">
        <w:rPr>
          <w:rFonts w:ascii="Times New Roman" w:hAnsi="Times New Roman" w:hint="eastAsia"/>
          <w:b/>
          <w:sz w:val="22"/>
          <w:szCs w:val="22"/>
        </w:rPr>
        <w:t>á</w:t>
      </w:r>
      <w:r w:rsidRPr="00935276">
        <w:rPr>
          <w:rFonts w:ascii="Times New Roman" w:hAnsi="Times New Roman"/>
          <w:b/>
          <w:sz w:val="22"/>
          <w:szCs w:val="22"/>
        </w:rPr>
        <w:t>csad</w:t>
      </w:r>
      <w:r w:rsidRPr="00935276">
        <w:rPr>
          <w:rFonts w:ascii="Times New Roman" w:hAnsi="Times New Roman" w:hint="eastAsia"/>
          <w:b/>
          <w:sz w:val="22"/>
          <w:szCs w:val="22"/>
        </w:rPr>
        <w:t>á</w:t>
      </w:r>
      <w:r w:rsidRPr="00935276">
        <w:rPr>
          <w:rFonts w:ascii="Times New Roman" w:hAnsi="Times New Roman"/>
          <w:b/>
          <w:sz w:val="22"/>
          <w:szCs w:val="22"/>
        </w:rPr>
        <w:t xml:space="preserve">s” </w:t>
      </w:r>
      <w:r w:rsidRPr="00935276">
        <w:rPr>
          <w:rFonts w:ascii="Times New Roman" w:hAnsi="Times New Roman"/>
          <w:sz w:val="22"/>
          <w:szCs w:val="22"/>
        </w:rPr>
        <w:t>tárgyú közbeszerzési eljárásban ezennel kijelentem, hogy:</w:t>
      </w:r>
    </w:p>
    <w:p w:rsidR="004B428D" w:rsidRPr="00935276" w:rsidRDefault="004B428D" w:rsidP="004B428D">
      <w:pPr>
        <w:widowControl w:val="0"/>
        <w:autoSpaceDE w:val="0"/>
        <w:autoSpaceDN w:val="0"/>
        <w:adjustRightInd w:val="0"/>
        <w:jc w:val="both"/>
        <w:rPr>
          <w:rFonts w:ascii="Times New Roman" w:hAnsi="Times New Roman"/>
          <w:sz w:val="22"/>
          <w:szCs w:val="22"/>
        </w:rPr>
      </w:pPr>
    </w:p>
    <w:p w:rsidR="004B428D" w:rsidRPr="00935276" w:rsidRDefault="004B428D" w:rsidP="004B428D">
      <w:pPr>
        <w:widowControl w:val="0"/>
        <w:numPr>
          <w:ilvl w:val="0"/>
          <w:numId w:val="33"/>
        </w:numPr>
        <w:spacing w:after="120"/>
        <w:jc w:val="both"/>
        <w:rPr>
          <w:rFonts w:ascii="Times New Roman" w:hAnsi="Times New Roman"/>
          <w:sz w:val="22"/>
          <w:szCs w:val="22"/>
        </w:rPr>
      </w:pPr>
      <w:r w:rsidRPr="00935276">
        <w:rPr>
          <w:rFonts w:ascii="Times New Roman" w:hAnsi="Times New Roman"/>
          <w:sz w:val="22"/>
          <w:szCs w:val="22"/>
        </w:rPr>
        <w:t xml:space="preserve">az </w:t>
      </w:r>
      <w:r w:rsidR="009A713C">
        <w:rPr>
          <w:rFonts w:ascii="Times New Roman" w:hAnsi="Times New Roman"/>
          <w:sz w:val="22"/>
          <w:szCs w:val="22"/>
        </w:rPr>
        <w:t xml:space="preserve"> eljárást </w:t>
      </w:r>
      <w:r w:rsidR="00E817AE">
        <w:rPr>
          <w:rFonts w:ascii="Times New Roman" w:hAnsi="Times New Roman"/>
          <w:sz w:val="22"/>
          <w:szCs w:val="22"/>
        </w:rPr>
        <w:t>meg</w:t>
      </w:r>
      <w:r w:rsidR="009A713C">
        <w:rPr>
          <w:rFonts w:ascii="Times New Roman" w:hAnsi="Times New Roman"/>
          <w:sz w:val="22"/>
          <w:szCs w:val="22"/>
        </w:rPr>
        <w:t>indító felhívásban</w:t>
      </w:r>
      <w:r w:rsidRPr="00935276">
        <w:rPr>
          <w:rFonts w:ascii="Times New Roman" w:hAnsi="Times New Roman"/>
          <w:sz w:val="22"/>
          <w:szCs w:val="22"/>
        </w:rPr>
        <w:t xml:space="preserve"> és a közbeszerzési dokumentumokban foglalt valamennyi feltételt megismertük, megértettük és azokat a jelen nyilatkozattal </w:t>
      </w:r>
      <w:r w:rsidR="00386C46" w:rsidRPr="00935276">
        <w:rPr>
          <w:rFonts w:ascii="Times New Roman" w:hAnsi="Times New Roman"/>
          <w:sz w:val="22"/>
          <w:szCs w:val="22"/>
        </w:rPr>
        <w:t>fenntartás vagy korlátozás nélkül elfogadjuk;</w:t>
      </w:r>
    </w:p>
    <w:p w:rsidR="004B428D" w:rsidRPr="00935276" w:rsidRDefault="004B428D" w:rsidP="004B428D">
      <w:pPr>
        <w:widowControl w:val="0"/>
        <w:numPr>
          <w:ilvl w:val="0"/>
          <w:numId w:val="33"/>
        </w:numPr>
        <w:spacing w:after="120"/>
        <w:ind w:left="567" w:hanging="425"/>
        <w:jc w:val="both"/>
        <w:rPr>
          <w:rFonts w:ascii="Times New Roman" w:hAnsi="Times New Roman"/>
          <w:sz w:val="22"/>
          <w:szCs w:val="22"/>
        </w:rPr>
      </w:pPr>
      <w:r w:rsidRPr="00935276">
        <w:rPr>
          <w:rFonts w:ascii="Times New Roman" w:hAnsi="Times New Roman"/>
          <w:sz w:val="22"/>
          <w:szCs w:val="22"/>
        </w:rPr>
        <w:t xml:space="preserve">a szerződést – amennyiben, mint nyertes ajánlattevő kiválasztásra kerülünk – készek vagyunk megkötni és teljesíteni, a végleges </w:t>
      </w:r>
      <w:r w:rsidR="0040022E" w:rsidRPr="00935276">
        <w:rPr>
          <w:rFonts w:ascii="Times New Roman" w:hAnsi="Times New Roman"/>
          <w:sz w:val="22"/>
          <w:szCs w:val="22"/>
        </w:rPr>
        <w:t>ajánlatunknak megfelelően.</w:t>
      </w:r>
      <w:r w:rsidRPr="00935276">
        <w:rPr>
          <w:rFonts w:ascii="Times New Roman" w:hAnsi="Times New Roman"/>
          <w:sz w:val="22"/>
          <w:szCs w:val="22"/>
        </w:rPr>
        <w:t xml:space="preserve"> </w:t>
      </w:r>
    </w:p>
    <w:p w:rsidR="004B428D" w:rsidRPr="00935276" w:rsidRDefault="004B428D" w:rsidP="004B428D">
      <w:pPr>
        <w:widowControl w:val="0"/>
        <w:numPr>
          <w:ilvl w:val="0"/>
          <w:numId w:val="33"/>
        </w:numPr>
        <w:suppressAutoHyphens w:val="0"/>
        <w:spacing w:after="120"/>
        <w:jc w:val="both"/>
        <w:rPr>
          <w:rFonts w:ascii="Times New Roman" w:hAnsi="Times New Roman"/>
          <w:sz w:val="22"/>
          <w:szCs w:val="22"/>
        </w:rPr>
      </w:pPr>
      <w:r w:rsidRPr="00935276">
        <w:rPr>
          <w:rFonts w:ascii="Times New Roman" w:hAnsi="Times New Roman"/>
          <w:sz w:val="22"/>
          <w:szCs w:val="22"/>
        </w:rPr>
        <w:t xml:space="preserve">elfogadjuk, hogy amennyiben olyan kitételt tettünk ajánlatunkban, ami ellentétben van az </w:t>
      </w:r>
      <w:r w:rsidR="0040022E" w:rsidRPr="00935276">
        <w:rPr>
          <w:rFonts w:ascii="Times New Roman" w:hAnsi="Times New Roman"/>
          <w:sz w:val="22"/>
          <w:szCs w:val="22"/>
        </w:rPr>
        <w:t>ajánlati felhívás</w:t>
      </w:r>
      <w:r w:rsidRPr="00935276">
        <w:rPr>
          <w:rFonts w:ascii="Times New Roman" w:hAnsi="Times New Roman"/>
          <w:sz w:val="22"/>
          <w:szCs w:val="22"/>
        </w:rPr>
        <w:t>sal vagy a közbeszerzési dokumentumokkal vagy azok bármely feltételével, akkor az ajánlatunk érvénytelen</w:t>
      </w:r>
      <w:r w:rsidR="00386C46" w:rsidRPr="00935276">
        <w:rPr>
          <w:rFonts w:ascii="Times New Roman" w:hAnsi="Times New Roman"/>
          <w:sz w:val="22"/>
          <w:szCs w:val="22"/>
        </w:rPr>
        <w:t>;</w:t>
      </w:r>
    </w:p>
    <w:p w:rsidR="004B428D" w:rsidRPr="00935276" w:rsidRDefault="004B428D" w:rsidP="004B428D">
      <w:pPr>
        <w:widowControl w:val="0"/>
        <w:numPr>
          <w:ilvl w:val="0"/>
          <w:numId w:val="33"/>
        </w:numPr>
        <w:suppressAutoHyphens w:val="0"/>
        <w:spacing w:after="120"/>
        <w:ind w:left="573" w:hanging="346"/>
        <w:jc w:val="both"/>
        <w:rPr>
          <w:rFonts w:ascii="Times New Roman" w:hAnsi="Times New Roman"/>
          <w:sz w:val="22"/>
          <w:szCs w:val="22"/>
        </w:rPr>
      </w:pPr>
      <w:r w:rsidRPr="00935276">
        <w:rPr>
          <w:rFonts w:ascii="Times New Roman" w:hAnsi="Times New Roman"/>
          <w:sz w:val="22"/>
          <w:szCs w:val="22"/>
        </w:rPr>
        <w:t xml:space="preserve">amennyiben nyertesnek nyilvánítanak bennünket, akkor a szerződést megkötjük és teljesítjük az </w:t>
      </w:r>
      <w:r w:rsidR="0040022E" w:rsidRPr="00935276">
        <w:rPr>
          <w:rFonts w:ascii="Times New Roman" w:hAnsi="Times New Roman"/>
          <w:sz w:val="22"/>
          <w:szCs w:val="22"/>
        </w:rPr>
        <w:t>ajánlati felhívás</w:t>
      </w:r>
      <w:r w:rsidRPr="00935276">
        <w:rPr>
          <w:rFonts w:ascii="Times New Roman" w:hAnsi="Times New Roman"/>
          <w:sz w:val="22"/>
          <w:szCs w:val="22"/>
        </w:rPr>
        <w:t xml:space="preserve">, a </w:t>
      </w:r>
      <w:r w:rsidR="00F908ED">
        <w:rPr>
          <w:rFonts w:ascii="Times New Roman" w:hAnsi="Times New Roman"/>
          <w:sz w:val="22"/>
          <w:szCs w:val="22"/>
        </w:rPr>
        <w:t>közbeszerzési dokumentumok</w:t>
      </w:r>
      <w:r w:rsidRPr="00935276">
        <w:rPr>
          <w:rFonts w:ascii="Times New Roman" w:hAnsi="Times New Roman"/>
          <w:sz w:val="22"/>
          <w:szCs w:val="22"/>
        </w:rPr>
        <w:t>, a szerződéstervezet tartalma, és az aján</w:t>
      </w:r>
      <w:r w:rsidR="00386C46" w:rsidRPr="00935276">
        <w:rPr>
          <w:rFonts w:ascii="Times New Roman" w:hAnsi="Times New Roman"/>
          <w:sz w:val="22"/>
          <w:szCs w:val="22"/>
        </w:rPr>
        <w:t>latunkban lefektetettek szerint;</w:t>
      </w:r>
    </w:p>
    <w:p w:rsidR="00386C46" w:rsidRPr="00935276" w:rsidRDefault="00386C46" w:rsidP="004B428D">
      <w:pPr>
        <w:widowControl w:val="0"/>
        <w:numPr>
          <w:ilvl w:val="0"/>
          <w:numId w:val="33"/>
        </w:numPr>
        <w:suppressAutoHyphens w:val="0"/>
        <w:spacing w:after="120"/>
        <w:ind w:left="573" w:hanging="346"/>
        <w:jc w:val="both"/>
        <w:rPr>
          <w:rFonts w:ascii="Times New Roman" w:hAnsi="Times New Roman"/>
          <w:sz w:val="22"/>
          <w:szCs w:val="22"/>
        </w:rPr>
      </w:pPr>
      <w:r w:rsidRPr="00ED719B">
        <w:rPr>
          <w:rFonts w:ascii="Times New Roman" w:hAnsi="Times New Roman"/>
          <w:sz w:val="22"/>
          <w:szCs w:val="22"/>
        </w:rPr>
        <w:t>az alkalmasság igazolásához</w:t>
      </w:r>
      <w:r w:rsidR="00387131" w:rsidRPr="00ED719B">
        <w:rPr>
          <w:rFonts w:ascii="Times New Roman" w:hAnsi="Times New Roman"/>
          <w:sz w:val="22"/>
          <w:szCs w:val="22"/>
        </w:rPr>
        <w:t xml:space="preserve"> és az értékelési szemponthoz</w:t>
      </w:r>
      <w:r w:rsidRPr="00ED719B">
        <w:rPr>
          <w:rFonts w:ascii="Times New Roman" w:hAnsi="Times New Roman"/>
          <w:sz w:val="22"/>
          <w:szCs w:val="22"/>
        </w:rPr>
        <w:t xml:space="preserve"> bemutatott</w:t>
      </w:r>
      <w:r w:rsidRPr="00935276">
        <w:rPr>
          <w:rFonts w:ascii="Times New Roman" w:hAnsi="Times New Roman"/>
          <w:sz w:val="22"/>
          <w:szCs w:val="22"/>
        </w:rPr>
        <w:t xml:space="preserve"> szakembereket – amennyiben, mint nyertes ajánlattevő kiválasztásra kerülünk – a teljesítésbe bevonjuk, figyelemmel </w:t>
      </w:r>
      <w:r w:rsidRPr="00ED719B">
        <w:rPr>
          <w:rFonts w:ascii="Times New Roman" w:hAnsi="Times New Roman"/>
          <w:sz w:val="22"/>
          <w:szCs w:val="22"/>
        </w:rPr>
        <w:t>a Kbt. 138. § (2)</w:t>
      </w:r>
      <w:r w:rsidR="00387131" w:rsidRPr="00ED719B">
        <w:rPr>
          <w:rFonts w:ascii="Times New Roman" w:hAnsi="Times New Roman"/>
          <w:sz w:val="22"/>
          <w:szCs w:val="22"/>
        </w:rPr>
        <w:t xml:space="preserve"> és (4</w:t>
      </w:r>
      <w:r w:rsidR="00F67D78" w:rsidRPr="00F67D78">
        <w:rPr>
          <w:rFonts w:ascii="Times New Roman" w:hAnsi="Times New Roman"/>
          <w:sz w:val="22"/>
          <w:szCs w:val="22"/>
        </w:rPr>
        <w:t>) bekezdésére</w:t>
      </w:r>
      <w:r w:rsidRPr="00ED719B">
        <w:rPr>
          <w:rFonts w:ascii="Times New Roman" w:hAnsi="Times New Roman"/>
          <w:sz w:val="22"/>
          <w:szCs w:val="22"/>
        </w:rPr>
        <w:t>;</w:t>
      </w:r>
    </w:p>
    <w:p w:rsidR="00386C46" w:rsidRPr="00935276" w:rsidRDefault="006A2116" w:rsidP="006A2116">
      <w:pPr>
        <w:widowControl w:val="0"/>
        <w:numPr>
          <w:ilvl w:val="0"/>
          <w:numId w:val="33"/>
        </w:numPr>
        <w:suppressAutoHyphens w:val="0"/>
        <w:spacing w:after="120"/>
        <w:jc w:val="both"/>
        <w:rPr>
          <w:rFonts w:ascii="Times New Roman" w:hAnsi="Times New Roman"/>
          <w:i/>
          <w:sz w:val="22"/>
          <w:szCs w:val="22"/>
        </w:rPr>
      </w:pPr>
      <w:r w:rsidRPr="00935276">
        <w:rPr>
          <w:rFonts w:ascii="Times New Roman" w:hAnsi="Times New Roman"/>
          <w:sz w:val="22"/>
          <w:szCs w:val="22"/>
        </w:rPr>
        <w:t>amennyiben nyertesnek nyilvánítanak bennünket, mint közös ajánlattevőket, a közös ajánlattevők személye sem a közbeszerzési eljárás, sem az annak alapján megkötött szerződés teljesítése során nem fog változni, továbbá egyetemlegesen felelősséget vállalunk mind a közbeszerzési eljárás, mind az annak alapj</w:t>
      </w:r>
      <w:r w:rsidRPr="00935276">
        <w:rPr>
          <w:rFonts w:ascii="Times New Roman" w:hAnsi="Times New Roman" w:hint="eastAsia"/>
          <w:sz w:val="22"/>
          <w:szCs w:val="22"/>
        </w:rPr>
        <w:t>á</w:t>
      </w:r>
      <w:r w:rsidRPr="00935276">
        <w:rPr>
          <w:rFonts w:ascii="Times New Roman" w:hAnsi="Times New Roman"/>
          <w:sz w:val="22"/>
          <w:szCs w:val="22"/>
        </w:rPr>
        <w:t>n megk</w:t>
      </w:r>
      <w:r w:rsidRPr="00935276">
        <w:rPr>
          <w:rFonts w:ascii="Times New Roman" w:hAnsi="Times New Roman" w:hint="eastAsia"/>
          <w:sz w:val="22"/>
          <w:szCs w:val="22"/>
        </w:rPr>
        <w:t>ö</w:t>
      </w:r>
      <w:r w:rsidRPr="00935276">
        <w:rPr>
          <w:rFonts w:ascii="Times New Roman" w:hAnsi="Times New Roman"/>
          <w:sz w:val="22"/>
          <w:szCs w:val="22"/>
        </w:rPr>
        <w:t>t</w:t>
      </w:r>
      <w:r w:rsidRPr="00935276">
        <w:rPr>
          <w:rFonts w:ascii="Times New Roman" w:hAnsi="Times New Roman" w:hint="eastAsia"/>
          <w:sz w:val="22"/>
          <w:szCs w:val="22"/>
        </w:rPr>
        <w:t>ö</w:t>
      </w:r>
      <w:r w:rsidRPr="00935276">
        <w:rPr>
          <w:rFonts w:ascii="Times New Roman" w:hAnsi="Times New Roman"/>
          <w:sz w:val="22"/>
          <w:szCs w:val="22"/>
        </w:rPr>
        <w:t>tt szerz</w:t>
      </w:r>
      <w:r w:rsidRPr="00935276">
        <w:rPr>
          <w:rFonts w:ascii="Times New Roman" w:hAnsi="Times New Roman" w:hint="eastAsia"/>
          <w:sz w:val="22"/>
          <w:szCs w:val="22"/>
        </w:rPr>
        <w:t>ő</w:t>
      </w:r>
      <w:r w:rsidRPr="00935276">
        <w:rPr>
          <w:rFonts w:ascii="Times New Roman" w:hAnsi="Times New Roman"/>
          <w:sz w:val="22"/>
          <w:szCs w:val="22"/>
        </w:rPr>
        <w:t>d</w:t>
      </w:r>
      <w:r w:rsidRPr="00935276">
        <w:rPr>
          <w:rFonts w:ascii="Times New Roman" w:hAnsi="Times New Roman" w:hint="eastAsia"/>
          <w:sz w:val="22"/>
          <w:szCs w:val="22"/>
        </w:rPr>
        <w:t>é</w:t>
      </w:r>
      <w:r w:rsidRPr="00935276">
        <w:rPr>
          <w:rFonts w:ascii="Times New Roman" w:hAnsi="Times New Roman"/>
          <w:sz w:val="22"/>
          <w:szCs w:val="22"/>
        </w:rPr>
        <w:t>s teljes</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se sor</w:t>
      </w:r>
      <w:r w:rsidRPr="00935276">
        <w:rPr>
          <w:rFonts w:ascii="Times New Roman" w:hAnsi="Times New Roman" w:hint="eastAsia"/>
          <w:sz w:val="22"/>
          <w:szCs w:val="22"/>
        </w:rPr>
        <w:t>á</w:t>
      </w:r>
      <w:r w:rsidRPr="00935276">
        <w:rPr>
          <w:rFonts w:ascii="Times New Roman" w:hAnsi="Times New Roman"/>
          <w:sz w:val="22"/>
          <w:szCs w:val="22"/>
        </w:rPr>
        <w:t xml:space="preserve">n. </w:t>
      </w:r>
      <w:r w:rsidRPr="00935276">
        <w:rPr>
          <w:rFonts w:ascii="Times New Roman" w:hAnsi="Times New Roman"/>
          <w:i/>
          <w:sz w:val="22"/>
          <w:szCs w:val="22"/>
        </w:rPr>
        <w:t>(adott esetben)</w:t>
      </w:r>
    </w:p>
    <w:p w:rsidR="004B428D" w:rsidRPr="00935276" w:rsidRDefault="004B428D" w:rsidP="004B428D">
      <w:pPr>
        <w:widowControl w:val="0"/>
        <w:spacing w:after="120"/>
        <w:jc w:val="both"/>
        <w:rPr>
          <w:rFonts w:ascii="Times New Roman" w:hAnsi="Times New Roman"/>
          <w:sz w:val="22"/>
          <w:szCs w:val="22"/>
        </w:rPr>
      </w:pPr>
    </w:p>
    <w:p w:rsidR="004B428D" w:rsidRPr="00935276" w:rsidRDefault="004B428D" w:rsidP="004B428D">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4B428D" w:rsidRPr="00935276" w:rsidRDefault="004B428D" w:rsidP="004B428D">
      <w:pPr>
        <w:widowControl w:val="0"/>
        <w:spacing w:after="120"/>
        <w:jc w:val="both"/>
        <w:rPr>
          <w:rFonts w:ascii="Times New Roman" w:hAnsi="Times New Roman"/>
          <w:sz w:val="22"/>
          <w:szCs w:val="22"/>
        </w:rPr>
      </w:pPr>
    </w:p>
    <w:p w:rsidR="004B428D" w:rsidRPr="00935276" w:rsidRDefault="004B428D" w:rsidP="004B428D">
      <w:pPr>
        <w:widowControl w:val="0"/>
        <w:tabs>
          <w:tab w:val="center" w:pos="6521"/>
        </w:tabs>
        <w:spacing w:after="120"/>
        <w:ind w:left="227"/>
        <w:jc w:val="both"/>
        <w:rPr>
          <w:rFonts w:ascii="Times New Roman" w:hAnsi="Times New Roman"/>
          <w:sz w:val="22"/>
          <w:szCs w:val="22"/>
        </w:rPr>
      </w:pPr>
      <w:r w:rsidRPr="00935276">
        <w:rPr>
          <w:rFonts w:ascii="Times New Roman" w:hAnsi="Times New Roman"/>
          <w:sz w:val="22"/>
          <w:szCs w:val="22"/>
        </w:rPr>
        <w:tab/>
        <w:t>___________________________________</w:t>
      </w:r>
    </w:p>
    <w:p w:rsidR="004B428D" w:rsidRPr="00935276" w:rsidRDefault="004B428D" w:rsidP="004B428D">
      <w:pPr>
        <w:widowControl w:val="0"/>
        <w:tabs>
          <w:tab w:val="center" w:pos="6521"/>
        </w:tabs>
        <w:ind w:left="227"/>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25034F" w:rsidRPr="00935276" w:rsidRDefault="004B428D" w:rsidP="004B428D">
      <w:pPr>
        <w:tabs>
          <w:tab w:val="center" w:pos="6521"/>
        </w:tabs>
        <w:jc w:val="both"/>
        <w:rPr>
          <w:rFonts w:ascii="Times New Roman" w:hAnsi="Times New Roman"/>
          <w:b/>
          <w:sz w:val="22"/>
          <w:szCs w:val="22"/>
        </w:rPr>
      </w:pPr>
      <w:r w:rsidRPr="00935276">
        <w:rPr>
          <w:rFonts w:ascii="Times New Roman" w:hAnsi="Times New Roman"/>
          <w:sz w:val="22"/>
          <w:szCs w:val="22"/>
        </w:rPr>
        <w:tab/>
        <w:t>meghatalmazott képviselő aláírása)</w:t>
      </w:r>
    </w:p>
    <w:p w:rsidR="004B428D" w:rsidRPr="00935276" w:rsidRDefault="004B428D">
      <w:pPr>
        <w:suppressAutoHyphens w:val="0"/>
        <w:spacing w:after="200" w:line="276" w:lineRule="auto"/>
        <w:rPr>
          <w:rFonts w:ascii="Times New Roman" w:hAnsi="Times New Roman"/>
          <w:b/>
          <w:sz w:val="22"/>
          <w:szCs w:val="22"/>
        </w:rPr>
      </w:pPr>
      <w:bookmarkStart w:id="139" w:name="_Toc435541581"/>
      <w:r w:rsidRPr="00935276">
        <w:rPr>
          <w:b/>
          <w:sz w:val="22"/>
          <w:szCs w:val="22"/>
        </w:rPr>
        <w:br w:type="page"/>
      </w:r>
    </w:p>
    <w:p w:rsidR="0025034F" w:rsidRPr="00935276" w:rsidRDefault="001A35C1" w:rsidP="0025034F">
      <w:pPr>
        <w:pStyle w:val="Listaszerbekezds1"/>
        <w:ind w:left="1080"/>
        <w:jc w:val="right"/>
        <w:rPr>
          <w:rFonts w:cs="Times New Roman"/>
          <w:color w:val="auto"/>
          <w:sz w:val="22"/>
          <w:szCs w:val="22"/>
        </w:rPr>
      </w:pPr>
      <w:r w:rsidRPr="00935276">
        <w:rPr>
          <w:rFonts w:cs="Times New Roman"/>
          <w:color w:val="auto"/>
          <w:sz w:val="22"/>
          <w:szCs w:val="22"/>
        </w:rPr>
        <w:lastRenderedPageBreak/>
        <w:t>5</w:t>
      </w:r>
      <w:r w:rsidR="0025034F" w:rsidRPr="00935276">
        <w:rPr>
          <w:rFonts w:cs="Times New Roman"/>
          <w:color w:val="auto"/>
          <w:sz w:val="22"/>
          <w:szCs w:val="22"/>
        </w:rPr>
        <w:t>. számú melléklet</w:t>
      </w:r>
    </w:p>
    <w:p w:rsidR="00ED732F" w:rsidRPr="0036556C" w:rsidRDefault="00ED732F" w:rsidP="00ED732F">
      <w:pPr>
        <w:widowControl w:val="0"/>
        <w:spacing w:after="120"/>
        <w:jc w:val="center"/>
        <w:rPr>
          <w:b/>
          <w:bCs/>
          <w:caps/>
          <w:sz w:val="22"/>
          <w:szCs w:val="22"/>
        </w:rPr>
      </w:pPr>
    </w:p>
    <w:p w:rsidR="00ED732F" w:rsidRPr="00935276" w:rsidRDefault="00ED732F" w:rsidP="00ED732F">
      <w:pPr>
        <w:widowControl w:val="0"/>
        <w:spacing w:after="120"/>
        <w:jc w:val="center"/>
        <w:rPr>
          <w:rFonts w:ascii="Times New Roman" w:hAnsi="Times New Roman"/>
          <w:b/>
          <w:bCs/>
          <w:caps/>
          <w:sz w:val="22"/>
          <w:szCs w:val="22"/>
        </w:rPr>
      </w:pPr>
      <w:r w:rsidRPr="00935276">
        <w:rPr>
          <w:rFonts w:ascii="Times New Roman" w:hAnsi="Times New Roman"/>
          <w:b/>
          <w:bCs/>
          <w:caps/>
          <w:sz w:val="22"/>
          <w:szCs w:val="22"/>
        </w:rPr>
        <w:t>nyilatkozat</w:t>
      </w:r>
      <w:r w:rsidR="008476B8" w:rsidRPr="00935276">
        <w:rPr>
          <w:rStyle w:val="Lbjegyzet-hivatkozs"/>
          <w:rFonts w:ascii="Times New Roman" w:hAnsi="Times New Roman"/>
          <w:b/>
          <w:bCs/>
          <w:caps/>
          <w:sz w:val="22"/>
          <w:szCs w:val="22"/>
        </w:rPr>
        <w:footnoteReference w:id="61"/>
      </w:r>
    </w:p>
    <w:p w:rsidR="00ED732F" w:rsidRPr="00935276" w:rsidRDefault="00ED732F" w:rsidP="00ED732F">
      <w:pPr>
        <w:widowControl w:val="0"/>
        <w:spacing w:after="120"/>
        <w:jc w:val="center"/>
        <w:rPr>
          <w:rFonts w:ascii="Times New Roman" w:hAnsi="Times New Roman"/>
          <w:b/>
          <w:bCs/>
          <w:sz w:val="22"/>
          <w:szCs w:val="22"/>
        </w:rPr>
      </w:pPr>
      <w:r w:rsidRPr="00935276">
        <w:rPr>
          <w:rFonts w:ascii="Times New Roman" w:hAnsi="Times New Roman"/>
          <w:b/>
          <w:bCs/>
          <w:sz w:val="22"/>
          <w:szCs w:val="22"/>
        </w:rPr>
        <w:t>A Kbt. 66. § (4) bekezdésére vonatkozóan</w:t>
      </w:r>
    </w:p>
    <w:p w:rsidR="00ED732F" w:rsidRPr="00935276" w:rsidRDefault="00ED732F" w:rsidP="00ED732F">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ED732F" w:rsidRPr="00935276" w:rsidRDefault="00ED732F" w:rsidP="00ED732F">
      <w:pPr>
        <w:widowControl w:val="0"/>
        <w:spacing w:after="120"/>
        <w:jc w:val="center"/>
        <w:rPr>
          <w:rFonts w:ascii="Times New Roman" w:hAnsi="Times New Roman"/>
          <w:b/>
          <w:bCs/>
          <w:sz w:val="22"/>
          <w:szCs w:val="22"/>
        </w:rPr>
      </w:pPr>
      <w:r w:rsidRPr="00935276">
        <w:rPr>
          <w:rFonts w:ascii="Times New Roman" w:hAnsi="Times New Roman"/>
          <w:sz w:val="22"/>
          <w:szCs w:val="22"/>
        </w:rPr>
        <w:t>tárgyú közbeszerzési eljárásban</w:t>
      </w:r>
    </w:p>
    <w:p w:rsidR="00ED732F" w:rsidRPr="00935276" w:rsidRDefault="00ED732F" w:rsidP="00ED732F">
      <w:pPr>
        <w:widowControl w:val="0"/>
        <w:spacing w:after="120"/>
        <w:jc w:val="center"/>
        <w:rPr>
          <w:rFonts w:ascii="Times New Roman" w:hAnsi="Times New Roman"/>
          <w:b/>
          <w:bCs/>
          <w:caps/>
          <w:sz w:val="22"/>
          <w:szCs w:val="22"/>
        </w:rPr>
      </w:pPr>
    </w:p>
    <w:p w:rsidR="00ED732F" w:rsidRPr="00935276" w:rsidRDefault="00ED732F" w:rsidP="00ED732F">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w:t>
      </w:r>
    </w:p>
    <w:p w:rsidR="00ED732F" w:rsidRPr="00935276" w:rsidRDefault="00ED732F" w:rsidP="00ED732F">
      <w:pPr>
        <w:widowControl w:val="0"/>
        <w:autoSpaceDE w:val="0"/>
        <w:autoSpaceDN w:val="0"/>
        <w:adjustRightInd w:val="0"/>
        <w:jc w:val="both"/>
        <w:rPr>
          <w:rFonts w:ascii="Times New Roman" w:hAnsi="Times New Roman"/>
          <w:sz w:val="22"/>
          <w:szCs w:val="22"/>
        </w:rPr>
      </w:pPr>
      <w:r w:rsidRPr="00935276">
        <w:rPr>
          <w:rFonts w:ascii="Times New Roman" w:hAnsi="Times New Roman"/>
          <w:sz w:val="22"/>
          <w:szCs w:val="22"/>
        </w:rPr>
        <w:t>(székhely: ______________________________) cégjegyzésre jogosult/meghatalmazott képviselője</w:t>
      </w:r>
      <w:r w:rsidRPr="00935276">
        <w:rPr>
          <w:rStyle w:val="Lbjegyzet-hivatkozs"/>
          <w:rFonts w:ascii="Times New Roman" w:hAnsi="Times New Roman"/>
          <w:sz w:val="22"/>
          <w:szCs w:val="22"/>
        </w:rPr>
        <w:footnoteReference w:id="62"/>
      </w:r>
      <w:r w:rsidRPr="00935276">
        <w:rPr>
          <w:rFonts w:ascii="Times New Roman" w:hAnsi="Times New Roman"/>
          <w:sz w:val="22"/>
          <w:szCs w:val="22"/>
        </w:rPr>
        <w:t xml:space="preserve"> – az eljárást megindító felhívásban, és a közbeszerzési dokumentumokban foglalt valamennyi formai és tartalmi követelmény, utasítás, kikötés gondos áttekintése után a </w:t>
      </w:r>
      <w:r w:rsidRPr="00935276">
        <w:rPr>
          <w:rFonts w:ascii="Times New Roman" w:hAnsi="Times New Roman"/>
          <w:b/>
          <w:sz w:val="22"/>
          <w:szCs w:val="22"/>
        </w:rPr>
        <w:t>„K</w:t>
      </w:r>
      <w:r w:rsidRPr="00935276">
        <w:rPr>
          <w:rFonts w:ascii="Times New Roman" w:hAnsi="Times New Roman" w:hint="eastAsia"/>
          <w:b/>
          <w:sz w:val="22"/>
          <w:szCs w:val="22"/>
        </w:rPr>
        <w:t>ö</w:t>
      </w:r>
      <w:r w:rsidRPr="00935276">
        <w:rPr>
          <w:rFonts w:ascii="Times New Roman" w:hAnsi="Times New Roman"/>
          <w:b/>
          <w:sz w:val="22"/>
          <w:szCs w:val="22"/>
        </w:rPr>
        <w:t>zbeszerz</w:t>
      </w:r>
      <w:r w:rsidRPr="00935276">
        <w:rPr>
          <w:rFonts w:ascii="Times New Roman" w:hAnsi="Times New Roman" w:hint="eastAsia"/>
          <w:b/>
          <w:sz w:val="22"/>
          <w:szCs w:val="22"/>
        </w:rPr>
        <w:t>é</w:t>
      </w:r>
      <w:r w:rsidRPr="00935276">
        <w:rPr>
          <w:rFonts w:ascii="Times New Roman" w:hAnsi="Times New Roman"/>
          <w:b/>
          <w:sz w:val="22"/>
          <w:szCs w:val="22"/>
        </w:rPr>
        <w:t>si jogi min</w:t>
      </w:r>
      <w:r w:rsidRPr="00935276">
        <w:rPr>
          <w:rFonts w:ascii="Times New Roman" w:hAnsi="Times New Roman" w:hint="eastAsia"/>
          <w:b/>
          <w:sz w:val="22"/>
          <w:szCs w:val="22"/>
        </w:rPr>
        <w:t>ő</w:t>
      </w:r>
      <w:r w:rsidRPr="00935276">
        <w:rPr>
          <w:rFonts w:ascii="Times New Roman" w:hAnsi="Times New Roman"/>
          <w:b/>
          <w:sz w:val="22"/>
          <w:szCs w:val="22"/>
        </w:rPr>
        <w:t>s</w:t>
      </w:r>
      <w:r w:rsidRPr="00935276">
        <w:rPr>
          <w:rFonts w:ascii="Times New Roman" w:hAnsi="Times New Roman" w:hint="eastAsia"/>
          <w:b/>
          <w:sz w:val="22"/>
          <w:szCs w:val="22"/>
        </w:rPr>
        <w:t>é</w:t>
      </w:r>
      <w:r w:rsidRPr="00935276">
        <w:rPr>
          <w:rFonts w:ascii="Times New Roman" w:hAnsi="Times New Roman"/>
          <w:b/>
          <w:sz w:val="22"/>
          <w:szCs w:val="22"/>
        </w:rPr>
        <w:t>gbiztos</w:t>
      </w:r>
      <w:r w:rsidRPr="00935276">
        <w:rPr>
          <w:rFonts w:ascii="Times New Roman" w:hAnsi="Times New Roman" w:hint="eastAsia"/>
          <w:b/>
          <w:sz w:val="22"/>
          <w:szCs w:val="22"/>
        </w:rPr>
        <w:t>í</w:t>
      </w:r>
      <w:r w:rsidRPr="00935276">
        <w:rPr>
          <w:rFonts w:ascii="Times New Roman" w:hAnsi="Times New Roman"/>
          <w:b/>
          <w:sz w:val="22"/>
          <w:szCs w:val="22"/>
        </w:rPr>
        <w:t>t</w:t>
      </w:r>
      <w:r w:rsidRPr="00935276">
        <w:rPr>
          <w:rFonts w:ascii="Times New Roman" w:hAnsi="Times New Roman" w:hint="eastAsia"/>
          <w:b/>
          <w:sz w:val="22"/>
          <w:szCs w:val="22"/>
        </w:rPr>
        <w:t>á</w:t>
      </w:r>
      <w:r w:rsidRPr="00935276">
        <w:rPr>
          <w:rFonts w:ascii="Times New Roman" w:hAnsi="Times New Roman"/>
          <w:b/>
          <w:sz w:val="22"/>
          <w:szCs w:val="22"/>
        </w:rPr>
        <w:t>si szolg</w:t>
      </w:r>
      <w:r w:rsidRPr="00935276">
        <w:rPr>
          <w:rFonts w:ascii="Times New Roman" w:hAnsi="Times New Roman" w:hint="eastAsia"/>
          <w:b/>
          <w:sz w:val="22"/>
          <w:szCs w:val="22"/>
        </w:rPr>
        <w:t>á</w:t>
      </w:r>
      <w:r w:rsidRPr="00935276">
        <w:rPr>
          <w:rFonts w:ascii="Times New Roman" w:hAnsi="Times New Roman"/>
          <w:b/>
          <w:sz w:val="22"/>
          <w:szCs w:val="22"/>
        </w:rPr>
        <w:t>ltat</w:t>
      </w:r>
      <w:r w:rsidRPr="00935276">
        <w:rPr>
          <w:rFonts w:ascii="Times New Roman" w:hAnsi="Times New Roman" w:hint="eastAsia"/>
          <w:b/>
          <w:sz w:val="22"/>
          <w:szCs w:val="22"/>
        </w:rPr>
        <w:t>á</w:t>
      </w:r>
      <w:r w:rsidRPr="00935276">
        <w:rPr>
          <w:rFonts w:ascii="Times New Roman" w:hAnsi="Times New Roman"/>
          <w:b/>
          <w:sz w:val="22"/>
          <w:szCs w:val="22"/>
        </w:rPr>
        <w:t xml:space="preserve">sok </w:t>
      </w:r>
      <w:r w:rsidRPr="00935276">
        <w:rPr>
          <w:rFonts w:ascii="Times New Roman" w:hAnsi="Times New Roman" w:hint="eastAsia"/>
          <w:b/>
          <w:sz w:val="22"/>
          <w:szCs w:val="22"/>
        </w:rPr>
        <w:t>é</w:t>
      </w:r>
      <w:r w:rsidRPr="00935276">
        <w:rPr>
          <w:rFonts w:ascii="Times New Roman" w:hAnsi="Times New Roman"/>
          <w:b/>
          <w:sz w:val="22"/>
          <w:szCs w:val="22"/>
        </w:rPr>
        <w:t>s szak</w:t>
      </w:r>
      <w:r w:rsidRPr="00935276">
        <w:rPr>
          <w:rFonts w:ascii="Times New Roman" w:hAnsi="Times New Roman" w:hint="eastAsia"/>
          <w:b/>
          <w:sz w:val="22"/>
          <w:szCs w:val="22"/>
        </w:rPr>
        <w:t>é</w:t>
      </w:r>
      <w:r w:rsidRPr="00935276">
        <w:rPr>
          <w:rFonts w:ascii="Times New Roman" w:hAnsi="Times New Roman"/>
          <w:b/>
          <w:sz w:val="22"/>
          <w:szCs w:val="22"/>
        </w:rPr>
        <w:t>rt</w:t>
      </w:r>
      <w:r w:rsidRPr="00935276">
        <w:rPr>
          <w:rFonts w:ascii="Times New Roman" w:hAnsi="Times New Roman" w:hint="eastAsia"/>
          <w:b/>
          <w:sz w:val="22"/>
          <w:szCs w:val="22"/>
        </w:rPr>
        <w:t>ő</w:t>
      </w:r>
      <w:r w:rsidRPr="00935276">
        <w:rPr>
          <w:rFonts w:ascii="Times New Roman" w:hAnsi="Times New Roman"/>
          <w:b/>
          <w:sz w:val="22"/>
          <w:szCs w:val="22"/>
        </w:rPr>
        <w:t>i tan</w:t>
      </w:r>
      <w:r w:rsidRPr="00935276">
        <w:rPr>
          <w:rFonts w:ascii="Times New Roman" w:hAnsi="Times New Roman" w:hint="eastAsia"/>
          <w:b/>
          <w:sz w:val="22"/>
          <w:szCs w:val="22"/>
        </w:rPr>
        <w:t>á</w:t>
      </w:r>
      <w:r w:rsidRPr="00935276">
        <w:rPr>
          <w:rFonts w:ascii="Times New Roman" w:hAnsi="Times New Roman"/>
          <w:b/>
          <w:sz w:val="22"/>
          <w:szCs w:val="22"/>
        </w:rPr>
        <w:t>csad</w:t>
      </w:r>
      <w:r w:rsidRPr="00935276">
        <w:rPr>
          <w:rFonts w:ascii="Times New Roman" w:hAnsi="Times New Roman" w:hint="eastAsia"/>
          <w:b/>
          <w:sz w:val="22"/>
          <w:szCs w:val="22"/>
        </w:rPr>
        <w:t>á</w:t>
      </w:r>
      <w:r w:rsidRPr="00935276">
        <w:rPr>
          <w:rFonts w:ascii="Times New Roman" w:hAnsi="Times New Roman"/>
          <w:b/>
          <w:sz w:val="22"/>
          <w:szCs w:val="22"/>
        </w:rPr>
        <w:t xml:space="preserve">s” </w:t>
      </w:r>
      <w:r w:rsidRPr="00935276">
        <w:rPr>
          <w:rFonts w:ascii="Times New Roman" w:hAnsi="Times New Roman"/>
          <w:sz w:val="22"/>
          <w:szCs w:val="22"/>
        </w:rPr>
        <w:t xml:space="preserve">tárgyú közbeszerzési eljárásban ezennel kijelentem, hogy az általam jegyzett cég a kis- és középvállalkozásokról, fejlődésük támogatásáról szóló </w:t>
      </w:r>
      <w:proofErr w:type="spellStart"/>
      <w:r w:rsidRPr="00935276">
        <w:rPr>
          <w:rFonts w:ascii="Times New Roman" w:hAnsi="Times New Roman"/>
          <w:sz w:val="22"/>
          <w:szCs w:val="22"/>
        </w:rPr>
        <w:t>szóló</w:t>
      </w:r>
      <w:proofErr w:type="spellEnd"/>
      <w:r w:rsidRPr="00935276">
        <w:rPr>
          <w:rFonts w:ascii="Times New Roman" w:hAnsi="Times New Roman"/>
          <w:sz w:val="22"/>
          <w:szCs w:val="22"/>
        </w:rPr>
        <w:t xml:space="preserve"> 2004. évi XXXIV. törvény (</w:t>
      </w:r>
      <w:proofErr w:type="spellStart"/>
      <w:r w:rsidRPr="00935276">
        <w:rPr>
          <w:rFonts w:ascii="Times New Roman" w:hAnsi="Times New Roman"/>
          <w:sz w:val="22"/>
          <w:szCs w:val="22"/>
        </w:rPr>
        <w:t>Kkvt</w:t>
      </w:r>
      <w:proofErr w:type="spellEnd"/>
      <w:r w:rsidRPr="00935276">
        <w:rPr>
          <w:rFonts w:ascii="Times New Roman" w:hAnsi="Times New Roman"/>
          <w:sz w:val="22"/>
          <w:szCs w:val="22"/>
        </w:rPr>
        <w:t>.) szerint (</w:t>
      </w:r>
      <w:r w:rsidRPr="00935276">
        <w:rPr>
          <w:rFonts w:ascii="Times New Roman" w:hAnsi="Times New Roman"/>
          <w:i/>
          <w:sz w:val="22"/>
          <w:szCs w:val="22"/>
        </w:rPr>
        <w:t>a megfelelő válasz előtti négyzet X jellel jelölendő!</w:t>
      </w:r>
      <w:r w:rsidRPr="00935276">
        <w:rPr>
          <w:rFonts w:ascii="Times New Roman" w:hAnsi="Times New Roman"/>
          <w:sz w:val="22"/>
          <w:szCs w:val="22"/>
        </w:rPr>
        <w:t>)</w:t>
      </w:r>
    </w:p>
    <w:p w:rsidR="00ED732F" w:rsidRPr="00935276" w:rsidRDefault="00ED732F" w:rsidP="00ED732F">
      <w:pPr>
        <w:widowControl w:val="0"/>
        <w:jc w:val="both"/>
        <w:rPr>
          <w:rFonts w:ascii="Times New Roman" w:hAnsi="Times New Roman"/>
          <w:sz w:val="22"/>
          <w:szCs w:val="22"/>
        </w:rPr>
      </w:pPr>
    </w:p>
    <w:p w:rsidR="00ED732F" w:rsidRPr="00935276" w:rsidRDefault="00ED732F" w:rsidP="00ED732F">
      <w:pPr>
        <w:widowControl w:val="0"/>
        <w:numPr>
          <w:ilvl w:val="0"/>
          <w:numId w:val="33"/>
        </w:numPr>
        <w:tabs>
          <w:tab w:val="num" w:pos="0"/>
        </w:tabs>
        <w:suppressAutoHyphens w:val="0"/>
        <w:spacing w:line="360" w:lineRule="auto"/>
        <w:ind w:left="1080" w:hanging="360"/>
        <w:jc w:val="both"/>
        <w:rPr>
          <w:rFonts w:ascii="Times New Roman" w:hAnsi="Times New Roman"/>
          <w:iCs/>
          <w:sz w:val="22"/>
          <w:szCs w:val="22"/>
        </w:rPr>
      </w:pPr>
      <w:r w:rsidRPr="00935276">
        <w:rPr>
          <w:rFonts w:ascii="Times New Roman" w:hAnsi="Times New Roman"/>
          <w:iCs/>
          <w:sz w:val="22"/>
          <w:szCs w:val="22"/>
        </w:rPr>
        <w:t xml:space="preserve">□ </w:t>
      </w:r>
      <w:proofErr w:type="spellStart"/>
      <w:r w:rsidRPr="00935276">
        <w:rPr>
          <w:rFonts w:ascii="Times New Roman" w:hAnsi="Times New Roman"/>
          <w:iCs/>
          <w:sz w:val="22"/>
          <w:szCs w:val="22"/>
        </w:rPr>
        <w:t>mikrovállalkozásnak</w:t>
      </w:r>
      <w:proofErr w:type="spellEnd"/>
      <w:r w:rsidRPr="00935276">
        <w:rPr>
          <w:rFonts w:ascii="Times New Roman" w:hAnsi="Times New Roman"/>
          <w:iCs/>
          <w:sz w:val="22"/>
          <w:szCs w:val="22"/>
        </w:rPr>
        <w:t xml:space="preserve"> minősül</w:t>
      </w:r>
    </w:p>
    <w:p w:rsidR="00ED732F" w:rsidRPr="00935276" w:rsidRDefault="00ED732F" w:rsidP="00ED732F">
      <w:pPr>
        <w:widowControl w:val="0"/>
        <w:numPr>
          <w:ilvl w:val="0"/>
          <w:numId w:val="33"/>
        </w:numPr>
        <w:tabs>
          <w:tab w:val="num" w:pos="0"/>
        </w:tabs>
        <w:suppressAutoHyphens w:val="0"/>
        <w:spacing w:line="360" w:lineRule="auto"/>
        <w:ind w:left="1080" w:hanging="360"/>
        <w:jc w:val="both"/>
        <w:rPr>
          <w:rFonts w:ascii="Times New Roman" w:hAnsi="Times New Roman"/>
          <w:iCs/>
          <w:sz w:val="22"/>
          <w:szCs w:val="22"/>
        </w:rPr>
      </w:pPr>
      <w:r w:rsidRPr="00935276">
        <w:rPr>
          <w:rFonts w:ascii="Times New Roman" w:hAnsi="Times New Roman"/>
          <w:iCs/>
          <w:sz w:val="22"/>
          <w:szCs w:val="22"/>
        </w:rPr>
        <w:t xml:space="preserve">□ kisvállalkozásnak minősül </w:t>
      </w:r>
    </w:p>
    <w:p w:rsidR="00ED732F" w:rsidRPr="00935276" w:rsidRDefault="00ED732F" w:rsidP="00ED732F">
      <w:pPr>
        <w:widowControl w:val="0"/>
        <w:numPr>
          <w:ilvl w:val="0"/>
          <w:numId w:val="33"/>
        </w:numPr>
        <w:tabs>
          <w:tab w:val="num" w:pos="0"/>
        </w:tabs>
        <w:suppressAutoHyphens w:val="0"/>
        <w:spacing w:line="360" w:lineRule="auto"/>
        <w:ind w:left="1080" w:hanging="360"/>
        <w:jc w:val="both"/>
        <w:rPr>
          <w:rFonts w:ascii="Times New Roman" w:hAnsi="Times New Roman"/>
          <w:iCs/>
          <w:sz w:val="22"/>
          <w:szCs w:val="22"/>
        </w:rPr>
      </w:pPr>
      <w:r w:rsidRPr="00935276">
        <w:rPr>
          <w:rFonts w:ascii="Times New Roman" w:hAnsi="Times New Roman"/>
          <w:iCs/>
          <w:sz w:val="22"/>
          <w:szCs w:val="22"/>
        </w:rPr>
        <w:t>□ középvállalkozásnak minősül</w:t>
      </w:r>
    </w:p>
    <w:p w:rsidR="00ED732F" w:rsidRPr="00935276" w:rsidRDefault="00ED732F" w:rsidP="00ED732F">
      <w:pPr>
        <w:widowControl w:val="0"/>
        <w:numPr>
          <w:ilvl w:val="0"/>
          <w:numId w:val="33"/>
        </w:numPr>
        <w:tabs>
          <w:tab w:val="num" w:pos="0"/>
        </w:tabs>
        <w:suppressAutoHyphens w:val="0"/>
        <w:spacing w:line="360" w:lineRule="auto"/>
        <w:ind w:left="1080" w:hanging="360"/>
        <w:jc w:val="both"/>
        <w:rPr>
          <w:rFonts w:ascii="Times New Roman" w:hAnsi="Times New Roman"/>
          <w:iCs/>
          <w:sz w:val="22"/>
          <w:szCs w:val="22"/>
        </w:rPr>
      </w:pPr>
      <w:r w:rsidRPr="00935276">
        <w:rPr>
          <w:rFonts w:ascii="Times New Roman" w:hAnsi="Times New Roman"/>
          <w:iCs/>
          <w:sz w:val="22"/>
          <w:szCs w:val="22"/>
        </w:rPr>
        <w:t>□ nem tartozik a törvény hatálya alá</w:t>
      </w:r>
    </w:p>
    <w:p w:rsidR="00ED732F" w:rsidRPr="00935276" w:rsidRDefault="00ED732F" w:rsidP="00ED732F">
      <w:pPr>
        <w:widowControl w:val="0"/>
        <w:spacing w:after="120"/>
        <w:jc w:val="both"/>
        <w:rPr>
          <w:rFonts w:ascii="Times New Roman" w:hAnsi="Times New Roman"/>
          <w:sz w:val="22"/>
          <w:szCs w:val="22"/>
        </w:rPr>
      </w:pPr>
    </w:p>
    <w:p w:rsidR="00ED732F" w:rsidRPr="00935276" w:rsidRDefault="00ED732F" w:rsidP="00ED732F">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ED732F" w:rsidRPr="00935276" w:rsidRDefault="00ED732F" w:rsidP="00ED732F">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ED732F" w:rsidRPr="00935276" w:rsidRDefault="00ED732F" w:rsidP="00ED732F">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ED732F" w:rsidRPr="00935276" w:rsidRDefault="00ED732F" w:rsidP="00ED732F">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meghatalmazott képviselő aláírása)</w:t>
      </w:r>
    </w:p>
    <w:p w:rsidR="0025034F" w:rsidRPr="00935276" w:rsidRDefault="00ED732F" w:rsidP="00ED732F">
      <w:pPr>
        <w:jc w:val="center"/>
        <w:rPr>
          <w:rFonts w:ascii="Times New Roman" w:hAnsi="Times New Roman"/>
          <w:b/>
          <w:caps/>
          <w:sz w:val="22"/>
          <w:szCs w:val="22"/>
        </w:rPr>
      </w:pPr>
      <w:r w:rsidRPr="0036556C">
        <w:rPr>
          <w:b/>
          <w:bCs/>
          <w:sz w:val="22"/>
          <w:szCs w:val="22"/>
        </w:rPr>
        <w:br w:type="page"/>
      </w:r>
    </w:p>
    <w:p w:rsidR="0025034F" w:rsidRPr="0036556C" w:rsidRDefault="00874957" w:rsidP="00ED732F">
      <w:pPr>
        <w:jc w:val="right"/>
        <w:rPr>
          <w:rFonts w:ascii="Times New Roman" w:hAnsi="Times New Roman"/>
          <w:b/>
          <w:caps/>
          <w:sz w:val="22"/>
          <w:szCs w:val="22"/>
        </w:rPr>
      </w:pPr>
      <w:r w:rsidRPr="00935276">
        <w:rPr>
          <w:rFonts w:ascii="Times New Roman" w:hAnsi="Times New Roman"/>
          <w:sz w:val="22"/>
          <w:szCs w:val="22"/>
        </w:rPr>
        <w:lastRenderedPageBreak/>
        <w:t>6</w:t>
      </w:r>
      <w:r w:rsidR="00ED732F" w:rsidRPr="00935276">
        <w:rPr>
          <w:rFonts w:ascii="Times New Roman" w:hAnsi="Times New Roman"/>
          <w:sz w:val="22"/>
          <w:szCs w:val="22"/>
        </w:rPr>
        <w:t>. sz. melléklet</w:t>
      </w:r>
    </w:p>
    <w:p w:rsidR="00ED732F" w:rsidRPr="00935276" w:rsidRDefault="00ED732F" w:rsidP="0025034F">
      <w:pPr>
        <w:jc w:val="center"/>
        <w:rPr>
          <w:rFonts w:ascii="Times New Roman" w:hAnsi="Times New Roman"/>
          <w:b/>
          <w:caps/>
          <w:sz w:val="22"/>
          <w:szCs w:val="22"/>
        </w:rPr>
      </w:pPr>
    </w:p>
    <w:p w:rsidR="0025034F" w:rsidRPr="00935276" w:rsidRDefault="0025034F" w:rsidP="0025034F">
      <w:pPr>
        <w:jc w:val="center"/>
        <w:rPr>
          <w:rFonts w:ascii="Times New Roman" w:hAnsi="Times New Roman"/>
          <w:b/>
          <w:caps/>
          <w:sz w:val="22"/>
          <w:szCs w:val="22"/>
        </w:rPr>
      </w:pPr>
      <w:r w:rsidRPr="00935276">
        <w:rPr>
          <w:rFonts w:ascii="Times New Roman" w:hAnsi="Times New Roman"/>
          <w:b/>
          <w:caps/>
          <w:sz w:val="22"/>
          <w:szCs w:val="22"/>
        </w:rPr>
        <w:t>Nyilatkozat</w:t>
      </w:r>
    </w:p>
    <w:p w:rsidR="0025034F" w:rsidRPr="00935276" w:rsidRDefault="0025034F" w:rsidP="0025034F">
      <w:pPr>
        <w:jc w:val="center"/>
        <w:rPr>
          <w:rFonts w:ascii="Times New Roman" w:hAnsi="Times New Roman"/>
          <w:b/>
          <w:sz w:val="22"/>
          <w:szCs w:val="22"/>
        </w:rPr>
      </w:pPr>
      <w:r w:rsidRPr="00935276">
        <w:rPr>
          <w:rFonts w:ascii="Times New Roman" w:hAnsi="Times New Roman"/>
          <w:b/>
          <w:sz w:val="22"/>
          <w:szCs w:val="22"/>
        </w:rPr>
        <w:t>kizáró okok fenn nem állása tekintetében</w:t>
      </w:r>
      <w:r w:rsidRPr="00935276">
        <w:rPr>
          <w:rFonts w:ascii="Times New Roman" w:hAnsi="Times New Roman"/>
          <w:b/>
          <w:sz w:val="22"/>
          <w:szCs w:val="22"/>
          <w:vertAlign w:val="superscript"/>
        </w:rPr>
        <w:footnoteReference w:id="63"/>
      </w:r>
    </w:p>
    <w:p w:rsidR="0025034F" w:rsidRPr="00935276" w:rsidRDefault="0025034F" w:rsidP="0025034F">
      <w:pPr>
        <w:jc w:val="center"/>
        <w:rPr>
          <w:rFonts w:ascii="Times New Roman" w:hAnsi="Times New Roman"/>
          <w:b/>
          <w:sz w:val="22"/>
          <w:szCs w:val="22"/>
        </w:rPr>
      </w:pPr>
      <w:r w:rsidRPr="00935276">
        <w:rPr>
          <w:rFonts w:ascii="Times New Roman" w:hAnsi="Times New Roman"/>
          <w:b/>
          <w:sz w:val="22"/>
          <w:szCs w:val="22"/>
        </w:rPr>
        <w:t xml:space="preserve">a Kbt. 67. § (4) bekezdése </w:t>
      </w:r>
      <w:r w:rsidR="007E4A40" w:rsidRPr="00935276">
        <w:rPr>
          <w:rFonts w:ascii="Times New Roman" w:hAnsi="Times New Roman"/>
          <w:b/>
          <w:sz w:val="22"/>
          <w:szCs w:val="22"/>
        </w:rPr>
        <w:t>alapján</w:t>
      </w:r>
    </w:p>
    <w:p w:rsidR="00ED732F" w:rsidRPr="00935276" w:rsidRDefault="00ED732F" w:rsidP="00ED732F">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ED732F" w:rsidRPr="00935276" w:rsidRDefault="00ED732F" w:rsidP="00ED732F">
      <w:pPr>
        <w:jc w:val="center"/>
        <w:rPr>
          <w:rFonts w:ascii="Times New Roman" w:hAnsi="Times New Roman"/>
          <w:b/>
          <w:sz w:val="22"/>
          <w:szCs w:val="22"/>
        </w:rPr>
      </w:pPr>
      <w:r w:rsidRPr="00935276">
        <w:rPr>
          <w:rFonts w:ascii="Times New Roman" w:hAnsi="Times New Roman"/>
          <w:sz w:val="22"/>
          <w:szCs w:val="22"/>
        </w:rPr>
        <w:t>tárgyú közbeszerzési eljárásban</w:t>
      </w:r>
    </w:p>
    <w:p w:rsidR="0025034F" w:rsidRPr="00935276" w:rsidRDefault="0025034F" w:rsidP="0025034F">
      <w:pPr>
        <w:ind w:right="-567"/>
        <w:rPr>
          <w:rFonts w:ascii="Times New Roman" w:hAnsi="Times New Roman"/>
          <w:sz w:val="22"/>
          <w:szCs w:val="22"/>
        </w:rPr>
      </w:pPr>
    </w:p>
    <w:p w:rsidR="00E96697" w:rsidRPr="00935276" w:rsidRDefault="00E96697" w:rsidP="00E96697">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w:t>
      </w:r>
    </w:p>
    <w:p w:rsidR="0025034F" w:rsidRPr="00935276" w:rsidRDefault="00E96697" w:rsidP="00E96697">
      <w:pPr>
        <w:jc w:val="both"/>
        <w:rPr>
          <w:rFonts w:ascii="Times New Roman" w:hAnsi="Times New Roman"/>
          <w:sz w:val="22"/>
          <w:szCs w:val="22"/>
        </w:rPr>
      </w:pPr>
      <w:r w:rsidRPr="00935276">
        <w:rPr>
          <w:rFonts w:ascii="Times New Roman" w:hAnsi="Times New Roman"/>
          <w:sz w:val="22"/>
          <w:szCs w:val="22"/>
        </w:rPr>
        <w:t>(székhely: ______________________________) cégjegyzésre jogosult/meghatalmazott képviselője</w:t>
      </w:r>
      <w:r w:rsidRPr="00935276">
        <w:rPr>
          <w:rStyle w:val="Lbjegyzet-hivatkozs"/>
          <w:rFonts w:ascii="Times New Roman" w:hAnsi="Times New Roman"/>
          <w:sz w:val="22"/>
          <w:szCs w:val="22"/>
        </w:rPr>
        <w:footnoteReference w:id="64"/>
      </w:r>
      <w:r w:rsidR="0025034F" w:rsidRPr="00935276">
        <w:rPr>
          <w:rFonts w:ascii="Times New Roman" w:hAnsi="Times New Roman"/>
          <w:sz w:val="22"/>
          <w:szCs w:val="22"/>
        </w:rPr>
        <w:t xml:space="preserve"> </w:t>
      </w:r>
      <w:r w:rsidRPr="00935276">
        <w:rPr>
          <w:rFonts w:ascii="Times New Roman" w:hAnsi="Times New Roman"/>
          <w:sz w:val="22"/>
          <w:szCs w:val="22"/>
        </w:rPr>
        <w:t xml:space="preserve">a </w:t>
      </w:r>
      <w:r w:rsidRPr="00935276">
        <w:rPr>
          <w:rFonts w:ascii="Times New Roman" w:hAnsi="Times New Roman"/>
          <w:b/>
          <w:sz w:val="22"/>
          <w:szCs w:val="22"/>
        </w:rPr>
        <w:t>„K</w:t>
      </w:r>
      <w:r w:rsidRPr="00935276">
        <w:rPr>
          <w:rFonts w:ascii="Times New Roman" w:hAnsi="Times New Roman" w:hint="eastAsia"/>
          <w:b/>
          <w:sz w:val="22"/>
          <w:szCs w:val="22"/>
        </w:rPr>
        <w:t>ö</w:t>
      </w:r>
      <w:r w:rsidRPr="00935276">
        <w:rPr>
          <w:rFonts w:ascii="Times New Roman" w:hAnsi="Times New Roman"/>
          <w:b/>
          <w:sz w:val="22"/>
          <w:szCs w:val="22"/>
        </w:rPr>
        <w:t>zbeszerz</w:t>
      </w:r>
      <w:r w:rsidRPr="00935276">
        <w:rPr>
          <w:rFonts w:ascii="Times New Roman" w:hAnsi="Times New Roman" w:hint="eastAsia"/>
          <w:b/>
          <w:sz w:val="22"/>
          <w:szCs w:val="22"/>
        </w:rPr>
        <w:t>é</w:t>
      </w:r>
      <w:r w:rsidRPr="00935276">
        <w:rPr>
          <w:rFonts w:ascii="Times New Roman" w:hAnsi="Times New Roman"/>
          <w:b/>
          <w:sz w:val="22"/>
          <w:szCs w:val="22"/>
        </w:rPr>
        <w:t>si jogi min</w:t>
      </w:r>
      <w:r w:rsidRPr="00935276">
        <w:rPr>
          <w:rFonts w:ascii="Times New Roman" w:hAnsi="Times New Roman" w:hint="eastAsia"/>
          <w:b/>
          <w:sz w:val="22"/>
          <w:szCs w:val="22"/>
        </w:rPr>
        <w:t>ő</w:t>
      </w:r>
      <w:r w:rsidRPr="00935276">
        <w:rPr>
          <w:rFonts w:ascii="Times New Roman" w:hAnsi="Times New Roman"/>
          <w:b/>
          <w:sz w:val="22"/>
          <w:szCs w:val="22"/>
        </w:rPr>
        <w:t>s</w:t>
      </w:r>
      <w:r w:rsidRPr="00935276">
        <w:rPr>
          <w:rFonts w:ascii="Times New Roman" w:hAnsi="Times New Roman" w:hint="eastAsia"/>
          <w:b/>
          <w:sz w:val="22"/>
          <w:szCs w:val="22"/>
        </w:rPr>
        <w:t>é</w:t>
      </w:r>
      <w:r w:rsidRPr="00935276">
        <w:rPr>
          <w:rFonts w:ascii="Times New Roman" w:hAnsi="Times New Roman"/>
          <w:b/>
          <w:sz w:val="22"/>
          <w:szCs w:val="22"/>
        </w:rPr>
        <w:t>gbiztos</w:t>
      </w:r>
      <w:r w:rsidRPr="00935276">
        <w:rPr>
          <w:rFonts w:ascii="Times New Roman" w:hAnsi="Times New Roman" w:hint="eastAsia"/>
          <w:b/>
          <w:sz w:val="22"/>
          <w:szCs w:val="22"/>
        </w:rPr>
        <w:t>í</w:t>
      </w:r>
      <w:r w:rsidRPr="00935276">
        <w:rPr>
          <w:rFonts w:ascii="Times New Roman" w:hAnsi="Times New Roman"/>
          <w:b/>
          <w:sz w:val="22"/>
          <w:szCs w:val="22"/>
        </w:rPr>
        <w:t>t</w:t>
      </w:r>
      <w:r w:rsidRPr="00935276">
        <w:rPr>
          <w:rFonts w:ascii="Times New Roman" w:hAnsi="Times New Roman" w:hint="eastAsia"/>
          <w:b/>
          <w:sz w:val="22"/>
          <w:szCs w:val="22"/>
        </w:rPr>
        <w:t>á</w:t>
      </w:r>
      <w:r w:rsidRPr="00935276">
        <w:rPr>
          <w:rFonts w:ascii="Times New Roman" w:hAnsi="Times New Roman"/>
          <w:b/>
          <w:sz w:val="22"/>
          <w:szCs w:val="22"/>
        </w:rPr>
        <w:t>si szolg</w:t>
      </w:r>
      <w:r w:rsidRPr="00935276">
        <w:rPr>
          <w:rFonts w:ascii="Times New Roman" w:hAnsi="Times New Roman" w:hint="eastAsia"/>
          <w:b/>
          <w:sz w:val="22"/>
          <w:szCs w:val="22"/>
        </w:rPr>
        <w:t>á</w:t>
      </w:r>
      <w:r w:rsidRPr="00935276">
        <w:rPr>
          <w:rFonts w:ascii="Times New Roman" w:hAnsi="Times New Roman"/>
          <w:b/>
          <w:sz w:val="22"/>
          <w:szCs w:val="22"/>
        </w:rPr>
        <w:t>ltat</w:t>
      </w:r>
      <w:r w:rsidRPr="00935276">
        <w:rPr>
          <w:rFonts w:ascii="Times New Roman" w:hAnsi="Times New Roman" w:hint="eastAsia"/>
          <w:b/>
          <w:sz w:val="22"/>
          <w:szCs w:val="22"/>
        </w:rPr>
        <w:t>á</w:t>
      </w:r>
      <w:r w:rsidRPr="00935276">
        <w:rPr>
          <w:rFonts w:ascii="Times New Roman" w:hAnsi="Times New Roman"/>
          <w:b/>
          <w:sz w:val="22"/>
          <w:szCs w:val="22"/>
        </w:rPr>
        <w:t xml:space="preserve">sok </w:t>
      </w:r>
      <w:r w:rsidRPr="00935276">
        <w:rPr>
          <w:rFonts w:ascii="Times New Roman" w:hAnsi="Times New Roman" w:hint="eastAsia"/>
          <w:b/>
          <w:sz w:val="22"/>
          <w:szCs w:val="22"/>
        </w:rPr>
        <w:t>é</w:t>
      </w:r>
      <w:r w:rsidRPr="00935276">
        <w:rPr>
          <w:rFonts w:ascii="Times New Roman" w:hAnsi="Times New Roman"/>
          <w:b/>
          <w:sz w:val="22"/>
          <w:szCs w:val="22"/>
        </w:rPr>
        <w:t>s szak</w:t>
      </w:r>
      <w:r w:rsidRPr="00935276">
        <w:rPr>
          <w:rFonts w:ascii="Times New Roman" w:hAnsi="Times New Roman" w:hint="eastAsia"/>
          <w:b/>
          <w:sz w:val="22"/>
          <w:szCs w:val="22"/>
        </w:rPr>
        <w:t>é</w:t>
      </w:r>
      <w:r w:rsidRPr="00935276">
        <w:rPr>
          <w:rFonts w:ascii="Times New Roman" w:hAnsi="Times New Roman"/>
          <w:b/>
          <w:sz w:val="22"/>
          <w:szCs w:val="22"/>
        </w:rPr>
        <w:t>rt</w:t>
      </w:r>
      <w:r w:rsidRPr="00935276">
        <w:rPr>
          <w:rFonts w:ascii="Times New Roman" w:hAnsi="Times New Roman" w:hint="eastAsia"/>
          <w:b/>
          <w:sz w:val="22"/>
          <w:szCs w:val="22"/>
        </w:rPr>
        <w:t>ő</w:t>
      </w:r>
      <w:r w:rsidRPr="00935276">
        <w:rPr>
          <w:rFonts w:ascii="Times New Roman" w:hAnsi="Times New Roman"/>
          <w:b/>
          <w:sz w:val="22"/>
          <w:szCs w:val="22"/>
        </w:rPr>
        <w:t>i tan</w:t>
      </w:r>
      <w:r w:rsidRPr="00935276">
        <w:rPr>
          <w:rFonts w:ascii="Times New Roman" w:hAnsi="Times New Roman" w:hint="eastAsia"/>
          <w:b/>
          <w:sz w:val="22"/>
          <w:szCs w:val="22"/>
        </w:rPr>
        <w:t>á</w:t>
      </w:r>
      <w:r w:rsidRPr="00935276">
        <w:rPr>
          <w:rFonts w:ascii="Times New Roman" w:hAnsi="Times New Roman"/>
          <w:b/>
          <w:sz w:val="22"/>
          <w:szCs w:val="22"/>
        </w:rPr>
        <w:t>csad</w:t>
      </w:r>
      <w:r w:rsidRPr="00935276">
        <w:rPr>
          <w:rFonts w:ascii="Times New Roman" w:hAnsi="Times New Roman" w:hint="eastAsia"/>
          <w:b/>
          <w:sz w:val="22"/>
          <w:szCs w:val="22"/>
        </w:rPr>
        <w:t>á</w:t>
      </w:r>
      <w:r w:rsidRPr="00935276">
        <w:rPr>
          <w:rFonts w:ascii="Times New Roman" w:hAnsi="Times New Roman"/>
          <w:b/>
          <w:sz w:val="22"/>
          <w:szCs w:val="22"/>
        </w:rPr>
        <w:t xml:space="preserve">s” </w:t>
      </w:r>
      <w:r w:rsidRPr="00935276">
        <w:rPr>
          <w:rFonts w:ascii="Times New Roman" w:hAnsi="Times New Roman"/>
          <w:sz w:val="22"/>
          <w:szCs w:val="22"/>
        </w:rPr>
        <w:t xml:space="preserve">tárgyú közbeszerzési eljárásban </w:t>
      </w:r>
      <w:r w:rsidR="0025034F" w:rsidRPr="00935276">
        <w:rPr>
          <w:rFonts w:ascii="Times New Roman" w:hAnsi="Times New Roman"/>
          <w:sz w:val="22"/>
          <w:szCs w:val="22"/>
        </w:rPr>
        <w:t xml:space="preserve">a </w:t>
      </w:r>
      <w:r w:rsidR="0025034F" w:rsidRPr="00935276">
        <w:rPr>
          <w:rFonts w:ascii="Times New Roman" w:hAnsi="Times New Roman"/>
          <w:b/>
          <w:sz w:val="22"/>
          <w:szCs w:val="22"/>
        </w:rPr>
        <w:t>Kbt. 67. § (4)</w:t>
      </w:r>
      <w:r w:rsidR="0025034F" w:rsidRPr="00935276">
        <w:rPr>
          <w:rFonts w:ascii="Times New Roman" w:hAnsi="Times New Roman"/>
          <w:sz w:val="22"/>
          <w:szCs w:val="22"/>
        </w:rPr>
        <w:t xml:space="preserve"> bekezdésére hivatkozással</w:t>
      </w:r>
    </w:p>
    <w:p w:rsidR="00E96697" w:rsidRPr="00935276" w:rsidRDefault="00E96697" w:rsidP="00E96697">
      <w:pPr>
        <w:jc w:val="both"/>
        <w:rPr>
          <w:rFonts w:ascii="Times New Roman" w:hAnsi="Times New Roman"/>
          <w:sz w:val="22"/>
          <w:szCs w:val="22"/>
        </w:rPr>
      </w:pPr>
    </w:p>
    <w:p w:rsidR="0025034F" w:rsidRPr="00935276" w:rsidRDefault="0025034F" w:rsidP="00E96697">
      <w:pPr>
        <w:suppressAutoHyphens w:val="0"/>
        <w:autoSpaceDN w:val="0"/>
        <w:jc w:val="center"/>
        <w:rPr>
          <w:rFonts w:ascii="Times New Roman" w:hAnsi="Times New Roman"/>
          <w:b/>
          <w:sz w:val="22"/>
          <w:szCs w:val="22"/>
        </w:rPr>
      </w:pPr>
      <w:r w:rsidRPr="00935276">
        <w:rPr>
          <w:rFonts w:ascii="Times New Roman" w:hAnsi="Times New Roman"/>
          <w:b/>
          <w:sz w:val="22"/>
          <w:szCs w:val="22"/>
        </w:rPr>
        <w:t>n</w:t>
      </w:r>
      <w:r w:rsidR="00E96697" w:rsidRPr="00935276">
        <w:rPr>
          <w:rFonts w:ascii="Times New Roman" w:hAnsi="Times New Roman"/>
          <w:b/>
          <w:sz w:val="22"/>
          <w:szCs w:val="22"/>
        </w:rPr>
        <w:t xml:space="preserve"> </w:t>
      </w:r>
      <w:r w:rsidRPr="00935276">
        <w:rPr>
          <w:rFonts w:ascii="Times New Roman" w:hAnsi="Times New Roman"/>
          <w:b/>
          <w:sz w:val="22"/>
          <w:szCs w:val="22"/>
        </w:rPr>
        <w:t>y</w:t>
      </w:r>
      <w:r w:rsidR="00E96697" w:rsidRPr="00935276">
        <w:rPr>
          <w:rFonts w:ascii="Times New Roman" w:hAnsi="Times New Roman"/>
          <w:b/>
          <w:sz w:val="22"/>
          <w:szCs w:val="22"/>
        </w:rPr>
        <w:t xml:space="preserve"> </w:t>
      </w:r>
      <w:r w:rsidRPr="00935276">
        <w:rPr>
          <w:rFonts w:ascii="Times New Roman" w:hAnsi="Times New Roman"/>
          <w:b/>
          <w:sz w:val="22"/>
          <w:szCs w:val="22"/>
        </w:rPr>
        <w:t>i</w:t>
      </w:r>
      <w:r w:rsidR="00E96697" w:rsidRPr="00935276">
        <w:rPr>
          <w:rFonts w:ascii="Times New Roman" w:hAnsi="Times New Roman"/>
          <w:b/>
          <w:sz w:val="22"/>
          <w:szCs w:val="22"/>
        </w:rPr>
        <w:t xml:space="preserve"> </w:t>
      </w:r>
      <w:r w:rsidRPr="00935276">
        <w:rPr>
          <w:rFonts w:ascii="Times New Roman" w:hAnsi="Times New Roman"/>
          <w:b/>
          <w:sz w:val="22"/>
          <w:szCs w:val="22"/>
        </w:rPr>
        <w:t>l</w:t>
      </w:r>
      <w:r w:rsidR="00E96697" w:rsidRPr="00935276">
        <w:rPr>
          <w:rFonts w:ascii="Times New Roman" w:hAnsi="Times New Roman"/>
          <w:b/>
          <w:sz w:val="22"/>
          <w:szCs w:val="22"/>
        </w:rPr>
        <w:t xml:space="preserve"> </w:t>
      </w:r>
      <w:r w:rsidRPr="00935276">
        <w:rPr>
          <w:rFonts w:ascii="Times New Roman" w:hAnsi="Times New Roman"/>
          <w:b/>
          <w:sz w:val="22"/>
          <w:szCs w:val="22"/>
        </w:rPr>
        <w:t>a</w:t>
      </w:r>
      <w:r w:rsidR="00E96697" w:rsidRPr="00935276">
        <w:rPr>
          <w:rFonts w:ascii="Times New Roman" w:hAnsi="Times New Roman"/>
          <w:b/>
          <w:sz w:val="22"/>
          <w:szCs w:val="22"/>
        </w:rPr>
        <w:t xml:space="preserve"> </w:t>
      </w:r>
      <w:r w:rsidRPr="00935276">
        <w:rPr>
          <w:rFonts w:ascii="Times New Roman" w:hAnsi="Times New Roman"/>
          <w:b/>
          <w:sz w:val="22"/>
          <w:szCs w:val="22"/>
        </w:rPr>
        <w:t>t</w:t>
      </w:r>
      <w:r w:rsidR="00E96697" w:rsidRPr="00935276">
        <w:rPr>
          <w:rFonts w:ascii="Times New Roman" w:hAnsi="Times New Roman"/>
          <w:b/>
          <w:sz w:val="22"/>
          <w:szCs w:val="22"/>
        </w:rPr>
        <w:t xml:space="preserve"> </w:t>
      </w:r>
      <w:r w:rsidRPr="00935276">
        <w:rPr>
          <w:rFonts w:ascii="Times New Roman" w:hAnsi="Times New Roman"/>
          <w:b/>
          <w:sz w:val="22"/>
          <w:szCs w:val="22"/>
        </w:rPr>
        <w:t>k</w:t>
      </w:r>
      <w:r w:rsidR="00E96697" w:rsidRPr="00935276">
        <w:rPr>
          <w:rFonts w:ascii="Times New Roman" w:hAnsi="Times New Roman"/>
          <w:b/>
          <w:sz w:val="22"/>
          <w:szCs w:val="22"/>
        </w:rPr>
        <w:t xml:space="preserve"> </w:t>
      </w:r>
      <w:r w:rsidRPr="00935276">
        <w:rPr>
          <w:rFonts w:ascii="Times New Roman" w:hAnsi="Times New Roman"/>
          <w:b/>
          <w:sz w:val="22"/>
          <w:szCs w:val="22"/>
        </w:rPr>
        <w:t>o</w:t>
      </w:r>
      <w:r w:rsidR="00E96697" w:rsidRPr="00935276">
        <w:rPr>
          <w:rFonts w:ascii="Times New Roman" w:hAnsi="Times New Roman"/>
          <w:b/>
          <w:sz w:val="22"/>
          <w:szCs w:val="22"/>
        </w:rPr>
        <w:t xml:space="preserve"> </w:t>
      </w:r>
      <w:r w:rsidRPr="00935276">
        <w:rPr>
          <w:rFonts w:ascii="Times New Roman" w:hAnsi="Times New Roman"/>
          <w:b/>
          <w:sz w:val="22"/>
          <w:szCs w:val="22"/>
        </w:rPr>
        <w:t>z</w:t>
      </w:r>
      <w:r w:rsidR="00E96697" w:rsidRPr="00935276">
        <w:rPr>
          <w:rFonts w:ascii="Times New Roman" w:hAnsi="Times New Roman"/>
          <w:b/>
          <w:sz w:val="22"/>
          <w:szCs w:val="22"/>
        </w:rPr>
        <w:t xml:space="preserve"> </w:t>
      </w:r>
      <w:r w:rsidRPr="00935276">
        <w:rPr>
          <w:rFonts w:ascii="Times New Roman" w:hAnsi="Times New Roman"/>
          <w:b/>
          <w:sz w:val="22"/>
          <w:szCs w:val="22"/>
        </w:rPr>
        <w:t>o</w:t>
      </w:r>
      <w:r w:rsidR="00E96697" w:rsidRPr="00935276">
        <w:rPr>
          <w:rFonts w:ascii="Times New Roman" w:hAnsi="Times New Roman"/>
          <w:b/>
          <w:sz w:val="22"/>
          <w:szCs w:val="22"/>
        </w:rPr>
        <w:t xml:space="preserve"> </w:t>
      </w:r>
      <w:r w:rsidRPr="00935276">
        <w:rPr>
          <w:rFonts w:ascii="Times New Roman" w:hAnsi="Times New Roman"/>
          <w:b/>
          <w:sz w:val="22"/>
          <w:szCs w:val="22"/>
        </w:rPr>
        <w:t>m,</w:t>
      </w:r>
    </w:p>
    <w:p w:rsidR="0025034F" w:rsidRPr="00935276" w:rsidRDefault="0025034F" w:rsidP="0025034F">
      <w:pPr>
        <w:pStyle w:val="lfej"/>
        <w:tabs>
          <w:tab w:val="clear" w:pos="4536"/>
          <w:tab w:val="clear" w:pos="9072"/>
        </w:tabs>
        <w:spacing w:before="240" w:after="240"/>
        <w:ind w:right="-1"/>
        <w:rPr>
          <w:sz w:val="22"/>
          <w:szCs w:val="22"/>
        </w:rPr>
      </w:pPr>
      <w:r w:rsidRPr="00935276">
        <w:rPr>
          <w:sz w:val="22"/>
          <w:szCs w:val="22"/>
        </w:rPr>
        <w:t>hogy a szerződés teljesítéséhez nem veszünk igénybe a Kbt. 62</w:t>
      </w:r>
      <w:r w:rsidR="00E96697" w:rsidRPr="00935276">
        <w:rPr>
          <w:sz w:val="22"/>
          <w:szCs w:val="22"/>
        </w:rPr>
        <w:t xml:space="preserve"> </w:t>
      </w:r>
      <w:r w:rsidRPr="00935276">
        <w:rPr>
          <w:sz w:val="22"/>
          <w:szCs w:val="22"/>
        </w:rPr>
        <w:t>§</w:t>
      </w:r>
      <w:proofErr w:type="spellStart"/>
      <w:r w:rsidRPr="00935276">
        <w:rPr>
          <w:sz w:val="22"/>
          <w:szCs w:val="22"/>
        </w:rPr>
        <w:t>-ban</w:t>
      </w:r>
      <w:proofErr w:type="spellEnd"/>
      <w:r w:rsidRPr="00935276">
        <w:rPr>
          <w:sz w:val="22"/>
          <w:szCs w:val="22"/>
        </w:rPr>
        <w:t xml:space="preserve"> foglalt kizáró okok hatálya alá eső alvállalkozót/alvállalkozókat.  </w:t>
      </w:r>
    </w:p>
    <w:p w:rsidR="0025034F" w:rsidRPr="00935276" w:rsidRDefault="0025034F" w:rsidP="0025034F">
      <w:pPr>
        <w:rPr>
          <w:rFonts w:ascii="Times New Roman" w:hAnsi="Times New Roman"/>
          <w:sz w:val="22"/>
          <w:szCs w:val="22"/>
        </w:rPr>
      </w:pPr>
    </w:p>
    <w:p w:rsidR="0082571C" w:rsidRPr="00935276" w:rsidRDefault="0082571C" w:rsidP="0082571C">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82571C" w:rsidRPr="00935276" w:rsidRDefault="0082571C" w:rsidP="0082571C">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82571C" w:rsidRPr="00935276" w:rsidRDefault="0082571C" w:rsidP="0082571C">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82571C" w:rsidRPr="00935276" w:rsidRDefault="0082571C" w:rsidP="0082571C">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meghatalmazott képviselő aláírása)</w:t>
      </w:r>
    </w:p>
    <w:p w:rsidR="0082571C" w:rsidRPr="00935276" w:rsidRDefault="0082571C" w:rsidP="0082571C">
      <w:pPr>
        <w:jc w:val="center"/>
        <w:rPr>
          <w:rFonts w:ascii="Times New Roman" w:hAnsi="Times New Roman"/>
          <w:b/>
          <w:caps/>
          <w:sz w:val="22"/>
          <w:szCs w:val="22"/>
        </w:rPr>
      </w:pPr>
      <w:r w:rsidRPr="0036556C">
        <w:rPr>
          <w:b/>
          <w:bCs/>
          <w:sz w:val="22"/>
          <w:szCs w:val="22"/>
        </w:rPr>
        <w:br w:type="page"/>
      </w:r>
    </w:p>
    <w:p w:rsidR="00E96697" w:rsidRPr="0036556C" w:rsidRDefault="00DC32EC" w:rsidP="0082571C">
      <w:pPr>
        <w:widowControl w:val="0"/>
        <w:tabs>
          <w:tab w:val="center" w:pos="6521"/>
        </w:tabs>
        <w:jc w:val="right"/>
        <w:rPr>
          <w:rFonts w:ascii="Times New Roman" w:hAnsi="Times New Roman"/>
          <w:b/>
          <w:caps/>
          <w:sz w:val="22"/>
          <w:szCs w:val="22"/>
        </w:rPr>
      </w:pPr>
      <w:r w:rsidRPr="00935276">
        <w:rPr>
          <w:rFonts w:ascii="Times New Roman" w:hAnsi="Times New Roman"/>
          <w:sz w:val="22"/>
          <w:szCs w:val="22"/>
        </w:rPr>
        <w:lastRenderedPageBreak/>
        <w:tab/>
      </w:r>
      <w:r w:rsidR="00E96697" w:rsidRPr="00935276">
        <w:rPr>
          <w:rFonts w:ascii="Times New Roman" w:hAnsi="Times New Roman"/>
          <w:sz w:val="22"/>
          <w:szCs w:val="22"/>
        </w:rPr>
        <w:t>7</w:t>
      </w:r>
      <w:r w:rsidR="00E96697" w:rsidRPr="00173CB0">
        <w:rPr>
          <w:rFonts w:ascii="Times New Roman" w:hAnsi="Times New Roman"/>
          <w:sz w:val="22"/>
          <w:szCs w:val="22"/>
        </w:rPr>
        <w:t>. sz. melléklet</w:t>
      </w:r>
    </w:p>
    <w:p w:rsidR="00E96697" w:rsidRPr="00935276" w:rsidRDefault="00E96697" w:rsidP="00E96697">
      <w:pPr>
        <w:jc w:val="center"/>
        <w:rPr>
          <w:rFonts w:ascii="Times New Roman" w:hAnsi="Times New Roman"/>
          <w:b/>
          <w:caps/>
          <w:sz w:val="22"/>
          <w:szCs w:val="22"/>
        </w:rPr>
      </w:pPr>
    </w:p>
    <w:p w:rsidR="00E96697" w:rsidRPr="00935276" w:rsidRDefault="00E96697" w:rsidP="00E96697">
      <w:pPr>
        <w:jc w:val="center"/>
        <w:rPr>
          <w:rFonts w:ascii="Times New Roman" w:hAnsi="Times New Roman"/>
          <w:b/>
          <w:caps/>
          <w:sz w:val="22"/>
          <w:szCs w:val="22"/>
        </w:rPr>
      </w:pPr>
      <w:r w:rsidRPr="00935276">
        <w:rPr>
          <w:rFonts w:ascii="Times New Roman" w:hAnsi="Times New Roman"/>
          <w:b/>
          <w:caps/>
          <w:sz w:val="22"/>
          <w:szCs w:val="22"/>
        </w:rPr>
        <w:t>Nyilatkozat</w:t>
      </w:r>
      <w:r w:rsidRPr="00935276">
        <w:rPr>
          <w:rFonts w:ascii="Times New Roman" w:hAnsi="Times New Roman"/>
          <w:sz w:val="22"/>
          <w:szCs w:val="22"/>
          <w:vertAlign w:val="superscript"/>
        </w:rPr>
        <w:footnoteReference w:id="65"/>
      </w:r>
    </w:p>
    <w:p w:rsidR="00E96697" w:rsidRPr="00935276" w:rsidRDefault="00E96697" w:rsidP="00E96697">
      <w:pPr>
        <w:jc w:val="center"/>
        <w:rPr>
          <w:rFonts w:ascii="Times New Roman" w:hAnsi="Times New Roman"/>
          <w:b/>
          <w:sz w:val="22"/>
          <w:szCs w:val="22"/>
        </w:rPr>
      </w:pPr>
    </w:p>
    <w:p w:rsidR="00E96697" w:rsidRPr="00935276" w:rsidRDefault="00E96697" w:rsidP="00E96697">
      <w:pPr>
        <w:widowControl w:val="0"/>
        <w:suppressAutoHyphens w:val="0"/>
        <w:autoSpaceDE w:val="0"/>
        <w:autoSpaceDN w:val="0"/>
        <w:jc w:val="center"/>
        <w:rPr>
          <w:rFonts w:ascii="Times New Roman" w:hAnsi="Times New Roman"/>
          <w:b/>
          <w:sz w:val="22"/>
          <w:szCs w:val="22"/>
        </w:rPr>
      </w:pPr>
      <w:r w:rsidRPr="00935276">
        <w:rPr>
          <w:rFonts w:ascii="Times New Roman" w:hAnsi="Times New Roman"/>
          <w:b/>
          <w:sz w:val="22"/>
          <w:szCs w:val="22"/>
        </w:rPr>
        <w:t>a Kbt. 66. § (6) bekezdése alapján</w:t>
      </w:r>
      <w:r w:rsidRPr="00935276">
        <w:rPr>
          <w:rFonts w:ascii="Times New Roman" w:hAnsi="Times New Roman"/>
          <w:sz w:val="22"/>
          <w:szCs w:val="22"/>
          <w:vertAlign w:val="superscript"/>
        </w:rPr>
        <w:footnoteReference w:id="66"/>
      </w:r>
    </w:p>
    <w:p w:rsidR="00E96697" w:rsidRPr="00935276" w:rsidRDefault="00E96697" w:rsidP="00E96697">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E96697" w:rsidRPr="00935276" w:rsidRDefault="00E96697" w:rsidP="00E96697">
      <w:pPr>
        <w:jc w:val="center"/>
        <w:rPr>
          <w:rFonts w:ascii="Times New Roman" w:hAnsi="Times New Roman"/>
          <w:b/>
          <w:sz w:val="22"/>
          <w:szCs w:val="22"/>
        </w:rPr>
      </w:pPr>
      <w:r w:rsidRPr="00935276">
        <w:rPr>
          <w:rFonts w:ascii="Times New Roman" w:hAnsi="Times New Roman"/>
          <w:sz w:val="22"/>
          <w:szCs w:val="22"/>
        </w:rPr>
        <w:t>tárgyú közbeszerzési eljárásban</w:t>
      </w:r>
    </w:p>
    <w:p w:rsidR="00E96697" w:rsidRPr="0036556C" w:rsidRDefault="00E96697" w:rsidP="00E96697">
      <w:pPr>
        <w:suppressAutoHyphens w:val="0"/>
        <w:autoSpaceDN w:val="0"/>
        <w:rPr>
          <w:rFonts w:ascii="Garamond" w:hAnsi="Garamond" w:cs="Tahoma"/>
          <w:sz w:val="22"/>
          <w:szCs w:val="22"/>
          <w:lang w:eastAsia="hu-HU"/>
        </w:rPr>
      </w:pPr>
    </w:p>
    <w:p w:rsidR="00E96697" w:rsidRPr="0036556C" w:rsidRDefault="00E96697" w:rsidP="00E96697">
      <w:pPr>
        <w:suppressAutoHyphens w:val="0"/>
        <w:autoSpaceDN w:val="0"/>
        <w:rPr>
          <w:rFonts w:ascii="Garamond" w:hAnsi="Garamond" w:cs="Tahoma"/>
          <w:sz w:val="22"/>
          <w:szCs w:val="22"/>
          <w:lang w:eastAsia="hu-HU"/>
        </w:rPr>
      </w:pPr>
    </w:p>
    <w:p w:rsidR="00E96697" w:rsidRPr="00935276" w:rsidRDefault="00E96697" w:rsidP="00E96697">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w:t>
      </w:r>
    </w:p>
    <w:p w:rsidR="00E96697" w:rsidRPr="0036556C" w:rsidRDefault="00E96697" w:rsidP="00E96697">
      <w:pPr>
        <w:suppressAutoHyphens w:val="0"/>
        <w:autoSpaceDN w:val="0"/>
        <w:jc w:val="both"/>
        <w:rPr>
          <w:rFonts w:ascii="Garamond" w:hAnsi="Garamond" w:cs="Tahoma"/>
          <w:sz w:val="22"/>
          <w:szCs w:val="22"/>
          <w:lang w:eastAsia="hu-HU"/>
        </w:rPr>
      </w:pPr>
      <w:r w:rsidRPr="00935276">
        <w:rPr>
          <w:rFonts w:ascii="Times New Roman" w:hAnsi="Times New Roman"/>
          <w:sz w:val="22"/>
          <w:szCs w:val="22"/>
        </w:rPr>
        <w:t>(székhely: ______________________________) cégjegyzésre jogosult/meghatalmazott képviselője</w:t>
      </w:r>
      <w:r w:rsidRPr="00935276">
        <w:rPr>
          <w:rStyle w:val="Lbjegyzet-hivatkozs"/>
          <w:rFonts w:ascii="Times New Roman" w:hAnsi="Times New Roman"/>
          <w:sz w:val="22"/>
          <w:szCs w:val="22"/>
        </w:rPr>
        <w:footnoteReference w:id="67"/>
      </w:r>
      <w:r w:rsidRPr="00935276">
        <w:rPr>
          <w:rFonts w:ascii="Times New Roman" w:hAnsi="Times New Roman"/>
          <w:sz w:val="22"/>
          <w:szCs w:val="22"/>
        </w:rPr>
        <w:t xml:space="preserve"> a </w:t>
      </w:r>
      <w:r w:rsidRPr="00935276">
        <w:rPr>
          <w:rFonts w:ascii="Times New Roman" w:hAnsi="Times New Roman"/>
          <w:b/>
          <w:sz w:val="22"/>
          <w:szCs w:val="22"/>
        </w:rPr>
        <w:t>„K</w:t>
      </w:r>
      <w:r w:rsidRPr="00935276">
        <w:rPr>
          <w:rFonts w:ascii="Times New Roman" w:hAnsi="Times New Roman" w:hint="eastAsia"/>
          <w:b/>
          <w:sz w:val="22"/>
          <w:szCs w:val="22"/>
        </w:rPr>
        <w:t>ö</w:t>
      </w:r>
      <w:r w:rsidRPr="00935276">
        <w:rPr>
          <w:rFonts w:ascii="Times New Roman" w:hAnsi="Times New Roman"/>
          <w:b/>
          <w:sz w:val="22"/>
          <w:szCs w:val="22"/>
        </w:rPr>
        <w:t>zbeszerz</w:t>
      </w:r>
      <w:r w:rsidRPr="00935276">
        <w:rPr>
          <w:rFonts w:ascii="Times New Roman" w:hAnsi="Times New Roman" w:hint="eastAsia"/>
          <w:b/>
          <w:sz w:val="22"/>
          <w:szCs w:val="22"/>
        </w:rPr>
        <w:t>é</w:t>
      </w:r>
      <w:r w:rsidRPr="00935276">
        <w:rPr>
          <w:rFonts w:ascii="Times New Roman" w:hAnsi="Times New Roman"/>
          <w:b/>
          <w:sz w:val="22"/>
          <w:szCs w:val="22"/>
        </w:rPr>
        <w:t>si jogi min</w:t>
      </w:r>
      <w:r w:rsidRPr="00935276">
        <w:rPr>
          <w:rFonts w:ascii="Times New Roman" w:hAnsi="Times New Roman" w:hint="eastAsia"/>
          <w:b/>
          <w:sz w:val="22"/>
          <w:szCs w:val="22"/>
        </w:rPr>
        <w:t>ő</w:t>
      </w:r>
      <w:r w:rsidRPr="00935276">
        <w:rPr>
          <w:rFonts w:ascii="Times New Roman" w:hAnsi="Times New Roman"/>
          <w:b/>
          <w:sz w:val="22"/>
          <w:szCs w:val="22"/>
        </w:rPr>
        <w:t>s</w:t>
      </w:r>
      <w:r w:rsidRPr="00935276">
        <w:rPr>
          <w:rFonts w:ascii="Times New Roman" w:hAnsi="Times New Roman" w:hint="eastAsia"/>
          <w:b/>
          <w:sz w:val="22"/>
          <w:szCs w:val="22"/>
        </w:rPr>
        <w:t>é</w:t>
      </w:r>
      <w:r w:rsidRPr="00935276">
        <w:rPr>
          <w:rFonts w:ascii="Times New Roman" w:hAnsi="Times New Roman"/>
          <w:b/>
          <w:sz w:val="22"/>
          <w:szCs w:val="22"/>
        </w:rPr>
        <w:t>gbiztos</w:t>
      </w:r>
      <w:r w:rsidRPr="00935276">
        <w:rPr>
          <w:rFonts w:ascii="Times New Roman" w:hAnsi="Times New Roman" w:hint="eastAsia"/>
          <w:b/>
          <w:sz w:val="22"/>
          <w:szCs w:val="22"/>
        </w:rPr>
        <w:t>í</w:t>
      </w:r>
      <w:r w:rsidRPr="00935276">
        <w:rPr>
          <w:rFonts w:ascii="Times New Roman" w:hAnsi="Times New Roman"/>
          <w:b/>
          <w:sz w:val="22"/>
          <w:szCs w:val="22"/>
        </w:rPr>
        <w:t>t</w:t>
      </w:r>
      <w:r w:rsidRPr="00935276">
        <w:rPr>
          <w:rFonts w:ascii="Times New Roman" w:hAnsi="Times New Roman" w:hint="eastAsia"/>
          <w:b/>
          <w:sz w:val="22"/>
          <w:szCs w:val="22"/>
        </w:rPr>
        <w:t>á</w:t>
      </w:r>
      <w:r w:rsidRPr="00935276">
        <w:rPr>
          <w:rFonts w:ascii="Times New Roman" w:hAnsi="Times New Roman"/>
          <w:b/>
          <w:sz w:val="22"/>
          <w:szCs w:val="22"/>
        </w:rPr>
        <w:t>si szolg</w:t>
      </w:r>
      <w:r w:rsidRPr="00935276">
        <w:rPr>
          <w:rFonts w:ascii="Times New Roman" w:hAnsi="Times New Roman" w:hint="eastAsia"/>
          <w:b/>
          <w:sz w:val="22"/>
          <w:szCs w:val="22"/>
        </w:rPr>
        <w:t>á</w:t>
      </w:r>
      <w:r w:rsidRPr="00935276">
        <w:rPr>
          <w:rFonts w:ascii="Times New Roman" w:hAnsi="Times New Roman"/>
          <w:b/>
          <w:sz w:val="22"/>
          <w:szCs w:val="22"/>
        </w:rPr>
        <w:t>ltat</w:t>
      </w:r>
      <w:r w:rsidRPr="00935276">
        <w:rPr>
          <w:rFonts w:ascii="Times New Roman" w:hAnsi="Times New Roman" w:hint="eastAsia"/>
          <w:b/>
          <w:sz w:val="22"/>
          <w:szCs w:val="22"/>
        </w:rPr>
        <w:t>á</w:t>
      </w:r>
      <w:r w:rsidRPr="00935276">
        <w:rPr>
          <w:rFonts w:ascii="Times New Roman" w:hAnsi="Times New Roman"/>
          <w:b/>
          <w:sz w:val="22"/>
          <w:szCs w:val="22"/>
        </w:rPr>
        <w:t xml:space="preserve">sok </w:t>
      </w:r>
      <w:r w:rsidRPr="00935276">
        <w:rPr>
          <w:rFonts w:ascii="Times New Roman" w:hAnsi="Times New Roman" w:hint="eastAsia"/>
          <w:b/>
          <w:sz w:val="22"/>
          <w:szCs w:val="22"/>
        </w:rPr>
        <w:t>é</w:t>
      </w:r>
      <w:r w:rsidRPr="00935276">
        <w:rPr>
          <w:rFonts w:ascii="Times New Roman" w:hAnsi="Times New Roman"/>
          <w:b/>
          <w:sz w:val="22"/>
          <w:szCs w:val="22"/>
        </w:rPr>
        <w:t>s szak</w:t>
      </w:r>
      <w:r w:rsidRPr="00935276">
        <w:rPr>
          <w:rFonts w:ascii="Times New Roman" w:hAnsi="Times New Roman" w:hint="eastAsia"/>
          <w:b/>
          <w:sz w:val="22"/>
          <w:szCs w:val="22"/>
        </w:rPr>
        <w:t>é</w:t>
      </w:r>
      <w:r w:rsidRPr="00935276">
        <w:rPr>
          <w:rFonts w:ascii="Times New Roman" w:hAnsi="Times New Roman"/>
          <w:b/>
          <w:sz w:val="22"/>
          <w:szCs w:val="22"/>
        </w:rPr>
        <w:t>rt</w:t>
      </w:r>
      <w:r w:rsidRPr="00935276">
        <w:rPr>
          <w:rFonts w:ascii="Times New Roman" w:hAnsi="Times New Roman" w:hint="eastAsia"/>
          <w:b/>
          <w:sz w:val="22"/>
          <w:szCs w:val="22"/>
        </w:rPr>
        <w:t>ő</w:t>
      </w:r>
      <w:r w:rsidRPr="00935276">
        <w:rPr>
          <w:rFonts w:ascii="Times New Roman" w:hAnsi="Times New Roman"/>
          <w:b/>
          <w:sz w:val="22"/>
          <w:szCs w:val="22"/>
        </w:rPr>
        <w:t>i tan</w:t>
      </w:r>
      <w:r w:rsidRPr="00935276">
        <w:rPr>
          <w:rFonts w:ascii="Times New Roman" w:hAnsi="Times New Roman" w:hint="eastAsia"/>
          <w:b/>
          <w:sz w:val="22"/>
          <w:szCs w:val="22"/>
        </w:rPr>
        <w:t>á</w:t>
      </w:r>
      <w:r w:rsidRPr="00935276">
        <w:rPr>
          <w:rFonts w:ascii="Times New Roman" w:hAnsi="Times New Roman"/>
          <w:b/>
          <w:sz w:val="22"/>
          <w:szCs w:val="22"/>
        </w:rPr>
        <w:t>csad</w:t>
      </w:r>
      <w:r w:rsidRPr="00935276">
        <w:rPr>
          <w:rFonts w:ascii="Times New Roman" w:hAnsi="Times New Roman" w:hint="eastAsia"/>
          <w:b/>
          <w:sz w:val="22"/>
          <w:szCs w:val="22"/>
        </w:rPr>
        <w:t>á</w:t>
      </w:r>
      <w:r w:rsidRPr="00935276">
        <w:rPr>
          <w:rFonts w:ascii="Times New Roman" w:hAnsi="Times New Roman"/>
          <w:b/>
          <w:sz w:val="22"/>
          <w:szCs w:val="22"/>
        </w:rPr>
        <w:t xml:space="preserve">s” </w:t>
      </w:r>
      <w:r w:rsidRPr="00935276">
        <w:rPr>
          <w:rFonts w:ascii="Times New Roman" w:hAnsi="Times New Roman"/>
          <w:sz w:val="22"/>
          <w:szCs w:val="22"/>
        </w:rPr>
        <w:t xml:space="preserve">tárgyú közbeszerzési eljárásban a Kbt. 66. § (6) bekezdésében foglaltaknak megfelelően </w:t>
      </w:r>
    </w:p>
    <w:p w:rsidR="00E96697" w:rsidRPr="0036556C" w:rsidRDefault="00E96697" w:rsidP="00E96697">
      <w:pPr>
        <w:suppressAutoHyphens w:val="0"/>
        <w:autoSpaceDN w:val="0"/>
        <w:rPr>
          <w:rFonts w:ascii="Garamond" w:hAnsi="Garamond" w:cs="Tahoma"/>
          <w:sz w:val="22"/>
          <w:szCs w:val="22"/>
          <w:lang w:eastAsia="hu-HU"/>
        </w:rPr>
      </w:pPr>
    </w:p>
    <w:p w:rsidR="00E96697" w:rsidRPr="0036556C" w:rsidRDefault="00E96697" w:rsidP="00E96697">
      <w:pPr>
        <w:suppressAutoHyphens w:val="0"/>
        <w:autoSpaceDN w:val="0"/>
        <w:rPr>
          <w:rFonts w:ascii="Garamond" w:hAnsi="Garamond" w:cs="Tahoma"/>
          <w:sz w:val="22"/>
          <w:szCs w:val="22"/>
          <w:lang w:eastAsia="hu-HU"/>
        </w:rPr>
      </w:pPr>
    </w:p>
    <w:p w:rsidR="00E96697" w:rsidRPr="00935276" w:rsidRDefault="00E96697" w:rsidP="00E96697">
      <w:pPr>
        <w:suppressAutoHyphens w:val="0"/>
        <w:autoSpaceDN w:val="0"/>
        <w:jc w:val="center"/>
        <w:rPr>
          <w:rFonts w:ascii="Times New Roman" w:hAnsi="Times New Roman"/>
          <w:b/>
          <w:sz w:val="22"/>
          <w:szCs w:val="22"/>
        </w:rPr>
      </w:pPr>
      <w:r w:rsidRPr="00935276">
        <w:rPr>
          <w:rFonts w:ascii="Times New Roman" w:hAnsi="Times New Roman"/>
          <w:b/>
          <w:sz w:val="22"/>
          <w:szCs w:val="22"/>
        </w:rPr>
        <w:t>n y i l a t k o z o m</w:t>
      </w:r>
      <w:r w:rsidR="0082571C" w:rsidRPr="00935276">
        <w:rPr>
          <w:rFonts w:ascii="Times New Roman" w:hAnsi="Times New Roman"/>
          <w:b/>
          <w:sz w:val="22"/>
          <w:szCs w:val="22"/>
        </w:rPr>
        <w:t>,</w:t>
      </w:r>
    </w:p>
    <w:p w:rsidR="00E96697" w:rsidRPr="0036556C" w:rsidRDefault="00E96697" w:rsidP="00E96697">
      <w:pPr>
        <w:suppressAutoHyphens w:val="0"/>
        <w:autoSpaceDN w:val="0"/>
        <w:jc w:val="center"/>
        <w:rPr>
          <w:rFonts w:ascii="Garamond" w:hAnsi="Garamond" w:cs="Tahoma"/>
          <w:b/>
          <w:sz w:val="22"/>
          <w:szCs w:val="22"/>
          <w:lang w:eastAsia="hu-HU"/>
        </w:rPr>
      </w:pPr>
    </w:p>
    <w:p w:rsidR="00E96697" w:rsidRPr="0036556C" w:rsidRDefault="00E96697" w:rsidP="00E96697">
      <w:pPr>
        <w:suppressAutoHyphens w:val="0"/>
        <w:autoSpaceDN w:val="0"/>
        <w:jc w:val="center"/>
        <w:rPr>
          <w:rFonts w:ascii="Garamond" w:hAnsi="Garamond" w:cs="Tahoma"/>
          <w:b/>
          <w:sz w:val="22"/>
          <w:szCs w:val="22"/>
          <w:lang w:eastAsia="hu-HU"/>
        </w:rPr>
      </w:pPr>
    </w:p>
    <w:p w:rsidR="00E96697" w:rsidRPr="00935276" w:rsidRDefault="00E96697" w:rsidP="00E96697">
      <w:pPr>
        <w:widowControl w:val="0"/>
        <w:suppressAutoHyphens w:val="0"/>
        <w:autoSpaceDE w:val="0"/>
        <w:autoSpaceDN w:val="0"/>
        <w:spacing w:before="120"/>
        <w:jc w:val="both"/>
        <w:rPr>
          <w:rFonts w:ascii="Times New Roman" w:hAnsi="Times New Roman"/>
          <w:sz w:val="22"/>
          <w:szCs w:val="22"/>
        </w:rPr>
      </w:pPr>
      <w:r w:rsidRPr="00935276">
        <w:rPr>
          <w:rFonts w:ascii="Times New Roman" w:hAnsi="Times New Roman"/>
          <w:sz w:val="22"/>
          <w:szCs w:val="22"/>
        </w:rPr>
        <w:t>hogy</w:t>
      </w:r>
    </w:p>
    <w:p w:rsidR="00E96697" w:rsidRPr="00935276" w:rsidRDefault="00E96697" w:rsidP="00E96697">
      <w:pPr>
        <w:suppressAutoHyphens w:val="0"/>
        <w:autoSpaceDN w:val="0"/>
        <w:spacing w:after="60"/>
        <w:ind w:right="-1"/>
        <w:jc w:val="both"/>
        <w:outlineLvl w:val="1"/>
        <w:rPr>
          <w:rFonts w:ascii="Times New Roman" w:hAnsi="Times New Roman"/>
          <w:sz w:val="22"/>
          <w:szCs w:val="22"/>
        </w:rPr>
      </w:pPr>
    </w:p>
    <w:p w:rsidR="00E96697" w:rsidRPr="00935276" w:rsidRDefault="00E96697" w:rsidP="00E96697">
      <w:pPr>
        <w:widowControl w:val="0"/>
        <w:numPr>
          <w:ilvl w:val="3"/>
          <w:numId w:val="34"/>
        </w:numPr>
        <w:suppressAutoHyphens w:val="0"/>
        <w:autoSpaceDE w:val="0"/>
        <w:autoSpaceDN w:val="0"/>
        <w:spacing w:after="60" w:line="259" w:lineRule="auto"/>
        <w:ind w:right="-1"/>
        <w:jc w:val="both"/>
        <w:rPr>
          <w:rFonts w:ascii="Times New Roman" w:hAnsi="Times New Roman"/>
          <w:sz w:val="22"/>
          <w:szCs w:val="22"/>
        </w:rPr>
      </w:pPr>
      <w:r w:rsidRPr="00935276">
        <w:rPr>
          <w:rFonts w:ascii="Times New Roman" w:hAnsi="Times New Roman"/>
          <w:sz w:val="22"/>
          <w:szCs w:val="22"/>
        </w:rPr>
        <w:t>a szerződés teljesítéséhez a közbeszerzésnek az alábbi része(i) vonatkozásában kívánunk alvállalkozót igénybe venni</w:t>
      </w:r>
      <w:r w:rsidR="0082571C" w:rsidRPr="00935276">
        <w:rPr>
          <w:rFonts w:ascii="Times New Roman" w:hAnsi="Times New Roman"/>
          <w:sz w:val="22"/>
          <w:szCs w:val="22"/>
        </w:rPr>
        <w:t xml:space="preserve"> [Kbt. 66. § (6) bekezdés a)]</w:t>
      </w:r>
      <w:r w:rsidRPr="00935276">
        <w:rPr>
          <w:rFonts w:ascii="Times New Roman" w:hAnsi="Times New Roman"/>
          <w:sz w:val="22"/>
          <w:szCs w:val="22"/>
        </w:rPr>
        <w:t>:</w:t>
      </w:r>
    </w:p>
    <w:p w:rsidR="00E96697" w:rsidRPr="00935276" w:rsidRDefault="00E96697" w:rsidP="00E96697">
      <w:pPr>
        <w:suppressAutoHyphens w:val="0"/>
        <w:autoSpaceDN w:val="0"/>
        <w:spacing w:after="60"/>
        <w:jc w:val="center"/>
        <w:outlineLvl w:val="1"/>
        <w:rPr>
          <w:rFonts w:ascii="Times New Roman" w:hAnsi="Times New Roman"/>
          <w:sz w:val="22"/>
          <w:szCs w:val="22"/>
        </w:rPr>
      </w:pPr>
    </w:p>
    <w:tbl>
      <w:tblPr>
        <w:tblW w:w="3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739"/>
      </w:tblGrid>
      <w:tr w:rsidR="00E96697" w:rsidRPr="00935276" w:rsidTr="0082571C">
        <w:trPr>
          <w:jc w:val="center"/>
        </w:trPr>
        <w:tc>
          <w:tcPr>
            <w:tcW w:w="5000" w:type="pct"/>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96697" w:rsidRPr="00935276" w:rsidRDefault="00E96697" w:rsidP="00E96697">
            <w:pPr>
              <w:suppressAutoHyphens w:val="0"/>
              <w:autoSpaceDN w:val="0"/>
              <w:jc w:val="center"/>
              <w:rPr>
                <w:rFonts w:ascii="Times New Roman" w:hAnsi="Times New Roman"/>
                <w:sz w:val="22"/>
                <w:szCs w:val="22"/>
              </w:rPr>
            </w:pPr>
            <w:r w:rsidRPr="00935276">
              <w:rPr>
                <w:rFonts w:ascii="Times New Roman" w:hAnsi="Times New Roman"/>
                <w:sz w:val="22"/>
                <w:szCs w:val="22"/>
              </w:rPr>
              <w:t>Közbeszerzés része(i)</w:t>
            </w:r>
          </w:p>
        </w:tc>
      </w:tr>
      <w:tr w:rsidR="00E96697" w:rsidRPr="00935276" w:rsidTr="00186CD5">
        <w:trPr>
          <w:jc w:val="center"/>
        </w:trPr>
        <w:tc>
          <w:tcPr>
            <w:tcW w:w="5000" w:type="pct"/>
            <w:tcBorders>
              <w:top w:val="single" w:sz="4" w:space="0" w:color="auto"/>
              <w:left w:val="single" w:sz="4" w:space="0" w:color="auto"/>
              <w:bottom w:val="single" w:sz="4" w:space="0" w:color="auto"/>
              <w:right w:val="single" w:sz="4" w:space="0" w:color="auto"/>
            </w:tcBorders>
          </w:tcPr>
          <w:p w:rsidR="00E96697" w:rsidRPr="00935276" w:rsidRDefault="00E96697" w:rsidP="00E96697">
            <w:pPr>
              <w:suppressAutoHyphens w:val="0"/>
              <w:autoSpaceDN w:val="0"/>
              <w:spacing w:line="288" w:lineRule="auto"/>
              <w:jc w:val="center"/>
              <w:rPr>
                <w:rFonts w:ascii="Times New Roman" w:hAnsi="Times New Roman"/>
                <w:sz w:val="22"/>
                <w:szCs w:val="22"/>
              </w:rPr>
            </w:pPr>
          </w:p>
        </w:tc>
      </w:tr>
      <w:tr w:rsidR="00E96697" w:rsidRPr="00935276" w:rsidTr="00186CD5">
        <w:trPr>
          <w:jc w:val="center"/>
        </w:trPr>
        <w:tc>
          <w:tcPr>
            <w:tcW w:w="5000" w:type="pct"/>
            <w:tcBorders>
              <w:top w:val="single" w:sz="4" w:space="0" w:color="auto"/>
              <w:left w:val="single" w:sz="4" w:space="0" w:color="auto"/>
              <w:bottom w:val="single" w:sz="4" w:space="0" w:color="auto"/>
              <w:right w:val="single" w:sz="4" w:space="0" w:color="auto"/>
            </w:tcBorders>
          </w:tcPr>
          <w:p w:rsidR="00E96697" w:rsidRPr="00935276" w:rsidRDefault="00E96697" w:rsidP="00E96697">
            <w:pPr>
              <w:suppressAutoHyphens w:val="0"/>
              <w:autoSpaceDN w:val="0"/>
              <w:jc w:val="center"/>
              <w:rPr>
                <w:rFonts w:ascii="Times New Roman" w:hAnsi="Times New Roman"/>
                <w:sz w:val="22"/>
                <w:szCs w:val="22"/>
              </w:rPr>
            </w:pPr>
          </w:p>
        </w:tc>
      </w:tr>
    </w:tbl>
    <w:p w:rsidR="00E96697" w:rsidRPr="00935276" w:rsidRDefault="00E96697" w:rsidP="00E96697">
      <w:pPr>
        <w:suppressAutoHyphens w:val="0"/>
        <w:autoSpaceDN w:val="0"/>
        <w:rPr>
          <w:rFonts w:ascii="Times New Roman" w:hAnsi="Times New Roman"/>
          <w:sz w:val="22"/>
          <w:szCs w:val="22"/>
        </w:rPr>
      </w:pPr>
    </w:p>
    <w:p w:rsidR="00E96697" w:rsidRPr="00935276" w:rsidRDefault="00E96697" w:rsidP="00E96697">
      <w:pPr>
        <w:suppressAutoHyphens w:val="0"/>
        <w:autoSpaceDN w:val="0"/>
        <w:rPr>
          <w:rFonts w:ascii="Times New Roman" w:hAnsi="Times New Roman"/>
          <w:sz w:val="22"/>
          <w:szCs w:val="22"/>
        </w:rPr>
      </w:pPr>
    </w:p>
    <w:p w:rsidR="00E96697" w:rsidRPr="00935276" w:rsidRDefault="00E96697" w:rsidP="00E96697">
      <w:pPr>
        <w:widowControl w:val="0"/>
        <w:numPr>
          <w:ilvl w:val="3"/>
          <w:numId w:val="34"/>
        </w:numPr>
        <w:suppressAutoHyphens w:val="0"/>
        <w:autoSpaceDE w:val="0"/>
        <w:autoSpaceDN w:val="0"/>
        <w:spacing w:after="60" w:line="259" w:lineRule="auto"/>
        <w:ind w:right="-1"/>
        <w:jc w:val="both"/>
        <w:rPr>
          <w:rFonts w:ascii="Times New Roman" w:hAnsi="Times New Roman"/>
          <w:sz w:val="22"/>
          <w:szCs w:val="22"/>
        </w:rPr>
      </w:pPr>
      <w:r w:rsidRPr="00935276">
        <w:rPr>
          <w:rFonts w:ascii="Times New Roman" w:hAnsi="Times New Roman"/>
          <w:sz w:val="22"/>
          <w:szCs w:val="22"/>
        </w:rPr>
        <w:t xml:space="preserve">a közbeszerzés fenti pontban megjelölt része(i) tekintetében – az ajánlat benyújtásakor már ismert </w:t>
      </w:r>
      <w:r w:rsidR="003B29F9">
        <w:rPr>
          <w:rFonts w:ascii="Times New Roman" w:hAnsi="Times New Roman"/>
          <w:sz w:val="22"/>
          <w:szCs w:val="22"/>
        </w:rPr>
        <w:t>–</w:t>
      </w:r>
      <w:r w:rsidRPr="00935276">
        <w:rPr>
          <w:rFonts w:ascii="Times New Roman" w:hAnsi="Times New Roman"/>
          <w:sz w:val="22"/>
          <w:szCs w:val="22"/>
        </w:rPr>
        <w:t xml:space="preserve"> az alábbi alvállalkozó(</w:t>
      </w:r>
      <w:proofErr w:type="spellStart"/>
      <w:r w:rsidRPr="00935276">
        <w:rPr>
          <w:rFonts w:ascii="Times New Roman" w:hAnsi="Times New Roman"/>
          <w:sz w:val="22"/>
          <w:szCs w:val="22"/>
        </w:rPr>
        <w:t>ka</w:t>
      </w:r>
      <w:proofErr w:type="spellEnd"/>
      <w:r w:rsidRPr="00935276">
        <w:rPr>
          <w:rFonts w:ascii="Times New Roman" w:hAnsi="Times New Roman"/>
          <w:sz w:val="22"/>
          <w:szCs w:val="22"/>
        </w:rPr>
        <w:t>)t kívánjuk igénybe venni</w:t>
      </w:r>
      <w:r w:rsidR="0082571C" w:rsidRPr="00935276">
        <w:rPr>
          <w:rFonts w:ascii="Times New Roman" w:hAnsi="Times New Roman"/>
          <w:sz w:val="22"/>
          <w:szCs w:val="22"/>
        </w:rPr>
        <w:t xml:space="preserve"> [Kbt. 66. § (6) bekezdés b)]</w:t>
      </w:r>
      <w:r w:rsidRPr="00935276">
        <w:rPr>
          <w:rFonts w:ascii="Times New Roman" w:hAnsi="Times New Roman"/>
          <w:sz w:val="22"/>
          <w:szCs w:val="22"/>
        </w:rPr>
        <w:t>:</w:t>
      </w:r>
    </w:p>
    <w:p w:rsidR="00E96697" w:rsidRPr="00935276" w:rsidRDefault="00E96697" w:rsidP="00E96697">
      <w:pPr>
        <w:widowControl w:val="0"/>
        <w:suppressAutoHyphens w:val="0"/>
        <w:autoSpaceDE w:val="0"/>
        <w:autoSpaceDN w:val="0"/>
        <w:spacing w:after="60"/>
        <w:ind w:right="-1"/>
        <w:jc w:val="both"/>
        <w:rPr>
          <w:rFonts w:ascii="Times New Roman" w:hAnsi="Times New Roman"/>
          <w:sz w:val="22"/>
          <w:szCs w:val="22"/>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209"/>
      </w:tblGrid>
      <w:tr w:rsidR="00E96697" w:rsidRPr="00935276" w:rsidTr="0082571C">
        <w:tc>
          <w:tcPr>
            <w:tcW w:w="5000" w:type="pct"/>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E96697" w:rsidRPr="00935276" w:rsidRDefault="00E96697" w:rsidP="00E96697">
            <w:pPr>
              <w:tabs>
                <w:tab w:val="center" w:pos="1735"/>
              </w:tabs>
              <w:suppressAutoHyphens w:val="0"/>
              <w:autoSpaceDN w:val="0"/>
              <w:ind w:left="-2548" w:firstLine="2548"/>
              <w:jc w:val="center"/>
              <w:rPr>
                <w:rFonts w:ascii="Times New Roman" w:hAnsi="Times New Roman"/>
                <w:sz w:val="22"/>
                <w:szCs w:val="22"/>
              </w:rPr>
            </w:pPr>
            <w:r w:rsidRPr="00935276">
              <w:rPr>
                <w:rFonts w:ascii="Times New Roman" w:hAnsi="Times New Roman"/>
                <w:sz w:val="22"/>
                <w:szCs w:val="22"/>
              </w:rPr>
              <w:t>Az ajánlat benyújtásakor ismert alvállalkozó neve, címe (székhelye, lakóhelye)</w:t>
            </w:r>
          </w:p>
        </w:tc>
      </w:tr>
      <w:tr w:rsidR="00E96697" w:rsidRPr="00935276" w:rsidTr="00186CD5">
        <w:tc>
          <w:tcPr>
            <w:tcW w:w="5000" w:type="pct"/>
            <w:tcBorders>
              <w:top w:val="single" w:sz="4" w:space="0" w:color="auto"/>
              <w:left w:val="single" w:sz="4" w:space="0" w:color="auto"/>
              <w:bottom w:val="single" w:sz="4" w:space="0" w:color="auto"/>
              <w:right w:val="single" w:sz="4" w:space="0" w:color="auto"/>
            </w:tcBorders>
          </w:tcPr>
          <w:p w:rsidR="00E96697" w:rsidRPr="00935276" w:rsidRDefault="00E96697" w:rsidP="00E96697">
            <w:pPr>
              <w:suppressAutoHyphens w:val="0"/>
              <w:autoSpaceDN w:val="0"/>
              <w:ind w:left="-2548" w:firstLine="2548"/>
              <w:rPr>
                <w:rFonts w:ascii="Times New Roman" w:hAnsi="Times New Roman"/>
                <w:sz w:val="22"/>
                <w:szCs w:val="22"/>
              </w:rPr>
            </w:pPr>
          </w:p>
        </w:tc>
      </w:tr>
      <w:tr w:rsidR="00E96697" w:rsidRPr="00935276" w:rsidTr="00186CD5">
        <w:tc>
          <w:tcPr>
            <w:tcW w:w="5000" w:type="pct"/>
            <w:tcBorders>
              <w:top w:val="single" w:sz="4" w:space="0" w:color="auto"/>
              <w:left w:val="single" w:sz="4" w:space="0" w:color="auto"/>
              <w:bottom w:val="single" w:sz="4" w:space="0" w:color="auto"/>
              <w:right w:val="single" w:sz="4" w:space="0" w:color="auto"/>
            </w:tcBorders>
          </w:tcPr>
          <w:p w:rsidR="00E96697" w:rsidRPr="00935276" w:rsidRDefault="00E96697" w:rsidP="00E96697">
            <w:pPr>
              <w:suppressAutoHyphens w:val="0"/>
              <w:autoSpaceDN w:val="0"/>
              <w:spacing w:line="288" w:lineRule="auto"/>
              <w:ind w:left="-2548" w:firstLine="2548"/>
              <w:rPr>
                <w:rFonts w:ascii="Times New Roman" w:hAnsi="Times New Roman"/>
                <w:sz w:val="22"/>
                <w:szCs w:val="22"/>
              </w:rPr>
            </w:pPr>
          </w:p>
        </w:tc>
      </w:tr>
      <w:tr w:rsidR="00E96697" w:rsidRPr="00935276" w:rsidTr="00186CD5">
        <w:tc>
          <w:tcPr>
            <w:tcW w:w="5000" w:type="pct"/>
            <w:tcBorders>
              <w:top w:val="single" w:sz="4" w:space="0" w:color="auto"/>
              <w:left w:val="single" w:sz="4" w:space="0" w:color="auto"/>
              <w:bottom w:val="single" w:sz="4" w:space="0" w:color="auto"/>
              <w:right w:val="single" w:sz="4" w:space="0" w:color="auto"/>
            </w:tcBorders>
          </w:tcPr>
          <w:p w:rsidR="00E96697" w:rsidRPr="00935276" w:rsidRDefault="00E96697" w:rsidP="00E96697">
            <w:pPr>
              <w:suppressAutoHyphens w:val="0"/>
              <w:autoSpaceDN w:val="0"/>
              <w:spacing w:line="288" w:lineRule="auto"/>
              <w:ind w:left="-2548" w:firstLine="2548"/>
              <w:rPr>
                <w:rFonts w:ascii="Times New Roman" w:hAnsi="Times New Roman"/>
                <w:sz w:val="22"/>
                <w:szCs w:val="22"/>
              </w:rPr>
            </w:pPr>
          </w:p>
        </w:tc>
      </w:tr>
    </w:tbl>
    <w:p w:rsidR="00E96697" w:rsidRPr="00935276" w:rsidRDefault="00E96697" w:rsidP="00E96697">
      <w:pPr>
        <w:suppressAutoHyphens w:val="0"/>
        <w:autoSpaceDN w:val="0"/>
        <w:rPr>
          <w:rFonts w:ascii="Times New Roman" w:hAnsi="Times New Roman"/>
          <w:sz w:val="22"/>
          <w:szCs w:val="22"/>
        </w:rPr>
      </w:pPr>
    </w:p>
    <w:p w:rsidR="0082571C" w:rsidRPr="00935276" w:rsidRDefault="0082571C" w:rsidP="0082571C">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82571C" w:rsidRPr="00935276" w:rsidRDefault="0082571C" w:rsidP="0082571C">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82571C" w:rsidRPr="00935276" w:rsidRDefault="0082571C" w:rsidP="0082571C">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82571C" w:rsidRPr="00935276" w:rsidRDefault="0082571C" w:rsidP="0082571C">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meghatalmazott képviselő aláírása)</w:t>
      </w:r>
    </w:p>
    <w:p w:rsidR="0082571C" w:rsidRPr="00935276" w:rsidRDefault="0082571C" w:rsidP="0082571C">
      <w:pPr>
        <w:jc w:val="center"/>
        <w:rPr>
          <w:rFonts w:ascii="Times New Roman" w:hAnsi="Times New Roman"/>
          <w:b/>
          <w:caps/>
          <w:sz w:val="22"/>
          <w:szCs w:val="22"/>
        </w:rPr>
      </w:pPr>
      <w:r w:rsidRPr="0036556C">
        <w:rPr>
          <w:b/>
          <w:bCs/>
          <w:sz w:val="22"/>
          <w:szCs w:val="22"/>
        </w:rPr>
        <w:br w:type="page"/>
      </w:r>
    </w:p>
    <w:p w:rsidR="00FC4C28" w:rsidRPr="0036556C" w:rsidRDefault="00FC4C28" w:rsidP="00FC4C28">
      <w:pPr>
        <w:widowControl w:val="0"/>
        <w:tabs>
          <w:tab w:val="center" w:pos="6521"/>
        </w:tabs>
        <w:jc w:val="right"/>
        <w:rPr>
          <w:rFonts w:ascii="Times New Roman" w:hAnsi="Times New Roman"/>
          <w:b/>
          <w:caps/>
          <w:sz w:val="22"/>
          <w:szCs w:val="22"/>
        </w:rPr>
      </w:pPr>
      <w:r w:rsidRPr="00935276">
        <w:rPr>
          <w:rFonts w:ascii="Times New Roman" w:hAnsi="Times New Roman"/>
          <w:sz w:val="22"/>
          <w:szCs w:val="22"/>
        </w:rPr>
        <w:lastRenderedPageBreak/>
        <w:t>8. sz. melléklet</w:t>
      </w:r>
    </w:p>
    <w:p w:rsidR="00FC4C28" w:rsidRPr="00935276" w:rsidRDefault="00FC4C28" w:rsidP="00FC4C28">
      <w:pPr>
        <w:jc w:val="center"/>
        <w:rPr>
          <w:rFonts w:ascii="Times New Roman" w:hAnsi="Times New Roman"/>
          <w:b/>
          <w:caps/>
          <w:sz w:val="22"/>
          <w:szCs w:val="22"/>
        </w:rPr>
      </w:pPr>
    </w:p>
    <w:p w:rsidR="00FC4C28" w:rsidRPr="0036556C" w:rsidRDefault="00FC4C28" w:rsidP="00FC4C28">
      <w:pPr>
        <w:widowControl w:val="0"/>
        <w:autoSpaceDE w:val="0"/>
        <w:autoSpaceDN w:val="0"/>
        <w:jc w:val="center"/>
        <w:rPr>
          <w:rFonts w:ascii="Garamond" w:hAnsi="Garamond" w:cs="Tahoma"/>
          <w:b/>
          <w:smallCaps/>
          <w:sz w:val="22"/>
          <w:szCs w:val="22"/>
          <w:lang w:eastAsia="hu-HU"/>
        </w:rPr>
      </w:pPr>
    </w:p>
    <w:p w:rsidR="00FC4C28" w:rsidRPr="0036556C" w:rsidRDefault="00FC4C28" w:rsidP="00FC4C28">
      <w:pPr>
        <w:widowControl w:val="0"/>
        <w:autoSpaceDE w:val="0"/>
        <w:autoSpaceDN w:val="0"/>
        <w:jc w:val="center"/>
        <w:rPr>
          <w:rFonts w:ascii="Garamond" w:hAnsi="Garamond" w:cs="Arial"/>
          <w:b/>
          <w:smallCaps/>
          <w:sz w:val="22"/>
          <w:szCs w:val="22"/>
          <w:lang w:eastAsia="hu-HU"/>
        </w:rPr>
      </w:pPr>
      <w:r w:rsidRPr="0036556C">
        <w:rPr>
          <w:rFonts w:ascii="Times New Roman" w:hAnsi="Times New Roman"/>
          <w:b/>
          <w:smallCaps/>
          <w:sz w:val="22"/>
          <w:szCs w:val="22"/>
          <w:lang w:eastAsia="hu-HU"/>
        </w:rPr>
        <w:t>nyilatkozat</w:t>
      </w:r>
      <w:r w:rsidRPr="0036556C">
        <w:rPr>
          <w:rStyle w:val="Lbjegyzet-hivatkozs"/>
          <w:rFonts w:ascii="Garamond" w:hAnsi="Garamond" w:cs="Arial"/>
          <w:b/>
          <w:smallCaps/>
          <w:sz w:val="22"/>
          <w:szCs w:val="22"/>
          <w:lang w:eastAsia="hu-HU"/>
        </w:rPr>
        <w:footnoteReference w:id="68"/>
      </w:r>
    </w:p>
    <w:p w:rsidR="00FC4C28" w:rsidRPr="0036556C" w:rsidRDefault="00FC4C28" w:rsidP="00FC4C28">
      <w:pPr>
        <w:widowControl w:val="0"/>
        <w:autoSpaceDE w:val="0"/>
        <w:autoSpaceDN w:val="0"/>
        <w:jc w:val="center"/>
        <w:rPr>
          <w:rFonts w:ascii="Garamond" w:hAnsi="Garamond" w:cs="Arial"/>
          <w:b/>
          <w:smallCaps/>
          <w:sz w:val="22"/>
          <w:szCs w:val="22"/>
          <w:lang w:eastAsia="hu-HU"/>
        </w:rPr>
      </w:pPr>
    </w:p>
    <w:p w:rsidR="00FC4C28" w:rsidRPr="00935276" w:rsidRDefault="00FC4C28" w:rsidP="00FC4C28">
      <w:pPr>
        <w:widowControl w:val="0"/>
        <w:autoSpaceDE w:val="0"/>
        <w:autoSpaceDN w:val="0"/>
        <w:jc w:val="center"/>
        <w:rPr>
          <w:rFonts w:ascii="Times New Roman" w:hAnsi="Times New Roman"/>
          <w:b/>
          <w:sz w:val="22"/>
          <w:szCs w:val="22"/>
        </w:rPr>
      </w:pPr>
      <w:r w:rsidRPr="00935276">
        <w:rPr>
          <w:rFonts w:ascii="Times New Roman" w:hAnsi="Times New Roman"/>
          <w:b/>
          <w:sz w:val="22"/>
          <w:szCs w:val="22"/>
        </w:rPr>
        <w:t>a Kbt. 65. § (7) bekezdése tekintetében</w:t>
      </w:r>
    </w:p>
    <w:p w:rsidR="00FC4C28" w:rsidRPr="00935276" w:rsidRDefault="00FC4C28" w:rsidP="00FC4C28">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FC4C28" w:rsidRPr="00935276" w:rsidRDefault="00FC4C28" w:rsidP="00FC4C28">
      <w:pPr>
        <w:widowControl w:val="0"/>
        <w:autoSpaceDE w:val="0"/>
        <w:autoSpaceDN w:val="0"/>
        <w:jc w:val="center"/>
        <w:rPr>
          <w:rFonts w:ascii="Times New Roman" w:hAnsi="Times New Roman"/>
          <w:b/>
          <w:sz w:val="22"/>
          <w:szCs w:val="22"/>
        </w:rPr>
      </w:pPr>
      <w:r w:rsidRPr="00935276">
        <w:rPr>
          <w:rFonts w:ascii="Times New Roman" w:hAnsi="Times New Roman"/>
          <w:sz w:val="22"/>
          <w:szCs w:val="22"/>
        </w:rPr>
        <w:t>tárgyú közbeszerzési eljárásban</w:t>
      </w:r>
    </w:p>
    <w:p w:rsidR="00FC4C28" w:rsidRPr="0036556C" w:rsidRDefault="00FC4C28" w:rsidP="00FC4C28">
      <w:pPr>
        <w:widowControl w:val="0"/>
        <w:autoSpaceDE w:val="0"/>
        <w:autoSpaceDN w:val="0"/>
        <w:jc w:val="center"/>
        <w:rPr>
          <w:rFonts w:ascii="Garamond" w:hAnsi="Garamond" w:cs="Arial"/>
          <w:b/>
          <w:bCs/>
          <w:sz w:val="22"/>
          <w:szCs w:val="22"/>
          <w:lang w:eastAsia="hu-HU"/>
        </w:rPr>
      </w:pPr>
    </w:p>
    <w:p w:rsidR="00FC4C28" w:rsidRPr="00935276" w:rsidRDefault="00FC4C28" w:rsidP="00FC4C28">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w:t>
      </w:r>
    </w:p>
    <w:p w:rsidR="00FC4C28" w:rsidRPr="00935276" w:rsidRDefault="00FC4C28" w:rsidP="00FC4C28">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rPr>
        <w:t>(székhely: ______________________________) cégjegyzésre jogosult/meghatalmazott képviselője</w:t>
      </w:r>
      <w:r w:rsidRPr="00935276">
        <w:rPr>
          <w:rStyle w:val="Lbjegyzet-hivatkozs"/>
          <w:rFonts w:ascii="Times New Roman" w:hAnsi="Times New Roman"/>
          <w:sz w:val="22"/>
          <w:szCs w:val="22"/>
        </w:rPr>
        <w:footnoteReference w:id="69"/>
      </w:r>
      <w:r w:rsidRPr="00935276">
        <w:rPr>
          <w:rFonts w:ascii="Times New Roman" w:hAnsi="Times New Roman"/>
          <w:sz w:val="22"/>
          <w:szCs w:val="22"/>
        </w:rPr>
        <w:t xml:space="preserve"> a </w:t>
      </w:r>
      <w:r w:rsidRPr="00935276">
        <w:rPr>
          <w:rFonts w:ascii="Times New Roman" w:hAnsi="Times New Roman"/>
          <w:b/>
          <w:sz w:val="22"/>
          <w:szCs w:val="22"/>
        </w:rPr>
        <w:t>„K</w:t>
      </w:r>
      <w:r w:rsidRPr="00935276">
        <w:rPr>
          <w:rFonts w:ascii="Times New Roman" w:hAnsi="Times New Roman" w:hint="eastAsia"/>
          <w:b/>
          <w:sz w:val="22"/>
          <w:szCs w:val="22"/>
        </w:rPr>
        <w:t>ö</w:t>
      </w:r>
      <w:r w:rsidRPr="00935276">
        <w:rPr>
          <w:rFonts w:ascii="Times New Roman" w:hAnsi="Times New Roman"/>
          <w:b/>
          <w:sz w:val="22"/>
          <w:szCs w:val="22"/>
        </w:rPr>
        <w:t>zbeszerz</w:t>
      </w:r>
      <w:r w:rsidRPr="00935276">
        <w:rPr>
          <w:rFonts w:ascii="Times New Roman" w:hAnsi="Times New Roman" w:hint="eastAsia"/>
          <w:b/>
          <w:sz w:val="22"/>
          <w:szCs w:val="22"/>
        </w:rPr>
        <w:t>é</w:t>
      </w:r>
      <w:r w:rsidRPr="00935276">
        <w:rPr>
          <w:rFonts w:ascii="Times New Roman" w:hAnsi="Times New Roman"/>
          <w:b/>
          <w:sz w:val="22"/>
          <w:szCs w:val="22"/>
        </w:rPr>
        <w:t>si jogi min</w:t>
      </w:r>
      <w:r w:rsidRPr="00935276">
        <w:rPr>
          <w:rFonts w:ascii="Times New Roman" w:hAnsi="Times New Roman" w:hint="eastAsia"/>
          <w:b/>
          <w:sz w:val="22"/>
          <w:szCs w:val="22"/>
        </w:rPr>
        <w:t>ő</w:t>
      </w:r>
      <w:r w:rsidRPr="00935276">
        <w:rPr>
          <w:rFonts w:ascii="Times New Roman" w:hAnsi="Times New Roman"/>
          <w:b/>
          <w:sz w:val="22"/>
          <w:szCs w:val="22"/>
        </w:rPr>
        <w:t>s</w:t>
      </w:r>
      <w:r w:rsidRPr="00935276">
        <w:rPr>
          <w:rFonts w:ascii="Times New Roman" w:hAnsi="Times New Roman" w:hint="eastAsia"/>
          <w:b/>
          <w:sz w:val="22"/>
          <w:szCs w:val="22"/>
        </w:rPr>
        <w:t>é</w:t>
      </w:r>
      <w:r w:rsidRPr="00935276">
        <w:rPr>
          <w:rFonts w:ascii="Times New Roman" w:hAnsi="Times New Roman"/>
          <w:b/>
          <w:sz w:val="22"/>
          <w:szCs w:val="22"/>
        </w:rPr>
        <w:t>gbiztos</w:t>
      </w:r>
      <w:r w:rsidRPr="00935276">
        <w:rPr>
          <w:rFonts w:ascii="Times New Roman" w:hAnsi="Times New Roman" w:hint="eastAsia"/>
          <w:b/>
          <w:sz w:val="22"/>
          <w:szCs w:val="22"/>
        </w:rPr>
        <w:t>í</w:t>
      </w:r>
      <w:r w:rsidRPr="00935276">
        <w:rPr>
          <w:rFonts w:ascii="Times New Roman" w:hAnsi="Times New Roman"/>
          <w:b/>
          <w:sz w:val="22"/>
          <w:szCs w:val="22"/>
        </w:rPr>
        <w:t>t</w:t>
      </w:r>
      <w:r w:rsidRPr="00935276">
        <w:rPr>
          <w:rFonts w:ascii="Times New Roman" w:hAnsi="Times New Roman" w:hint="eastAsia"/>
          <w:b/>
          <w:sz w:val="22"/>
          <w:szCs w:val="22"/>
        </w:rPr>
        <w:t>á</w:t>
      </w:r>
      <w:r w:rsidRPr="00935276">
        <w:rPr>
          <w:rFonts w:ascii="Times New Roman" w:hAnsi="Times New Roman"/>
          <w:b/>
          <w:sz w:val="22"/>
          <w:szCs w:val="22"/>
        </w:rPr>
        <w:t>si szolg</w:t>
      </w:r>
      <w:r w:rsidRPr="00935276">
        <w:rPr>
          <w:rFonts w:ascii="Times New Roman" w:hAnsi="Times New Roman" w:hint="eastAsia"/>
          <w:b/>
          <w:sz w:val="22"/>
          <w:szCs w:val="22"/>
        </w:rPr>
        <w:t>á</w:t>
      </w:r>
      <w:r w:rsidRPr="00935276">
        <w:rPr>
          <w:rFonts w:ascii="Times New Roman" w:hAnsi="Times New Roman"/>
          <w:b/>
          <w:sz w:val="22"/>
          <w:szCs w:val="22"/>
        </w:rPr>
        <w:t>ltat</w:t>
      </w:r>
      <w:r w:rsidRPr="00935276">
        <w:rPr>
          <w:rFonts w:ascii="Times New Roman" w:hAnsi="Times New Roman" w:hint="eastAsia"/>
          <w:b/>
          <w:sz w:val="22"/>
          <w:szCs w:val="22"/>
        </w:rPr>
        <w:t>á</w:t>
      </w:r>
      <w:r w:rsidRPr="00935276">
        <w:rPr>
          <w:rFonts w:ascii="Times New Roman" w:hAnsi="Times New Roman"/>
          <w:b/>
          <w:sz w:val="22"/>
          <w:szCs w:val="22"/>
        </w:rPr>
        <w:t xml:space="preserve">sok </w:t>
      </w:r>
      <w:r w:rsidRPr="00935276">
        <w:rPr>
          <w:rFonts w:ascii="Times New Roman" w:hAnsi="Times New Roman" w:hint="eastAsia"/>
          <w:b/>
          <w:sz w:val="22"/>
          <w:szCs w:val="22"/>
        </w:rPr>
        <w:t>é</w:t>
      </w:r>
      <w:r w:rsidRPr="00935276">
        <w:rPr>
          <w:rFonts w:ascii="Times New Roman" w:hAnsi="Times New Roman"/>
          <w:b/>
          <w:sz w:val="22"/>
          <w:szCs w:val="22"/>
        </w:rPr>
        <w:t>s szak</w:t>
      </w:r>
      <w:r w:rsidRPr="00935276">
        <w:rPr>
          <w:rFonts w:ascii="Times New Roman" w:hAnsi="Times New Roman" w:hint="eastAsia"/>
          <w:b/>
          <w:sz w:val="22"/>
          <w:szCs w:val="22"/>
        </w:rPr>
        <w:t>é</w:t>
      </w:r>
      <w:r w:rsidRPr="00935276">
        <w:rPr>
          <w:rFonts w:ascii="Times New Roman" w:hAnsi="Times New Roman"/>
          <w:b/>
          <w:sz w:val="22"/>
          <w:szCs w:val="22"/>
        </w:rPr>
        <w:t>rt</w:t>
      </w:r>
      <w:r w:rsidRPr="00935276">
        <w:rPr>
          <w:rFonts w:ascii="Times New Roman" w:hAnsi="Times New Roman" w:hint="eastAsia"/>
          <w:b/>
          <w:sz w:val="22"/>
          <w:szCs w:val="22"/>
        </w:rPr>
        <w:t>ő</w:t>
      </w:r>
      <w:r w:rsidRPr="00935276">
        <w:rPr>
          <w:rFonts w:ascii="Times New Roman" w:hAnsi="Times New Roman"/>
          <w:b/>
          <w:sz w:val="22"/>
          <w:szCs w:val="22"/>
        </w:rPr>
        <w:t>i tan</w:t>
      </w:r>
      <w:r w:rsidRPr="00935276">
        <w:rPr>
          <w:rFonts w:ascii="Times New Roman" w:hAnsi="Times New Roman" w:hint="eastAsia"/>
          <w:b/>
          <w:sz w:val="22"/>
          <w:szCs w:val="22"/>
        </w:rPr>
        <w:t>á</w:t>
      </w:r>
      <w:r w:rsidRPr="00935276">
        <w:rPr>
          <w:rFonts w:ascii="Times New Roman" w:hAnsi="Times New Roman"/>
          <w:b/>
          <w:sz w:val="22"/>
          <w:szCs w:val="22"/>
        </w:rPr>
        <w:t>csad</w:t>
      </w:r>
      <w:r w:rsidRPr="00935276">
        <w:rPr>
          <w:rFonts w:ascii="Times New Roman" w:hAnsi="Times New Roman" w:hint="eastAsia"/>
          <w:b/>
          <w:sz w:val="22"/>
          <w:szCs w:val="22"/>
        </w:rPr>
        <w:t>á</w:t>
      </w:r>
      <w:r w:rsidRPr="00935276">
        <w:rPr>
          <w:rFonts w:ascii="Times New Roman" w:hAnsi="Times New Roman"/>
          <w:b/>
          <w:sz w:val="22"/>
          <w:szCs w:val="22"/>
        </w:rPr>
        <w:t xml:space="preserve">s” </w:t>
      </w:r>
      <w:r w:rsidRPr="00935276">
        <w:rPr>
          <w:rFonts w:ascii="Times New Roman" w:hAnsi="Times New Roman"/>
          <w:sz w:val="22"/>
          <w:szCs w:val="22"/>
        </w:rPr>
        <w:t xml:space="preserve">tárgyú közbeszerzési eljárásban </w:t>
      </w:r>
      <w:r w:rsidRPr="00935276">
        <w:rPr>
          <w:rFonts w:ascii="Times New Roman" w:hAnsi="Times New Roman"/>
          <w:sz w:val="22"/>
          <w:szCs w:val="22"/>
          <w:lang w:eastAsia="hu-HU"/>
        </w:rPr>
        <w:t xml:space="preserve">a Kbt. 65. § (7) bekezdésében foglaltaknak megfelelően </w:t>
      </w:r>
    </w:p>
    <w:p w:rsidR="00FC4C28" w:rsidRPr="00935276" w:rsidRDefault="00FC4C28" w:rsidP="00FC4C28">
      <w:pPr>
        <w:widowControl w:val="0"/>
        <w:autoSpaceDE w:val="0"/>
        <w:autoSpaceDN w:val="0"/>
        <w:jc w:val="center"/>
        <w:rPr>
          <w:rFonts w:ascii="Times New Roman" w:hAnsi="Times New Roman"/>
          <w:sz w:val="22"/>
          <w:szCs w:val="22"/>
          <w:lang w:eastAsia="hu-HU"/>
        </w:rPr>
      </w:pPr>
    </w:p>
    <w:p w:rsidR="00FC4C28" w:rsidRPr="00935276" w:rsidRDefault="00FC4C28" w:rsidP="00FC4C28">
      <w:pPr>
        <w:widowControl w:val="0"/>
        <w:autoSpaceDE w:val="0"/>
        <w:autoSpaceDN w:val="0"/>
        <w:jc w:val="center"/>
        <w:rPr>
          <w:rFonts w:ascii="Times New Roman" w:hAnsi="Times New Roman"/>
          <w:b/>
          <w:sz w:val="22"/>
          <w:szCs w:val="22"/>
          <w:lang w:eastAsia="hu-HU"/>
        </w:rPr>
      </w:pPr>
      <w:r w:rsidRPr="00935276">
        <w:rPr>
          <w:rFonts w:ascii="Times New Roman" w:hAnsi="Times New Roman"/>
          <w:b/>
          <w:sz w:val="22"/>
          <w:szCs w:val="22"/>
          <w:lang w:eastAsia="hu-HU"/>
        </w:rPr>
        <w:t>n y i l a t k o z o m,</w:t>
      </w:r>
    </w:p>
    <w:p w:rsidR="00FC4C28" w:rsidRPr="00935276" w:rsidRDefault="00FC4C28" w:rsidP="00FC4C28">
      <w:pPr>
        <w:widowControl w:val="0"/>
        <w:autoSpaceDE w:val="0"/>
        <w:autoSpaceDN w:val="0"/>
        <w:rPr>
          <w:rFonts w:ascii="Times New Roman" w:hAnsi="Times New Roman"/>
          <w:b/>
          <w:sz w:val="22"/>
          <w:szCs w:val="22"/>
          <w:lang w:eastAsia="hu-HU"/>
        </w:rPr>
      </w:pPr>
    </w:p>
    <w:p w:rsidR="00FC4C28" w:rsidRPr="00935276" w:rsidRDefault="00FC4C28" w:rsidP="00FC4C28">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 xml:space="preserve">hogy </w:t>
      </w:r>
    </w:p>
    <w:p w:rsidR="00FC4C28" w:rsidRPr="00935276" w:rsidRDefault="00FC4C28" w:rsidP="00FC4C28">
      <w:pPr>
        <w:widowControl w:val="0"/>
        <w:autoSpaceDE w:val="0"/>
        <w:autoSpaceDN w:val="0"/>
        <w:jc w:val="center"/>
        <w:rPr>
          <w:rFonts w:ascii="Times New Roman" w:hAnsi="Times New Roman"/>
          <w:sz w:val="22"/>
          <w:szCs w:val="22"/>
          <w:lang w:eastAsia="hu-HU"/>
        </w:rPr>
      </w:pPr>
    </w:p>
    <w:p w:rsidR="00FC4C28" w:rsidRPr="00935276" w:rsidRDefault="00FC4C28" w:rsidP="00FC4C28">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alkalmasságunk igazolásához és a szerződés teljesítéséhez az alábbi kapacitást nyújtó szervezete(</w:t>
      </w:r>
      <w:proofErr w:type="spellStart"/>
      <w:r w:rsidRPr="00935276">
        <w:rPr>
          <w:rFonts w:ascii="Times New Roman" w:hAnsi="Times New Roman"/>
          <w:sz w:val="22"/>
          <w:szCs w:val="22"/>
          <w:lang w:eastAsia="hu-HU"/>
        </w:rPr>
        <w:t>ke</w:t>
      </w:r>
      <w:proofErr w:type="spellEnd"/>
      <w:r w:rsidRPr="00935276">
        <w:rPr>
          <w:rFonts w:ascii="Times New Roman" w:hAnsi="Times New Roman"/>
          <w:sz w:val="22"/>
          <w:szCs w:val="22"/>
          <w:lang w:eastAsia="hu-HU"/>
        </w:rPr>
        <w:t>)t kívánjuk igénybe venni:</w:t>
      </w:r>
    </w:p>
    <w:p w:rsidR="00FC4C28" w:rsidRPr="00935276" w:rsidRDefault="00FC4C28" w:rsidP="00FC4C28">
      <w:pPr>
        <w:widowControl w:val="0"/>
        <w:autoSpaceDE w:val="0"/>
        <w:autoSpaceDN w:val="0"/>
        <w:rPr>
          <w:rFonts w:ascii="Times New Roman" w:hAnsi="Times New Roman"/>
          <w:sz w:val="22"/>
          <w:szCs w:val="22"/>
          <w:lang w:eastAsia="hu-HU"/>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7"/>
        <w:gridCol w:w="4819"/>
      </w:tblGrid>
      <w:tr w:rsidR="00FC4C28" w:rsidRPr="00935276" w:rsidTr="00FC4C28">
        <w:tc>
          <w:tcPr>
            <w:tcW w:w="3827"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FC4C28" w:rsidRPr="00935276" w:rsidRDefault="00FC4C28" w:rsidP="00186CD5">
            <w:pPr>
              <w:widowControl w:val="0"/>
              <w:autoSpaceDE w:val="0"/>
              <w:autoSpaceDN w:val="0"/>
              <w:jc w:val="center"/>
              <w:rPr>
                <w:rFonts w:ascii="Times New Roman" w:hAnsi="Times New Roman"/>
                <w:b/>
                <w:bCs/>
                <w:sz w:val="22"/>
                <w:szCs w:val="22"/>
                <w:lang w:eastAsia="hu-HU"/>
              </w:rPr>
            </w:pPr>
            <w:r w:rsidRPr="00935276">
              <w:rPr>
                <w:rFonts w:ascii="Times New Roman" w:hAnsi="Times New Roman"/>
                <w:b/>
                <w:bCs/>
                <w:sz w:val="22"/>
                <w:szCs w:val="22"/>
                <w:lang w:eastAsia="hu-HU"/>
              </w:rPr>
              <w:t>Kapacitást rendelkezésre bocsátó szervezet</w:t>
            </w:r>
          </w:p>
        </w:tc>
        <w:tc>
          <w:tcPr>
            <w:tcW w:w="481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C4C28" w:rsidRPr="00935276" w:rsidRDefault="00FC4C28" w:rsidP="00186CD5">
            <w:pPr>
              <w:widowControl w:val="0"/>
              <w:autoSpaceDE w:val="0"/>
              <w:autoSpaceDN w:val="0"/>
              <w:jc w:val="both"/>
              <w:rPr>
                <w:rFonts w:ascii="Times New Roman" w:hAnsi="Times New Roman"/>
                <w:b/>
                <w:bCs/>
                <w:sz w:val="22"/>
                <w:szCs w:val="22"/>
                <w:lang w:eastAsia="hu-HU"/>
              </w:rPr>
            </w:pPr>
            <w:r w:rsidRPr="00935276">
              <w:rPr>
                <w:rFonts w:ascii="Times New Roman" w:hAnsi="Times New Roman"/>
                <w:b/>
                <w:bCs/>
                <w:sz w:val="22"/>
                <w:szCs w:val="22"/>
                <w:lang w:eastAsia="hu-HU"/>
              </w:rPr>
              <w:t>Az alkalmassági követelmény, amelynek igazolásához a kapacitást nyújtó szervezet erőforrására támaszkodik (a felhívás vonatkozó pontjának megjelölése)</w:t>
            </w:r>
          </w:p>
        </w:tc>
      </w:tr>
      <w:tr w:rsidR="00FC4C28" w:rsidRPr="00935276" w:rsidTr="00186CD5">
        <w:tc>
          <w:tcPr>
            <w:tcW w:w="3827" w:type="dxa"/>
            <w:tcBorders>
              <w:top w:val="single" w:sz="4" w:space="0" w:color="auto"/>
              <w:left w:val="single" w:sz="4" w:space="0" w:color="auto"/>
              <w:bottom w:val="single" w:sz="4" w:space="0" w:color="auto"/>
              <w:right w:val="single" w:sz="4" w:space="0" w:color="auto"/>
            </w:tcBorders>
            <w:vAlign w:val="center"/>
          </w:tcPr>
          <w:p w:rsidR="00FC4C28" w:rsidRPr="00935276" w:rsidRDefault="00FC4C28" w:rsidP="00186CD5">
            <w:pPr>
              <w:widowControl w:val="0"/>
              <w:autoSpaceDE w:val="0"/>
              <w:autoSpaceDN w:val="0"/>
              <w:jc w:val="center"/>
              <w:rPr>
                <w:rFonts w:ascii="Times New Roman" w:hAnsi="Times New Roman"/>
                <w:bCs/>
                <w:sz w:val="22"/>
                <w:szCs w:val="22"/>
                <w:lang w:eastAsia="hu-HU"/>
              </w:rPr>
            </w:pPr>
          </w:p>
        </w:tc>
        <w:tc>
          <w:tcPr>
            <w:tcW w:w="4819" w:type="dxa"/>
            <w:tcBorders>
              <w:top w:val="single" w:sz="4" w:space="0" w:color="auto"/>
              <w:left w:val="single" w:sz="4" w:space="0" w:color="auto"/>
              <w:bottom w:val="single" w:sz="4" w:space="0" w:color="auto"/>
              <w:right w:val="single" w:sz="4" w:space="0" w:color="auto"/>
            </w:tcBorders>
            <w:vAlign w:val="center"/>
          </w:tcPr>
          <w:p w:rsidR="00FC4C28" w:rsidRPr="00935276" w:rsidRDefault="00FC4C28" w:rsidP="00186CD5">
            <w:pPr>
              <w:widowControl w:val="0"/>
              <w:autoSpaceDE w:val="0"/>
              <w:autoSpaceDN w:val="0"/>
              <w:jc w:val="center"/>
              <w:rPr>
                <w:rFonts w:ascii="Times New Roman" w:hAnsi="Times New Roman"/>
                <w:bCs/>
                <w:sz w:val="22"/>
                <w:szCs w:val="22"/>
                <w:lang w:eastAsia="hu-HU"/>
              </w:rPr>
            </w:pPr>
          </w:p>
        </w:tc>
      </w:tr>
      <w:tr w:rsidR="00FC4C28" w:rsidRPr="00935276" w:rsidTr="00186CD5">
        <w:tc>
          <w:tcPr>
            <w:tcW w:w="3827" w:type="dxa"/>
            <w:tcBorders>
              <w:top w:val="single" w:sz="4" w:space="0" w:color="auto"/>
              <w:left w:val="single" w:sz="4" w:space="0" w:color="auto"/>
              <w:bottom w:val="single" w:sz="4" w:space="0" w:color="auto"/>
              <w:right w:val="single" w:sz="4" w:space="0" w:color="auto"/>
            </w:tcBorders>
            <w:vAlign w:val="center"/>
          </w:tcPr>
          <w:p w:rsidR="00FC4C28" w:rsidRPr="00935276" w:rsidRDefault="00FC4C28" w:rsidP="00186CD5">
            <w:pPr>
              <w:widowControl w:val="0"/>
              <w:autoSpaceDE w:val="0"/>
              <w:autoSpaceDN w:val="0"/>
              <w:jc w:val="center"/>
              <w:rPr>
                <w:rFonts w:ascii="Times New Roman" w:hAnsi="Times New Roman"/>
                <w:bCs/>
                <w:sz w:val="22"/>
                <w:szCs w:val="22"/>
                <w:lang w:eastAsia="hu-HU"/>
              </w:rPr>
            </w:pPr>
          </w:p>
        </w:tc>
        <w:tc>
          <w:tcPr>
            <w:tcW w:w="4819" w:type="dxa"/>
            <w:tcBorders>
              <w:top w:val="single" w:sz="4" w:space="0" w:color="auto"/>
              <w:left w:val="single" w:sz="4" w:space="0" w:color="auto"/>
              <w:bottom w:val="single" w:sz="4" w:space="0" w:color="auto"/>
              <w:right w:val="single" w:sz="4" w:space="0" w:color="auto"/>
            </w:tcBorders>
            <w:vAlign w:val="center"/>
          </w:tcPr>
          <w:p w:rsidR="00FC4C28" w:rsidRPr="00935276" w:rsidRDefault="00FC4C28" w:rsidP="00186CD5">
            <w:pPr>
              <w:widowControl w:val="0"/>
              <w:autoSpaceDE w:val="0"/>
              <w:autoSpaceDN w:val="0"/>
              <w:jc w:val="center"/>
              <w:rPr>
                <w:rFonts w:ascii="Times New Roman" w:hAnsi="Times New Roman"/>
                <w:bCs/>
                <w:sz w:val="22"/>
                <w:szCs w:val="22"/>
                <w:lang w:eastAsia="hu-HU"/>
              </w:rPr>
            </w:pPr>
          </w:p>
        </w:tc>
      </w:tr>
      <w:tr w:rsidR="00FC4C28" w:rsidRPr="00935276" w:rsidTr="00186CD5">
        <w:tc>
          <w:tcPr>
            <w:tcW w:w="3827" w:type="dxa"/>
            <w:tcBorders>
              <w:top w:val="single" w:sz="4" w:space="0" w:color="auto"/>
              <w:left w:val="single" w:sz="4" w:space="0" w:color="auto"/>
              <w:bottom w:val="single" w:sz="4" w:space="0" w:color="auto"/>
              <w:right w:val="single" w:sz="4" w:space="0" w:color="auto"/>
            </w:tcBorders>
            <w:vAlign w:val="center"/>
          </w:tcPr>
          <w:p w:rsidR="00FC4C28" w:rsidRPr="00935276" w:rsidRDefault="00FC4C28" w:rsidP="00186CD5">
            <w:pPr>
              <w:widowControl w:val="0"/>
              <w:autoSpaceDE w:val="0"/>
              <w:autoSpaceDN w:val="0"/>
              <w:jc w:val="center"/>
              <w:rPr>
                <w:rFonts w:ascii="Times New Roman" w:hAnsi="Times New Roman"/>
                <w:bCs/>
                <w:sz w:val="22"/>
                <w:szCs w:val="22"/>
                <w:lang w:eastAsia="hu-HU"/>
              </w:rPr>
            </w:pPr>
          </w:p>
        </w:tc>
        <w:tc>
          <w:tcPr>
            <w:tcW w:w="4819" w:type="dxa"/>
            <w:tcBorders>
              <w:top w:val="single" w:sz="4" w:space="0" w:color="auto"/>
              <w:left w:val="single" w:sz="4" w:space="0" w:color="auto"/>
              <w:bottom w:val="single" w:sz="4" w:space="0" w:color="auto"/>
              <w:right w:val="single" w:sz="4" w:space="0" w:color="auto"/>
            </w:tcBorders>
            <w:vAlign w:val="center"/>
          </w:tcPr>
          <w:p w:rsidR="00FC4C28" w:rsidRPr="00935276" w:rsidRDefault="00FC4C28" w:rsidP="00186CD5">
            <w:pPr>
              <w:widowControl w:val="0"/>
              <w:autoSpaceDE w:val="0"/>
              <w:autoSpaceDN w:val="0"/>
              <w:jc w:val="center"/>
              <w:rPr>
                <w:rFonts w:ascii="Times New Roman" w:hAnsi="Times New Roman"/>
                <w:bCs/>
                <w:sz w:val="22"/>
                <w:szCs w:val="22"/>
                <w:lang w:eastAsia="hu-HU"/>
              </w:rPr>
            </w:pPr>
          </w:p>
        </w:tc>
      </w:tr>
      <w:tr w:rsidR="00FC4C28" w:rsidRPr="00935276" w:rsidTr="00186CD5">
        <w:tc>
          <w:tcPr>
            <w:tcW w:w="3827" w:type="dxa"/>
            <w:tcBorders>
              <w:top w:val="single" w:sz="4" w:space="0" w:color="auto"/>
              <w:left w:val="single" w:sz="4" w:space="0" w:color="auto"/>
              <w:bottom w:val="single" w:sz="4" w:space="0" w:color="auto"/>
              <w:right w:val="single" w:sz="4" w:space="0" w:color="auto"/>
            </w:tcBorders>
            <w:vAlign w:val="center"/>
          </w:tcPr>
          <w:p w:rsidR="00FC4C28" w:rsidRPr="00935276" w:rsidRDefault="00FC4C28" w:rsidP="00186CD5">
            <w:pPr>
              <w:widowControl w:val="0"/>
              <w:autoSpaceDE w:val="0"/>
              <w:autoSpaceDN w:val="0"/>
              <w:jc w:val="center"/>
              <w:rPr>
                <w:rFonts w:ascii="Times New Roman" w:hAnsi="Times New Roman"/>
                <w:bCs/>
                <w:sz w:val="22"/>
                <w:szCs w:val="22"/>
                <w:lang w:eastAsia="hu-HU"/>
              </w:rPr>
            </w:pPr>
          </w:p>
        </w:tc>
        <w:tc>
          <w:tcPr>
            <w:tcW w:w="4819" w:type="dxa"/>
            <w:tcBorders>
              <w:top w:val="single" w:sz="4" w:space="0" w:color="auto"/>
              <w:left w:val="single" w:sz="4" w:space="0" w:color="auto"/>
              <w:bottom w:val="single" w:sz="4" w:space="0" w:color="auto"/>
              <w:right w:val="single" w:sz="4" w:space="0" w:color="auto"/>
            </w:tcBorders>
            <w:vAlign w:val="center"/>
          </w:tcPr>
          <w:p w:rsidR="00FC4C28" w:rsidRPr="00935276" w:rsidRDefault="00FC4C28" w:rsidP="00186CD5">
            <w:pPr>
              <w:widowControl w:val="0"/>
              <w:autoSpaceDE w:val="0"/>
              <w:autoSpaceDN w:val="0"/>
              <w:jc w:val="center"/>
              <w:rPr>
                <w:rFonts w:ascii="Times New Roman" w:hAnsi="Times New Roman"/>
                <w:bCs/>
                <w:sz w:val="22"/>
                <w:szCs w:val="22"/>
                <w:lang w:eastAsia="hu-HU"/>
              </w:rPr>
            </w:pPr>
          </w:p>
        </w:tc>
      </w:tr>
      <w:tr w:rsidR="00FC4C28" w:rsidRPr="00935276" w:rsidTr="00186CD5">
        <w:tc>
          <w:tcPr>
            <w:tcW w:w="3827" w:type="dxa"/>
            <w:tcBorders>
              <w:top w:val="single" w:sz="4" w:space="0" w:color="auto"/>
              <w:left w:val="single" w:sz="4" w:space="0" w:color="auto"/>
              <w:bottom w:val="single" w:sz="4" w:space="0" w:color="auto"/>
              <w:right w:val="single" w:sz="4" w:space="0" w:color="auto"/>
            </w:tcBorders>
            <w:vAlign w:val="center"/>
          </w:tcPr>
          <w:p w:rsidR="00FC4C28" w:rsidRPr="00935276" w:rsidRDefault="00FC4C28" w:rsidP="00186CD5">
            <w:pPr>
              <w:widowControl w:val="0"/>
              <w:autoSpaceDE w:val="0"/>
              <w:autoSpaceDN w:val="0"/>
              <w:jc w:val="center"/>
              <w:rPr>
                <w:rFonts w:ascii="Times New Roman" w:hAnsi="Times New Roman"/>
                <w:bCs/>
                <w:sz w:val="22"/>
                <w:szCs w:val="22"/>
                <w:lang w:eastAsia="hu-HU"/>
              </w:rPr>
            </w:pPr>
          </w:p>
        </w:tc>
        <w:tc>
          <w:tcPr>
            <w:tcW w:w="4819" w:type="dxa"/>
            <w:tcBorders>
              <w:top w:val="single" w:sz="4" w:space="0" w:color="auto"/>
              <w:left w:val="single" w:sz="4" w:space="0" w:color="auto"/>
              <w:bottom w:val="single" w:sz="4" w:space="0" w:color="auto"/>
              <w:right w:val="single" w:sz="4" w:space="0" w:color="auto"/>
            </w:tcBorders>
            <w:vAlign w:val="center"/>
          </w:tcPr>
          <w:p w:rsidR="00FC4C28" w:rsidRPr="00935276" w:rsidRDefault="00FC4C28" w:rsidP="00186CD5">
            <w:pPr>
              <w:widowControl w:val="0"/>
              <w:autoSpaceDE w:val="0"/>
              <w:autoSpaceDN w:val="0"/>
              <w:jc w:val="center"/>
              <w:rPr>
                <w:rFonts w:ascii="Times New Roman" w:hAnsi="Times New Roman"/>
                <w:bCs/>
                <w:sz w:val="22"/>
                <w:szCs w:val="22"/>
                <w:lang w:eastAsia="hu-HU"/>
              </w:rPr>
            </w:pPr>
          </w:p>
        </w:tc>
      </w:tr>
    </w:tbl>
    <w:p w:rsidR="00FC4C28" w:rsidRPr="00935276" w:rsidRDefault="00FC4C28" w:rsidP="00FC4C28">
      <w:pPr>
        <w:widowControl w:val="0"/>
        <w:autoSpaceDE w:val="0"/>
        <w:autoSpaceDN w:val="0"/>
        <w:rPr>
          <w:rFonts w:ascii="Times New Roman" w:hAnsi="Times New Roman"/>
          <w:sz w:val="22"/>
          <w:szCs w:val="22"/>
          <w:lang w:eastAsia="hu-HU"/>
        </w:rPr>
      </w:pPr>
    </w:p>
    <w:p w:rsidR="00FC4C28" w:rsidRPr="00935276" w:rsidRDefault="00FC4C28" w:rsidP="00FC4C28">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FC4C28" w:rsidRPr="00935276" w:rsidRDefault="00FC4C28" w:rsidP="00FC4C28">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FC4C28" w:rsidRPr="00935276" w:rsidRDefault="00FC4C28" w:rsidP="00FC4C28">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FC4C28" w:rsidRPr="00935276" w:rsidRDefault="00FC4C28" w:rsidP="00FC4C28">
      <w:pPr>
        <w:widowControl w:val="0"/>
        <w:tabs>
          <w:tab w:val="center" w:pos="6521"/>
        </w:tabs>
        <w:jc w:val="both"/>
        <w:rPr>
          <w:rFonts w:ascii="Times New Roman" w:hAnsi="Times New Roman"/>
          <w:bCs/>
          <w:sz w:val="22"/>
          <w:szCs w:val="22"/>
          <w:lang w:eastAsia="hu-HU"/>
        </w:rPr>
      </w:pPr>
      <w:r w:rsidRPr="00935276">
        <w:rPr>
          <w:rFonts w:ascii="Times New Roman" w:hAnsi="Times New Roman"/>
          <w:sz w:val="22"/>
          <w:szCs w:val="22"/>
        </w:rPr>
        <w:tab/>
        <w:t>meghatalmazott képviselő aláírása)</w:t>
      </w:r>
      <w:r w:rsidRPr="00935276">
        <w:rPr>
          <w:rFonts w:ascii="Times New Roman" w:hAnsi="Times New Roman"/>
          <w:bCs/>
          <w:sz w:val="22"/>
          <w:szCs w:val="22"/>
          <w:lang w:eastAsia="hu-HU"/>
        </w:rPr>
        <w:t xml:space="preserve"> </w:t>
      </w:r>
    </w:p>
    <w:p w:rsidR="00FC4C28" w:rsidRPr="00935276" w:rsidRDefault="00FC4C28" w:rsidP="00FC4C28">
      <w:pPr>
        <w:widowControl w:val="0"/>
        <w:tabs>
          <w:tab w:val="center" w:pos="6521"/>
        </w:tabs>
        <w:jc w:val="both"/>
        <w:rPr>
          <w:rFonts w:ascii="Times New Roman" w:hAnsi="Times New Roman"/>
          <w:bCs/>
          <w:sz w:val="22"/>
          <w:szCs w:val="22"/>
          <w:lang w:eastAsia="hu-HU"/>
        </w:rPr>
      </w:pPr>
    </w:p>
    <w:p w:rsidR="00FC4C28" w:rsidRPr="0036556C" w:rsidRDefault="00FC4C28" w:rsidP="00FC4C28">
      <w:pPr>
        <w:widowControl w:val="0"/>
        <w:tabs>
          <w:tab w:val="center" w:pos="6521"/>
        </w:tabs>
        <w:jc w:val="both"/>
        <w:rPr>
          <w:rFonts w:ascii="Times New Roman" w:hAnsi="Times New Roman"/>
          <w:bCs/>
          <w:sz w:val="22"/>
          <w:szCs w:val="22"/>
          <w:lang w:eastAsia="hu-HU"/>
        </w:rPr>
      </w:pPr>
    </w:p>
    <w:p w:rsidR="00FC4C28" w:rsidRPr="00935276" w:rsidRDefault="00FC4C28" w:rsidP="00FC4C28">
      <w:pPr>
        <w:widowControl w:val="0"/>
        <w:tabs>
          <w:tab w:val="center" w:pos="6521"/>
        </w:tabs>
        <w:jc w:val="both"/>
        <w:rPr>
          <w:rFonts w:ascii="Times New Roman" w:hAnsi="Times New Roman"/>
          <w:bCs/>
          <w:sz w:val="22"/>
          <w:szCs w:val="22"/>
          <w:lang w:eastAsia="hu-HU"/>
        </w:rPr>
      </w:pPr>
    </w:p>
    <w:p w:rsidR="00FC4C28" w:rsidRPr="00935276" w:rsidRDefault="00FC4C28" w:rsidP="00FC4C28">
      <w:pPr>
        <w:widowControl w:val="0"/>
        <w:tabs>
          <w:tab w:val="center" w:pos="6521"/>
        </w:tabs>
        <w:jc w:val="both"/>
        <w:rPr>
          <w:rFonts w:ascii="Times New Roman" w:hAnsi="Times New Roman"/>
          <w:sz w:val="22"/>
          <w:szCs w:val="22"/>
        </w:rPr>
      </w:pPr>
      <w:r w:rsidRPr="00935276">
        <w:rPr>
          <w:rFonts w:ascii="Times New Roman" w:hAnsi="Times New Roman"/>
          <w:bCs/>
          <w:sz w:val="22"/>
          <w:szCs w:val="22"/>
          <w:lang w:eastAsia="hu-HU"/>
        </w:rPr>
        <w:t xml:space="preserve">A Kbt. 65. § (7) bekezdése alapján az ajánlatban – a Kbt. 65. § (8) bekezdésében foglalt eset kivételével – </w:t>
      </w:r>
      <w:r w:rsidRPr="00935276">
        <w:rPr>
          <w:rFonts w:ascii="Times New Roman" w:hAnsi="Times New Roman"/>
          <w:b/>
          <w:bCs/>
          <w:sz w:val="22"/>
          <w:szCs w:val="22"/>
          <w:u w:val="single"/>
          <w:lang w:eastAsia="hu-HU"/>
        </w:rPr>
        <w:t>csatolni kell</w:t>
      </w:r>
      <w:r w:rsidRPr="00935276">
        <w:rPr>
          <w:rFonts w:ascii="Times New Roman" w:hAnsi="Times New Roman"/>
          <w:bCs/>
          <w:sz w:val="22"/>
          <w:szCs w:val="22"/>
          <w:lang w:eastAsia="hu-HU"/>
        </w:rPr>
        <w:t xml:space="preserve"> a kapacitásait rendelkezésre bocsátó szervezet olyan </w:t>
      </w:r>
      <w:r w:rsidRPr="00935276">
        <w:rPr>
          <w:rFonts w:ascii="Times New Roman" w:hAnsi="Times New Roman"/>
          <w:b/>
          <w:bCs/>
          <w:sz w:val="22"/>
          <w:szCs w:val="22"/>
          <w:u w:val="single"/>
          <w:lang w:eastAsia="hu-HU"/>
        </w:rPr>
        <w:t>szerződéses vagy előszerződésben vállalt kötelezettségvállalását</w:t>
      </w:r>
      <w:r w:rsidRPr="00935276">
        <w:rPr>
          <w:rFonts w:ascii="Times New Roman" w:hAnsi="Times New Roman"/>
          <w:bCs/>
          <w:sz w:val="22"/>
          <w:szCs w:val="22"/>
          <w:lang w:eastAsia="hu-HU"/>
        </w:rPr>
        <w:t xml:space="preserve"> tartalmazó okiratot, amely alátámasztja, hogy a szerződés teljesítéséhez szükséges erőforrások rendelkezésre állnak majd a szerződés teljesítésének időtartama alatt.</w:t>
      </w:r>
    </w:p>
    <w:p w:rsidR="00FC4C28" w:rsidRPr="00935276" w:rsidRDefault="00FC4C28" w:rsidP="00FC4C28">
      <w:pPr>
        <w:jc w:val="center"/>
        <w:rPr>
          <w:rFonts w:ascii="Times New Roman" w:hAnsi="Times New Roman"/>
          <w:b/>
          <w:caps/>
          <w:sz w:val="22"/>
          <w:szCs w:val="22"/>
        </w:rPr>
      </w:pPr>
      <w:r w:rsidRPr="0036556C">
        <w:rPr>
          <w:b/>
          <w:bCs/>
          <w:sz w:val="22"/>
          <w:szCs w:val="22"/>
        </w:rPr>
        <w:br w:type="page"/>
      </w:r>
    </w:p>
    <w:p w:rsidR="00DA76C7" w:rsidRPr="00935276" w:rsidRDefault="00DA76C7" w:rsidP="00DA76C7">
      <w:pPr>
        <w:autoSpaceDN w:val="0"/>
        <w:jc w:val="right"/>
        <w:rPr>
          <w:rFonts w:ascii="Times New Roman" w:hAnsi="Times New Roman"/>
          <w:sz w:val="22"/>
          <w:szCs w:val="22"/>
        </w:rPr>
      </w:pPr>
      <w:r w:rsidRPr="00935276">
        <w:rPr>
          <w:rFonts w:ascii="Times New Roman" w:hAnsi="Times New Roman"/>
          <w:sz w:val="22"/>
          <w:szCs w:val="22"/>
        </w:rPr>
        <w:lastRenderedPageBreak/>
        <w:t>9. sz. melléklet</w:t>
      </w:r>
    </w:p>
    <w:p w:rsidR="00DA76C7" w:rsidRPr="0036556C" w:rsidRDefault="00DA76C7" w:rsidP="00DA76C7">
      <w:pPr>
        <w:autoSpaceDN w:val="0"/>
        <w:jc w:val="right"/>
        <w:rPr>
          <w:rFonts w:ascii="Garamond" w:hAnsi="Garamond" w:cs="Arial"/>
          <w:b/>
          <w:smallCaps/>
          <w:sz w:val="22"/>
          <w:szCs w:val="22"/>
          <w:lang w:eastAsia="hu-HU"/>
        </w:rPr>
      </w:pPr>
    </w:p>
    <w:p w:rsidR="00DA76C7" w:rsidRPr="0036556C" w:rsidRDefault="00DA76C7" w:rsidP="00DA76C7">
      <w:pPr>
        <w:autoSpaceDN w:val="0"/>
        <w:jc w:val="center"/>
        <w:rPr>
          <w:rFonts w:ascii="Times New Roman" w:hAnsi="Times New Roman"/>
          <w:b/>
          <w:bCs/>
          <w:caps/>
          <w:sz w:val="22"/>
          <w:szCs w:val="22"/>
          <w:lang w:eastAsia="hu-HU"/>
        </w:rPr>
      </w:pPr>
      <w:r w:rsidRPr="0036556C">
        <w:rPr>
          <w:rFonts w:ascii="Times New Roman" w:hAnsi="Times New Roman"/>
          <w:b/>
          <w:bCs/>
          <w:caps/>
          <w:sz w:val="22"/>
          <w:szCs w:val="22"/>
          <w:lang w:eastAsia="hu-HU"/>
        </w:rPr>
        <w:t>Nyilatkozat</w:t>
      </w:r>
    </w:p>
    <w:p w:rsidR="00DA76C7" w:rsidRPr="0036556C" w:rsidRDefault="00DA76C7" w:rsidP="00DA76C7">
      <w:pPr>
        <w:autoSpaceDN w:val="0"/>
        <w:jc w:val="center"/>
        <w:rPr>
          <w:rFonts w:ascii="Garamond" w:hAnsi="Garamond"/>
          <w:b/>
          <w:bCs/>
          <w:caps/>
          <w:sz w:val="22"/>
          <w:szCs w:val="22"/>
          <w:lang w:eastAsia="hu-HU"/>
        </w:rPr>
      </w:pPr>
    </w:p>
    <w:p w:rsidR="00DA76C7" w:rsidRPr="0036556C" w:rsidRDefault="00DA76C7" w:rsidP="00DA76C7">
      <w:pPr>
        <w:autoSpaceDN w:val="0"/>
        <w:jc w:val="center"/>
        <w:rPr>
          <w:rFonts w:ascii="Times New Roman" w:hAnsi="Times New Roman"/>
          <w:b/>
          <w:bCs/>
          <w:caps/>
          <w:sz w:val="22"/>
          <w:szCs w:val="22"/>
          <w:lang w:eastAsia="hu-HU"/>
        </w:rPr>
      </w:pPr>
      <w:r w:rsidRPr="0036556C">
        <w:rPr>
          <w:rFonts w:ascii="Times New Roman" w:hAnsi="Times New Roman"/>
          <w:b/>
          <w:bCs/>
          <w:caps/>
          <w:sz w:val="22"/>
          <w:szCs w:val="22"/>
          <w:lang w:eastAsia="hu-HU"/>
        </w:rPr>
        <w:t>változásbejegyzési eljárás vonatkozásában</w:t>
      </w:r>
      <w:r w:rsidRPr="0036556C">
        <w:rPr>
          <w:rFonts w:ascii="Times New Roman" w:hAnsi="Times New Roman"/>
          <w:b/>
          <w:bCs/>
          <w:caps/>
          <w:sz w:val="22"/>
          <w:szCs w:val="22"/>
          <w:vertAlign w:val="superscript"/>
          <w:lang w:eastAsia="hu-HU"/>
        </w:rPr>
        <w:footnoteReference w:id="70"/>
      </w:r>
    </w:p>
    <w:p w:rsidR="00DA76C7" w:rsidRPr="0036556C" w:rsidRDefault="00DA76C7" w:rsidP="00DA76C7">
      <w:pPr>
        <w:autoSpaceDN w:val="0"/>
        <w:jc w:val="center"/>
        <w:rPr>
          <w:rFonts w:ascii="Times New Roman" w:hAnsi="Times New Roman"/>
          <w:b/>
          <w:bCs/>
          <w:caps/>
          <w:sz w:val="22"/>
          <w:szCs w:val="22"/>
          <w:lang w:eastAsia="hu-HU"/>
        </w:rPr>
      </w:pPr>
    </w:p>
    <w:p w:rsidR="00DA76C7" w:rsidRPr="0036556C" w:rsidRDefault="00DA76C7" w:rsidP="00DA76C7">
      <w:pPr>
        <w:autoSpaceDN w:val="0"/>
        <w:jc w:val="center"/>
        <w:rPr>
          <w:rFonts w:ascii="Times New Roman" w:hAnsi="Times New Roman"/>
          <w:b/>
          <w:bCs/>
          <w:caps/>
          <w:sz w:val="22"/>
          <w:szCs w:val="22"/>
          <w:lang w:eastAsia="hu-HU"/>
        </w:rPr>
      </w:pPr>
    </w:p>
    <w:p w:rsidR="005136F4" w:rsidRPr="00935276" w:rsidRDefault="005136F4" w:rsidP="005136F4">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DA76C7" w:rsidRPr="0036556C" w:rsidRDefault="005136F4" w:rsidP="005136F4">
      <w:pPr>
        <w:widowControl w:val="0"/>
        <w:autoSpaceDE w:val="0"/>
        <w:autoSpaceDN w:val="0"/>
        <w:jc w:val="center"/>
        <w:rPr>
          <w:rFonts w:ascii="Times New Roman" w:hAnsi="Times New Roman"/>
          <w:bCs/>
          <w:color w:val="000000"/>
          <w:sz w:val="22"/>
          <w:szCs w:val="22"/>
          <w:lang w:eastAsia="hu-HU"/>
        </w:rPr>
      </w:pPr>
      <w:r w:rsidRPr="00935276">
        <w:rPr>
          <w:rFonts w:ascii="Times New Roman" w:hAnsi="Times New Roman"/>
          <w:sz w:val="22"/>
          <w:szCs w:val="22"/>
        </w:rPr>
        <w:t>tárgyú közbeszerzési eljárásban</w:t>
      </w:r>
    </w:p>
    <w:p w:rsidR="00DA76C7" w:rsidRPr="0036556C" w:rsidRDefault="00DA76C7" w:rsidP="00DA76C7">
      <w:pPr>
        <w:widowControl w:val="0"/>
        <w:autoSpaceDE w:val="0"/>
        <w:autoSpaceDN w:val="0"/>
        <w:jc w:val="center"/>
        <w:rPr>
          <w:rFonts w:ascii="Times New Roman" w:hAnsi="Times New Roman"/>
          <w:bCs/>
          <w:color w:val="000000"/>
          <w:sz w:val="22"/>
          <w:szCs w:val="22"/>
          <w:lang w:eastAsia="hu-HU"/>
        </w:rPr>
      </w:pPr>
    </w:p>
    <w:p w:rsidR="00DA76C7" w:rsidRPr="0036556C" w:rsidRDefault="00DA76C7" w:rsidP="00DA76C7">
      <w:pPr>
        <w:autoSpaceDN w:val="0"/>
        <w:jc w:val="center"/>
        <w:rPr>
          <w:rFonts w:ascii="Times New Roman" w:hAnsi="Times New Roman"/>
          <w:b/>
          <w:bCs/>
          <w:caps/>
          <w:sz w:val="22"/>
          <w:szCs w:val="22"/>
          <w:lang w:eastAsia="hu-HU"/>
        </w:rPr>
      </w:pPr>
    </w:p>
    <w:p w:rsidR="004D6135" w:rsidRPr="00935276" w:rsidRDefault="004D6135" w:rsidP="004D6135">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w:t>
      </w:r>
    </w:p>
    <w:p w:rsidR="00DA76C7" w:rsidRPr="00935276" w:rsidRDefault="004D6135" w:rsidP="004D6135">
      <w:pPr>
        <w:autoSpaceDN w:val="0"/>
        <w:jc w:val="both"/>
        <w:rPr>
          <w:rFonts w:ascii="Times New Roman" w:hAnsi="Times New Roman"/>
          <w:sz w:val="22"/>
          <w:szCs w:val="22"/>
          <w:lang w:eastAsia="hu-HU"/>
        </w:rPr>
      </w:pPr>
      <w:r w:rsidRPr="00935276">
        <w:rPr>
          <w:rFonts w:ascii="Times New Roman" w:hAnsi="Times New Roman"/>
          <w:sz w:val="22"/>
          <w:szCs w:val="22"/>
        </w:rPr>
        <w:t>(székhely: ______________________________) cégjegyzésre jogosult/meghatalmazott képviselője</w:t>
      </w:r>
      <w:r w:rsidRPr="00935276">
        <w:rPr>
          <w:rStyle w:val="Lbjegyzet-hivatkozs"/>
          <w:rFonts w:ascii="Times New Roman" w:hAnsi="Times New Roman"/>
          <w:sz w:val="22"/>
          <w:szCs w:val="22"/>
        </w:rPr>
        <w:footnoteReference w:id="71"/>
      </w:r>
      <w:r w:rsidRPr="00935276">
        <w:rPr>
          <w:rFonts w:ascii="Times New Roman" w:hAnsi="Times New Roman"/>
          <w:sz w:val="22"/>
          <w:szCs w:val="22"/>
        </w:rPr>
        <w:t xml:space="preserve"> a </w:t>
      </w:r>
      <w:r w:rsidRPr="00935276">
        <w:rPr>
          <w:rFonts w:ascii="Times New Roman" w:hAnsi="Times New Roman"/>
          <w:b/>
          <w:sz w:val="22"/>
          <w:szCs w:val="22"/>
        </w:rPr>
        <w:t>„K</w:t>
      </w:r>
      <w:r w:rsidRPr="00935276">
        <w:rPr>
          <w:rFonts w:ascii="Times New Roman" w:hAnsi="Times New Roman" w:hint="eastAsia"/>
          <w:b/>
          <w:sz w:val="22"/>
          <w:szCs w:val="22"/>
        </w:rPr>
        <w:t>ö</w:t>
      </w:r>
      <w:r w:rsidRPr="00935276">
        <w:rPr>
          <w:rFonts w:ascii="Times New Roman" w:hAnsi="Times New Roman"/>
          <w:b/>
          <w:sz w:val="22"/>
          <w:szCs w:val="22"/>
        </w:rPr>
        <w:t>zbeszerz</w:t>
      </w:r>
      <w:r w:rsidRPr="00935276">
        <w:rPr>
          <w:rFonts w:ascii="Times New Roman" w:hAnsi="Times New Roman" w:hint="eastAsia"/>
          <w:b/>
          <w:sz w:val="22"/>
          <w:szCs w:val="22"/>
        </w:rPr>
        <w:t>é</w:t>
      </w:r>
      <w:r w:rsidRPr="00935276">
        <w:rPr>
          <w:rFonts w:ascii="Times New Roman" w:hAnsi="Times New Roman"/>
          <w:b/>
          <w:sz w:val="22"/>
          <w:szCs w:val="22"/>
        </w:rPr>
        <w:t>si jogi min</w:t>
      </w:r>
      <w:r w:rsidRPr="00935276">
        <w:rPr>
          <w:rFonts w:ascii="Times New Roman" w:hAnsi="Times New Roman" w:hint="eastAsia"/>
          <w:b/>
          <w:sz w:val="22"/>
          <w:szCs w:val="22"/>
        </w:rPr>
        <w:t>ő</w:t>
      </w:r>
      <w:r w:rsidRPr="00935276">
        <w:rPr>
          <w:rFonts w:ascii="Times New Roman" w:hAnsi="Times New Roman"/>
          <w:b/>
          <w:sz w:val="22"/>
          <w:szCs w:val="22"/>
        </w:rPr>
        <w:t>s</w:t>
      </w:r>
      <w:r w:rsidRPr="00935276">
        <w:rPr>
          <w:rFonts w:ascii="Times New Roman" w:hAnsi="Times New Roman" w:hint="eastAsia"/>
          <w:b/>
          <w:sz w:val="22"/>
          <w:szCs w:val="22"/>
        </w:rPr>
        <w:t>é</w:t>
      </w:r>
      <w:r w:rsidRPr="00935276">
        <w:rPr>
          <w:rFonts w:ascii="Times New Roman" w:hAnsi="Times New Roman"/>
          <w:b/>
          <w:sz w:val="22"/>
          <w:szCs w:val="22"/>
        </w:rPr>
        <w:t>gbiztos</w:t>
      </w:r>
      <w:r w:rsidRPr="00935276">
        <w:rPr>
          <w:rFonts w:ascii="Times New Roman" w:hAnsi="Times New Roman" w:hint="eastAsia"/>
          <w:b/>
          <w:sz w:val="22"/>
          <w:szCs w:val="22"/>
        </w:rPr>
        <w:t>í</w:t>
      </w:r>
      <w:r w:rsidRPr="00935276">
        <w:rPr>
          <w:rFonts w:ascii="Times New Roman" w:hAnsi="Times New Roman"/>
          <w:b/>
          <w:sz w:val="22"/>
          <w:szCs w:val="22"/>
        </w:rPr>
        <w:t>t</w:t>
      </w:r>
      <w:r w:rsidRPr="00935276">
        <w:rPr>
          <w:rFonts w:ascii="Times New Roman" w:hAnsi="Times New Roman" w:hint="eastAsia"/>
          <w:b/>
          <w:sz w:val="22"/>
          <w:szCs w:val="22"/>
        </w:rPr>
        <w:t>á</w:t>
      </w:r>
      <w:r w:rsidRPr="00935276">
        <w:rPr>
          <w:rFonts w:ascii="Times New Roman" w:hAnsi="Times New Roman"/>
          <w:b/>
          <w:sz w:val="22"/>
          <w:szCs w:val="22"/>
        </w:rPr>
        <w:t>si szolg</w:t>
      </w:r>
      <w:r w:rsidRPr="00935276">
        <w:rPr>
          <w:rFonts w:ascii="Times New Roman" w:hAnsi="Times New Roman" w:hint="eastAsia"/>
          <w:b/>
          <w:sz w:val="22"/>
          <w:szCs w:val="22"/>
        </w:rPr>
        <w:t>á</w:t>
      </w:r>
      <w:r w:rsidRPr="00935276">
        <w:rPr>
          <w:rFonts w:ascii="Times New Roman" w:hAnsi="Times New Roman"/>
          <w:b/>
          <w:sz w:val="22"/>
          <w:szCs w:val="22"/>
        </w:rPr>
        <w:t>ltat</w:t>
      </w:r>
      <w:r w:rsidRPr="00935276">
        <w:rPr>
          <w:rFonts w:ascii="Times New Roman" w:hAnsi="Times New Roman" w:hint="eastAsia"/>
          <w:b/>
          <w:sz w:val="22"/>
          <w:szCs w:val="22"/>
        </w:rPr>
        <w:t>á</w:t>
      </w:r>
      <w:r w:rsidRPr="00935276">
        <w:rPr>
          <w:rFonts w:ascii="Times New Roman" w:hAnsi="Times New Roman"/>
          <w:b/>
          <w:sz w:val="22"/>
          <w:szCs w:val="22"/>
        </w:rPr>
        <w:t xml:space="preserve">sok </w:t>
      </w:r>
      <w:r w:rsidRPr="00935276">
        <w:rPr>
          <w:rFonts w:ascii="Times New Roman" w:hAnsi="Times New Roman" w:hint="eastAsia"/>
          <w:b/>
          <w:sz w:val="22"/>
          <w:szCs w:val="22"/>
        </w:rPr>
        <w:t>é</w:t>
      </w:r>
      <w:r w:rsidRPr="00935276">
        <w:rPr>
          <w:rFonts w:ascii="Times New Roman" w:hAnsi="Times New Roman"/>
          <w:b/>
          <w:sz w:val="22"/>
          <w:szCs w:val="22"/>
        </w:rPr>
        <w:t>s szak</w:t>
      </w:r>
      <w:r w:rsidRPr="00935276">
        <w:rPr>
          <w:rFonts w:ascii="Times New Roman" w:hAnsi="Times New Roman" w:hint="eastAsia"/>
          <w:b/>
          <w:sz w:val="22"/>
          <w:szCs w:val="22"/>
        </w:rPr>
        <w:t>é</w:t>
      </w:r>
      <w:r w:rsidRPr="00935276">
        <w:rPr>
          <w:rFonts w:ascii="Times New Roman" w:hAnsi="Times New Roman"/>
          <w:b/>
          <w:sz w:val="22"/>
          <w:szCs w:val="22"/>
        </w:rPr>
        <w:t>rt</w:t>
      </w:r>
      <w:r w:rsidRPr="00935276">
        <w:rPr>
          <w:rFonts w:ascii="Times New Roman" w:hAnsi="Times New Roman" w:hint="eastAsia"/>
          <w:b/>
          <w:sz w:val="22"/>
          <w:szCs w:val="22"/>
        </w:rPr>
        <w:t>ő</w:t>
      </w:r>
      <w:r w:rsidRPr="00935276">
        <w:rPr>
          <w:rFonts w:ascii="Times New Roman" w:hAnsi="Times New Roman"/>
          <w:b/>
          <w:sz w:val="22"/>
          <w:szCs w:val="22"/>
        </w:rPr>
        <w:t>i tan</w:t>
      </w:r>
      <w:r w:rsidRPr="00935276">
        <w:rPr>
          <w:rFonts w:ascii="Times New Roman" w:hAnsi="Times New Roman" w:hint="eastAsia"/>
          <w:b/>
          <w:sz w:val="22"/>
          <w:szCs w:val="22"/>
        </w:rPr>
        <w:t>á</w:t>
      </w:r>
      <w:r w:rsidRPr="00935276">
        <w:rPr>
          <w:rFonts w:ascii="Times New Roman" w:hAnsi="Times New Roman"/>
          <w:b/>
          <w:sz w:val="22"/>
          <w:szCs w:val="22"/>
        </w:rPr>
        <w:t>csad</w:t>
      </w:r>
      <w:r w:rsidRPr="00935276">
        <w:rPr>
          <w:rFonts w:ascii="Times New Roman" w:hAnsi="Times New Roman" w:hint="eastAsia"/>
          <w:b/>
          <w:sz w:val="22"/>
          <w:szCs w:val="22"/>
        </w:rPr>
        <w:t>á</w:t>
      </w:r>
      <w:r w:rsidRPr="00935276">
        <w:rPr>
          <w:rFonts w:ascii="Times New Roman" w:hAnsi="Times New Roman"/>
          <w:b/>
          <w:sz w:val="22"/>
          <w:szCs w:val="22"/>
        </w:rPr>
        <w:t xml:space="preserve">s” </w:t>
      </w:r>
      <w:r w:rsidRPr="00935276">
        <w:rPr>
          <w:rFonts w:ascii="Times New Roman" w:hAnsi="Times New Roman"/>
          <w:sz w:val="22"/>
          <w:szCs w:val="22"/>
        </w:rPr>
        <w:t>tárgyú közbeszerzési eljárásban</w:t>
      </w:r>
    </w:p>
    <w:p w:rsidR="00DA76C7" w:rsidRPr="00935276" w:rsidRDefault="00DA76C7" w:rsidP="00DA76C7">
      <w:pPr>
        <w:autoSpaceDN w:val="0"/>
        <w:rPr>
          <w:rFonts w:ascii="Times New Roman" w:hAnsi="Times New Roman"/>
          <w:b/>
          <w:sz w:val="22"/>
          <w:szCs w:val="22"/>
          <w:lang w:eastAsia="hu-HU"/>
        </w:rPr>
      </w:pPr>
    </w:p>
    <w:p w:rsidR="00DA76C7" w:rsidRPr="00935276" w:rsidRDefault="00DA76C7" w:rsidP="00DA76C7">
      <w:pPr>
        <w:autoSpaceDN w:val="0"/>
        <w:rPr>
          <w:rFonts w:ascii="Times New Roman" w:hAnsi="Times New Roman"/>
          <w:b/>
          <w:sz w:val="22"/>
          <w:szCs w:val="22"/>
          <w:lang w:eastAsia="hu-HU"/>
        </w:rPr>
      </w:pPr>
    </w:p>
    <w:p w:rsidR="00DA76C7" w:rsidRPr="00935276" w:rsidRDefault="00DA76C7" w:rsidP="00DA76C7">
      <w:pPr>
        <w:autoSpaceDN w:val="0"/>
        <w:jc w:val="center"/>
        <w:rPr>
          <w:rFonts w:ascii="Times New Roman" w:hAnsi="Times New Roman"/>
          <w:b/>
          <w:sz w:val="22"/>
          <w:szCs w:val="22"/>
          <w:lang w:eastAsia="hu-HU"/>
        </w:rPr>
      </w:pPr>
      <w:r w:rsidRPr="00935276">
        <w:rPr>
          <w:rFonts w:ascii="Times New Roman" w:hAnsi="Times New Roman"/>
          <w:b/>
          <w:sz w:val="22"/>
          <w:szCs w:val="22"/>
          <w:lang w:eastAsia="hu-HU"/>
        </w:rPr>
        <w:t>n y i l a t k o z o m</w:t>
      </w:r>
      <w:r w:rsidR="004D6135" w:rsidRPr="00935276">
        <w:rPr>
          <w:rFonts w:ascii="Times New Roman" w:hAnsi="Times New Roman"/>
          <w:b/>
          <w:sz w:val="22"/>
          <w:szCs w:val="22"/>
          <w:lang w:eastAsia="hu-HU"/>
        </w:rPr>
        <w:t>,</w:t>
      </w:r>
    </w:p>
    <w:p w:rsidR="00DA76C7" w:rsidRPr="00935276" w:rsidRDefault="00DA76C7" w:rsidP="00DA76C7">
      <w:pPr>
        <w:autoSpaceDN w:val="0"/>
        <w:rPr>
          <w:rFonts w:ascii="Times New Roman" w:hAnsi="Times New Roman"/>
          <w:b/>
          <w:sz w:val="22"/>
          <w:szCs w:val="22"/>
          <w:lang w:eastAsia="hu-HU"/>
        </w:rPr>
      </w:pPr>
    </w:p>
    <w:p w:rsidR="00DA76C7" w:rsidRPr="00935276" w:rsidRDefault="00DA76C7" w:rsidP="00DA76C7">
      <w:pPr>
        <w:autoSpaceDN w:val="0"/>
        <w:rPr>
          <w:rFonts w:ascii="Times New Roman" w:hAnsi="Times New Roman"/>
          <w:b/>
          <w:sz w:val="22"/>
          <w:szCs w:val="22"/>
          <w:lang w:eastAsia="hu-HU"/>
        </w:rPr>
      </w:pPr>
    </w:p>
    <w:p w:rsidR="00DA76C7" w:rsidRPr="00935276" w:rsidRDefault="00DA76C7" w:rsidP="00DA76C7">
      <w:pPr>
        <w:autoSpaceDN w:val="0"/>
        <w:jc w:val="both"/>
        <w:rPr>
          <w:rFonts w:ascii="Times New Roman" w:hAnsi="Times New Roman"/>
          <w:bCs/>
          <w:sz w:val="22"/>
          <w:szCs w:val="22"/>
          <w:lang w:eastAsia="hu-HU"/>
        </w:rPr>
      </w:pPr>
      <w:r w:rsidRPr="00935276">
        <w:rPr>
          <w:rFonts w:ascii="Times New Roman" w:hAnsi="Times New Roman"/>
          <w:sz w:val="22"/>
          <w:szCs w:val="22"/>
          <w:lang w:eastAsia="hu-HU"/>
        </w:rPr>
        <w:t>hogy Társaságunk vonatkozásában nincsen folyamatban változásbejegyzési eljárás</w:t>
      </w:r>
      <w:r w:rsidRPr="00935276">
        <w:rPr>
          <w:rFonts w:ascii="Times New Roman" w:hAnsi="Times New Roman"/>
          <w:bCs/>
          <w:sz w:val="22"/>
          <w:szCs w:val="22"/>
          <w:lang w:eastAsia="hu-HU"/>
        </w:rPr>
        <w:t>.</w:t>
      </w:r>
      <w:r w:rsidRPr="00935276">
        <w:rPr>
          <w:rFonts w:ascii="Times New Roman" w:hAnsi="Times New Roman"/>
          <w:bCs/>
          <w:sz w:val="22"/>
          <w:szCs w:val="22"/>
          <w:vertAlign w:val="superscript"/>
          <w:lang w:eastAsia="hu-HU"/>
        </w:rPr>
        <w:footnoteReference w:id="72"/>
      </w:r>
    </w:p>
    <w:p w:rsidR="00DA76C7" w:rsidRPr="00935276" w:rsidRDefault="00DA76C7" w:rsidP="00DA76C7">
      <w:pPr>
        <w:autoSpaceDN w:val="0"/>
        <w:jc w:val="both"/>
        <w:rPr>
          <w:rFonts w:ascii="Times New Roman" w:hAnsi="Times New Roman"/>
          <w:bCs/>
          <w:sz w:val="22"/>
          <w:szCs w:val="22"/>
          <w:lang w:eastAsia="hu-HU"/>
        </w:rPr>
      </w:pPr>
    </w:p>
    <w:p w:rsidR="004D6135" w:rsidRPr="00935276" w:rsidRDefault="004D6135" w:rsidP="004D6135">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4D6135" w:rsidRPr="00935276" w:rsidRDefault="004D6135" w:rsidP="004D6135">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4D6135" w:rsidRPr="00935276" w:rsidRDefault="004D6135" w:rsidP="004D6135">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DA76C7" w:rsidRPr="00935276" w:rsidRDefault="004D6135" w:rsidP="004D6135">
      <w:pPr>
        <w:tabs>
          <w:tab w:val="center" w:pos="6521"/>
        </w:tabs>
        <w:autoSpaceDN w:val="0"/>
        <w:jc w:val="both"/>
        <w:rPr>
          <w:rFonts w:ascii="Times New Roman" w:hAnsi="Times New Roman"/>
          <w:bCs/>
          <w:sz w:val="22"/>
          <w:szCs w:val="22"/>
          <w:lang w:eastAsia="hu-HU"/>
        </w:rPr>
      </w:pPr>
      <w:r w:rsidRPr="00935276">
        <w:rPr>
          <w:rFonts w:ascii="Times New Roman" w:hAnsi="Times New Roman"/>
          <w:sz w:val="22"/>
          <w:szCs w:val="22"/>
        </w:rPr>
        <w:tab/>
        <w:t>meghatalmazott képviselő aláírása)</w:t>
      </w:r>
    </w:p>
    <w:p w:rsidR="004D6135" w:rsidRPr="0036556C" w:rsidRDefault="004D6135">
      <w:pPr>
        <w:suppressAutoHyphens w:val="0"/>
        <w:spacing w:after="200" w:line="276" w:lineRule="auto"/>
        <w:rPr>
          <w:rFonts w:ascii="Times New Roman" w:hAnsi="Times New Roman"/>
          <w:bCs/>
          <w:sz w:val="22"/>
          <w:szCs w:val="22"/>
          <w:lang w:eastAsia="hu-HU"/>
        </w:rPr>
      </w:pPr>
      <w:r w:rsidRPr="0036556C">
        <w:rPr>
          <w:rFonts w:ascii="Times New Roman" w:hAnsi="Times New Roman"/>
          <w:bCs/>
          <w:sz w:val="22"/>
          <w:szCs w:val="22"/>
          <w:lang w:eastAsia="hu-HU"/>
        </w:rPr>
        <w:br w:type="page"/>
      </w:r>
    </w:p>
    <w:bookmarkEnd w:id="139"/>
    <w:p w:rsidR="00347065" w:rsidRPr="00935276" w:rsidRDefault="00347065" w:rsidP="00347065">
      <w:pPr>
        <w:ind w:left="360"/>
        <w:jc w:val="right"/>
        <w:rPr>
          <w:rFonts w:ascii="Times New Roman" w:hAnsi="Times New Roman"/>
          <w:sz w:val="22"/>
          <w:szCs w:val="22"/>
        </w:rPr>
      </w:pPr>
      <w:r w:rsidRPr="00935276">
        <w:rPr>
          <w:rFonts w:ascii="Times New Roman" w:hAnsi="Times New Roman"/>
          <w:sz w:val="22"/>
          <w:szCs w:val="22"/>
        </w:rPr>
        <w:lastRenderedPageBreak/>
        <w:t>10. sz. melléklet</w:t>
      </w:r>
    </w:p>
    <w:p w:rsidR="00347065" w:rsidRPr="00935276" w:rsidRDefault="00347065" w:rsidP="00347065">
      <w:pPr>
        <w:autoSpaceDN w:val="0"/>
        <w:jc w:val="center"/>
        <w:rPr>
          <w:rFonts w:ascii="Times New Roman" w:hAnsi="Times New Roman"/>
          <w:b/>
          <w:sz w:val="22"/>
          <w:szCs w:val="22"/>
        </w:rPr>
      </w:pPr>
    </w:p>
    <w:p w:rsidR="003B29F9" w:rsidRPr="00935276" w:rsidRDefault="003B29F9" w:rsidP="003B29F9">
      <w:pPr>
        <w:autoSpaceDN w:val="0"/>
        <w:jc w:val="center"/>
        <w:rPr>
          <w:rFonts w:ascii="Times New Roman" w:hAnsi="Times New Roman"/>
          <w:b/>
          <w:sz w:val="22"/>
          <w:szCs w:val="22"/>
        </w:rPr>
      </w:pPr>
    </w:p>
    <w:p w:rsidR="003B29F9" w:rsidRPr="00935276" w:rsidRDefault="003B29F9" w:rsidP="003B29F9">
      <w:pPr>
        <w:autoSpaceDN w:val="0"/>
        <w:jc w:val="center"/>
        <w:rPr>
          <w:rFonts w:ascii="Times New Roman" w:hAnsi="Times New Roman"/>
          <w:b/>
          <w:bCs/>
          <w:caps/>
          <w:sz w:val="22"/>
          <w:szCs w:val="22"/>
          <w:lang w:eastAsia="hu-HU"/>
        </w:rPr>
      </w:pPr>
      <w:r w:rsidRPr="00935276">
        <w:rPr>
          <w:rFonts w:ascii="Times New Roman" w:hAnsi="Times New Roman"/>
          <w:b/>
          <w:sz w:val="22"/>
          <w:szCs w:val="22"/>
        </w:rPr>
        <w:t>NYILATKOZAT</w:t>
      </w:r>
    </w:p>
    <w:p w:rsidR="003B29F9" w:rsidRPr="00935276" w:rsidRDefault="003B29F9" w:rsidP="003B29F9">
      <w:pPr>
        <w:autoSpaceDN w:val="0"/>
        <w:jc w:val="center"/>
        <w:rPr>
          <w:rFonts w:ascii="Times New Roman" w:hAnsi="Times New Roman"/>
          <w:b/>
          <w:bCs/>
          <w:caps/>
          <w:sz w:val="22"/>
          <w:szCs w:val="22"/>
          <w:lang w:eastAsia="hu-HU"/>
        </w:rPr>
      </w:pPr>
    </w:p>
    <w:p w:rsidR="003B29F9" w:rsidRPr="00935276" w:rsidRDefault="003B29F9" w:rsidP="003B29F9">
      <w:pPr>
        <w:autoSpaceDN w:val="0"/>
        <w:jc w:val="center"/>
        <w:rPr>
          <w:rFonts w:ascii="Times New Roman" w:hAnsi="Times New Roman"/>
          <w:b/>
          <w:bCs/>
          <w:caps/>
          <w:sz w:val="22"/>
          <w:szCs w:val="22"/>
          <w:lang w:eastAsia="hu-HU"/>
        </w:rPr>
      </w:pPr>
      <w:r w:rsidRPr="003B29F9">
        <w:rPr>
          <w:rFonts w:ascii="Times New Roman" w:hAnsi="Times New Roman"/>
          <w:b/>
          <w:bCs/>
          <w:caps/>
          <w:sz w:val="22"/>
          <w:szCs w:val="22"/>
          <w:lang w:eastAsia="hu-HU"/>
        </w:rPr>
        <w:t>szakmai felel</w:t>
      </w:r>
      <w:r w:rsidRPr="003B29F9">
        <w:rPr>
          <w:rFonts w:ascii="Times New Roman" w:hAnsi="Times New Roman" w:hint="eastAsia"/>
          <w:b/>
          <w:bCs/>
          <w:caps/>
          <w:sz w:val="22"/>
          <w:szCs w:val="22"/>
          <w:lang w:eastAsia="hu-HU"/>
        </w:rPr>
        <w:t>ő</w:t>
      </w:r>
      <w:r w:rsidRPr="003B29F9">
        <w:rPr>
          <w:rFonts w:ascii="Times New Roman" w:hAnsi="Times New Roman"/>
          <w:b/>
          <w:bCs/>
          <w:caps/>
          <w:sz w:val="22"/>
          <w:szCs w:val="22"/>
          <w:lang w:eastAsia="hu-HU"/>
        </w:rPr>
        <w:t>ss</w:t>
      </w:r>
      <w:r w:rsidRPr="003B29F9">
        <w:rPr>
          <w:rFonts w:ascii="Times New Roman" w:hAnsi="Times New Roman" w:hint="eastAsia"/>
          <w:b/>
          <w:bCs/>
          <w:caps/>
          <w:sz w:val="22"/>
          <w:szCs w:val="22"/>
          <w:lang w:eastAsia="hu-HU"/>
        </w:rPr>
        <w:t>é</w:t>
      </w:r>
      <w:r w:rsidRPr="003B29F9">
        <w:rPr>
          <w:rFonts w:ascii="Times New Roman" w:hAnsi="Times New Roman"/>
          <w:b/>
          <w:bCs/>
          <w:caps/>
          <w:sz w:val="22"/>
          <w:szCs w:val="22"/>
          <w:lang w:eastAsia="hu-HU"/>
        </w:rPr>
        <w:t>gbiztos</w:t>
      </w:r>
      <w:r w:rsidRPr="003B29F9">
        <w:rPr>
          <w:rFonts w:ascii="Times New Roman" w:hAnsi="Times New Roman" w:hint="eastAsia"/>
          <w:b/>
          <w:bCs/>
          <w:caps/>
          <w:sz w:val="22"/>
          <w:szCs w:val="22"/>
          <w:lang w:eastAsia="hu-HU"/>
        </w:rPr>
        <w:t>í</w:t>
      </w:r>
      <w:r w:rsidRPr="003B29F9">
        <w:rPr>
          <w:rFonts w:ascii="Times New Roman" w:hAnsi="Times New Roman"/>
          <w:b/>
          <w:bCs/>
          <w:caps/>
          <w:sz w:val="22"/>
          <w:szCs w:val="22"/>
          <w:lang w:eastAsia="hu-HU"/>
        </w:rPr>
        <w:t>t</w:t>
      </w:r>
      <w:r w:rsidRPr="003B29F9">
        <w:rPr>
          <w:rFonts w:ascii="Times New Roman" w:hAnsi="Times New Roman" w:hint="eastAsia"/>
          <w:b/>
          <w:bCs/>
          <w:caps/>
          <w:sz w:val="22"/>
          <w:szCs w:val="22"/>
          <w:lang w:eastAsia="hu-HU"/>
        </w:rPr>
        <w:t>á</w:t>
      </w:r>
      <w:r w:rsidRPr="003B29F9">
        <w:rPr>
          <w:rFonts w:ascii="Times New Roman" w:hAnsi="Times New Roman"/>
          <w:b/>
          <w:bCs/>
          <w:caps/>
          <w:sz w:val="22"/>
          <w:szCs w:val="22"/>
          <w:lang w:eastAsia="hu-HU"/>
        </w:rPr>
        <w:t>s</w:t>
      </w:r>
      <w:r>
        <w:rPr>
          <w:rFonts w:ascii="Times New Roman" w:hAnsi="Times New Roman"/>
          <w:b/>
          <w:bCs/>
          <w:caps/>
          <w:sz w:val="22"/>
          <w:szCs w:val="22"/>
          <w:lang w:eastAsia="hu-HU"/>
        </w:rPr>
        <w:t xml:space="preserve"> </w:t>
      </w:r>
      <w:r w:rsidRPr="00935276">
        <w:rPr>
          <w:rFonts w:ascii="Times New Roman" w:hAnsi="Times New Roman"/>
          <w:b/>
          <w:bCs/>
          <w:caps/>
          <w:sz w:val="22"/>
          <w:szCs w:val="22"/>
          <w:lang w:eastAsia="hu-HU"/>
        </w:rPr>
        <w:t>VONATKOZÁSÁBAN</w:t>
      </w:r>
    </w:p>
    <w:p w:rsidR="003B29F9" w:rsidRPr="00935276" w:rsidRDefault="003B29F9" w:rsidP="003B29F9">
      <w:pPr>
        <w:autoSpaceDN w:val="0"/>
        <w:jc w:val="center"/>
        <w:rPr>
          <w:rFonts w:ascii="Times New Roman" w:hAnsi="Times New Roman"/>
          <w:b/>
          <w:bCs/>
          <w:caps/>
          <w:sz w:val="22"/>
          <w:szCs w:val="22"/>
          <w:lang w:eastAsia="hu-HU"/>
        </w:rPr>
      </w:pPr>
    </w:p>
    <w:p w:rsidR="003B29F9" w:rsidRPr="00935276" w:rsidRDefault="003B29F9" w:rsidP="003B29F9">
      <w:pPr>
        <w:autoSpaceDN w:val="0"/>
        <w:jc w:val="center"/>
        <w:rPr>
          <w:rFonts w:ascii="Times New Roman" w:hAnsi="Times New Roman"/>
          <w:b/>
          <w:bCs/>
          <w:caps/>
          <w:sz w:val="22"/>
          <w:szCs w:val="22"/>
          <w:lang w:eastAsia="hu-HU"/>
        </w:rPr>
      </w:pPr>
    </w:p>
    <w:p w:rsidR="003B29F9" w:rsidRPr="00935276" w:rsidRDefault="003B29F9" w:rsidP="003B29F9">
      <w:pPr>
        <w:autoSpaceDN w:val="0"/>
        <w:jc w:val="center"/>
        <w:rPr>
          <w:rFonts w:ascii="Times New Roman" w:hAnsi="Times New Roman"/>
          <w:b/>
          <w:sz w:val="22"/>
          <w:szCs w:val="22"/>
          <w:lang w:eastAsia="hu-HU"/>
        </w:rPr>
      </w:pPr>
      <w:r w:rsidRPr="00935276">
        <w:rPr>
          <w:rFonts w:ascii="Times New Roman" w:hAnsi="Times New Roman"/>
          <w:b/>
          <w:sz w:val="22"/>
          <w:szCs w:val="22"/>
          <w:lang w:eastAsia="hu-HU"/>
        </w:rPr>
        <w:t>„</w:t>
      </w:r>
      <w:r w:rsidRPr="00935276">
        <w:rPr>
          <w:rFonts w:ascii="Times New Roman" w:hAnsi="Times New Roman"/>
          <w:b/>
          <w:bCs/>
          <w:sz w:val="22"/>
          <w:szCs w:val="22"/>
          <w:lang w:eastAsia="hu-HU"/>
        </w:rPr>
        <w:t>Közbeszerzési jogi minőségbiztosítási szolgáltatások és szakértői tanácsadás</w:t>
      </w:r>
      <w:r w:rsidRPr="00935276">
        <w:rPr>
          <w:rFonts w:ascii="Times New Roman" w:hAnsi="Times New Roman"/>
          <w:b/>
          <w:sz w:val="22"/>
          <w:szCs w:val="22"/>
          <w:lang w:eastAsia="hu-HU"/>
        </w:rPr>
        <w:t>”</w:t>
      </w:r>
    </w:p>
    <w:p w:rsidR="003B29F9" w:rsidRPr="00935276" w:rsidRDefault="003B29F9" w:rsidP="003B29F9">
      <w:pPr>
        <w:autoSpaceDN w:val="0"/>
        <w:jc w:val="center"/>
        <w:rPr>
          <w:rFonts w:ascii="Times New Roman" w:hAnsi="Times New Roman"/>
          <w:b/>
          <w:sz w:val="22"/>
          <w:szCs w:val="22"/>
          <w:lang w:eastAsia="hu-HU"/>
        </w:rPr>
      </w:pPr>
    </w:p>
    <w:p w:rsidR="003B29F9" w:rsidRPr="00935276" w:rsidRDefault="003B29F9" w:rsidP="003B29F9">
      <w:pPr>
        <w:autoSpaceDN w:val="0"/>
        <w:jc w:val="center"/>
        <w:rPr>
          <w:rFonts w:ascii="Times New Roman" w:hAnsi="Times New Roman"/>
          <w:b/>
          <w:bCs/>
          <w:caps/>
          <w:sz w:val="22"/>
          <w:szCs w:val="22"/>
          <w:lang w:eastAsia="hu-HU"/>
        </w:rPr>
      </w:pPr>
    </w:p>
    <w:p w:rsidR="003B29F9" w:rsidRPr="00935276" w:rsidRDefault="003B29F9" w:rsidP="003B29F9">
      <w:pPr>
        <w:widowControl w:val="0"/>
        <w:autoSpaceDE w:val="0"/>
        <w:autoSpaceDN w:val="0"/>
        <w:jc w:val="center"/>
        <w:rPr>
          <w:rFonts w:ascii="Times New Roman" w:hAnsi="Times New Roman"/>
          <w:bCs/>
          <w:color w:val="000000"/>
          <w:sz w:val="22"/>
          <w:szCs w:val="22"/>
          <w:lang w:eastAsia="hu-HU"/>
        </w:rPr>
      </w:pPr>
      <w:r w:rsidRPr="00935276">
        <w:rPr>
          <w:rFonts w:ascii="Times New Roman" w:hAnsi="Times New Roman"/>
          <w:bCs/>
          <w:color w:val="000000"/>
          <w:sz w:val="22"/>
          <w:szCs w:val="22"/>
          <w:lang w:eastAsia="hu-HU"/>
        </w:rPr>
        <w:t>tárgyú közbeszerzési eljárás vonatkozásában.</w:t>
      </w:r>
    </w:p>
    <w:p w:rsidR="003B29F9" w:rsidRPr="00935276" w:rsidRDefault="003B29F9" w:rsidP="003B29F9">
      <w:pPr>
        <w:widowControl w:val="0"/>
        <w:autoSpaceDE w:val="0"/>
        <w:autoSpaceDN w:val="0"/>
        <w:jc w:val="center"/>
        <w:rPr>
          <w:rFonts w:ascii="Times New Roman" w:hAnsi="Times New Roman"/>
          <w:bCs/>
          <w:color w:val="000000"/>
          <w:sz w:val="22"/>
          <w:szCs w:val="22"/>
          <w:lang w:eastAsia="hu-HU"/>
        </w:rPr>
      </w:pPr>
    </w:p>
    <w:p w:rsidR="003B29F9" w:rsidRPr="00935276" w:rsidRDefault="003B29F9" w:rsidP="003B29F9">
      <w:pPr>
        <w:autoSpaceDN w:val="0"/>
        <w:jc w:val="center"/>
        <w:rPr>
          <w:rFonts w:ascii="Times New Roman" w:hAnsi="Times New Roman"/>
          <w:b/>
          <w:bCs/>
          <w:caps/>
          <w:sz w:val="22"/>
          <w:szCs w:val="22"/>
          <w:lang w:eastAsia="hu-HU"/>
        </w:rPr>
      </w:pPr>
    </w:p>
    <w:p w:rsidR="003B29F9" w:rsidRPr="00935276" w:rsidRDefault="003B29F9" w:rsidP="003B29F9">
      <w:pPr>
        <w:widowControl w:val="0"/>
        <w:spacing w:line="360" w:lineRule="auto"/>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 (székhely: ______________________________) cégjegyzésre jogosult/meghatalmazott képviselője</w:t>
      </w:r>
      <w:r w:rsidRPr="00935276">
        <w:rPr>
          <w:rStyle w:val="Lbjegyzet-hivatkozs"/>
          <w:rFonts w:ascii="Times New Roman" w:hAnsi="Times New Roman"/>
          <w:sz w:val="22"/>
          <w:szCs w:val="22"/>
        </w:rPr>
        <w:footnoteReference w:id="73"/>
      </w:r>
    </w:p>
    <w:p w:rsidR="003B29F9" w:rsidRPr="00935276" w:rsidRDefault="003B29F9" w:rsidP="003B29F9">
      <w:pPr>
        <w:widowControl w:val="0"/>
        <w:spacing w:line="360" w:lineRule="auto"/>
        <w:jc w:val="both"/>
        <w:rPr>
          <w:rFonts w:ascii="Times New Roman" w:hAnsi="Times New Roman"/>
          <w:sz w:val="22"/>
          <w:szCs w:val="22"/>
        </w:rPr>
      </w:pPr>
    </w:p>
    <w:p w:rsidR="003B29F9" w:rsidRPr="00935276" w:rsidRDefault="003B29F9" w:rsidP="003B29F9">
      <w:pPr>
        <w:widowControl w:val="0"/>
        <w:spacing w:line="360" w:lineRule="auto"/>
        <w:jc w:val="center"/>
        <w:rPr>
          <w:rFonts w:ascii="Times New Roman" w:hAnsi="Times New Roman"/>
          <w:b/>
          <w:spacing w:val="20"/>
          <w:sz w:val="22"/>
          <w:szCs w:val="22"/>
        </w:rPr>
      </w:pPr>
      <w:r w:rsidRPr="00935276">
        <w:rPr>
          <w:rFonts w:ascii="Times New Roman" w:hAnsi="Times New Roman"/>
          <w:b/>
          <w:spacing w:val="20"/>
          <w:sz w:val="22"/>
          <w:szCs w:val="22"/>
        </w:rPr>
        <w:t>nyilatkozom,</w:t>
      </w:r>
      <w:ins w:id="140" w:author="Kövérné Tászler Ágnes" w:date="2017-05-10T16:46:00Z">
        <w:r w:rsidR="002A70D5">
          <w:rPr>
            <w:rFonts w:ascii="Times New Roman" w:hAnsi="Times New Roman"/>
            <w:b/>
            <w:spacing w:val="20"/>
            <w:sz w:val="22"/>
            <w:szCs w:val="22"/>
          </w:rPr>
          <w:t xml:space="preserve"> </w:t>
        </w:r>
      </w:ins>
    </w:p>
    <w:p w:rsidR="003B29F9" w:rsidRPr="00935276" w:rsidRDefault="003B29F9" w:rsidP="003B29F9">
      <w:pPr>
        <w:autoSpaceDN w:val="0"/>
        <w:jc w:val="center"/>
        <w:rPr>
          <w:rFonts w:ascii="Times New Roman" w:hAnsi="Times New Roman"/>
          <w:b/>
          <w:sz w:val="22"/>
          <w:szCs w:val="22"/>
          <w:lang w:eastAsia="hu-HU"/>
        </w:rPr>
      </w:pPr>
    </w:p>
    <w:p w:rsidR="003B29F9" w:rsidRPr="00935276" w:rsidRDefault="003B29F9" w:rsidP="003B29F9">
      <w:pPr>
        <w:autoSpaceDN w:val="0"/>
        <w:jc w:val="both"/>
        <w:rPr>
          <w:rFonts w:ascii="Times New Roman" w:hAnsi="Times New Roman"/>
          <w:sz w:val="22"/>
          <w:szCs w:val="22"/>
          <w:lang w:eastAsia="hu-HU"/>
        </w:rPr>
      </w:pPr>
      <w:r w:rsidRPr="00935276">
        <w:rPr>
          <w:rFonts w:ascii="Times New Roman" w:hAnsi="Times New Roman"/>
          <w:sz w:val="22"/>
          <w:szCs w:val="22"/>
          <w:lang w:eastAsia="hu-HU"/>
        </w:rPr>
        <w:t xml:space="preserve">hogy </w:t>
      </w:r>
      <w:ins w:id="141" w:author="Kövérné Tászler Ágnes" w:date="2017-05-10T17:00:00Z">
        <w:r w:rsidR="001D4254">
          <w:rPr>
            <w:rFonts w:ascii="Times New Roman" w:hAnsi="Times New Roman"/>
            <w:b/>
            <w:spacing w:val="20"/>
            <w:sz w:val="22"/>
            <w:szCs w:val="22"/>
          </w:rPr>
          <w:t>nyertességem</w:t>
        </w:r>
      </w:ins>
      <w:ins w:id="142" w:author="Kövérné Tászler Ágnes" w:date="2017-05-10T16:46:00Z">
        <w:r w:rsidR="002A70D5">
          <w:rPr>
            <w:rFonts w:ascii="Times New Roman" w:hAnsi="Times New Roman"/>
            <w:b/>
            <w:spacing w:val="20"/>
            <w:sz w:val="22"/>
            <w:szCs w:val="22"/>
          </w:rPr>
          <w:t xml:space="preserve"> esetén </w:t>
        </w:r>
      </w:ins>
      <w:r w:rsidRPr="00935276">
        <w:rPr>
          <w:rFonts w:ascii="Times New Roman" w:hAnsi="Times New Roman"/>
          <w:sz w:val="22"/>
          <w:szCs w:val="22"/>
          <w:lang w:eastAsia="hu-HU"/>
        </w:rPr>
        <w:t xml:space="preserve">az általam képviselt ajánlattevő/ közös ajánlattevő ……………… nevű tagja </w:t>
      </w:r>
      <w:del w:id="143" w:author="Kövérné Tászler Ágnes" w:date="2017-05-10T16:40:00Z">
        <w:r w:rsidRPr="00935276" w:rsidDel="00E10646">
          <w:rPr>
            <w:rFonts w:ascii="Times New Roman" w:hAnsi="Times New Roman"/>
            <w:sz w:val="22"/>
            <w:szCs w:val="22"/>
            <w:lang w:eastAsia="hu-HU"/>
          </w:rPr>
          <w:delText xml:space="preserve">rendelkezik </w:delText>
        </w:r>
      </w:del>
      <w:ins w:id="144" w:author="Kövérné Tászler Ágnes" w:date="2017-05-10T16:54:00Z">
        <w:r w:rsidR="00921EB4">
          <w:rPr>
            <w:rFonts w:ascii="Times New Roman" w:hAnsi="Times New Roman"/>
            <w:sz w:val="22"/>
            <w:szCs w:val="22"/>
            <w:lang w:eastAsia="hu-HU"/>
          </w:rPr>
          <w:t>szerződéskötéshez rendelkezésre bocsátja</w:t>
        </w:r>
      </w:ins>
      <w:ins w:id="145" w:author="Kövérné Tászler Ágnes" w:date="2017-05-10T16:52:00Z">
        <w:r w:rsidR="00921EB4">
          <w:rPr>
            <w:rFonts w:ascii="Times New Roman" w:hAnsi="Times New Roman"/>
            <w:sz w:val="22"/>
            <w:szCs w:val="22"/>
            <w:lang w:eastAsia="hu-HU"/>
          </w:rPr>
          <w:t xml:space="preserve">, </w:t>
        </w:r>
      </w:ins>
      <w:ins w:id="146" w:author="Kövérné Tászler Ágnes" w:date="2017-05-10T16:58:00Z">
        <w:r w:rsidR="001D4254">
          <w:rPr>
            <w:rFonts w:ascii="Times New Roman" w:hAnsi="Times New Roman"/>
            <w:sz w:val="22"/>
            <w:szCs w:val="22"/>
            <w:lang w:eastAsia="hu-HU"/>
          </w:rPr>
          <w:t xml:space="preserve">a </w:t>
        </w:r>
      </w:ins>
      <w:r w:rsidRPr="003B29F9">
        <w:rPr>
          <w:rFonts w:ascii="Times New Roman" w:hAnsi="Times New Roman"/>
          <w:sz w:val="22"/>
          <w:szCs w:val="22"/>
          <w:lang w:eastAsia="hu-HU"/>
        </w:rPr>
        <w:t>legal</w:t>
      </w:r>
      <w:r w:rsidRPr="003B29F9">
        <w:rPr>
          <w:rFonts w:ascii="Times New Roman" w:hAnsi="Times New Roman" w:hint="eastAsia"/>
          <w:sz w:val="22"/>
          <w:szCs w:val="22"/>
          <w:lang w:eastAsia="hu-HU"/>
        </w:rPr>
        <w:t>á</w:t>
      </w:r>
      <w:r w:rsidRPr="003B29F9">
        <w:rPr>
          <w:rFonts w:ascii="Times New Roman" w:hAnsi="Times New Roman"/>
          <w:sz w:val="22"/>
          <w:szCs w:val="22"/>
          <w:lang w:eastAsia="hu-HU"/>
        </w:rPr>
        <w:t>bb 100.000.000,- HUF/</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 xml:space="preserve">v </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s legal</w:t>
      </w:r>
      <w:r w:rsidRPr="003B29F9">
        <w:rPr>
          <w:rFonts w:ascii="Times New Roman" w:hAnsi="Times New Roman" w:hint="eastAsia"/>
          <w:sz w:val="22"/>
          <w:szCs w:val="22"/>
          <w:lang w:eastAsia="hu-HU"/>
        </w:rPr>
        <w:t>á</w:t>
      </w:r>
      <w:r w:rsidRPr="003B29F9">
        <w:rPr>
          <w:rFonts w:ascii="Times New Roman" w:hAnsi="Times New Roman"/>
          <w:sz w:val="22"/>
          <w:szCs w:val="22"/>
          <w:lang w:eastAsia="hu-HU"/>
        </w:rPr>
        <w:t>bb 50.000.000,- HUF/k</w:t>
      </w:r>
      <w:r w:rsidRPr="003B29F9">
        <w:rPr>
          <w:rFonts w:ascii="Times New Roman" w:hAnsi="Times New Roman" w:hint="eastAsia"/>
          <w:sz w:val="22"/>
          <w:szCs w:val="22"/>
          <w:lang w:eastAsia="hu-HU"/>
        </w:rPr>
        <w:t>á</w:t>
      </w:r>
      <w:r w:rsidRPr="003B29F9">
        <w:rPr>
          <w:rFonts w:ascii="Times New Roman" w:hAnsi="Times New Roman"/>
          <w:sz w:val="22"/>
          <w:szCs w:val="22"/>
          <w:lang w:eastAsia="hu-HU"/>
        </w:rPr>
        <w:t>resem</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 xml:space="preserve">ny </w:t>
      </w:r>
      <w:r w:rsidRPr="003B29F9">
        <w:rPr>
          <w:rFonts w:ascii="Times New Roman" w:hAnsi="Times New Roman" w:hint="eastAsia"/>
          <w:sz w:val="22"/>
          <w:szCs w:val="22"/>
          <w:lang w:eastAsia="hu-HU"/>
        </w:rPr>
        <w:t>ö</w:t>
      </w:r>
      <w:r w:rsidRPr="003B29F9">
        <w:rPr>
          <w:rFonts w:ascii="Times New Roman" w:hAnsi="Times New Roman"/>
          <w:sz w:val="22"/>
          <w:szCs w:val="22"/>
          <w:lang w:eastAsia="hu-HU"/>
        </w:rPr>
        <w:t>sszeg</w:t>
      </w:r>
      <w:r w:rsidRPr="003B29F9">
        <w:rPr>
          <w:rFonts w:ascii="Times New Roman" w:hAnsi="Times New Roman" w:hint="eastAsia"/>
          <w:sz w:val="22"/>
          <w:szCs w:val="22"/>
          <w:lang w:eastAsia="hu-HU"/>
        </w:rPr>
        <w:t>ű</w:t>
      </w:r>
      <w:r w:rsidRPr="003B29F9">
        <w:rPr>
          <w:rFonts w:ascii="Times New Roman" w:hAnsi="Times New Roman"/>
          <w:sz w:val="22"/>
          <w:szCs w:val="22"/>
          <w:lang w:eastAsia="hu-HU"/>
        </w:rPr>
        <w:t xml:space="preserve"> k</w:t>
      </w:r>
      <w:r w:rsidRPr="003B29F9">
        <w:rPr>
          <w:rFonts w:ascii="Times New Roman" w:hAnsi="Times New Roman" w:hint="eastAsia"/>
          <w:sz w:val="22"/>
          <w:szCs w:val="22"/>
          <w:lang w:eastAsia="hu-HU"/>
        </w:rPr>
        <w:t>ö</w:t>
      </w:r>
      <w:r w:rsidRPr="003B29F9">
        <w:rPr>
          <w:rFonts w:ascii="Times New Roman" w:hAnsi="Times New Roman"/>
          <w:sz w:val="22"/>
          <w:szCs w:val="22"/>
          <w:lang w:eastAsia="hu-HU"/>
        </w:rPr>
        <w:t>zbeszerz</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si tev</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kenys</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 xml:space="preserve">ghez </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s/vagy k</w:t>
      </w:r>
      <w:r w:rsidRPr="003B29F9">
        <w:rPr>
          <w:rFonts w:ascii="Times New Roman" w:hAnsi="Times New Roman" w:hint="eastAsia"/>
          <w:sz w:val="22"/>
          <w:szCs w:val="22"/>
          <w:lang w:eastAsia="hu-HU"/>
        </w:rPr>
        <w:t>ö</w:t>
      </w:r>
      <w:r w:rsidRPr="003B29F9">
        <w:rPr>
          <w:rFonts w:ascii="Times New Roman" w:hAnsi="Times New Roman"/>
          <w:sz w:val="22"/>
          <w:szCs w:val="22"/>
          <w:lang w:eastAsia="hu-HU"/>
        </w:rPr>
        <w:t>zbeszerz</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si jogi tan</w:t>
      </w:r>
      <w:r w:rsidRPr="003B29F9">
        <w:rPr>
          <w:rFonts w:ascii="Times New Roman" w:hAnsi="Times New Roman" w:hint="eastAsia"/>
          <w:sz w:val="22"/>
          <w:szCs w:val="22"/>
          <w:lang w:eastAsia="hu-HU"/>
        </w:rPr>
        <w:t>á</w:t>
      </w:r>
      <w:r w:rsidRPr="003B29F9">
        <w:rPr>
          <w:rFonts w:ascii="Times New Roman" w:hAnsi="Times New Roman"/>
          <w:sz w:val="22"/>
          <w:szCs w:val="22"/>
          <w:lang w:eastAsia="hu-HU"/>
        </w:rPr>
        <w:t>csad</w:t>
      </w:r>
      <w:r w:rsidRPr="003B29F9">
        <w:rPr>
          <w:rFonts w:ascii="Times New Roman" w:hAnsi="Times New Roman" w:hint="eastAsia"/>
          <w:sz w:val="22"/>
          <w:szCs w:val="22"/>
          <w:lang w:eastAsia="hu-HU"/>
        </w:rPr>
        <w:t>á</w:t>
      </w:r>
      <w:r w:rsidRPr="003B29F9">
        <w:rPr>
          <w:rFonts w:ascii="Times New Roman" w:hAnsi="Times New Roman"/>
          <w:sz w:val="22"/>
          <w:szCs w:val="22"/>
          <w:lang w:eastAsia="hu-HU"/>
        </w:rPr>
        <w:t>si tev</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kenys</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ghez kapcsol</w:t>
      </w:r>
      <w:r w:rsidRPr="003B29F9">
        <w:rPr>
          <w:rFonts w:ascii="Times New Roman" w:hAnsi="Times New Roman" w:hint="eastAsia"/>
          <w:sz w:val="22"/>
          <w:szCs w:val="22"/>
          <w:lang w:eastAsia="hu-HU"/>
        </w:rPr>
        <w:t>ó</w:t>
      </w:r>
      <w:r w:rsidRPr="003B29F9">
        <w:rPr>
          <w:rFonts w:ascii="Times New Roman" w:hAnsi="Times New Roman"/>
          <w:sz w:val="22"/>
          <w:szCs w:val="22"/>
          <w:lang w:eastAsia="hu-HU"/>
        </w:rPr>
        <w:t>d</w:t>
      </w:r>
      <w:r w:rsidRPr="003B29F9">
        <w:rPr>
          <w:rFonts w:ascii="Times New Roman" w:hAnsi="Times New Roman" w:hint="eastAsia"/>
          <w:sz w:val="22"/>
          <w:szCs w:val="22"/>
          <w:lang w:eastAsia="hu-HU"/>
        </w:rPr>
        <w:t>ó</w:t>
      </w:r>
      <w:r w:rsidRPr="003B29F9">
        <w:rPr>
          <w:rFonts w:ascii="Times New Roman" w:hAnsi="Times New Roman"/>
          <w:sz w:val="22"/>
          <w:szCs w:val="22"/>
          <w:lang w:eastAsia="hu-HU"/>
        </w:rPr>
        <w:t xml:space="preserve"> szakmai felel</w:t>
      </w:r>
      <w:r w:rsidRPr="003B29F9">
        <w:rPr>
          <w:rFonts w:ascii="Times New Roman" w:hAnsi="Times New Roman" w:hint="eastAsia"/>
          <w:sz w:val="22"/>
          <w:szCs w:val="22"/>
          <w:lang w:eastAsia="hu-HU"/>
        </w:rPr>
        <w:t>ő</w:t>
      </w:r>
      <w:r w:rsidRPr="003B29F9">
        <w:rPr>
          <w:rFonts w:ascii="Times New Roman" w:hAnsi="Times New Roman"/>
          <w:sz w:val="22"/>
          <w:szCs w:val="22"/>
          <w:lang w:eastAsia="hu-HU"/>
        </w:rPr>
        <w:t>ss</w:t>
      </w:r>
      <w:r w:rsidRPr="003B29F9">
        <w:rPr>
          <w:rFonts w:ascii="Times New Roman" w:hAnsi="Times New Roman" w:hint="eastAsia"/>
          <w:sz w:val="22"/>
          <w:szCs w:val="22"/>
          <w:lang w:eastAsia="hu-HU"/>
        </w:rPr>
        <w:t>é</w:t>
      </w:r>
      <w:r w:rsidRPr="003B29F9">
        <w:rPr>
          <w:rFonts w:ascii="Times New Roman" w:hAnsi="Times New Roman"/>
          <w:sz w:val="22"/>
          <w:szCs w:val="22"/>
          <w:lang w:eastAsia="hu-HU"/>
        </w:rPr>
        <w:t>gbiztos</w:t>
      </w:r>
      <w:r w:rsidRPr="003B29F9">
        <w:rPr>
          <w:rFonts w:ascii="Times New Roman" w:hAnsi="Times New Roman" w:hint="eastAsia"/>
          <w:sz w:val="22"/>
          <w:szCs w:val="22"/>
          <w:lang w:eastAsia="hu-HU"/>
        </w:rPr>
        <w:t>í</w:t>
      </w:r>
      <w:r w:rsidRPr="003B29F9">
        <w:rPr>
          <w:rFonts w:ascii="Times New Roman" w:hAnsi="Times New Roman"/>
          <w:sz w:val="22"/>
          <w:szCs w:val="22"/>
          <w:lang w:eastAsia="hu-HU"/>
        </w:rPr>
        <w:t>t</w:t>
      </w:r>
      <w:r w:rsidRPr="003B29F9">
        <w:rPr>
          <w:rFonts w:ascii="Times New Roman" w:hAnsi="Times New Roman" w:hint="eastAsia"/>
          <w:sz w:val="22"/>
          <w:szCs w:val="22"/>
          <w:lang w:eastAsia="hu-HU"/>
        </w:rPr>
        <w:t>á</w:t>
      </w:r>
      <w:r w:rsidRPr="003B29F9">
        <w:rPr>
          <w:rFonts w:ascii="Times New Roman" w:hAnsi="Times New Roman"/>
          <w:sz w:val="22"/>
          <w:szCs w:val="22"/>
          <w:lang w:eastAsia="hu-HU"/>
        </w:rPr>
        <w:t>s</w:t>
      </w:r>
      <w:ins w:id="147" w:author="Kövérné Tászler Ágnes" w:date="2017-05-10T16:55:00Z">
        <w:r w:rsidR="00921EB4">
          <w:rPr>
            <w:rFonts w:ascii="Times New Roman" w:hAnsi="Times New Roman"/>
            <w:sz w:val="22"/>
            <w:szCs w:val="22"/>
            <w:lang w:eastAsia="hu-HU"/>
          </w:rPr>
          <w:t>t</w:t>
        </w:r>
      </w:ins>
      <w:del w:id="148" w:author="Kövérné Tászler Ágnes" w:date="2017-05-10T16:53:00Z">
        <w:r w:rsidRPr="003B29F9" w:rsidDel="00921EB4">
          <w:rPr>
            <w:rFonts w:ascii="Times New Roman" w:hAnsi="Times New Roman"/>
            <w:sz w:val="22"/>
            <w:szCs w:val="22"/>
            <w:lang w:eastAsia="hu-HU"/>
          </w:rPr>
          <w:delText>sal</w:delText>
        </w:r>
        <w:r w:rsidRPr="00935276" w:rsidDel="00921EB4">
          <w:rPr>
            <w:rFonts w:ascii="Times New Roman" w:hAnsi="Times New Roman"/>
            <w:sz w:val="22"/>
            <w:szCs w:val="22"/>
            <w:lang w:eastAsia="hu-HU"/>
          </w:rPr>
          <w:delText xml:space="preserve">, </w:delText>
        </w:r>
      </w:del>
      <w:ins w:id="149" w:author="Kövérné Tászler Ágnes" w:date="2017-05-10T16:59:00Z">
        <w:r w:rsidR="001D4254">
          <w:rPr>
            <w:rFonts w:ascii="Times New Roman" w:hAnsi="Times New Roman"/>
            <w:sz w:val="22"/>
            <w:szCs w:val="22"/>
            <w:lang w:eastAsia="hu-HU"/>
          </w:rPr>
          <w:t>.</w:t>
        </w:r>
      </w:ins>
      <w:ins w:id="150" w:author="Kövérné Tászler Ágnes" w:date="2017-05-10T16:53:00Z">
        <w:r w:rsidR="00921EB4">
          <w:rPr>
            <w:rFonts w:ascii="Times New Roman" w:hAnsi="Times New Roman"/>
            <w:sz w:val="22"/>
            <w:szCs w:val="22"/>
            <w:lang w:eastAsia="hu-HU"/>
          </w:rPr>
          <w:t xml:space="preserve"> </w:t>
        </w:r>
      </w:ins>
      <w:del w:id="151" w:author="Kövérné Tászler Ágnes" w:date="2017-05-10T16:58:00Z">
        <w:r w:rsidRPr="00935276" w:rsidDel="001D4254">
          <w:rPr>
            <w:rFonts w:ascii="Times New Roman" w:hAnsi="Times New Roman"/>
            <w:sz w:val="22"/>
            <w:szCs w:val="22"/>
            <w:lang w:eastAsia="hu-HU"/>
          </w:rPr>
          <w:delText xml:space="preserve">amelyre </w:delText>
        </w:r>
      </w:del>
      <w:del w:id="152" w:author="Kövérné Tászler Ágnes" w:date="2017-05-10T16:53:00Z">
        <w:r w:rsidRPr="00935276" w:rsidDel="00921EB4">
          <w:rPr>
            <w:rFonts w:ascii="Times New Roman" w:hAnsi="Times New Roman"/>
            <w:sz w:val="22"/>
            <w:szCs w:val="22"/>
            <w:lang w:eastAsia="hu-HU"/>
          </w:rPr>
          <w:delText xml:space="preserve">vonatkozóan </w:delText>
        </w:r>
      </w:del>
      <w:del w:id="153" w:author="Kövérné Tászler Ágnes" w:date="2017-05-10T16:58:00Z">
        <w:r w:rsidRPr="00935276" w:rsidDel="001D4254">
          <w:rPr>
            <w:rFonts w:ascii="Times New Roman" w:hAnsi="Times New Roman"/>
            <w:sz w:val="22"/>
            <w:szCs w:val="22"/>
            <w:lang w:eastAsia="hu-HU"/>
          </w:rPr>
          <w:delText xml:space="preserve">az igazolást az ajánlatunkhoz csatoljuk. </w:delText>
        </w:r>
      </w:del>
      <w:r w:rsidR="00867F62">
        <w:rPr>
          <w:rFonts w:ascii="Times New Roman" w:hAnsi="Times New Roman"/>
          <w:sz w:val="22"/>
          <w:szCs w:val="22"/>
          <w:lang w:eastAsia="hu-HU"/>
        </w:rPr>
        <w:t>A biztosításunkat</w:t>
      </w:r>
      <w:ins w:id="154" w:author="Kövérné Tászler Ágnes" w:date="2017-05-10T16:59:00Z">
        <w:r w:rsidR="001D4254">
          <w:rPr>
            <w:rFonts w:ascii="Times New Roman" w:hAnsi="Times New Roman"/>
            <w:sz w:val="22"/>
            <w:szCs w:val="22"/>
            <w:lang w:eastAsia="hu-HU"/>
          </w:rPr>
          <w:t xml:space="preserve"> </w:t>
        </w:r>
      </w:ins>
      <w:ins w:id="155" w:author="Kövérné Tászler Ágnes" w:date="2017-05-10T17:00:00Z">
        <w:r w:rsidR="001D4254">
          <w:rPr>
            <w:rFonts w:ascii="Times New Roman" w:hAnsi="Times New Roman"/>
            <w:sz w:val="22"/>
            <w:szCs w:val="22"/>
            <w:lang w:eastAsia="hu-HU"/>
          </w:rPr>
          <w:t xml:space="preserve">- </w:t>
        </w:r>
      </w:ins>
      <w:ins w:id="156" w:author="Kövérné Tászler Ágnes" w:date="2017-05-10T16:59:00Z">
        <w:r w:rsidR="001D4254">
          <w:rPr>
            <w:rFonts w:ascii="Times New Roman" w:hAnsi="Times New Roman"/>
            <w:sz w:val="22"/>
            <w:szCs w:val="22"/>
            <w:lang w:eastAsia="hu-HU"/>
          </w:rPr>
          <w:t xml:space="preserve">amely a szerződéskötés feltétele </w:t>
        </w:r>
      </w:ins>
      <w:ins w:id="157" w:author="Kövérné Tászler Ágnes" w:date="2017-05-10T17:00:00Z">
        <w:r w:rsidR="001D4254">
          <w:rPr>
            <w:rFonts w:ascii="Times New Roman" w:hAnsi="Times New Roman"/>
            <w:sz w:val="22"/>
            <w:szCs w:val="22"/>
            <w:lang w:eastAsia="hu-HU"/>
          </w:rPr>
          <w:t xml:space="preserve">- </w:t>
        </w:r>
      </w:ins>
      <w:r w:rsidR="00867F62">
        <w:rPr>
          <w:rFonts w:ascii="Times New Roman" w:hAnsi="Times New Roman"/>
          <w:sz w:val="22"/>
          <w:szCs w:val="22"/>
          <w:lang w:eastAsia="hu-HU"/>
        </w:rPr>
        <w:t xml:space="preserve"> fenntartjuk a szerződés </w:t>
      </w:r>
      <w:del w:id="158" w:author="Kövérné Tászler Ágnes" w:date="2017-05-10T16:56:00Z">
        <w:r w:rsidR="00867F62" w:rsidDel="001D4254">
          <w:rPr>
            <w:rFonts w:ascii="Times New Roman" w:hAnsi="Times New Roman"/>
            <w:sz w:val="22"/>
            <w:szCs w:val="22"/>
            <w:lang w:eastAsia="hu-HU"/>
          </w:rPr>
          <w:delText>teljes időtartalma</w:delText>
        </w:r>
      </w:del>
      <w:ins w:id="159" w:author="Kövérné Tászler Ágnes" w:date="2017-05-10T16:56:00Z">
        <w:r w:rsidR="001D4254">
          <w:rPr>
            <w:rFonts w:ascii="Times New Roman" w:hAnsi="Times New Roman"/>
            <w:sz w:val="22"/>
            <w:szCs w:val="22"/>
            <w:lang w:eastAsia="hu-HU"/>
          </w:rPr>
          <w:t>teljesítésének időtartalma</w:t>
        </w:r>
      </w:ins>
      <w:r w:rsidR="00867F62">
        <w:rPr>
          <w:rFonts w:ascii="Times New Roman" w:hAnsi="Times New Roman"/>
          <w:sz w:val="22"/>
          <w:szCs w:val="22"/>
          <w:lang w:eastAsia="hu-HU"/>
        </w:rPr>
        <w:t xml:space="preserve"> alatt.  </w:t>
      </w:r>
    </w:p>
    <w:p w:rsidR="003B29F9" w:rsidRPr="00935276" w:rsidRDefault="003B29F9" w:rsidP="003B29F9">
      <w:pPr>
        <w:autoSpaceDN w:val="0"/>
        <w:jc w:val="both"/>
        <w:rPr>
          <w:rFonts w:ascii="Times New Roman" w:hAnsi="Times New Roman"/>
          <w:sz w:val="22"/>
          <w:szCs w:val="22"/>
          <w:lang w:eastAsia="hu-HU"/>
        </w:rPr>
      </w:pPr>
    </w:p>
    <w:p w:rsidR="00E10646" w:rsidRPr="00935276" w:rsidRDefault="00E10646" w:rsidP="003B29F9">
      <w:pPr>
        <w:widowControl w:val="0"/>
        <w:autoSpaceDE w:val="0"/>
        <w:autoSpaceDN w:val="0"/>
        <w:rPr>
          <w:rFonts w:ascii="Times New Roman" w:hAnsi="Times New Roman"/>
          <w:sz w:val="22"/>
          <w:szCs w:val="22"/>
          <w:lang w:eastAsia="hu-HU"/>
        </w:rPr>
      </w:pPr>
    </w:p>
    <w:p w:rsidR="003B29F9" w:rsidRPr="00935276" w:rsidRDefault="003B29F9" w:rsidP="003B29F9">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3B29F9" w:rsidRPr="00935276" w:rsidRDefault="003B29F9" w:rsidP="003B29F9">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3B29F9" w:rsidRPr="00935276" w:rsidRDefault="003B29F9" w:rsidP="003B29F9">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3B29F9" w:rsidRPr="00935276" w:rsidRDefault="003B29F9" w:rsidP="003B29F9">
      <w:pPr>
        <w:widowControl w:val="0"/>
        <w:tabs>
          <w:tab w:val="center" w:pos="6521"/>
        </w:tabs>
        <w:jc w:val="both"/>
        <w:rPr>
          <w:rFonts w:ascii="Times New Roman" w:hAnsi="Times New Roman"/>
          <w:i/>
          <w:sz w:val="22"/>
          <w:szCs w:val="22"/>
        </w:rPr>
      </w:pPr>
      <w:r w:rsidRPr="00935276">
        <w:rPr>
          <w:rFonts w:ascii="Times New Roman" w:hAnsi="Times New Roman"/>
          <w:sz w:val="22"/>
          <w:szCs w:val="22"/>
        </w:rPr>
        <w:tab/>
        <w:t>meghatalmazott képviselő aláírása)</w:t>
      </w:r>
    </w:p>
    <w:p w:rsidR="003B29F9" w:rsidRPr="00935276" w:rsidRDefault="003B29F9" w:rsidP="003B29F9">
      <w:pPr>
        <w:widowControl w:val="0"/>
        <w:autoSpaceDE w:val="0"/>
        <w:autoSpaceDN w:val="0"/>
        <w:rPr>
          <w:rFonts w:ascii="Times New Roman" w:hAnsi="Times New Roman"/>
          <w:sz w:val="22"/>
          <w:szCs w:val="22"/>
          <w:lang w:eastAsia="hu-HU"/>
        </w:rPr>
      </w:pPr>
    </w:p>
    <w:p w:rsidR="003B29F9" w:rsidRPr="00935276" w:rsidRDefault="003B29F9" w:rsidP="003B29F9">
      <w:pPr>
        <w:widowControl w:val="0"/>
        <w:autoSpaceDE w:val="0"/>
        <w:autoSpaceDN w:val="0"/>
        <w:rPr>
          <w:rFonts w:ascii="Times New Roman" w:hAnsi="Times New Roman"/>
          <w:sz w:val="22"/>
          <w:szCs w:val="22"/>
          <w:lang w:eastAsia="hu-HU"/>
        </w:rPr>
      </w:pPr>
    </w:p>
    <w:p w:rsidR="003B29F9" w:rsidRPr="00935276" w:rsidRDefault="003B29F9" w:rsidP="003B29F9">
      <w:pPr>
        <w:widowControl w:val="0"/>
        <w:autoSpaceDE w:val="0"/>
        <w:autoSpaceDN w:val="0"/>
        <w:rPr>
          <w:rFonts w:ascii="Times New Roman" w:hAnsi="Times New Roman"/>
          <w:sz w:val="22"/>
          <w:szCs w:val="22"/>
          <w:lang w:eastAsia="hu-HU"/>
        </w:rPr>
      </w:pPr>
    </w:p>
    <w:p w:rsidR="003B29F9" w:rsidRPr="00935276" w:rsidRDefault="003B29F9" w:rsidP="003B29F9">
      <w:pPr>
        <w:widowControl w:val="0"/>
        <w:autoSpaceDE w:val="0"/>
        <w:autoSpaceDN w:val="0"/>
        <w:rPr>
          <w:rFonts w:ascii="Times New Roman" w:hAnsi="Times New Roman"/>
          <w:sz w:val="22"/>
          <w:szCs w:val="22"/>
          <w:lang w:eastAsia="hu-HU"/>
        </w:rPr>
      </w:pPr>
    </w:p>
    <w:p w:rsidR="003B29F9" w:rsidRPr="00935276" w:rsidRDefault="003B29F9" w:rsidP="003B29F9">
      <w:pPr>
        <w:pStyle w:val="Listaszerbekezds"/>
        <w:widowControl w:val="0"/>
        <w:tabs>
          <w:tab w:val="center" w:pos="7371"/>
        </w:tabs>
        <w:autoSpaceDE w:val="0"/>
        <w:autoSpaceDN w:val="0"/>
        <w:ind w:left="480"/>
        <w:rPr>
          <w:rFonts w:ascii="Times New Roman" w:hAnsi="Times New Roman"/>
          <w:bCs/>
          <w:sz w:val="22"/>
          <w:szCs w:val="22"/>
          <w:lang w:eastAsia="hu-HU"/>
        </w:rPr>
      </w:pPr>
    </w:p>
    <w:p w:rsidR="003B29F9" w:rsidRPr="00935276" w:rsidRDefault="003B29F9" w:rsidP="003B29F9">
      <w:pPr>
        <w:pStyle w:val="Listaszerbekezds"/>
        <w:ind w:left="0"/>
        <w:rPr>
          <w:rFonts w:ascii="Times New Roman" w:hAnsi="Times New Roman"/>
          <w:b/>
          <w:caps/>
          <w:sz w:val="22"/>
          <w:szCs w:val="22"/>
        </w:rPr>
      </w:pPr>
    </w:p>
    <w:p w:rsidR="003B29F9" w:rsidRPr="0036556C" w:rsidRDefault="003B29F9" w:rsidP="003B29F9">
      <w:pPr>
        <w:widowControl w:val="0"/>
        <w:autoSpaceDE w:val="0"/>
        <w:autoSpaceDN w:val="0"/>
        <w:spacing w:line="360" w:lineRule="auto"/>
        <w:jc w:val="right"/>
        <w:rPr>
          <w:rFonts w:ascii="Garamond" w:hAnsi="Garamond" w:cs="Arial"/>
          <w:sz w:val="22"/>
          <w:szCs w:val="22"/>
          <w:lang w:eastAsia="hu-HU"/>
        </w:rPr>
      </w:pPr>
    </w:p>
    <w:p w:rsidR="003B29F9" w:rsidRPr="00935276" w:rsidRDefault="003B29F9" w:rsidP="003B29F9">
      <w:pPr>
        <w:suppressAutoHyphens w:val="0"/>
        <w:spacing w:after="200" w:line="276" w:lineRule="auto"/>
        <w:rPr>
          <w:rFonts w:ascii="Times New Roman" w:hAnsi="Times New Roman"/>
          <w:sz w:val="22"/>
          <w:szCs w:val="22"/>
        </w:rPr>
      </w:pPr>
      <w:r w:rsidRPr="00935276">
        <w:rPr>
          <w:rFonts w:ascii="Times New Roman" w:hAnsi="Times New Roman"/>
          <w:sz w:val="22"/>
          <w:szCs w:val="22"/>
        </w:rPr>
        <w:br w:type="page"/>
      </w:r>
    </w:p>
    <w:p w:rsidR="009D38BF" w:rsidRPr="00935276" w:rsidRDefault="009D38BF" w:rsidP="00DC32EC">
      <w:pPr>
        <w:jc w:val="center"/>
        <w:rPr>
          <w:rFonts w:ascii="Times New Roman" w:hAnsi="Times New Roman"/>
          <w:b/>
          <w:sz w:val="22"/>
          <w:szCs w:val="22"/>
          <w:u w:val="single"/>
        </w:rPr>
      </w:pPr>
      <w:r w:rsidRPr="00935276">
        <w:rPr>
          <w:rFonts w:ascii="Times New Roman" w:hAnsi="Times New Roman"/>
          <w:b/>
          <w:sz w:val="22"/>
          <w:szCs w:val="22"/>
          <w:u w:val="single"/>
        </w:rPr>
        <w:lastRenderedPageBreak/>
        <w:t>VI./1.</w:t>
      </w:r>
    </w:p>
    <w:p w:rsidR="009D38BF" w:rsidRPr="00935276" w:rsidRDefault="009D38BF" w:rsidP="00DC32EC">
      <w:pPr>
        <w:jc w:val="center"/>
        <w:rPr>
          <w:rFonts w:ascii="Times New Roman" w:hAnsi="Times New Roman"/>
          <w:b/>
          <w:sz w:val="22"/>
          <w:szCs w:val="22"/>
          <w:u w:val="single"/>
        </w:rPr>
      </w:pPr>
      <w:r w:rsidRPr="00935276">
        <w:rPr>
          <w:rFonts w:ascii="Times New Roman" w:hAnsi="Times New Roman"/>
          <w:b/>
          <w:sz w:val="22"/>
          <w:szCs w:val="22"/>
          <w:u w:val="single"/>
        </w:rPr>
        <w:t>AZ AJÁNLATKÉRŐ ÁLTAL A KBT. 69. § (4)-(7) BEKEZDÉSE ALAPJÁN FELHÍVOTT AJÁNLATTEVŐK RÉSZÉRŐL BENYÚJTANDÓ</w:t>
      </w:r>
    </w:p>
    <w:p w:rsidR="009D38BF" w:rsidRPr="00935276" w:rsidRDefault="00186CD5" w:rsidP="00DC32EC">
      <w:pPr>
        <w:jc w:val="center"/>
        <w:rPr>
          <w:rFonts w:ascii="Times New Roman" w:hAnsi="Times New Roman"/>
          <w:b/>
          <w:sz w:val="22"/>
          <w:szCs w:val="22"/>
          <w:u w:val="single"/>
        </w:rPr>
      </w:pPr>
      <w:r w:rsidRPr="00935276">
        <w:rPr>
          <w:rFonts w:ascii="Times New Roman" w:hAnsi="Times New Roman"/>
          <w:b/>
          <w:sz w:val="22"/>
          <w:szCs w:val="22"/>
          <w:u w:val="single"/>
        </w:rPr>
        <w:t>NYILATKOZATMINTÁK</w:t>
      </w:r>
    </w:p>
    <w:p w:rsidR="009D38BF" w:rsidRPr="00935276" w:rsidRDefault="009D38BF">
      <w:pPr>
        <w:suppressAutoHyphens w:val="0"/>
        <w:spacing w:after="200" w:line="276" w:lineRule="auto"/>
        <w:rPr>
          <w:rFonts w:ascii="Times New Roman" w:hAnsi="Times New Roman"/>
          <w:b/>
          <w:sz w:val="22"/>
          <w:szCs w:val="22"/>
          <w:u w:val="single"/>
        </w:rPr>
      </w:pPr>
      <w:r w:rsidRPr="00935276">
        <w:rPr>
          <w:rFonts w:ascii="Times New Roman" w:hAnsi="Times New Roman"/>
          <w:b/>
          <w:sz w:val="22"/>
          <w:szCs w:val="22"/>
          <w:u w:val="single"/>
        </w:rPr>
        <w:br w:type="page"/>
      </w:r>
    </w:p>
    <w:p w:rsidR="009D38BF" w:rsidRPr="0036556C" w:rsidRDefault="00347065" w:rsidP="009D38BF">
      <w:pPr>
        <w:autoSpaceDN w:val="0"/>
        <w:jc w:val="right"/>
        <w:rPr>
          <w:rFonts w:ascii="Times New Roman" w:hAnsi="Times New Roman"/>
          <w:sz w:val="22"/>
          <w:szCs w:val="22"/>
        </w:rPr>
      </w:pPr>
      <w:r w:rsidRPr="0036556C">
        <w:rPr>
          <w:rFonts w:ascii="Times New Roman" w:hAnsi="Times New Roman"/>
          <w:sz w:val="22"/>
          <w:szCs w:val="22"/>
        </w:rPr>
        <w:lastRenderedPageBreak/>
        <w:t>1</w:t>
      </w:r>
      <w:r w:rsidR="00B80FE2">
        <w:rPr>
          <w:rFonts w:ascii="Times New Roman" w:hAnsi="Times New Roman"/>
          <w:sz w:val="22"/>
          <w:szCs w:val="22"/>
        </w:rPr>
        <w:t>2</w:t>
      </w:r>
      <w:r w:rsidR="009D38BF" w:rsidRPr="0036556C">
        <w:rPr>
          <w:rFonts w:ascii="Times New Roman" w:hAnsi="Times New Roman"/>
          <w:sz w:val="22"/>
          <w:szCs w:val="22"/>
        </w:rPr>
        <w:t>. sz</w:t>
      </w:r>
      <w:r w:rsidR="00667E79" w:rsidRPr="0036556C">
        <w:rPr>
          <w:rFonts w:ascii="Times New Roman" w:hAnsi="Times New Roman"/>
          <w:sz w:val="22"/>
          <w:szCs w:val="22"/>
        </w:rPr>
        <w:t>.</w:t>
      </w:r>
      <w:r w:rsidR="009D38BF" w:rsidRPr="0036556C">
        <w:rPr>
          <w:rFonts w:ascii="Times New Roman" w:hAnsi="Times New Roman"/>
          <w:sz w:val="22"/>
          <w:szCs w:val="22"/>
        </w:rPr>
        <w:t xml:space="preserve"> melléklet</w:t>
      </w:r>
    </w:p>
    <w:p w:rsidR="009D38BF" w:rsidRPr="0036556C" w:rsidRDefault="009D38BF" w:rsidP="009D38BF">
      <w:pPr>
        <w:widowControl w:val="0"/>
        <w:autoSpaceDE w:val="0"/>
        <w:autoSpaceDN w:val="0"/>
        <w:jc w:val="center"/>
        <w:rPr>
          <w:rFonts w:ascii="Garamond" w:hAnsi="Garamond" w:cs="Arial"/>
          <w:b/>
          <w:smallCaps/>
          <w:sz w:val="22"/>
          <w:szCs w:val="22"/>
          <w:lang w:eastAsia="hu-HU"/>
        </w:rPr>
      </w:pPr>
      <w:r w:rsidRPr="0036556C">
        <w:rPr>
          <w:rFonts w:ascii="Times New Roman" w:hAnsi="Times New Roman"/>
          <w:b/>
          <w:bCs/>
          <w:caps/>
          <w:sz w:val="22"/>
          <w:szCs w:val="22"/>
          <w:lang w:eastAsia="hu-HU"/>
        </w:rPr>
        <w:t>Nyilatkozat</w:t>
      </w:r>
      <w:r w:rsidRPr="0036556C">
        <w:rPr>
          <w:rStyle w:val="Lbjegyzet-hivatkozs"/>
          <w:rFonts w:ascii="Times New Roman" w:hAnsi="Times New Roman"/>
          <w:smallCaps/>
          <w:sz w:val="22"/>
          <w:szCs w:val="22"/>
          <w:lang w:eastAsia="hu-HU"/>
        </w:rPr>
        <w:footnoteReference w:id="74"/>
      </w:r>
    </w:p>
    <w:p w:rsidR="009D38BF" w:rsidRPr="0036556C" w:rsidRDefault="009D38BF" w:rsidP="009D38BF">
      <w:pPr>
        <w:widowControl w:val="0"/>
        <w:autoSpaceDE w:val="0"/>
        <w:autoSpaceDN w:val="0"/>
        <w:jc w:val="center"/>
        <w:rPr>
          <w:rFonts w:ascii="Garamond" w:hAnsi="Garamond" w:cs="Arial"/>
          <w:b/>
          <w:smallCaps/>
          <w:sz w:val="22"/>
          <w:szCs w:val="22"/>
          <w:lang w:eastAsia="hu-HU"/>
        </w:rPr>
      </w:pPr>
    </w:p>
    <w:p w:rsidR="009D38BF" w:rsidRPr="00935276" w:rsidRDefault="009D38BF" w:rsidP="009D38BF">
      <w:pPr>
        <w:widowControl w:val="0"/>
        <w:autoSpaceDE w:val="0"/>
        <w:autoSpaceDN w:val="0"/>
        <w:jc w:val="center"/>
        <w:rPr>
          <w:rFonts w:ascii="Times New Roman" w:hAnsi="Times New Roman"/>
          <w:b/>
          <w:sz w:val="22"/>
          <w:szCs w:val="22"/>
        </w:rPr>
      </w:pPr>
      <w:r w:rsidRPr="00935276">
        <w:rPr>
          <w:rFonts w:ascii="Times New Roman" w:hAnsi="Times New Roman"/>
          <w:b/>
          <w:sz w:val="22"/>
          <w:szCs w:val="22"/>
        </w:rPr>
        <w:t>a Kbt. 62. § (1) bekezdésének a), d), e), f) pontjai és a Kbt. 62. § (2) bekezdése tekintetében</w:t>
      </w:r>
    </w:p>
    <w:p w:rsidR="009D38BF" w:rsidRPr="0036556C" w:rsidRDefault="009D38BF" w:rsidP="009D38BF">
      <w:pPr>
        <w:widowControl w:val="0"/>
        <w:autoSpaceDE w:val="0"/>
        <w:autoSpaceDN w:val="0"/>
        <w:rPr>
          <w:rFonts w:ascii="Times New Roman" w:hAnsi="Times New Roman"/>
          <w:sz w:val="22"/>
          <w:szCs w:val="22"/>
          <w:lang w:eastAsia="hu-HU"/>
        </w:rPr>
      </w:pPr>
    </w:p>
    <w:p w:rsidR="009D38BF" w:rsidRPr="00935276" w:rsidRDefault="009D38BF" w:rsidP="009D38BF">
      <w:pPr>
        <w:pStyle w:val="Cm"/>
        <w:rPr>
          <w:sz w:val="22"/>
          <w:szCs w:val="22"/>
        </w:rPr>
      </w:pPr>
      <w:r w:rsidRPr="00935276">
        <w:rPr>
          <w:sz w:val="22"/>
          <w:szCs w:val="22"/>
        </w:rPr>
        <w:t>„</w:t>
      </w: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r w:rsidRPr="00935276">
        <w:rPr>
          <w:sz w:val="22"/>
          <w:szCs w:val="22"/>
        </w:rPr>
        <w:t>”</w:t>
      </w:r>
    </w:p>
    <w:p w:rsidR="009D38BF" w:rsidRPr="0036556C" w:rsidRDefault="009D38BF" w:rsidP="009D38BF">
      <w:pPr>
        <w:widowControl w:val="0"/>
        <w:autoSpaceDE w:val="0"/>
        <w:autoSpaceDN w:val="0"/>
        <w:jc w:val="center"/>
        <w:rPr>
          <w:rFonts w:ascii="Times New Roman" w:hAnsi="Times New Roman"/>
          <w:b/>
          <w:sz w:val="22"/>
          <w:szCs w:val="22"/>
          <w:lang w:eastAsia="hu-HU"/>
        </w:rPr>
      </w:pPr>
      <w:r w:rsidRPr="00935276">
        <w:rPr>
          <w:rFonts w:ascii="Times New Roman" w:hAnsi="Times New Roman"/>
          <w:sz w:val="22"/>
          <w:szCs w:val="22"/>
        </w:rPr>
        <w:t>tárgyú közbeszerzési eljárásban</w:t>
      </w:r>
    </w:p>
    <w:p w:rsidR="009D38BF" w:rsidRPr="0036556C" w:rsidRDefault="009D38BF" w:rsidP="009D38BF">
      <w:pPr>
        <w:widowControl w:val="0"/>
        <w:autoSpaceDE w:val="0"/>
        <w:autoSpaceDN w:val="0"/>
        <w:jc w:val="center"/>
        <w:rPr>
          <w:rFonts w:ascii="Times New Roman" w:hAnsi="Times New Roman"/>
          <w:b/>
          <w:color w:val="000000"/>
          <w:sz w:val="22"/>
          <w:szCs w:val="22"/>
          <w:lang w:eastAsia="hu-HU"/>
        </w:rPr>
      </w:pPr>
    </w:p>
    <w:p w:rsidR="009D38BF" w:rsidRPr="0036556C" w:rsidRDefault="009D38BF" w:rsidP="009D38BF">
      <w:pPr>
        <w:widowControl w:val="0"/>
        <w:autoSpaceDE w:val="0"/>
        <w:autoSpaceDN w:val="0"/>
        <w:jc w:val="center"/>
        <w:rPr>
          <w:rFonts w:ascii="Times New Roman" w:hAnsi="Times New Roman"/>
          <w:sz w:val="22"/>
          <w:szCs w:val="22"/>
          <w:lang w:eastAsia="hu-HU"/>
        </w:rPr>
      </w:pPr>
    </w:p>
    <w:p w:rsidR="009D38BF" w:rsidRPr="00935276" w:rsidRDefault="009D38BF" w:rsidP="009D38BF">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w:t>
      </w:r>
    </w:p>
    <w:p w:rsidR="009D38BF" w:rsidRPr="00935276" w:rsidRDefault="009D38BF" w:rsidP="009D38BF">
      <w:pPr>
        <w:widowControl w:val="0"/>
        <w:autoSpaceDE w:val="0"/>
        <w:autoSpaceDN w:val="0"/>
        <w:jc w:val="center"/>
        <w:rPr>
          <w:rFonts w:ascii="Times New Roman" w:hAnsi="Times New Roman"/>
          <w:sz w:val="22"/>
          <w:szCs w:val="22"/>
        </w:rPr>
      </w:pPr>
      <w:r w:rsidRPr="00935276">
        <w:rPr>
          <w:rFonts w:ascii="Times New Roman" w:hAnsi="Times New Roman"/>
          <w:sz w:val="22"/>
          <w:szCs w:val="22"/>
        </w:rPr>
        <w:t>(székhely: ______________________________) cégjegyzésre jogosult/meghatalmazott képviselője</w:t>
      </w:r>
      <w:r w:rsidRPr="00935276">
        <w:rPr>
          <w:rStyle w:val="Lbjegyzet-hivatkozs"/>
          <w:rFonts w:ascii="Times New Roman" w:hAnsi="Times New Roman"/>
          <w:sz w:val="22"/>
          <w:szCs w:val="22"/>
        </w:rPr>
        <w:footnoteReference w:id="75"/>
      </w:r>
    </w:p>
    <w:p w:rsidR="009D38BF" w:rsidRPr="00935276" w:rsidRDefault="009D38BF" w:rsidP="009D38BF">
      <w:pPr>
        <w:widowControl w:val="0"/>
        <w:autoSpaceDE w:val="0"/>
        <w:autoSpaceDN w:val="0"/>
        <w:jc w:val="center"/>
        <w:rPr>
          <w:rFonts w:ascii="Times New Roman" w:hAnsi="Times New Roman"/>
          <w:sz w:val="22"/>
          <w:szCs w:val="22"/>
          <w:lang w:eastAsia="hu-HU"/>
        </w:rPr>
      </w:pPr>
    </w:p>
    <w:p w:rsidR="009D38BF" w:rsidRPr="00935276" w:rsidRDefault="009D38BF" w:rsidP="009D38BF">
      <w:pPr>
        <w:widowControl w:val="0"/>
        <w:autoSpaceDE w:val="0"/>
        <w:autoSpaceDN w:val="0"/>
        <w:jc w:val="center"/>
        <w:rPr>
          <w:rFonts w:ascii="Times New Roman" w:hAnsi="Times New Roman"/>
          <w:b/>
          <w:sz w:val="22"/>
          <w:szCs w:val="22"/>
          <w:lang w:eastAsia="hu-HU"/>
        </w:rPr>
      </w:pPr>
      <w:r w:rsidRPr="00935276">
        <w:rPr>
          <w:rFonts w:ascii="Times New Roman" w:hAnsi="Times New Roman"/>
          <w:b/>
          <w:sz w:val="22"/>
          <w:szCs w:val="22"/>
          <w:lang w:eastAsia="hu-HU"/>
        </w:rPr>
        <w:t>n y i l a t k o z o m,</w:t>
      </w:r>
    </w:p>
    <w:p w:rsidR="009D38BF" w:rsidRPr="00935276" w:rsidRDefault="009D38BF" w:rsidP="009D38BF">
      <w:pPr>
        <w:widowControl w:val="0"/>
        <w:autoSpaceDE w:val="0"/>
        <w:autoSpaceDN w:val="0"/>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hogy nem állnak fenn velünk szemben a Kbt. 62. § (1) bekezdés a)</w:t>
      </w:r>
      <w:r w:rsidRPr="00935276">
        <w:rPr>
          <w:rStyle w:val="Lbjegyzet-hivatkozs"/>
          <w:rFonts w:ascii="Times New Roman" w:hAnsi="Times New Roman"/>
          <w:sz w:val="22"/>
          <w:szCs w:val="22"/>
          <w:lang w:eastAsia="hu-HU"/>
        </w:rPr>
        <w:footnoteReference w:id="76"/>
      </w:r>
      <w:r w:rsidRPr="00935276">
        <w:rPr>
          <w:rFonts w:ascii="Times New Roman" w:hAnsi="Times New Roman"/>
          <w:sz w:val="22"/>
          <w:szCs w:val="22"/>
          <w:lang w:eastAsia="hu-HU"/>
        </w:rPr>
        <w:t>, d)</w:t>
      </w:r>
      <w:r w:rsidRPr="00935276">
        <w:rPr>
          <w:rStyle w:val="Lbjegyzet-hivatkozs"/>
          <w:rFonts w:ascii="Times New Roman" w:hAnsi="Times New Roman"/>
          <w:sz w:val="22"/>
          <w:szCs w:val="22"/>
          <w:lang w:eastAsia="hu-HU"/>
        </w:rPr>
        <w:footnoteReference w:id="77"/>
      </w:r>
      <w:r w:rsidRPr="00935276">
        <w:rPr>
          <w:rFonts w:ascii="Times New Roman" w:hAnsi="Times New Roman"/>
          <w:sz w:val="22"/>
          <w:szCs w:val="22"/>
          <w:lang w:eastAsia="hu-HU"/>
        </w:rPr>
        <w:t>, e)</w:t>
      </w:r>
      <w:r w:rsidRPr="00935276">
        <w:rPr>
          <w:rStyle w:val="Lbjegyzet-hivatkozs"/>
          <w:rFonts w:ascii="Times New Roman" w:hAnsi="Times New Roman"/>
          <w:sz w:val="22"/>
          <w:szCs w:val="22"/>
          <w:lang w:eastAsia="hu-HU"/>
        </w:rPr>
        <w:footnoteReference w:id="78"/>
      </w:r>
      <w:r w:rsidRPr="00935276">
        <w:rPr>
          <w:rFonts w:ascii="Times New Roman" w:hAnsi="Times New Roman"/>
          <w:sz w:val="22"/>
          <w:szCs w:val="22"/>
          <w:lang w:eastAsia="hu-HU"/>
        </w:rPr>
        <w:t>, f)</w:t>
      </w:r>
      <w:r w:rsidRPr="00935276">
        <w:rPr>
          <w:rStyle w:val="Lbjegyzet-hivatkozs"/>
          <w:rFonts w:ascii="Times New Roman" w:hAnsi="Times New Roman"/>
          <w:sz w:val="22"/>
          <w:szCs w:val="22"/>
          <w:lang w:eastAsia="hu-HU"/>
        </w:rPr>
        <w:footnoteReference w:id="79"/>
      </w:r>
      <w:r w:rsidRPr="00935276">
        <w:rPr>
          <w:rFonts w:ascii="Times New Roman" w:hAnsi="Times New Roman"/>
          <w:sz w:val="22"/>
          <w:szCs w:val="22"/>
          <w:lang w:eastAsia="hu-HU"/>
        </w:rPr>
        <w:t xml:space="preserve"> pontjaiban és (2)</w:t>
      </w:r>
      <w:r w:rsidRPr="00935276">
        <w:rPr>
          <w:rStyle w:val="Lbjegyzet-hivatkozs"/>
          <w:rFonts w:ascii="Times New Roman" w:hAnsi="Times New Roman"/>
          <w:sz w:val="22"/>
          <w:szCs w:val="22"/>
          <w:lang w:eastAsia="hu-HU"/>
        </w:rPr>
        <w:footnoteReference w:id="80"/>
      </w:r>
      <w:r w:rsidRPr="00935276">
        <w:rPr>
          <w:rFonts w:ascii="Times New Roman" w:hAnsi="Times New Roman"/>
          <w:sz w:val="22"/>
          <w:szCs w:val="22"/>
          <w:lang w:eastAsia="hu-HU"/>
        </w:rPr>
        <w:t xml:space="preserve"> bekezdésében foglalt kizáró okok.</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b/>
          <w:sz w:val="22"/>
          <w:szCs w:val="22"/>
          <w:u w:val="single"/>
          <w:lang w:eastAsia="hu-HU"/>
        </w:rPr>
      </w:pPr>
      <w:r w:rsidRPr="00935276">
        <w:rPr>
          <w:rFonts w:ascii="Times New Roman" w:hAnsi="Times New Roman"/>
          <w:b/>
          <w:sz w:val="22"/>
          <w:szCs w:val="22"/>
          <w:u w:val="single"/>
          <w:lang w:eastAsia="hu-HU"/>
        </w:rPr>
        <w:t>Kizáró okok:</w:t>
      </w: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 xml:space="preserve">62. </w:t>
      </w:r>
      <w:r w:rsidRPr="00935276">
        <w:rPr>
          <w:rFonts w:ascii="Times New Roman" w:hAnsi="Times New Roman" w:hint="eastAsia"/>
          <w:sz w:val="22"/>
          <w:szCs w:val="22"/>
          <w:lang w:eastAsia="hu-HU"/>
        </w:rPr>
        <w:t>§</w:t>
      </w:r>
      <w:r w:rsidRPr="00935276">
        <w:rPr>
          <w:rFonts w:ascii="Times New Roman" w:hAnsi="Times New Roman"/>
          <w:sz w:val="22"/>
          <w:szCs w:val="22"/>
          <w:lang w:eastAsia="hu-HU"/>
        </w:rPr>
        <w:t xml:space="preserve"> (1) Az elj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r</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sban nem lehet aj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nlattev</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r</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szv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telre jelentkez</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alv</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llalkoz</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nem vehet r</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szt alkalmass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 igazol</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ban olyan gazdas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gi szerepl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aki</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a) az al</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bbi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nyek valamelyik</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t elk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 xml:space="preserve">vette,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a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elk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vet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se az elm</w:t>
      </w:r>
      <w:r w:rsidRPr="00935276">
        <w:rPr>
          <w:rFonts w:ascii="Times New Roman" w:hAnsi="Times New Roman" w:hint="eastAsia"/>
          <w:sz w:val="22"/>
          <w:szCs w:val="22"/>
          <w:lang w:eastAsia="hu-HU"/>
        </w:rPr>
        <w:t>ú</w:t>
      </w:r>
      <w:r w:rsidRPr="00935276">
        <w:rPr>
          <w:rFonts w:ascii="Times New Roman" w:hAnsi="Times New Roman"/>
          <w:sz w:val="22"/>
          <w:szCs w:val="22"/>
          <w:lang w:eastAsia="hu-HU"/>
        </w:rPr>
        <w:t xml:space="preserve">lt </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 xml:space="preserve">t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vben joger</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s b</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r</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 xml:space="preserve">gi </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letben meg</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llap</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st nyert, am</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g a b</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ntetett el</w:t>
      </w:r>
      <w:r w:rsidRPr="00935276">
        <w:rPr>
          <w:rFonts w:ascii="Times New Roman" w:hAnsi="Times New Roman" w:hint="eastAsia"/>
          <w:sz w:val="22"/>
          <w:szCs w:val="22"/>
          <w:lang w:eastAsia="hu-HU"/>
        </w:rPr>
        <w:t>őé</w:t>
      </w:r>
      <w:r w:rsidRPr="00935276">
        <w:rPr>
          <w:rFonts w:ascii="Times New Roman" w:hAnsi="Times New Roman"/>
          <w:sz w:val="22"/>
          <w:szCs w:val="22"/>
          <w:lang w:eastAsia="hu-HU"/>
        </w:rPr>
        <w:t>lethez f</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z</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d</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h</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tr</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nyok al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l nem mentes</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lt:</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proofErr w:type="spellStart"/>
      <w:r w:rsidRPr="00935276">
        <w:rPr>
          <w:rFonts w:ascii="Times New Roman" w:hAnsi="Times New Roman"/>
          <w:sz w:val="22"/>
          <w:szCs w:val="22"/>
          <w:lang w:eastAsia="hu-HU"/>
        </w:rPr>
        <w:t>aa</w:t>
      </w:r>
      <w:proofErr w:type="spellEnd"/>
      <w:r w:rsidRPr="00935276">
        <w:rPr>
          <w:rFonts w:ascii="Times New Roman" w:hAnsi="Times New Roman"/>
          <w:sz w:val="22"/>
          <w:szCs w:val="22"/>
          <w:lang w:eastAsia="hu-HU"/>
        </w:rPr>
        <w:t>) a B</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ntet</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nyvr</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l sz</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1978.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vi IV.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(a tov</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 xml:space="preserve">bbiakban: 1978.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vi IV.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illetve a B</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ntet</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nyvr</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l sz</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2012.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vi C.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(a tov</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bbiakban: Btk.) szerinti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nszervezetben r</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szv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tel, ide</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rtve a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nszervezetben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elk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vet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t is;</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 xml:space="preserve">ab) az 1978.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vi IV.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szerinti veszteget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befoly</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 xml:space="preserve">ssal </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z</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rked</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befoly</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 v</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rl</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sa, veszteget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nemzetk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zi kapcsolatokban, befoly</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 v</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rl</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sa nemzetk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zi kapcsolatokban, h</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tlen kezel</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hanyag kezel</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illetve a Btk. XXVII. fejezet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ben meghat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rozott korrupci</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s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nyek, valamint a Btk. szerinti h</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tlen kezel</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vagy hanyag kezel</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proofErr w:type="spellStart"/>
      <w:r w:rsidRPr="00935276">
        <w:rPr>
          <w:rFonts w:ascii="Times New Roman" w:hAnsi="Times New Roman"/>
          <w:sz w:val="22"/>
          <w:szCs w:val="22"/>
          <w:lang w:eastAsia="hu-HU"/>
        </w:rPr>
        <w:t>ac</w:t>
      </w:r>
      <w:proofErr w:type="spellEnd"/>
      <w:r w:rsidRPr="00935276">
        <w:rPr>
          <w:rFonts w:ascii="Times New Roman" w:hAnsi="Times New Roman"/>
          <w:sz w:val="22"/>
          <w:szCs w:val="22"/>
          <w:lang w:eastAsia="hu-HU"/>
        </w:rPr>
        <w:t xml:space="preserve">) az 1978.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vi IV.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szerinti 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lts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gvet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si csal</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 eur</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pai 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z</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ss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gek p</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nz</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 xml:space="preserve">gyi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rdekeinek megs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rt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se, illetve a Btk. szerinti 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lts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gvet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si csal</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 xml:space="preserve">ad) az 1978.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vi IV.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illetve a Btk. szerinti terrorcselekm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valamint ehhez kapcsol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d</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felbujt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nseg</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ly vagy k</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rlet;</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proofErr w:type="spellStart"/>
      <w:r w:rsidRPr="00935276">
        <w:rPr>
          <w:rFonts w:ascii="Times New Roman" w:hAnsi="Times New Roman"/>
          <w:sz w:val="22"/>
          <w:szCs w:val="22"/>
          <w:lang w:eastAsia="hu-HU"/>
        </w:rPr>
        <w:t>ae</w:t>
      </w:r>
      <w:proofErr w:type="spellEnd"/>
      <w:r w:rsidRPr="00935276">
        <w:rPr>
          <w:rFonts w:ascii="Times New Roman" w:hAnsi="Times New Roman"/>
          <w:sz w:val="22"/>
          <w:szCs w:val="22"/>
          <w:lang w:eastAsia="hu-HU"/>
        </w:rPr>
        <w:t xml:space="preserve">) az 1978.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vi IV.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illetve a Btk. szerinti p</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nzmos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 xml:space="preserve">s, valamint a Btk. szerinti terrorizmus </w:t>
      </w:r>
      <w:r w:rsidRPr="00935276">
        <w:rPr>
          <w:rFonts w:ascii="Times New Roman" w:hAnsi="Times New Roman"/>
          <w:sz w:val="22"/>
          <w:szCs w:val="22"/>
          <w:lang w:eastAsia="hu-HU"/>
        </w:rPr>
        <w:lastRenderedPageBreak/>
        <w:t>finansz</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roz</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sa;</w:t>
      </w:r>
    </w:p>
    <w:p w:rsidR="009D38BF" w:rsidRPr="00935276" w:rsidRDefault="009D38BF" w:rsidP="009D38BF">
      <w:pPr>
        <w:widowControl w:val="0"/>
        <w:autoSpaceDE w:val="0"/>
        <w:autoSpaceDN w:val="0"/>
        <w:jc w:val="both"/>
        <w:rPr>
          <w:rFonts w:ascii="Times New Roman" w:hAnsi="Times New Roman"/>
          <w:sz w:val="22"/>
          <w:szCs w:val="22"/>
          <w:lang w:eastAsia="hu-HU"/>
        </w:rPr>
      </w:pPr>
      <w:proofErr w:type="spellStart"/>
      <w:r w:rsidRPr="00935276">
        <w:rPr>
          <w:rFonts w:ascii="Times New Roman" w:hAnsi="Times New Roman"/>
          <w:sz w:val="22"/>
          <w:szCs w:val="22"/>
          <w:lang w:eastAsia="hu-HU"/>
        </w:rPr>
        <w:t>af</w:t>
      </w:r>
      <w:proofErr w:type="spellEnd"/>
      <w:r w:rsidRPr="00935276">
        <w:rPr>
          <w:rFonts w:ascii="Times New Roman" w:hAnsi="Times New Roman"/>
          <w:sz w:val="22"/>
          <w:szCs w:val="22"/>
          <w:lang w:eastAsia="hu-HU"/>
        </w:rPr>
        <w:t xml:space="preserve">) az 1978.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vi IV.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illetve a Btk. szerinti emberkereskedelem, valamint a Btk. szerinti k</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nyszermunka;</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proofErr w:type="spellStart"/>
      <w:r w:rsidRPr="00935276">
        <w:rPr>
          <w:rFonts w:ascii="Times New Roman" w:hAnsi="Times New Roman"/>
          <w:sz w:val="22"/>
          <w:szCs w:val="22"/>
          <w:lang w:eastAsia="hu-HU"/>
        </w:rPr>
        <w:t>ag</w:t>
      </w:r>
      <w:proofErr w:type="spellEnd"/>
      <w:r w:rsidRPr="00935276">
        <w:rPr>
          <w:rFonts w:ascii="Times New Roman" w:hAnsi="Times New Roman"/>
          <w:sz w:val="22"/>
          <w:szCs w:val="22"/>
          <w:lang w:eastAsia="hu-HU"/>
        </w:rPr>
        <w:t xml:space="preserve">) az 1978.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vi IV.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illetve a Btk. szerinti versenyt korl</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toz</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meg</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llapod</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 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zbeszerz</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 xml:space="preserve">si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koncesszi</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s elj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r</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sban;</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ah) a gazdas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gi szerepl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szem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lyes joga szerinti, az a)</w:t>
      </w:r>
      <w:proofErr w:type="spellStart"/>
      <w:r w:rsidRPr="00935276">
        <w:rPr>
          <w:rFonts w:ascii="Times New Roman" w:hAnsi="Times New Roman"/>
          <w:sz w:val="22"/>
          <w:szCs w:val="22"/>
          <w:lang w:eastAsia="hu-HU"/>
        </w:rPr>
        <w:t>-g</w:t>
      </w:r>
      <w:proofErr w:type="spellEnd"/>
      <w:r w:rsidRPr="00935276">
        <w:rPr>
          <w:rFonts w:ascii="Times New Roman" w:hAnsi="Times New Roman"/>
          <w:sz w:val="22"/>
          <w:szCs w:val="22"/>
          <w:lang w:eastAsia="hu-HU"/>
        </w:rPr>
        <w:t>) pontokban felsoroltakhoz hasonl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d) tev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kenys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t felf</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ggesztette vagy akinek tev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kenys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t felf</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ggesztett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k;</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e) gazdas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gi, illetve szakmai tev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kenys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vel kapcsolatban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elk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vet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se az elm</w:t>
      </w:r>
      <w:r w:rsidRPr="00935276">
        <w:rPr>
          <w:rFonts w:ascii="Times New Roman" w:hAnsi="Times New Roman" w:hint="eastAsia"/>
          <w:sz w:val="22"/>
          <w:szCs w:val="22"/>
          <w:lang w:eastAsia="hu-HU"/>
        </w:rPr>
        <w:t>ú</w:t>
      </w:r>
      <w:r w:rsidRPr="00935276">
        <w:rPr>
          <w:rFonts w:ascii="Times New Roman" w:hAnsi="Times New Roman"/>
          <w:sz w:val="22"/>
          <w:szCs w:val="22"/>
          <w:lang w:eastAsia="hu-HU"/>
        </w:rPr>
        <w:t>lt h</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 xml:space="preserve">rom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ven bel</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l joger</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s b</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r</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 xml:space="preserve">gi </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letben meg</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llap</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st nyert;</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f) tev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kenys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t a jogi szem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llyel szemben alkalmazhat</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b</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ntet</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jogi int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zked</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sekr</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l sz</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2001.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vi CIV. t</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 xml:space="preserve">ny 5. </w:t>
      </w:r>
      <w:r w:rsidRPr="00935276">
        <w:rPr>
          <w:rFonts w:ascii="Times New Roman" w:hAnsi="Times New Roman" w:hint="eastAsia"/>
          <w:sz w:val="22"/>
          <w:szCs w:val="22"/>
          <w:lang w:eastAsia="hu-HU"/>
        </w:rPr>
        <w:t>§</w:t>
      </w:r>
      <w:r w:rsidRPr="00935276">
        <w:rPr>
          <w:rFonts w:ascii="Times New Roman" w:hAnsi="Times New Roman"/>
          <w:sz w:val="22"/>
          <w:szCs w:val="22"/>
          <w:lang w:eastAsia="hu-HU"/>
        </w:rPr>
        <w:t xml:space="preserve"> (2) bekezd</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b) pontja alapj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 vagy az adott 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zbeszerz</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si elj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r</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sban relev</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ns m</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don c) vagy g) pontja alapj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 a b</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r</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 joger</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s </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ben korl</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tozta, az eltilt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 ideje alatt, vagy ha az aj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nlattev</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tev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kenys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t m</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 b</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r</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 hasonl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okb</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l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m</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don joger</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sen korl</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tozta;</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(2) A gazdas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gi szerepl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akkor sem lehet aj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nlattev</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r</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szv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telre jelentkez</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alv</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llalkoz</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nem vehet r</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szt alkalmass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 igazol</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ban, amennyiben</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a) vezet</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tiszts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gvisel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je vagy fel</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gyel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bizotts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nak tagja, c</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gvezet</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je vagy gazdas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gi 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rsas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 eset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 annak egyed</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li tagja, vagy szem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lyes joga szerinti hasonl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gyvezet</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vagy fel</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gyel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szerv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nek tagja, illetve szem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lyes joga szerint az 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bbieknek megfelel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d</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nt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shozatali jogk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rrel rendelkez</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szem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ly olyan szem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ly, akivel szemben az (1) bekezd</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a) pontj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ban meghat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rozott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miatt az elm</w:t>
      </w:r>
      <w:r w:rsidRPr="00935276">
        <w:rPr>
          <w:rFonts w:ascii="Times New Roman" w:hAnsi="Times New Roman" w:hint="eastAsia"/>
          <w:sz w:val="22"/>
          <w:szCs w:val="22"/>
          <w:lang w:eastAsia="hu-HU"/>
        </w:rPr>
        <w:t>ú</w:t>
      </w:r>
      <w:r w:rsidRPr="00935276">
        <w:rPr>
          <w:rFonts w:ascii="Times New Roman" w:hAnsi="Times New Roman"/>
          <w:sz w:val="22"/>
          <w:szCs w:val="22"/>
          <w:lang w:eastAsia="hu-HU"/>
        </w:rPr>
        <w:t xml:space="preserve">lt </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 xml:space="preserve">t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vben joger</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s </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 xml:space="preserve">letet hoztak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a b</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ntetett el</w:t>
      </w:r>
      <w:r w:rsidRPr="00935276">
        <w:rPr>
          <w:rFonts w:ascii="Times New Roman" w:hAnsi="Times New Roman" w:hint="eastAsia"/>
          <w:sz w:val="22"/>
          <w:szCs w:val="22"/>
          <w:lang w:eastAsia="hu-HU"/>
        </w:rPr>
        <w:t>őé</w:t>
      </w:r>
      <w:r w:rsidRPr="00935276">
        <w:rPr>
          <w:rFonts w:ascii="Times New Roman" w:hAnsi="Times New Roman"/>
          <w:sz w:val="22"/>
          <w:szCs w:val="22"/>
          <w:lang w:eastAsia="hu-HU"/>
        </w:rPr>
        <w:t>lethez f</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z</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d</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h</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tr</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nyok al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l nem mentes</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lt, vagy</w:t>
      </w:r>
    </w:p>
    <w:p w:rsidR="009D38BF" w:rsidRPr="00935276" w:rsidRDefault="009D38BF" w:rsidP="009D38BF">
      <w:pPr>
        <w:widowControl w:val="0"/>
        <w:autoSpaceDE w:val="0"/>
        <w:autoSpaceDN w:val="0"/>
        <w:jc w:val="both"/>
        <w:rPr>
          <w:rFonts w:ascii="Times New Roman" w:hAnsi="Times New Roman"/>
          <w:sz w:val="22"/>
          <w:szCs w:val="22"/>
          <w:lang w:eastAsia="hu-HU"/>
        </w:rPr>
      </w:pPr>
    </w:p>
    <w:p w:rsidR="009D38BF" w:rsidRPr="00935276" w:rsidRDefault="009D38BF" w:rsidP="009D38BF">
      <w:pPr>
        <w:widowControl w:val="0"/>
        <w:autoSpaceDE w:val="0"/>
        <w:autoSpaceDN w:val="0"/>
        <w:jc w:val="both"/>
        <w:rPr>
          <w:rFonts w:ascii="Times New Roman" w:hAnsi="Times New Roman"/>
          <w:sz w:val="22"/>
          <w:szCs w:val="22"/>
          <w:lang w:eastAsia="hu-HU"/>
        </w:rPr>
      </w:pPr>
      <w:r w:rsidRPr="00935276">
        <w:rPr>
          <w:rFonts w:ascii="Times New Roman" w:hAnsi="Times New Roman"/>
          <w:sz w:val="22"/>
          <w:szCs w:val="22"/>
          <w:lang w:eastAsia="hu-HU"/>
        </w:rPr>
        <w:t>b) az (1) bekezd</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 a) pontj</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ban meghat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rozott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miatt a joger</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s </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letet az elm</w:t>
      </w:r>
      <w:r w:rsidRPr="00935276">
        <w:rPr>
          <w:rFonts w:ascii="Times New Roman" w:hAnsi="Times New Roman" w:hint="eastAsia"/>
          <w:sz w:val="22"/>
          <w:szCs w:val="22"/>
          <w:lang w:eastAsia="hu-HU"/>
        </w:rPr>
        <w:t>ú</w:t>
      </w:r>
      <w:r w:rsidRPr="00935276">
        <w:rPr>
          <w:rFonts w:ascii="Times New Roman" w:hAnsi="Times New Roman"/>
          <w:sz w:val="22"/>
          <w:szCs w:val="22"/>
          <w:lang w:eastAsia="hu-HU"/>
        </w:rPr>
        <w:t xml:space="preserve">lt </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 xml:space="preserve">t </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vben - vagy ha ez r</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videbb az adott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kapcs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 az el</w:t>
      </w:r>
      <w:r w:rsidRPr="00935276">
        <w:rPr>
          <w:rFonts w:ascii="Times New Roman" w:hAnsi="Times New Roman" w:hint="eastAsia"/>
          <w:sz w:val="22"/>
          <w:szCs w:val="22"/>
          <w:lang w:eastAsia="hu-HU"/>
        </w:rPr>
        <w:t>í</w:t>
      </w:r>
      <w:r w:rsidRPr="00935276">
        <w:rPr>
          <w:rFonts w:ascii="Times New Roman" w:hAnsi="Times New Roman"/>
          <w:sz w:val="22"/>
          <w:szCs w:val="22"/>
          <w:lang w:eastAsia="hu-HU"/>
        </w:rPr>
        <w:t>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lt b</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ntetett el</w:t>
      </w:r>
      <w:r w:rsidRPr="00935276">
        <w:rPr>
          <w:rFonts w:ascii="Times New Roman" w:hAnsi="Times New Roman" w:hint="eastAsia"/>
          <w:sz w:val="22"/>
          <w:szCs w:val="22"/>
          <w:lang w:eastAsia="hu-HU"/>
        </w:rPr>
        <w:t>őé</w:t>
      </w:r>
      <w:r w:rsidRPr="00935276">
        <w:rPr>
          <w:rFonts w:ascii="Times New Roman" w:hAnsi="Times New Roman"/>
          <w:sz w:val="22"/>
          <w:szCs w:val="22"/>
          <w:lang w:eastAsia="hu-HU"/>
        </w:rPr>
        <w:t>lethez f</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z</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d</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h</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tr</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nyok al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li mentes</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l</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hez sz</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ks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ges id</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n bel</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l - olyan szem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llyel szemben hozt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k, aki a b</w:t>
      </w:r>
      <w:r w:rsidRPr="00935276">
        <w:rPr>
          <w:rFonts w:ascii="Times New Roman" w:hAnsi="Times New Roman" w:hint="eastAsia"/>
          <w:sz w:val="22"/>
          <w:szCs w:val="22"/>
          <w:lang w:eastAsia="hu-HU"/>
        </w:rPr>
        <w:t>ű</w:t>
      </w:r>
      <w:r w:rsidRPr="00935276">
        <w:rPr>
          <w:rFonts w:ascii="Times New Roman" w:hAnsi="Times New Roman"/>
          <w:sz w:val="22"/>
          <w:szCs w:val="22"/>
          <w:lang w:eastAsia="hu-HU"/>
        </w:rPr>
        <w:t>ncselekm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ny elk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vet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sekor a gazdas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gi szerepl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vezet</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tiszts</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gvisel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je vagy fel</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gyel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bizotts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nak tagja, c</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gvezet</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je vagy gazdas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gi t</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rsas</w:t>
      </w:r>
      <w:r w:rsidRPr="00935276">
        <w:rPr>
          <w:rFonts w:ascii="Times New Roman" w:hAnsi="Times New Roman" w:hint="eastAsia"/>
          <w:sz w:val="22"/>
          <w:szCs w:val="22"/>
          <w:lang w:eastAsia="hu-HU"/>
        </w:rPr>
        <w:t>á</w:t>
      </w:r>
      <w:r w:rsidRPr="00935276">
        <w:rPr>
          <w:rFonts w:ascii="Times New Roman" w:hAnsi="Times New Roman"/>
          <w:sz w:val="22"/>
          <w:szCs w:val="22"/>
          <w:lang w:eastAsia="hu-HU"/>
        </w:rPr>
        <w:t>g eset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 annak egyed</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li tagja, vagy szem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lyes joga szerinti hasonl</w:t>
      </w:r>
      <w:r w:rsidRPr="00935276">
        <w:rPr>
          <w:rFonts w:ascii="Times New Roman" w:hAnsi="Times New Roman" w:hint="eastAsia"/>
          <w:sz w:val="22"/>
          <w:szCs w:val="22"/>
          <w:lang w:eastAsia="hu-HU"/>
        </w:rPr>
        <w:t>ó</w:t>
      </w:r>
      <w:r w:rsidRPr="00935276">
        <w:rPr>
          <w:rFonts w:ascii="Times New Roman" w:hAnsi="Times New Roman"/>
          <w:sz w:val="22"/>
          <w:szCs w:val="22"/>
          <w:lang w:eastAsia="hu-HU"/>
        </w:rPr>
        <w:t xml:space="preserve"> </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gyvezet</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vagy fel</w:t>
      </w:r>
      <w:r w:rsidRPr="00935276">
        <w:rPr>
          <w:rFonts w:ascii="Times New Roman" w:hAnsi="Times New Roman" w:hint="eastAsia"/>
          <w:sz w:val="22"/>
          <w:szCs w:val="22"/>
          <w:lang w:eastAsia="hu-HU"/>
        </w:rPr>
        <w:t>ü</w:t>
      </w:r>
      <w:r w:rsidRPr="00935276">
        <w:rPr>
          <w:rFonts w:ascii="Times New Roman" w:hAnsi="Times New Roman"/>
          <w:sz w:val="22"/>
          <w:szCs w:val="22"/>
          <w:lang w:eastAsia="hu-HU"/>
        </w:rPr>
        <w:t>gyel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szerv</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nek tagja, illetve az 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bbieknek megfelel</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d</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nt</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shozatali jogk</w:t>
      </w:r>
      <w:r w:rsidRPr="00935276">
        <w:rPr>
          <w:rFonts w:ascii="Times New Roman" w:hAnsi="Times New Roman" w:hint="eastAsia"/>
          <w:sz w:val="22"/>
          <w:szCs w:val="22"/>
          <w:lang w:eastAsia="hu-HU"/>
        </w:rPr>
        <w:t>ö</w:t>
      </w:r>
      <w:r w:rsidRPr="00935276">
        <w:rPr>
          <w:rFonts w:ascii="Times New Roman" w:hAnsi="Times New Roman"/>
          <w:sz w:val="22"/>
          <w:szCs w:val="22"/>
          <w:lang w:eastAsia="hu-HU"/>
        </w:rPr>
        <w:t>rrel rendelkez</w:t>
      </w:r>
      <w:r w:rsidRPr="00935276">
        <w:rPr>
          <w:rFonts w:ascii="Times New Roman" w:hAnsi="Times New Roman" w:hint="eastAsia"/>
          <w:sz w:val="22"/>
          <w:szCs w:val="22"/>
          <w:lang w:eastAsia="hu-HU"/>
        </w:rPr>
        <w:t>ő</w:t>
      </w:r>
      <w:r w:rsidRPr="00935276">
        <w:rPr>
          <w:rFonts w:ascii="Times New Roman" w:hAnsi="Times New Roman"/>
          <w:sz w:val="22"/>
          <w:szCs w:val="22"/>
          <w:lang w:eastAsia="hu-HU"/>
        </w:rPr>
        <w:t xml:space="preserve"> szem</w:t>
      </w:r>
      <w:r w:rsidRPr="00935276">
        <w:rPr>
          <w:rFonts w:ascii="Times New Roman" w:hAnsi="Times New Roman" w:hint="eastAsia"/>
          <w:sz w:val="22"/>
          <w:szCs w:val="22"/>
          <w:lang w:eastAsia="hu-HU"/>
        </w:rPr>
        <w:t>é</w:t>
      </w:r>
      <w:r w:rsidRPr="00935276">
        <w:rPr>
          <w:rFonts w:ascii="Times New Roman" w:hAnsi="Times New Roman"/>
          <w:sz w:val="22"/>
          <w:szCs w:val="22"/>
          <w:lang w:eastAsia="hu-HU"/>
        </w:rPr>
        <w:t>ly volt.</w:t>
      </w:r>
    </w:p>
    <w:p w:rsidR="00073CCF" w:rsidRPr="00935276" w:rsidRDefault="00073CCF" w:rsidP="00073CCF">
      <w:pPr>
        <w:rPr>
          <w:rFonts w:ascii="Times New Roman" w:hAnsi="Times New Roman"/>
          <w:b/>
          <w:caps/>
          <w:sz w:val="22"/>
          <w:szCs w:val="22"/>
        </w:rPr>
      </w:pPr>
    </w:p>
    <w:p w:rsidR="00073CCF" w:rsidRPr="00935276" w:rsidRDefault="00073CCF" w:rsidP="00073CCF">
      <w:pPr>
        <w:rPr>
          <w:rFonts w:ascii="Times New Roman" w:hAnsi="Times New Roman"/>
          <w:b/>
          <w:caps/>
          <w:sz w:val="22"/>
          <w:szCs w:val="22"/>
        </w:rPr>
      </w:pPr>
    </w:p>
    <w:p w:rsidR="00073CCF" w:rsidRPr="00935276" w:rsidRDefault="00073CCF" w:rsidP="00073CCF">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073CCF" w:rsidRPr="00935276" w:rsidRDefault="00073CCF" w:rsidP="00073CCF">
      <w:pPr>
        <w:widowControl w:val="0"/>
        <w:spacing w:after="120"/>
        <w:jc w:val="both"/>
        <w:rPr>
          <w:rFonts w:ascii="Times New Roman" w:hAnsi="Times New Roman"/>
          <w:sz w:val="22"/>
          <w:szCs w:val="22"/>
        </w:rPr>
      </w:pPr>
    </w:p>
    <w:p w:rsidR="00073CCF" w:rsidRPr="00935276" w:rsidRDefault="00073CCF" w:rsidP="00073CCF">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073CCF" w:rsidRPr="00935276" w:rsidRDefault="00073CCF" w:rsidP="00073CCF">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073CCF" w:rsidRPr="00935276" w:rsidRDefault="00073CCF" w:rsidP="00073CCF">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meghatalmazott képviselő aláírása)</w:t>
      </w:r>
    </w:p>
    <w:p w:rsidR="00073CCF" w:rsidRPr="00935276" w:rsidRDefault="00073CCF">
      <w:pPr>
        <w:suppressAutoHyphens w:val="0"/>
        <w:spacing w:after="200" w:line="276" w:lineRule="auto"/>
        <w:rPr>
          <w:rFonts w:ascii="Times New Roman" w:hAnsi="Times New Roman"/>
          <w:sz w:val="22"/>
          <w:szCs w:val="22"/>
        </w:rPr>
      </w:pPr>
      <w:r w:rsidRPr="00935276">
        <w:rPr>
          <w:rFonts w:ascii="Times New Roman" w:hAnsi="Times New Roman"/>
          <w:sz w:val="22"/>
          <w:szCs w:val="22"/>
        </w:rPr>
        <w:br w:type="page"/>
      </w:r>
    </w:p>
    <w:p w:rsidR="00073CCF" w:rsidRPr="0036556C" w:rsidRDefault="00347065" w:rsidP="00073CCF">
      <w:pPr>
        <w:autoSpaceDN w:val="0"/>
        <w:jc w:val="right"/>
        <w:rPr>
          <w:rFonts w:ascii="Times New Roman" w:hAnsi="Times New Roman"/>
          <w:sz w:val="22"/>
          <w:szCs w:val="22"/>
        </w:rPr>
      </w:pPr>
      <w:r w:rsidRPr="0036556C">
        <w:rPr>
          <w:rFonts w:ascii="Times New Roman" w:hAnsi="Times New Roman"/>
          <w:sz w:val="22"/>
          <w:szCs w:val="22"/>
        </w:rPr>
        <w:lastRenderedPageBreak/>
        <w:t>1</w:t>
      </w:r>
      <w:r w:rsidR="00480AD1">
        <w:rPr>
          <w:rFonts w:ascii="Times New Roman" w:hAnsi="Times New Roman"/>
          <w:sz w:val="22"/>
          <w:szCs w:val="22"/>
        </w:rPr>
        <w:t>3</w:t>
      </w:r>
      <w:r w:rsidR="00073CCF" w:rsidRPr="0036556C">
        <w:rPr>
          <w:rFonts w:ascii="Times New Roman" w:hAnsi="Times New Roman"/>
          <w:sz w:val="22"/>
          <w:szCs w:val="22"/>
        </w:rPr>
        <w:t>. sz</w:t>
      </w:r>
      <w:r w:rsidR="00667E79" w:rsidRPr="0036556C">
        <w:rPr>
          <w:rFonts w:ascii="Times New Roman" w:hAnsi="Times New Roman"/>
          <w:sz w:val="22"/>
          <w:szCs w:val="22"/>
        </w:rPr>
        <w:t>.</w:t>
      </w:r>
      <w:r w:rsidR="00073CCF" w:rsidRPr="0036556C">
        <w:rPr>
          <w:rFonts w:ascii="Times New Roman" w:hAnsi="Times New Roman"/>
          <w:sz w:val="22"/>
          <w:szCs w:val="22"/>
        </w:rPr>
        <w:t xml:space="preserve"> melléklet</w:t>
      </w:r>
    </w:p>
    <w:p w:rsidR="003A1926" w:rsidRPr="0036556C" w:rsidRDefault="003A1926" w:rsidP="00073CCF">
      <w:pPr>
        <w:autoSpaceDN w:val="0"/>
        <w:jc w:val="right"/>
        <w:rPr>
          <w:rFonts w:ascii="Garamond" w:hAnsi="Garamond" w:cs="Arial"/>
          <w:smallCaps/>
          <w:sz w:val="22"/>
          <w:szCs w:val="22"/>
          <w:lang w:eastAsia="hu-HU"/>
        </w:rPr>
      </w:pPr>
    </w:p>
    <w:p w:rsidR="00073CCF" w:rsidRPr="0036556C" w:rsidRDefault="00073CCF" w:rsidP="00073CCF">
      <w:pPr>
        <w:widowControl w:val="0"/>
        <w:autoSpaceDE w:val="0"/>
        <w:autoSpaceDN w:val="0"/>
        <w:jc w:val="center"/>
        <w:rPr>
          <w:rFonts w:ascii="Garamond" w:hAnsi="Garamond" w:cs="Arial"/>
          <w:b/>
          <w:smallCaps/>
          <w:sz w:val="22"/>
          <w:szCs w:val="22"/>
          <w:lang w:eastAsia="hu-HU"/>
        </w:rPr>
      </w:pPr>
      <w:r w:rsidRPr="0036556C">
        <w:rPr>
          <w:rFonts w:ascii="Times New Roman" w:hAnsi="Times New Roman"/>
          <w:b/>
          <w:bCs/>
          <w:caps/>
          <w:sz w:val="22"/>
          <w:szCs w:val="22"/>
          <w:lang w:eastAsia="hu-HU"/>
        </w:rPr>
        <w:t>Nyilatkozat</w:t>
      </w:r>
      <w:r w:rsidRPr="0036556C">
        <w:rPr>
          <w:rFonts w:ascii="Garamond" w:hAnsi="Garamond"/>
          <w:i/>
          <w:color w:val="000000"/>
          <w:sz w:val="22"/>
          <w:szCs w:val="22"/>
          <w:vertAlign w:val="superscript"/>
          <w:lang w:eastAsia="hu-HU"/>
        </w:rPr>
        <w:footnoteReference w:id="81"/>
      </w:r>
    </w:p>
    <w:p w:rsidR="00073CCF" w:rsidRPr="0036556C" w:rsidRDefault="00073CCF" w:rsidP="00073CCF">
      <w:pPr>
        <w:widowControl w:val="0"/>
        <w:autoSpaceDE w:val="0"/>
        <w:autoSpaceDN w:val="0"/>
        <w:jc w:val="center"/>
        <w:rPr>
          <w:rFonts w:ascii="Garamond" w:hAnsi="Garamond" w:cs="Arial"/>
          <w:b/>
          <w:smallCaps/>
          <w:sz w:val="22"/>
          <w:szCs w:val="22"/>
          <w:lang w:eastAsia="hu-HU"/>
        </w:rPr>
      </w:pPr>
    </w:p>
    <w:p w:rsidR="00073CCF" w:rsidRPr="0036556C" w:rsidRDefault="00073CCF" w:rsidP="00073CCF">
      <w:pPr>
        <w:widowControl w:val="0"/>
        <w:autoSpaceDE w:val="0"/>
        <w:autoSpaceDN w:val="0"/>
        <w:jc w:val="center"/>
        <w:rPr>
          <w:rFonts w:ascii="Garamond" w:hAnsi="Garamond" w:cs="Arial"/>
          <w:b/>
          <w:spacing w:val="40"/>
          <w:sz w:val="22"/>
          <w:szCs w:val="22"/>
          <w:lang w:eastAsia="hu-HU"/>
        </w:rPr>
      </w:pPr>
      <w:r w:rsidRPr="00935276">
        <w:rPr>
          <w:rFonts w:ascii="Times New Roman" w:hAnsi="Times New Roman"/>
          <w:b/>
          <w:sz w:val="22"/>
          <w:szCs w:val="22"/>
        </w:rPr>
        <w:t xml:space="preserve">a Kbt. 62. § (1) bekezdésének </w:t>
      </w:r>
      <w:proofErr w:type="spellStart"/>
      <w:r w:rsidRPr="00935276">
        <w:rPr>
          <w:rFonts w:ascii="Times New Roman" w:hAnsi="Times New Roman"/>
          <w:b/>
          <w:sz w:val="22"/>
          <w:szCs w:val="22"/>
        </w:rPr>
        <w:t>kb</w:t>
      </w:r>
      <w:proofErr w:type="spellEnd"/>
      <w:r w:rsidRPr="00935276">
        <w:rPr>
          <w:rFonts w:ascii="Times New Roman" w:hAnsi="Times New Roman"/>
          <w:b/>
          <w:sz w:val="22"/>
          <w:szCs w:val="22"/>
        </w:rPr>
        <w:t>) pontja tekintetében</w:t>
      </w:r>
    </w:p>
    <w:p w:rsidR="00073CCF" w:rsidRPr="0036556C" w:rsidRDefault="00073CCF" w:rsidP="00073CCF">
      <w:pPr>
        <w:widowControl w:val="0"/>
        <w:autoSpaceDE w:val="0"/>
        <w:autoSpaceDN w:val="0"/>
        <w:rPr>
          <w:rFonts w:ascii="Garamond" w:hAnsi="Garamond" w:cs="Arial"/>
          <w:sz w:val="22"/>
          <w:szCs w:val="22"/>
          <w:lang w:eastAsia="hu-HU"/>
        </w:rPr>
      </w:pPr>
    </w:p>
    <w:p w:rsidR="00073CCF" w:rsidRPr="00935276" w:rsidRDefault="00073CCF" w:rsidP="00073CCF">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073CCF" w:rsidRPr="0036556C" w:rsidRDefault="00073CCF" w:rsidP="00073CCF">
      <w:pPr>
        <w:widowControl w:val="0"/>
        <w:autoSpaceDE w:val="0"/>
        <w:autoSpaceDN w:val="0"/>
        <w:jc w:val="center"/>
        <w:rPr>
          <w:rFonts w:ascii="Times New Roman" w:hAnsi="Times New Roman"/>
          <w:b/>
          <w:sz w:val="22"/>
          <w:szCs w:val="22"/>
          <w:lang w:eastAsia="hu-HU"/>
        </w:rPr>
      </w:pPr>
      <w:r w:rsidRPr="00935276">
        <w:rPr>
          <w:rFonts w:ascii="Times New Roman" w:hAnsi="Times New Roman"/>
          <w:sz w:val="22"/>
          <w:szCs w:val="22"/>
        </w:rPr>
        <w:t>tárgyú közbeszerzési eljárásban</w:t>
      </w:r>
    </w:p>
    <w:p w:rsidR="00073CCF" w:rsidRPr="0036556C" w:rsidRDefault="00073CCF" w:rsidP="00073CCF">
      <w:pPr>
        <w:widowControl w:val="0"/>
        <w:autoSpaceDE w:val="0"/>
        <w:autoSpaceDN w:val="0"/>
        <w:jc w:val="center"/>
        <w:rPr>
          <w:rFonts w:ascii="Times New Roman" w:hAnsi="Times New Roman"/>
          <w:b/>
          <w:color w:val="000000"/>
          <w:sz w:val="22"/>
          <w:szCs w:val="22"/>
          <w:lang w:eastAsia="hu-HU"/>
        </w:rPr>
      </w:pPr>
    </w:p>
    <w:p w:rsidR="00073CCF" w:rsidRPr="0036556C" w:rsidRDefault="00073CCF" w:rsidP="00073CCF">
      <w:pPr>
        <w:widowControl w:val="0"/>
        <w:autoSpaceDE w:val="0"/>
        <w:autoSpaceDN w:val="0"/>
        <w:jc w:val="center"/>
        <w:rPr>
          <w:rFonts w:ascii="Times New Roman" w:hAnsi="Times New Roman"/>
          <w:sz w:val="22"/>
          <w:szCs w:val="22"/>
          <w:lang w:eastAsia="hu-HU"/>
        </w:rPr>
      </w:pPr>
    </w:p>
    <w:p w:rsidR="00073CCF" w:rsidRPr="00935276" w:rsidRDefault="00073CCF" w:rsidP="00073CCF">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w:t>
      </w:r>
    </w:p>
    <w:p w:rsidR="00073CCF" w:rsidRPr="00935276" w:rsidRDefault="00073CCF" w:rsidP="00073CCF">
      <w:pPr>
        <w:widowControl w:val="0"/>
        <w:autoSpaceDE w:val="0"/>
        <w:autoSpaceDN w:val="0"/>
        <w:jc w:val="both"/>
        <w:rPr>
          <w:rFonts w:ascii="Times New Roman" w:hAnsi="Times New Roman"/>
          <w:sz w:val="22"/>
          <w:szCs w:val="22"/>
        </w:rPr>
      </w:pPr>
      <w:r w:rsidRPr="00935276">
        <w:rPr>
          <w:rFonts w:ascii="Times New Roman" w:hAnsi="Times New Roman"/>
          <w:sz w:val="22"/>
          <w:szCs w:val="22"/>
        </w:rPr>
        <w:t>(székhely: ______________________________) cégjegyzésre jogosult/meghatalmazott képviselője</w:t>
      </w:r>
      <w:r w:rsidRPr="00935276">
        <w:rPr>
          <w:rStyle w:val="Lbjegyzet-hivatkozs"/>
          <w:rFonts w:ascii="Times New Roman" w:hAnsi="Times New Roman"/>
          <w:sz w:val="22"/>
          <w:szCs w:val="22"/>
        </w:rPr>
        <w:footnoteReference w:id="82"/>
      </w:r>
    </w:p>
    <w:p w:rsidR="00073CCF" w:rsidRPr="00935276" w:rsidRDefault="00073CCF" w:rsidP="003A1926">
      <w:pPr>
        <w:widowControl w:val="0"/>
        <w:autoSpaceDE w:val="0"/>
        <w:autoSpaceDN w:val="0"/>
        <w:spacing w:before="120"/>
        <w:jc w:val="both"/>
        <w:rPr>
          <w:rFonts w:ascii="Times New Roman" w:hAnsi="Times New Roman"/>
          <w:sz w:val="22"/>
          <w:szCs w:val="22"/>
        </w:rPr>
      </w:pPr>
      <w:r w:rsidRPr="00935276">
        <w:rPr>
          <w:rFonts w:ascii="Times New Roman" w:hAnsi="Times New Roman"/>
          <w:sz w:val="22"/>
          <w:szCs w:val="22"/>
        </w:rPr>
        <w:t>az alábbiak szerint</w:t>
      </w:r>
    </w:p>
    <w:p w:rsidR="00073CCF" w:rsidRPr="00935276" w:rsidRDefault="00073CCF" w:rsidP="00073CCF">
      <w:pPr>
        <w:widowControl w:val="0"/>
        <w:autoSpaceDE w:val="0"/>
        <w:autoSpaceDN w:val="0"/>
        <w:jc w:val="center"/>
        <w:rPr>
          <w:rFonts w:ascii="Times New Roman" w:hAnsi="Times New Roman"/>
          <w:sz w:val="22"/>
          <w:szCs w:val="22"/>
        </w:rPr>
      </w:pPr>
    </w:p>
    <w:p w:rsidR="00073CCF" w:rsidRPr="00935276" w:rsidRDefault="00073CCF" w:rsidP="00073CCF">
      <w:pPr>
        <w:widowControl w:val="0"/>
        <w:autoSpaceDE w:val="0"/>
        <w:autoSpaceDN w:val="0"/>
        <w:jc w:val="center"/>
        <w:rPr>
          <w:rFonts w:ascii="Times New Roman" w:hAnsi="Times New Roman"/>
          <w:sz w:val="22"/>
          <w:szCs w:val="22"/>
          <w:lang w:eastAsia="hu-HU"/>
        </w:rPr>
      </w:pPr>
    </w:p>
    <w:p w:rsidR="00073CCF" w:rsidRPr="0036556C" w:rsidRDefault="00073CCF" w:rsidP="00073CCF">
      <w:pPr>
        <w:widowControl w:val="0"/>
        <w:autoSpaceDE w:val="0"/>
        <w:autoSpaceDN w:val="0"/>
        <w:jc w:val="center"/>
        <w:rPr>
          <w:rFonts w:ascii="Times New Roman" w:hAnsi="Times New Roman"/>
          <w:b/>
          <w:sz w:val="22"/>
          <w:szCs w:val="22"/>
          <w:lang w:eastAsia="hu-HU"/>
        </w:rPr>
      </w:pPr>
    </w:p>
    <w:p w:rsidR="00073CCF" w:rsidRPr="0036556C" w:rsidRDefault="00073CCF" w:rsidP="00073CCF">
      <w:pPr>
        <w:widowControl w:val="0"/>
        <w:autoSpaceDE w:val="0"/>
        <w:autoSpaceDN w:val="0"/>
        <w:jc w:val="center"/>
        <w:rPr>
          <w:rFonts w:ascii="Times New Roman" w:hAnsi="Times New Roman"/>
          <w:b/>
          <w:sz w:val="22"/>
          <w:szCs w:val="22"/>
          <w:lang w:eastAsia="hu-HU"/>
        </w:rPr>
      </w:pPr>
      <w:r w:rsidRPr="0036556C">
        <w:rPr>
          <w:rFonts w:ascii="Times New Roman" w:hAnsi="Times New Roman"/>
          <w:b/>
          <w:sz w:val="22"/>
          <w:szCs w:val="22"/>
          <w:lang w:eastAsia="hu-HU"/>
        </w:rPr>
        <w:t>n y i l a t k o z o m</w:t>
      </w:r>
      <w:r w:rsidR="00AD2B92" w:rsidRPr="0036556C">
        <w:rPr>
          <w:rFonts w:ascii="Times New Roman" w:hAnsi="Times New Roman"/>
          <w:b/>
          <w:sz w:val="22"/>
          <w:szCs w:val="22"/>
          <w:lang w:eastAsia="hu-HU"/>
        </w:rPr>
        <w:t>:</w:t>
      </w:r>
    </w:p>
    <w:p w:rsidR="00073CCF" w:rsidRPr="0036556C" w:rsidRDefault="00073CCF" w:rsidP="00073CCF">
      <w:pPr>
        <w:widowControl w:val="0"/>
        <w:autoSpaceDE w:val="0"/>
        <w:autoSpaceDN w:val="0"/>
        <w:rPr>
          <w:rFonts w:ascii="Times New Roman" w:hAnsi="Times New Roman"/>
          <w:sz w:val="22"/>
          <w:szCs w:val="22"/>
          <w:lang w:eastAsia="hu-HU"/>
        </w:rPr>
      </w:pPr>
    </w:p>
    <w:p w:rsidR="00073CCF" w:rsidRPr="0036556C" w:rsidRDefault="00073CCF" w:rsidP="00073CCF">
      <w:pPr>
        <w:widowControl w:val="0"/>
        <w:autoSpaceDE w:val="0"/>
        <w:autoSpaceDN w:val="0"/>
        <w:rPr>
          <w:rFonts w:ascii="Times New Roman" w:hAnsi="Times New Roman"/>
          <w:sz w:val="22"/>
          <w:szCs w:val="22"/>
          <w:lang w:eastAsia="hu-HU"/>
        </w:rPr>
      </w:pPr>
    </w:p>
    <w:p w:rsidR="00073CCF" w:rsidRPr="00935276" w:rsidRDefault="003A1926" w:rsidP="00073CCF">
      <w:pPr>
        <w:widowControl w:val="0"/>
        <w:autoSpaceDN w:val="0"/>
        <w:jc w:val="both"/>
        <w:rPr>
          <w:rFonts w:ascii="Times New Roman" w:hAnsi="Times New Roman"/>
          <w:bCs/>
          <w:color w:val="000000"/>
          <w:sz w:val="22"/>
          <w:szCs w:val="22"/>
          <w:lang w:eastAsia="hu-HU"/>
        </w:rPr>
      </w:pPr>
      <w:r w:rsidRPr="00935276">
        <w:rPr>
          <w:rFonts w:ascii="Times New Roman" w:hAnsi="Times New Roman"/>
          <w:bCs/>
          <w:i/>
          <w:color w:val="000000"/>
          <w:sz w:val="22"/>
          <w:szCs w:val="22"/>
          <w:lang w:eastAsia="hu-HU"/>
        </w:rPr>
        <w:t>A</w:t>
      </w:r>
      <w:r w:rsidR="00073CCF" w:rsidRPr="00935276">
        <w:rPr>
          <w:rFonts w:ascii="Times New Roman" w:hAnsi="Times New Roman"/>
          <w:bCs/>
          <w:i/>
          <w:color w:val="000000"/>
          <w:sz w:val="22"/>
          <w:szCs w:val="22"/>
          <w:lang w:eastAsia="hu-HU"/>
        </w:rPr>
        <w:t xml:space="preserve"> közbeszerzési eljárásokban az alkalmasság és a kizáró okok igazolásának, valamint a közbeszerzési műszaki leírás meghatározásának módjáról szóló</w:t>
      </w:r>
      <w:r w:rsidR="00073CCF" w:rsidRPr="00935276">
        <w:rPr>
          <w:rFonts w:ascii="Times New Roman" w:hAnsi="Times New Roman"/>
          <w:bCs/>
          <w:color w:val="000000"/>
          <w:sz w:val="22"/>
          <w:szCs w:val="22"/>
          <w:lang w:eastAsia="hu-HU"/>
        </w:rPr>
        <w:t xml:space="preserve"> 321/2015. (X. 30.) Korm. rendelet 8. § i) pontjának </w:t>
      </w:r>
      <w:proofErr w:type="spellStart"/>
      <w:r w:rsidR="00073CCF" w:rsidRPr="00935276">
        <w:rPr>
          <w:rFonts w:ascii="Times New Roman" w:hAnsi="Times New Roman"/>
          <w:bCs/>
          <w:color w:val="000000"/>
          <w:sz w:val="22"/>
          <w:szCs w:val="22"/>
          <w:lang w:eastAsia="hu-HU"/>
        </w:rPr>
        <w:t>ib</w:t>
      </w:r>
      <w:proofErr w:type="spellEnd"/>
      <w:r w:rsidR="00073CCF" w:rsidRPr="00935276">
        <w:rPr>
          <w:rFonts w:ascii="Times New Roman" w:hAnsi="Times New Roman"/>
          <w:bCs/>
          <w:color w:val="000000"/>
          <w:sz w:val="22"/>
          <w:szCs w:val="22"/>
          <w:lang w:eastAsia="hu-HU"/>
        </w:rPr>
        <w:t>) alpontjában</w:t>
      </w:r>
      <w:r w:rsidR="00073CCF" w:rsidRPr="00935276">
        <w:rPr>
          <w:rFonts w:ascii="Times New Roman" w:hAnsi="Times New Roman"/>
          <w:bCs/>
          <w:color w:val="000000"/>
          <w:sz w:val="22"/>
          <w:szCs w:val="22"/>
          <w:vertAlign w:val="superscript"/>
          <w:lang w:eastAsia="hu-HU"/>
        </w:rPr>
        <w:footnoteReference w:id="83"/>
      </w:r>
      <w:r w:rsidR="00073CCF" w:rsidRPr="00935276">
        <w:rPr>
          <w:rFonts w:ascii="Times New Roman" w:hAnsi="Times New Roman"/>
          <w:bCs/>
          <w:color w:val="000000"/>
          <w:sz w:val="22"/>
          <w:szCs w:val="22"/>
          <w:lang w:eastAsia="hu-HU"/>
        </w:rPr>
        <w:t xml:space="preserve"> / 10. § g pontjának </w:t>
      </w:r>
      <w:proofErr w:type="spellStart"/>
      <w:r w:rsidR="00073CCF" w:rsidRPr="00935276">
        <w:rPr>
          <w:rFonts w:ascii="Times New Roman" w:hAnsi="Times New Roman"/>
          <w:bCs/>
          <w:color w:val="000000"/>
          <w:sz w:val="22"/>
          <w:szCs w:val="22"/>
          <w:lang w:eastAsia="hu-HU"/>
        </w:rPr>
        <w:t>gb</w:t>
      </w:r>
      <w:proofErr w:type="spellEnd"/>
      <w:r w:rsidR="00073CCF" w:rsidRPr="00935276">
        <w:rPr>
          <w:rFonts w:ascii="Times New Roman" w:hAnsi="Times New Roman"/>
          <w:bCs/>
          <w:color w:val="000000"/>
          <w:sz w:val="22"/>
          <w:szCs w:val="22"/>
          <w:lang w:eastAsia="hu-HU"/>
        </w:rPr>
        <w:t>) alpontjában</w:t>
      </w:r>
      <w:r w:rsidR="00073CCF" w:rsidRPr="00935276">
        <w:rPr>
          <w:rFonts w:ascii="Times New Roman" w:hAnsi="Times New Roman"/>
          <w:bCs/>
          <w:color w:val="000000"/>
          <w:sz w:val="22"/>
          <w:szCs w:val="22"/>
          <w:vertAlign w:val="superscript"/>
          <w:lang w:eastAsia="hu-HU"/>
        </w:rPr>
        <w:footnoteReference w:id="84"/>
      </w:r>
      <w:r w:rsidR="00073CCF" w:rsidRPr="00935276">
        <w:rPr>
          <w:rFonts w:ascii="Times New Roman" w:hAnsi="Times New Roman"/>
          <w:bCs/>
          <w:color w:val="000000"/>
          <w:sz w:val="22"/>
          <w:szCs w:val="22"/>
          <w:lang w:eastAsia="hu-HU"/>
        </w:rPr>
        <w:t xml:space="preserve"> foglalt előírásaira való tekintettel</w:t>
      </w:r>
    </w:p>
    <w:p w:rsidR="00073CCF" w:rsidRPr="00935276" w:rsidRDefault="00073CCF" w:rsidP="00073CCF">
      <w:pPr>
        <w:widowControl w:val="0"/>
        <w:autoSpaceDN w:val="0"/>
        <w:jc w:val="both"/>
        <w:rPr>
          <w:rFonts w:ascii="Times New Roman" w:hAnsi="Times New Roman"/>
          <w:color w:val="000000"/>
          <w:sz w:val="22"/>
          <w:szCs w:val="22"/>
          <w:lang w:eastAsia="hu-HU"/>
        </w:rPr>
      </w:pPr>
    </w:p>
    <w:p w:rsidR="00073CCF" w:rsidRPr="00935276" w:rsidRDefault="00073CCF" w:rsidP="00073CCF">
      <w:pPr>
        <w:widowControl w:val="0"/>
        <w:autoSpaceDN w:val="0"/>
        <w:spacing w:line="280" w:lineRule="exact"/>
        <w:jc w:val="center"/>
        <w:rPr>
          <w:rFonts w:ascii="Times New Roman" w:hAnsi="Times New Roman"/>
          <w:b/>
          <w:sz w:val="22"/>
          <w:szCs w:val="22"/>
          <w:lang w:eastAsia="hu-HU"/>
        </w:rPr>
      </w:pPr>
      <w:r w:rsidRPr="00935276">
        <w:rPr>
          <w:rFonts w:ascii="Times New Roman" w:hAnsi="Times New Roman"/>
          <w:b/>
          <w:sz w:val="22"/>
          <w:szCs w:val="22"/>
          <w:lang w:eastAsia="hu-HU"/>
        </w:rPr>
        <w:t>kijelentj</w:t>
      </w:r>
      <w:r w:rsidRPr="00935276">
        <w:rPr>
          <w:rFonts w:ascii="Times New Roman" w:hAnsi="Times New Roman" w:hint="eastAsia"/>
          <w:b/>
          <w:sz w:val="22"/>
          <w:szCs w:val="22"/>
          <w:lang w:eastAsia="hu-HU"/>
        </w:rPr>
        <w:t>ü</w:t>
      </w:r>
      <w:r w:rsidRPr="00935276">
        <w:rPr>
          <w:rFonts w:ascii="Times New Roman" w:hAnsi="Times New Roman"/>
          <w:b/>
          <w:sz w:val="22"/>
          <w:szCs w:val="22"/>
          <w:lang w:eastAsia="hu-HU"/>
        </w:rPr>
        <w:t>k,</w:t>
      </w:r>
    </w:p>
    <w:p w:rsidR="00073CCF" w:rsidRPr="0036556C" w:rsidRDefault="00073CCF" w:rsidP="00073CCF">
      <w:pPr>
        <w:widowControl w:val="0"/>
        <w:autoSpaceDE w:val="0"/>
        <w:autoSpaceDN w:val="0"/>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r w:rsidRPr="00935276">
        <w:rPr>
          <w:rFonts w:ascii="Times New Roman" w:hAnsi="Times New Roman"/>
          <w:color w:val="000000"/>
          <w:kern w:val="3"/>
          <w:sz w:val="22"/>
          <w:szCs w:val="22"/>
          <w:lang w:eastAsia="zh-CN"/>
        </w:rPr>
        <w:t>1. hogy Társaságunk olyan társaságnak minősül, amelyet szabályozott tőzsdén jegyeznek.</w:t>
      </w: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center"/>
        <w:textAlignment w:val="baseline"/>
        <w:rPr>
          <w:rFonts w:ascii="Times New Roman" w:hAnsi="Times New Roman"/>
          <w:i/>
          <w:color w:val="000000"/>
          <w:kern w:val="3"/>
          <w:sz w:val="22"/>
          <w:szCs w:val="22"/>
          <w:u w:val="single"/>
          <w:lang w:eastAsia="zh-CN"/>
        </w:rPr>
      </w:pPr>
      <w:r w:rsidRPr="00935276">
        <w:rPr>
          <w:rFonts w:ascii="Times New Roman" w:hAnsi="Times New Roman"/>
          <w:i/>
          <w:color w:val="000000"/>
          <w:kern w:val="3"/>
          <w:sz w:val="22"/>
          <w:szCs w:val="22"/>
          <w:u w:val="single"/>
          <w:lang w:eastAsia="zh-CN"/>
        </w:rPr>
        <w:t>vagy</w:t>
      </w:r>
      <w:r w:rsidRPr="00935276">
        <w:rPr>
          <w:rFonts w:ascii="Times New Roman" w:hAnsi="Times New Roman"/>
          <w:color w:val="000000"/>
          <w:kern w:val="3"/>
          <w:sz w:val="22"/>
          <w:szCs w:val="22"/>
          <w:vertAlign w:val="superscript"/>
          <w:lang w:eastAsia="zh-CN"/>
        </w:rPr>
        <w:footnoteReference w:id="85"/>
      </w:r>
    </w:p>
    <w:p w:rsidR="00073CCF" w:rsidRPr="00935276" w:rsidRDefault="00073CCF" w:rsidP="00073CCF">
      <w:pPr>
        <w:widowControl w:val="0"/>
        <w:autoSpaceDE w:val="0"/>
        <w:autoSpaceDN w:val="0"/>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r w:rsidRPr="00935276">
        <w:rPr>
          <w:rFonts w:ascii="Times New Roman" w:hAnsi="Times New Roman"/>
          <w:color w:val="000000"/>
          <w:kern w:val="3"/>
          <w:sz w:val="22"/>
          <w:szCs w:val="22"/>
          <w:lang w:eastAsia="zh-CN"/>
        </w:rPr>
        <w:t>2. hogy Társaságunk olyan társaságnak minősül, melyet nem jegyeznek szabályozott tőzsdén.</w:t>
      </w: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center"/>
        <w:textAlignment w:val="baseline"/>
        <w:rPr>
          <w:rFonts w:ascii="Times New Roman" w:hAnsi="Times New Roman"/>
          <w:color w:val="000000"/>
          <w:kern w:val="3"/>
          <w:sz w:val="22"/>
          <w:szCs w:val="22"/>
          <w:lang w:eastAsia="zh-CN"/>
        </w:rPr>
      </w:pPr>
      <w:r w:rsidRPr="00935276">
        <w:rPr>
          <w:rFonts w:ascii="Times New Roman" w:hAnsi="Times New Roman"/>
          <w:color w:val="000000"/>
          <w:kern w:val="3"/>
          <w:sz w:val="22"/>
          <w:szCs w:val="22"/>
          <w:lang w:eastAsia="zh-CN"/>
        </w:rPr>
        <w:t>*</w:t>
      </w: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vertAlign w:val="superscript"/>
          <w:lang w:eastAsia="zh-CN"/>
        </w:rPr>
      </w:pPr>
      <w:r w:rsidRPr="00935276">
        <w:rPr>
          <w:rFonts w:ascii="Times New Roman" w:hAnsi="Times New Roman"/>
          <w:color w:val="000000"/>
          <w:kern w:val="3"/>
          <w:sz w:val="22"/>
          <w:szCs w:val="22"/>
          <w:lang w:eastAsia="zh-CN"/>
        </w:rPr>
        <w:t xml:space="preserve">3. Fentiekre tekintettel nyilatkozunk, hogy Társaságunk </w:t>
      </w:r>
      <w:r w:rsidRPr="00935276">
        <w:rPr>
          <w:rFonts w:ascii="Times New Roman" w:hAnsi="Times New Roman"/>
          <w:bCs/>
          <w:color w:val="000000"/>
          <w:kern w:val="3"/>
          <w:sz w:val="22"/>
          <w:szCs w:val="22"/>
          <w:lang w:eastAsia="zh-CN"/>
        </w:rPr>
        <w:t xml:space="preserve">a pénzmosás és a terrorizmus finanszírozása megelőzéséről és megakadályozásáról szóló 2007. évi CXXXVI. törvény 3. § </w:t>
      </w:r>
      <w:proofErr w:type="spellStart"/>
      <w:r w:rsidRPr="00935276">
        <w:rPr>
          <w:rFonts w:ascii="Times New Roman" w:hAnsi="Times New Roman"/>
          <w:b/>
          <w:bCs/>
          <w:color w:val="000000"/>
          <w:kern w:val="3"/>
          <w:sz w:val="22"/>
          <w:szCs w:val="22"/>
          <w:lang w:eastAsia="zh-CN"/>
        </w:rPr>
        <w:t>ra-rb</w:t>
      </w:r>
      <w:proofErr w:type="spellEnd"/>
      <w:r w:rsidRPr="00935276">
        <w:rPr>
          <w:rFonts w:ascii="Times New Roman" w:hAnsi="Times New Roman"/>
          <w:b/>
          <w:bCs/>
          <w:color w:val="000000"/>
          <w:kern w:val="3"/>
          <w:sz w:val="22"/>
          <w:szCs w:val="22"/>
          <w:lang w:eastAsia="zh-CN"/>
        </w:rPr>
        <w:t>)</w:t>
      </w:r>
      <w:r w:rsidRPr="00935276">
        <w:rPr>
          <w:rFonts w:ascii="Times New Roman" w:hAnsi="Times New Roman"/>
          <w:bCs/>
          <w:color w:val="000000"/>
          <w:kern w:val="3"/>
          <w:sz w:val="22"/>
          <w:szCs w:val="22"/>
          <w:lang w:eastAsia="zh-CN"/>
        </w:rPr>
        <w:t xml:space="preserve"> pontja szerint definiált </w:t>
      </w:r>
      <w:r w:rsidRPr="00935276">
        <w:rPr>
          <w:rFonts w:ascii="Times New Roman" w:hAnsi="Times New Roman"/>
          <w:b/>
          <w:bCs/>
          <w:color w:val="000000"/>
          <w:kern w:val="3"/>
          <w:sz w:val="22"/>
          <w:szCs w:val="22"/>
          <w:lang w:eastAsia="zh-CN"/>
        </w:rPr>
        <w:t>tényleges tulajdonossal rendelkezik</w:t>
      </w:r>
      <w:r w:rsidRPr="00935276">
        <w:rPr>
          <w:rFonts w:ascii="Times New Roman" w:hAnsi="Times New Roman"/>
          <w:bCs/>
          <w:color w:val="000000"/>
          <w:kern w:val="3"/>
          <w:sz w:val="22"/>
          <w:szCs w:val="22"/>
          <w:lang w:eastAsia="zh-CN"/>
        </w:rPr>
        <w:t>. Valamennyi tényleges tulajdonos nevét és állandó lakóhelyét az alábbiakban mutatjuk be</w:t>
      </w:r>
      <w:r w:rsidRPr="00935276">
        <w:rPr>
          <w:rFonts w:ascii="Times New Roman" w:hAnsi="Times New Roman"/>
          <w:bCs/>
          <w:color w:val="000000"/>
          <w:kern w:val="3"/>
          <w:sz w:val="22"/>
          <w:szCs w:val="22"/>
          <w:vertAlign w:val="superscript"/>
          <w:lang w:eastAsia="zh-CN"/>
        </w:rPr>
        <w:footnoteReference w:id="86"/>
      </w:r>
      <w:r w:rsidRPr="00935276">
        <w:rPr>
          <w:rFonts w:ascii="Times New Roman" w:hAnsi="Times New Roman"/>
          <w:bCs/>
          <w:color w:val="000000"/>
          <w:kern w:val="3"/>
          <w:sz w:val="22"/>
          <w:szCs w:val="22"/>
          <w:lang w:eastAsia="zh-CN"/>
        </w:rPr>
        <w:t>:</w:t>
      </w:r>
      <w:r w:rsidRPr="00935276">
        <w:rPr>
          <w:rFonts w:ascii="Times New Roman" w:hAnsi="Times New Roman"/>
          <w:color w:val="000000"/>
          <w:kern w:val="3"/>
          <w:sz w:val="22"/>
          <w:szCs w:val="22"/>
          <w:vertAlign w:val="superscript"/>
          <w:lang w:eastAsia="zh-CN"/>
        </w:rPr>
        <w:t xml:space="preserve"> </w:t>
      </w:r>
    </w:p>
    <w:p w:rsidR="00073CCF" w:rsidRPr="00935276" w:rsidRDefault="00073CCF" w:rsidP="00073CCF">
      <w:pPr>
        <w:widowControl w:val="0"/>
        <w:autoSpaceDE w:val="0"/>
        <w:autoSpaceDN w:val="0"/>
        <w:adjustRightInd w:val="0"/>
        <w:jc w:val="both"/>
        <w:rPr>
          <w:rFonts w:ascii="Times New Roman" w:hAnsi="Times New Roman"/>
          <w:bCs/>
          <w:color w:val="000000"/>
          <w:sz w:val="22"/>
          <w:szCs w:val="22"/>
          <w:lang w:eastAsia="hu-HU"/>
        </w:rPr>
      </w:pPr>
    </w:p>
    <w:p w:rsidR="00073CCF" w:rsidRPr="00935276" w:rsidRDefault="00073CCF" w:rsidP="00073CCF">
      <w:pPr>
        <w:widowControl w:val="0"/>
        <w:autoSpaceDE w:val="0"/>
        <w:autoSpaceDN w:val="0"/>
        <w:adjustRightInd w:val="0"/>
        <w:ind w:left="2127" w:hanging="2127"/>
        <w:jc w:val="both"/>
        <w:rPr>
          <w:rFonts w:ascii="Times New Roman" w:hAnsi="Times New Roman"/>
          <w:bCs/>
          <w:color w:val="000000"/>
          <w:sz w:val="22"/>
          <w:szCs w:val="22"/>
          <w:lang w:eastAsia="hu-HU"/>
        </w:rPr>
      </w:pPr>
      <w:r w:rsidRPr="00935276">
        <w:rPr>
          <w:rFonts w:ascii="Times New Roman" w:hAnsi="Times New Roman"/>
          <w:bCs/>
          <w:color w:val="000000"/>
          <w:sz w:val="22"/>
          <w:szCs w:val="22"/>
          <w:lang w:eastAsia="hu-HU"/>
        </w:rPr>
        <w:t>Név:</w:t>
      </w:r>
      <w:r w:rsidRPr="00935276">
        <w:rPr>
          <w:rFonts w:ascii="Times New Roman" w:hAnsi="Times New Roman"/>
          <w:bCs/>
          <w:color w:val="000000"/>
          <w:sz w:val="22"/>
          <w:szCs w:val="22"/>
          <w:lang w:eastAsia="hu-HU"/>
        </w:rPr>
        <w:tab/>
        <w:t>……………………………</w:t>
      </w:r>
    </w:p>
    <w:p w:rsidR="00073CCF" w:rsidRPr="00935276" w:rsidRDefault="00073CCF" w:rsidP="00073CCF">
      <w:pPr>
        <w:widowControl w:val="0"/>
        <w:tabs>
          <w:tab w:val="left" w:pos="708"/>
          <w:tab w:val="left" w:pos="1416"/>
          <w:tab w:val="left" w:pos="2124"/>
          <w:tab w:val="left" w:pos="2832"/>
          <w:tab w:val="left" w:pos="3540"/>
          <w:tab w:val="left" w:pos="4248"/>
          <w:tab w:val="left" w:pos="5265"/>
        </w:tabs>
        <w:autoSpaceDE w:val="0"/>
        <w:autoSpaceDN w:val="0"/>
        <w:adjustRightInd w:val="0"/>
        <w:ind w:left="2127" w:hanging="2127"/>
        <w:jc w:val="both"/>
        <w:rPr>
          <w:rFonts w:ascii="Times New Roman" w:hAnsi="Times New Roman"/>
          <w:bCs/>
          <w:color w:val="000000"/>
          <w:sz w:val="22"/>
          <w:szCs w:val="22"/>
          <w:lang w:eastAsia="hu-HU"/>
        </w:rPr>
      </w:pPr>
      <w:r w:rsidRPr="00935276">
        <w:rPr>
          <w:rFonts w:ascii="Times New Roman" w:hAnsi="Times New Roman"/>
          <w:bCs/>
          <w:color w:val="000000"/>
          <w:sz w:val="22"/>
          <w:szCs w:val="22"/>
          <w:lang w:eastAsia="hu-HU"/>
        </w:rPr>
        <w:t>Állandó lakhely:</w:t>
      </w:r>
      <w:r w:rsidRPr="00935276">
        <w:rPr>
          <w:rFonts w:ascii="Times New Roman" w:hAnsi="Times New Roman"/>
          <w:bCs/>
          <w:color w:val="000000"/>
          <w:sz w:val="22"/>
          <w:szCs w:val="22"/>
          <w:lang w:eastAsia="hu-HU"/>
        </w:rPr>
        <w:tab/>
        <w:t>……………………………</w:t>
      </w: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p>
    <w:p w:rsidR="003A1926" w:rsidRPr="00935276" w:rsidRDefault="003A1926" w:rsidP="00073CCF">
      <w:pPr>
        <w:widowControl w:val="0"/>
        <w:autoSpaceDE w:val="0"/>
        <w:autoSpaceDN w:val="0"/>
        <w:jc w:val="both"/>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center"/>
        <w:textAlignment w:val="baseline"/>
        <w:rPr>
          <w:rFonts w:ascii="Times New Roman" w:hAnsi="Times New Roman"/>
          <w:i/>
          <w:color w:val="000000"/>
          <w:kern w:val="3"/>
          <w:sz w:val="22"/>
          <w:szCs w:val="22"/>
          <w:u w:val="single"/>
          <w:lang w:eastAsia="zh-CN"/>
        </w:rPr>
      </w:pPr>
      <w:r w:rsidRPr="00935276">
        <w:rPr>
          <w:rFonts w:ascii="Times New Roman" w:hAnsi="Times New Roman"/>
          <w:i/>
          <w:color w:val="000000"/>
          <w:kern w:val="3"/>
          <w:sz w:val="22"/>
          <w:szCs w:val="22"/>
          <w:u w:val="single"/>
          <w:lang w:eastAsia="zh-CN"/>
        </w:rPr>
        <w:t>vagy</w:t>
      </w:r>
      <w:r w:rsidRPr="00935276">
        <w:rPr>
          <w:rFonts w:ascii="Times New Roman" w:hAnsi="Times New Roman"/>
          <w:i/>
          <w:color w:val="000000"/>
          <w:kern w:val="3"/>
          <w:sz w:val="22"/>
          <w:szCs w:val="22"/>
          <w:u w:val="single"/>
          <w:vertAlign w:val="superscript"/>
          <w:lang w:eastAsia="zh-CN"/>
        </w:rPr>
        <w:footnoteReference w:id="87"/>
      </w: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both"/>
        <w:textAlignment w:val="baseline"/>
        <w:rPr>
          <w:rFonts w:ascii="Times New Roman" w:hAnsi="Times New Roman"/>
          <w:bCs/>
          <w:color w:val="000000"/>
          <w:kern w:val="3"/>
          <w:sz w:val="22"/>
          <w:szCs w:val="22"/>
          <w:lang w:eastAsia="zh-CN"/>
        </w:rPr>
      </w:pPr>
      <w:r w:rsidRPr="00935276">
        <w:rPr>
          <w:rFonts w:ascii="Times New Roman" w:hAnsi="Times New Roman"/>
          <w:color w:val="000000"/>
          <w:kern w:val="3"/>
          <w:sz w:val="22"/>
          <w:szCs w:val="22"/>
          <w:lang w:eastAsia="zh-CN"/>
        </w:rPr>
        <w:lastRenderedPageBreak/>
        <w:t xml:space="preserve">4. Fentiekre tekintettel nyilatkozunk, hogy Társaságunk </w:t>
      </w:r>
      <w:r w:rsidRPr="00935276">
        <w:rPr>
          <w:rFonts w:ascii="Times New Roman" w:hAnsi="Times New Roman"/>
          <w:bCs/>
          <w:color w:val="000000"/>
          <w:kern w:val="3"/>
          <w:sz w:val="22"/>
          <w:szCs w:val="22"/>
          <w:lang w:eastAsia="zh-CN"/>
        </w:rPr>
        <w:t xml:space="preserve">a pénzmosás és a terrorizmus finanszírozása megelőzéséről és megakadályozásáról szóló 2007. évi CXXXVI. törvény 3. § </w:t>
      </w:r>
      <w:proofErr w:type="spellStart"/>
      <w:r w:rsidRPr="00935276">
        <w:rPr>
          <w:rFonts w:ascii="Times New Roman" w:hAnsi="Times New Roman"/>
          <w:b/>
          <w:bCs/>
          <w:color w:val="000000"/>
          <w:kern w:val="3"/>
          <w:sz w:val="22"/>
          <w:szCs w:val="22"/>
          <w:lang w:eastAsia="zh-CN"/>
        </w:rPr>
        <w:t>rc-rd</w:t>
      </w:r>
      <w:proofErr w:type="spellEnd"/>
      <w:r w:rsidRPr="00935276">
        <w:rPr>
          <w:rFonts w:ascii="Times New Roman" w:hAnsi="Times New Roman"/>
          <w:b/>
          <w:bCs/>
          <w:color w:val="000000"/>
          <w:kern w:val="3"/>
          <w:sz w:val="22"/>
          <w:szCs w:val="22"/>
          <w:lang w:eastAsia="zh-CN"/>
        </w:rPr>
        <w:t>)</w:t>
      </w:r>
      <w:r w:rsidRPr="00935276">
        <w:rPr>
          <w:rFonts w:ascii="Times New Roman" w:hAnsi="Times New Roman"/>
          <w:bCs/>
          <w:color w:val="000000"/>
          <w:kern w:val="3"/>
          <w:sz w:val="22"/>
          <w:szCs w:val="22"/>
          <w:lang w:eastAsia="zh-CN"/>
        </w:rPr>
        <w:t xml:space="preserve"> pontja szerint definiált </w:t>
      </w:r>
      <w:r w:rsidRPr="00935276">
        <w:rPr>
          <w:rFonts w:ascii="Times New Roman" w:hAnsi="Times New Roman"/>
          <w:b/>
          <w:bCs/>
          <w:color w:val="000000"/>
          <w:kern w:val="3"/>
          <w:sz w:val="22"/>
          <w:szCs w:val="22"/>
          <w:lang w:eastAsia="zh-CN"/>
        </w:rPr>
        <w:t>tényleges tulajdonossal rendelkezik</w:t>
      </w:r>
      <w:r w:rsidRPr="00935276">
        <w:rPr>
          <w:rFonts w:ascii="Times New Roman" w:hAnsi="Times New Roman"/>
          <w:bCs/>
          <w:color w:val="000000"/>
          <w:kern w:val="3"/>
          <w:sz w:val="22"/>
          <w:szCs w:val="22"/>
          <w:lang w:eastAsia="zh-CN"/>
        </w:rPr>
        <w:t>. Valamennyi tényleges tulajdonos nevét és állandó lakóhelyét az alábbiakban mutatjuk be</w:t>
      </w:r>
      <w:r w:rsidRPr="00935276">
        <w:rPr>
          <w:rFonts w:ascii="Times New Roman" w:hAnsi="Times New Roman"/>
          <w:bCs/>
          <w:color w:val="000000"/>
          <w:kern w:val="3"/>
          <w:sz w:val="22"/>
          <w:szCs w:val="22"/>
          <w:vertAlign w:val="superscript"/>
          <w:lang w:eastAsia="zh-CN"/>
        </w:rPr>
        <w:footnoteReference w:id="88"/>
      </w:r>
      <w:r w:rsidRPr="00935276">
        <w:rPr>
          <w:rFonts w:ascii="Times New Roman" w:hAnsi="Times New Roman"/>
          <w:bCs/>
          <w:color w:val="000000"/>
          <w:kern w:val="3"/>
          <w:sz w:val="22"/>
          <w:szCs w:val="22"/>
          <w:lang w:eastAsia="zh-CN"/>
        </w:rPr>
        <w:t>:</w:t>
      </w:r>
    </w:p>
    <w:p w:rsidR="00073CCF" w:rsidRPr="00935276" w:rsidRDefault="00073CCF" w:rsidP="00073CCF">
      <w:pPr>
        <w:widowControl w:val="0"/>
        <w:autoSpaceDE w:val="0"/>
        <w:autoSpaceDN w:val="0"/>
        <w:jc w:val="both"/>
        <w:textAlignment w:val="baseline"/>
        <w:rPr>
          <w:rFonts w:ascii="Times New Roman" w:hAnsi="Times New Roman"/>
          <w:bCs/>
          <w:color w:val="000000"/>
          <w:kern w:val="3"/>
          <w:sz w:val="22"/>
          <w:szCs w:val="22"/>
          <w:lang w:eastAsia="zh-CN"/>
        </w:rPr>
      </w:pPr>
    </w:p>
    <w:p w:rsidR="00073CCF" w:rsidRPr="00935276" w:rsidRDefault="00073CCF" w:rsidP="00073CCF">
      <w:pPr>
        <w:widowControl w:val="0"/>
        <w:autoSpaceDE w:val="0"/>
        <w:autoSpaceDN w:val="0"/>
        <w:jc w:val="both"/>
        <w:textAlignment w:val="baseline"/>
        <w:rPr>
          <w:rFonts w:ascii="Times New Roman" w:hAnsi="Times New Roman"/>
          <w:bCs/>
          <w:color w:val="000000"/>
          <w:kern w:val="3"/>
          <w:sz w:val="22"/>
          <w:szCs w:val="22"/>
          <w:lang w:eastAsia="zh-CN"/>
        </w:rPr>
      </w:pPr>
    </w:p>
    <w:p w:rsidR="00073CCF" w:rsidRPr="00935276" w:rsidRDefault="00073CCF" w:rsidP="00073CCF">
      <w:pPr>
        <w:widowControl w:val="0"/>
        <w:autoSpaceDE w:val="0"/>
        <w:autoSpaceDN w:val="0"/>
        <w:adjustRightInd w:val="0"/>
        <w:ind w:left="2127" w:hanging="2127"/>
        <w:jc w:val="both"/>
        <w:rPr>
          <w:rFonts w:ascii="Times New Roman" w:hAnsi="Times New Roman"/>
          <w:bCs/>
          <w:color w:val="000000"/>
          <w:sz w:val="22"/>
          <w:szCs w:val="22"/>
          <w:lang w:eastAsia="hu-HU"/>
        </w:rPr>
      </w:pPr>
      <w:r w:rsidRPr="00935276">
        <w:rPr>
          <w:rFonts w:ascii="Times New Roman" w:hAnsi="Times New Roman"/>
          <w:bCs/>
          <w:color w:val="000000"/>
          <w:sz w:val="22"/>
          <w:szCs w:val="22"/>
          <w:lang w:eastAsia="hu-HU"/>
        </w:rPr>
        <w:t>Név:</w:t>
      </w:r>
      <w:r w:rsidRPr="00935276">
        <w:rPr>
          <w:rFonts w:ascii="Times New Roman" w:hAnsi="Times New Roman"/>
          <w:bCs/>
          <w:color w:val="000000"/>
          <w:sz w:val="22"/>
          <w:szCs w:val="22"/>
          <w:lang w:eastAsia="hu-HU"/>
        </w:rPr>
        <w:tab/>
        <w:t>……………………………</w:t>
      </w:r>
    </w:p>
    <w:p w:rsidR="00073CCF" w:rsidRPr="00935276" w:rsidRDefault="00073CCF" w:rsidP="00073CCF">
      <w:pPr>
        <w:widowControl w:val="0"/>
        <w:tabs>
          <w:tab w:val="left" w:pos="708"/>
          <w:tab w:val="left" w:pos="1416"/>
          <w:tab w:val="left" w:pos="2124"/>
          <w:tab w:val="left" w:pos="2832"/>
          <w:tab w:val="left" w:pos="3540"/>
          <w:tab w:val="left" w:pos="4248"/>
          <w:tab w:val="left" w:pos="5265"/>
        </w:tabs>
        <w:autoSpaceDE w:val="0"/>
        <w:autoSpaceDN w:val="0"/>
        <w:adjustRightInd w:val="0"/>
        <w:ind w:left="2127" w:hanging="2127"/>
        <w:jc w:val="both"/>
        <w:rPr>
          <w:rFonts w:ascii="Times New Roman" w:hAnsi="Times New Roman"/>
          <w:bCs/>
          <w:color w:val="000000"/>
          <w:sz w:val="22"/>
          <w:szCs w:val="22"/>
          <w:lang w:eastAsia="hu-HU"/>
        </w:rPr>
      </w:pPr>
      <w:r w:rsidRPr="00935276">
        <w:rPr>
          <w:rFonts w:ascii="Times New Roman" w:hAnsi="Times New Roman"/>
          <w:bCs/>
          <w:color w:val="000000"/>
          <w:sz w:val="22"/>
          <w:szCs w:val="22"/>
          <w:lang w:eastAsia="hu-HU"/>
        </w:rPr>
        <w:t>Állandó lakhely:</w:t>
      </w:r>
      <w:r w:rsidRPr="00935276">
        <w:rPr>
          <w:rFonts w:ascii="Times New Roman" w:hAnsi="Times New Roman"/>
          <w:bCs/>
          <w:color w:val="000000"/>
          <w:sz w:val="22"/>
          <w:szCs w:val="22"/>
          <w:lang w:eastAsia="hu-HU"/>
        </w:rPr>
        <w:tab/>
        <w:t>……………………………</w:t>
      </w: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p>
    <w:p w:rsidR="003A1926" w:rsidRPr="00935276" w:rsidRDefault="003A1926" w:rsidP="00073CCF">
      <w:pPr>
        <w:widowControl w:val="0"/>
        <w:autoSpaceDE w:val="0"/>
        <w:autoSpaceDN w:val="0"/>
        <w:jc w:val="both"/>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center"/>
        <w:textAlignment w:val="baseline"/>
        <w:rPr>
          <w:rFonts w:ascii="Times New Roman" w:hAnsi="Times New Roman"/>
          <w:i/>
          <w:color w:val="000000"/>
          <w:kern w:val="3"/>
          <w:sz w:val="22"/>
          <w:szCs w:val="22"/>
          <w:u w:val="single"/>
          <w:lang w:eastAsia="zh-CN"/>
        </w:rPr>
      </w:pPr>
      <w:r w:rsidRPr="00935276">
        <w:rPr>
          <w:rFonts w:ascii="Times New Roman" w:hAnsi="Times New Roman"/>
          <w:i/>
          <w:color w:val="000000"/>
          <w:kern w:val="3"/>
          <w:sz w:val="22"/>
          <w:szCs w:val="22"/>
          <w:u w:val="single"/>
          <w:lang w:eastAsia="zh-CN"/>
        </w:rPr>
        <w:t>vagy</w:t>
      </w:r>
      <w:r w:rsidRPr="00935276">
        <w:rPr>
          <w:rFonts w:ascii="Times New Roman" w:hAnsi="Times New Roman"/>
          <w:i/>
          <w:color w:val="000000"/>
          <w:kern w:val="3"/>
          <w:sz w:val="22"/>
          <w:szCs w:val="22"/>
          <w:u w:val="single"/>
          <w:vertAlign w:val="superscript"/>
          <w:lang w:eastAsia="zh-CN"/>
        </w:rPr>
        <w:footnoteReference w:id="89"/>
      </w: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r w:rsidRPr="00935276">
        <w:rPr>
          <w:rFonts w:ascii="Times New Roman" w:hAnsi="Times New Roman"/>
          <w:color w:val="000000"/>
          <w:kern w:val="3"/>
          <w:sz w:val="22"/>
          <w:szCs w:val="22"/>
          <w:lang w:eastAsia="zh-CN"/>
        </w:rPr>
        <w:t xml:space="preserve">5. Fentiekre tekintettel nyilatkozunk, hogy Társaságunk </w:t>
      </w:r>
      <w:r w:rsidRPr="00935276">
        <w:rPr>
          <w:rFonts w:ascii="Times New Roman" w:hAnsi="Times New Roman"/>
          <w:bCs/>
          <w:color w:val="000000"/>
          <w:kern w:val="3"/>
          <w:sz w:val="22"/>
          <w:szCs w:val="22"/>
          <w:lang w:eastAsia="zh-CN"/>
        </w:rPr>
        <w:t xml:space="preserve">a pénzmosás és a terrorizmus finanszírozása megelőzéséről és megakadályozásáról szóló 2007. évi CXXXVI. törvény 3. § </w:t>
      </w:r>
      <w:proofErr w:type="spellStart"/>
      <w:r w:rsidRPr="00935276">
        <w:rPr>
          <w:rFonts w:ascii="Times New Roman" w:hAnsi="Times New Roman"/>
          <w:b/>
          <w:bCs/>
          <w:color w:val="000000"/>
          <w:kern w:val="3"/>
          <w:sz w:val="22"/>
          <w:szCs w:val="22"/>
          <w:lang w:eastAsia="zh-CN"/>
        </w:rPr>
        <w:t>ra-rb</w:t>
      </w:r>
      <w:proofErr w:type="spellEnd"/>
      <w:r w:rsidRPr="00935276">
        <w:rPr>
          <w:rFonts w:ascii="Times New Roman" w:hAnsi="Times New Roman"/>
          <w:b/>
          <w:bCs/>
          <w:color w:val="000000"/>
          <w:kern w:val="3"/>
          <w:sz w:val="22"/>
          <w:szCs w:val="22"/>
          <w:lang w:eastAsia="zh-CN"/>
        </w:rPr>
        <w:t>)</w:t>
      </w:r>
      <w:r w:rsidRPr="00935276">
        <w:rPr>
          <w:rFonts w:ascii="Times New Roman" w:hAnsi="Times New Roman"/>
          <w:bCs/>
          <w:color w:val="000000"/>
          <w:kern w:val="3"/>
          <w:sz w:val="22"/>
          <w:szCs w:val="22"/>
          <w:lang w:eastAsia="zh-CN"/>
        </w:rPr>
        <w:t xml:space="preserve"> </w:t>
      </w:r>
      <w:proofErr w:type="spellStart"/>
      <w:r w:rsidRPr="00935276">
        <w:rPr>
          <w:rFonts w:ascii="Times New Roman" w:hAnsi="Times New Roman"/>
          <w:b/>
          <w:bCs/>
          <w:color w:val="000000"/>
          <w:kern w:val="3"/>
          <w:sz w:val="22"/>
          <w:szCs w:val="22"/>
          <w:lang w:eastAsia="zh-CN"/>
        </w:rPr>
        <w:t>rc-rd</w:t>
      </w:r>
      <w:proofErr w:type="spellEnd"/>
      <w:r w:rsidRPr="00935276">
        <w:rPr>
          <w:rFonts w:ascii="Times New Roman" w:hAnsi="Times New Roman"/>
          <w:b/>
          <w:bCs/>
          <w:color w:val="000000"/>
          <w:kern w:val="3"/>
          <w:sz w:val="22"/>
          <w:szCs w:val="22"/>
          <w:lang w:eastAsia="zh-CN"/>
        </w:rPr>
        <w:t>)</w:t>
      </w:r>
      <w:r w:rsidRPr="00935276">
        <w:rPr>
          <w:rFonts w:ascii="Times New Roman" w:hAnsi="Times New Roman"/>
          <w:bCs/>
          <w:color w:val="000000"/>
          <w:kern w:val="3"/>
          <w:sz w:val="22"/>
          <w:szCs w:val="22"/>
          <w:lang w:eastAsia="zh-CN"/>
        </w:rPr>
        <w:t xml:space="preserve"> pontja szerint definiált </w:t>
      </w:r>
      <w:r w:rsidRPr="00935276">
        <w:rPr>
          <w:rFonts w:ascii="Times New Roman" w:hAnsi="Times New Roman"/>
          <w:b/>
          <w:bCs/>
          <w:color w:val="000000"/>
          <w:kern w:val="3"/>
          <w:sz w:val="22"/>
          <w:szCs w:val="22"/>
          <w:lang w:eastAsia="zh-CN"/>
        </w:rPr>
        <w:t>tényleges tulajdonossal nem rendelkezik</w:t>
      </w:r>
      <w:r w:rsidRPr="00935276">
        <w:rPr>
          <w:rFonts w:ascii="Times New Roman" w:hAnsi="Times New Roman"/>
          <w:bCs/>
          <w:color w:val="000000"/>
          <w:kern w:val="3"/>
          <w:sz w:val="22"/>
          <w:szCs w:val="22"/>
          <w:lang w:eastAsia="zh-CN"/>
        </w:rPr>
        <w:t>.</w:t>
      </w:r>
    </w:p>
    <w:p w:rsidR="00073CCF" w:rsidRPr="00935276" w:rsidRDefault="00073CCF" w:rsidP="00073CCF">
      <w:pPr>
        <w:widowControl w:val="0"/>
        <w:autoSpaceDE w:val="0"/>
        <w:autoSpaceDN w:val="0"/>
        <w:jc w:val="both"/>
        <w:textAlignment w:val="baseline"/>
        <w:rPr>
          <w:rFonts w:ascii="Times New Roman" w:hAnsi="Times New Roman"/>
          <w:color w:val="000000"/>
          <w:kern w:val="3"/>
          <w:sz w:val="22"/>
          <w:szCs w:val="22"/>
          <w:lang w:eastAsia="zh-CN"/>
        </w:rPr>
      </w:pPr>
    </w:p>
    <w:p w:rsidR="003A1926" w:rsidRPr="00935276" w:rsidRDefault="003A1926" w:rsidP="003A1926">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3A1926" w:rsidRPr="00935276" w:rsidRDefault="003A1926" w:rsidP="003A1926">
      <w:pPr>
        <w:widowControl w:val="0"/>
        <w:spacing w:after="120"/>
        <w:jc w:val="both"/>
        <w:rPr>
          <w:rFonts w:ascii="Times New Roman" w:hAnsi="Times New Roman"/>
          <w:sz w:val="22"/>
          <w:szCs w:val="22"/>
        </w:rPr>
      </w:pPr>
    </w:p>
    <w:p w:rsidR="003A1926" w:rsidRPr="00935276" w:rsidRDefault="003A1926" w:rsidP="003A1926">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3A1926" w:rsidRPr="00935276" w:rsidRDefault="003A1926" w:rsidP="003A1926">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3A1926" w:rsidRPr="00935276" w:rsidRDefault="003A1926" w:rsidP="003A1926">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meghatalmazott képviselő aláírása)</w:t>
      </w:r>
    </w:p>
    <w:p w:rsidR="003A1926" w:rsidRPr="00935276" w:rsidRDefault="003A1926">
      <w:pPr>
        <w:suppressAutoHyphens w:val="0"/>
        <w:spacing w:after="200" w:line="276" w:lineRule="auto"/>
        <w:rPr>
          <w:rFonts w:ascii="Times New Roman" w:hAnsi="Times New Roman"/>
          <w:bCs/>
          <w:color w:val="000000"/>
          <w:kern w:val="3"/>
          <w:sz w:val="22"/>
          <w:szCs w:val="22"/>
          <w:lang w:eastAsia="zh-CN"/>
        </w:rPr>
      </w:pPr>
      <w:r w:rsidRPr="00935276">
        <w:rPr>
          <w:rFonts w:ascii="Times New Roman" w:hAnsi="Times New Roman"/>
          <w:bCs/>
          <w:color w:val="000000"/>
          <w:kern w:val="3"/>
          <w:sz w:val="22"/>
          <w:szCs w:val="22"/>
          <w:lang w:eastAsia="zh-CN"/>
        </w:rPr>
        <w:br w:type="page"/>
      </w:r>
    </w:p>
    <w:p w:rsidR="00073CCF" w:rsidRPr="0036556C" w:rsidRDefault="00347065" w:rsidP="003A1926">
      <w:pPr>
        <w:autoSpaceDN w:val="0"/>
        <w:jc w:val="right"/>
        <w:rPr>
          <w:rFonts w:ascii="Times New Roman" w:hAnsi="Times New Roman"/>
          <w:sz w:val="22"/>
          <w:szCs w:val="22"/>
        </w:rPr>
      </w:pPr>
      <w:r w:rsidRPr="0036556C">
        <w:rPr>
          <w:rFonts w:ascii="Times New Roman" w:hAnsi="Times New Roman"/>
          <w:sz w:val="22"/>
          <w:szCs w:val="22"/>
        </w:rPr>
        <w:lastRenderedPageBreak/>
        <w:t>1</w:t>
      </w:r>
      <w:r w:rsidR="00480AD1">
        <w:rPr>
          <w:rFonts w:ascii="Times New Roman" w:hAnsi="Times New Roman"/>
          <w:sz w:val="22"/>
          <w:szCs w:val="22"/>
        </w:rPr>
        <w:t>4</w:t>
      </w:r>
      <w:r w:rsidR="00073CCF" w:rsidRPr="0036556C">
        <w:rPr>
          <w:rFonts w:ascii="Times New Roman" w:hAnsi="Times New Roman"/>
          <w:sz w:val="22"/>
          <w:szCs w:val="22"/>
        </w:rPr>
        <w:t>. sz</w:t>
      </w:r>
      <w:r w:rsidR="00667E79" w:rsidRPr="0036556C">
        <w:rPr>
          <w:rFonts w:ascii="Times New Roman" w:hAnsi="Times New Roman"/>
          <w:sz w:val="22"/>
          <w:szCs w:val="22"/>
        </w:rPr>
        <w:t>.</w:t>
      </w:r>
      <w:r w:rsidR="00073CCF" w:rsidRPr="0036556C">
        <w:rPr>
          <w:rFonts w:ascii="Times New Roman" w:hAnsi="Times New Roman"/>
          <w:sz w:val="22"/>
          <w:szCs w:val="22"/>
        </w:rPr>
        <w:t xml:space="preserve"> melléklet</w:t>
      </w:r>
    </w:p>
    <w:p w:rsidR="00073CCF" w:rsidRPr="0036556C" w:rsidRDefault="00073CCF" w:rsidP="00073CCF">
      <w:pPr>
        <w:widowControl w:val="0"/>
        <w:autoSpaceDE w:val="0"/>
        <w:autoSpaceDN w:val="0"/>
        <w:jc w:val="center"/>
        <w:rPr>
          <w:rFonts w:ascii="Garamond" w:hAnsi="Garamond" w:cs="Arial"/>
          <w:b/>
          <w:smallCaps/>
          <w:sz w:val="22"/>
          <w:szCs w:val="22"/>
          <w:lang w:eastAsia="hu-HU"/>
        </w:rPr>
      </w:pPr>
    </w:p>
    <w:p w:rsidR="00073CCF" w:rsidRPr="0036556C" w:rsidRDefault="00073CCF" w:rsidP="00073CCF">
      <w:pPr>
        <w:widowControl w:val="0"/>
        <w:autoSpaceDE w:val="0"/>
        <w:autoSpaceDN w:val="0"/>
        <w:jc w:val="center"/>
        <w:rPr>
          <w:rFonts w:ascii="Garamond" w:hAnsi="Garamond" w:cs="Arial"/>
          <w:b/>
          <w:smallCaps/>
          <w:sz w:val="22"/>
          <w:szCs w:val="22"/>
          <w:lang w:eastAsia="hu-HU"/>
        </w:rPr>
      </w:pPr>
      <w:r w:rsidRPr="0036556C">
        <w:rPr>
          <w:rFonts w:ascii="Times New Roman" w:hAnsi="Times New Roman"/>
          <w:b/>
          <w:bCs/>
          <w:caps/>
          <w:sz w:val="22"/>
          <w:szCs w:val="22"/>
          <w:lang w:eastAsia="hu-HU"/>
        </w:rPr>
        <w:t>Nyilatkozat</w:t>
      </w:r>
      <w:r w:rsidRPr="0036556C">
        <w:rPr>
          <w:rFonts w:ascii="Garamond" w:hAnsi="Garamond"/>
          <w:i/>
          <w:color w:val="000000"/>
          <w:sz w:val="22"/>
          <w:szCs w:val="22"/>
          <w:vertAlign w:val="superscript"/>
          <w:lang w:eastAsia="hu-HU"/>
        </w:rPr>
        <w:footnoteReference w:id="90"/>
      </w:r>
    </w:p>
    <w:p w:rsidR="00073CCF" w:rsidRPr="0036556C" w:rsidRDefault="00073CCF" w:rsidP="00073CCF">
      <w:pPr>
        <w:widowControl w:val="0"/>
        <w:autoSpaceDE w:val="0"/>
        <w:autoSpaceDN w:val="0"/>
        <w:jc w:val="center"/>
        <w:rPr>
          <w:rFonts w:ascii="Garamond" w:hAnsi="Garamond" w:cs="Arial"/>
          <w:b/>
          <w:smallCaps/>
          <w:sz w:val="22"/>
          <w:szCs w:val="22"/>
          <w:lang w:eastAsia="hu-HU"/>
        </w:rPr>
      </w:pPr>
    </w:p>
    <w:p w:rsidR="00073CCF" w:rsidRPr="0036556C" w:rsidRDefault="00073CCF" w:rsidP="00073CCF">
      <w:pPr>
        <w:widowControl w:val="0"/>
        <w:autoSpaceDE w:val="0"/>
        <w:autoSpaceDN w:val="0"/>
        <w:jc w:val="center"/>
        <w:rPr>
          <w:rFonts w:ascii="Garamond" w:hAnsi="Garamond" w:cs="Arial"/>
          <w:b/>
          <w:smallCaps/>
          <w:sz w:val="22"/>
          <w:szCs w:val="22"/>
          <w:lang w:eastAsia="hu-HU"/>
        </w:rPr>
      </w:pPr>
    </w:p>
    <w:p w:rsidR="00073CCF" w:rsidRPr="00935276" w:rsidRDefault="00073CCF" w:rsidP="00073CCF">
      <w:pPr>
        <w:widowControl w:val="0"/>
        <w:autoSpaceDE w:val="0"/>
        <w:autoSpaceDN w:val="0"/>
        <w:jc w:val="center"/>
        <w:rPr>
          <w:rFonts w:ascii="Times New Roman félkövér" w:hAnsi="Times New Roman félkövér"/>
          <w:b/>
          <w:sz w:val="22"/>
          <w:szCs w:val="22"/>
          <w:lang w:eastAsia="hu-HU"/>
        </w:rPr>
      </w:pPr>
      <w:r w:rsidRPr="00935276">
        <w:rPr>
          <w:rFonts w:ascii="Times New Roman félkövér" w:hAnsi="Times New Roman félkövér"/>
          <w:b/>
          <w:sz w:val="22"/>
          <w:szCs w:val="22"/>
          <w:lang w:eastAsia="hu-HU"/>
        </w:rPr>
        <w:t xml:space="preserve">a Kbt. 62. § (1) bekezdésének </w:t>
      </w:r>
      <w:proofErr w:type="spellStart"/>
      <w:r w:rsidRPr="00935276">
        <w:rPr>
          <w:rFonts w:ascii="Times New Roman félkövér" w:hAnsi="Times New Roman félkövér"/>
          <w:b/>
          <w:sz w:val="22"/>
          <w:szCs w:val="22"/>
          <w:lang w:eastAsia="hu-HU"/>
        </w:rPr>
        <w:t>kc</w:t>
      </w:r>
      <w:proofErr w:type="spellEnd"/>
      <w:r w:rsidRPr="00935276">
        <w:rPr>
          <w:rFonts w:ascii="Times New Roman félkövér" w:hAnsi="Times New Roman félkövér"/>
          <w:b/>
          <w:sz w:val="22"/>
          <w:szCs w:val="22"/>
          <w:lang w:eastAsia="hu-HU"/>
        </w:rPr>
        <w:t>) pontja tekintetében</w:t>
      </w:r>
    </w:p>
    <w:p w:rsidR="00073CCF" w:rsidRPr="00935276" w:rsidRDefault="00073CCF" w:rsidP="00073CCF">
      <w:pPr>
        <w:widowControl w:val="0"/>
        <w:autoSpaceDE w:val="0"/>
        <w:autoSpaceDN w:val="0"/>
        <w:rPr>
          <w:rFonts w:ascii="Times New Roman" w:hAnsi="Times New Roman"/>
          <w:sz w:val="22"/>
          <w:szCs w:val="22"/>
          <w:lang w:eastAsia="hu-HU"/>
        </w:rPr>
      </w:pPr>
    </w:p>
    <w:p w:rsidR="00073CCF" w:rsidRPr="00935276" w:rsidRDefault="00073CCF" w:rsidP="00073CCF">
      <w:pPr>
        <w:widowControl w:val="0"/>
        <w:autoSpaceDE w:val="0"/>
        <w:autoSpaceDN w:val="0"/>
        <w:rPr>
          <w:rFonts w:ascii="Times New Roman" w:hAnsi="Times New Roman"/>
          <w:sz w:val="22"/>
          <w:szCs w:val="22"/>
          <w:lang w:eastAsia="hu-HU"/>
        </w:rPr>
      </w:pPr>
    </w:p>
    <w:p w:rsidR="00AD2B92" w:rsidRPr="00935276" w:rsidRDefault="00AD2B92" w:rsidP="00AD2B92">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073CCF" w:rsidRPr="00935276" w:rsidRDefault="00AD2B92" w:rsidP="00AD2B92">
      <w:pPr>
        <w:widowControl w:val="0"/>
        <w:autoSpaceDE w:val="0"/>
        <w:autoSpaceDN w:val="0"/>
        <w:jc w:val="center"/>
        <w:rPr>
          <w:rFonts w:ascii="Times New Roman" w:hAnsi="Times New Roman"/>
          <w:b/>
          <w:sz w:val="22"/>
          <w:szCs w:val="22"/>
          <w:lang w:eastAsia="hu-HU"/>
        </w:rPr>
      </w:pPr>
      <w:r w:rsidRPr="00935276">
        <w:rPr>
          <w:rFonts w:ascii="Times New Roman" w:hAnsi="Times New Roman"/>
          <w:sz w:val="22"/>
          <w:szCs w:val="22"/>
        </w:rPr>
        <w:t>tárgyú közbeszerzési eljárásban</w:t>
      </w:r>
    </w:p>
    <w:p w:rsidR="00073CCF" w:rsidRPr="00935276" w:rsidRDefault="00073CCF" w:rsidP="00073CCF">
      <w:pPr>
        <w:widowControl w:val="0"/>
        <w:autoSpaceDE w:val="0"/>
        <w:autoSpaceDN w:val="0"/>
        <w:jc w:val="center"/>
        <w:rPr>
          <w:rFonts w:ascii="Times New Roman" w:hAnsi="Times New Roman"/>
          <w:sz w:val="22"/>
          <w:szCs w:val="22"/>
          <w:lang w:eastAsia="hu-HU"/>
        </w:rPr>
      </w:pPr>
    </w:p>
    <w:p w:rsidR="00073CCF" w:rsidRPr="00935276" w:rsidRDefault="00073CCF" w:rsidP="00073CCF">
      <w:pPr>
        <w:widowControl w:val="0"/>
        <w:autoSpaceDE w:val="0"/>
        <w:autoSpaceDN w:val="0"/>
        <w:jc w:val="center"/>
        <w:rPr>
          <w:rFonts w:ascii="Times New Roman" w:hAnsi="Times New Roman"/>
          <w:sz w:val="22"/>
          <w:szCs w:val="22"/>
          <w:lang w:eastAsia="hu-HU"/>
        </w:rPr>
      </w:pPr>
    </w:p>
    <w:p w:rsidR="00AD2B92" w:rsidRPr="00935276" w:rsidRDefault="00AD2B92" w:rsidP="00AD2B92">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w:t>
      </w:r>
    </w:p>
    <w:p w:rsidR="00073CCF" w:rsidRPr="00935276" w:rsidRDefault="00AD2B92" w:rsidP="00AD2B92">
      <w:pPr>
        <w:autoSpaceDN w:val="0"/>
        <w:jc w:val="both"/>
        <w:rPr>
          <w:rFonts w:ascii="Times New Roman" w:hAnsi="Times New Roman"/>
          <w:sz w:val="22"/>
          <w:szCs w:val="22"/>
          <w:lang w:eastAsia="hu-HU"/>
        </w:rPr>
      </w:pPr>
      <w:r w:rsidRPr="00935276">
        <w:rPr>
          <w:rFonts w:ascii="Times New Roman" w:hAnsi="Times New Roman"/>
          <w:sz w:val="22"/>
          <w:szCs w:val="22"/>
        </w:rPr>
        <w:t>(székhely: ______________________________) cégjegyzésre jogosult/meghatalmazott képviselője</w:t>
      </w:r>
      <w:r w:rsidRPr="00935276">
        <w:rPr>
          <w:rStyle w:val="Lbjegyzet-hivatkozs"/>
          <w:rFonts w:ascii="Times New Roman" w:hAnsi="Times New Roman"/>
          <w:sz w:val="22"/>
          <w:szCs w:val="22"/>
        </w:rPr>
        <w:footnoteReference w:id="91"/>
      </w:r>
      <w:r w:rsidR="00073CCF" w:rsidRPr="00935276">
        <w:rPr>
          <w:rFonts w:ascii="Times New Roman" w:hAnsi="Times New Roman"/>
          <w:sz w:val="22"/>
          <w:szCs w:val="22"/>
          <w:lang w:eastAsia="hu-HU"/>
        </w:rPr>
        <w:t xml:space="preserve"> a </w:t>
      </w:r>
      <w:r w:rsidR="00073CCF" w:rsidRPr="00935276">
        <w:rPr>
          <w:rFonts w:ascii="Times New Roman" w:hAnsi="Times New Roman"/>
          <w:bCs/>
          <w:sz w:val="22"/>
          <w:szCs w:val="22"/>
          <w:lang w:eastAsia="hu-HU"/>
        </w:rPr>
        <w:t xml:space="preserve">321/2015. (X. 30.) Korm. rendelet </w:t>
      </w:r>
      <w:r w:rsidR="00073CCF" w:rsidRPr="00935276">
        <w:rPr>
          <w:rFonts w:ascii="Times New Roman" w:hAnsi="Times New Roman"/>
          <w:bCs/>
          <w:color w:val="000000"/>
          <w:sz w:val="22"/>
          <w:szCs w:val="22"/>
          <w:lang w:eastAsia="hu-HU"/>
        </w:rPr>
        <w:t xml:space="preserve">8. § i) pontjának </w:t>
      </w:r>
      <w:proofErr w:type="spellStart"/>
      <w:r w:rsidR="00073CCF" w:rsidRPr="00935276">
        <w:rPr>
          <w:rFonts w:ascii="Times New Roman" w:hAnsi="Times New Roman"/>
          <w:bCs/>
          <w:color w:val="000000"/>
          <w:sz w:val="22"/>
          <w:szCs w:val="22"/>
          <w:lang w:eastAsia="hu-HU"/>
        </w:rPr>
        <w:t>ic</w:t>
      </w:r>
      <w:proofErr w:type="spellEnd"/>
      <w:r w:rsidR="00073CCF" w:rsidRPr="00935276">
        <w:rPr>
          <w:rFonts w:ascii="Times New Roman" w:hAnsi="Times New Roman"/>
          <w:bCs/>
          <w:color w:val="000000"/>
          <w:sz w:val="22"/>
          <w:szCs w:val="22"/>
          <w:lang w:eastAsia="hu-HU"/>
        </w:rPr>
        <w:t>) alpontjában</w:t>
      </w:r>
      <w:r w:rsidR="00073CCF" w:rsidRPr="00935276">
        <w:rPr>
          <w:rFonts w:ascii="Times New Roman" w:hAnsi="Times New Roman"/>
          <w:sz w:val="22"/>
          <w:szCs w:val="22"/>
          <w:lang w:eastAsia="hu-HU"/>
        </w:rPr>
        <w:t xml:space="preserve"> foglaltaknak megfelelően, a Kbt. 62. § (1) bekezdésének k) pontjának </w:t>
      </w:r>
      <w:proofErr w:type="spellStart"/>
      <w:r w:rsidR="00073CCF" w:rsidRPr="00935276">
        <w:rPr>
          <w:rFonts w:ascii="Times New Roman" w:hAnsi="Times New Roman"/>
          <w:sz w:val="22"/>
          <w:szCs w:val="22"/>
          <w:lang w:eastAsia="hu-HU"/>
        </w:rPr>
        <w:t>kc</w:t>
      </w:r>
      <w:proofErr w:type="spellEnd"/>
      <w:r w:rsidR="00073CCF" w:rsidRPr="00935276">
        <w:rPr>
          <w:rFonts w:ascii="Times New Roman" w:hAnsi="Times New Roman"/>
          <w:sz w:val="22"/>
          <w:szCs w:val="22"/>
          <w:lang w:eastAsia="hu-HU"/>
        </w:rPr>
        <w:t xml:space="preserve">) alpontjában foglaltak tekintetében </w:t>
      </w:r>
    </w:p>
    <w:p w:rsidR="00073CCF" w:rsidRPr="00935276" w:rsidRDefault="00073CCF" w:rsidP="00073CCF">
      <w:pPr>
        <w:autoSpaceDN w:val="0"/>
        <w:rPr>
          <w:rFonts w:ascii="Times New Roman" w:hAnsi="Times New Roman"/>
          <w:b/>
          <w:sz w:val="22"/>
          <w:szCs w:val="22"/>
          <w:lang w:eastAsia="hu-HU"/>
        </w:rPr>
      </w:pPr>
    </w:p>
    <w:p w:rsidR="00073CCF" w:rsidRPr="00935276" w:rsidRDefault="00073CCF" w:rsidP="00073CCF">
      <w:pPr>
        <w:autoSpaceDN w:val="0"/>
        <w:jc w:val="center"/>
        <w:rPr>
          <w:rFonts w:ascii="Times New Roman" w:hAnsi="Times New Roman"/>
          <w:b/>
          <w:sz w:val="22"/>
          <w:szCs w:val="22"/>
          <w:lang w:eastAsia="hu-HU"/>
        </w:rPr>
      </w:pPr>
      <w:r w:rsidRPr="00935276">
        <w:rPr>
          <w:rFonts w:ascii="Times New Roman" w:hAnsi="Times New Roman"/>
          <w:b/>
          <w:sz w:val="22"/>
          <w:szCs w:val="22"/>
          <w:lang w:eastAsia="hu-HU"/>
        </w:rPr>
        <w:t>n y i l a t k o z o m</w:t>
      </w:r>
      <w:r w:rsidR="00AD2B92" w:rsidRPr="00935276">
        <w:rPr>
          <w:rFonts w:ascii="Times New Roman" w:hAnsi="Times New Roman"/>
          <w:b/>
          <w:sz w:val="22"/>
          <w:szCs w:val="22"/>
          <w:lang w:eastAsia="hu-HU"/>
        </w:rPr>
        <w:t>,</w:t>
      </w:r>
    </w:p>
    <w:p w:rsidR="00073CCF" w:rsidRPr="00935276" w:rsidRDefault="00073CCF" w:rsidP="00073CCF">
      <w:pPr>
        <w:autoSpaceDN w:val="0"/>
        <w:rPr>
          <w:rFonts w:ascii="Times New Roman" w:hAnsi="Times New Roman"/>
          <w:b/>
          <w:sz w:val="22"/>
          <w:szCs w:val="22"/>
          <w:lang w:eastAsia="hu-HU"/>
        </w:rPr>
      </w:pPr>
    </w:p>
    <w:p w:rsidR="00073CCF" w:rsidRPr="00935276" w:rsidRDefault="00073CCF" w:rsidP="00073CCF">
      <w:pPr>
        <w:autoSpaceDN w:val="0"/>
        <w:jc w:val="both"/>
        <w:rPr>
          <w:rFonts w:ascii="Times New Roman" w:hAnsi="Times New Roman"/>
          <w:b/>
          <w:color w:val="000000"/>
          <w:sz w:val="22"/>
          <w:szCs w:val="22"/>
          <w:lang w:eastAsia="hu-HU"/>
        </w:rPr>
      </w:pPr>
      <w:r w:rsidRPr="00935276">
        <w:rPr>
          <w:rFonts w:ascii="Times New Roman" w:hAnsi="Times New Roman"/>
          <w:bCs/>
          <w:sz w:val="22"/>
          <w:szCs w:val="22"/>
          <w:lang w:eastAsia="hu-HU"/>
        </w:rPr>
        <w:t>hogy</w:t>
      </w:r>
    </w:p>
    <w:p w:rsidR="00073CCF" w:rsidRPr="00935276" w:rsidRDefault="00073CCF" w:rsidP="00073CCF">
      <w:pPr>
        <w:autoSpaceDN w:val="0"/>
        <w:jc w:val="both"/>
        <w:rPr>
          <w:rFonts w:ascii="Times New Roman" w:hAnsi="Times New Roman"/>
          <w:bCs/>
          <w:sz w:val="22"/>
          <w:szCs w:val="22"/>
          <w:lang w:eastAsia="hu-HU"/>
        </w:rPr>
      </w:pPr>
    </w:p>
    <w:p w:rsidR="00073CCF" w:rsidRPr="00935276" w:rsidRDefault="00073CCF" w:rsidP="00073CCF">
      <w:pPr>
        <w:autoSpaceDN w:val="0"/>
        <w:jc w:val="both"/>
        <w:rPr>
          <w:rFonts w:ascii="Times New Roman" w:hAnsi="Times New Roman"/>
          <w:bCs/>
          <w:sz w:val="22"/>
          <w:szCs w:val="22"/>
          <w:lang w:eastAsia="hu-HU"/>
        </w:rPr>
      </w:pPr>
    </w:p>
    <w:p w:rsidR="00073CCF" w:rsidRPr="00935276" w:rsidRDefault="00073CCF" w:rsidP="00073CCF">
      <w:pPr>
        <w:autoSpaceDN w:val="0"/>
        <w:jc w:val="both"/>
        <w:rPr>
          <w:rFonts w:ascii="Times New Roman" w:hAnsi="Times New Roman"/>
          <w:bCs/>
          <w:sz w:val="22"/>
          <w:szCs w:val="22"/>
          <w:lang w:eastAsia="hu-HU"/>
        </w:rPr>
      </w:pPr>
      <w:r w:rsidRPr="00935276">
        <w:rPr>
          <w:rFonts w:ascii="Times New Roman" w:hAnsi="Times New Roman"/>
          <w:bCs/>
          <w:sz w:val="22"/>
          <w:szCs w:val="22"/>
          <w:lang w:eastAsia="hu-HU"/>
        </w:rPr>
        <w:t>1. Nincs olyan jogi személy vagy személyes joga szerint jogképes szervezet, amely a társaságunkban közvetetten vagy közvetlenül több mint 25%-os tulajdoni résszel vagy szavazati joggal rendelkezik.</w:t>
      </w:r>
      <w:r w:rsidRPr="00935276">
        <w:rPr>
          <w:rFonts w:ascii="Times New Roman" w:hAnsi="Times New Roman"/>
          <w:bCs/>
          <w:sz w:val="22"/>
          <w:szCs w:val="22"/>
          <w:vertAlign w:val="superscript"/>
          <w:lang w:eastAsia="hu-HU"/>
        </w:rPr>
        <w:footnoteReference w:id="92"/>
      </w:r>
    </w:p>
    <w:p w:rsidR="00073CCF" w:rsidRPr="00935276" w:rsidRDefault="00073CCF" w:rsidP="00073CCF">
      <w:pPr>
        <w:autoSpaceDN w:val="0"/>
        <w:jc w:val="both"/>
        <w:rPr>
          <w:rFonts w:ascii="Times New Roman" w:hAnsi="Times New Roman"/>
          <w:bCs/>
          <w:sz w:val="22"/>
          <w:szCs w:val="22"/>
          <w:lang w:eastAsia="hu-HU"/>
        </w:rPr>
      </w:pPr>
    </w:p>
    <w:p w:rsidR="00073CCF" w:rsidRPr="00935276" w:rsidRDefault="00073CCF" w:rsidP="00073CCF">
      <w:pPr>
        <w:autoSpaceDN w:val="0"/>
        <w:jc w:val="center"/>
        <w:rPr>
          <w:rFonts w:ascii="Times New Roman" w:hAnsi="Times New Roman"/>
          <w:bCs/>
          <w:i/>
          <w:sz w:val="22"/>
          <w:szCs w:val="22"/>
          <w:u w:val="single"/>
        </w:rPr>
      </w:pPr>
      <w:r w:rsidRPr="00935276">
        <w:rPr>
          <w:rFonts w:ascii="Times New Roman" w:hAnsi="Times New Roman"/>
          <w:bCs/>
          <w:i/>
          <w:sz w:val="22"/>
          <w:szCs w:val="22"/>
          <w:u w:val="single"/>
        </w:rPr>
        <w:t>vagy</w:t>
      </w:r>
      <w:r w:rsidR="00AD2B92" w:rsidRPr="00935276">
        <w:rPr>
          <w:rFonts w:ascii="Times New Roman" w:hAnsi="Times New Roman"/>
          <w:i/>
          <w:color w:val="000000"/>
          <w:kern w:val="3"/>
          <w:sz w:val="22"/>
          <w:szCs w:val="22"/>
          <w:u w:val="single"/>
          <w:vertAlign w:val="superscript"/>
          <w:lang w:eastAsia="zh-CN"/>
        </w:rPr>
        <w:footnoteReference w:id="93"/>
      </w:r>
    </w:p>
    <w:p w:rsidR="00073CCF" w:rsidRPr="00935276" w:rsidRDefault="00073CCF" w:rsidP="00073CCF">
      <w:pPr>
        <w:autoSpaceDN w:val="0"/>
        <w:jc w:val="center"/>
        <w:rPr>
          <w:rFonts w:ascii="Times New Roman" w:hAnsi="Times New Roman"/>
          <w:b/>
          <w:bCs/>
          <w:i/>
          <w:sz w:val="22"/>
          <w:szCs w:val="22"/>
          <w:u w:val="single"/>
        </w:rPr>
      </w:pPr>
    </w:p>
    <w:p w:rsidR="00073CCF" w:rsidRPr="00935276" w:rsidRDefault="00073CCF" w:rsidP="00073CCF">
      <w:pPr>
        <w:autoSpaceDN w:val="0"/>
        <w:jc w:val="both"/>
        <w:rPr>
          <w:rFonts w:ascii="Times New Roman" w:hAnsi="Times New Roman"/>
          <w:bCs/>
          <w:sz w:val="22"/>
          <w:szCs w:val="22"/>
          <w:lang w:eastAsia="hu-HU"/>
        </w:rPr>
      </w:pPr>
    </w:p>
    <w:p w:rsidR="00073CCF" w:rsidRPr="00935276" w:rsidRDefault="00073CCF" w:rsidP="00073CCF">
      <w:pPr>
        <w:autoSpaceDN w:val="0"/>
        <w:jc w:val="both"/>
        <w:rPr>
          <w:rFonts w:ascii="Times New Roman" w:hAnsi="Times New Roman"/>
          <w:bCs/>
          <w:sz w:val="22"/>
          <w:szCs w:val="22"/>
          <w:lang w:eastAsia="hu-HU"/>
        </w:rPr>
      </w:pPr>
      <w:r w:rsidRPr="00935276">
        <w:rPr>
          <w:rFonts w:ascii="Times New Roman" w:hAnsi="Times New Roman"/>
          <w:bCs/>
          <w:sz w:val="22"/>
          <w:szCs w:val="22"/>
          <w:lang w:eastAsia="hu-HU"/>
        </w:rPr>
        <w:t>2. A társaságunkban közvetetten vagy közvetlenül több mint 25%-os tulajdoni résszel vagy szavazati joggal rendelkező jogi személy(</w:t>
      </w:r>
      <w:proofErr w:type="spellStart"/>
      <w:r w:rsidRPr="00935276">
        <w:rPr>
          <w:rFonts w:ascii="Times New Roman" w:hAnsi="Times New Roman"/>
          <w:bCs/>
          <w:sz w:val="22"/>
          <w:szCs w:val="22"/>
          <w:lang w:eastAsia="hu-HU"/>
        </w:rPr>
        <w:t>ek</w:t>
      </w:r>
      <w:proofErr w:type="spellEnd"/>
      <w:r w:rsidRPr="00935276">
        <w:rPr>
          <w:rFonts w:ascii="Times New Roman" w:hAnsi="Times New Roman"/>
          <w:bCs/>
          <w:sz w:val="22"/>
          <w:szCs w:val="22"/>
          <w:lang w:eastAsia="hu-HU"/>
        </w:rPr>
        <w:t>) és/vagy személyes joga szerint jogképes szervezet(</w:t>
      </w:r>
      <w:proofErr w:type="spellStart"/>
      <w:r w:rsidRPr="00935276">
        <w:rPr>
          <w:rFonts w:ascii="Times New Roman" w:hAnsi="Times New Roman"/>
          <w:bCs/>
          <w:sz w:val="22"/>
          <w:szCs w:val="22"/>
          <w:lang w:eastAsia="hu-HU"/>
        </w:rPr>
        <w:t>ek</w:t>
      </w:r>
      <w:proofErr w:type="spellEnd"/>
      <w:r w:rsidRPr="00935276">
        <w:rPr>
          <w:rFonts w:ascii="Times New Roman" w:hAnsi="Times New Roman"/>
          <w:bCs/>
          <w:sz w:val="22"/>
          <w:szCs w:val="22"/>
          <w:lang w:eastAsia="hu-HU"/>
        </w:rPr>
        <w:t>) az alábbiak:</w:t>
      </w:r>
      <w:r w:rsidRPr="00935276">
        <w:rPr>
          <w:rFonts w:ascii="Times New Roman" w:hAnsi="Times New Roman"/>
          <w:bCs/>
          <w:sz w:val="22"/>
          <w:szCs w:val="22"/>
          <w:vertAlign w:val="superscript"/>
          <w:lang w:eastAsia="hu-HU"/>
        </w:rPr>
        <w:footnoteReference w:id="94"/>
      </w:r>
    </w:p>
    <w:p w:rsidR="00073CCF" w:rsidRPr="00935276" w:rsidRDefault="00073CCF" w:rsidP="00073CCF">
      <w:pPr>
        <w:autoSpaceDN w:val="0"/>
        <w:jc w:val="both"/>
        <w:rPr>
          <w:rFonts w:ascii="Times New Roman" w:hAnsi="Times New Roman"/>
          <w:bCs/>
          <w:sz w:val="22"/>
          <w:szCs w:val="22"/>
          <w:lang w:eastAsia="hu-H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7"/>
        <w:gridCol w:w="4590"/>
      </w:tblGrid>
      <w:tr w:rsidR="00073CCF" w:rsidRPr="00935276" w:rsidTr="00AD2B92">
        <w:tc>
          <w:tcPr>
            <w:tcW w:w="4605" w:type="dxa"/>
            <w:tcBorders>
              <w:top w:val="single" w:sz="12" w:space="0" w:color="auto"/>
              <w:left w:val="single" w:sz="12" w:space="0" w:color="auto"/>
              <w:bottom w:val="single" w:sz="12" w:space="0" w:color="auto"/>
              <w:right w:val="single" w:sz="12" w:space="0" w:color="auto"/>
            </w:tcBorders>
            <w:shd w:val="clear" w:color="auto" w:fill="DDD9C3" w:themeFill="background2" w:themeFillShade="E6"/>
            <w:hideMark/>
          </w:tcPr>
          <w:p w:rsidR="00073CCF" w:rsidRPr="00935276" w:rsidRDefault="00073CCF" w:rsidP="001B56E7">
            <w:pPr>
              <w:autoSpaceDN w:val="0"/>
              <w:jc w:val="center"/>
              <w:rPr>
                <w:rFonts w:ascii="Times New Roman" w:hAnsi="Times New Roman"/>
                <w:b/>
                <w:bCs/>
                <w:sz w:val="22"/>
                <w:szCs w:val="22"/>
                <w:lang w:eastAsia="hu-HU"/>
              </w:rPr>
            </w:pPr>
            <w:r w:rsidRPr="00935276">
              <w:rPr>
                <w:rFonts w:ascii="Times New Roman" w:hAnsi="Times New Roman"/>
                <w:b/>
                <w:bCs/>
                <w:sz w:val="22"/>
                <w:szCs w:val="22"/>
                <w:lang w:eastAsia="hu-HU"/>
              </w:rPr>
              <w:t>Név</w:t>
            </w:r>
          </w:p>
        </w:tc>
        <w:tc>
          <w:tcPr>
            <w:tcW w:w="4605" w:type="dxa"/>
            <w:tcBorders>
              <w:top w:val="single" w:sz="12" w:space="0" w:color="auto"/>
              <w:left w:val="single" w:sz="12" w:space="0" w:color="auto"/>
              <w:bottom w:val="single" w:sz="12" w:space="0" w:color="auto"/>
              <w:right w:val="single" w:sz="12" w:space="0" w:color="auto"/>
            </w:tcBorders>
            <w:shd w:val="clear" w:color="auto" w:fill="DDD9C3" w:themeFill="background2" w:themeFillShade="E6"/>
            <w:hideMark/>
          </w:tcPr>
          <w:p w:rsidR="00073CCF" w:rsidRPr="00935276" w:rsidRDefault="00073CCF" w:rsidP="001B56E7">
            <w:pPr>
              <w:autoSpaceDN w:val="0"/>
              <w:jc w:val="center"/>
              <w:rPr>
                <w:rFonts w:ascii="Times New Roman" w:hAnsi="Times New Roman"/>
                <w:b/>
                <w:bCs/>
                <w:sz w:val="22"/>
                <w:szCs w:val="22"/>
                <w:lang w:eastAsia="hu-HU"/>
              </w:rPr>
            </w:pPr>
            <w:r w:rsidRPr="00935276">
              <w:rPr>
                <w:rFonts w:ascii="Times New Roman" w:hAnsi="Times New Roman"/>
                <w:b/>
                <w:bCs/>
                <w:sz w:val="22"/>
                <w:szCs w:val="22"/>
                <w:lang w:eastAsia="hu-HU"/>
              </w:rPr>
              <w:t>Székhely</w:t>
            </w:r>
          </w:p>
        </w:tc>
      </w:tr>
      <w:tr w:rsidR="00073CCF" w:rsidRPr="00935276" w:rsidTr="001B56E7">
        <w:tc>
          <w:tcPr>
            <w:tcW w:w="4605" w:type="dxa"/>
            <w:tcBorders>
              <w:top w:val="single" w:sz="12" w:space="0" w:color="auto"/>
              <w:left w:val="single" w:sz="4" w:space="0" w:color="auto"/>
              <w:bottom w:val="single" w:sz="4" w:space="0" w:color="auto"/>
              <w:right w:val="single" w:sz="4" w:space="0" w:color="auto"/>
            </w:tcBorders>
          </w:tcPr>
          <w:p w:rsidR="00073CCF" w:rsidRPr="00935276" w:rsidRDefault="00073CCF" w:rsidP="001B56E7">
            <w:pPr>
              <w:autoSpaceDN w:val="0"/>
              <w:jc w:val="both"/>
              <w:rPr>
                <w:rFonts w:ascii="Times New Roman" w:hAnsi="Times New Roman"/>
                <w:bCs/>
                <w:sz w:val="22"/>
                <w:szCs w:val="22"/>
                <w:lang w:eastAsia="hu-HU"/>
              </w:rPr>
            </w:pPr>
          </w:p>
        </w:tc>
        <w:tc>
          <w:tcPr>
            <w:tcW w:w="4605" w:type="dxa"/>
            <w:tcBorders>
              <w:top w:val="single" w:sz="12" w:space="0" w:color="auto"/>
              <w:left w:val="single" w:sz="4" w:space="0" w:color="auto"/>
              <w:bottom w:val="single" w:sz="4" w:space="0" w:color="auto"/>
              <w:right w:val="single" w:sz="4" w:space="0" w:color="auto"/>
            </w:tcBorders>
          </w:tcPr>
          <w:p w:rsidR="00073CCF" w:rsidRPr="00935276" w:rsidRDefault="00073CCF" w:rsidP="001B56E7">
            <w:pPr>
              <w:autoSpaceDN w:val="0"/>
              <w:jc w:val="both"/>
              <w:rPr>
                <w:rFonts w:ascii="Times New Roman" w:hAnsi="Times New Roman"/>
                <w:bCs/>
                <w:sz w:val="22"/>
                <w:szCs w:val="22"/>
                <w:lang w:eastAsia="hu-HU"/>
              </w:rPr>
            </w:pPr>
          </w:p>
        </w:tc>
      </w:tr>
      <w:tr w:rsidR="00073CCF" w:rsidRPr="00935276" w:rsidTr="001B56E7">
        <w:tc>
          <w:tcPr>
            <w:tcW w:w="4605" w:type="dxa"/>
            <w:tcBorders>
              <w:top w:val="single" w:sz="4" w:space="0" w:color="auto"/>
              <w:left w:val="single" w:sz="4" w:space="0" w:color="auto"/>
              <w:bottom w:val="single" w:sz="4" w:space="0" w:color="auto"/>
              <w:right w:val="single" w:sz="4" w:space="0" w:color="auto"/>
            </w:tcBorders>
          </w:tcPr>
          <w:p w:rsidR="00073CCF" w:rsidRPr="00935276" w:rsidRDefault="00073CCF" w:rsidP="001B56E7">
            <w:pPr>
              <w:autoSpaceDN w:val="0"/>
              <w:jc w:val="both"/>
              <w:rPr>
                <w:rFonts w:ascii="Times New Roman" w:hAnsi="Times New Roman"/>
                <w:bCs/>
                <w:sz w:val="22"/>
                <w:szCs w:val="22"/>
                <w:lang w:eastAsia="hu-HU"/>
              </w:rPr>
            </w:pPr>
          </w:p>
        </w:tc>
        <w:tc>
          <w:tcPr>
            <w:tcW w:w="4605" w:type="dxa"/>
            <w:tcBorders>
              <w:top w:val="single" w:sz="4" w:space="0" w:color="auto"/>
              <w:left w:val="single" w:sz="4" w:space="0" w:color="auto"/>
              <w:bottom w:val="single" w:sz="4" w:space="0" w:color="auto"/>
              <w:right w:val="single" w:sz="4" w:space="0" w:color="auto"/>
            </w:tcBorders>
          </w:tcPr>
          <w:p w:rsidR="00073CCF" w:rsidRPr="00935276" w:rsidRDefault="00073CCF" w:rsidP="001B56E7">
            <w:pPr>
              <w:autoSpaceDN w:val="0"/>
              <w:jc w:val="both"/>
              <w:rPr>
                <w:rFonts w:ascii="Times New Roman" w:hAnsi="Times New Roman"/>
                <w:bCs/>
                <w:sz w:val="22"/>
                <w:szCs w:val="22"/>
                <w:lang w:eastAsia="hu-HU"/>
              </w:rPr>
            </w:pPr>
          </w:p>
        </w:tc>
      </w:tr>
      <w:tr w:rsidR="00073CCF" w:rsidRPr="00935276" w:rsidTr="001B56E7">
        <w:tc>
          <w:tcPr>
            <w:tcW w:w="4605" w:type="dxa"/>
            <w:tcBorders>
              <w:top w:val="single" w:sz="4" w:space="0" w:color="auto"/>
              <w:left w:val="single" w:sz="4" w:space="0" w:color="auto"/>
              <w:bottom w:val="single" w:sz="4" w:space="0" w:color="auto"/>
              <w:right w:val="single" w:sz="4" w:space="0" w:color="auto"/>
            </w:tcBorders>
          </w:tcPr>
          <w:p w:rsidR="00073CCF" w:rsidRPr="00935276" w:rsidRDefault="00073CCF" w:rsidP="001B56E7">
            <w:pPr>
              <w:autoSpaceDN w:val="0"/>
              <w:jc w:val="both"/>
              <w:rPr>
                <w:rFonts w:ascii="Times New Roman" w:hAnsi="Times New Roman"/>
                <w:bCs/>
                <w:sz w:val="22"/>
                <w:szCs w:val="22"/>
                <w:lang w:eastAsia="hu-HU"/>
              </w:rPr>
            </w:pPr>
          </w:p>
        </w:tc>
        <w:tc>
          <w:tcPr>
            <w:tcW w:w="4605" w:type="dxa"/>
            <w:tcBorders>
              <w:top w:val="single" w:sz="4" w:space="0" w:color="auto"/>
              <w:left w:val="single" w:sz="4" w:space="0" w:color="auto"/>
              <w:bottom w:val="single" w:sz="4" w:space="0" w:color="auto"/>
              <w:right w:val="single" w:sz="4" w:space="0" w:color="auto"/>
            </w:tcBorders>
          </w:tcPr>
          <w:p w:rsidR="00073CCF" w:rsidRPr="00935276" w:rsidRDefault="00073CCF" w:rsidP="001B56E7">
            <w:pPr>
              <w:autoSpaceDN w:val="0"/>
              <w:jc w:val="both"/>
              <w:rPr>
                <w:rFonts w:ascii="Times New Roman" w:hAnsi="Times New Roman"/>
                <w:bCs/>
                <w:sz w:val="22"/>
                <w:szCs w:val="22"/>
                <w:lang w:eastAsia="hu-HU"/>
              </w:rPr>
            </w:pPr>
          </w:p>
        </w:tc>
      </w:tr>
      <w:tr w:rsidR="00073CCF" w:rsidRPr="00935276" w:rsidTr="001B56E7">
        <w:tc>
          <w:tcPr>
            <w:tcW w:w="4605" w:type="dxa"/>
            <w:tcBorders>
              <w:top w:val="single" w:sz="4" w:space="0" w:color="auto"/>
              <w:left w:val="single" w:sz="4" w:space="0" w:color="auto"/>
              <w:bottom w:val="single" w:sz="4" w:space="0" w:color="auto"/>
              <w:right w:val="single" w:sz="4" w:space="0" w:color="auto"/>
            </w:tcBorders>
          </w:tcPr>
          <w:p w:rsidR="00073CCF" w:rsidRPr="00935276" w:rsidRDefault="00073CCF" w:rsidP="001B56E7">
            <w:pPr>
              <w:autoSpaceDN w:val="0"/>
              <w:jc w:val="both"/>
              <w:rPr>
                <w:rFonts w:ascii="Times New Roman" w:hAnsi="Times New Roman"/>
                <w:bCs/>
                <w:sz w:val="22"/>
                <w:szCs w:val="22"/>
                <w:lang w:eastAsia="hu-HU"/>
              </w:rPr>
            </w:pPr>
          </w:p>
        </w:tc>
        <w:tc>
          <w:tcPr>
            <w:tcW w:w="4605" w:type="dxa"/>
            <w:tcBorders>
              <w:top w:val="single" w:sz="4" w:space="0" w:color="auto"/>
              <w:left w:val="single" w:sz="4" w:space="0" w:color="auto"/>
              <w:bottom w:val="single" w:sz="4" w:space="0" w:color="auto"/>
              <w:right w:val="single" w:sz="4" w:space="0" w:color="auto"/>
            </w:tcBorders>
          </w:tcPr>
          <w:p w:rsidR="00073CCF" w:rsidRPr="00935276" w:rsidRDefault="00073CCF" w:rsidP="001B56E7">
            <w:pPr>
              <w:autoSpaceDN w:val="0"/>
              <w:jc w:val="both"/>
              <w:rPr>
                <w:rFonts w:ascii="Times New Roman" w:hAnsi="Times New Roman"/>
                <w:bCs/>
                <w:sz w:val="22"/>
                <w:szCs w:val="22"/>
                <w:lang w:eastAsia="hu-HU"/>
              </w:rPr>
            </w:pPr>
          </w:p>
        </w:tc>
      </w:tr>
    </w:tbl>
    <w:p w:rsidR="00073CCF" w:rsidRPr="00935276" w:rsidRDefault="00073CCF" w:rsidP="00073CCF">
      <w:pPr>
        <w:autoSpaceDN w:val="0"/>
        <w:jc w:val="both"/>
        <w:rPr>
          <w:rFonts w:ascii="Times New Roman" w:hAnsi="Times New Roman"/>
          <w:bCs/>
          <w:sz w:val="22"/>
          <w:szCs w:val="22"/>
          <w:lang w:eastAsia="hu-HU"/>
        </w:rPr>
      </w:pPr>
    </w:p>
    <w:p w:rsidR="00073CCF" w:rsidRPr="00935276" w:rsidRDefault="00073CCF" w:rsidP="00073CCF">
      <w:pPr>
        <w:autoSpaceDN w:val="0"/>
        <w:jc w:val="both"/>
        <w:rPr>
          <w:rFonts w:ascii="Times New Roman" w:hAnsi="Times New Roman"/>
          <w:bCs/>
          <w:sz w:val="22"/>
          <w:szCs w:val="22"/>
          <w:lang w:eastAsia="hu-HU"/>
        </w:rPr>
      </w:pPr>
      <w:r w:rsidRPr="00935276">
        <w:rPr>
          <w:rFonts w:ascii="Times New Roman" w:hAnsi="Times New Roman"/>
          <w:bCs/>
          <w:sz w:val="22"/>
          <w:szCs w:val="22"/>
          <w:lang w:eastAsia="hu-HU"/>
        </w:rPr>
        <w:t>Nyilatkozom továbbá, hogy a fent megnevezett szervezet(</w:t>
      </w:r>
      <w:proofErr w:type="spellStart"/>
      <w:r w:rsidRPr="00935276">
        <w:rPr>
          <w:rFonts w:ascii="Times New Roman" w:hAnsi="Times New Roman"/>
          <w:bCs/>
          <w:sz w:val="22"/>
          <w:szCs w:val="22"/>
          <w:lang w:eastAsia="hu-HU"/>
        </w:rPr>
        <w:t>ek</w:t>
      </w:r>
      <w:proofErr w:type="spellEnd"/>
      <w:r w:rsidRPr="00935276">
        <w:rPr>
          <w:rFonts w:ascii="Times New Roman" w:hAnsi="Times New Roman"/>
          <w:bCs/>
          <w:sz w:val="22"/>
          <w:szCs w:val="22"/>
          <w:lang w:eastAsia="hu-HU"/>
        </w:rPr>
        <w:t xml:space="preserve">) vonatkozásában a Kbt. 62. § (1) bekezdés k) pont </w:t>
      </w:r>
      <w:proofErr w:type="spellStart"/>
      <w:r w:rsidRPr="00935276">
        <w:rPr>
          <w:rFonts w:ascii="Times New Roman" w:hAnsi="Times New Roman"/>
          <w:bCs/>
          <w:sz w:val="22"/>
          <w:szCs w:val="22"/>
          <w:lang w:eastAsia="hu-HU"/>
        </w:rPr>
        <w:t>kb</w:t>
      </w:r>
      <w:proofErr w:type="spellEnd"/>
      <w:r w:rsidRPr="00935276">
        <w:rPr>
          <w:rFonts w:ascii="Times New Roman" w:hAnsi="Times New Roman"/>
          <w:bCs/>
          <w:sz w:val="22"/>
          <w:szCs w:val="22"/>
          <w:lang w:eastAsia="hu-HU"/>
        </w:rPr>
        <w:t>) alpontjában hivatkozott kizáró feltétel nem áll fenn.</w:t>
      </w:r>
    </w:p>
    <w:p w:rsidR="00073CCF" w:rsidRPr="00935276" w:rsidRDefault="00073CCF" w:rsidP="00073CCF">
      <w:pPr>
        <w:autoSpaceDN w:val="0"/>
        <w:jc w:val="both"/>
        <w:rPr>
          <w:rFonts w:ascii="Times New Roman" w:hAnsi="Times New Roman"/>
          <w:bCs/>
          <w:sz w:val="22"/>
          <w:szCs w:val="22"/>
          <w:lang w:eastAsia="hu-HU"/>
        </w:rPr>
      </w:pPr>
    </w:p>
    <w:p w:rsidR="003A1926" w:rsidRPr="00935276" w:rsidRDefault="003A1926" w:rsidP="003A1926">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3A1926" w:rsidRPr="00935276" w:rsidRDefault="003A1926" w:rsidP="003A1926">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3A1926" w:rsidRPr="00935276" w:rsidRDefault="003A1926" w:rsidP="003A1926">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AD2B92" w:rsidRPr="00935276" w:rsidRDefault="003A1926" w:rsidP="003A1926">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meghatalmazott képviselő aláírása)</w:t>
      </w:r>
    </w:p>
    <w:p w:rsidR="00AD2B92" w:rsidRPr="00935276" w:rsidRDefault="00AD2B92">
      <w:pPr>
        <w:suppressAutoHyphens w:val="0"/>
        <w:spacing w:after="200" w:line="276" w:lineRule="auto"/>
        <w:rPr>
          <w:rFonts w:ascii="Times New Roman" w:hAnsi="Times New Roman"/>
          <w:sz w:val="22"/>
          <w:szCs w:val="22"/>
        </w:rPr>
      </w:pPr>
      <w:r w:rsidRPr="00935276">
        <w:rPr>
          <w:rFonts w:ascii="Times New Roman" w:hAnsi="Times New Roman"/>
          <w:sz w:val="22"/>
          <w:szCs w:val="22"/>
        </w:rPr>
        <w:br w:type="page"/>
      </w:r>
    </w:p>
    <w:p w:rsidR="00AD2B92" w:rsidRPr="0036556C" w:rsidRDefault="00347065" w:rsidP="00AD2B92">
      <w:pPr>
        <w:autoSpaceDN w:val="0"/>
        <w:jc w:val="right"/>
        <w:rPr>
          <w:rFonts w:ascii="Garamond" w:hAnsi="Garamond"/>
          <w:bCs/>
          <w:i/>
          <w:sz w:val="22"/>
          <w:szCs w:val="22"/>
          <w:lang w:eastAsia="hu-HU"/>
        </w:rPr>
      </w:pPr>
      <w:r w:rsidRPr="0036556C">
        <w:rPr>
          <w:rFonts w:ascii="Times New Roman" w:hAnsi="Times New Roman"/>
          <w:sz w:val="22"/>
          <w:szCs w:val="22"/>
        </w:rPr>
        <w:lastRenderedPageBreak/>
        <w:t>1</w:t>
      </w:r>
      <w:r w:rsidR="00644ED5">
        <w:rPr>
          <w:rFonts w:ascii="Times New Roman" w:hAnsi="Times New Roman"/>
          <w:sz w:val="22"/>
          <w:szCs w:val="22"/>
        </w:rPr>
        <w:t>5</w:t>
      </w:r>
      <w:r w:rsidR="00AD2B92" w:rsidRPr="0036556C">
        <w:rPr>
          <w:rFonts w:ascii="Times New Roman" w:hAnsi="Times New Roman"/>
          <w:sz w:val="22"/>
          <w:szCs w:val="22"/>
        </w:rPr>
        <w:t>. sz</w:t>
      </w:r>
      <w:r w:rsidR="00667E79" w:rsidRPr="0036556C">
        <w:rPr>
          <w:rFonts w:ascii="Times New Roman" w:hAnsi="Times New Roman"/>
          <w:sz w:val="22"/>
          <w:szCs w:val="22"/>
        </w:rPr>
        <w:t>.</w:t>
      </w:r>
      <w:r w:rsidR="00AD2B92" w:rsidRPr="001E6995">
        <w:rPr>
          <w:rFonts w:ascii="Times New Roman" w:hAnsi="Times New Roman"/>
          <w:sz w:val="22"/>
          <w:szCs w:val="22"/>
        </w:rPr>
        <w:t xml:space="preserve"> melléklet</w:t>
      </w:r>
    </w:p>
    <w:p w:rsidR="00AD2B92" w:rsidRPr="0036556C" w:rsidRDefault="00AD2B92" w:rsidP="00AD2B92">
      <w:pPr>
        <w:widowControl w:val="0"/>
        <w:autoSpaceDE w:val="0"/>
        <w:autoSpaceDN w:val="0"/>
        <w:jc w:val="right"/>
        <w:rPr>
          <w:rFonts w:ascii="Garamond" w:hAnsi="Garamond" w:cs="Arial"/>
          <w:sz w:val="22"/>
          <w:szCs w:val="22"/>
          <w:lang w:eastAsia="hu-HU"/>
        </w:rPr>
      </w:pPr>
    </w:p>
    <w:p w:rsidR="00AD2B92" w:rsidRPr="00935276" w:rsidRDefault="00AD2B92" w:rsidP="00AD2B92">
      <w:pPr>
        <w:widowControl w:val="0"/>
        <w:autoSpaceDE w:val="0"/>
        <w:autoSpaceDN w:val="0"/>
        <w:jc w:val="center"/>
        <w:rPr>
          <w:rFonts w:ascii="Times New Roman" w:hAnsi="Times New Roman"/>
          <w:b/>
          <w:smallCaps/>
          <w:sz w:val="22"/>
          <w:szCs w:val="22"/>
          <w:lang w:eastAsia="hu-HU"/>
        </w:rPr>
      </w:pPr>
      <w:r w:rsidRPr="00935276">
        <w:rPr>
          <w:rFonts w:ascii="Times New Roman" w:hAnsi="Times New Roman"/>
          <w:b/>
          <w:smallCaps/>
          <w:sz w:val="22"/>
          <w:szCs w:val="22"/>
          <w:lang w:eastAsia="hu-HU"/>
        </w:rPr>
        <w:t>NYILATKOZAT</w:t>
      </w:r>
      <w:r w:rsidRPr="00935276">
        <w:rPr>
          <w:rStyle w:val="Lbjegyzet-hivatkozs"/>
          <w:rFonts w:ascii="Times New Roman" w:hAnsi="Times New Roman"/>
          <w:smallCaps/>
          <w:sz w:val="22"/>
          <w:szCs w:val="22"/>
          <w:lang w:eastAsia="hu-HU"/>
        </w:rPr>
        <w:footnoteReference w:id="95"/>
      </w:r>
    </w:p>
    <w:p w:rsidR="00AD2B92" w:rsidRPr="00935276" w:rsidRDefault="00AD2B92" w:rsidP="00AD2B92">
      <w:pPr>
        <w:widowControl w:val="0"/>
        <w:autoSpaceDE w:val="0"/>
        <w:autoSpaceDN w:val="0"/>
        <w:jc w:val="center"/>
        <w:rPr>
          <w:rFonts w:ascii="Times New Roman" w:hAnsi="Times New Roman"/>
          <w:sz w:val="22"/>
          <w:szCs w:val="22"/>
          <w:lang w:eastAsia="hu-HU"/>
        </w:rPr>
      </w:pPr>
    </w:p>
    <w:p w:rsidR="00AD2B92" w:rsidRPr="00935276" w:rsidRDefault="00AD2B92" w:rsidP="00AD2B92">
      <w:pPr>
        <w:widowControl w:val="0"/>
        <w:autoSpaceDE w:val="0"/>
        <w:autoSpaceDN w:val="0"/>
        <w:spacing w:before="60" w:after="60" w:line="280" w:lineRule="exact"/>
        <w:jc w:val="center"/>
        <w:rPr>
          <w:rFonts w:ascii="Times New Roman félkövér" w:hAnsi="Times New Roman félkövér"/>
          <w:b/>
          <w:sz w:val="22"/>
          <w:szCs w:val="22"/>
          <w:lang w:eastAsia="hu-HU"/>
        </w:rPr>
      </w:pPr>
      <w:r w:rsidRPr="00935276">
        <w:rPr>
          <w:rFonts w:ascii="Times New Roman félkövér" w:hAnsi="Times New Roman félkövér"/>
          <w:b/>
          <w:sz w:val="22"/>
          <w:szCs w:val="22"/>
          <w:lang w:eastAsia="hu-HU"/>
        </w:rPr>
        <w:t xml:space="preserve">a Kbt. 65. </w:t>
      </w:r>
      <w:r w:rsidRPr="00935276">
        <w:rPr>
          <w:rFonts w:ascii="Times New Roman félkövér" w:hAnsi="Times New Roman félkövér" w:hint="eastAsia"/>
          <w:b/>
          <w:sz w:val="22"/>
          <w:szCs w:val="22"/>
          <w:lang w:eastAsia="hu-HU"/>
        </w:rPr>
        <w:t>§</w:t>
      </w:r>
      <w:r w:rsidRPr="00935276">
        <w:rPr>
          <w:rFonts w:ascii="Times New Roman félkövér" w:hAnsi="Times New Roman félkövér"/>
          <w:b/>
          <w:sz w:val="22"/>
          <w:szCs w:val="22"/>
          <w:lang w:eastAsia="hu-HU"/>
        </w:rPr>
        <w:t xml:space="preserve"> (1) bekezd</w:t>
      </w:r>
      <w:r w:rsidRPr="00935276">
        <w:rPr>
          <w:rFonts w:ascii="Times New Roman félkövér" w:hAnsi="Times New Roman félkövér" w:hint="eastAsia"/>
          <w:b/>
          <w:sz w:val="22"/>
          <w:szCs w:val="22"/>
          <w:lang w:eastAsia="hu-HU"/>
        </w:rPr>
        <w:t>é</w:t>
      </w:r>
      <w:r w:rsidRPr="00935276">
        <w:rPr>
          <w:rFonts w:ascii="Times New Roman félkövér" w:hAnsi="Times New Roman félkövér"/>
          <w:b/>
          <w:sz w:val="22"/>
          <w:szCs w:val="22"/>
          <w:lang w:eastAsia="hu-HU"/>
        </w:rPr>
        <w:t>s</w:t>
      </w:r>
      <w:r w:rsidRPr="00935276">
        <w:rPr>
          <w:rFonts w:ascii="Times New Roman félkövér" w:hAnsi="Times New Roman félkövér" w:hint="eastAsia"/>
          <w:b/>
          <w:sz w:val="22"/>
          <w:szCs w:val="22"/>
          <w:lang w:eastAsia="hu-HU"/>
        </w:rPr>
        <w:t>é</w:t>
      </w:r>
      <w:r w:rsidRPr="00935276">
        <w:rPr>
          <w:rFonts w:ascii="Times New Roman félkövér" w:hAnsi="Times New Roman félkövér"/>
          <w:b/>
          <w:sz w:val="22"/>
          <w:szCs w:val="22"/>
          <w:lang w:eastAsia="hu-HU"/>
        </w:rPr>
        <w:t xml:space="preserve">nek a) pontja </w:t>
      </w:r>
      <w:r w:rsidRPr="00935276">
        <w:rPr>
          <w:rFonts w:ascii="Times New Roman félkövér" w:hAnsi="Times New Roman félkövér" w:hint="eastAsia"/>
          <w:b/>
          <w:sz w:val="22"/>
          <w:szCs w:val="22"/>
          <w:lang w:eastAsia="hu-HU"/>
        </w:rPr>
        <w:t>é</w:t>
      </w:r>
      <w:r w:rsidRPr="00935276">
        <w:rPr>
          <w:rFonts w:ascii="Times New Roman félkövér" w:hAnsi="Times New Roman félkövér"/>
          <w:b/>
          <w:sz w:val="22"/>
          <w:szCs w:val="22"/>
          <w:lang w:eastAsia="hu-HU"/>
        </w:rPr>
        <w:t xml:space="preserve">s a 321/2015. (X. 30.) Korm. rendelet 19. </w:t>
      </w:r>
      <w:r w:rsidRPr="00935276">
        <w:rPr>
          <w:rFonts w:ascii="Times New Roman félkövér" w:hAnsi="Times New Roman félkövér" w:hint="eastAsia"/>
          <w:b/>
          <w:sz w:val="22"/>
          <w:szCs w:val="22"/>
          <w:lang w:eastAsia="hu-HU"/>
        </w:rPr>
        <w:t>§</w:t>
      </w:r>
      <w:r w:rsidRPr="00935276">
        <w:rPr>
          <w:rFonts w:ascii="Times New Roman félkövér" w:hAnsi="Times New Roman félkövér"/>
          <w:b/>
          <w:sz w:val="22"/>
          <w:szCs w:val="22"/>
          <w:lang w:eastAsia="hu-HU"/>
        </w:rPr>
        <w:t xml:space="preserve"> (1) bekezd</w:t>
      </w:r>
      <w:r w:rsidRPr="00935276">
        <w:rPr>
          <w:rFonts w:ascii="Times New Roman félkövér" w:hAnsi="Times New Roman félkövér" w:hint="eastAsia"/>
          <w:b/>
          <w:sz w:val="22"/>
          <w:szCs w:val="22"/>
          <w:lang w:eastAsia="hu-HU"/>
        </w:rPr>
        <w:t>é</w:t>
      </w:r>
      <w:r w:rsidRPr="00935276">
        <w:rPr>
          <w:rFonts w:ascii="Times New Roman félkövér" w:hAnsi="Times New Roman félkövér"/>
          <w:b/>
          <w:sz w:val="22"/>
          <w:szCs w:val="22"/>
          <w:lang w:eastAsia="hu-HU"/>
        </w:rPr>
        <w:t>s</w:t>
      </w:r>
      <w:r w:rsidRPr="00935276">
        <w:rPr>
          <w:rFonts w:ascii="Times New Roman félkövér" w:hAnsi="Times New Roman félkövér" w:hint="eastAsia"/>
          <w:b/>
          <w:sz w:val="22"/>
          <w:szCs w:val="22"/>
          <w:lang w:eastAsia="hu-HU"/>
        </w:rPr>
        <w:t>é</w:t>
      </w:r>
      <w:r w:rsidRPr="00935276">
        <w:rPr>
          <w:rFonts w:ascii="Times New Roman félkövér" w:hAnsi="Times New Roman félkövér"/>
          <w:b/>
          <w:sz w:val="22"/>
          <w:szCs w:val="22"/>
          <w:lang w:eastAsia="hu-HU"/>
        </w:rPr>
        <w:t>nek c) pontja tekintet</w:t>
      </w:r>
      <w:r w:rsidRPr="00935276">
        <w:rPr>
          <w:rFonts w:ascii="Times New Roman félkövér" w:hAnsi="Times New Roman félkövér" w:hint="eastAsia"/>
          <w:b/>
          <w:sz w:val="22"/>
          <w:szCs w:val="22"/>
          <w:lang w:eastAsia="hu-HU"/>
        </w:rPr>
        <w:t>é</w:t>
      </w:r>
      <w:r w:rsidRPr="00935276">
        <w:rPr>
          <w:rFonts w:ascii="Times New Roman félkövér" w:hAnsi="Times New Roman félkövér"/>
          <w:b/>
          <w:sz w:val="22"/>
          <w:szCs w:val="22"/>
          <w:lang w:eastAsia="hu-HU"/>
        </w:rPr>
        <w:t>ben</w:t>
      </w:r>
    </w:p>
    <w:p w:rsidR="00AD2B92" w:rsidRPr="00935276" w:rsidRDefault="00AD2B92" w:rsidP="00AD2B92">
      <w:pPr>
        <w:widowControl w:val="0"/>
        <w:autoSpaceDE w:val="0"/>
        <w:autoSpaceDN w:val="0"/>
        <w:spacing w:before="60" w:after="60" w:line="280" w:lineRule="exact"/>
        <w:jc w:val="center"/>
        <w:rPr>
          <w:rFonts w:ascii="Times New Roman" w:hAnsi="Times New Roman"/>
          <w:b/>
          <w:sz w:val="22"/>
          <w:szCs w:val="22"/>
          <w:lang w:eastAsia="hu-HU"/>
        </w:rPr>
      </w:pPr>
    </w:p>
    <w:p w:rsidR="00241766" w:rsidRPr="00935276" w:rsidRDefault="00241766" w:rsidP="00241766">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AD2B92" w:rsidRPr="00935276" w:rsidRDefault="00241766" w:rsidP="00241766">
      <w:pPr>
        <w:widowControl w:val="0"/>
        <w:autoSpaceDE w:val="0"/>
        <w:autoSpaceDN w:val="0"/>
        <w:jc w:val="center"/>
        <w:rPr>
          <w:rFonts w:ascii="Times New Roman" w:hAnsi="Times New Roman"/>
          <w:b/>
          <w:sz w:val="22"/>
          <w:szCs w:val="22"/>
          <w:lang w:eastAsia="hu-HU"/>
        </w:rPr>
      </w:pPr>
      <w:r w:rsidRPr="00935276">
        <w:rPr>
          <w:rFonts w:ascii="Times New Roman" w:hAnsi="Times New Roman"/>
          <w:sz w:val="22"/>
          <w:szCs w:val="22"/>
        </w:rPr>
        <w:t>tárgyú közbeszerzési eljárásban</w:t>
      </w:r>
    </w:p>
    <w:p w:rsidR="00AD2B92" w:rsidRPr="00935276" w:rsidRDefault="00AD2B92" w:rsidP="00AD2B92">
      <w:pPr>
        <w:widowControl w:val="0"/>
        <w:autoSpaceDE w:val="0"/>
        <w:autoSpaceDN w:val="0"/>
        <w:spacing w:before="60" w:after="60" w:line="280" w:lineRule="exact"/>
        <w:jc w:val="center"/>
        <w:rPr>
          <w:rFonts w:ascii="Times New Roman" w:hAnsi="Times New Roman"/>
          <w:b/>
          <w:sz w:val="22"/>
          <w:szCs w:val="22"/>
          <w:lang w:eastAsia="hu-HU"/>
        </w:rPr>
      </w:pPr>
    </w:p>
    <w:p w:rsidR="00AD2B92" w:rsidRPr="00935276" w:rsidRDefault="00AD2B92" w:rsidP="00AD2B92">
      <w:pPr>
        <w:widowControl w:val="0"/>
        <w:autoSpaceDE w:val="0"/>
        <w:autoSpaceDN w:val="0"/>
        <w:spacing w:before="60" w:after="60" w:line="280" w:lineRule="exact"/>
        <w:jc w:val="center"/>
        <w:rPr>
          <w:rFonts w:ascii="Times New Roman" w:hAnsi="Times New Roman"/>
          <w:b/>
          <w:bCs/>
          <w:sz w:val="22"/>
          <w:szCs w:val="22"/>
          <w:lang w:eastAsia="hu-HU"/>
        </w:rPr>
      </w:pPr>
    </w:p>
    <w:p w:rsidR="00241766" w:rsidRPr="00935276" w:rsidRDefault="00241766" w:rsidP="00241766">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w:t>
      </w:r>
    </w:p>
    <w:p w:rsidR="00AD2B92" w:rsidRPr="00935276" w:rsidRDefault="00241766" w:rsidP="00241766">
      <w:pPr>
        <w:widowControl w:val="0"/>
        <w:autoSpaceDE w:val="0"/>
        <w:autoSpaceDN w:val="0"/>
        <w:spacing w:before="60" w:after="60" w:line="280" w:lineRule="exact"/>
        <w:jc w:val="both"/>
        <w:rPr>
          <w:rFonts w:ascii="Times New Roman" w:hAnsi="Times New Roman"/>
          <w:sz w:val="22"/>
          <w:szCs w:val="22"/>
          <w:lang w:eastAsia="hu-HU"/>
        </w:rPr>
      </w:pPr>
      <w:r w:rsidRPr="00935276">
        <w:rPr>
          <w:rFonts w:ascii="Times New Roman" w:hAnsi="Times New Roman"/>
          <w:sz w:val="22"/>
          <w:szCs w:val="22"/>
        </w:rPr>
        <w:t>(székhely: ______________________________) cégjegyzésre jogosult/meghatalmazott képviselője</w:t>
      </w:r>
      <w:r w:rsidRPr="00935276">
        <w:rPr>
          <w:rStyle w:val="Lbjegyzet-hivatkozs"/>
          <w:rFonts w:ascii="Times New Roman" w:hAnsi="Times New Roman"/>
          <w:sz w:val="22"/>
          <w:szCs w:val="22"/>
        </w:rPr>
        <w:footnoteReference w:id="96"/>
      </w:r>
      <w:r w:rsidR="00AD2B92" w:rsidRPr="00935276">
        <w:rPr>
          <w:rFonts w:ascii="Times New Roman" w:hAnsi="Times New Roman"/>
          <w:sz w:val="22"/>
          <w:szCs w:val="22"/>
          <w:lang w:eastAsia="hu-HU"/>
        </w:rPr>
        <w:t xml:space="preserve"> az eljárást megindító felhívásban és a dokumentációban foglalt valamennyi formai és tartalmi követelmény, utasítás, kikötés és műszaki leírás gondos áttekintése után a Kbt. 65. § (1) bekezdésének a) pontjában és a 321/2015. (X. 30.) Korm. rendelet Korm. rendelet 19. § (1) bekezdésének c) pontjában foglaltaknak megfelelően ezennel kijelentem, hogy </w:t>
      </w:r>
      <w:r w:rsidR="00AD2B92" w:rsidRPr="00935276">
        <w:rPr>
          <w:rFonts w:ascii="Times New Roman" w:hAnsi="Times New Roman"/>
          <w:b/>
          <w:snapToGrid w:val="0"/>
          <w:sz w:val="22"/>
          <w:szCs w:val="22"/>
          <w:lang w:eastAsia="hu-HU"/>
        </w:rPr>
        <w:t>a felhívás feladásának napját</w:t>
      </w:r>
      <w:r w:rsidRPr="00935276">
        <w:rPr>
          <w:rFonts w:ascii="Times New Roman" w:hAnsi="Times New Roman"/>
          <w:b/>
          <w:snapToGrid w:val="0"/>
          <w:sz w:val="22"/>
          <w:szCs w:val="22"/>
          <w:lang w:eastAsia="hu-HU"/>
        </w:rPr>
        <w:t>ól</w:t>
      </w:r>
      <w:r w:rsidR="00AD2B92" w:rsidRPr="00935276">
        <w:rPr>
          <w:rFonts w:ascii="Times New Roman" w:hAnsi="Times New Roman"/>
          <w:b/>
          <w:snapToGrid w:val="0"/>
          <w:sz w:val="22"/>
          <w:szCs w:val="22"/>
          <w:lang w:eastAsia="hu-HU"/>
        </w:rPr>
        <w:t xml:space="preserve"> </w:t>
      </w:r>
      <w:r w:rsidRPr="00935276">
        <w:rPr>
          <w:rFonts w:ascii="Times New Roman" w:hAnsi="Times New Roman"/>
          <w:b/>
          <w:snapToGrid w:val="0"/>
          <w:sz w:val="22"/>
          <w:szCs w:val="22"/>
          <w:lang w:eastAsia="hu-HU"/>
        </w:rPr>
        <w:t>visszafelé számított</w:t>
      </w:r>
      <w:r w:rsidR="00AD2B92" w:rsidRPr="00935276">
        <w:rPr>
          <w:rFonts w:ascii="Times New Roman" w:hAnsi="Times New Roman"/>
          <w:b/>
          <w:snapToGrid w:val="0"/>
          <w:sz w:val="22"/>
          <w:szCs w:val="22"/>
          <w:lang w:eastAsia="hu-HU"/>
        </w:rPr>
        <w:t xml:space="preserve"> utolsó </w:t>
      </w:r>
      <w:r w:rsidRPr="00935276">
        <w:rPr>
          <w:rFonts w:ascii="Times New Roman" w:hAnsi="Times New Roman"/>
          <w:b/>
          <w:snapToGrid w:val="0"/>
          <w:sz w:val="22"/>
          <w:szCs w:val="22"/>
          <w:lang w:eastAsia="hu-HU"/>
        </w:rPr>
        <w:t>3</w:t>
      </w:r>
      <w:r w:rsidR="00AD2B92" w:rsidRPr="00935276">
        <w:rPr>
          <w:rFonts w:ascii="Times New Roman" w:hAnsi="Times New Roman"/>
          <w:b/>
          <w:snapToGrid w:val="0"/>
          <w:sz w:val="22"/>
          <w:szCs w:val="22"/>
          <w:lang w:eastAsia="hu-HU"/>
        </w:rPr>
        <w:t xml:space="preserve"> </w:t>
      </w:r>
      <w:proofErr w:type="spellStart"/>
      <w:r w:rsidR="00644ED5">
        <w:rPr>
          <w:rFonts w:ascii="Times New Roman" w:hAnsi="Times New Roman"/>
          <w:b/>
          <w:snapToGrid w:val="0"/>
          <w:sz w:val="22"/>
          <w:szCs w:val="22"/>
          <w:lang w:eastAsia="hu-HU"/>
        </w:rPr>
        <w:t>mérlegfordulónappal</w:t>
      </w:r>
      <w:proofErr w:type="spellEnd"/>
      <w:r w:rsidR="00644ED5">
        <w:rPr>
          <w:rFonts w:ascii="Times New Roman" w:hAnsi="Times New Roman"/>
          <w:b/>
          <w:snapToGrid w:val="0"/>
          <w:sz w:val="22"/>
          <w:szCs w:val="22"/>
          <w:lang w:eastAsia="hu-HU"/>
        </w:rPr>
        <w:t xml:space="preserve"> </w:t>
      </w:r>
      <w:r w:rsidR="00AD2B92" w:rsidRPr="00935276">
        <w:rPr>
          <w:rFonts w:ascii="Times New Roman" w:hAnsi="Times New Roman"/>
          <w:b/>
          <w:snapToGrid w:val="0"/>
          <w:sz w:val="22"/>
          <w:szCs w:val="22"/>
          <w:lang w:eastAsia="hu-HU"/>
        </w:rPr>
        <w:t xml:space="preserve">lezárt üzleti évben a közbeszerzés tárgyából </w:t>
      </w:r>
      <w:r w:rsidR="00AD2B92" w:rsidRPr="00EA0164">
        <w:rPr>
          <w:rFonts w:ascii="Times New Roman" w:eastAsiaTheme="minorHAnsi" w:hAnsi="Times New Roman"/>
          <w:sz w:val="22"/>
          <w:szCs w:val="22"/>
          <w:lang w:eastAsia="en-US"/>
        </w:rPr>
        <w:t>(</w:t>
      </w:r>
      <w:r w:rsidR="00387636" w:rsidRPr="00EA0164">
        <w:rPr>
          <w:rFonts w:ascii="Times New Roman" w:eastAsiaTheme="minorHAnsi" w:hAnsi="Times New Roman"/>
          <w:sz w:val="22"/>
          <w:szCs w:val="22"/>
          <w:lang w:eastAsia="en-US"/>
        </w:rPr>
        <w:t>közbeszerzési eljárás lebonyolításával vagy közbeszerzési eljárás ellenőrzésére jogszabály által feljogosított szerv részére történt minőségellenőrzéssel összefüggésben, vagy szabályossági tanúsítvány</w:t>
      </w:r>
      <w:r w:rsidR="00387636" w:rsidRPr="00B50EDF">
        <w:rPr>
          <w:rFonts w:ascii="Times New Roman" w:eastAsiaTheme="minorHAnsi" w:hAnsi="Times New Roman"/>
          <w:sz w:val="22"/>
          <w:szCs w:val="22"/>
          <w:lang w:eastAsia="en-US"/>
        </w:rPr>
        <w:t>/eredmény állásfoglalás kiállításával összefüggésben, vagy közbeszerzési eljáráshoz illetve</w:t>
      </w:r>
      <w:r w:rsidR="00387636" w:rsidRPr="00EA0164">
        <w:rPr>
          <w:rFonts w:ascii="Times New Roman" w:eastAsiaTheme="minorHAnsi" w:hAnsi="Times New Roman"/>
          <w:sz w:val="22"/>
          <w:szCs w:val="22"/>
          <w:lang w:eastAsia="en-US"/>
        </w:rPr>
        <w:t xml:space="preserve"> </w:t>
      </w:r>
      <w:r w:rsidR="00387636" w:rsidRPr="00B50EDF">
        <w:rPr>
          <w:rFonts w:ascii="Times New Roman" w:eastAsiaTheme="minorHAnsi" w:hAnsi="Times New Roman"/>
          <w:sz w:val="22"/>
          <w:szCs w:val="22"/>
          <w:lang w:eastAsia="en-US"/>
        </w:rPr>
        <w:t>szerződésmódosításhoz kapcsolódó utó- vagy utólagos ellenőrzéssel összefüggésben, vagy közbeszerzési</w:t>
      </w:r>
      <w:r w:rsidR="00387636" w:rsidRPr="00EA0164">
        <w:rPr>
          <w:rFonts w:ascii="Times New Roman" w:eastAsiaTheme="minorHAnsi" w:hAnsi="Times New Roman"/>
          <w:sz w:val="22"/>
          <w:szCs w:val="22"/>
          <w:lang w:eastAsia="en-US"/>
        </w:rPr>
        <w:t xml:space="preserve"> </w:t>
      </w:r>
      <w:r w:rsidR="00387636" w:rsidRPr="00B50EDF">
        <w:rPr>
          <w:rFonts w:ascii="Times New Roman" w:eastAsiaTheme="minorHAnsi" w:hAnsi="Times New Roman"/>
          <w:sz w:val="22"/>
          <w:szCs w:val="22"/>
          <w:lang w:eastAsia="en-US"/>
        </w:rPr>
        <w:t>eljárás auditálással összefüggésben végzett közbeszerzési szakértői vagy hivatalos közbeszerzési</w:t>
      </w:r>
      <w:r w:rsidR="00387636" w:rsidRPr="00B50EDF">
        <w:rPr>
          <w:rFonts w:ascii="Times New Roman" w:hAnsi="Times New Roman"/>
          <w:sz w:val="22"/>
          <w:szCs w:val="22"/>
        </w:rPr>
        <w:t xml:space="preserve"> </w:t>
      </w:r>
      <w:r w:rsidR="00387636" w:rsidRPr="00B50EDF">
        <w:rPr>
          <w:rFonts w:ascii="Times New Roman" w:eastAsiaTheme="minorHAnsi" w:hAnsi="Times New Roman"/>
          <w:sz w:val="22"/>
          <w:szCs w:val="22"/>
          <w:lang w:eastAsia="en-US"/>
        </w:rPr>
        <w:t>tanácsadói/felelős akkreditált közbeszerzési szaktanácsadói tevékenység vagy közbeszerzési jogi tanácsadás</w:t>
      </w:r>
      <w:r w:rsidR="00387636" w:rsidRPr="00B50EDF">
        <w:rPr>
          <w:rFonts w:ascii="Times New Roman" w:hAnsi="Times New Roman"/>
          <w:sz w:val="22"/>
          <w:szCs w:val="22"/>
        </w:rPr>
        <w:t>)</w:t>
      </w:r>
      <w:r w:rsidR="00AD2B92" w:rsidRPr="00935276">
        <w:rPr>
          <w:rFonts w:ascii="Times New Roman" w:hAnsi="Times New Roman"/>
          <w:b/>
          <w:iCs/>
          <w:sz w:val="22"/>
          <w:szCs w:val="22"/>
          <w:lang w:eastAsia="hu-HU"/>
        </w:rPr>
        <w:t xml:space="preserve"> </w:t>
      </w:r>
      <w:r w:rsidR="00AD2B92" w:rsidRPr="00935276">
        <w:rPr>
          <w:rFonts w:ascii="Times New Roman" w:hAnsi="Times New Roman"/>
          <w:b/>
          <w:snapToGrid w:val="0"/>
          <w:sz w:val="22"/>
          <w:szCs w:val="22"/>
          <w:lang w:eastAsia="hu-HU"/>
        </w:rPr>
        <w:t xml:space="preserve">származó – általános forgalmi adó nélkül számított – árbevételünk évenkénti bontásban az alábbi: </w:t>
      </w:r>
    </w:p>
    <w:p w:rsidR="00AD2B92" w:rsidRPr="00935276" w:rsidRDefault="00AD2B92" w:rsidP="00AD2B92">
      <w:pPr>
        <w:widowControl w:val="0"/>
        <w:autoSpaceDE w:val="0"/>
        <w:autoSpaceDN w:val="0"/>
        <w:spacing w:before="60" w:after="60" w:line="280" w:lineRule="exact"/>
        <w:jc w:val="both"/>
        <w:rPr>
          <w:rFonts w:ascii="Times New Roman" w:hAnsi="Times New Roman"/>
          <w:b/>
          <w:snapToGrid w:val="0"/>
          <w:sz w:val="22"/>
          <w:szCs w:val="22"/>
          <w:lang w:eastAsia="hu-HU"/>
        </w:rPr>
      </w:pPr>
    </w:p>
    <w:tbl>
      <w:tblPr>
        <w:tblW w:w="0" w:type="auto"/>
        <w:jc w:val="center"/>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
        <w:gridCol w:w="2403"/>
        <w:gridCol w:w="2610"/>
      </w:tblGrid>
      <w:tr w:rsidR="00AD2B92" w:rsidRPr="00935276" w:rsidTr="00241766">
        <w:trPr>
          <w:jc w:val="center"/>
        </w:trPr>
        <w:tc>
          <w:tcPr>
            <w:tcW w:w="39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AD2B92" w:rsidRPr="00935276" w:rsidRDefault="00AD2B92" w:rsidP="001B56E7">
            <w:pPr>
              <w:widowControl w:val="0"/>
              <w:autoSpaceDE w:val="0"/>
              <w:autoSpaceDN w:val="0"/>
              <w:spacing w:before="60" w:after="60" w:line="280" w:lineRule="exact"/>
              <w:jc w:val="both"/>
              <w:rPr>
                <w:rFonts w:ascii="Times New Roman" w:hAnsi="Times New Roman"/>
                <w:b/>
                <w:snapToGrid w:val="0"/>
                <w:sz w:val="22"/>
                <w:szCs w:val="22"/>
                <w:lang w:eastAsia="hu-HU"/>
              </w:rPr>
            </w:pPr>
          </w:p>
        </w:tc>
        <w:tc>
          <w:tcPr>
            <w:tcW w:w="240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AD2B92" w:rsidRPr="00935276" w:rsidRDefault="00AD2B92" w:rsidP="001B56E7">
            <w:pPr>
              <w:widowControl w:val="0"/>
              <w:autoSpaceDE w:val="0"/>
              <w:autoSpaceDN w:val="0"/>
              <w:spacing w:before="60" w:after="60" w:line="280" w:lineRule="exact"/>
              <w:jc w:val="center"/>
              <w:rPr>
                <w:rFonts w:ascii="Times New Roman" w:hAnsi="Times New Roman"/>
                <w:b/>
                <w:snapToGrid w:val="0"/>
                <w:sz w:val="22"/>
                <w:szCs w:val="22"/>
                <w:lang w:eastAsia="hu-HU"/>
              </w:rPr>
            </w:pPr>
            <w:r w:rsidRPr="00935276">
              <w:rPr>
                <w:rFonts w:ascii="Times New Roman" w:hAnsi="Times New Roman"/>
                <w:b/>
                <w:snapToGrid w:val="0"/>
                <w:sz w:val="22"/>
                <w:szCs w:val="22"/>
                <w:lang w:eastAsia="hu-HU"/>
              </w:rPr>
              <w:t>Év</w:t>
            </w:r>
          </w:p>
        </w:tc>
        <w:tc>
          <w:tcPr>
            <w:tcW w:w="261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AD2B92" w:rsidRPr="00935276" w:rsidRDefault="00AD2B92" w:rsidP="001B56E7">
            <w:pPr>
              <w:widowControl w:val="0"/>
              <w:autoSpaceDE w:val="0"/>
              <w:autoSpaceDN w:val="0"/>
              <w:jc w:val="center"/>
              <w:rPr>
                <w:rFonts w:ascii="Times New Roman" w:hAnsi="Times New Roman"/>
                <w:b/>
                <w:snapToGrid w:val="0"/>
                <w:sz w:val="22"/>
                <w:szCs w:val="22"/>
                <w:lang w:eastAsia="hu-HU"/>
              </w:rPr>
            </w:pPr>
            <w:r w:rsidRPr="00935276">
              <w:rPr>
                <w:rFonts w:ascii="Times New Roman" w:hAnsi="Times New Roman"/>
                <w:b/>
                <w:snapToGrid w:val="0"/>
                <w:sz w:val="22"/>
                <w:szCs w:val="22"/>
                <w:lang w:eastAsia="hu-HU"/>
              </w:rPr>
              <w:t>Közbeszerzés tárgya szerinti nettó árbevétel (Ft)</w:t>
            </w:r>
          </w:p>
        </w:tc>
      </w:tr>
      <w:tr w:rsidR="00AD2B92" w:rsidRPr="00935276" w:rsidTr="00241766">
        <w:trPr>
          <w:jc w:val="center"/>
        </w:trPr>
        <w:tc>
          <w:tcPr>
            <w:tcW w:w="398" w:type="dxa"/>
            <w:tcBorders>
              <w:top w:val="single" w:sz="4" w:space="0" w:color="auto"/>
              <w:left w:val="single" w:sz="4" w:space="0" w:color="auto"/>
              <w:bottom w:val="single" w:sz="4" w:space="0" w:color="auto"/>
              <w:right w:val="single" w:sz="4" w:space="0" w:color="auto"/>
            </w:tcBorders>
            <w:vAlign w:val="center"/>
            <w:hideMark/>
          </w:tcPr>
          <w:p w:rsidR="00AD2B92" w:rsidRPr="00935276" w:rsidRDefault="00AD2B92" w:rsidP="001B56E7">
            <w:pPr>
              <w:widowControl w:val="0"/>
              <w:autoSpaceDE w:val="0"/>
              <w:autoSpaceDN w:val="0"/>
              <w:spacing w:before="60" w:after="60" w:line="280" w:lineRule="exact"/>
              <w:jc w:val="center"/>
              <w:rPr>
                <w:rFonts w:ascii="Times New Roman" w:hAnsi="Times New Roman"/>
                <w:b/>
                <w:snapToGrid w:val="0"/>
                <w:sz w:val="22"/>
                <w:szCs w:val="22"/>
                <w:lang w:eastAsia="hu-HU"/>
              </w:rPr>
            </w:pPr>
            <w:r w:rsidRPr="00935276">
              <w:rPr>
                <w:rFonts w:ascii="Times New Roman" w:hAnsi="Times New Roman"/>
                <w:b/>
                <w:snapToGrid w:val="0"/>
                <w:sz w:val="22"/>
                <w:szCs w:val="22"/>
                <w:lang w:eastAsia="hu-HU"/>
              </w:rPr>
              <w:t>1.</w:t>
            </w:r>
          </w:p>
        </w:tc>
        <w:tc>
          <w:tcPr>
            <w:tcW w:w="24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D2B92" w:rsidRPr="00935276" w:rsidRDefault="005E22FD" w:rsidP="005E22FD">
            <w:pPr>
              <w:widowControl w:val="0"/>
              <w:autoSpaceDE w:val="0"/>
              <w:autoSpaceDN w:val="0"/>
              <w:spacing w:before="60" w:after="60" w:line="280" w:lineRule="exact"/>
              <w:jc w:val="center"/>
              <w:rPr>
                <w:rFonts w:ascii="Times New Roman" w:hAnsi="Times New Roman"/>
                <w:b/>
                <w:snapToGrid w:val="0"/>
                <w:sz w:val="22"/>
                <w:szCs w:val="22"/>
                <w:lang w:eastAsia="hu-HU"/>
              </w:rPr>
            </w:pPr>
            <w:r w:rsidRPr="00935276">
              <w:rPr>
                <w:rFonts w:ascii="Times New Roman" w:hAnsi="Times New Roman"/>
                <w:b/>
                <w:snapToGrid w:val="0"/>
                <w:sz w:val="22"/>
                <w:szCs w:val="22"/>
                <w:lang w:eastAsia="hu-HU"/>
              </w:rPr>
              <w:t>201</w:t>
            </w:r>
            <w:r>
              <w:rPr>
                <w:rFonts w:ascii="Times New Roman" w:hAnsi="Times New Roman"/>
                <w:b/>
                <w:snapToGrid w:val="0"/>
                <w:sz w:val="22"/>
                <w:szCs w:val="22"/>
                <w:lang w:eastAsia="hu-HU"/>
              </w:rPr>
              <w:t>…</w:t>
            </w:r>
          </w:p>
        </w:tc>
        <w:tc>
          <w:tcPr>
            <w:tcW w:w="2610" w:type="dxa"/>
            <w:tcBorders>
              <w:top w:val="single" w:sz="4" w:space="0" w:color="auto"/>
              <w:left w:val="single" w:sz="4" w:space="0" w:color="auto"/>
              <w:bottom w:val="single" w:sz="4" w:space="0" w:color="auto"/>
              <w:right w:val="single" w:sz="4" w:space="0" w:color="auto"/>
            </w:tcBorders>
            <w:vAlign w:val="center"/>
          </w:tcPr>
          <w:p w:rsidR="00AD2B92" w:rsidRPr="00935276" w:rsidRDefault="00AD2B92" w:rsidP="001B56E7">
            <w:pPr>
              <w:widowControl w:val="0"/>
              <w:autoSpaceDE w:val="0"/>
              <w:autoSpaceDN w:val="0"/>
              <w:spacing w:before="60" w:after="60" w:line="280" w:lineRule="exact"/>
              <w:jc w:val="center"/>
              <w:rPr>
                <w:rFonts w:ascii="Times New Roman" w:hAnsi="Times New Roman"/>
                <w:b/>
                <w:snapToGrid w:val="0"/>
                <w:sz w:val="22"/>
                <w:szCs w:val="22"/>
                <w:lang w:eastAsia="hu-HU"/>
              </w:rPr>
            </w:pPr>
          </w:p>
        </w:tc>
      </w:tr>
      <w:tr w:rsidR="00AD2B92" w:rsidRPr="00935276" w:rsidTr="00241766">
        <w:trPr>
          <w:jc w:val="center"/>
        </w:trPr>
        <w:tc>
          <w:tcPr>
            <w:tcW w:w="398" w:type="dxa"/>
            <w:tcBorders>
              <w:top w:val="single" w:sz="4" w:space="0" w:color="auto"/>
              <w:left w:val="single" w:sz="4" w:space="0" w:color="auto"/>
              <w:bottom w:val="single" w:sz="4" w:space="0" w:color="auto"/>
              <w:right w:val="single" w:sz="4" w:space="0" w:color="auto"/>
            </w:tcBorders>
            <w:vAlign w:val="center"/>
            <w:hideMark/>
          </w:tcPr>
          <w:p w:rsidR="00AD2B92" w:rsidRPr="00935276" w:rsidRDefault="00AD2B92" w:rsidP="001B56E7">
            <w:pPr>
              <w:widowControl w:val="0"/>
              <w:autoSpaceDE w:val="0"/>
              <w:autoSpaceDN w:val="0"/>
              <w:spacing w:before="60" w:after="60" w:line="280" w:lineRule="exact"/>
              <w:jc w:val="center"/>
              <w:rPr>
                <w:rFonts w:ascii="Times New Roman" w:hAnsi="Times New Roman"/>
                <w:b/>
                <w:snapToGrid w:val="0"/>
                <w:sz w:val="22"/>
                <w:szCs w:val="22"/>
                <w:lang w:eastAsia="hu-HU"/>
              </w:rPr>
            </w:pPr>
            <w:r w:rsidRPr="00935276">
              <w:rPr>
                <w:rFonts w:ascii="Times New Roman" w:hAnsi="Times New Roman"/>
                <w:b/>
                <w:snapToGrid w:val="0"/>
                <w:sz w:val="22"/>
                <w:szCs w:val="22"/>
                <w:lang w:eastAsia="hu-HU"/>
              </w:rPr>
              <w:t>2.</w:t>
            </w:r>
          </w:p>
        </w:tc>
        <w:tc>
          <w:tcPr>
            <w:tcW w:w="24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D2B92" w:rsidRPr="00935276" w:rsidRDefault="005E22FD" w:rsidP="005E22FD">
            <w:pPr>
              <w:widowControl w:val="0"/>
              <w:autoSpaceDE w:val="0"/>
              <w:autoSpaceDN w:val="0"/>
              <w:spacing w:before="60" w:after="60" w:line="280" w:lineRule="exact"/>
              <w:jc w:val="center"/>
              <w:rPr>
                <w:rFonts w:ascii="Times New Roman" w:hAnsi="Times New Roman"/>
                <w:b/>
                <w:snapToGrid w:val="0"/>
                <w:sz w:val="22"/>
                <w:szCs w:val="22"/>
                <w:lang w:eastAsia="hu-HU"/>
              </w:rPr>
            </w:pPr>
            <w:r w:rsidRPr="00935276">
              <w:rPr>
                <w:rFonts w:ascii="Times New Roman" w:hAnsi="Times New Roman"/>
                <w:b/>
                <w:snapToGrid w:val="0"/>
                <w:sz w:val="22"/>
                <w:szCs w:val="22"/>
                <w:lang w:eastAsia="hu-HU"/>
              </w:rPr>
              <w:t>201</w:t>
            </w:r>
            <w:r>
              <w:rPr>
                <w:rFonts w:ascii="Times New Roman" w:hAnsi="Times New Roman"/>
                <w:b/>
                <w:snapToGrid w:val="0"/>
                <w:sz w:val="22"/>
                <w:szCs w:val="22"/>
                <w:lang w:eastAsia="hu-HU"/>
              </w:rPr>
              <w:t>…</w:t>
            </w:r>
          </w:p>
        </w:tc>
        <w:tc>
          <w:tcPr>
            <w:tcW w:w="2610" w:type="dxa"/>
            <w:tcBorders>
              <w:top w:val="single" w:sz="4" w:space="0" w:color="auto"/>
              <w:left w:val="single" w:sz="4" w:space="0" w:color="auto"/>
              <w:bottom w:val="single" w:sz="4" w:space="0" w:color="auto"/>
              <w:right w:val="single" w:sz="4" w:space="0" w:color="auto"/>
            </w:tcBorders>
            <w:vAlign w:val="center"/>
          </w:tcPr>
          <w:p w:rsidR="00AD2B92" w:rsidRPr="00935276" w:rsidRDefault="00AD2B92" w:rsidP="001B56E7">
            <w:pPr>
              <w:widowControl w:val="0"/>
              <w:autoSpaceDE w:val="0"/>
              <w:autoSpaceDN w:val="0"/>
              <w:spacing w:before="60" w:after="60" w:line="280" w:lineRule="exact"/>
              <w:jc w:val="center"/>
              <w:rPr>
                <w:rFonts w:ascii="Times New Roman" w:hAnsi="Times New Roman"/>
                <w:b/>
                <w:snapToGrid w:val="0"/>
                <w:sz w:val="22"/>
                <w:szCs w:val="22"/>
                <w:lang w:eastAsia="hu-HU"/>
              </w:rPr>
            </w:pPr>
          </w:p>
        </w:tc>
      </w:tr>
      <w:tr w:rsidR="00AD2B92" w:rsidRPr="00935276" w:rsidTr="00241766">
        <w:trPr>
          <w:jc w:val="center"/>
        </w:trPr>
        <w:tc>
          <w:tcPr>
            <w:tcW w:w="398" w:type="dxa"/>
            <w:tcBorders>
              <w:top w:val="single" w:sz="4" w:space="0" w:color="auto"/>
              <w:left w:val="single" w:sz="4" w:space="0" w:color="auto"/>
              <w:bottom w:val="single" w:sz="4" w:space="0" w:color="auto"/>
              <w:right w:val="single" w:sz="4" w:space="0" w:color="auto"/>
            </w:tcBorders>
            <w:vAlign w:val="center"/>
          </w:tcPr>
          <w:p w:rsidR="00AD2B92" w:rsidRPr="00935276" w:rsidRDefault="00AD2B92" w:rsidP="001B56E7">
            <w:pPr>
              <w:widowControl w:val="0"/>
              <w:autoSpaceDE w:val="0"/>
              <w:autoSpaceDN w:val="0"/>
              <w:spacing w:before="60" w:after="60" w:line="280" w:lineRule="exact"/>
              <w:jc w:val="center"/>
              <w:rPr>
                <w:rFonts w:ascii="Times New Roman" w:hAnsi="Times New Roman"/>
                <w:b/>
                <w:snapToGrid w:val="0"/>
                <w:sz w:val="22"/>
                <w:szCs w:val="22"/>
                <w:lang w:eastAsia="hu-HU"/>
              </w:rPr>
            </w:pPr>
            <w:r w:rsidRPr="00935276">
              <w:rPr>
                <w:rFonts w:ascii="Times New Roman" w:hAnsi="Times New Roman"/>
                <w:b/>
                <w:snapToGrid w:val="0"/>
                <w:sz w:val="22"/>
                <w:szCs w:val="22"/>
                <w:lang w:eastAsia="hu-HU"/>
              </w:rPr>
              <w:t>3.</w:t>
            </w:r>
          </w:p>
        </w:tc>
        <w:tc>
          <w:tcPr>
            <w:tcW w:w="24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2B92" w:rsidRPr="00935276" w:rsidRDefault="005E22FD" w:rsidP="005E22FD">
            <w:pPr>
              <w:widowControl w:val="0"/>
              <w:autoSpaceDE w:val="0"/>
              <w:autoSpaceDN w:val="0"/>
              <w:spacing w:before="60" w:after="60" w:line="280" w:lineRule="exact"/>
              <w:jc w:val="center"/>
              <w:rPr>
                <w:rFonts w:ascii="Times New Roman" w:hAnsi="Times New Roman"/>
                <w:b/>
                <w:snapToGrid w:val="0"/>
                <w:sz w:val="22"/>
                <w:szCs w:val="22"/>
                <w:lang w:eastAsia="hu-HU"/>
              </w:rPr>
            </w:pPr>
            <w:r w:rsidRPr="00935276">
              <w:rPr>
                <w:rFonts w:ascii="Times New Roman" w:hAnsi="Times New Roman"/>
                <w:b/>
                <w:snapToGrid w:val="0"/>
                <w:sz w:val="22"/>
                <w:szCs w:val="22"/>
                <w:lang w:eastAsia="hu-HU"/>
              </w:rPr>
              <w:t>201</w:t>
            </w:r>
            <w:r>
              <w:rPr>
                <w:rFonts w:ascii="Times New Roman" w:hAnsi="Times New Roman"/>
                <w:b/>
                <w:snapToGrid w:val="0"/>
                <w:sz w:val="22"/>
                <w:szCs w:val="22"/>
                <w:lang w:eastAsia="hu-HU"/>
              </w:rPr>
              <w:t>…</w:t>
            </w:r>
          </w:p>
        </w:tc>
        <w:tc>
          <w:tcPr>
            <w:tcW w:w="2610" w:type="dxa"/>
            <w:tcBorders>
              <w:top w:val="single" w:sz="4" w:space="0" w:color="auto"/>
              <w:left w:val="single" w:sz="4" w:space="0" w:color="auto"/>
              <w:bottom w:val="single" w:sz="4" w:space="0" w:color="auto"/>
              <w:right w:val="single" w:sz="4" w:space="0" w:color="auto"/>
            </w:tcBorders>
            <w:vAlign w:val="center"/>
          </w:tcPr>
          <w:p w:rsidR="00AD2B92" w:rsidRPr="00935276" w:rsidRDefault="00AD2B92" w:rsidP="001B56E7">
            <w:pPr>
              <w:widowControl w:val="0"/>
              <w:autoSpaceDE w:val="0"/>
              <w:autoSpaceDN w:val="0"/>
              <w:spacing w:before="60" w:after="60" w:line="280" w:lineRule="exact"/>
              <w:jc w:val="center"/>
              <w:rPr>
                <w:rFonts w:ascii="Times New Roman" w:hAnsi="Times New Roman"/>
                <w:b/>
                <w:snapToGrid w:val="0"/>
                <w:sz w:val="22"/>
                <w:szCs w:val="22"/>
                <w:lang w:eastAsia="hu-HU"/>
              </w:rPr>
            </w:pPr>
          </w:p>
        </w:tc>
      </w:tr>
      <w:tr w:rsidR="00AD2B92" w:rsidRPr="00935276" w:rsidTr="00241766">
        <w:trPr>
          <w:jc w:val="center"/>
        </w:trPr>
        <w:tc>
          <w:tcPr>
            <w:tcW w:w="398" w:type="dxa"/>
            <w:tcBorders>
              <w:top w:val="single" w:sz="4" w:space="0" w:color="auto"/>
              <w:left w:val="single" w:sz="4" w:space="0" w:color="auto"/>
              <w:bottom w:val="single" w:sz="4" w:space="0" w:color="auto"/>
              <w:right w:val="single" w:sz="4" w:space="0" w:color="auto"/>
            </w:tcBorders>
            <w:vAlign w:val="center"/>
            <w:hideMark/>
          </w:tcPr>
          <w:p w:rsidR="00AD2B92" w:rsidRPr="00935276" w:rsidRDefault="00AD2B92" w:rsidP="001B56E7">
            <w:pPr>
              <w:widowControl w:val="0"/>
              <w:autoSpaceDE w:val="0"/>
              <w:autoSpaceDN w:val="0"/>
              <w:spacing w:before="60" w:after="60" w:line="280" w:lineRule="exact"/>
              <w:jc w:val="center"/>
              <w:rPr>
                <w:rFonts w:ascii="Times New Roman" w:hAnsi="Times New Roman"/>
                <w:b/>
                <w:snapToGrid w:val="0"/>
                <w:sz w:val="22"/>
                <w:szCs w:val="22"/>
                <w:lang w:eastAsia="hu-HU"/>
              </w:rPr>
            </w:pPr>
            <w:r w:rsidRPr="00935276">
              <w:rPr>
                <w:rFonts w:ascii="Times New Roman" w:hAnsi="Times New Roman"/>
                <w:b/>
                <w:snapToGrid w:val="0"/>
                <w:sz w:val="22"/>
                <w:szCs w:val="22"/>
                <w:lang w:eastAsia="hu-HU"/>
              </w:rPr>
              <w:t>4.</w:t>
            </w:r>
          </w:p>
        </w:tc>
        <w:tc>
          <w:tcPr>
            <w:tcW w:w="24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D2B92" w:rsidRPr="00935276" w:rsidRDefault="00AD2B92" w:rsidP="001B56E7">
            <w:pPr>
              <w:widowControl w:val="0"/>
              <w:autoSpaceDE w:val="0"/>
              <w:autoSpaceDN w:val="0"/>
              <w:spacing w:before="60" w:after="60" w:line="280" w:lineRule="exact"/>
              <w:jc w:val="center"/>
              <w:rPr>
                <w:rFonts w:ascii="Times New Roman" w:hAnsi="Times New Roman"/>
                <w:b/>
                <w:snapToGrid w:val="0"/>
                <w:sz w:val="22"/>
                <w:szCs w:val="22"/>
                <w:lang w:eastAsia="hu-HU"/>
              </w:rPr>
            </w:pPr>
            <w:r w:rsidRPr="00935276">
              <w:rPr>
                <w:rFonts w:ascii="Times New Roman" w:hAnsi="Times New Roman"/>
                <w:b/>
                <w:snapToGrid w:val="0"/>
                <w:sz w:val="22"/>
                <w:szCs w:val="22"/>
                <w:lang w:eastAsia="hu-HU"/>
              </w:rPr>
              <w:t>Összesen (1.+2.+3.)=</w:t>
            </w:r>
          </w:p>
        </w:tc>
        <w:tc>
          <w:tcPr>
            <w:tcW w:w="2610" w:type="dxa"/>
            <w:tcBorders>
              <w:top w:val="single" w:sz="4" w:space="0" w:color="auto"/>
              <w:left w:val="single" w:sz="4" w:space="0" w:color="auto"/>
              <w:bottom w:val="single" w:sz="4" w:space="0" w:color="auto"/>
              <w:right w:val="single" w:sz="4" w:space="0" w:color="auto"/>
            </w:tcBorders>
            <w:vAlign w:val="center"/>
          </w:tcPr>
          <w:p w:rsidR="00AD2B92" w:rsidRPr="00935276" w:rsidRDefault="00AD2B92" w:rsidP="001B56E7">
            <w:pPr>
              <w:widowControl w:val="0"/>
              <w:autoSpaceDE w:val="0"/>
              <w:autoSpaceDN w:val="0"/>
              <w:spacing w:before="60" w:after="60" w:line="280" w:lineRule="exact"/>
              <w:jc w:val="center"/>
              <w:rPr>
                <w:rFonts w:ascii="Times New Roman" w:hAnsi="Times New Roman"/>
                <w:b/>
                <w:snapToGrid w:val="0"/>
                <w:sz w:val="22"/>
                <w:szCs w:val="22"/>
                <w:lang w:eastAsia="hu-HU"/>
              </w:rPr>
            </w:pPr>
          </w:p>
        </w:tc>
      </w:tr>
    </w:tbl>
    <w:p w:rsidR="00AD2B92" w:rsidRPr="00935276" w:rsidRDefault="00AD2B92" w:rsidP="00AD2B92">
      <w:pPr>
        <w:widowControl w:val="0"/>
        <w:autoSpaceDE w:val="0"/>
        <w:autoSpaceDN w:val="0"/>
        <w:rPr>
          <w:rFonts w:ascii="Times New Roman" w:hAnsi="Times New Roman"/>
          <w:sz w:val="22"/>
          <w:szCs w:val="22"/>
          <w:lang w:eastAsia="hu-HU"/>
        </w:rPr>
      </w:pPr>
    </w:p>
    <w:p w:rsidR="00241766" w:rsidRPr="00935276" w:rsidRDefault="00241766" w:rsidP="00AD2B92">
      <w:pPr>
        <w:widowControl w:val="0"/>
        <w:autoSpaceDE w:val="0"/>
        <w:autoSpaceDN w:val="0"/>
        <w:rPr>
          <w:rFonts w:ascii="Times New Roman" w:hAnsi="Times New Roman"/>
          <w:sz w:val="22"/>
          <w:szCs w:val="22"/>
          <w:lang w:eastAsia="hu-HU"/>
        </w:rPr>
      </w:pPr>
    </w:p>
    <w:p w:rsidR="00241766" w:rsidRPr="00935276" w:rsidRDefault="00241766" w:rsidP="00241766">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241766" w:rsidRPr="00935276" w:rsidRDefault="00241766" w:rsidP="00241766">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241766" w:rsidRPr="00935276" w:rsidRDefault="00241766" w:rsidP="00241766">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852842" w:rsidRPr="00935276" w:rsidRDefault="00241766" w:rsidP="00241766">
      <w:pPr>
        <w:widowControl w:val="0"/>
        <w:tabs>
          <w:tab w:val="center" w:pos="6521"/>
        </w:tabs>
        <w:jc w:val="both"/>
        <w:rPr>
          <w:rFonts w:ascii="Times New Roman" w:hAnsi="Times New Roman"/>
          <w:sz w:val="22"/>
          <w:szCs w:val="22"/>
        </w:rPr>
        <w:sectPr w:rsidR="00852842" w:rsidRPr="00935276" w:rsidSect="005934C4">
          <w:footerReference w:type="default" r:id="rId13"/>
          <w:footnotePr>
            <w:pos w:val="beneathText"/>
          </w:footnotePr>
          <w:pgSz w:w="11905" w:h="16837"/>
          <w:pgMar w:top="1418" w:right="1418" w:bottom="1418" w:left="1418" w:header="709" w:footer="709" w:gutter="0"/>
          <w:cols w:space="708"/>
          <w:titlePg/>
          <w:docGrid w:linePitch="360"/>
        </w:sectPr>
      </w:pPr>
      <w:r w:rsidRPr="00935276">
        <w:rPr>
          <w:rFonts w:ascii="Times New Roman" w:hAnsi="Times New Roman"/>
          <w:sz w:val="22"/>
          <w:szCs w:val="22"/>
        </w:rPr>
        <w:tab/>
        <w:t>meghatalmazott képviselő aláírása)</w:t>
      </w:r>
    </w:p>
    <w:p w:rsidR="00852842" w:rsidRPr="00935276" w:rsidRDefault="00347065" w:rsidP="00852842">
      <w:pPr>
        <w:jc w:val="right"/>
        <w:rPr>
          <w:rFonts w:ascii="Times New Roman" w:hAnsi="Times New Roman"/>
          <w:sz w:val="22"/>
          <w:szCs w:val="22"/>
        </w:rPr>
      </w:pPr>
      <w:r w:rsidRPr="00935276">
        <w:rPr>
          <w:rFonts w:ascii="Times New Roman" w:hAnsi="Times New Roman"/>
          <w:sz w:val="22"/>
          <w:szCs w:val="22"/>
        </w:rPr>
        <w:lastRenderedPageBreak/>
        <w:t>1</w:t>
      </w:r>
      <w:r w:rsidR="009F73AC">
        <w:rPr>
          <w:rFonts w:ascii="Times New Roman" w:hAnsi="Times New Roman"/>
          <w:sz w:val="22"/>
          <w:szCs w:val="22"/>
        </w:rPr>
        <w:t>6</w:t>
      </w:r>
      <w:r w:rsidR="00852842" w:rsidRPr="00935276">
        <w:rPr>
          <w:rFonts w:ascii="Times New Roman" w:hAnsi="Times New Roman"/>
          <w:sz w:val="22"/>
          <w:szCs w:val="22"/>
        </w:rPr>
        <w:t>. sz</w:t>
      </w:r>
      <w:r w:rsidR="00667E79" w:rsidRPr="00935276">
        <w:rPr>
          <w:rFonts w:ascii="Times New Roman" w:hAnsi="Times New Roman"/>
          <w:sz w:val="22"/>
          <w:szCs w:val="22"/>
        </w:rPr>
        <w:t>.</w:t>
      </w:r>
      <w:r w:rsidR="00852842" w:rsidRPr="00935276">
        <w:rPr>
          <w:rFonts w:ascii="Times New Roman" w:hAnsi="Times New Roman"/>
          <w:sz w:val="22"/>
          <w:szCs w:val="22"/>
        </w:rPr>
        <w:t xml:space="preserve"> melléklet</w:t>
      </w:r>
    </w:p>
    <w:p w:rsidR="00852842" w:rsidRPr="00935276" w:rsidRDefault="00852842" w:rsidP="00EA0164">
      <w:pPr>
        <w:pStyle w:val="Szvegtrzsbehzssal3"/>
        <w:numPr>
          <w:ilvl w:val="12"/>
          <w:numId w:val="0"/>
        </w:numPr>
        <w:shd w:val="clear" w:color="auto" w:fill="FFFFFF"/>
        <w:spacing w:after="0"/>
        <w:jc w:val="center"/>
        <w:rPr>
          <w:rFonts w:ascii="Times New Roman" w:hAnsi="Times New Roman"/>
          <w:b/>
          <w:caps/>
          <w:sz w:val="22"/>
          <w:szCs w:val="22"/>
        </w:rPr>
      </w:pPr>
      <w:r w:rsidRPr="00935276">
        <w:rPr>
          <w:rFonts w:ascii="Times New Roman" w:hAnsi="Times New Roman"/>
          <w:b/>
          <w:caps/>
          <w:sz w:val="22"/>
          <w:szCs w:val="22"/>
        </w:rPr>
        <w:t>Referenciák bemutatása</w:t>
      </w:r>
      <w:r w:rsidR="00530A81" w:rsidRPr="00935276">
        <w:rPr>
          <w:rStyle w:val="Lbjegyzet-hivatkozs"/>
          <w:rFonts w:ascii="Times New Roman" w:hAnsi="Times New Roman"/>
          <w:b/>
          <w:caps/>
          <w:sz w:val="22"/>
          <w:szCs w:val="22"/>
        </w:rPr>
        <w:footnoteReference w:id="97"/>
      </w:r>
    </w:p>
    <w:p w:rsidR="00852842" w:rsidRPr="00935276" w:rsidRDefault="00852842" w:rsidP="00EA0164">
      <w:pPr>
        <w:pStyle w:val="Szvegtrzsbehzssal3"/>
        <w:numPr>
          <w:ilvl w:val="12"/>
          <w:numId w:val="0"/>
        </w:numPr>
        <w:shd w:val="clear" w:color="auto" w:fill="FFFFFF"/>
        <w:spacing w:after="0"/>
        <w:jc w:val="center"/>
        <w:rPr>
          <w:rFonts w:ascii="Times New Roman félkövér" w:hAnsi="Times New Roman félkövér"/>
          <w:b/>
          <w:sz w:val="22"/>
          <w:szCs w:val="22"/>
          <w:lang w:eastAsia="hu-HU"/>
        </w:rPr>
      </w:pPr>
      <w:r w:rsidRPr="00935276">
        <w:rPr>
          <w:rFonts w:ascii="Times New Roman félkövér" w:hAnsi="Times New Roman félkövér"/>
          <w:b/>
          <w:sz w:val="22"/>
          <w:szCs w:val="22"/>
          <w:lang w:eastAsia="hu-HU"/>
        </w:rPr>
        <w:t xml:space="preserve">a 321/2015. (X.30.) Korm. rendelet 21. </w:t>
      </w:r>
      <w:r w:rsidRPr="00935276">
        <w:rPr>
          <w:rFonts w:ascii="Times New Roman félkövér" w:hAnsi="Times New Roman félkövér" w:hint="eastAsia"/>
          <w:b/>
          <w:sz w:val="22"/>
          <w:szCs w:val="22"/>
          <w:lang w:eastAsia="hu-HU"/>
        </w:rPr>
        <w:t>§</w:t>
      </w:r>
      <w:r w:rsidRPr="00935276">
        <w:rPr>
          <w:rFonts w:ascii="Times New Roman félkövér" w:hAnsi="Times New Roman félkövér"/>
          <w:b/>
          <w:sz w:val="22"/>
          <w:szCs w:val="22"/>
          <w:lang w:eastAsia="hu-HU"/>
        </w:rPr>
        <w:t xml:space="preserve"> (3) bekezd</w:t>
      </w:r>
      <w:r w:rsidRPr="00935276">
        <w:rPr>
          <w:rFonts w:ascii="Times New Roman félkövér" w:hAnsi="Times New Roman félkövér" w:hint="eastAsia"/>
          <w:b/>
          <w:sz w:val="22"/>
          <w:szCs w:val="22"/>
          <w:lang w:eastAsia="hu-HU"/>
        </w:rPr>
        <w:t>é</w:t>
      </w:r>
      <w:r w:rsidRPr="00935276">
        <w:rPr>
          <w:rFonts w:ascii="Times New Roman félkövér" w:hAnsi="Times New Roman félkövér"/>
          <w:b/>
          <w:sz w:val="22"/>
          <w:szCs w:val="22"/>
          <w:lang w:eastAsia="hu-HU"/>
        </w:rPr>
        <w:t>s a) pontj</w:t>
      </w:r>
      <w:r w:rsidRPr="00935276">
        <w:rPr>
          <w:rFonts w:ascii="Times New Roman félkövér" w:hAnsi="Times New Roman félkövér" w:hint="eastAsia"/>
          <w:b/>
          <w:sz w:val="22"/>
          <w:szCs w:val="22"/>
          <w:lang w:eastAsia="hu-HU"/>
        </w:rPr>
        <w:t>á</w:t>
      </w:r>
      <w:r w:rsidRPr="00935276">
        <w:rPr>
          <w:rFonts w:ascii="Times New Roman félkövér" w:hAnsi="Times New Roman félkövér"/>
          <w:b/>
          <w:sz w:val="22"/>
          <w:szCs w:val="22"/>
          <w:lang w:eastAsia="hu-HU"/>
        </w:rPr>
        <w:t>ban foglaltaknak megfelel</w:t>
      </w:r>
      <w:r w:rsidRPr="00935276">
        <w:rPr>
          <w:rFonts w:ascii="Times New Roman félkövér" w:hAnsi="Times New Roman félkövér" w:hint="eastAsia"/>
          <w:b/>
          <w:sz w:val="22"/>
          <w:szCs w:val="22"/>
          <w:lang w:eastAsia="hu-HU"/>
        </w:rPr>
        <w:t>ő</w:t>
      </w:r>
      <w:r w:rsidRPr="00935276">
        <w:rPr>
          <w:rFonts w:ascii="Times New Roman félkövér" w:hAnsi="Times New Roman félkövér"/>
          <w:b/>
          <w:sz w:val="22"/>
          <w:szCs w:val="22"/>
          <w:lang w:eastAsia="hu-HU"/>
        </w:rPr>
        <w:t>en</w:t>
      </w:r>
    </w:p>
    <w:p w:rsidR="00852842" w:rsidRPr="00935276" w:rsidRDefault="00852842" w:rsidP="004D606D">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852842" w:rsidRPr="00935276" w:rsidRDefault="00852842" w:rsidP="00EA0164">
      <w:pPr>
        <w:pStyle w:val="Szvegtrzsbehzssal3"/>
        <w:numPr>
          <w:ilvl w:val="12"/>
          <w:numId w:val="0"/>
        </w:numPr>
        <w:shd w:val="clear" w:color="auto" w:fill="FFFFFF"/>
        <w:spacing w:after="0"/>
        <w:jc w:val="center"/>
        <w:rPr>
          <w:rFonts w:ascii="Times New Roman" w:hAnsi="Times New Roman"/>
          <w:b/>
          <w:caps/>
          <w:sz w:val="22"/>
          <w:szCs w:val="22"/>
        </w:rPr>
      </w:pPr>
      <w:r w:rsidRPr="00935276">
        <w:rPr>
          <w:rFonts w:ascii="Times New Roman" w:hAnsi="Times New Roman"/>
          <w:sz w:val="22"/>
          <w:szCs w:val="22"/>
        </w:rPr>
        <w:t>tárgyú közbeszerzési eljárásban</w:t>
      </w:r>
    </w:p>
    <w:p w:rsidR="00852842" w:rsidRPr="00935276" w:rsidRDefault="00852842" w:rsidP="00852842">
      <w:pPr>
        <w:widowControl w:val="0"/>
        <w:spacing w:after="120"/>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 (székhely: ______________________________) cégjegyzésre jogosult/meghatalmazott képviselője</w:t>
      </w:r>
      <w:r w:rsidRPr="00935276">
        <w:rPr>
          <w:rStyle w:val="Lbjegyzet-hivatkozs"/>
          <w:rFonts w:ascii="Times New Roman" w:hAnsi="Times New Roman"/>
          <w:sz w:val="22"/>
          <w:szCs w:val="22"/>
        </w:rPr>
        <w:footnoteReference w:id="98"/>
      </w:r>
    </w:p>
    <w:p w:rsidR="00852842" w:rsidRPr="00935276" w:rsidRDefault="00852842" w:rsidP="00852842">
      <w:pPr>
        <w:autoSpaceDN w:val="0"/>
        <w:jc w:val="center"/>
        <w:rPr>
          <w:rFonts w:ascii="Times New Roman félkövér" w:hAnsi="Times New Roman félkövér"/>
          <w:b/>
          <w:spacing w:val="20"/>
          <w:sz w:val="22"/>
          <w:szCs w:val="22"/>
          <w:lang w:eastAsia="hu-HU"/>
        </w:rPr>
      </w:pPr>
      <w:r w:rsidRPr="00935276">
        <w:rPr>
          <w:rFonts w:ascii="Times New Roman félkövér" w:hAnsi="Times New Roman félkövér"/>
          <w:b/>
          <w:spacing w:val="20"/>
          <w:sz w:val="22"/>
          <w:szCs w:val="22"/>
          <w:lang w:eastAsia="hu-HU"/>
        </w:rPr>
        <w:t>nyilatkozom,</w:t>
      </w:r>
    </w:p>
    <w:p w:rsidR="00852842" w:rsidRDefault="00852842" w:rsidP="00852842">
      <w:pPr>
        <w:pStyle w:val="Szvegtrzsbehzssal3"/>
        <w:ind w:left="0"/>
        <w:jc w:val="both"/>
        <w:rPr>
          <w:rFonts w:ascii="Times New Roman" w:hAnsi="Times New Roman"/>
          <w:sz w:val="22"/>
          <w:szCs w:val="22"/>
        </w:rPr>
      </w:pPr>
      <w:r w:rsidRPr="00935276">
        <w:rPr>
          <w:rFonts w:ascii="Times New Roman" w:hAnsi="Times New Roman"/>
          <w:sz w:val="22"/>
          <w:szCs w:val="22"/>
        </w:rPr>
        <w:t xml:space="preserve">hogy Társaságunk az </w:t>
      </w:r>
      <w:r w:rsidR="0040022E" w:rsidRPr="00935276">
        <w:rPr>
          <w:rFonts w:ascii="Times New Roman" w:hAnsi="Times New Roman"/>
          <w:sz w:val="22"/>
          <w:szCs w:val="22"/>
        </w:rPr>
        <w:t>ajánlati felhívás</w:t>
      </w:r>
      <w:r w:rsidRPr="00935276">
        <w:rPr>
          <w:rFonts w:ascii="Times New Roman" w:hAnsi="Times New Roman"/>
          <w:sz w:val="22"/>
          <w:szCs w:val="22"/>
        </w:rPr>
        <w:t xml:space="preserve"> feladásától visszafelé számított 3 évben (36 hónapban) az alábbi, </w:t>
      </w:r>
      <w:r w:rsidRPr="00935276">
        <w:rPr>
          <w:rFonts w:ascii="Times New Roman" w:hAnsi="Times New Roman"/>
          <w:b/>
          <w:sz w:val="22"/>
          <w:szCs w:val="22"/>
        </w:rPr>
        <w:t xml:space="preserve">a </w:t>
      </w:r>
      <w:r w:rsidRPr="00935276">
        <w:rPr>
          <w:rFonts w:eastAsia="MyriadPro-Light"/>
          <w:b/>
          <w:sz w:val="22"/>
          <w:szCs w:val="22"/>
          <w:lang w:eastAsia="hu-HU"/>
        </w:rPr>
        <w:t>k</w:t>
      </w:r>
      <w:r w:rsidRPr="00935276">
        <w:rPr>
          <w:rFonts w:eastAsia="MyriadPro-Light" w:hint="cs"/>
          <w:b/>
          <w:sz w:val="22"/>
          <w:szCs w:val="22"/>
          <w:lang w:eastAsia="hu-HU"/>
        </w:rPr>
        <w:t>ö</w:t>
      </w:r>
      <w:r w:rsidRPr="00935276">
        <w:rPr>
          <w:rFonts w:eastAsia="MyriadPro-Light"/>
          <w:b/>
          <w:sz w:val="22"/>
          <w:szCs w:val="22"/>
          <w:lang w:eastAsia="hu-HU"/>
        </w:rPr>
        <w:t>zbeszerz</w:t>
      </w:r>
      <w:r w:rsidRPr="00935276">
        <w:rPr>
          <w:rFonts w:eastAsia="MyriadPro-Light" w:hint="cs"/>
          <w:b/>
          <w:sz w:val="22"/>
          <w:szCs w:val="22"/>
          <w:lang w:eastAsia="hu-HU"/>
        </w:rPr>
        <w:t>é</w:t>
      </w:r>
      <w:r w:rsidRPr="00935276">
        <w:rPr>
          <w:rFonts w:eastAsia="MyriadPro-Light"/>
          <w:b/>
          <w:sz w:val="22"/>
          <w:szCs w:val="22"/>
          <w:lang w:eastAsia="hu-HU"/>
        </w:rPr>
        <w:t>s t</w:t>
      </w:r>
      <w:r w:rsidRPr="00935276">
        <w:rPr>
          <w:rFonts w:eastAsia="MyriadPro-Light" w:hint="cs"/>
          <w:b/>
          <w:sz w:val="22"/>
          <w:szCs w:val="22"/>
          <w:lang w:eastAsia="hu-HU"/>
        </w:rPr>
        <w:t>á</w:t>
      </w:r>
      <w:r w:rsidRPr="00935276">
        <w:rPr>
          <w:rFonts w:eastAsia="MyriadPro-Light"/>
          <w:b/>
          <w:sz w:val="22"/>
          <w:szCs w:val="22"/>
          <w:lang w:eastAsia="hu-HU"/>
        </w:rPr>
        <w:t xml:space="preserve">rgya </w:t>
      </w:r>
      <w:r w:rsidR="003A48EC" w:rsidRPr="00EA0164">
        <w:rPr>
          <w:rFonts w:ascii="Times New Roman" w:eastAsiaTheme="minorHAnsi" w:hAnsi="Times New Roman"/>
          <w:sz w:val="22"/>
          <w:szCs w:val="22"/>
          <w:lang w:eastAsia="en-US"/>
        </w:rPr>
        <w:t>(közbeszerzési eljárás lebonyolításával vagy közbeszerzési eljárás ellenőrzésére jogszabály által feljogosított szerv részére történt minőségellenőrzéssel összefüggésben, vagy szabályossági tanúsítvány</w:t>
      </w:r>
      <w:r w:rsidR="003A48EC" w:rsidRPr="00B50EDF">
        <w:rPr>
          <w:rFonts w:ascii="Times New Roman" w:eastAsiaTheme="minorHAnsi" w:hAnsi="Times New Roman"/>
          <w:sz w:val="22"/>
          <w:szCs w:val="22"/>
          <w:lang w:eastAsia="en-US"/>
        </w:rPr>
        <w:t>/eredmény állásfoglalás kiállításával összefüggésben, vagy közbeszerzési eljáráshoz illetve</w:t>
      </w:r>
      <w:r w:rsidR="003A48EC" w:rsidRPr="00EA0164">
        <w:rPr>
          <w:rFonts w:ascii="Times New Roman" w:eastAsiaTheme="minorHAnsi" w:hAnsi="Times New Roman"/>
          <w:sz w:val="22"/>
          <w:szCs w:val="22"/>
          <w:lang w:eastAsia="en-US"/>
        </w:rPr>
        <w:t xml:space="preserve"> </w:t>
      </w:r>
      <w:r w:rsidR="003A48EC" w:rsidRPr="00B50EDF">
        <w:rPr>
          <w:rFonts w:ascii="Times New Roman" w:eastAsiaTheme="minorHAnsi" w:hAnsi="Times New Roman"/>
          <w:sz w:val="22"/>
          <w:szCs w:val="22"/>
          <w:lang w:eastAsia="en-US"/>
        </w:rPr>
        <w:t>szerződésmódosításhoz kapcsolódó utó- vagy utólagos ellenőrzéssel összefüggésben, vagy közbeszerzési</w:t>
      </w:r>
      <w:r w:rsidR="003A48EC" w:rsidRPr="00B50EDF">
        <w:rPr>
          <w:rFonts w:ascii="Times New Roman" w:hAnsi="Times New Roman"/>
          <w:sz w:val="22"/>
          <w:szCs w:val="22"/>
        </w:rPr>
        <w:t xml:space="preserve"> </w:t>
      </w:r>
      <w:r w:rsidR="003A48EC" w:rsidRPr="00B50EDF">
        <w:rPr>
          <w:rFonts w:ascii="Times New Roman" w:eastAsiaTheme="minorHAnsi" w:hAnsi="Times New Roman"/>
          <w:sz w:val="22"/>
          <w:szCs w:val="22"/>
          <w:lang w:eastAsia="en-US"/>
        </w:rPr>
        <w:t>eljárás auditálással összefüggésben végzett közbeszerzési szakértői vagy hivatalos közbeszerzési</w:t>
      </w:r>
      <w:r w:rsidR="003A48EC" w:rsidRPr="00B50EDF">
        <w:rPr>
          <w:rFonts w:ascii="Times New Roman" w:hAnsi="Times New Roman"/>
          <w:sz w:val="22"/>
          <w:szCs w:val="22"/>
        </w:rPr>
        <w:t xml:space="preserve"> </w:t>
      </w:r>
      <w:r w:rsidR="003A48EC" w:rsidRPr="00B50EDF">
        <w:rPr>
          <w:rFonts w:ascii="Times New Roman" w:eastAsiaTheme="minorHAnsi" w:hAnsi="Times New Roman"/>
          <w:sz w:val="22"/>
          <w:szCs w:val="22"/>
          <w:lang w:eastAsia="en-US"/>
        </w:rPr>
        <w:t>tanácsadói/felelős akkreditált közbeszerzési szaktanácsadói tevékenység vagy közbeszerzési jogi tanácsadás</w:t>
      </w:r>
      <w:r w:rsidR="003A48EC" w:rsidRPr="00B50EDF">
        <w:rPr>
          <w:rFonts w:ascii="Times New Roman" w:hAnsi="Times New Roman"/>
          <w:sz w:val="22"/>
          <w:szCs w:val="22"/>
        </w:rPr>
        <w:t>)</w:t>
      </w:r>
      <w:r w:rsidRPr="00935276">
        <w:rPr>
          <w:b/>
          <w:sz w:val="22"/>
          <w:szCs w:val="22"/>
        </w:rPr>
        <w:t xml:space="preserve"> </w:t>
      </w:r>
      <w:r w:rsidRPr="004D606D">
        <w:rPr>
          <w:rFonts w:ascii="Times New Roman" w:hAnsi="Times New Roman" w:hint="eastAsia"/>
          <w:sz w:val="22"/>
          <w:szCs w:val="22"/>
        </w:rPr>
        <w:t>szerinti</w:t>
      </w:r>
      <w:r w:rsidRPr="00935276">
        <w:rPr>
          <w:rFonts w:ascii="Times New Roman" w:hAnsi="Times New Roman"/>
          <w:sz w:val="22"/>
          <w:szCs w:val="22"/>
        </w:rPr>
        <w:t xml:space="preserve"> szolgáltatásokat teljesítette:</w:t>
      </w:r>
    </w:p>
    <w:tbl>
      <w:tblPr>
        <w:tblW w:w="0" w:type="auto"/>
        <w:jc w:val="center"/>
        <w:tblInd w:w="-1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60" w:author="Kövérné Tászler Ágnes" w:date="2017-05-10T17:06:00Z">
          <w:tblPr>
            <w:tblW w:w="0" w:type="auto"/>
            <w:jc w:val="center"/>
            <w:tblInd w:w="-1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3119"/>
        <w:gridCol w:w="1249"/>
        <w:gridCol w:w="1276"/>
        <w:gridCol w:w="1559"/>
        <w:gridCol w:w="1923"/>
        <w:gridCol w:w="1984"/>
        <w:gridCol w:w="2233"/>
        <w:gridCol w:w="236"/>
        <w:tblGridChange w:id="161">
          <w:tblGrid>
            <w:gridCol w:w="3119"/>
            <w:gridCol w:w="1249"/>
            <w:gridCol w:w="1276"/>
            <w:gridCol w:w="1559"/>
            <w:gridCol w:w="1251"/>
            <w:gridCol w:w="1417"/>
            <w:gridCol w:w="1559"/>
            <w:gridCol w:w="2149"/>
          </w:tblGrid>
        </w:tblGridChange>
      </w:tblGrid>
      <w:tr w:rsidR="00D03677" w:rsidRPr="00935276" w:rsidTr="000E359D">
        <w:trPr>
          <w:trHeight w:val="2307"/>
          <w:jc w:val="center"/>
          <w:trPrChange w:id="162" w:author="Kövérné Tászler Ágnes" w:date="2017-05-10T17:06:00Z">
            <w:trPr>
              <w:trHeight w:val="2307"/>
              <w:jc w:val="center"/>
            </w:trPr>
          </w:trPrChange>
        </w:trPr>
        <w:tc>
          <w:tcPr>
            <w:tcW w:w="3119" w:type="dxa"/>
            <w:tcPrChange w:id="163" w:author="Kövérné Tászler Ágnes" w:date="2017-05-10T17:06:00Z">
              <w:tcPr>
                <w:tcW w:w="3119" w:type="dxa"/>
              </w:tcPr>
            </w:tcPrChange>
          </w:tcPr>
          <w:p w:rsidR="00D03677" w:rsidRPr="0036556C" w:rsidRDefault="00D03677" w:rsidP="00852842">
            <w:pPr>
              <w:pStyle w:val="Szvegtrzsbehzssal3"/>
              <w:ind w:left="0"/>
              <w:jc w:val="both"/>
              <w:rPr>
                <w:rFonts w:ascii="Times New Roman" w:hAnsi="Times New Roman"/>
                <w:sz w:val="18"/>
                <w:szCs w:val="18"/>
              </w:rPr>
            </w:pPr>
            <w:r w:rsidRPr="0036556C">
              <w:rPr>
                <w:rFonts w:ascii="Times New Roman" w:hAnsi="Times New Roman"/>
                <w:sz w:val="18"/>
                <w:szCs w:val="18"/>
              </w:rPr>
              <w:t>Szolgáltatás tárgyának ismertetése oly módon, hogy az ajánlati felhívás III.1.3. M.1./ pontjában meghatározott alkalmassági feltételnek való megfelelés megállapítható legyen</w:t>
            </w:r>
          </w:p>
        </w:tc>
        <w:tc>
          <w:tcPr>
            <w:tcW w:w="1249" w:type="dxa"/>
            <w:tcPrChange w:id="164" w:author="Kövérné Tászler Ágnes" w:date="2017-05-10T17:06:00Z">
              <w:tcPr>
                <w:tcW w:w="1249" w:type="dxa"/>
              </w:tcPr>
            </w:tcPrChange>
          </w:tcPr>
          <w:p w:rsidR="00D03677" w:rsidRPr="0036556C" w:rsidRDefault="00D03677" w:rsidP="001B56E7">
            <w:pPr>
              <w:pStyle w:val="Szvegtrzsbehzssal3"/>
              <w:ind w:left="0"/>
              <w:jc w:val="both"/>
              <w:rPr>
                <w:rFonts w:ascii="Times New Roman" w:hAnsi="Times New Roman"/>
                <w:sz w:val="18"/>
                <w:szCs w:val="18"/>
              </w:rPr>
            </w:pPr>
            <w:r w:rsidRPr="0036556C">
              <w:rPr>
                <w:rFonts w:ascii="Times New Roman" w:hAnsi="Times New Roman"/>
                <w:sz w:val="18"/>
                <w:szCs w:val="18"/>
              </w:rPr>
              <w:t>Szolgáltatás mennyisége</w:t>
            </w:r>
            <w:r w:rsidR="00387636">
              <w:rPr>
                <w:rFonts w:ascii="Times New Roman" w:hAnsi="Times New Roman"/>
                <w:sz w:val="18"/>
                <w:szCs w:val="18"/>
              </w:rPr>
              <w:t xml:space="preserve"> /</w:t>
            </w:r>
            <w:r w:rsidR="00387636" w:rsidRPr="004D606D">
              <w:rPr>
                <w:rFonts w:ascii="Times New Roman" w:hAnsi="Times New Roman"/>
                <w:sz w:val="18"/>
                <w:szCs w:val="18"/>
              </w:rPr>
              <w:t xml:space="preserve"> vagy az ellenszolgáltatás összege</w:t>
            </w:r>
          </w:p>
        </w:tc>
        <w:tc>
          <w:tcPr>
            <w:tcW w:w="1276" w:type="dxa"/>
            <w:tcPrChange w:id="165" w:author="Kövérné Tászler Ágnes" w:date="2017-05-10T17:06:00Z">
              <w:tcPr>
                <w:tcW w:w="1276" w:type="dxa"/>
              </w:tcPr>
            </w:tcPrChange>
          </w:tcPr>
          <w:p w:rsidR="00D03677" w:rsidRPr="0036556C" w:rsidRDefault="00D03677" w:rsidP="001B56E7">
            <w:pPr>
              <w:pStyle w:val="Szvegtrzsbehzssal3"/>
              <w:ind w:left="0"/>
              <w:jc w:val="both"/>
              <w:rPr>
                <w:rFonts w:ascii="Times New Roman" w:hAnsi="Times New Roman"/>
                <w:sz w:val="18"/>
                <w:szCs w:val="18"/>
              </w:rPr>
            </w:pPr>
            <w:r w:rsidRPr="0036556C">
              <w:rPr>
                <w:rFonts w:ascii="Times New Roman" w:hAnsi="Times New Roman"/>
                <w:sz w:val="18"/>
                <w:szCs w:val="18"/>
              </w:rPr>
              <w:t xml:space="preserve">Szerződést kötő másik fél adatai </w:t>
            </w:r>
          </w:p>
          <w:p w:rsidR="00D03677" w:rsidRPr="0036556C" w:rsidRDefault="00D03677" w:rsidP="001B56E7">
            <w:pPr>
              <w:pStyle w:val="Szvegtrzsbehzssal3"/>
              <w:ind w:left="0"/>
              <w:jc w:val="both"/>
              <w:rPr>
                <w:rFonts w:ascii="Times New Roman" w:hAnsi="Times New Roman"/>
                <w:sz w:val="18"/>
                <w:szCs w:val="18"/>
              </w:rPr>
            </w:pPr>
            <w:r w:rsidRPr="0036556C">
              <w:rPr>
                <w:rFonts w:ascii="Times New Roman" w:hAnsi="Times New Roman"/>
                <w:sz w:val="18"/>
                <w:szCs w:val="18"/>
              </w:rPr>
              <w:t>(név, székhely /lakcím)</w:t>
            </w:r>
          </w:p>
        </w:tc>
        <w:tc>
          <w:tcPr>
            <w:tcW w:w="1559" w:type="dxa"/>
            <w:tcPrChange w:id="166" w:author="Kövérné Tászler Ágnes" w:date="2017-05-10T17:06:00Z">
              <w:tcPr>
                <w:tcW w:w="1559" w:type="dxa"/>
              </w:tcPr>
            </w:tcPrChange>
          </w:tcPr>
          <w:p w:rsidR="00D03677" w:rsidRPr="0036556C" w:rsidRDefault="00D03677" w:rsidP="00C86440">
            <w:pPr>
              <w:pStyle w:val="Szvegtrzsbehzssal3"/>
              <w:ind w:left="0"/>
              <w:jc w:val="both"/>
              <w:rPr>
                <w:rFonts w:ascii="Times New Roman" w:hAnsi="Times New Roman"/>
                <w:sz w:val="18"/>
                <w:szCs w:val="18"/>
              </w:rPr>
            </w:pPr>
            <w:r w:rsidRPr="0036556C">
              <w:rPr>
                <w:rFonts w:ascii="Times New Roman" w:hAnsi="Times New Roman"/>
                <w:sz w:val="18"/>
                <w:szCs w:val="18"/>
              </w:rPr>
              <w:t>Kapcsolattartó neve és elérhetőségei (e-mail cím , vagy telefonszám)</w:t>
            </w:r>
          </w:p>
        </w:tc>
        <w:tc>
          <w:tcPr>
            <w:tcW w:w="1923" w:type="dxa"/>
            <w:tcPrChange w:id="167" w:author="Kövérné Tászler Ágnes" w:date="2017-05-10T17:06:00Z">
              <w:tcPr>
                <w:tcW w:w="1251" w:type="dxa"/>
              </w:tcPr>
            </w:tcPrChange>
          </w:tcPr>
          <w:p w:rsidR="00D03677" w:rsidRPr="0036556C" w:rsidRDefault="00D03677" w:rsidP="001B56E7">
            <w:pPr>
              <w:pStyle w:val="Szvegtrzsbehzssal3"/>
              <w:ind w:left="0"/>
              <w:jc w:val="both"/>
              <w:rPr>
                <w:rFonts w:ascii="Times New Roman" w:hAnsi="Times New Roman"/>
                <w:sz w:val="18"/>
                <w:szCs w:val="18"/>
              </w:rPr>
            </w:pPr>
            <w:r w:rsidRPr="0036556C">
              <w:rPr>
                <w:rFonts w:ascii="Times New Roman" w:hAnsi="Times New Roman"/>
                <w:sz w:val="18"/>
                <w:szCs w:val="18"/>
              </w:rPr>
              <w:t xml:space="preserve">Teljesítés  </w:t>
            </w:r>
          </w:p>
          <w:p w:rsidR="00D03677" w:rsidRPr="0036556C" w:rsidRDefault="00D03677" w:rsidP="001B56E7">
            <w:pPr>
              <w:pStyle w:val="Szvegtrzsbehzssal3"/>
              <w:ind w:left="0"/>
              <w:jc w:val="both"/>
              <w:rPr>
                <w:rFonts w:ascii="Times New Roman" w:hAnsi="Times New Roman"/>
                <w:sz w:val="18"/>
                <w:szCs w:val="18"/>
              </w:rPr>
            </w:pPr>
            <w:r w:rsidRPr="0036556C">
              <w:rPr>
                <w:rFonts w:ascii="Times New Roman" w:hAnsi="Times New Roman"/>
                <w:sz w:val="18"/>
                <w:szCs w:val="18"/>
              </w:rPr>
              <w:t xml:space="preserve">(befejezés napja) ideje </w:t>
            </w:r>
          </w:p>
          <w:p w:rsidR="00D03677" w:rsidRPr="0036556C" w:rsidRDefault="00D03677" w:rsidP="001B56E7">
            <w:pPr>
              <w:pStyle w:val="Szvegtrzsbehzssal3"/>
              <w:ind w:left="0"/>
              <w:jc w:val="both"/>
              <w:rPr>
                <w:rFonts w:ascii="Times New Roman" w:hAnsi="Times New Roman"/>
                <w:sz w:val="18"/>
                <w:szCs w:val="18"/>
              </w:rPr>
            </w:pPr>
            <w:r w:rsidRPr="0036556C">
              <w:rPr>
                <w:rFonts w:ascii="Times New Roman" w:hAnsi="Times New Roman"/>
                <w:sz w:val="18"/>
                <w:szCs w:val="18"/>
              </w:rPr>
              <w:t>(év / hónap / nap)</w:t>
            </w:r>
          </w:p>
        </w:tc>
        <w:tc>
          <w:tcPr>
            <w:tcW w:w="1984" w:type="dxa"/>
            <w:tcPrChange w:id="168" w:author="Kövérné Tászler Ágnes" w:date="2017-05-10T17:06:00Z">
              <w:tcPr>
                <w:tcW w:w="1417" w:type="dxa"/>
              </w:tcPr>
            </w:tcPrChange>
          </w:tcPr>
          <w:p w:rsidR="00D03677" w:rsidRPr="0036556C" w:rsidRDefault="00D03677" w:rsidP="001B56E7">
            <w:pPr>
              <w:pStyle w:val="Szvegtrzsbehzssal3"/>
              <w:ind w:left="0"/>
              <w:jc w:val="both"/>
              <w:rPr>
                <w:rFonts w:ascii="Times New Roman" w:hAnsi="Times New Roman"/>
                <w:sz w:val="18"/>
                <w:szCs w:val="18"/>
              </w:rPr>
            </w:pPr>
            <w:r w:rsidRPr="0036556C">
              <w:rPr>
                <w:rFonts w:ascii="Times New Roman" w:hAnsi="Times New Roman"/>
                <w:sz w:val="18"/>
                <w:szCs w:val="18"/>
              </w:rPr>
              <w:t>Nyilatkozat, hogy a teljesítés az előírásoknak és a szerződésnek megfelelően történt</w:t>
            </w:r>
            <w:r w:rsidRPr="0036556C">
              <w:rPr>
                <w:rStyle w:val="Lbjegyzet-hivatkozs"/>
                <w:rFonts w:ascii="Times New Roman" w:hAnsi="Times New Roman"/>
                <w:sz w:val="18"/>
                <w:szCs w:val="18"/>
              </w:rPr>
              <w:footnoteReference w:id="99"/>
            </w:r>
          </w:p>
        </w:tc>
        <w:tc>
          <w:tcPr>
            <w:tcW w:w="2233" w:type="dxa"/>
            <w:tcPrChange w:id="169" w:author="Kövérné Tászler Ágnes" w:date="2017-05-10T17:06:00Z">
              <w:tcPr>
                <w:tcW w:w="1559" w:type="dxa"/>
              </w:tcPr>
            </w:tcPrChange>
          </w:tcPr>
          <w:p w:rsidR="00D03677" w:rsidRPr="0036556C" w:rsidRDefault="00D03677" w:rsidP="00355CAF">
            <w:pPr>
              <w:pStyle w:val="Szvegtrzsbehzssal3"/>
              <w:ind w:left="0"/>
              <w:jc w:val="both"/>
              <w:rPr>
                <w:rFonts w:ascii="Times New Roman" w:hAnsi="Times New Roman"/>
                <w:sz w:val="18"/>
                <w:szCs w:val="18"/>
              </w:rPr>
            </w:pPr>
            <w:r w:rsidRPr="0036556C">
              <w:rPr>
                <w:rFonts w:ascii="Times New Roman" w:hAnsi="Times New Roman"/>
                <w:sz w:val="18"/>
                <w:szCs w:val="18"/>
              </w:rPr>
              <w:t>Eljárás lebonyolítása esetén az eljárás eredményéről szóló tájékoztató Közbeszerzési Értesítő szerinti iktató száma és/vagy TED azonosító száma</w:t>
            </w:r>
            <w:r w:rsidRPr="0036556C">
              <w:rPr>
                <w:rStyle w:val="Lbjegyzet-hivatkozs"/>
                <w:rFonts w:ascii="Times New Roman" w:hAnsi="Times New Roman"/>
                <w:sz w:val="18"/>
                <w:szCs w:val="18"/>
              </w:rPr>
              <w:footnoteReference w:id="100"/>
            </w:r>
          </w:p>
        </w:tc>
        <w:tc>
          <w:tcPr>
            <w:tcW w:w="236" w:type="dxa"/>
            <w:tcPrChange w:id="170" w:author="Kövérné Tászler Ágnes" w:date="2017-05-10T17:06:00Z">
              <w:tcPr>
                <w:tcW w:w="2149" w:type="dxa"/>
              </w:tcPr>
            </w:tcPrChange>
          </w:tcPr>
          <w:p w:rsidR="00D03677" w:rsidRPr="0036556C" w:rsidRDefault="00D03677" w:rsidP="001B56E7">
            <w:pPr>
              <w:pStyle w:val="Szvegtrzsbehzssal3"/>
              <w:ind w:left="0"/>
              <w:jc w:val="both"/>
              <w:rPr>
                <w:rFonts w:ascii="Times New Roman" w:hAnsi="Times New Roman"/>
                <w:sz w:val="18"/>
                <w:szCs w:val="18"/>
              </w:rPr>
            </w:pPr>
            <w:del w:id="171" w:author="Kövérné Tászler Ágnes" w:date="2017-05-10T17:05:00Z">
              <w:r w:rsidRPr="0036556C" w:rsidDel="000E359D">
                <w:rPr>
                  <w:rFonts w:ascii="Times New Roman" w:hAnsi="Times New Roman"/>
                  <w:sz w:val="18"/>
                  <w:szCs w:val="18"/>
                </w:rPr>
                <w:delText>Közbeszerzési eljárás lebonyolítása esetén az eljárásra vonatkozóan jogorvoslati eljárás vagy annak bírósági felülvizsgálata keretében jogerősen jogsértés megállapítására sor került-e.</w:delText>
              </w:r>
              <w:r w:rsidRPr="0036556C" w:rsidDel="000E359D">
                <w:rPr>
                  <w:rStyle w:val="Lbjegyzet-hivatkozs"/>
                  <w:rFonts w:ascii="Times New Roman" w:hAnsi="Times New Roman"/>
                  <w:sz w:val="18"/>
                  <w:szCs w:val="18"/>
                </w:rPr>
                <w:footnoteReference w:id="101"/>
              </w:r>
            </w:del>
          </w:p>
        </w:tc>
      </w:tr>
      <w:tr w:rsidR="00D03677" w:rsidRPr="00935276" w:rsidTr="000E359D">
        <w:trPr>
          <w:trHeight w:val="223"/>
          <w:jc w:val="center"/>
          <w:trPrChange w:id="174" w:author="Kövérné Tászler Ágnes" w:date="2017-05-10T17:06:00Z">
            <w:trPr>
              <w:trHeight w:val="223"/>
              <w:jc w:val="center"/>
            </w:trPr>
          </w:trPrChange>
        </w:trPr>
        <w:tc>
          <w:tcPr>
            <w:tcW w:w="3119" w:type="dxa"/>
            <w:tcPrChange w:id="175" w:author="Kövérné Tászler Ágnes" w:date="2017-05-10T17:06:00Z">
              <w:tcPr>
                <w:tcW w:w="3119" w:type="dxa"/>
              </w:tcPr>
            </w:tcPrChange>
          </w:tcPr>
          <w:p w:rsidR="00D03677" w:rsidRPr="0036556C" w:rsidRDefault="00D03677" w:rsidP="001B56E7">
            <w:pPr>
              <w:pStyle w:val="Szvegtrzsbehzssal3"/>
              <w:ind w:left="0"/>
              <w:jc w:val="both"/>
              <w:rPr>
                <w:rFonts w:ascii="Times New Roman" w:hAnsi="Times New Roman"/>
                <w:sz w:val="18"/>
                <w:szCs w:val="18"/>
              </w:rPr>
            </w:pPr>
          </w:p>
        </w:tc>
        <w:tc>
          <w:tcPr>
            <w:tcW w:w="1249" w:type="dxa"/>
            <w:tcPrChange w:id="176" w:author="Kövérné Tászler Ágnes" w:date="2017-05-10T17:06:00Z">
              <w:tcPr>
                <w:tcW w:w="1249" w:type="dxa"/>
              </w:tcPr>
            </w:tcPrChange>
          </w:tcPr>
          <w:p w:rsidR="00D03677" w:rsidRPr="0036556C" w:rsidRDefault="00D03677" w:rsidP="001B56E7">
            <w:pPr>
              <w:pStyle w:val="Szvegtrzsbehzssal3"/>
              <w:ind w:left="0"/>
              <w:jc w:val="both"/>
              <w:rPr>
                <w:rFonts w:ascii="Times New Roman" w:hAnsi="Times New Roman"/>
                <w:sz w:val="18"/>
                <w:szCs w:val="18"/>
              </w:rPr>
            </w:pPr>
          </w:p>
        </w:tc>
        <w:tc>
          <w:tcPr>
            <w:tcW w:w="1276" w:type="dxa"/>
            <w:tcPrChange w:id="177" w:author="Kövérné Tászler Ágnes" w:date="2017-05-10T17:06:00Z">
              <w:tcPr>
                <w:tcW w:w="1276" w:type="dxa"/>
              </w:tcPr>
            </w:tcPrChange>
          </w:tcPr>
          <w:p w:rsidR="00D03677" w:rsidRPr="0036556C" w:rsidRDefault="00D03677" w:rsidP="001B56E7">
            <w:pPr>
              <w:pStyle w:val="Szvegtrzsbehzssal3"/>
              <w:ind w:left="0"/>
              <w:jc w:val="both"/>
              <w:rPr>
                <w:rFonts w:ascii="Times New Roman" w:hAnsi="Times New Roman"/>
                <w:sz w:val="18"/>
                <w:szCs w:val="18"/>
              </w:rPr>
            </w:pPr>
          </w:p>
        </w:tc>
        <w:tc>
          <w:tcPr>
            <w:tcW w:w="1559" w:type="dxa"/>
            <w:tcPrChange w:id="178" w:author="Kövérné Tászler Ágnes" w:date="2017-05-10T17:06:00Z">
              <w:tcPr>
                <w:tcW w:w="1559" w:type="dxa"/>
              </w:tcPr>
            </w:tcPrChange>
          </w:tcPr>
          <w:p w:rsidR="00D03677" w:rsidRPr="0036556C" w:rsidRDefault="00D03677" w:rsidP="001B56E7">
            <w:pPr>
              <w:pStyle w:val="Szvegtrzsbehzssal3"/>
              <w:ind w:left="0"/>
              <w:jc w:val="both"/>
              <w:rPr>
                <w:rFonts w:ascii="Times New Roman" w:hAnsi="Times New Roman"/>
                <w:sz w:val="18"/>
                <w:szCs w:val="18"/>
              </w:rPr>
            </w:pPr>
          </w:p>
        </w:tc>
        <w:tc>
          <w:tcPr>
            <w:tcW w:w="1923" w:type="dxa"/>
            <w:tcPrChange w:id="179" w:author="Kövérné Tászler Ágnes" w:date="2017-05-10T17:06:00Z">
              <w:tcPr>
                <w:tcW w:w="1251" w:type="dxa"/>
              </w:tcPr>
            </w:tcPrChange>
          </w:tcPr>
          <w:p w:rsidR="00D03677" w:rsidRPr="0036556C" w:rsidRDefault="00D03677" w:rsidP="001B56E7">
            <w:pPr>
              <w:pStyle w:val="Szvegtrzsbehzssal3"/>
              <w:ind w:left="0"/>
              <w:jc w:val="both"/>
              <w:rPr>
                <w:rFonts w:ascii="Times New Roman" w:hAnsi="Times New Roman"/>
                <w:sz w:val="18"/>
                <w:szCs w:val="18"/>
              </w:rPr>
            </w:pPr>
          </w:p>
        </w:tc>
        <w:tc>
          <w:tcPr>
            <w:tcW w:w="1984" w:type="dxa"/>
            <w:tcPrChange w:id="180" w:author="Kövérné Tászler Ágnes" w:date="2017-05-10T17:06:00Z">
              <w:tcPr>
                <w:tcW w:w="1417" w:type="dxa"/>
              </w:tcPr>
            </w:tcPrChange>
          </w:tcPr>
          <w:p w:rsidR="00D03677" w:rsidRPr="0036556C" w:rsidRDefault="00D03677" w:rsidP="001B56E7">
            <w:pPr>
              <w:pStyle w:val="Szvegtrzsbehzssal3"/>
              <w:ind w:left="0"/>
              <w:jc w:val="both"/>
              <w:rPr>
                <w:rFonts w:ascii="Times New Roman" w:hAnsi="Times New Roman"/>
                <w:sz w:val="18"/>
                <w:szCs w:val="18"/>
              </w:rPr>
            </w:pPr>
          </w:p>
        </w:tc>
        <w:tc>
          <w:tcPr>
            <w:tcW w:w="2233" w:type="dxa"/>
            <w:tcPrChange w:id="181" w:author="Kövérné Tászler Ágnes" w:date="2017-05-10T17:06:00Z">
              <w:tcPr>
                <w:tcW w:w="1559" w:type="dxa"/>
              </w:tcPr>
            </w:tcPrChange>
          </w:tcPr>
          <w:p w:rsidR="00D03677" w:rsidRPr="0036556C" w:rsidRDefault="00D03677" w:rsidP="001B56E7">
            <w:pPr>
              <w:pStyle w:val="Szvegtrzsbehzssal3"/>
              <w:ind w:left="0"/>
              <w:jc w:val="both"/>
              <w:rPr>
                <w:rFonts w:ascii="Times New Roman" w:hAnsi="Times New Roman"/>
                <w:sz w:val="18"/>
                <w:szCs w:val="18"/>
              </w:rPr>
            </w:pPr>
          </w:p>
        </w:tc>
        <w:tc>
          <w:tcPr>
            <w:tcW w:w="236" w:type="dxa"/>
            <w:tcPrChange w:id="182" w:author="Kövérné Tászler Ágnes" w:date="2017-05-10T17:06:00Z">
              <w:tcPr>
                <w:tcW w:w="2149" w:type="dxa"/>
              </w:tcPr>
            </w:tcPrChange>
          </w:tcPr>
          <w:p w:rsidR="00D03677" w:rsidRPr="0036556C" w:rsidRDefault="00D03677" w:rsidP="001B56E7">
            <w:pPr>
              <w:pStyle w:val="Szvegtrzsbehzssal3"/>
              <w:ind w:left="0"/>
              <w:jc w:val="both"/>
              <w:rPr>
                <w:rFonts w:ascii="Times New Roman" w:hAnsi="Times New Roman"/>
                <w:sz w:val="18"/>
                <w:szCs w:val="18"/>
              </w:rPr>
            </w:pPr>
          </w:p>
        </w:tc>
      </w:tr>
    </w:tbl>
    <w:p w:rsidR="00852842" w:rsidRPr="0036556C" w:rsidRDefault="00852842" w:rsidP="00852842">
      <w:pPr>
        <w:ind w:right="-108"/>
        <w:jc w:val="both"/>
        <w:rPr>
          <w:rFonts w:ascii="Times New Roman" w:hAnsi="Times New Roman"/>
          <w:i/>
        </w:rPr>
      </w:pPr>
      <w:r w:rsidRPr="0036556C">
        <w:rPr>
          <w:rFonts w:ascii="Times New Roman" w:hAnsi="Times New Roman"/>
          <w:i/>
        </w:rPr>
        <w:t>A táblázat tetszés szerinti sorokkal bővíthető!</w:t>
      </w:r>
    </w:p>
    <w:p w:rsidR="00852842" w:rsidRPr="00935276" w:rsidRDefault="00852842" w:rsidP="00852842">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4D606D" w:rsidRDefault="00852842" w:rsidP="00EA0164">
      <w:pPr>
        <w:widowControl w:val="0"/>
        <w:tabs>
          <w:tab w:val="center" w:pos="10773"/>
        </w:tabs>
        <w:spacing w:after="120"/>
        <w:jc w:val="both"/>
        <w:rPr>
          <w:rFonts w:ascii="Times New Roman" w:hAnsi="Times New Roman"/>
          <w:sz w:val="22"/>
          <w:szCs w:val="22"/>
        </w:rPr>
      </w:pPr>
      <w:r w:rsidRPr="00935276">
        <w:rPr>
          <w:rFonts w:ascii="Times New Roman" w:hAnsi="Times New Roman"/>
          <w:sz w:val="22"/>
          <w:szCs w:val="22"/>
        </w:rPr>
        <w:tab/>
        <w:t>______________________________</w:t>
      </w:r>
    </w:p>
    <w:p w:rsidR="00852842" w:rsidRPr="00935276" w:rsidRDefault="00852842" w:rsidP="00F67D78">
      <w:pPr>
        <w:widowControl w:val="0"/>
        <w:tabs>
          <w:tab w:val="center" w:pos="10773"/>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852842" w:rsidRPr="00935276" w:rsidRDefault="00852842" w:rsidP="00355CAF">
      <w:pPr>
        <w:widowControl w:val="0"/>
        <w:tabs>
          <w:tab w:val="center" w:pos="10773"/>
        </w:tabs>
        <w:jc w:val="both"/>
        <w:rPr>
          <w:rFonts w:ascii="Times New Roman" w:hAnsi="Times New Roman"/>
          <w:sz w:val="22"/>
          <w:szCs w:val="22"/>
        </w:rPr>
      </w:pPr>
      <w:r w:rsidRPr="00935276">
        <w:rPr>
          <w:rFonts w:ascii="Times New Roman" w:hAnsi="Times New Roman"/>
          <w:sz w:val="22"/>
          <w:szCs w:val="22"/>
        </w:rPr>
        <w:tab/>
        <w:t>meghatalmazott képviselő aláírása)</w:t>
      </w:r>
    </w:p>
    <w:p w:rsidR="00852842" w:rsidRPr="00935276" w:rsidRDefault="00852842" w:rsidP="00852842">
      <w:pPr>
        <w:widowControl w:val="0"/>
        <w:tabs>
          <w:tab w:val="center" w:pos="6521"/>
        </w:tabs>
        <w:jc w:val="both"/>
        <w:rPr>
          <w:rFonts w:ascii="Times New Roman" w:hAnsi="Times New Roman"/>
          <w:sz w:val="22"/>
          <w:szCs w:val="22"/>
        </w:rPr>
      </w:pPr>
      <w:r w:rsidRPr="00935276">
        <w:rPr>
          <w:rFonts w:ascii="Times New Roman" w:hAnsi="Times New Roman"/>
          <w:sz w:val="22"/>
          <w:szCs w:val="22"/>
        </w:rPr>
        <w:t>*</w:t>
      </w:r>
    </w:p>
    <w:p w:rsidR="00852842" w:rsidRPr="00935276" w:rsidRDefault="00852842" w:rsidP="00852842">
      <w:pPr>
        <w:jc w:val="both"/>
        <w:rPr>
          <w:rFonts w:ascii="Times New Roman" w:hAnsi="Times New Roman"/>
          <w:sz w:val="22"/>
          <w:szCs w:val="22"/>
        </w:rPr>
        <w:sectPr w:rsidR="00852842" w:rsidRPr="00935276" w:rsidSect="001B56E7">
          <w:pgSz w:w="16840" w:h="11907" w:orient="landscape" w:code="9"/>
          <w:pgMar w:top="1079" w:right="1440" w:bottom="1258" w:left="1077" w:header="709" w:footer="709" w:gutter="0"/>
          <w:cols w:space="708"/>
          <w:titlePg/>
        </w:sectPr>
      </w:pPr>
    </w:p>
    <w:p w:rsidR="00530A81" w:rsidRPr="00935276" w:rsidRDefault="00347065" w:rsidP="00530A81">
      <w:pPr>
        <w:spacing w:before="60" w:after="60" w:line="280" w:lineRule="exact"/>
        <w:jc w:val="right"/>
        <w:rPr>
          <w:rFonts w:ascii="Times New Roman" w:eastAsia="SimHei" w:hAnsi="Times New Roman"/>
          <w:sz w:val="22"/>
          <w:szCs w:val="22"/>
        </w:rPr>
      </w:pPr>
      <w:r w:rsidRPr="00935276">
        <w:rPr>
          <w:rFonts w:ascii="Times New Roman" w:eastAsia="SimHei" w:hAnsi="Times New Roman"/>
          <w:sz w:val="22"/>
          <w:szCs w:val="22"/>
        </w:rPr>
        <w:lastRenderedPageBreak/>
        <w:t>1</w:t>
      </w:r>
      <w:r w:rsidR="009F73AC">
        <w:rPr>
          <w:rFonts w:ascii="Times New Roman" w:eastAsia="SimHei" w:hAnsi="Times New Roman"/>
          <w:sz w:val="22"/>
          <w:szCs w:val="22"/>
        </w:rPr>
        <w:t>7</w:t>
      </w:r>
      <w:r w:rsidR="00530A81" w:rsidRPr="00935276">
        <w:rPr>
          <w:rFonts w:ascii="Times New Roman" w:eastAsia="SimHei" w:hAnsi="Times New Roman"/>
          <w:sz w:val="22"/>
          <w:szCs w:val="22"/>
        </w:rPr>
        <w:t>. sz</w:t>
      </w:r>
      <w:r w:rsidR="00667E79" w:rsidRPr="00935276">
        <w:rPr>
          <w:rFonts w:ascii="Times New Roman" w:eastAsia="SimHei" w:hAnsi="Times New Roman"/>
          <w:sz w:val="22"/>
          <w:szCs w:val="22"/>
        </w:rPr>
        <w:t>.</w:t>
      </w:r>
      <w:r w:rsidR="00530A81" w:rsidRPr="00935276">
        <w:rPr>
          <w:rFonts w:ascii="Times New Roman" w:eastAsia="SimHei" w:hAnsi="Times New Roman"/>
          <w:sz w:val="22"/>
          <w:szCs w:val="22"/>
        </w:rPr>
        <w:t xml:space="preserve"> melléklet </w:t>
      </w:r>
    </w:p>
    <w:p w:rsidR="00530A81" w:rsidRPr="00935276" w:rsidRDefault="00530A81" w:rsidP="00530A81">
      <w:pPr>
        <w:spacing w:before="60" w:after="60" w:line="280" w:lineRule="exact"/>
        <w:jc w:val="center"/>
        <w:rPr>
          <w:rFonts w:ascii="Times New Roman" w:eastAsia="SimHei" w:hAnsi="Times New Roman"/>
          <w:b/>
          <w:i/>
          <w:sz w:val="22"/>
          <w:szCs w:val="22"/>
        </w:rPr>
      </w:pPr>
    </w:p>
    <w:p w:rsidR="00530A81" w:rsidRPr="00935276" w:rsidRDefault="00530A81" w:rsidP="00530A81">
      <w:pPr>
        <w:pStyle w:val="Cmsor2"/>
        <w:spacing w:before="60" w:line="280" w:lineRule="exact"/>
        <w:jc w:val="center"/>
        <w:rPr>
          <w:rFonts w:ascii="Times New Roman" w:eastAsia="SimHei" w:hAnsi="Times New Roman"/>
          <w:kern w:val="3"/>
          <w:sz w:val="22"/>
          <w:szCs w:val="22"/>
        </w:rPr>
      </w:pPr>
      <w:bookmarkStart w:id="183" w:name="_Ref176677977"/>
      <w:bookmarkStart w:id="184" w:name="_Ref176842472"/>
      <w:bookmarkStart w:id="185" w:name="_Ref177532821"/>
      <w:bookmarkStart w:id="186" w:name="_Toc222661389"/>
      <w:bookmarkStart w:id="187" w:name="_Toc228340119"/>
      <w:r w:rsidRPr="00935276">
        <w:rPr>
          <w:rFonts w:ascii="Times New Roman" w:hAnsi="Times New Roman"/>
          <w:bCs w:val="0"/>
          <w:i w:val="0"/>
          <w:iCs w:val="0"/>
          <w:caps/>
          <w:sz w:val="22"/>
          <w:szCs w:val="22"/>
        </w:rPr>
        <w:t>Nyilatkozat</w:t>
      </w:r>
      <w:bookmarkEnd w:id="183"/>
      <w:bookmarkEnd w:id="184"/>
    </w:p>
    <w:bookmarkEnd w:id="185"/>
    <w:bookmarkEnd w:id="186"/>
    <w:bookmarkEnd w:id="187"/>
    <w:p w:rsidR="00530A81" w:rsidRPr="00935276" w:rsidRDefault="00530A81" w:rsidP="00530A81">
      <w:pPr>
        <w:pStyle w:val="Szvegtrzsbehzssal3"/>
        <w:numPr>
          <w:ilvl w:val="12"/>
          <w:numId w:val="0"/>
        </w:numPr>
        <w:shd w:val="clear" w:color="auto" w:fill="FFFFFF"/>
        <w:spacing w:before="240"/>
        <w:jc w:val="center"/>
        <w:rPr>
          <w:rFonts w:ascii="Times New Roman félkövér" w:hAnsi="Times New Roman félkövér"/>
          <w:b/>
          <w:sz w:val="22"/>
          <w:szCs w:val="22"/>
          <w:lang w:eastAsia="hu-HU"/>
        </w:rPr>
      </w:pPr>
      <w:r w:rsidRPr="00935276">
        <w:rPr>
          <w:rFonts w:ascii="Times New Roman félkövér" w:hAnsi="Times New Roman félkövér"/>
          <w:b/>
          <w:sz w:val="22"/>
          <w:szCs w:val="22"/>
          <w:lang w:eastAsia="hu-HU"/>
        </w:rPr>
        <w:t xml:space="preserve">a 321/2015. (X.30.) Korm. rendelet 21. </w:t>
      </w:r>
      <w:r w:rsidRPr="00935276">
        <w:rPr>
          <w:rFonts w:ascii="Times New Roman félkövér" w:hAnsi="Times New Roman félkövér" w:hint="eastAsia"/>
          <w:b/>
          <w:sz w:val="22"/>
          <w:szCs w:val="22"/>
          <w:lang w:eastAsia="hu-HU"/>
        </w:rPr>
        <w:t>§</w:t>
      </w:r>
      <w:r w:rsidRPr="00935276">
        <w:rPr>
          <w:rFonts w:ascii="Times New Roman félkövér" w:hAnsi="Times New Roman félkövér"/>
          <w:b/>
          <w:sz w:val="22"/>
          <w:szCs w:val="22"/>
          <w:lang w:eastAsia="hu-HU"/>
        </w:rPr>
        <w:t xml:space="preserve"> (3) bekezd</w:t>
      </w:r>
      <w:r w:rsidRPr="00935276">
        <w:rPr>
          <w:rFonts w:ascii="Times New Roman félkövér" w:hAnsi="Times New Roman félkövér" w:hint="eastAsia"/>
          <w:b/>
          <w:sz w:val="22"/>
          <w:szCs w:val="22"/>
          <w:lang w:eastAsia="hu-HU"/>
        </w:rPr>
        <w:t>é</w:t>
      </w:r>
      <w:r w:rsidRPr="00935276">
        <w:rPr>
          <w:rFonts w:ascii="Times New Roman félkövér" w:hAnsi="Times New Roman félkövér"/>
          <w:b/>
          <w:sz w:val="22"/>
          <w:szCs w:val="22"/>
          <w:lang w:eastAsia="hu-HU"/>
        </w:rPr>
        <w:t>s b) pontj</w:t>
      </w:r>
      <w:r w:rsidRPr="00935276">
        <w:rPr>
          <w:rFonts w:ascii="Times New Roman félkövér" w:hAnsi="Times New Roman félkövér" w:hint="eastAsia"/>
          <w:b/>
          <w:sz w:val="22"/>
          <w:szCs w:val="22"/>
          <w:lang w:eastAsia="hu-HU"/>
        </w:rPr>
        <w:t>á</w:t>
      </w:r>
      <w:r w:rsidRPr="00935276">
        <w:rPr>
          <w:rFonts w:ascii="Times New Roman félkövér" w:hAnsi="Times New Roman félkövér"/>
          <w:b/>
          <w:sz w:val="22"/>
          <w:szCs w:val="22"/>
          <w:lang w:eastAsia="hu-HU"/>
        </w:rPr>
        <w:t>ban foglaltaknak megfelel</w:t>
      </w:r>
      <w:r w:rsidRPr="00935276">
        <w:rPr>
          <w:rFonts w:ascii="Times New Roman félkövér" w:hAnsi="Times New Roman félkövér" w:hint="eastAsia"/>
          <w:b/>
          <w:sz w:val="22"/>
          <w:szCs w:val="22"/>
          <w:lang w:eastAsia="hu-HU"/>
        </w:rPr>
        <w:t>ő</w:t>
      </w:r>
      <w:r w:rsidRPr="00935276">
        <w:rPr>
          <w:rFonts w:ascii="Times New Roman félkövér" w:hAnsi="Times New Roman félkövér"/>
          <w:b/>
          <w:sz w:val="22"/>
          <w:szCs w:val="22"/>
          <w:lang w:eastAsia="hu-HU"/>
        </w:rPr>
        <w:t>en</w:t>
      </w:r>
    </w:p>
    <w:p w:rsidR="00530A81" w:rsidRPr="00935276" w:rsidRDefault="00530A81" w:rsidP="00530A81">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530A81" w:rsidRPr="0036556C" w:rsidRDefault="00530A81" w:rsidP="00530A81">
      <w:pPr>
        <w:jc w:val="center"/>
        <w:rPr>
          <w:rFonts w:eastAsia="SimHei" w:hint="eastAsia"/>
          <w:sz w:val="22"/>
          <w:szCs w:val="22"/>
        </w:rPr>
      </w:pPr>
      <w:r w:rsidRPr="00935276">
        <w:rPr>
          <w:rFonts w:ascii="Times New Roman" w:hAnsi="Times New Roman"/>
          <w:sz w:val="22"/>
          <w:szCs w:val="22"/>
        </w:rPr>
        <w:t>tárgyú közbeszerzési eljárásban</w:t>
      </w:r>
    </w:p>
    <w:p w:rsidR="00530A81" w:rsidRPr="00935276" w:rsidRDefault="00530A81" w:rsidP="00530A81">
      <w:pPr>
        <w:overflowPunct w:val="0"/>
        <w:autoSpaceDE w:val="0"/>
        <w:autoSpaceDN w:val="0"/>
        <w:spacing w:before="240"/>
        <w:ind w:right="-108"/>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 (székhely: ______________________________) cégjegyzésre jogosult/meghatalmazott képviselője</w:t>
      </w:r>
      <w:r w:rsidRPr="00935276">
        <w:rPr>
          <w:rStyle w:val="Lbjegyzet-hivatkozs"/>
          <w:rFonts w:ascii="Times New Roman" w:hAnsi="Times New Roman"/>
          <w:sz w:val="22"/>
          <w:szCs w:val="22"/>
        </w:rPr>
        <w:footnoteReference w:id="102"/>
      </w:r>
    </w:p>
    <w:p w:rsidR="00530A81" w:rsidRPr="00935276" w:rsidRDefault="00530A81" w:rsidP="00530A81">
      <w:pPr>
        <w:overflowPunct w:val="0"/>
        <w:autoSpaceDE w:val="0"/>
        <w:autoSpaceDN w:val="0"/>
        <w:spacing w:before="240"/>
        <w:ind w:right="-108"/>
        <w:jc w:val="both"/>
        <w:rPr>
          <w:rFonts w:ascii="Times New Roman" w:hAnsi="Times New Roman"/>
          <w:sz w:val="22"/>
          <w:szCs w:val="22"/>
        </w:rPr>
      </w:pPr>
    </w:p>
    <w:p w:rsidR="00530A81" w:rsidRPr="00935276" w:rsidRDefault="00530A81" w:rsidP="00530A81">
      <w:pPr>
        <w:autoSpaceDN w:val="0"/>
        <w:jc w:val="center"/>
        <w:rPr>
          <w:rFonts w:ascii="Times New Roman félkövér" w:hAnsi="Times New Roman félkövér"/>
          <w:b/>
          <w:spacing w:val="20"/>
          <w:sz w:val="22"/>
          <w:szCs w:val="22"/>
          <w:lang w:eastAsia="hu-HU"/>
        </w:rPr>
      </w:pPr>
      <w:r w:rsidRPr="00935276">
        <w:rPr>
          <w:rFonts w:ascii="Times New Roman félkövér" w:hAnsi="Times New Roman félkövér"/>
          <w:b/>
          <w:spacing w:val="20"/>
          <w:sz w:val="22"/>
          <w:szCs w:val="22"/>
          <w:lang w:eastAsia="hu-HU"/>
        </w:rPr>
        <w:t>nyilatkozom,</w:t>
      </w:r>
    </w:p>
    <w:p w:rsidR="00530A81" w:rsidRPr="00935276" w:rsidRDefault="00530A81" w:rsidP="00530A81">
      <w:pPr>
        <w:spacing w:after="120"/>
        <w:ind w:right="-108"/>
        <w:jc w:val="center"/>
        <w:rPr>
          <w:rFonts w:ascii="Times New Roman" w:hAnsi="Times New Roman"/>
          <w:sz w:val="22"/>
          <w:szCs w:val="22"/>
        </w:rPr>
      </w:pPr>
    </w:p>
    <w:p w:rsidR="00530A81" w:rsidRPr="00935276" w:rsidRDefault="00530A81" w:rsidP="00530A81">
      <w:pPr>
        <w:spacing w:after="120"/>
        <w:ind w:right="-108"/>
        <w:jc w:val="center"/>
        <w:rPr>
          <w:rFonts w:ascii="Times New Roman" w:hAnsi="Times New Roman"/>
          <w:sz w:val="22"/>
          <w:szCs w:val="22"/>
        </w:rPr>
      </w:pPr>
      <w:r w:rsidRPr="00935276">
        <w:rPr>
          <w:rFonts w:ascii="Times New Roman" w:hAnsi="Times New Roman"/>
          <w:sz w:val="22"/>
          <w:szCs w:val="22"/>
        </w:rPr>
        <w:t xml:space="preserve">hogy az ajánlati felhívás III.1.3) M./2. pontja szerinti alkalmassági követelmények igazolására az alábbi szakembereket mutatjuk be: </w:t>
      </w:r>
    </w:p>
    <w:p w:rsidR="00530A81" w:rsidRPr="00935276" w:rsidRDefault="00530A81" w:rsidP="00530A81">
      <w:pPr>
        <w:spacing w:after="120"/>
        <w:ind w:right="-108"/>
        <w:jc w:val="center"/>
        <w:rPr>
          <w:rFonts w:ascii="Times New Roman" w:hAnsi="Times New Roman"/>
          <w:sz w:val="22"/>
          <w:szCs w:val="22"/>
        </w:rPr>
      </w:pPr>
    </w:p>
    <w:tbl>
      <w:tblPr>
        <w:tblW w:w="922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shd w:val="clear" w:color="auto" w:fill="DDD9C3" w:themeFill="background2" w:themeFillShade="E6"/>
        <w:tblLook w:val="04A0" w:firstRow="1" w:lastRow="0" w:firstColumn="1" w:lastColumn="0" w:noHBand="0" w:noVBand="1"/>
      </w:tblPr>
      <w:tblGrid>
        <w:gridCol w:w="5920"/>
        <w:gridCol w:w="3302"/>
      </w:tblGrid>
      <w:tr w:rsidR="00530A81" w:rsidRPr="00935276" w:rsidTr="00CC1B29">
        <w:tc>
          <w:tcPr>
            <w:tcW w:w="5920" w:type="dxa"/>
            <w:shd w:val="clear" w:color="auto" w:fill="DDD9C3" w:themeFill="background2" w:themeFillShade="E6"/>
            <w:vAlign w:val="center"/>
          </w:tcPr>
          <w:p w:rsidR="00530A81" w:rsidRPr="00935276" w:rsidRDefault="00530A81" w:rsidP="001B56E7">
            <w:pPr>
              <w:jc w:val="both"/>
              <w:rPr>
                <w:rFonts w:ascii="Times New Roman" w:eastAsia="Times" w:hAnsi="Times New Roman"/>
                <w:b/>
                <w:sz w:val="22"/>
                <w:szCs w:val="22"/>
              </w:rPr>
            </w:pPr>
            <w:r w:rsidRPr="00935276">
              <w:rPr>
                <w:rFonts w:ascii="Times New Roman" w:eastAsia="Times" w:hAnsi="Times New Roman"/>
                <w:b/>
                <w:sz w:val="22"/>
                <w:szCs w:val="22"/>
              </w:rPr>
              <w:t>Szakember megnevezése:</w:t>
            </w:r>
          </w:p>
        </w:tc>
        <w:tc>
          <w:tcPr>
            <w:tcW w:w="3302" w:type="dxa"/>
            <w:shd w:val="clear" w:color="auto" w:fill="DDD9C3" w:themeFill="background2" w:themeFillShade="E6"/>
          </w:tcPr>
          <w:p w:rsidR="00530A81" w:rsidRPr="00935276" w:rsidRDefault="00CC1B29" w:rsidP="00355CAF">
            <w:pPr>
              <w:jc w:val="both"/>
              <w:rPr>
                <w:rFonts w:ascii="Times New Roman" w:eastAsia="Times" w:hAnsi="Times New Roman"/>
                <w:b/>
                <w:sz w:val="22"/>
                <w:szCs w:val="22"/>
              </w:rPr>
            </w:pPr>
            <w:r w:rsidRPr="00935276">
              <w:rPr>
                <w:rFonts w:ascii="Times New Roman" w:eastAsia="Times" w:hAnsi="Times New Roman"/>
                <w:b/>
                <w:sz w:val="22"/>
                <w:szCs w:val="22"/>
              </w:rPr>
              <w:t>Az M.2./ alkalmassági feltételen belül az 1.2.</w:t>
            </w:r>
            <w:r w:rsidR="0086516B">
              <w:rPr>
                <w:rFonts w:ascii="Times New Roman" w:eastAsia="Times" w:hAnsi="Times New Roman"/>
                <w:b/>
                <w:sz w:val="22"/>
                <w:szCs w:val="22"/>
              </w:rPr>
              <w:t>3.4</w:t>
            </w:r>
            <w:r w:rsidRPr="00935276">
              <w:rPr>
                <w:rFonts w:ascii="Times New Roman" w:eastAsia="Times" w:hAnsi="Times New Roman"/>
                <w:b/>
                <w:sz w:val="22"/>
                <w:szCs w:val="22"/>
              </w:rPr>
              <w:t xml:space="preserve"> vagy </w:t>
            </w:r>
            <w:r w:rsidR="0086516B">
              <w:rPr>
                <w:rFonts w:ascii="Times New Roman" w:eastAsia="Times" w:hAnsi="Times New Roman"/>
                <w:b/>
                <w:sz w:val="22"/>
                <w:szCs w:val="22"/>
              </w:rPr>
              <w:t>5</w:t>
            </w:r>
            <w:r w:rsidRPr="00935276">
              <w:rPr>
                <w:rFonts w:ascii="Times New Roman" w:eastAsia="Times" w:hAnsi="Times New Roman"/>
                <w:b/>
                <w:sz w:val="22"/>
                <w:szCs w:val="22"/>
              </w:rPr>
              <w:t>. szerinti előírásnak megfelelő besorolás</w:t>
            </w:r>
          </w:p>
        </w:tc>
      </w:tr>
      <w:tr w:rsidR="00CC1B29" w:rsidRPr="00935276" w:rsidTr="00CC1B29">
        <w:tc>
          <w:tcPr>
            <w:tcW w:w="5920" w:type="dxa"/>
            <w:shd w:val="clear" w:color="auto" w:fill="DDD9C3" w:themeFill="background2" w:themeFillShade="E6"/>
            <w:vAlign w:val="center"/>
          </w:tcPr>
          <w:p w:rsidR="00CC1B29" w:rsidRPr="00935276" w:rsidRDefault="00CC1B29" w:rsidP="001B56E7">
            <w:pPr>
              <w:jc w:val="both"/>
              <w:rPr>
                <w:rFonts w:ascii="Times New Roman" w:eastAsia="Times" w:hAnsi="Times New Roman"/>
                <w:sz w:val="22"/>
                <w:szCs w:val="22"/>
              </w:rPr>
            </w:pPr>
          </w:p>
        </w:tc>
        <w:tc>
          <w:tcPr>
            <w:tcW w:w="3302" w:type="dxa"/>
            <w:shd w:val="clear" w:color="auto" w:fill="DDD9C3" w:themeFill="background2" w:themeFillShade="E6"/>
          </w:tcPr>
          <w:p w:rsidR="00CC1B29" w:rsidRPr="00935276" w:rsidRDefault="00CC1B29" w:rsidP="00CC1B29">
            <w:pPr>
              <w:jc w:val="both"/>
              <w:rPr>
                <w:rFonts w:ascii="Times New Roman" w:eastAsia="Times" w:hAnsi="Times New Roman"/>
                <w:sz w:val="22"/>
                <w:szCs w:val="22"/>
              </w:rPr>
            </w:pPr>
          </w:p>
        </w:tc>
      </w:tr>
      <w:tr w:rsidR="00CC1B29" w:rsidRPr="00935276" w:rsidTr="00CC1B29">
        <w:tc>
          <w:tcPr>
            <w:tcW w:w="5920" w:type="dxa"/>
            <w:shd w:val="clear" w:color="auto" w:fill="DDD9C3" w:themeFill="background2" w:themeFillShade="E6"/>
            <w:vAlign w:val="center"/>
          </w:tcPr>
          <w:p w:rsidR="00CC1B29" w:rsidRPr="00935276" w:rsidRDefault="00CC1B29" w:rsidP="001B56E7">
            <w:pPr>
              <w:jc w:val="both"/>
              <w:rPr>
                <w:rFonts w:ascii="Times New Roman" w:eastAsia="Times" w:hAnsi="Times New Roman"/>
                <w:sz w:val="22"/>
                <w:szCs w:val="22"/>
              </w:rPr>
            </w:pPr>
          </w:p>
        </w:tc>
        <w:tc>
          <w:tcPr>
            <w:tcW w:w="3302" w:type="dxa"/>
            <w:shd w:val="clear" w:color="auto" w:fill="DDD9C3" w:themeFill="background2" w:themeFillShade="E6"/>
          </w:tcPr>
          <w:p w:rsidR="00CC1B29" w:rsidRPr="00935276" w:rsidRDefault="00CC1B29" w:rsidP="00CC1B29">
            <w:pPr>
              <w:jc w:val="both"/>
              <w:rPr>
                <w:rFonts w:ascii="Times New Roman" w:eastAsia="Times" w:hAnsi="Times New Roman"/>
                <w:sz w:val="22"/>
                <w:szCs w:val="22"/>
              </w:rPr>
            </w:pPr>
          </w:p>
        </w:tc>
      </w:tr>
      <w:tr w:rsidR="00CC1B29" w:rsidRPr="00935276" w:rsidTr="00CC1B29">
        <w:tc>
          <w:tcPr>
            <w:tcW w:w="5920" w:type="dxa"/>
            <w:shd w:val="clear" w:color="auto" w:fill="DDD9C3" w:themeFill="background2" w:themeFillShade="E6"/>
            <w:vAlign w:val="center"/>
          </w:tcPr>
          <w:p w:rsidR="00CC1B29" w:rsidRPr="00935276" w:rsidRDefault="00CC1B29" w:rsidP="001B56E7">
            <w:pPr>
              <w:jc w:val="both"/>
              <w:rPr>
                <w:rFonts w:ascii="Times New Roman" w:eastAsia="Times" w:hAnsi="Times New Roman"/>
                <w:sz w:val="22"/>
                <w:szCs w:val="22"/>
              </w:rPr>
            </w:pPr>
          </w:p>
        </w:tc>
        <w:tc>
          <w:tcPr>
            <w:tcW w:w="3302" w:type="dxa"/>
            <w:shd w:val="clear" w:color="auto" w:fill="DDD9C3" w:themeFill="background2" w:themeFillShade="E6"/>
          </w:tcPr>
          <w:p w:rsidR="00CC1B29" w:rsidRPr="00935276" w:rsidRDefault="00CC1B29" w:rsidP="00CC1B29">
            <w:pPr>
              <w:jc w:val="both"/>
              <w:rPr>
                <w:rFonts w:ascii="Times New Roman" w:eastAsia="Times" w:hAnsi="Times New Roman"/>
                <w:sz w:val="22"/>
                <w:szCs w:val="22"/>
              </w:rPr>
            </w:pPr>
          </w:p>
        </w:tc>
      </w:tr>
      <w:tr w:rsidR="00CC1B29" w:rsidRPr="00935276" w:rsidTr="00CC1B29">
        <w:tc>
          <w:tcPr>
            <w:tcW w:w="5920" w:type="dxa"/>
            <w:shd w:val="clear" w:color="auto" w:fill="DDD9C3" w:themeFill="background2" w:themeFillShade="E6"/>
            <w:vAlign w:val="center"/>
          </w:tcPr>
          <w:p w:rsidR="00CC1B29" w:rsidRPr="00935276" w:rsidRDefault="00CC1B29" w:rsidP="001B56E7">
            <w:pPr>
              <w:jc w:val="both"/>
              <w:rPr>
                <w:rFonts w:ascii="Times New Roman" w:eastAsia="Times" w:hAnsi="Times New Roman"/>
                <w:sz w:val="22"/>
                <w:szCs w:val="22"/>
              </w:rPr>
            </w:pPr>
          </w:p>
        </w:tc>
        <w:tc>
          <w:tcPr>
            <w:tcW w:w="3302" w:type="dxa"/>
            <w:shd w:val="clear" w:color="auto" w:fill="DDD9C3" w:themeFill="background2" w:themeFillShade="E6"/>
          </w:tcPr>
          <w:p w:rsidR="00CC1B29" w:rsidRPr="00935276" w:rsidRDefault="00CC1B29" w:rsidP="00CC1B29">
            <w:pPr>
              <w:jc w:val="both"/>
              <w:rPr>
                <w:rFonts w:ascii="Times New Roman" w:eastAsia="Times" w:hAnsi="Times New Roman"/>
                <w:sz w:val="22"/>
                <w:szCs w:val="22"/>
              </w:rPr>
            </w:pPr>
          </w:p>
        </w:tc>
      </w:tr>
      <w:tr w:rsidR="00CC1B29" w:rsidRPr="00935276" w:rsidTr="00CC1B29">
        <w:tc>
          <w:tcPr>
            <w:tcW w:w="5920" w:type="dxa"/>
            <w:shd w:val="clear" w:color="auto" w:fill="DDD9C3" w:themeFill="background2" w:themeFillShade="E6"/>
            <w:vAlign w:val="center"/>
          </w:tcPr>
          <w:p w:rsidR="00CC1B29" w:rsidRPr="00935276" w:rsidRDefault="00CC1B29" w:rsidP="001B56E7">
            <w:pPr>
              <w:jc w:val="both"/>
              <w:rPr>
                <w:rFonts w:ascii="Times New Roman" w:eastAsia="Times" w:hAnsi="Times New Roman"/>
                <w:sz w:val="22"/>
                <w:szCs w:val="22"/>
              </w:rPr>
            </w:pPr>
          </w:p>
        </w:tc>
        <w:tc>
          <w:tcPr>
            <w:tcW w:w="3302" w:type="dxa"/>
            <w:shd w:val="clear" w:color="auto" w:fill="DDD9C3" w:themeFill="background2" w:themeFillShade="E6"/>
          </w:tcPr>
          <w:p w:rsidR="00CC1B29" w:rsidRPr="00935276" w:rsidRDefault="00CC1B29" w:rsidP="00CC1B29">
            <w:pPr>
              <w:jc w:val="both"/>
              <w:rPr>
                <w:rFonts w:ascii="Times New Roman" w:eastAsia="Times" w:hAnsi="Times New Roman"/>
                <w:sz w:val="22"/>
                <w:szCs w:val="22"/>
              </w:rPr>
            </w:pPr>
          </w:p>
        </w:tc>
      </w:tr>
    </w:tbl>
    <w:p w:rsidR="00530A81" w:rsidRPr="00935276" w:rsidRDefault="00CC1B29" w:rsidP="00530A81">
      <w:pPr>
        <w:tabs>
          <w:tab w:val="left" w:pos="9072"/>
        </w:tabs>
        <w:spacing w:before="120"/>
        <w:ind w:right="567"/>
        <w:rPr>
          <w:rFonts w:ascii="Times New Roman" w:hAnsi="Times New Roman"/>
          <w:sz w:val="22"/>
          <w:szCs w:val="22"/>
        </w:rPr>
      </w:pPr>
      <w:r w:rsidRPr="0036556C">
        <w:rPr>
          <w:rFonts w:ascii="Times New Roman" w:hAnsi="Times New Roman"/>
          <w:i/>
        </w:rPr>
        <w:t>A táblázat tetszés szerinti sorokkal bővíthető!</w:t>
      </w:r>
    </w:p>
    <w:p w:rsidR="00530A81" w:rsidRDefault="00530A81" w:rsidP="00530A81">
      <w:pPr>
        <w:tabs>
          <w:tab w:val="left" w:pos="9072"/>
        </w:tabs>
        <w:spacing w:before="120"/>
        <w:ind w:right="567"/>
        <w:rPr>
          <w:rFonts w:ascii="Times New Roman" w:hAnsi="Times New Roman"/>
          <w:sz w:val="22"/>
          <w:szCs w:val="22"/>
        </w:rPr>
      </w:pPr>
    </w:p>
    <w:p w:rsidR="0040432A" w:rsidRPr="00935276" w:rsidRDefault="0040432A" w:rsidP="00530A81">
      <w:pPr>
        <w:tabs>
          <w:tab w:val="left" w:pos="9072"/>
        </w:tabs>
        <w:spacing w:before="120"/>
        <w:ind w:right="567"/>
        <w:rPr>
          <w:rFonts w:ascii="Times New Roman" w:hAnsi="Times New Roman"/>
          <w:sz w:val="22"/>
          <w:szCs w:val="22"/>
        </w:rPr>
      </w:pPr>
    </w:p>
    <w:p w:rsidR="00241766" w:rsidRPr="00935276" w:rsidRDefault="00241766" w:rsidP="00241766">
      <w:pPr>
        <w:widowControl w:val="0"/>
        <w:tabs>
          <w:tab w:val="center" w:pos="6521"/>
        </w:tabs>
        <w:jc w:val="both"/>
        <w:rPr>
          <w:rFonts w:ascii="Times New Roman" w:hAnsi="Times New Roman"/>
          <w:sz w:val="22"/>
          <w:szCs w:val="22"/>
        </w:rPr>
      </w:pPr>
    </w:p>
    <w:p w:rsidR="00CC1B29" w:rsidRPr="00935276" w:rsidRDefault="00CC1B29" w:rsidP="00CC1B29">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CC1B29" w:rsidRPr="00935276" w:rsidRDefault="00CC1B29" w:rsidP="00CC1B29">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CC1B29" w:rsidRPr="00935276" w:rsidRDefault="00CC1B29" w:rsidP="00CC1B29">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AD2B92" w:rsidRPr="0036556C" w:rsidRDefault="00CC1B29" w:rsidP="00CC1B29">
      <w:pPr>
        <w:widowControl w:val="0"/>
        <w:tabs>
          <w:tab w:val="center" w:pos="6521"/>
        </w:tabs>
        <w:jc w:val="both"/>
        <w:rPr>
          <w:rFonts w:ascii="Garamond" w:hAnsi="Garamond"/>
          <w:bCs/>
          <w:sz w:val="22"/>
          <w:szCs w:val="22"/>
          <w:lang w:eastAsia="hu-HU"/>
        </w:rPr>
      </w:pPr>
      <w:r w:rsidRPr="00935276">
        <w:rPr>
          <w:rFonts w:ascii="Times New Roman" w:hAnsi="Times New Roman"/>
          <w:sz w:val="22"/>
          <w:szCs w:val="22"/>
        </w:rPr>
        <w:tab/>
        <w:t>meghatalmazott képviselő aláírása)</w:t>
      </w:r>
    </w:p>
    <w:p w:rsidR="0040432A" w:rsidRDefault="0040432A">
      <w:pPr>
        <w:suppressAutoHyphens w:val="0"/>
        <w:spacing w:after="200" w:line="276" w:lineRule="auto"/>
        <w:rPr>
          <w:rFonts w:ascii="Garamond" w:hAnsi="Garamond"/>
          <w:b/>
          <w:bCs/>
          <w:sz w:val="22"/>
          <w:szCs w:val="22"/>
          <w:lang w:eastAsia="hu-HU"/>
        </w:rPr>
      </w:pPr>
      <w:r>
        <w:rPr>
          <w:rFonts w:ascii="Garamond" w:hAnsi="Garamond"/>
          <w:b/>
          <w:bCs/>
          <w:sz w:val="22"/>
          <w:szCs w:val="22"/>
          <w:lang w:eastAsia="hu-HU"/>
        </w:rPr>
        <w:br w:type="page"/>
      </w:r>
    </w:p>
    <w:p w:rsidR="00AD2B92" w:rsidRDefault="00AD2B92" w:rsidP="00AD2B92">
      <w:pPr>
        <w:autoSpaceDN w:val="0"/>
        <w:jc w:val="both"/>
        <w:rPr>
          <w:rFonts w:ascii="Garamond" w:hAnsi="Garamond"/>
          <w:b/>
          <w:bCs/>
          <w:sz w:val="22"/>
          <w:szCs w:val="22"/>
          <w:lang w:eastAsia="hu-HU"/>
        </w:rPr>
      </w:pPr>
    </w:p>
    <w:p w:rsidR="00A65A3A" w:rsidRPr="00935276" w:rsidRDefault="00A65A3A" w:rsidP="00A65A3A">
      <w:pPr>
        <w:spacing w:before="60" w:after="60" w:line="280" w:lineRule="exact"/>
        <w:jc w:val="right"/>
        <w:rPr>
          <w:rFonts w:ascii="Times New Roman" w:eastAsia="SimHei" w:hAnsi="Times New Roman"/>
          <w:sz w:val="22"/>
          <w:szCs w:val="22"/>
        </w:rPr>
      </w:pPr>
      <w:r w:rsidRPr="00935276">
        <w:rPr>
          <w:rFonts w:ascii="Times New Roman" w:eastAsia="SimHei" w:hAnsi="Times New Roman"/>
          <w:sz w:val="22"/>
          <w:szCs w:val="22"/>
        </w:rPr>
        <w:t>1</w:t>
      </w:r>
      <w:r>
        <w:rPr>
          <w:rFonts w:ascii="Times New Roman" w:eastAsia="SimHei" w:hAnsi="Times New Roman"/>
          <w:sz w:val="22"/>
          <w:szCs w:val="22"/>
        </w:rPr>
        <w:t>8</w:t>
      </w:r>
      <w:r w:rsidRPr="00935276">
        <w:rPr>
          <w:rFonts w:ascii="Times New Roman" w:eastAsia="SimHei" w:hAnsi="Times New Roman"/>
          <w:sz w:val="22"/>
          <w:szCs w:val="22"/>
        </w:rPr>
        <w:t xml:space="preserve">. sz. melléklet </w:t>
      </w:r>
    </w:p>
    <w:p w:rsidR="00A65A3A" w:rsidRPr="0036556C" w:rsidRDefault="00A65A3A" w:rsidP="00AD2B92">
      <w:pPr>
        <w:autoSpaceDN w:val="0"/>
        <w:jc w:val="both"/>
        <w:rPr>
          <w:rFonts w:ascii="Garamond" w:hAnsi="Garamond"/>
          <w:b/>
          <w:bCs/>
          <w:sz w:val="22"/>
          <w:szCs w:val="22"/>
          <w:lang w:eastAsia="hu-HU"/>
        </w:rPr>
      </w:pPr>
    </w:p>
    <w:p w:rsidR="0040432A" w:rsidRDefault="0040432A" w:rsidP="0040432A">
      <w:pPr>
        <w:pStyle w:val="Cmsor2"/>
        <w:spacing w:before="60" w:line="280" w:lineRule="exact"/>
        <w:jc w:val="center"/>
        <w:rPr>
          <w:rFonts w:ascii="Times New Roman" w:hAnsi="Times New Roman"/>
          <w:bCs w:val="0"/>
          <w:i w:val="0"/>
          <w:iCs w:val="0"/>
          <w:caps/>
          <w:sz w:val="22"/>
          <w:szCs w:val="22"/>
        </w:rPr>
      </w:pPr>
      <w:r w:rsidRPr="00935276">
        <w:rPr>
          <w:rFonts w:ascii="Times New Roman" w:hAnsi="Times New Roman"/>
          <w:bCs w:val="0"/>
          <w:i w:val="0"/>
          <w:iCs w:val="0"/>
          <w:caps/>
          <w:sz w:val="22"/>
          <w:szCs w:val="22"/>
        </w:rPr>
        <w:t>Nyilatkozat</w:t>
      </w:r>
    </w:p>
    <w:p w:rsidR="00A65A3A" w:rsidRPr="00935276" w:rsidRDefault="00A65A3A" w:rsidP="00A65A3A">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A65A3A" w:rsidRDefault="00A65A3A" w:rsidP="00A65A3A">
      <w:pPr>
        <w:jc w:val="center"/>
        <w:rPr>
          <w:rFonts w:ascii="Times New Roman" w:hAnsi="Times New Roman"/>
          <w:sz w:val="22"/>
          <w:szCs w:val="22"/>
        </w:rPr>
      </w:pPr>
      <w:r w:rsidRPr="00935276">
        <w:rPr>
          <w:rFonts w:ascii="Times New Roman" w:hAnsi="Times New Roman"/>
          <w:sz w:val="22"/>
          <w:szCs w:val="22"/>
        </w:rPr>
        <w:t>tárgyú közbeszerzési eljárásban</w:t>
      </w:r>
    </w:p>
    <w:p w:rsidR="00A65A3A" w:rsidRDefault="00A65A3A" w:rsidP="00A65A3A">
      <w:pPr>
        <w:jc w:val="center"/>
        <w:rPr>
          <w:rFonts w:ascii="Times New Roman" w:hAnsi="Times New Roman"/>
          <w:sz w:val="22"/>
          <w:szCs w:val="22"/>
        </w:rPr>
      </w:pPr>
    </w:p>
    <w:p w:rsidR="00A65A3A" w:rsidRPr="0036556C" w:rsidRDefault="00A65A3A" w:rsidP="00A65A3A">
      <w:pPr>
        <w:jc w:val="center"/>
        <w:rPr>
          <w:rFonts w:eastAsia="SimHei" w:hint="eastAsia"/>
          <w:sz w:val="22"/>
          <w:szCs w:val="22"/>
        </w:rPr>
      </w:pPr>
    </w:p>
    <w:p w:rsidR="00525469" w:rsidRDefault="00A65A3A" w:rsidP="00A65A3A">
      <w:pPr>
        <w:rPr>
          <w:rFonts w:ascii="Times New Roman" w:hAnsi="Times New Roman"/>
          <w:sz w:val="22"/>
          <w:szCs w:val="22"/>
        </w:rPr>
      </w:pPr>
      <w:r>
        <w:rPr>
          <w:b/>
          <w:sz w:val="22"/>
          <w:szCs w:val="22"/>
        </w:rPr>
        <w:t xml:space="preserve">            </w:t>
      </w:r>
      <w:r w:rsidRPr="00935276">
        <w:rPr>
          <w:rFonts w:ascii="Times New Roman" w:hAnsi="Times New Roman"/>
          <w:sz w:val="22"/>
          <w:szCs w:val="22"/>
        </w:rPr>
        <w:t>Alulírott _________________________ mint a(z) ______________________________ (székhely: ______________________________) cégjegyzésre jogosult/meghatalmazott képviselője</w:t>
      </w:r>
    </w:p>
    <w:p w:rsidR="00A65A3A" w:rsidRDefault="00A65A3A" w:rsidP="00A65A3A">
      <w:pPr>
        <w:rPr>
          <w:rFonts w:ascii="Times New Roman" w:hAnsi="Times New Roman"/>
          <w:sz w:val="22"/>
          <w:szCs w:val="22"/>
        </w:rPr>
      </w:pPr>
    </w:p>
    <w:p w:rsidR="00A65A3A" w:rsidRPr="00935276" w:rsidRDefault="00A65A3A" w:rsidP="00A65A3A">
      <w:pPr>
        <w:autoSpaceDN w:val="0"/>
        <w:jc w:val="center"/>
        <w:rPr>
          <w:rFonts w:ascii="Times New Roman félkövér" w:hAnsi="Times New Roman félkövér"/>
          <w:b/>
          <w:spacing w:val="20"/>
          <w:sz w:val="22"/>
          <w:szCs w:val="22"/>
          <w:lang w:eastAsia="hu-HU"/>
        </w:rPr>
      </w:pPr>
      <w:r w:rsidRPr="00935276">
        <w:rPr>
          <w:rFonts w:ascii="Times New Roman félkövér" w:hAnsi="Times New Roman félkövér"/>
          <w:b/>
          <w:spacing w:val="20"/>
          <w:sz w:val="22"/>
          <w:szCs w:val="22"/>
          <w:lang w:eastAsia="hu-HU"/>
        </w:rPr>
        <w:t>nyilatkozom,</w:t>
      </w:r>
    </w:p>
    <w:p w:rsidR="00A65A3A" w:rsidRPr="00525469" w:rsidRDefault="00A65A3A" w:rsidP="00A65A3A">
      <w:pPr>
        <w:rPr>
          <w:rFonts w:eastAsia="SimHei" w:hint="eastAsia"/>
        </w:rPr>
      </w:pPr>
    </w:p>
    <w:p w:rsidR="00525469" w:rsidRDefault="0040432A" w:rsidP="00525469">
      <w:pPr>
        <w:suppressAutoHyphens w:val="0"/>
        <w:spacing w:after="200" w:line="276" w:lineRule="auto"/>
        <w:jc w:val="center"/>
        <w:rPr>
          <w:rFonts w:ascii="Times New Roman" w:hAnsi="Times New Roman"/>
          <w:sz w:val="22"/>
          <w:szCs w:val="22"/>
        </w:rPr>
      </w:pPr>
      <w:r w:rsidRPr="00935276">
        <w:rPr>
          <w:rFonts w:ascii="Times New Roman" w:hAnsi="Times New Roman"/>
          <w:sz w:val="22"/>
          <w:szCs w:val="22"/>
        </w:rPr>
        <w:t>hogy az ajánlati felhívás III.1.3) M./2. pontja szerinti alkalmassági követelmények</w:t>
      </w:r>
      <w:r>
        <w:rPr>
          <w:rFonts w:ascii="Times New Roman" w:hAnsi="Times New Roman"/>
          <w:sz w:val="22"/>
          <w:szCs w:val="22"/>
        </w:rPr>
        <w:t>en felül</w:t>
      </w:r>
      <w:r w:rsidR="00EA0164">
        <w:rPr>
          <w:rFonts w:ascii="Times New Roman" w:hAnsi="Times New Roman"/>
          <w:sz w:val="22"/>
          <w:szCs w:val="22"/>
        </w:rPr>
        <w:t xml:space="preserve">, </w:t>
      </w:r>
      <w:r>
        <w:rPr>
          <w:rFonts w:ascii="Times New Roman" w:hAnsi="Times New Roman"/>
          <w:sz w:val="22"/>
          <w:szCs w:val="22"/>
        </w:rPr>
        <w:t xml:space="preserve"> </w:t>
      </w:r>
      <w:r w:rsidRPr="00935276">
        <w:rPr>
          <w:rFonts w:ascii="Times New Roman" w:hAnsi="Times New Roman"/>
          <w:sz w:val="22"/>
          <w:szCs w:val="22"/>
        </w:rPr>
        <w:t xml:space="preserve"> </w:t>
      </w:r>
      <w:r w:rsidR="00EA0164" w:rsidRPr="00525469">
        <w:rPr>
          <w:rFonts w:ascii="Times New Roman" w:hAnsi="Times New Roman"/>
          <w:sz w:val="22"/>
          <w:szCs w:val="22"/>
        </w:rPr>
        <w:t xml:space="preserve">a szerződés teljesítésében részt vevő személyi állomány képzettsége és tapasztalata értékelési szempontra </w:t>
      </w:r>
      <w:r w:rsidR="00525469" w:rsidRPr="00935276">
        <w:rPr>
          <w:rFonts w:ascii="Times New Roman" w:hAnsi="Times New Roman"/>
          <w:sz w:val="22"/>
          <w:szCs w:val="22"/>
        </w:rPr>
        <w:t>az alábbi szakembereket mutatjuk be:</w:t>
      </w:r>
    </w:p>
    <w:p w:rsidR="00EA0164" w:rsidRPr="00525469" w:rsidRDefault="00EA0164" w:rsidP="00EA0164">
      <w:pPr>
        <w:suppressAutoHyphens w:val="0"/>
        <w:spacing w:after="200" w:line="276" w:lineRule="auto"/>
        <w:rPr>
          <w:rFonts w:ascii="Times New Roman" w:hAnsi="Times New Roman"/>
          <w:sz w:val="22"/>
          <w:szCs w:val="22"/>
        </w:rPr>
      </w:pPr>
    </w:p>
    <w:p w:rsidR="0040432A" w:rsidRPr="00935276" w:rsidRDefault="0040432A" w:rsidP="0040432A">
      <w:pPr>
        <w:spacing w:after="120"/>
        <w:ind w:right="-108"/>
        <w:jc w:val="center"/>
        <w:rPr>
          <w:rFonts w:ascii="Times New Roman" w:hAnsi="Times New Roman"/>
          <w:sz w:val="22"/>
          <w:szCs w:val="22"/>
        </w:rPr>
      </w:pPr>
    </w:p>
    <w:p w:rsidR="0040432A" w:rsidRDefault="0040432A">
      <w:pPr>
        <w:suppressAutoHyphens w:val="0"/>
        <w:spacing w:after="200" w:line="276" w:lineRule="auto"/>
        <w:rPr>
          <w:rFonts w:ascii="Garamond" w:hAnsi="Garamond" w:cs="Arial"/>
          <w:sz w:val="22"/>
          <w:szCs w:val="22"/>
          <w:lang w:eastAsia="hu-HU"/>
        </w:rPr>
      </w:pPr>
    </w:p>
    <w:tbl>
      <w:tblPr>
        <w:tblW w:w="922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shd w:val="clear" w:color="auto" w:fill="DDD9C3" w:themeFill="background2" w:themeFillShade="E6"/>
        <w:tblLook w:val="04A0" w:firstRow="1" w:lastRow="0" w:firstColumn="1" w:lastColumn="0" w:noHBand="0" w:noVBand="1"/>
      </w:tblPr>
      <w:tblGrid>
        <w:gridCol w:w="5920"/>
        <w:gridCol w:w="3302"/>
      </w:tblGrid>
      <w:tr w:rsidR="0086516B" w:rsidRPr="00935276" w:rsidTr="00EA0164">
        <w:tc>
          <w:tcPr>
            <w:tcW w:w="5920" w:type="dxa"/>
            <w:shd w:val="clear" w:color="auto" w:fill="DDD9C3" w:themeFill="background2" w:themeFillShade="E6"/>
            <w:vAlign w:val="center"/>
          </w:tcPr>
          <w:p w:rsidR="0086516B" w:rsidRPr="00935276" w:rsidRDefault="0086516B" w:rsidP="00EA0164">
            <w:pPr>
              <w:jc w:val="both"/>
              <w:rPr>
                <w:rFonts w:ascii="Times New Roman" w:eastAsia="Times" w:hAnsi="Times New Roman"/>
                <w:b/>
                <w:sz w:val="22"/>
                <w:szCs w:val="22"/>
              </w:rPr>
            </w:pPr>
            <w:r w:rsidRPr="00935276">
              <w:rPr>
                <w:rFonts w:ascii="Times New Roman" w:eastAsia="Times" w:hAnsi="Times New Roman"/>
                <w:b/>
                <w:sz w:val="22"/>
                <w:szCs w:val="22"/>
              </w:rPr>
              <w:t>Szakember megnevezése:</w:t>
            </w:r>
          </w:p>
        </w:tc>
        <w:tc>
          <w:tcPr>
            <w:tcW w:w="3302" w:type="dxa"/>
            <w:shd w:val="clear" w:color="auto" w:fill="DDD9C3" w:themeFill="background2" w:themeFillShade="E6"/>
          </w:tcPr>
          <w:p w:rsidR="0086516B" w:rsidRPr="00935276" w:rsidRDefault="00BB36E2" w:rsidP="003A48EC">
            <w:pPr>
              <w:jc w:val="both"/>
              <w:rPr>
                <w:rFonts w:ascii="Times New Roman" w:eastAsia="Times" w:hAnsi="Times New Roman"/>
                <w:b/>
                <w:sz w:val="22"/>
                <w:szCs w:val="22"/>
              </w:rPr>
            </w:pPr>
            <w:r w:rsidRPr="00ED719B">
              <w:rPr>
                <w:rFonts w:ascii="Times New Roman" w:eastAsia="Times" w:hAnsi="Times New Roman"/>
                <w:b/>
                <w:sz w:val="22"/>
                <w:szCs w:val="22"/>
              </w:rPr>
              <w:t xml:space="preserve">A 3. </w:t>
            </w:r>
            <w:r w:rsidR="003A48EC" w:rsidRPr="00ED719B">
              <w:rPr>
                <w:rFonts w:ascii="Times New Roman" w:eastAsia="Times" w:hAnsi="Times New Roman"/>
                <w:b/>
                <w:sz w:val="22"/>
                <w:szCs w:val="22"/>
              </w:rPr>
              <w:t>é</w:t>
            </w:r>
            <w:r w:rsidRPr="00ED719B">
              <w:rPr>
                <w:rFonts w:ascii="Times New Roman" w:eastAsia="Times" w:hAnsi="Times New Roman"/>
                <w:b/>
                <w:sz w:val="22"/>
                <w:szCs w:val="22"/>
              </w:rPr>
              <w:t xml:space="preserve">rtékelési </w:t>
            </w:r>
            <w:r w:rsidR="003A48EC" w:rsidRPr="00ED719B">
              <w:rPr>
                <w:rFonts w:ascii="Times New Roman" w:eastAsia="Times" w:hAnsi="Times New Roman"/>
                <w:b/>
                <w:sz w:val="22"/>
                <w:szCs w:val="22"/>
              </w:rPr>
              <w:t>rész</w:t>
            </w:r>
            <w:r w:rsidRPr="00ED719B">
              <w:rPr>
                <w:rFonts w:ascii="Times New Roman" w:eastAsia="Times" w:hAnsi="Times New Roman"/>
                <w:b/>
                <w:sz w:val="22"/>
                <w:szCs w:val="22"/>
              </w:rPr>
              <w:t>szemponton belül a 3.1;</w:t>
            </w:r>
            <w:r w:rsidR="003A48EC" w:rsidRPr="00ED719B">
              <w:rPr>
                <w:rFonts w:ascii="Times New Roman" w:eastAsia="Times" w:hAnsi="Times New Roman"/>
                <w:b/>
                <w:sz w:val="22"/>
                <w:szCs w:val="22"/>
              </w:rPr>
              <w:t xml:space="preserve"> </w:t>
            </w:r>
            <w:r w:rsidRPr="00ED719B">
              <w:rPr>
                <w:rFonts w:ascii="Times New Roman" w:eastAsia="Times" w:hAnsi="Times New Roman"/>
                <w:b/>
                <w:sz w:val="22"/>
                <w:szCs w:val="22"/>
              </w:rPr>
              <w:t>3.2;</w:t>
            </w:r>
            <w:r w:rsidR="003A48EC" w:rsidRPr="00ED719B">
              <w:rPr>
                <w:rFonts w:ascii="Times New Roman" w:eastAsia="Times" w:hAnsi="Times New Roman"/>
                <w:b/>
                <w:sz w:val="22"/>
                <w:szCs w:val="22"/>
              </w:rPr>
              <w:t xml:space="preserve"> </w:t>
            </w:r>
            <w:r w:rsidRPr="00ED719B">
              <w:rPr>
                <w:rFonts w:ascii="Times New Roman" w:eastAsia="Times" w:hAnsi="Times New Roman"/>
                <w:b/>
                <w:sz w:val="22"/>
                <w:szCs w:val="22"/>
              </w:rPr>
              <w:t xml:space="preserve">3.3 vagy </w:t>
            </w:r>
            <w:r w:rsidR="003A48EC" w:rsidRPr="00ED719B">
              <w:rPr>
                <w:rFonts w:ascii="Times New Roman" w:eastAsia="Times" w:hAnsi="Times New Roman"/>
                <w:b/>
                <w:sz w:val="22"/>
                <w:szCs w:val="22"/>
              </w:rPr>
              <w:t xml:space="preserve">a 3.4 </w:t>
            </w:r>
            <w:proofErr w:type="spellStart"/>
            <w:r w:rsidR="003A48EC" w:rsidRPr="00ED719B">
              <w:rPr>
                <w:rFonts w:ascii="Times New Roman" w:eastAsia="Times" w:hAnsi="Times New Roman"/>
                <w:b/>
                <w:sz w:val="22"/>
                <w:szCs w:val="22"/>
              </w:rPr>
              <w:t>alszempont</w:t>
            </w:r>
            <w:proofErr w:type="spellEnd"/>
            <w:r w:rsidR="004D49A2" w:rsidRPr="00ED719B">
              <w:rPr>
                <w:rFonts w:ascii="Times New Roman" w:eastAsia="Times" w:hAnsi="Times New Roman"/>
                <w:b/>
                <w:sz w:val="22"/>
                <w:szCs w:val="22"/>
              </w:rPr>
              <w:t xml:space="preserve"> szerinti előírásnak megfelelő besorolás</w:t>
            </w:r>
          </w:p>
        </w:tc>
      </w:tr>
      <w:tr w:rsidR="0086516B" w:rsidRPr="00935276" w:rsidTr="00EA0164">
        <w:tc>
          <w:tcPr>
            <w:tcW w:w="5920" w:type="dxa"/>
            <w:shd w:val="clear" w:color="auto" w:fill="DDD9C3" w:themeFill="background2" w:themeFillShade="E6"/>
            <w:vAlign w:val="center"/>
          </w:tcPr>
          <w:p w:rsidR="0086516B" w:rsidRPr="00935276" w:rsidRDefault="0086516B" w:rsidP="00EA0164">
            <w:pPr>
              <w:jc w:val="both"/>
              <w:rPr>
                <w:rFonts w:ascii="Times New Roman" w:eastAsia="Times" w:hAnsi="Times New Roman"/>
                <w:sz w:val="22"/>
                <w:szCs w:val="22"/>
              </w:rPr>
            </w:pPr>
          </w:p>
        </w:tc>
        <w:tc>
          <w:tcPr>
            <w:tcW w:w="3302" w:type="dxa"/>
            <w:shd w:val="clear" w:color="auto" w:fill="DDD9C3" w:themeFill="background2" w:themeFillShade="E6"/>
          </w:tcPr>
          <w:p w:rsidR="0086516B" w:rsidRPr="00935276" w:rsidRDefault="0086516B" w:rsidP="00EA0164">
            <w:pPr>
              <w:jc w:val="both"/>
              <w:rPr>
                <w:rFonts w:ascii="Times New Roman" w:eastAsia="Times" w:hAnsi="Times New Roman"/>
                <w:sz w:val="22"/>
                <w:szCs w:val="22"/>
              </w:rPr>
            </w:pPr>
          </w:p>
        </w:tc>
      </w:tr>
      <w:tr w:rsidR="0086516B" w:rsidRPr="00935276" w:rsidTr="00EA0164">
        <w:tc>
          <w:tcPr>
            <w:tcW w:w="5920" w:type="dxa"/>
            <w:shd w:val="clear" w:color="auto" w:fill="DDD9C3" w:themeFill="background2" w:themeFillShade="E6"/>
            <w:vAlign w:val="center"/>
          </w:tcPr>
          <w:p w:rsidR="0086516B" w:rsidRPr="00935276" w:rsidRDefault="0086516B" w:rsidP="00EA0164">
            <w:pPr>
              <w:jc w:val="both"/>
              <w:rPr>
                <w:rFonts w:ascii="Times New Roman" w:eastAsia="Times" w:hAnsi="Times New Roman"/>
                <w:sz w:val="22"/>
                <w:szCs w:val="22"/>
              </w:rPr>
            </w:pPr>
          </w:p>
        </w:tc>
        <w:tc>
          <w:tcPr>
            <w:tcW w:w="3302" w:type="dxa"/>
            <w:shd w:val="clear" w:color="auto" w:fill="DDD9C3" w:themeFill="background2" w:themeFillShade="E6"/>
          </w:tcPr>
          <w:p w:rsidR="0086516B" w:rsidRPr="00935276" w:rsidRDefault="0086516B" w:rsidP="00EA0164">
            <w:pPr>
              <w:jc w:val="both"/>
              <w:rPr>
                <w:rFonts w:ascii="Times New Roman" w:eastAsia="Times" w:hAnsi="Times New Roman"/>
                <w:sz w:val="22"/>
                <w:szCs w:val="22"/>
              </w:rPr>
            </w:pPr>
          </w:p>
        </w:tc>
      </w:tr>
      <w:tr w:rsidR="0086516B" w:rsidRPr="00935276" w:rsidTr="00EA0164">
        <w:tc>
          <w:tcPr>
            <w:tcW w:w="5920" w:type="dxa"/>
            <w:shd w:val="clear" w:color="auto" w:fill="DDD9C3" w:themeFill="background2" w:themeFillShade="E6"/>
            <w:vAlign w:val="center"/>
          </w:tcPr>
          <w:p w:rsidR="0086516B" w:rsidRPr="00935276" w:rsidRDefault="0086516B" w:rsidP="00EA0164">
            <w:pPr>
              <w:jc w:val="both"/>
              <w:rPr>
                <w:rFonts w:ascii="Times New Roman" w:eastAsia="Times" w:hAnsi="Times New Roman"/>
                <w:sz w:val="22"/>
                <w:szCs w:val="22"/>
              </w:rPr>
            </w:pPr>
          </w:p>
        </w:tc>
        <w:tc>
          <w:tcPr>
            <w:tcW w:w="3302" w:type="dxa"/>
            <w:shd w:val="clear" w:color="auto" w:fill="DDD9C3" w:themeFill="background2" w:themeFillShade="E6"/>
          </w:tcPr>
          <w:p w:rsidR="0086516B" w:rsidRPr="00935276" w:rsidRDefault="0086516B" w:rsidP="00EA0164">
            <w:pPr>
              <w:jc w:val="both"/>
              <w:rPr>
                <w:rFonts w:ascii="Times New Roman" w:eastAsia="Times" w:hAnsi="Times New Roman"/>
                <w:sz w:val="22"/>
                <w:szCs w:val="22"/>
              </w:rPr>
            </w:pPr>
          </w:p>
        </w:tc>
      </w:tr>
      <w:tr w:rsidR="0086516B" w:rsidRPr="00935276" w:rsidTr="00EA0164">
        <w:tc>
          <w:tcPr>
            <w:tcW w:w="5920" w:type="dxa"/>
            <w:shd w:val="clear" w:color="auto" w:fill="DDD9C3" w:themeFill="background2" w:themeFillShade="E6"/>
            <w:vAlign w:val="center"/>
          </w:tcPr>
          <w:p w:rsidR="0086516B" w:rsidRPr="00935276" w:rsidRDefault="0086516B" w:rsidP="00EA0164">
            <w:pPr>
              <w:jc w:val="both"/>
              <w:rPr>
                <w:rFonts w:ascii="Times New Roman" w:eastAsia="Times" w:hAnsi="Times New Roman"/>
                <w:sz w:val="22"/>
                <w:szCs w:val="22"/>
              </w:rPr>
            </w:pPr>
          </w:p>
        </w:tc>
        <w:tc>
          <w:tcPr>
            <w:tcW w:w="3302" w:type="dxa"/>
            <w:shd w:val="clear" w:color="auto" w:fill="DDD9C3" w:themeFill="background2" w:themeFillShade="E6"/>
          </w:tcPr>
          <w:p w:rsidR="0086516B" w:rsidRPr="00935276" w:rsidRDefault="0086516B" w:rsidP="00EA0164">
            <w:pPr>
              <w:jc w:val="both"/>
              <w:rPr>
                <w:rFonts w:ascii="Times New Roman" w:eastAsia="Times" w:hAnsi="Times New Roman"/>
                <w:sz w:val="22"/>
                <w:szCs w:val="22"/>
              </w:rPr>
            </w:pPr>
          </w:p>
        </w:tc>
      </w:tr>
      <w:tr w:rsidR="0086516B" w:rsidRPr="00935276" w:rsidTr="00EA0164">
        <w:tc>
          <w:tcPr>
            <w:tcW w:w="5920" w:type="dxa"/>
            <w:shd w:val="clear" w:color="auto" w:fill="DDD9C3" w:themeFill="background2" w:themeFillShade="E6"/>
            <w:vAlign w:val="center"/>
          </w:tcPr>
          <w:p w:rsidR="0086516B" w:rsidRPr="00935276" w:rsidRDefault="0086516B" w:rsidP="00EA0164">
            <w:pPr>
              <w:jc w:val="both"/>
              <w:rPr>
                <w:rFonts w:ascii="Times New Roman" w:eastAsia="Times" w:hAnsi="Times New Roman"/>
                <w:sz w:val="22"/>
                <w:szCs w:val="22"/>
              </w:rPr>
            </w:pPr>
          </w:p>
        </w:tc>
        <w:tc>
          <w:tcPr>
            <w:tcW w:w="3302" w:type="dxa"/>
            <w:shd w:val="clear" w:color="auto" w:fill="DDD9C3" w:themeFill="background2" w:themeFillShade="E6"/>
          </w:tcPr>
          <w:p w:rsidR="0086516B" w:rsidRPr="00935276" w:rsidRDefault="0086516B" w:rsidP="00EA0164">
            <w:pPr>
              <w:jc w:val="both"/>
              <w:rPr>
                <w:rFonts w:ascii="Times New Roman" w:eastAsia="Times" w:hAnsi="Times New Roman"/>
                <w:sz w:val="22"/>
                <w:szCs w:val="22"/>
              </w:rPr>
            </w:pPr>
          </w:p>
        </w:tc>
      </w:tr>
    </w:tbl>
    <w:p w:rsidR="0040432A" w:rsidRDefault="0040432A">
      <w:pPr>
        <w:suppressAutoHyphens w:val="0"/>
        <w:spacing w:after="200" w:line="276" w:lineRule="auto"/>
        <w:rPr>
          <w:rFonts w:ascii="Garamond" w:hAnsi="Garamond" w:cs="Arial"/>
          <w:sz w:val="22"/>
          <w:szCs w:val="22"/>
          <w:lang w:eastAsia="hu-HU"/>
        </w:rPr>
      </w:pPr>
    </w:p>
    <w:p w:rsidR="0040432A" w:rsidRDefault="0040432A">
      <w:pPr>
        <w:suppressAutoHyphens w:val="0"/>
        <w:spacing w:after="200" w:line="276" w:lineRule="auto"/>
        <w:rPr>
          <w:rFonts w:ascii="Garamond" w:hAnsi="Garamond" w:cs="Arial"/>
          <w:sz w:val="22"/>
          <w:szCs w:val="22"/>
          <w:lang w:eastAsia="hu-HU"/>
        </w:rPr>
      </w:pPr>
    </w:p>
    <w:p w:rsidR="00EA0164" w:rsidRDefault="00EA0164">
      <w:pPr>
        <w:suppressAutoHyphens w:val="0"/>
        <w:spacing w:after="200" w:line="276" w:lineRule="auto"/>
        <w:rPr>
          <w:rFonts w:ascii="Garamond" w:hAnsi="Garamond" w:cs="Arial"/>
          <w:sz w:val="22"/>
          <w:szCs w:val="22"/>
          <w:lang w:eastAsia="hu-HU"/>
        </w:rPr>
      </w:pPr>
    </w:p>
    <w:p w:rsidR="00EA0164" w:rsidRPr="00935276" w:rsidRDefault="00EA0164" w:rsidP="00EA0164">
      <w:pPr>
        <w:widowControl w:val="0"/>
        <w:tabs>
          <w:tab w:val="center" w:pos="6521"/>
        </w:tabs>
        <w:jc w:val="both"/>
        <w:rPr>
          <w:rFonts w:ascii="Times New Roman" w:hAnsi="Times New Roman"/>
          <w:sz w:val="22"/>
          <w:szCs w:val="22"/>
        </w:rPr>
      </w:pPr>
    </w:p>
    <w:p w:rsidR="00EA0164" w:rsidRPr="00935276" w:rsidRDefault="00EA0164" w:rsidP="00EA0164">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EA0164" w:rsidRPr="00935276" w:rsidRDefault="00EA0164" w:rsidP="00EA0164">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EA0164" w:rsidRPr="00935276" w:rsidRDefault="00EA0164" w:rsidP="00EA0164">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EA0164" w:rsidRPr="0036556C" w:rsidRDefault="00EA0164" w:rsidP="00EA0164">
      <w:pPr>
        <w:widowControl w:val="0"/>
        <w:tabs>
          <w:tab w:val="center" w:pos="6521"/>
        </w:tabs>
        <w:jc w:val="both"/>
        <w:rPr>
          <w:rFonts w:ascii="Garamond" w:hAnsi="Garamond"/>
          <w:bCs/>
          <w:sz w:val="22"/>
          <w:szCs w:val="22"/>
          <w:lang w:eastAsia="hu-HU"/>
        </w:rPr>
      </w:pPr>
      <w:r w:rsidRPr="00935276">
        <w:rPr>
          <w:rFonts w:ascii="Times New Roman" w:hAnsi="Times New Roman"/>
          <w:sz w:val="22"/>
          <w:szCs w:val="22"/>
        </w:rPr>
        <w:tab/>
        <w:t>meghatalmazott képviselő aláírása)</w:t>
      </w:r>
    </w:p>
    <w:p w:rsidR="00EA0164" w:rsidRPr="0036556C" w:rsidRDefault="00EA0164">
      <w:pPr>
        <w:suppressAutoHyphens w:val="0"/>
        <w:spacing w:after="200" w:line="276" w:lineRule="auto"/>
        <w:rPr>
          <w:rFonts w:ascii="Garamond" w:hAnsi="Garamond" w:cs="Arial"/>
          <w:sz w:val="22"/>
          <w:szCs w:val="22"/>
          <w:lang w:eastAsia="hu-HU"/>
        </w:rPr>
      </w:pPr>
    </w:p>
    <w:p w:rsidR="00A725A6" w:rsidRPr="0036556C" w:rsidRDefault="00A725A6">
      <w:pPr>
        <w:suppressAutoHyphens w:val="0"/>
        <w:spacing w:after="200" w:line="276" w:lineRule="auto"/>
        <w:rPr>
          <w:rFonts w:ascii="Garamond" w:hAnsi="Garamond" w:cs="Arial"/>
          <w:sz w:val="22"/>
          <w:szCs w:val="22"/>
          <w:lang w:eastAsia="hu-HU"/>
        </w:rPr>
      </w:pPr>
    </w:p>
    <w:p w:rsidR="00A725A6" w:rsidRPr="00935276" w:rsidRDefault="00347065" w:rsidP="00A725A6">
      <w:pPr>
        <w:pageBreakBefore/>
        <w:spacing w:before="60" w:after="60" w:line="280" w:lineRule="exact"/>
        <w:jc w:val="right"/>
        <w:rPr>
          <w:rFonts w:ascii="Times New Roman" w:eastAsia="SimHei" w:hAnsi="Times New Roman"/>
          <w:sz w:val="22"/>
          <w:szCs w:val="22"/>
        </w:rPr>
      </w:pPr>
      <w:bookmarkStart w:id="188" w:name="_Ref176677021"/>
      <w:r w:rsidRPr="00935276">
        <w:rPr>
          <w:rFonts w:ascii="Times New Roman" w:eastAsia="SimHei" w:hAnsi="Times New Roman"/>
          <w:sz w:val="22"/>
          <w:szCs w:val="22"/>
        </w:rPr>
        <w:lastRenderedPageBreak/>
        <w:t>1</w:t>
      </w:r>
      <w:r w:rsidR="009F73AC">
        <w:rPr>
          <w:rFonts w:ascii="Times New Roman" w:eastAsia="SimHei" w:hAnsi="Times New Roman"/>
          <w:sz w:val="22"/>
          <w:szCs w:val="22"/>
        </w:rPr>
        <w:t>8</w:t>
      </w:r>
      <w:r w:rsidR="00A725A6" w:rsidRPr="00935276">
        <w:rPr>
          <w:rFonts w:ascii="Times New Roman" w:eastAsia="SimHei" w:hAnsi="Times New Roman"/>
          <w:sz w:val="22"/>
          <w:szCs w:val="22"/>
        </w:rPr>
        <w:t>. sz</w:t>
      </w:r>
      <w:r w:rsidR="00667E79" w:rsidRPr="00935276">
        <w:rPr>
          <w:rFonts w:ascii="Times New Roman" w:eastAsia="SimHei" w:hAnsi="Times New Roman"/>
          <w:sz w:val="22"/>
          <w:szCs w:val="22"/>
        </w:rPr>
        <w:t>.</w:t>
      </w:r>
      <w:r w:rsidR="00A725A6" w:rsidRPr="00935276">
        <w:rPr>
          <w:rFonts w:ascii="Times New Roman" w:eastAsia="SimHei" w:hAnsi="Times New Roman"/>
          <w:sz w:val="22"/>
          <w:szCs w:val="22"/>
        </w:rPr>
        <w:t xml:space="preserve"> melléklet </w:t>
      </w:r>
      <w:bookmarkEnd w:id="188"/>
    </w:p>
    <w:p w:rsidR="00A725A6" w:rsidRPr="00935276" w:rsidRDefault="00A725A6" w:rsidP="00A725A6">
      <w:pPr>
        <w:pStyle w:val="Cmsor1"/>
        <w:numPr>
          <w:ilvl w:val="0"/>
          <w:numId w:val="0"/>
        </w:numPr>
        <w:spacing w:before="60" w:line="280" w:lineRule="exact"/>
        <w:ind w:left="720" w:hanging="360"/>
        <w:jc w:val="left"/>
        <w:rPr>
          <w:rFonts w:eastAsia="SimHei"/>
          <w:i/>
          <w:sz w:val="22"/>
          <w:szCs w:val="22"/>
        </w:rPr>
      </w:pPr>
      <w:bookmarkStart w:id="189" w:name="_Ref176677990"/>
      <w:bookmarkStart w:id="190" w:name="_Toc222661390"/>
    </w:p>
    <w:p w:rsidR="00A725A6" w:rsidRPr="00935276" w:rsidRDefault="00A725A6" w:rsidP="00A725A6">
      <w:pPr>
        <w:pStyle w:val="Cmsor2"/>
        <w:spacing w:before="60" w:line="280" w:lineRule="exact"/>
        <w:jc w:val="center"/>
        <w:rPr>
          <w:rFonts w:ascii="Times New Roman" w:hAnsi="Times New Roman"/>
          <w:bCs w:val="0"/>
          <w:i w:val="0"/>
          <w:iCs w:val="0"/>
          <w:caps/>
          <w:sz w:val="22"/>
          <w:szCs w:val="22"/>
        </w:rPr>
      </w:pPr>
      <w:bookmarkStart w:id="191" w:name="_Toc228340120"/>
      <w:r w:rsidRPr="00935276">
        <w:rPr>
          <w:rFonts w:ascii="Times New Roman" w:hAnsi="Times New Roman"/>
          <w:bCs w:val="0"/>
          <w:i w:val="0"/>
          <w:iCs w:val="0"/>
          <w:caps/>
          <w:sz w:val="22"/>
          <w:szCs w:val="22"/>
        </w:rPr>
        <w:t>Szakmai önéletraj</w:t>
      </w:r>
      <w:bookmarkEnd w:id="189"/>
      <w:r w:rsidRPr="00935276">
        <w:rPr>
          <w:rFonts w:ascii="Times New Roman" w:hAnsi="Times New Roman"/>
          <w:bCs w:val="0"/>
          <w:i w:val="0"/>
          <w:iCs w:val="0"/>
          <w:caps/>
          <w:sz w:val="22"/>
          <w:szCs w:val="22"/>
        </w:rPr>
        <w:t>z</w:t>
      </w:r>
      <w:bookmarkEnd w:id="190"/>
      <w:bookmarkEnd w:id="191"/>
    </w:p>
    <w:p w:rsidR="00A725A6" w:rsidRPr="00935276" w:rsidRDefault="00A725A6" w:rsidP="00A725A6">
      <w:pPr>
        <w:spacing w:before="60" w:after="60" w:line="280" w:lineRule="exact"/>
        <w:rPr>
          <w:rFonts w:ascii="Times New Roman" w:eastAsia="SimHei" w:hAnsi="Times New Roman"/>
          <w:b/>
          <w:sz w:val="22"/>
          <w:szCs w:val="22"/>
        </w:rPr>
      </w:pPr>
      <w:r w:rsidRPr="00935276">
        <w:rPr>
          <w:rFonts w:ascii="Times New Roman" w:eastAsia="SimHei" w:hAnsi="Times New Roman"/>
          <w:b/>
          <w:sz w:val="22"/>
          <w:szCs w:val="22"/>
        </w:rPr>
        <w:t xml:space="preserve"> </w:t>
      </w:r>
    </w:p>
    <w:p w:rsidR="00A725A6" w:rsidRPr="00935276" w:rsidRDefault="00A725A6" w:rsidP="00A725A6">
      <w:pPr>
        <w:spacing w:before="60" w:after="60" w:line="280" w:lineRule="exact"/>
        <w:rPr>
          <w:rFonts w:ascii="Times New Roman" w:eastAsia="SimHei" w:hAnsi="Times New Roman"/>
          <w:b/>
          <w:sz w:val="22"/>
          <w:szCs w:val="22"/>
        </w:rPr>
      </w:pPr>
    </w:p>
    <w:tbl>
      <w:tblPr>
        <w:tblW w:w="8859" w:type="dxa"/>
        <w:tblLayout w:type="fixed"/>
        <w:tblCellMar>
          <w:left w:w="10" w:type="dxa"/>
          <w:right w:w="10" w:type="dxa"/>
        </w:tblCellMar>
        <w:tblLook w:val="0000" w:firstRow="0" w:lastRow="0" w:firstColumn="0" w:lastColumn="0" w:noHBand="0" w:noVBand="0"/>
      </w:tblPr>
      <w:tblGrid>
        <w:gridCol w:w="2158"/>
        <w:gridCol w:w="6701"/>
      </w:tblGrid>
      <w:tr w:rsidR="00A725A6" w:rsidRPr="00935276" w:rsidTr="00A725A6">
        <w:tc>
          <w:tcPr>
            <w:tcW w:w="8859" w:type="dxa"/>
            <w:gridSpan w:val="2"/>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0" w:type="dxa"/>
              <w:left w:w="70" w:type="dxa"/>
              <w:bottom w:w="0" w:type="dxa"/>
              <w:right w:w="70" w:type="dxa"/>
            </w:tcMar>
          </w:tcPr>
          <w:p w:rsidR="00A725A6" w:rsidRPr="00935276" w:rsidRDefault="00A725A6" w:rsidP="001B56E7">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SZEMÉLYES ADATOK</w:t>
            </w:r>
          </w:p>
        </w:tc>
      </w:tr>
      <w:tr w:rsidR="00A725A6" w:rsidRPr="00935276" w:rsidTr="001B56E7">
        <w:trPr>
          <w:trHeight w:val="338"/>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b/>
                <w:bCs/>
                <w:sz w:val="22"/>
                <w:szCs w:val="22"/>
              </w:rPr>
            </w:pPr>
            <w:r w:rsidRPr="00935276">
              <w:rPr>
                <w:rFonts w:ascii="Times New Roman" w:eastAsia="SimHei" w:hAnsi="Times New Roman"/>
                <w:b/>
                <w:bCs/>
                <w:sz w:val="22"/>
                <w:szCs w:val="22"/>
              </w:rPr>
              <w:t>Név:</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r>
      <w:tr w:rsidR="00A725A6" w:rsidRPr="00935276" w:rsidTr="001B56E7">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b/>
                <w:bCs/>
                <w:sz w:val="22"/>
                <w:szCs w:val="22"/>
              </w:rPr>
            </w:pPr>
            <w:r w:rsidRPr="00935276">
              <w:rPr>
                <w:rFonts w:ascii="Times New Roman" w:eastAsia="SimHei" w:hAnsi="Times New Roman"/>
                <w:b/>
                <w:bCs/>
                <w:sz w:val="22"/>
                <w:szCs w:val="22"/>
              </w:rPr>
              <w:t>Születési idő:</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r>
    </w:tbl>
    <w:p w:rsidR="00A725A6" w:rsidRPr="00935276" w:rsidRDefault="00A725A6" w:rsidP="00A725A6">
      <w:pPr>
        <w:spacing w:before="60" w:after="60" w:line="280" w:lineRule="exact"/>
        <w:rPr>
          <w:rFonts w:ascii="Times New Roman" w:eastAsia="SimHei" w:hAnsi="Times New Roman"/>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A725A6" w:rsidRPr="00935276" w:rsidTr="00A725A6">
        <w:tc>
          <w:tcPr>
            <w:tcW w:w="8859" w:type="dxa"/>
            <w:gridSpan w:val="2"/>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0" w:type="dxa"/>
              <w:left w:w="70" w:type="dxa"/>
              <w:bottom w:w="0" w:type="dxa"/>
              <w:right w:w="70" w:type="dxa"/>
            </w:tcMar>
          </w:tcPr>
          <w:p w:rsidR="00A725A6" w:rsidRPr="00935276" w:rsidRDefault="00A725A6" w:rsidP="001B56E7">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ISKOLAI VÉGZETTSÉG, EGYÉB TANULMÁNYOK, JOGOSULTSÁG</w:t>
            </w:r>
          </w:p>
          <w:p w:rsidR="00A725A6" w:rsidRPr="00935276" w:rsidRDefault="00A725A6" w:rsidP="001B56E7">
            <w:pPr>
              <w:spacing w:before="60" w:after="60" w:line="280" w:lineRule="exact"/>
              <w:jc w:val="center"/>
              <w:rPr>
                <w:rFonts w:ascii="Times New Roman" w:eastAsia="SimHei" w:hAnsi="Times New Roman"/>
                <w:sz w:val="22"/>
                <w:szCs w:val="22"/>
              </w:rPr>
            </w:pPr>
            <w:r w:rsidRPr="00935276">
              <w:rPr>
                <w:rFonts w:ascii="Times New Roman" w:eastAsia="SimHei" w:hAnsi="Times New Roman"/>
                <w:sz w:val="22"/>
                <w:szCs w:val="22"/>
              </w:rPr>
              <w:t>(Kezdje a legfrissebbel, és úgy haladjon az időben visszafelé!)</w:t>
            </w:r>
          </w:p>
        </w:tc>
      </w:tr>
      <w:tr w:rsidR="00A725A6" w:rsidRPr="00935276" w:rsidTr="001B56E7">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Mettől meddig (év)</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Intézmény megnevezése / Végzettség / Jogosultság</w:t>
            </w:r>
          </w:p>
        </w:tc>
      </w:tr>
      <w:tr w:rsidR="00A725A6" w:rsidRPr="00935276" w:rsidTr="001B56E7">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r>
      <w:tr w:rsidR="00A725A6" w:rsidRPr="00935276" w:rsidTr="001B56E7">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r>
    </w:tbl>
    <w:p w:rsidR="00A725A6" w:rsidRPr="00935276" w:rsidRDefault="00A725A6" w:rsidP="00A725A6">
      <w:pPr>
        <w:spacing w:before="60" w:after="60" w:line="280" w:lineRule="exact"/>
        <w:rPr>
          <w:rFonts w:ascii="Times New Roman" w:eastAsia="SimHei" w:hAnsi="Times New Roman"/>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A725A6" w:rsidRPr="00935276" w:rsidTr="00A725A6">
        <w:tc>
          <w:tcPr>
            <w:tcW w:w="8859" w:type="dxa"/>
            <w:gridSpan w:val="2"/>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0" w:type="dxa"/>
              <w:left w:w="70" w:type="dxa"/>
              <w:bottom w:w="0" w:type="dxa"/>
              <w:right w:w="70" w:type="dxa"/>
            </w:tcMar>
          </w:tcPr>
          <w:p w:rsidR="00A725A6" w:rsidRPr="00935276" w:rsidRDefault="00A725A6" w:rsidP="001B56E7">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MUNKAHELYEK, MUNKAKÖRÖK</w:t>
            </w:r>
          </w:p>
          <w:p w:rsidR="00A725A6" w:rsidRPr="00935276" w:rsidRDefault="00A725A6" w:rsidP="001B56E7">
            <w:pPr>
              <w:spacing w:before="60" w:after="60" w:line="280" w:lineRule="exact"/>
              <w:jc w:val="center"/>
              <w:rPr>
                <w:rFonts w:ascii="Times New Roman" w:eastAsia="SimHei" w:hAnsi="Times New Roman"/>
                <w:sz w:val="22"/>
                <w:szCs w:val="22"/>
              </w:rPr>
            </w:pPr>
            <w:r w:rsidRPr="00935276">
              <w:rPr>
                <w:rFonts w:ascii="Times New Roman" w:eastAsia="SimHei" w:hAnsi="Times New Roman"/>
                <w:sz w:val="22"/>
                <w:szCs w:val="22"/>
              </w:rPr>
              <w:t>(Kezdje az aktuálissal, és úgy haladjon az időben visszafelé!)</w:t>
            </w:r>
          </w:p>
        </w:tc>
      </w:tr>
      <w:tr w:rsidR="00A725A6" w:rsidRPr="00935276" w:rsidTr="001B56E7">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Mettől meddig (év/hó)</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Munkahely megnevezése, munkakör ismertetése</w:t>
            </w:r>
          </w:p>
        </w:tc>
      </w:tr>
      <w:tr w:rsidR="00A725A6" w:rsidRPr="00935276" w:rsidTr="001B56E7">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r>
      <w:tr w:rsidR="00A725A6" w:rsidRPr="00935276" w:rsidTr="001B56E7">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r>
    </w:tbl>
    <w:p w:rsidR="00A725A6" w:rsidRPr="00935276" w:rsidRDefault="00A725A6" w:rsidP="00A725A6">
      <w:pPr>
        <w:spacing w:before="60" w:after="60" w:line="280" w:lineRule="exact"/>
        <w:rPr>
          <w:rFonts w:ascii="Times New Roman" w:eastAsia="SimHei" w:hAnsi="Times New Roman"/>
          <w:sz w:val="22"/>
          <w:szCs w:val="22"/>
        </w:rPr>
      </w:pPr>
    </w:p>
    <w:tbl>
      <w:tblPr>
        <w:tblW w:w="8859" w:type="dxa"/>
        <w:tblLayout w:type="fixed"/>
        <w:tblCellMar>
          <w:left w:w="10" w:type="dxa"/>
          <w:right w:w="10" w:type="dxa"/>
        </w:tblCellMar>
        <w:tblLook w:val="0000" w:firstRow="0" w:lastRow="0" w:firstColumn="0" w:lastColumn="0" w:noHBand="0" w:noVBand="0"/>
      </w:tblPr>
      <w:tblGrid>
        <w:gridCol w:w="4323"/>
        <w:gridCol w:w="4536"/>
      </w:tblGrid>
      <w:tr w:rsidR="00A725A6" w:rsidRPr="00935276" w:rsidTr="00A725A6">
        <w:tc>
          <w:tcPr>
            <w:tcW w:w="8859" w:type="dxa"/>
            <w:gridSpan w:val="2"/>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0" w:type="dxa"/>
              <w:left w:w="70" w:type="dxa"/>
              <w:bottom w:w="0" w:type="dxa"/>
              <w:right w:w="70" w:type="dxa"/>
            </w:tcMar>
          </w:tcPr>
          <w:p w:rsidR="00A725A6" w:rsidRPr="00935276" w:rsidRDefault="00A725A6" w:rsidP="001B56E7">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GYAKORLAT BEMUTATÁSA</w:t>
            </w:r>
          </w:p>
          <w:p w:rsidR="00A725A6" w:rsidRPr="00935276" w:rsidRDefault="00A725A6" w:rsidP="001B56E7">
            <w:pPr>
              <w:spacing w:before="60" w:after="60" w:line="280" w:lineRule="exact"/>
              <w:jc w:val="center"/>
              <w:rPr>
                <w:rFonts w:ascii="Times New Roman" w:eastAsia="SimHei" w:hAnsi="Times New Roman"/>
                <w:sz w:val="22"/>
                <w:szCs w:val="22"/>
              </w:rPr>
            </w:pPr>
            <w:r w:rsidRPr="00935276">
              <w:rPr>
                <w:rFonts w:ascii="Times New Roman" w:eastAsia="SimHei" w:hAnsi="Times New Roman"/>
                <w:sz w:val="22"/>
                <w:szCs w:val="22"/>
              </w:rPr>
              <w:t>(Kezdje a legutolsóval, és úgy haladjon az időben visszafelé!)</w:t>
            </w:r>
          </w:p>
        </w:tc>
      </w:tr>
      <w:tr w:rsidR="00A725A6" w:rsidRPr="00935276" w:rsidTr="001B56E7">
        <w:trPr>
          <w:trHeight w:val="338"/>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A725A6">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Kor</w:t>
            </w:r>
            <w:r w:rsidRPr="00935276">
              <w:rPr>
                <w:rFonts w:ascii="Times New Roman" w:eastAsia="SimHei" w:hAnsi="Times New Roman" w:hint="eastAsia"/>
                <w:b/>
                <w:bCs/>
                <w:sz w:val="22"/>
                <w:szCs w:val="22"/>
              </w:rPr>
              <w:t>á</w:t>
            </w:r>
            <w:r w:rsidRPr="00935276">
              <w:rPr>
                <w:rFonts w:ascii="Times New Roman" w:eastAsia="SimHei" w:hAnsi="Times New Roman"/>
                <w:b/>
                <w:bCs/>
                <w:sz w:val="22"/>
                <w:szCs w:val="22"/>
              </w:rPr>
              <w:t>bbi szakmai tapasztalatok ismertet</w:t>
            </w:r>
            <w:r w:rsidRPr="00935276">
              <w:rPr>
                <w:rFonts w:ascii="Times New Roman" w:eastAsia="SimHei" w:hAnsi="Times New Roman" w:hint="eastAsia"/>
                <w:b/>
                <w:bCs/>
                <w:sz w:val="22"/>
                <w:szCs w:val="22"/>
              </w:rPr>
              <w:t>é</w:t>
            </w:r>
            <w:r w:rsidRPr="00935276">
              <w:rPr>
                <w:rFonts w:ascii="Times New Roman" w:eastAsia="SimHei" w:hAnsi="Times New Roman"/>
                <w:b/>
                <w:bCs/>
                <w:sz w:val="22"/>
                <w:szCs w:val="22"/>
              </w:rPr>
              <w:t>se (k</w:t>
            </w:r>
            <w:r w:rsidRPr="00935276">
              <w:rPr>
                <w:rFonts w:ascii="Times New Roman" w:eastAsia="SimHei" w:hAnsi="Times New Roman" w:hint="eastAsia"/>
                <w:b/>
                <w:bCs/>
                <w:sz w:val="22"/>
                <w:szCs w:val="22"/>
              </w:rPr>
              <w:t>ü</w:t>
            </w:r>
            <w:r w:rsidRPr="00935276">
              <w:rPr>
                <w:rFonts w:ascii="Times New Roman" w:eastAsia="SimHei" w:hAnsi="Times New Roman"/>
                <w:b/>
                <w:bCs/>
                <w:sz w:val="22"/>
                <w:szCs w:val="22"/>
              </w:rPr>
              <w:t>l</w:t>
            </w:r>
            <w:r w:rsidRPr="00935276">
              <w:rPr>
                <w:rFonts w:ascii="Times New Roman" w:eastAsia="SimHei" w:hAnsi="Times New Roman" w:hint="eastAsia"/>
                <w:b/>
                <w:bCs/>
                <w:sz w:val="22"/>
                <w:szCs w:val="22"/>
              </w:rPr>
              <w:t>ö</w:t>
            </w:r>
            <w:r w:rsidRPr="00935276">
              <w:rPr>
                <w:rFonts w:ascii="Times New Roman" w:eastAsia="SimHei" w:hAnsi="Times New Roman"/>
                <w:b/>
                <w:bCs/>
                <w:sz w:val="22"/>
                <w:szCs w:val="22"/>
              </w:rPr>
              <w:t>n jel</w:t>
            </w:r>
            <w:r w:rsidRPr="00935276">
              <w:rPr>
                <w:rFonts w:ascii="Times New Roman" w:eastAsia="SimHei" w:hAnsi="Times New Roman" w:hint="eastAsia"/>
                <w:b/>
                <w:bCs/>
                <w:sz w:val="22"/>
                <w:szCs w:val="22"/>
              </w:rPr>
              <w:t>ö</w:t>
            </w:r>
            <w:r w:rsidRPr="00935276">
              <w:rPr>
                <w:rFonts w:ascii="Times New Roman" w:eastAsia="SimHei" w:hAnsi="Times New Roman"/>
                <w:b/>
                <w:bCs/>
                <w:sz w:val="22"/>
                <w:szCs w:val="22"/>
              </w:rPr>
              <w:t>lve az alkalmass</w:t>
            </w:r>
            <w:r w:rsidRPr="00935276">
              <w:rPr>
                <w:rFonts w:ascii="Times New Roman" w:eastAsia="SimHei" w:hAnsi="Times New Roman" w:hint="eastAsia"/>
                <w:b/>
                <w:bCs/>
                <w:sz w:val="22"/>
                <w:szCs w:val="22"/>
              </w:rPr>
              <w:t>á</w:t>
            </w:r>
            <w:r w:rsidRPr="00935276">
              <w:rPr>
                <w:rFonts w:ascii="Times New Roman" w:eastAsia="SimHei" w:hAnsi="Times New Roman"/>
                <w:b/>
                <w:bCs/>
                <w:sz w:val="22"/>
                <w:szCs w:val="22"/>
              </w:rPr>
              <w:t>gi k</w:t>
            </w:r>
            <w:r w:rsidRPr="00935276">
              <w:rPr>
                <w:rFonts w:ascii="Times New Roman" w:eastAsia="SimHei" w:hAnsi="Times New Roman" w:hint="eastAsia"/>
                <w:b/>
                <w:bCs/>
                <w:sz w:val="22"/>
                <w:szCs w:val="22"/>
              </w:rPr>
              <w:t>ö</w:t>
            </w:r>
            <w:r w:rsidRPr="00935276">
              <w:rPr>
                <w:rFonts w:ascii="Times New Roman" w:eastAsia="SimHei" w:hAnsi="Times New Roman"/>
                <w:b/>
                <w:bCs/>
                <w:sz w:val="22"/>
                <w:szCs w:val="22"/>
              </w:rPr>
              <w:t>vetelm</w:t>
            </w:r>
            <w:r w:rsidRPr="00935276">
              <w:rPr>
                <w:rFonts w:ascii="Times New Roman" w:eastAsia="SimHei" w:hAnsi="Times New Roman" w:hint="eastAsia"/>
                <w:b/>
                <w:bCs/>
                <w:sz w:val="22"/>
                <w:szCs w:val="22"/>
              </w:rPr>
              <w:t>é</w:t>
            </w:r>
            <w:r w:rsidRPr="00935276">
              <w:rPr>
                <w:rFonts w:ascii="Times New Roman" w:eastAsia="SimHei" w:hAnsi="Times New Roman"/>
                <w:b/>
                <w:bCs/>
                <w:sz w:val="22"/>
                <w:szCs w:val="22"/>
              </w:rPr>
              <w:t>nyek k</w:t>
            </w:r>
            <w:r w:rsidRPr="00935276">
              <w:rPr>
                <w:rFonts w:ascii="Times New Roman" w:eastAsia="SimHei" w:hAnsi="Times New Roman" w:hint="eastAsia"/>
                <w:b/>
                <w:bCs/>
                <w:sz w:val="22"/>
                <w:szCs w:val="22"/>
              </w:rPr>
              <w:t>ö</w:t>
            </w:r>
            <w:r w:rsidRPr="00935276">
              <w:rPr>
                <w:rFonts w:ascii="Times New Roman" w:eastAsia="SimHei" w:hAnsi="Times New Roman"/>
                <w:b/>
                <w:bCs/>
                <w:sz w:val="22"/>
                <w:szCs w:val="22"/>
              </w:rPr>
              <w:t>z</w:t>
            </w:r>
            <w:r w:rsidRPr="00935276">
              <w:rPr>
                <w:rFonts w:ascii="Times New Roman" w:eastAsia="SimHei" w:hAnsi="Times New Roman" w:hint="eastAsia"/>
                <w:b/>
                <w:bCs/>
                <w:sz w:val="22"/>
                <w:szCs w:val="22"/>
              </w:rPr>
              <w:t>ö</w:t>
            </w:r>
            <w:r w:rsidRPr="00935276">
              <w:rPr>
                <w:rFonts w:ascii="Times New Roman" w:eastAsia="SimHei" w:hAnsi="Times New Roman"/>
                <w:b/>
                <w:bCs/>
                <w:sz w:val="22"/>
                <w:szCs w:val="22"/>
              </w:rPr>
              <w:t>tt el</w:t>
            </w:r>
            <w:r w:rsidRPr="00935276">
              <w:rPr>
                <w:rFonts w:ascii="MS Mincho" w:eastAsia="MS Mincho" w:hAnsi="MS Mincho" w:cs="MS Mincho" w:hint="eastAsia"/>
                <w:b/>
                <w:bCs/>
                <w:sz w:val="22"/>
                <w:szCs w:val="22"/>
              </w:rPr>
              <w:t>ő</w:t>
            </w:r>
            <w:r w:rsidRPr="00935276">
              <w:rPr>
                <w:rFonts w:ascii="Times New Roman" w:eastAsia="SimHei" w:hAnsi="Times New Roman" w:hint="eastAsia"/>
                <w:b/>
                <w:bCs/>
                <w:sz w:val="22"/>
                <w:szCs w:val="22"/>
              </w:rPr>
              <w:t>í</w:t>
            </w:r>
            <w:r w:rsidRPr="00935276">
              <w:rPr>
                <w:rFonts w:ascii="Times New Roman" w:eastAsia="SimHei" w:hAnsi="Times New Roman"/>
                <w:b/>
                <w:bCs/>
                <w:sz w:val="22"/>
                <w:szCs w:val="22"/>
              </w:rPr>
              <w:t>rt tapasztalatot)</w:t>
            </w: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A725A6">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a bemutatott szakmai tapasztalat id</w:t>
            </w:r>
            <w:r w:rsidRPr="00935276">
              <w:rPr>
                <w:rFonts w:ascii="MS Mincho" w:eastAsia="MS Mincho" w:hAnsi="MS Mincho" w:cs="MS Mincho" w:hint="eastAsia"/>
                <w:b/>
                <w:bCs/>
                <w:sz w:val="22"/>
                <w:szCs w:val="22"/>
              </w:rPr>
              <w:t>ő</w:t>
            </w:r>
            <w:r w:rsidRPr="00935276">
              <w:rPr>
                <w:rFonts w:ascii="Times New Roman" w:eastAsia="SimHei" w:hAnsi="Times New Roman"/>
                <w:b/>
                <w:bCs/>
                <w:sz w:val="22"/>
                <w:szCs w:val="22"/>
              </w:rPr>
              <w:t>tartama</w:t>
            </w:r>
          </w:p>
          <w:p w:rsidR="00A725A6" w:rsidRPr="00935276" w:rsidRDefault="00A725A6" w:rsidP="00A725A6">
            <w:pPr>
              <w:spacing w:before="60" w:after="60" w:line="280" w:lineRule="exact"/>
              <w:jc w:val="center"/>
              <w:rPr>
                <w:rFonts w:ascii="Times New Roman" w:eastAsia="SimHei" w:hAnsi="Times New Roman"/>
                <w:b/>
                <w:bCs/>
                <w:sz w:val="22"/>
                <w:szCs w:val="22"/>
              </w:rPr>
            </w:pPr>
            <w:r w:rsidRPr="00935276">
              <w:rPr>
                <w:rFonts w:ascii="Times New Roman" w:eastAsia="SimHei" w:hAnsi="Times New Roman"/>
                <w:b/>
                <w:bCs/>
                <w:sz w:val="22"/>
                <w:szCs w:val="22"/>
              </w:rPr>
              <w:t>(</w:t>
            </w:r>
            <w:proofErr w:type="spellStart"/>
            <w:r w:rsidRPr="00935276">
              <w:rPr>
                <w:rFonts w:ascii="Times New Roman" w:eastAsia="SimHei" w:hAnsi="Times New Roman"/>
                <w:b/>
                <w:bCs/>
                <w:sz w:val="22"/>
                <w:szCs w:val="22"/>
              </w:rPr>
              <w:t>-tól</w:t>
            </w:r>
            <w:proofErr w:type="spellEnd"/>
            <w:r w:rsidRPr="00935276">
              <w:rPr>
                <w:rFonts w:ascii="Times New Roman" w:eastAsia="SimHei" w:hAnsi="Times New Roman"/>
                <w:b/>
                <w:bCs/>
                <w:sz w:val="22"/>
                <w:szCs w:val="22"/>
              </w:rPr>
              <w:t>;</w:t>
            </w:r>
            <w:proofErr w:type="spellStart"/>
            <w:r w:rsidRPr="00935276">
              <w:rPr>
                <w:rFonts w:ascii="Times New Roman" w:eastAsia="SimHei" w:hAnsi="Times New Roman"/>
                <w:b/>
                <w:bCs/>
                <w:sz w:val="22"/>
                <w:szCs w:val="22"/>
              </w:rPr>
              <w:t>-ig</w:t>
            </w:r>
            <w:proofErr w:type="spellEnd"/>
            <w:r w:rsidRPr="00935276">
              <w:rPr>
                <w:rFonts w:ascii="Times New Roman" w:eastAsia="SimHei" w:hAnsi="Times New Roman"/>
                <w:b/>
                <w:bCs/>
                <w:sz w:val="22"/>
                <w:szCs w:val="22"/>
              </w:rPr>
              <w:t>)</w:t>
            </w:r>
            <w:r w:rsidR="00287348" w:rsidRPr="00935276">
              <w:rPr>
                <w:rStyle w:val="Lbjegyzet-hivatkozs"/>
                <w:rFonts w:ascii="Times New Roman" w:eastAsia="SimHei" w:hAnsi="Times New Roman"/>
                <w:b/>
                <w:bCs/>
                <w:sz w:val="22"/>
                <w:szCs w:val="22"/>
              </w:rPr>
              <w:footnoteReference w:id="103"/>
            </w:r>
          </w:p>
        </w:tc>
      </w:tr>
      <w:tr w:rsidR="00A725A6" w:rsidRPr="00935276" w:rsidTr="001B56E7">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r>
      <w:tr w:rsidR="00A725A6" w:rsidRPr="00935276" w:rsidTr="001B56E7">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725A6" w:rsidRPr="00935276" w:rsidRDefault="00A725A6" w:rsidP="001B56E7">
            <w:pPr>
              <w:spacing w:before="60" w:after="60" w:line="280" w:lineRule="exact"/>
              <w:rPr>
                <w:rFonts w:ascii="Times New Roman" w:eastAsia="SimHei" w:hAnsi="Times New Roman"/>
                <w:sz w:val="22"/>
                <w:szCs w:val="22"/>
              </w:rPr>
            </w:pPr>
          </w:p>
        </w:tc>
      </w:tr>
    </w:tbl>
    <w:p w:rsidR="00A725A6" w:rsidRPr="00935276" w:rsidRDefault="00A725A6" w:rsidP="00A725A6">
      <w:pPr>
        <w:widowControl w:val="0"/>
        <w:spacing w:after="120"/>
        <w:jc w:val="both"/>
        <w:rPr>
          <w:rFonts w:ascii="Times New Roman" w:hAnsi="Times New Roman"/>
          <w:sz w:val="22"/>
          <w:szCs w:val="22"/>
        </w:rPr>
      </w:pPr>
    </w:p>
    <w:p w:rsidR="00A725A6" w:rsidRPr="00935276" w:rsidRDefault="00A725A6" w:rsidP="00A725A6">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A725A6" w:rsidRPr="00935276" w:rsidRDefault="00A725A6" w:rsidP="00A725A6">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A725A6" w:rsidRPr="00935276" w:rsidRDefault="00A725A6" w:rsidP="00A725A6">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szakember aláírása</w:t>
      </w:r>
    </w:p>
    <w:p w:rsidR="00A725A6" w:rsidRPr="00935276" w:rsidRDefault="00A725A6">
      <w:pPr>
        <w:suppressAutoHyphens w:val="0"/>
        <w:spacing w:after="200" w:line="276" w:lineRule="auto"/>
        <w:rPr>
          <w:rFonts w:ascii="Times New Roman" w:hAnsi="Times New Roman"/>
          <w:sz w:val="22"/>
          <w:szCs w:val="22"/>
        </w:rPr>
      </w:pPr>
      <w:r w:rsidRPr="00935276">
        <w:rPr>
          <w:rFonts w:ascii="Times New Roman" w:hAnsi="Times New Roman"/>
          <w:sz w:val="22"/>
          <w:szCs w:val="22"/>
        </w:rPr>
        <w:br w:type="page"/>
      </w:r>
    </w:p>
    <w:p w:rsidR="00A725A6" w:rsidRPr="00935276" w:rsidRDefault="00347065" w:rsidP="00A725A6">
      <w:pPr>
        <w:widowControl w:val="0"/>
        <w:tabs>
          <w:tab w:val="center" w:pos="6521"/>
        </w:tabs>
        <w:jc w:val="right"/>
        <w:rPr>
          <w:rFonts w:ascii="Times New Roman" w:eastAsia="SimHei" w:hAnsi="Times New Roman"/>
          <w:sz w:val="22"/>
          <w:szCs w:val="22"/>
        </w:rPr>
      </w:pPr>
      <w:r w:rsidRPr="00935276">
        <w:rPr>
          <w:rFonts w:ascii="Times New Roman" w:eastAsia="SimHei" w:hAnsi="Times New Roman"/>
          <w:sz w:val="22"/>
          <w:szCs w:val="22"/>
        </w:rPr>
        <w:lastRenderedPageBreak/>
        <w:t>1</w:t>
      </w:r>
      <w:r w:rsidR="009F73AC">
        <w:rPr>
          <w:rFonts w:ascii="Times New Roman" w:eastAsia="SimHei" w:hAnsi="Times New Roman"/>
          <w:sz w:val="22"/>
          <w:szCs w:val="22"/>
        </w:rPr>
        <w:t>9</w:t>
      </w:r>
      <w:r w:rsidR="00A725A6" w:rsidRPr="00935276">
        <w:rPr>
          <w:rFonts w:ascii="Times New Roman" w:eastAsia="SimHei" w:hAnsi="Times New Roman"/>
          <w:sz w:val="22"/>
          <w:szCs w:val="22"/>
        </w:rPr>
        <w:t>. sz</w:t>
      </w:r>
      <w:r w:rsidR="00667E79" w:rsidRPr="00935276">
        <w:rPr>
          <w:rFonts w:ascii="Times New Roman" w:eastAsia="SimHei" w:hAnsi="Times New Roman"/>
          <w:sz w:val="22"/>
          <w:szCs w:val="22"/>
        </w:rPr>
        <w:t>.</w:t>
      </w:r>
      <w:r w:rsidR="00A725A6" w:rsidRPr="00935276">
        <w:rPr>
          <w:rFonts w:ascii="Times New Roman" w:eastAsia="SimHei" w:hAnsi="Times New Roman"/>
          <w:sz w:val="22"/>
          <w:szCs w:val="22"/>
        </w:rPr>
        <w:t xml:space="preserve"> melléklet</w:t>
      </w:r>
    </w:p>
    <w:p w:rsidR="00A725A6" w:rsidRPr="00935276" w:rsidRDefault="00A725A6" w:rsidP="00A725A6">
      <w:pPr>
        <w:spacing w:before="60" w:after="60" w:line="280" w:lineRule="exact"/>
        <w:jc w:val="right"/>
        <w:rPr>
          <w:rFonts w:ascii="Times New Roman" w:eastAsia="SimHei" w:hAnsi="Times New Roman"/>
          <w:sz w:val="22"/>
          <w:szCs w:val="22"/>
        </w:rPr>
      </w:pPr>
    </w:p>
    <w:p w:rsidR="00A725A6" w:rsidRPr="00935276" w:rsidRDefault="00A725A6" w:rsidP="00A725A6">
      <w:pPr>
        <w:spacing w:before="60" w:after="60" w:line="280" w:lineRule="exact"/>
        <w:jc w:val="center"/>
        <w:rPr>
          <w:rFonts w:ascii="Times New Roman" w:eastAsia="SimHei" w:hAnsi="Times New Roman"/>
          <w:b/>
          <w:sz w:val="22"/>
          <w:szCs w:val="22"/>
        </w:rPr>
      </w:pPr>
      <w:r w:rsidRPr="00935276">
        <w:rPr>
          <w:rFonts w:ascii="Times New Roman" w:eastAsia="SimHei" w:hAnsi="Times New Roman"/>
          <w:b/>
          <w:sz w:val="22"/>
          <w:szCs w:val="22"/>
        </w:rPr>
        <w:t>RENDELKEZÉSRE ÁLLÁSI NYILATKOZAT</w:t>
      </w:r>
    </w:p>
    <w:p w:rsidR="00A725A6" w:rsidRPr="00935276" w:rsidRDefault="00A725A6" w:rsidP="00A725A6">
      <w:pPr>
        <w:spacing w:before="60" w:after="60" w:line="280" w:lineRule="exact"/>
        <w:rPr>
          <w:rFonts w:ascii="Times New Roman" w:eastAsia="SimHei" w:hAnsi="Times New Roman"/>
          <w:sz w:val="22"/>
          <w:szCs w:val="22"/>
        </w:rPr>
      </w:pPr>
    </w:p>
    <w:p w:rsidR="00A725A6" w:rsidRPr="00935276" w:rsidRDefault="00A725A6" w:rsidP="00A725A6">
      <w:pPr>
        <w:spacing w:before="60" w:after="60" w:line="280" w:lineRule="exact"/>
        <w:jc w:val="both"/>
        <w:rPr>
          <w:rFonts w:ascii="Times New Roman" w:eastAsia="SimHei" w:hAnsi="Times New Roman"/>
          <w:sz w:val="22"/>
          <w:szCs w:val="22"/>
        </w:rPr>
      </w:pPr>
      <w:r w:rsidRPr="00935276">
        <w:rPr>
          <w:rFonts w:ascii="Times New Roman" w:eastAsia="SimHei" w:hAnsi="Times New Roman"/>
          <w:sz w:val="22"/>
          <w:szCs w:val="22"/>
        </w:rPr>
        <w:t xml:space="preserve">Alulírott ………………… (szakember neve) ezúton kijelentem, hogy mint a(z) ……………… ajánlattevő által </w:t>
      </w:r>
      <w:r w:rsidR="00DB3E6B" w:rsidRPr="00935276">
        <w:rPr>
          <w:rFonts w:ascii="Times New Roman" w:eastAsia="SimHei" w:hAnsi="Times New Roman"/>
          <w:sz w:val="22"/>
          <w:szCs w:val="22"/>
        </w:rPr>
        <w:t>az alkalmasság igazolására bemutatott</w:t>
      </w:r>
      <w:r w:rsidRPr="00935276">
        <w:rPr>
          <w:rFonts w:ascii="Times New Roman" w:eastAsia="SimHei" w:hAnsi="Times New Roman"/>
          <w:sz w:val="22"/>
          <w:szCs w:val="22"/>
        </w:rPr>
        <w:t xml:space="preserve"> szakértő – az ajánlat nyertessége esetén - részt veszek a </w:t>
      </w:r>
      <w:r w:rsidRPr="00935276">
        <w:rPr>
          <w:rFonts w:ascii="Times New Roman" w:eastAsia="SimHei" w:hAnsi="Times New Roman"/>
          <w:b/>
          <w:sz w:val="22"/>
          <w:szCs w:val="22"/>
        </w:rPr>
        <w:t>„</w:t>
      </w:r>
      <w:r w:rsidR="00DB3E6B" w:rsidRPr="00935276">
        <w:rPr>
          <w:rFonts w:ascii="Times New Roman" w:hAnsi="Times New Roman"/>
          <w:b/>
          <w:sz w:val="22"/>
          <w:szCs w:val="22"/>
          <w:lang w:eastAsia="en-US"/>
        </w:rPr>
        <w:t>K</w:t>
      </w:r>
      <w:r w:rsidR="00DB3E6B" w:rsidRPr="00935276">
        <w:rPr>
          <w:rFonts w:ascii="Times New Roman" w:hAnsi="Times New Roman" w:hint="eastAsia"/>
          <w:b/>
          <w:sz w:val="22"/>
          <w:szCs w:val="22"/>
          <w:lang w:eastAsia="en-US"/>
        </w:rPr>
        <w:t>ö</w:t>
      </w:r>
      <w:r w:rsidR="00DB3E6B" w:rsidRPr="00935276">
        <w:rPr>
          <w:rFonts w:ascii="Times New Roman" w:hAnsi="Times New Roman"/>
          <w:b/>
          <w:sz w:val="22"/>
          <w:szCs w:val="22"/>
          <w:lang w:eastAsia="en-US"/>
        </w:rPr>
        <w:t>zbeszerz</w:t>
      </w:r>
      <w:r w:rsidR="00DB3E6B" w:rsidRPr="00935276">
        <w:rPr>
          <w:rFonts w:ascii="Times New Roman" w:hAnsi="Times New Roman" w:hint="eastAsia"/>
          <w:b/>
          <w:sz w:val="22"/>
          <w:szCs w:val="22"/>
          <w:lang w:eastAsia="en-US"/>
        </w:rPr>
        <w:t>é</w:t>
      </w:r>
      <w:r w:rsidR="00DB3E6B" w:rsidRPr="00935276">
        <w:rPr>
          <w:rFonts w:ascii="Times New Roman" w:hAnsi="Times New Roman"/>
          <w:b/>
          <w:sz w:val="22"/>
          <w:szCs w:val="22"/>
          <w:lang w:eastAsia="en-US"/>
        </w:rPr>
        <w:t>si jogi min</w:t>
      </w:r>
      <w:r w:rsidR="00DB3E6B" w:rsidRPr="00935276">
        <w:rPr>
          <w:rFonts w:ascii="Times New Roman" w:hAnsi="Times New Roman" w:hint="eastAsia"/>
          <w:b/>
          <w:sz w:val="22"/>
          <w:szCs w:val="22"/>
          <w:lang w:eastAsia="en-US"/>
        </w:rPr>
        <w:t>ő</w:t>
      </w:r>
      <w:r w:rsidR="00DB3E6B" w:rsidRPr="00935276">
        <w:rPr>
          <w:rFonts w:ascii="Times New Roman" w:hAnsi="Times New Roman"/>
          <w:b/>
          <w:sz w:val="22"/>
          <w:szCs w:val="22"/>
          <w:lang w:eastAsia="en-US"/>
        </w:rPr>
        <w:t>s</w:t>
      </w:r>
      <w:r w:rsidR="00DB3E6B" w:rsidRPr="00935276">
        <w:rPr>
          <w:rFonts w:ascii="Times New Roman" w:hAnsi="Times New Roman" w:hint="eastAsia"/>
          <w:b/>
          <w:sz w:val="22"/>
          <w:szCs w:val="22"/>
          <w:lang w:eastAsia="en-US"/>
        </w:rPr>
        <w:t>é</w:t>
      </w:r>
      <w:r w:rsidR="00DB3E6B" w:rsidRPr="00935276">
        <w:rPr>
          <w:rFonts w:ascii="Times New Roman" w:hAnsi="Times New Roman"/>
          <w:b/>
          <w:sz w:val="22"/>
          <w:szCs w:val="22"/>
          <w:lang w:eastAsia="en-US"/>
        </w:rPr>
        <w:t>gbiztos</w:t>
      </w:r>
      <w:r w:rsidR="00DB3E6B" w:rsidRPr="00935276">
        <w:rPr>
          <w:rFonts w:ascii="Times New Roman" w:hAnsi="Times New Roman" w:hint="eastAsia"/>
          <w:b/>
          <w:sz w:val="22"/>
          <w:szCs w:val="22"/>
          <w:lang w:eastAsia="en-US"/>
        </w:rPr>
        <w:t>í</w:t>
      </w:r>
      <w:r w:rsidR="00DB3E6B" w:rsidRPr="00935276">
        <w:rPr>
          <w:rFonts w:ascii="Times New Roman" w:hAnsi="Times New Roman"/>
          <w:b/>
          <w:sz w:val="22"/>
          <w:szCs w:val="22"/>
          <w:lang w:eastAsia="en-US"/>
        </w:rPr>
        <w:t>t</w:t>
      </w:r>
      <w:r w:rsidR="00DB3E6B" w:rsidRPr="00935276">
        <w:rPr>
          <w:rFonts w:ascii="Times New Roman" w:hAnsi="Times New Roman" w:hint="eastAsia"/>
          <w:b/>
          <w:sz w:val="22"/>
          <w:szCs w:val="22"/>
          <w:lang w:eastAsia="en-US"/>
        </w:rPr>
        <w:t>á</w:t>
      </w:r>
      <w:r w:rsidR="00DB3E6B" w:rsidRPr="00935276">
        <w:rPr>
          <w:rFonts w:ascii="Times New Roman" w:hAnsi="Times New Roman"/>
          <w:b/>
          <w:sz w:val="22"/>
          <w:szCs w:val="22"/>
          <w:lang w:eastAsia="en-US"/>
        </w:rPr>
        <w:t>si szolg</w:t>
      </w:r>
      <w:r w:rsidR="00DB3E6B" w:rsidRPr="00935276">
        <w:rPr>
          <w:rFonts w:ascii="Times New Roman" w:hAnsi="Times New Roman" w:hint="eastAsia"/>
          <w:b/>
          <w:sz w:val="22"/>
          <w:szCs w:val="22"/>
          <w:lang w:eastAsia="en-US"/>
        </w:rPr>
        <w:t>á</w:t>
      </w:r>
      <w:r w:rsidR="00DB3E6B" w:rsidRPr="00935276">
        <w:rPr>
          <w:rFonts w:ascii="Times New Roman" w:hAnsi="Times New Roman"/>
          <w:b/>
          <w:sz w:val="22"/>
          <w:szCs w:val="22"/>
          <w:lang w:eastAsia="en-US"/>
        </w:rPr>
        <w:t>ltat</w:t>
      </w:r>
      <w:r w:rsidR="00DB3E6B" w:rsidRPr="00935276">
        <w:rPr>
          <w:rFonts w:ascii="Times New Roman" w:hAnsi="Times New Roman" w:hint="eastAsia"/>
          <w:b/>
          <w:sz w:val="22"/>
          <w:szCs w:val="22"/>
          <w:lang w:eastAsia="en-US"/>
        </w:rPr>
        <w:t>á</w:t>
      </w:r>
      <w:r w:rsidR="00DB3E6B" w:rsidRPr="00935276">
        <w:rPr>
          <w:rFonts w:ascii="Times New Roman" w:hAnsi="Times New Roman"/>
          <w:b/>
          <w:sz w:val="22"/>
          <w:szCs w:val="22"/>
          <w:lang w:eastAsia="en-US"/>
        </w:rPr>
        <w:t xml:space="preserve">sok </w:t>
      </w:r>
      <w:r w:rsidR="00DB3E6B" w:rsidRPr="00935276">
        <w:rPr>
          <w:rFonts w:ascii="Times New Roman" w:hAnsi="Times New Roman" w:hint="eastAsia"/>
          <w:b/>
          <w:sz w:val="22"/>
          <w:szCs w:val="22"/>
          <w:lang w:eastAsia="en-US"/>
        </w:rPr>
        <w:t>é</w:t>
      </w:r>
      <w:r w:rsidR="00DB3E6B" w:rsidRPr="00935276">
        <w:rPr>
          <w:rFonts w:ascii="Times New Roman" w:hAnsi="Times New Roman"/>
          <w:b/>
          <w:sz w:val="22"/>
          <w:szCs w:val="22"/>
          <w:lang w:eastAsia="en-US"/>
        </w:rPr>
        <w:t>s szak</w:t>
      </w:r>
      <w:r w:rsidR="00DB3E6B" w:rsidRPr="00935276">
        <w:rPr>
          <w:rFonts w:ascii="Times New Roman" w:hAnsi="Times New Roman" w:hint="eastAsia"/>
          <w:b/>
          <w:sz w:val="22"/>
          <w:szCs w:val="22"/>
          <w:lang w:eastAsia="en-US"/>
        </w:rPr>
        <w:t>é</w:t>
      </w:r>
      <w:r w:rsidR="00DB3E6B" w:rsidRPr="00935276">
        <w:rPr>
          <w:rFonts w:ascii="Times New Roman" w:hAnsi="Times New Roman"/>
          <w:b/>
          <w:sz w:val="22"/>
          <w:szCs w:val="22"/>
          <w:lang w:eastAsia="en-US"/>
        </w:rPr>
        <w:t>rt</w:t>
      </w:r>
      <w:r w:rsidR="00DB3E6B" w:rsidRPr="00935276">
        <w:rPr>
          <w:rFonts w:ascii="Times New Roman" w:hAnsi="Times New Roman" w:hint="eastAsia"/>
          <w:b/>
          <w:sz w:val="22"/>
          <w:szCs w:val="22"/>
          <w:lang w:eastAsia="en-US"/>
        </w:rPr>
        <w:t>ő</w:t>
      </w:r>
      <w:r w:rsidR="00DB3E6B" w:rsidRPr="00935276">
        <w:rPr>
          <w:rFonts w:ascii="Times New Roman" w:hAnsi="Times New Roman"/>
          <w:b/>
          <w:sz w:val="22"/>
          <w:szCs w:val="22"/>
          <w:lang w:eastAsia="en-US"/>
        </w:rPr>
        <w:t>i tan</w:t>
      </w:r>
      <w:r w:rsidR="00DB3E6B" w:rsidRPr="00935276">
        <w:rPr>
          <w:rFonts w:ascii="Times New Roman" w:hAnsi="Times New Roman" w:hint="eastAsia"/>
          <w:b/>
          <w:sz w:val="22"/>
          <w:szCs w:val="22"/>
          <w:lang w:eastAsia="en-US"/>
        </w:rPr>
        <w:t>á</w:t>
      </w:r>
      <w:r w:rsidR="00DB3E6B" w:rsidRPr="00935276">
        <w:rPr>
          <w:rFonts w:ascii="Times New Roman" w:hAnsi="Times New Roman"/>
          <w:b/>
          <w:sz w:val="22"/>
          <w:szCs w:val="22"/>
          <w:lang w:eastAsia="en-US"/>
        </w:rPr>
        <w:t>csad</w:t>
      </w:r>
      <w:r w:rsidR="00DB3E6B" w:rsidRPr="00935276">
        <w:rPr>
          <w:rFonts w:ascii="Times New Roman" w:hAnsi="Times New Roman" w:hint="eastAsia"/>
          <w:b/>
          <w:sz w:val="22"/>
          <w:szCs w:val="22"/>
          <w:lang w:eastAsia="en-US"/>
        </w:rPr>
        <w:t>á</w:t>
      </w:r>
      <w:r w:rsidR="00DB3E6B" w:rsidRPr="00935276">
        <w:rPr>
          <w:rFonts w:ascii="Times New Roman" w:hAnsi="Times New Roman"/>
          <w:b/>
          <w:sz w:val="22"/>
          <w:szCs w:val="22"/>
          <w:lang w:eastAsia="en-US"/>
        </w:rPr>
        <w:t>s</w:t>
      </w:r>
      <w:r w:rsidRPr="00935276">
        <w:rPr>
          <w:rFonts w:ascii="Times New Roman" w:hAnsi="Times New Roman"/>
          <w:b/>
          <w:sz w:val="22"/>
          <w:szCs w:val="22"/>
          <w:lang w:eastAsia="en-US"/>
        </w:rPr>
        <w:t>”</w:t>
      </w:r>
      <w:r w:rsidRPr="00935276">
        <w:rPr>
          <w:rFonts w:ascii="Times New Roman" w:hAnsi="Times New Roman"/>
          <w:sz w:val="22"/>
          <w:szCs w:val="22"/>
          <w:lang w:eastAsia="en-US"/>
        </w:rPr>
        <w:t xml:space="preserve"> </w:t>
      </w:r>
      <w:r w:rsidRPr="00935276">
        <w:rPr>
          <w:rFonts w:ascii="Times New Roman" w:eastAsia="SimHei" w:hAnsi="Times New Roman"/>
          <w:sz w:val="22"/>
          <w:szCs w:val="22"/>
        </w:rPr>
        <w:t>tárgyú közbeszerzési eljárás</w:t>
      </w:r>
      <w:r w:rsidR="006A6DB0" w:rsidRPr="00935276">
        <w:rPr>
          <w:rFonts w:ascii="Times New Roman" w:eastAsia="SimHei" w:hAnsi="Times New Roman"/>
          <w:sz w:val="22"/>
          <w:szCs w:val="22"/>
        </w:rPr>
        <w:t>ban és a közbeszerzési eljárás</w:t>
      </w:r>
      <w:r w:rsidR="00DB3E6B" w:rsidRPr="00935276">
        <w:rPr>
          <w:rFonts w:ascii="Times New Roman" w:eastAsia="SimHei" w:hAnsi="Times New Roman"/>
          <w:sz w:val="22"/>
          <w:szCs w:val="22"/>
        </w:rPr>
        <w:t xml:space="preserve"> eredményeként megkötött szerződés teljesítésében a szerződés teljes időtartama alatt</w:t>
      </w:r>
      <w:r w:rsidRPr="00935276">
        <w:rPr>
          <w:rFonts w:ascii="Times New Roman" w:eastAsia="SimHei" w:hAnsi="Times New Roman"/>
          <w:sz w:val="22"/>
          <w:szCs w:val="22"/>
        </w:rPr>
        <w:t xml:space="preserve">. </w:t>
      </w:r>
    </w:p>
    <w:p w:rsidR="006A6DB0" w:rsidRPr="00935276" w:rsidRDefault="006A6DB0" w:rsidP="00A725A6">
      <w:pPr>
        <w:spacing w:before="60" w:after="60" w:line="280" w:lineRule="exact"/>
        <w:jc w:val="both"/>
        <w:rPr>
          <w:rFonts w:ascii="Times New Roman" w:eastAsia="SimHei" w:hAnsi="Times New Roman"/>
          <w:sz w:val="22"/>
          <w:szCs w:val="22"/>
        </w:rPr>
      </w:pPr>
    </w:p>
    <w:p w:rsidR="00A725A6" w:rsidRPr="00935276" w:rsidRDefault="006A6DB0" w:rsidP="00A725A6">
      <w:pPr>
        <w:spacing w:before="60" w:after="60" w:line="280" w:lineRule="exact"/>
        <w:jc w:val="both"/>
        <w:rPr>
          <w:rFonts w:ascii="Times New Roman" w:eastAsia="BatangChe" w:hAnsi="Times New Roman"/>
          <w:sz w:val="22"/>
          <w:szCs w:val="22"/>
        </w:rPr>
      </w:pPr>
      <w:r w:rsidRPr="00935276">
        <w:rPr>
          <w:rFonts w:ascii="Times New Roman" w:eastAsia="BatangChe" w:hAnsi="Times New Roman"/>
          <w:sz w:val="22"/>
          <w:szCs w:val="22"/>
        </w:rPr>
        <w:t>Nyilatkozatommal kijelentem, hogy nincs más olyan kötelezettségem a fent jelzett időszakra vonatkozóan, amely a jelen szerződés szerinti feladatok ellátását bármilyen szempontból akadályozná.</w:t>
      </w:r>
    </w:p>
    <w:p w:rsidR="006A6DB0" w:rsidRPr="00935276" w:rsidRDefault="006A6DB0" w:rsidP="00A725A6">
      <w:pPr>
        <w:spacing w:before="60" w:after="60" w:line="280" w:lineRule="exact"/>
        <w:jc w:val="both"/>
        <w:rPr>
          <w:rFonts w:ascii="Times New Roman" w:eastAsia="BatangChe" w:hAnsi="Times New Roman"/>
          <w:sz w:val="22"/>
          <w:szCs w:val="22"/>
        </w:rPr>
      </w:pPr>
    </w:p>
    <w:p w:rsidR="00A725A6" w:rsidRPr="00935276" w:rsidRDefault="00DB3E6B" w:rsidP="00A725A6">
      <w:pPr>
        <w:spacing w:before="60" w:after="60" w:line="280" w:lineRule="exact"/>
        <w:jc w:val="both"/>
        <w:rPr>
          <w:rFonts w:ascii="Times New Roman" w:eastAsia="BatangChe" w:hAnsi="Times New Roman"/>
          <w:sz w:val="22"/>
          <w:szCs w:val="22"/>
        </w:rPr>
      </w:pPr>
      <w:r w:rsidRPr="00935276">
        <w:rPr>
          <w:rFonts w:ascii="Times New Roman" w:eastAsia="BatangChe" w:hAnsi="Times New Roman"/>
          <w:sz w:val="22"/>
          <w:szCs w:val="22"/>
        </w:rPr>
        <w:t>Kijelentem továbbá, hogy a</w:t>
      </w:r>
      <w:r w:rsidR="00A725A6" w:rsidRPr="00935276">
        <w:rPr>
          <w:rFonts w:ascii="Times New Roman" w:eastAsia="BatangChe" w:hAnsi="Times New Roman"/>
          <w:sz w:val="22"/>
          <w:szCs w:val="22"/>
        </w:rPr>
        <w:t>z ajánlat keretében való bemutatásomról tudomásom van</w:t>
      </w:r>
      <w:r w:rsidRPr="00935276">
        <w:rPr>
          <w:rFonts w:ascii="Times New Roman" w:eastAsia="BatangChe" w:hAnsi="Times New Roman"/>
          <w:sz w:val="22"/>
          <w:szCs w:val="22"/>
        </w:rPr>
        <w:t xml:space="preserve"> és</w:t>
      </w:r>
      <w:r w:rsidR="00A725A6" w:rsidRPr="00935276">
        <w:rPr>
          <w:rFonts w:ascii="Times New Roman" w:eastAsia="BatangChe" w:hAnsi="Times New Roman"/>
          <w:sz w:val="22"/>
          <w:szCs w:val="22"/>
        </w:rPr>
        <w:t xml:space="preserve"> ehhez kifejezetten hozzájárulok.</w:t>
      </w:r>
    </w:p>
    <w:p w:rsidR="00A725A6" w:rsidRPr="00935276" w:rsidRDefault="00A725A6" w:rsidP="00A725A6">
      <w:pPr>
        <w:spacing w:before="60" w:after="60" w:line="280" w:lineRule="exact"/>
        <w:jc w:val="both"/>
        <w:rPr>
          <w:rFonts w:ascii="Times New Roman" w:eastAsia="SimHei" w:hAnsi="Times New Roman"/>
          <w:sz w:val="22"/>
          <w:szCs w:val="22"/>
        </w:rPr>
      </w:pPr>
    </w:p>
    <w:p w:rsidR="00A725A6" w:rsidRPr="00935276" w:rsidRDefault="00A725A6" w:rsidP="00A725A6">
      <w:pPr>
        <w:spacing w:before="60" w:after="60" w:line="280" w:lineRule="exact"/>
        <w:rPr>
          <w:rFonts w:ascii="Times New Roman" w:eastAsia="SimHei" w:hAnsi="Times New Roman"/>
          <w:sz w:val="22"/>
          <w:szCs w:val="22"/>
        </w:rPr>
      </w:pPr>
    </w:p>
    <w:p w:rsidR="00DB3E6B" w:rsidRPr="00935276" w:rsidRDefault="00DB3E6B" w:rsidP="00DB3E6B">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DB3E6B" w:rsidRPr="00935276" w:rsidRDefault="00DB3E6B" w:rsidP="00DB3E6B">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DB3E6B" w:rsidRPr="00935276" w:rsidRDefault="00DB3E6B" w:rsidP="00DB3E6B">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szakember aláírása</w:t>
      </w:r>
    </w:p>
    <w:p w:rsidR="00411ACD" w:rsidRPr="0036556C" w:rsidRDefault="00411ACD">
      <w:pPr>
        <w:suppressAutoHyphens w:val="0"/>
        <w:spacing w:after="200" w:line="276" w:lineRule="auto"/>
        <w:rPr>
          <w:rFonts w:ascii="Garamond" w:hAnsi="Garamond" w:cs="Arial"/>
          <w:sz w:val="24"/>
          <w:szCs w:val="24"/>
          <w:lang w:eastAsia="hu-HU"/>
        </w:rPr>
      </w:pPr>
      <w:r w:rsidRPr="0036556C">
        <w:rPr>
          <w:rFonts w:ascii="Garamond" w:hAnsi="Garamond" w:cs="Arial"/>
          <w:sz w:val="24"/>
          <w:szCs w:val="24"/>
          <w:lang w:eastAsia="hu-HU"/>
        </w:rPr>
        <w:br w:type="page"/>
      </w:r>
    </w:p>
    <w:p w:rsidR="006A6DB0" w:rsidRPr="00935276" w:rsidRDefault="006A6DB0" w:rsidP="006A6DB0">
      <w:pPr>
        <w:jc w:val="center"/>
        <w:rPr>
          <w:rFonts w:ascii="Times New Roman" w:hAnsi="Times New Roman"/>
          <w:b/>
          <w:sz w:val="22"/>
          <w:szCs w:val="22"/>
          <w:u w:val="single"/>
        </w:rPr>
      </w:pPr>
      <w:r w:rsidRPr="00935276">
        <w:rPr>
          <w:rFonts w:ascii="Times New Roman" w:hAnsi="Times New Roman"/>
          <w:b/>
          <w:sz w:val="22"/>
          <w:szCs w:val="22"/>
          <w:u w:val="single"/>
        </w:rPr>
        <w:lastRenderedPageBreak/>
        <w:t>VI./2.</w:t>
      </w:r>
    </w:p>
    <w:p w:rsidR="006A6DB0" w:rsidRPr="00935276" w:rsidRDefault="006A6DB0" w:rsidP="006A6DB0">
      <w:pPr>
        <w:jc w:val="center"/>
        <w:rPr>
          <w:rFonts w:ascii="Times New Roman" w:hAnsi="Times New Roman"/>
          <w:sz w:val="22"/>
          <w:szCs w:val="22"/>
        </w:rPr>
      </w:pPr>
      <w:r w:rsidRPr="00935276">
        <w:rPr>
          <w:rFonts w:ascii="Times New Roman" w:hAnsi="Times New Roman"/>
          <w:b/>
          <w:sz w:val="22"/>
          <w:szCs w:val="22"/>
          <w:u w:val="single"/>
        </w:rPr>
        <w:t>EGYÉB NYILATKOZATMINTÁK</w:t>
      </w:r>
      <w:r w:rsidRPr="00935276">
        <w:rPr>
          <w:rFonts w:ascii="Times New Roman" w:hAnsi="Times New Roman"/>
          <w:sz w:val="22"/>
          <w:szCs w:val="22"/>
        </w:rPr>
        <w:t xml:space="preserve"> </w:t>
      </w:r>
      <w:r w:rsidRPr="00935276">
        <w:rPr>
          <w:rFonts w:ascii="Times New Roman" w:hAnsi="Times New Roman"/>
          <w:sz w:val="22"/>
          <w:szCs w:val="22"/>
        </w:rPr>
        <w:br w:type="page"/>
      </w:r>
    </w:p>
    <w:p w:rsidR="006A6DB0" w:rsidRPr="00935276" w:rsidRDefault="009F73AC" w:rsidP="006A6DB0">
      <w:pPr>
        <w:pStyle w:val="Szvegtrzsbehzssal3"/>
        <w:numPr>
          <w:ilvl w:val="12"/>
          <w:numId w:val="0"/>
        </w:numPr>
        <w:ind w:right="395"/>
        <w:jc w:val="right"/>
        <w:rPr>
          <w:rFonts w:ascii="Times New Roman" w:hAnsi="Times New Roman"/>
          <w:caps/>
          <w:sz w:val="22"/>
          <w:szCs w:val="22"/>
        </w:rPr>
      </w:pPr>
      <w:r>
        <w:rPr>
          <w:rFonts w:ascii="Times New Roman" w:eastAsia="SimHei" w:hAnsi="Times New Roman"/>
          <w:sz w:val="22"/>
          <w:szCs w:val="22"/>
        </w:rPr>
        <w:lastRenderedPageBreak/>
        <w:t>20</w:t>
      </w:r>
      <w:r w:rsidR="006A6DB0" w:rsidRPr="00935276">
        <w:rPr>
          <w:rFonts w:ascii="Times New Roman" w:eastAsia="SimHei" w:hAnsi="Times New Roman"/>
          <w:sz w:val="22"/>
          <w:szCs w:val="22"/>
        </w:rPr>
        <w:t>. sz</w:t>
      </w:r>
      <w:r w:rsidR="00667E79" w:rsidRPr="00935276">
        <w:rPr>
          <w:rFonts w:ascii="Times New Roman" w:eastAsia="SimHei" w:hAnsi="Times New Roman"/>
          <w:sz w:val="22"/>
          <w:szCs w:val="22"/>
        </w:rPr>
        <w:t>.</w:t>
      </w:r>
      <w:r w:rsidR="006A6DB0" w:rsidRPr="00935276">
        <w:rPr>
          <w:rFonts w:ascii="Times New Roman" w:eastAsia="SimHei" w:hAnsi="Times New Roman"/>
          <w:sz w:val="22"/>
          <w:szCs w:val="22"/>
        </w:rPr>
        <w:t xml:space="preserve"> melléklet</w:t>
      </w:r>
    </w:p>
    <w:p w:rsidR="006A6DB0" w:rsidRPr="00935276" w:rsidRDefault="006A6DB0" w:rsidP="006A6DB0">
      <w:pPr>
        <w:pStyle w:val="Szvegtrzsbehzssal3"/>
        <w:numPr>
          <w:ilvl w:val="12"/>
          <w:numId w:val="0"/>
        </w:numPr>
        <w:ind w:right="395"/>
        <w:jc w:val="right"/>
        <w:rPr>
          <w:rFonts w:ascii="Times New Roman" w:hAnsi="Times New Roman"/>
          <w:b/>
          <w:caps/>
          <w:sz w:val="22"/>
          <w:szCs w:val="22"/>
        </w:rPr>
      </w:pPr>
    </w:p>
    <w:p w:rsidR="006A6DB0" w:rsidRPr="00935276" w:rsidRDefault="00C774EB" w:rsidP="006A6DB0">
      <w:pPr>
        <w:pStyle w:val="Szvegtrzsbehzssal3"/>
        <w:numPr>
          <w:ilvl w:val="12"/>
          <w:numId w:val="0"/>
        </w:numPr>
        <w:ind w:left="426" w:right="395"/>
        <w:jc w:val="center"/>
        <w:rPr>
          <w:rFonts w:ascii="Times New Roman" w:hAnsi="Times New Roman"/>
          <w:b/>
          <w:caps/>
          <w:sz w:val="22"/>
          <w:szCs w:val="22"/>
        </w:rPr>
      </w:pPr>
      <w:r w:rsidRPr="00935276">
        <w:rPr>
          <w:rFonts w:ascii="Times New Roman" w:hAnsi="Times New Roman"/>
          <w:b/>
          <w:caps/>
          <w:sz w:val="22"/>
          <w:szCs w:val="22"/>
        </w:rPr>
        <w:t xml:space="preserve">Titoktartási </w:t>
      </w:r>
      <w:r w:rsidR="006A6DB0" w:rsidRPr="00935276">
        <w:rPr>
          <w:rFonts w:ascii="Times New Roman" w:hAnsi="Times New Roman"/>
          <w:b/>
          <w:caps/>
          <w:sz w:val="22"/>
          <w:szCs w:val="22"/>
        </w:rPr>
        <w:t>Nyilatkozat</w:t>
      </w:r>
    </w:p>
    <w:p w:rsidR="00C774EB" w:rsidRPr="00935276" w:rsidRDefault="00C774EB" w:rsidP="006A6DB0">
      <w:pPr>
        <w:pStyle w:val="Szvegtrzsbehzssal3"/>
        <w:numPr>
          <w:ilvl w:val="12"/>
          <w:numId w:val="0"/>
        </w:numPr>
        <w:ind w:left="426" w:right="395"/>
        <w:jc w:val="center"/>
        <w:rPr>
          <w:rFonts w:ascii="Times New Roman" w:hAnsi="Times New Roman"/>
          <w:b/>
          <w:caps/>
          <w:sz w:val="22"/>
          <w:szCs w:val="22"/>
        </w:rPr>
      </w:pPr>
      <w:r w:rsidRPr="00935276">
        <w:rPr>
          <w:rFonts w:ascii="Times New Roman" w:hAnsi="Times New Roman"/>
          <w:b/>
          <w:caps/>
          <w:sz w:val="22"/>
          <w:szCs w:val="22"/>
        </w:rPr>
        <w:t>és</w:t>
      </w:r>
    </w:p>
    <w:p w:rsidR="00C774EB" w:rsidRPr="00935276" w:rsidRDefault="00C774EB" w:rsidP="006A6DB0">
      <w:pPr>
        <w:pStyle w:val="Szvegtrzsbehzssal3"/>
        <w:numPr>
          <w:ilvl w:val="12"/>
          <w:numId w:val="0"/>
        </w:numPr>
        <w:ind w:left="426" w:right="395"/>
        <w:jc w:val="center"/>
        <w:rPr>
          <w:rFonts w:ascii="Times New Roman" w:hAnsi="Times New Roman"/>
          <w:b/>
          <w:caps/>
          <w:sz w:val="22"/>
          <w:szCs w:val="22"/>
        </w:rPr>
      </w:pPr>
      <w:r w:rsidRPr="00935276">
        <w:rPr>
          <w:rFonts w:ascii="Times New Roman" w:hAnsi="Times New Roman"/>
          <w:b/>
          <w:caps/>
          <w:sz w:val="22"/>
          <w:szCs w:val="22"/>
        </w:rPr>
        <w:t>visszaigazoló adatlap</w:t>
      </w:r>
    </w:p>
    <w:p w:rsidR="00C774EB" w:rsidRPr="00935276" w:rsidRDefault="00C774EB" w:rsidP="00C774EB">
      <w:pPr>
        <w:pStyle w:val="Cm"/>
        <w:rPr>
          <w:sz w:val="22"/>
          <w:szCs w:val="22"/>
          <w:lang w:val="hu-HU"/>
        </w:rPr>
      </w:pPr>
      <w:r w:rsidRPr="00935276">
        <w:rPr>
          <w:sz w:val="22"/>
          <w:szCs w:val="22"/>
          <w:lang w:val="hu-HU"/>
        </w:rPr>
        <w:t>„K</w:t>
      </w:r>
      <w:r w:rsidRPr="00935276">
        <w:rPr>
          <w:rFonts w:hint="eastAsia"/>
          <w:sz w:val="22"/>
          <w:szCs w:val="22"/>
          <w:lang w:val="hu-HU"/>
        </w:rPr>
        <w:t>ö</w:t>
      </w:r>
      <w:r w:rsidRPr="00935276">
        <w:rPr>
          <w:sz w:val="22"/>
          <w:szCs w:val="22"/>
          <w:lang w:val="hu-HU"/>
        </w:rPr>
        <w:t>zbeszerz</w:t>
      </w:r>
      <w:r w:rsidRPr="00935276">
        <w:rPr>
          <w:rFonts w:hint="eastAsia"/>
          <w:sz w:val="22"/>
          <w:szCs w:val="22"/>
          <w:lang w:val="hu-HU"/>
        </w:rPr>
        <w:t>é</w:t>
      </w:r>
      <w:r w:rsidRPr="00935276">
        <w:rPr>
          <w:sz w:val="22"/>
          <w:szCs w:val="22"/>
          <w:lang w:val="hu-HU"/>
        </w:rPr>
        <w:t>si jogi min</w:t>
      </w:r>
      <w:r w:rsidRPr="00935276">
        <w:rPr>
          <w:rFonts w:hint="eastAsia"/>
          <w:sz w:val="22"/>
          <w:szCs w:val="22"/>
          <w:lang w:val="hu-HU"/>
        </w:rPr>
        <w:t>ő</w:t>
      </w:r>
      <w:r w:rsidRPr="00935276">
        <w:rPr>
          <w:sz w:val="22"/>
          <w:szCs w:val="22"/>
          <w:lang w:val="hu-HU"/>
        </w:rPr>
        <w:t>s</w:t>
      </w:r>
      <w:r w:rsidRPr="00935276">
        <w:rPr>
          <w:rFonts w:hint="eastAsia"/>
          <w:sz w:val="22"/>
          <w:szCs w:val="22"/>
          <w:lang w:val="hu-HU"/>
        </w:rPr>
        <w:t>é</w:t>
      </w:r>
      <w:r w:rsidRPr="00935276">
        <w:rPr>
          <w:sz w:val="22"/>
          <w:szCs w:val="22"/>
          <w:lang w:val="hu-HU"/>
        </w:rPr>
        <w:t>gbiztos</w:t>
      </w:r>
      <w:r w:rsidRPr="00935276">
        <w:rPr>
          <w:rFonts w:hint="eastAsia"/>
          <w:sz w:val="22"/>
          <w:szCs w:val="22"/>
          <w:lang w:val="hu-HU"/>
        </w:rPr>
        <w:t>í</w:t>
      </w:r>
      <w:r w:rsidRPr="00935276">
        <w:rPr>
          <w:sz w:val="22"/>
          <w:szCs w:val="22"/>
          <w:lang w:val="hu-HU"/>
        </w:rPr>
        <w:t>t</w:t>
      </w:r>
      <w:r w:rsidRPr="00935276">
        <w:rPr>
          <w:rFonts w:hint="eastAsia"/>
          <w:sz w:val="22"/>
          <w:szCs w:val="22"/>
          <w:lang w:val="hu-HU"/>
        </w:rPr>
        <w:t>á</w:t>
      </w:r>
      <w:r w:rsidRPr="00935276">
        <w:rPr>
          <w:sz w:val="22"/>
          <w:szCs w:val="22"/>
          <w:lang w:val="hu-HU"/>
        </w:rPr>
        <w:t>si szolg</w:t>
      </w:r>
      <w:r w:rsidRPr="00935276">
        <w:rPr>
          <w:rFonts w:hint="eastAsia"/>
          <w:sz w:val="22"/>
          <w:szCs w:val="22"/>
          <w:lang w:val="hu-HU"/>
        </w:rPr>
        <w:t>á</w:t>
      </w:r>
      <w:r w:rsidRPr="00935276">
        <w:rPr>
          <w:sz w:val="22"/>
          <w:szCs w:val="22"/>
          <w:lang w:val="hu-HU"/>
        </w:rPr>
        <w:t>ltat</w:t>
      </w:r>
      <w:r w:rsidRPr="00935276">
        <w:rPr>
          <w:rFonts w:hint="eastAsia"/>
          <w:sz w:val="22"/>
          <w:szCs w:val="22"/>
          <w:lang w:val="hu-HU"/>
        </w:rPr>
        <w:t>á</w:t>
      </w:r>
      <w:r w:rsidRPr="00935276">
        <w:rPr>
          <w:sz w:val="22"/>
          <w:szCs w:val="22"/>
          <w:lang w:val="hu-HU"/>
        </w:rPr>
        <w:t xml:space="preserve">sok </w:t>
      </w:r>
      <w:r w:rsidRPr="00935276">
        <w:rPr>
          <w:rFonts w:hint="eastAsia"/>
          <w:sz w:val="22"/>
          <w:szCs w:val="22"/>
          <w:lang w:val="hu-HU"/>
        </w:rPr>
        <w:t>é</w:t>
      </w:r>
      <w:r w:rsidRPr="00935276">
        <w:rPr>
          <w:sz w:val="22"/>
          <w:szCs w:val="22"/>
          <w:lang w:val="hu-HU"/>
        </w:rPr>
        <w:t>s szak</w:t>
      </w:r>
      <w:r w:rsidRPr="00935276">
        <w:rPr>
          <w:rFonts w:hint="eastAsia"/>
          <w:sz w:val="22"/>
          <w:szCs w:val="22"/>
          <w:lang w:val="hu-HU"/>
        </w:rPr>
        <w:t>é</w:t>
      </w:r>
      <w:r w:rsidRPr="00935276">
        <w:rPr>
          <w:sz w:val="22"/>
          <w:szCs w:val="22"/>
          <w:lang w:val="hu-HU"/>
        </w:rPr>
        <w:t>rt</w:t>
      </w:r>
      <w:r w:rsidRPr="00935276">
        <w:rPr>
          <w:rFonts w:hint="eastAsia"/>
          <w:sz w:val="22"/>
          <w:szCs w:val="22"/>
          <w:lang w:val="hu-HU"/>
        </w:rPr>
        <w:t>ő</w:t>
      </w:r>
      <w:r w:rsidRPr="00935276">
        <w:rPr>
          <w:sz w:val="22"/>
          <w:szCs w:val="22"/>
          <w:lang w:val="hu-HU"/>
        </w:rPr>
        <w:t>i tan</w:t>
      </w:r>
      <w:r w:rsidRPr="00935276">
        <w:rPr>
          <w:rFonts w:hint="eastAsia"/>
          <w:sz w:val="22"/>
          <w:szCs w:val="22"/>
          <w:lang w:val="hu-HU"/>
        </w:rPr>
        <w:t>á</w:t>
      </w:r>
      <w:r w:rsidRPr="00935276">
        <w:rPr>
          <w:sz w:val="22"/>
          <w:szCs w:val="22"/>
          <w:lang w:val="hu-HU"/>
        </w:rPr>
        <w:t>csad</w:t>
      </w:r>
      <w:r w:rsidRPr="00935276">
        <w:rPr>
          <w:rFonts w:hint="eastAsia"/>
          <w:sz w:val="22"/>
          <w:szCs w:val="22"/>
          <w:lang w:val="hu-HU"/>
        </w:rPr>
        <w:t>á</w:t>
      </w:r>
      <w:r w:rsidRPr="00935276">
        <w:rPr>
          <w:sz w:val="22"/>
          <w:szCs w:val="22"/>
          <w:lang w:val="hu-HU"/>
        </w:rPr>
        <w:t>s”</w:t>
      </w:r>
    </w:p>
    <w:p w:rsidR="00C774EB" w:rsidRPr="00935276" w:rsidRDefault="00C774EB" w:rsidP="00C774EB">
      <w:pPr>
        <w:pStyle w:val="Szvegtrzsbehzssal3"/>
        <w:numPr>
          <w:ilvl w:val="12"/>
          <w:numId w:val="0"/>
        </w:numPr>
        <w:ind w:left="426" w:right="395"/>
        <w:jc w:val="center"/>
        <w:rPr>
          <w:rFonts w:ascii="Times New Roman" w:hAnsi="Times New Roman"/>
          <w:b/>
          <w:caps/>
          <w:sz w:val="22"/>
          <w:szCs w:val="22"/>
        </w:rPr>
      </w:pPr>
      <w:r w:rsidRPr="00935276">
        <w:rPr>
          <w:rFonts w:ascii="Times New Roman" w:hAnsi="Times New Roman"/>
          <w:sz w:val="22"/>
          <w:szCs w:val="22"/>
        </w:rPr>
        <w:t>tárgyú közbeszerzési eljárásban</w:t>
      </w:r>
    </w:p>
    <w:p w:rsidR="00C774EB" w:rsidRPr="00935276" w:rsidRDefault="00C774EB" w:rsidP="00C774EB">
      <w:pPr>
        <w:overflowPunct w:val="0"/>
        <w:autoSpaceDE w:val="0"/>
        <w:autoSpaceDN w:val="0"/>
        <w:spacing w:before="240"/>
        <w:ind w:right="-108"/>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 (székhely: ______________________________) cégjegyzésre jogosult/meghatalmazott képviselője</w:t>
      </w:r>
      <w:r w:rsidRPr="00935276">
        <w:rPr>
          <w:rStyle w:val="Lbjegyzet-hivatkozs"/>
          <w:rFonts w:ascii="Times New Roman" w:hAnsi="Times New Roman"/>
          <w:sz w:val="22"/>
          <w:szCs w:val="22"/>
        </w:rPr>
        <w:footnoteReference w:id="104"/>
      </w:r>
    </w:p>
    <w:p w:rsidR="00C774EB" w:rsidRPr="00935276" w:rsidRDefault="00C774EB" w:rsidP="00C774EB">
      <w:pPr>
        <w:overflowPunct w:val="0"/>
        <w:autoSpaceDE w:val="0"/>
        <w:autoSpaceDN w:val="0"/>
        <w:spacing w:before="240"/>
        <w:ind w:right="-108"/>
        <w:jc w:val="both"/>
        <w:rPr>
          <w:rFonts w:ascii="Times New Roman" w:hAnsi="Times New Roman"/>
          <w:sz w:val="22"/>
          <w:szCs w:val="22"/>
        </w:rPr>
      </w:pPr>
    </w:p>
    <w:p w:rsidR="006A6DB0" w:rsidRPr="00935276" w:rsidRDefault="006A6DB0" w:rsidP="006A6DB0">
      <w:pPr>
        <w:ind w:right="-108"/>
        <w:jc w:val="center"/>
        <w:rPr>
          <w:rFonts w:ascii="Times New Roman félkövér" w:hAnsi="Times New Roman félkövér"/>
          <w:b/>
          <w:spacing w:val="20"/>
          <w:sz w:val="22"/>
          <w:szCs w:val="22"/>
        </w:rPr>
      </w:pPr>
      <w:r w:rsidRPr="00935276">
        <w:rPr>
          <w:rFonts w:ascii="Times New Roman félkövér" w:hAnsi="Times New Roman félkövér"/>
          <w:b/>
          <w:spacing w:val="20"/>
          <w:sz w:val="22"/>
          <w:szCs w:val="22"/>
        </w:rPr>
        <w:t>nyilatkozom,</w:t>
      </w:r>
    </w:p>
    <w:p w:rsidR="006A6DB0" w:rsidRPr="00935276" w:rsidRDefault="006A6DB0" w:rsidP="006A6DB0">
      <w:pPr>
        <w:ind w:right="-108"/>
        <w:jc w:val="center"/>
        <w:rPr>
          <w:rFonts w:ascii="Times New Roman" w:hAnsi="Times New Roman"/>
          <w:sz w:val="22"/>
          <w:szCs w:val="22"/>
        </w:rPr>
      </w:pPr>
    </w:p>
    <w:p w:rsidR="006A6DB0" w:rsidRPr="00935276" w:rsidRDefault="006A6DB0" w:rsidP="006A6DB0">
      <w:pPr>
        <w:pStyle w:val="Szvegtrzsbehzssal3"/>
        <w:numPr>
          <w:ilvl w:val="12"/>
          <w:numId w:val="0"/>
        </w:numPr>
        <w:spacing w:after="0"/>
        <w:ind w:right="397"/>
        <w:jc w:val="both"/>
        <w:rPr>
          <w:rFonts w:ascii="Times New Roman" w:hAnsi="Times New Roman"/>
          <w:sz w:val="22"/>
          <w:szCs w:val="22"/>
        </w:rPr>
      </w:pPr>
      <w:r w:rsidRPr="00935276">
        <w:rPr>
          <w:rFonts w:ascii="Times New Roman" w:hAnsi="Times New Roman"/>
          <w:sz w:val="22"/>
          <w:szCs w:val="22"/>
        </w:rPr>
        <w:t xml:space="preserve">hogy a fenti tárgyú </w:t>
      </w:r>
      <w:r w:rsidR="00C774EB" w:rsidRPr="00935276">
        <w:rPr>
          <w:rFonts w:ascii="Times New Roman" w:hAnsi="Times New Roman"/>
          <w:sz w:val="22"/>
          <w:szCs w:val="22"/>
        </w:rPr>
        <w:t xml:space="preserve">közbeszerzési eljárás közbeszerzési </w:t>
      </w:r>
      <w:r w:rsidRPr="00935276">
        <w:rPr>
          <w:rFonts w:ascii="Times New Roman" w:hAnsi="Times New Roman"/>
          <w:sz w:val="22"/>
          <w:szCs w:val="22"/>
        </w:rPr>
        <w:t>dokument</w:t>
      </w:r>
      <w:r w:rsidR="00C774EB" w:rsidRPr="00935276">
        <w:rPr>
          <w:rFonts w:ascii="Times New Roman" w:hAnsi="Times New Roman"/>
          <w:sz w:val="22"/>
          <w:szCs w:val="22"/>
        </w:rPr>
        <w:t>umai</w:t>
      </w:r>
      <w:r w:rsidRPr="00935276">
        <w:rPr>
          <w:rFonts w:ascii="Times New Roman" w:hAnsi="Times New Roman"/>
          <w:sz w:val="22"/>
          <w:szCs w:val="22"/>
        </w:rPr>
        <w:t>t a</w:t>
      </w:r>
      <w:r w:rsidR="00C774EB" w:rsidRPr="00935276">
        <w:rPr>
          <w:rFonts w:ascii="Times New Roman" w:hAnsi="Times New Roman"/>
          <w:sz w:val="22"/>
          <w:szCs w:val="22"/>
        </w:rPr>
        <w:t>z</w:t>
      </w:r>
      <w:r w:rsidRPr="00935276">
        <w:rPr>
          <w:rFonts w:ascii="Times New Roman" w:hAnsi="Times New Roman"/>
          <w:sz w:val="22"/>
          <w:szCs w:val="22"/>
        </w:rPr>
        <w:t xml:space="preserve"> </w:t>
      </w:r>
      <w:r w:rsidR="00C774EB" w:rsidRPr="00935276">
        <w:rPr>
          <w:rFonts w:ascii="Times New Roman" w:hAnsi="Times New Roman"/>
          <w:sz w:val="22"/>
          <w:szCs w:val="22"/>
        </w:rPr>
        <w:t>Emberi Erőforrások Minisztériuma</w:t>
      </w:r>
      <w:r w:rsidRPr="00935276">
        <w:rPr>
          <w:rFonts w:ascii="Times New Roman" w:hAnsi="Times New Roman"/>
          <w:sz w:val="22"/>
          <w:szCs w:val="22"/>
        </w:rPr>
        <w:t xml:space="preserve"> honlapjáról …. év … napján letöltöttem és tudomásul veszem, hogy az eljárásban való részvétel feltétele a </w:t>
      </w:r>
      <w:r w:rsidR="00C774EB" w:rsidRPr="00935276">
        <w:rPr>
          <w:rFonts w:ascii="Times New Roman" w:hAnsi="Times New Roman"/>
          <w:sz w:val="22"/>
          <w:szCs w:val="22"/>
        </w:rPr>
        <w:t xml:space="preserve">titoktartási nyilatkozat megtétele és a </w:t>
      </w:r>
      <w:r w:rsidRPr="00935276">
        <w:rPr>
          <w:rFonts w:ascii="Times New Roman" w:hAnsi="Times New Roman"/>
          <w:sz w:val="22"/>
          <w:szCs w:val="22"/>
        </w:rPr>
        <w:t>dokumentáció letöltésének visszaigazolása.</w:t>
      </w:r>
    </w:p>
    <w:p w:rsidR="006A6DB0" w:rsidRPr="00935276" w:rsidRDefault="006A6DB0" w:rsidP="006A6DB0">
      <w:pPr>
        <w:tabs>
          <w:tab w:val="left" w:pos="1418"/>
          <w:tab w:val="left" w:pos="5670"/>
          <w:tab w:val="left" w:leader="dot" w:pos="8505"/>
          <w:tab w:val="right" w:pos="8789"/>
        </w:tabs>
        <w:ind w:right="-567"/>
        <w:rPr>
          <w:rFonts w:ascii="Times New Roman" w:hAnsi="Times New Roman"/>
          <w:sz w:val="22"/>
          <w:szCs w:val="22"/>
          <w:u w:val="single"/>
        </w:rPr>
      </w:pPr>
    </w:p>
    <w:p w:rsidR="006A6DB0" w:rsidRPr="00935276" w:rsidRDefault="006A6DB0" w:rsidP="006A6DB0">
      <w:pPr>
        <w:tabs>
          <w:tab w:val="left" w:pos="1418"/>
          <w:tab w:val="left" w:pos="5670"/>
          <w:tab w:val="left" w:leader="dot" w:pos="8505"/>
          <w:tab w:val="right" w:pos="8789"/>
        </w:tabs>
        <w:ind w:right="-567"/>
        <w:rPr>
          <w:rFonts w:ascii="Times New Roman" w:hAnsi="Times New Roman"/>
          <w:sz w:val="22"/>
          <w:szCs w:val="22"/>
          <w:u w:val="single"/>
        </w:rPr>
      </w:pPr>
      <w:r w:rsidRPr="00935276">
        <w:rPr>
          <w:rFonts w:ascii="Times New Roman" w:hAnsi="Times New Roman"/>
          <w:sz w:val="22"/>
          <w:szCs w:val="22"/>
          <w:u w:val="single"/>
        </w:rPr>
        <w:t>Ajánlattevő elérhetőségei, adatai:</w:t>
      </w:r>
    </w:p>
    <w:p w:rsidR="006A6DB0" w:rsidRPr="00935276" w:rsidRDefault="006A6DB0" w:rsidP="006A6DB0">
      <w:pPr>
        <w:tabs>
          <w:tab w:val="left" w:pos="1418"/>
          <w:tab w:val="left" w:pos="5670"/>
          <w:tab w:val="left" w:leader="dot" w:pos="8505"/>
          <w:tab w:val="right" w:pos="8789"/>
        </w:tabs>
        <w:ind w:right="-567"/>
        <w:rPr>
          <w:rFonts w:ascii="Times New Roman" w:hAnsi="Times New Roman"/>
          <w:sz w:val="22"/>
          <w:szCs w:val="22"/>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6A6DB0" w:rsidRPr="00935276" w:rsidTr="001B56E7">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6A6DB0" w:rsidRPr="00935276" w:rsidRDefault="006A6DB0" w:rsidP="001B56E7">
            <w:pPr>
              <w:rPr>
                <w:rFonts w:ascii="Times New Roman" w:hAnsi="Times New Roman"/>
                <w:sz w:val="22"/>
                <w:szCs w:val="22"/>
              </w:rPr>
            </w:pPr>
            <w:r w:rsidRPr="00935276">
              <w:rPr>
                <w:rFonts w:ascii="Times New Roman" w:hAnsi="Times New Roman"/>
                <w:sz w:val="22"/>
                <w:szCs w:val="22"/>
              </w:rPr>
              <w:t>Az eljárásban illetékes személy neve:</w:t>
            </w:r>
          </w:p>
        </w:tc>
        <w:tc>
          <w:tcPr>
            <w:tcW w:w="4395" w:type="dxa"/>
            <w:tcBorders>
              <w:top w:val="inset" w:sz="6" w:space="0" w:color="auto"/>
              <w:left w:val="inset" w:sz="6" w:space="0" w:color="auto"/>
              <w:bottom w:val="inset" w:sz="6" w:space="0" w:color="auto"/>
              <w:right w:val="inset" w:sz="6" w:space="0" w:color="auto"/>
            </w:tcBorders>
            <w:vAlign w:val="center"/>
          </w:tcPr>
          <w:p w:rsidR="006A6DB0" w:rsidRPr="00935276" w:rsidRDefault="006A6DB0" w:rsidP="001B56E7">
            <w:pPr>
              <w:rPr>
                <w:rFonts w:ascii="Times New Roman" w:hAnsi="Times New Roman"/>
                <w:sz w:val="22"/>
                <w:szCs w:val="22"/>
              </w:rPr>
            </w:pPr>
          </w:p>
        </w:tc>
      </w:tr>
      <w:tr w:rsidR="006A6DB0" w:rsidRPr="00935276" w:rsidTr="001B56E7">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6A6DB0" w:rsidRPr="00935276" w:rsidRDefault="006A6DB0" w:rsidP="001B56E7">
            <w:pPr>
              <w:ind w:left="404"/>
              <w:rPr>
                <w:rFonts w:ascii="Times New Roman" w:hAnsi="Times New Roman"/>
                <w:sz w:val="22"/>
                <w:szCs w:val="22"/>
              </w:rPr>
            </w:pPr>
            <w:r w:rsidRPr="00935276">
              <w:rPr>
                <w:rFonts w:ascii="Times New Roman" w:hAnsi="Times New Roman"/>
                <w:sz w:val="22"/>
                <w:szCs w:val="22"/>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rsidR="006A6DB0" w:rsidRPr="00935276" w:rsidRDefault="006A6DB0" w:rsidP="001B56E7">
            <w:pPr>
              <w:rPr>
                <w:rFonts w:ascii="Times New Roman" w:hAnsi="Times New Roman"/>
                <w:sz w:val="22"/>
                <w:szCs w:val="22"/>
              </w:rPr>
            </w:pPr>
          </w:p>
        </w:tc>
      </w:tr>
      <w:tr w:rsidR="006A6DB0" w:rsidRPr="00935276" w:rsidTr="001B56E7">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6A6DB0" w:rsidRPr="00935276" w:rsidRDefault="006A6DB0" w:rsidP="001B56E7">
            <w:pPr>
              <w:ind w:left="404"/>
              <w:rPr>
                <w:rFonts w:ascii="Times New Roman" w:hAnsi="Times New Roman"/>
                <w:sz w:val="22"/>
                <w:szCs w:val="22"/>
              </w:rPr>
            </w:pPr>
            <w:r w:rsidRPr="00935276">
              <w:rPr>
                <w:rFonts w:ascii="Times New Roman" w:hAnsi="Times New Roman"/>
                <w:sz w:val="22"/>
                <w:szCs w:val="22"/>
              </w:rPr>
              <w:t>Telefonszám:</w:t>
            </w:r>
          </w:p>
        </w:tc>
        <w:tc>
          <w:tcPr>
            <w:tcW w:w="4395" w:type="dxa"/>
            <w:tcBorders>
              <w:top w:val="inset" w:sz="6" w:space="0" w:color="auto"/>
              <w:left w:val="inset" w:sz="6" w:space="0" w:color="auto"/>
              <w:bottom w:val="inset" w:sz="6" w:space="0" w:color="auto"/>
              <w:right w:val="inset" w:sz="6" w:space="0" w:color="auto"/>
            </w:tcBorders>
            <w:vAlign w:val="center"/>
          </w:tcPr>
          <w:p w:rsidR="006A6DB0" w:rsidRPr="00935276" w:rsidRDefault="006A6DB0" w:rsidP="001B56E7">
            <w:pPr>
              <w:rPr>
                <w:rFonts w:ascii="Times New Roman" w:hAnsi="Times New Roman"/>
                <w:sz w:val="22"/>
                <w:szCs w:val="22"/>
              </w:rPr>
            </w:pPr>
          </w:p>
        </w:tc>
      </w:tr>
      <w:tr w:rsidR="006A6DB0" w:rsidRPr="00935276" w:rsidTr="001B56E7">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6A6DB0" w:rsidRPr="00935276" w:rsidRDefault="006A6DB0" w:rsidP="001B56E7">
            <w:pPr>
              <w:ind w:left="404"/>
              <w:rPr>
                <w:rFonts w:ascii="Times New Roman" w:hAnsi="Times New Roman"/>
                <w:sz w:val="22"/>
                <w:szCs w:val="22"/>
              </w:rPr>
            </w:pPr>
            <w:r w:rsidRPr="00935276">
              <w:rPr>
                <w:rFonts w:ascii="Times New Roman" w:hAnsi="Times New Roman"/>
                <w:sz w:val="22"/>
                <w:szCs w:val="22"/>
              </w:rPr>
              <w:t>Telefax szám</w:t>
            </w:r>
            <w:r w:rsidRPr="00935276">
              <w:rPr>
                <w:rStyle w:val="Lbjegyzet-hivatkozs"/>
                <w:rFonts w:ascii="Times New Roman" w:hAnsi="Times New Roman"/>
                <w:sz w:val="22"/>
                <w:szCs w:val="22"/>
              </w:rPr>
              <w:footnoteReference w:id="105"/>
            </w:r>
            <w:r w:rsidRPr="00935276">
              <w:rPr>
                <w:rFonts w:ascii="Times New Roman" w:hAnsi="Times New Roman"/>
                <w:sz w:val="22"/>
                <w:szCs w:val="22"/>
              </w:rPr>
              <w:t>:</w:t>
            </w:r>
          </w:p>
        </w:tc>
        <w:tc>
          <w:tcPr>
            <w:tcW w:w="4395" w:type="dxa"/>
            <w:tcBorders>
              <w:top w:val="inset" w:sz="6" w:space="0" w:color="auto"/>
              <w:left w:val="inset" w:sz="6" w:space="0" w:color="auto"/>
              <w:bottom w:val="inset" w:sz="6" w:space="0" w:color="auto"/>
              <w:right w:val="inset" w:sz="6" w:space="0" w:color="auto"/>
            </w:tcBorders>
            <w:vAlign w:val="center"/>
          </w:tcPr>
          <w:p w:rsidR="006A6DB0" w:rsidRPr="00935276" w:rsidRDefault="006A6DB0" w:rsidP="001B56E7">
            <w:pPr>
              <w:rPr>
                <w:rFonts w:ascii="Times New Roman" w:hAnsi="Times New Roman"/>
                <w:sz w:val="22"/>
                <w:szCs w:val="22"/>
              </w:rPr>
            </w:pPr>
          </w:p>
        </w:tc>
      </w:tr>
      <w:tr w:rsidR="006A6DB0" w:rsidRPr="00935276" w:rsidTr="001B56E7">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6A6DB0" w:rsidRPr="00935276" w:rsidRDefault="006A6DB0" w:rsidP="001B56E7">
            <w:pPr>
              <w:ind w:left="404"/>
              <w:rPr>
                <w:rFonts w:ascii="Times New Roman" w:hAnsi="Times New Roman"/>
                <w:sz w:val="22"/>
                <w:szCs w:val="22"/>
              </w:rPr>
            </w:pPr>
            <w:r w:rsidRPr="00935276">
              <w:rPr>
                <w:rFonts w:ascii="Times New Roman" w:hAnsi="Times New Roman"/>
                <w:sz w:val="22"/>
                <w:szCs w:val="22"/>
              </w:rPr>
              <w:t>Elektronikus levelezési cím</w:t>
            </w:r>
            <w:r w:rsidR="00D20492" w:rsidRPr="00935276">
              <w:rPr>
                <w:rFonts w:ascii="Times New Roman" w:hAnsi="Times New Roman"/>
                <w:sz w:val="22"/>
                <w:szCs w:val="22"/>
              </w:rPr>
              <w:t xml:space="preserve">  (melyre a kiegészítő tájékoztatást, és egyéb eljárási  dokumentumokat kérem továbbítani </w:t>
            </w:r>
            <w:r w:rsidRPr="00935276">
              <w:rPr>
                <w:rFonts w:ascii="Times New Roman" w:hAnsi="Times New Roman"/>
                <w:sz w:val="22"/>
                <w:szCs w:val="22"/>
              </w:rPr>
              <w:t>:</w:t>
            </w:r>
          </w:p>
        </w:tc>
        <w:tc>
          <w:tcPr>
            <w:tcW w:w="4395" w:type="dxa"/>
            <w:tcBorders>
              <w:top w:val="inset" w:sz="6" w:space="0" w:color="auto"/>
              <w:left w:val="inset" w:sz="6" w:space="0" w:color="auto"/>
              <w:bottom w:val="inset" w:sz="6" w:space="0" w:color="auto"/>
              <w:right w:val="inset" w:sz="6" w:space="0" w:color="auto"/>
            </w:tcBorders>
            <w:vAlign w:val="center"/>
          </w:tcPr>
          <w:p w:rsidR="006A6DB0" w:rsidRPr="00935276" w:rsidRDefault="006A6DB0" w:rsidP="001B56E7">
            <w:pPr>
              <w:rPr>
                <w:rFonts w:ascii="Times New Roman" w:hAnsi="Times New Roman"/>
                <w:sz w:val="22"/>
                <w:szCs w:val="22"/>
              </w:rPr>
            </w:pPr>
          </w:p>
        </w:tc>
      </w:tr>
    </w:tbl>
    <w:p w:rsidR="0043711F" w:rsidRPr="00935276" w:rsidRDefault="0043711F" w:rsidP="0043711F">
      <w:pPr>
        <w:spacing w:before="120"/>
        <w:ind w:right="567"/>
        <w:jc w:val="both"/>
        <w:rPr>
          <w:rFonts w:ascii="Times New Roman" w:hAnsi="Times New Roman"/>
          <w:sz w:val="22"/>
          <w:szCs w:val="22"/>
        </w:rPr>
      </w:pPr>
      <w:r w:rsidRPr="00935276">
        <w:rPr>
          <w:rFonts w:ascii="Times New Roman" w:hAnsi="Times New Roman"/>
          <w:sz w:val="22"/>
          <w:szCs w:val="22"/>
        </w:rPr>
        <w:t>Ezennel nyilatkozom továbbá, hogy minden fajta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r w:rsidRPr="00935276">
        <w:rPr>
          <w:rFonts w:ascii="Times New Roman" w:hAnsi="Times New Roman"/>
          <w:sz w:val="22"/>
          <w:szCs w:val="22"/>
        </w:rPr>
        <w:t>t, adatot, t</w:t>
      </w:r>
      <w:r w:rsidRPr="00935276">
        <w:rPr>
          <w:rFonts w:ascii="Times New Roman" w:hAnsi="Times New Roman" w:hint="eastAsia"/>
          <w:sz w:val="22"/>
          <w:szCs w:val="22"/>
        </w:rPr>
        <w:t>é</w:t>
      </w:r>
      <w:r w:rsidRPr="00935276">
        <w:rPr>
          <w:rFonts w:ascii="Times New Roman" w:hAnsi="Times New Roman"/>
          <w:sz w:val="22"/>
          <w:szCs w:val="22"/>
        </w:rPr>
        <w:t>nyt, dokumentumot, amelyet az Emberi Er</w:t>
      </w:r>
      <w:r w:rsidRPr="00935276">
        <w:rPr>
          <w:rFonts w:ascii="Times New Roman" w:hAnsi="Times New Roman" w:hint="eastAsia"/>
          <w:sz w:val="22"/>
          <w:szCs w:val="22"/>
        </w:rPr>
        <w:t>ő</w:t>
      </w:r>
      <w:r w:rsidRPr="00935276">
        <w:rPr>
          <w:rFonts w:ascii="Times New Roman" w:hAnsi="Times New Roman"/>
          <w:sz w:val="22"/>
          <w:szCs w:val="22"/>
        </w:rPr>
        <w:t>forr</w:t>
      </w:r>
      <w:r w:rsidRPr="00935276">
        <w:rPr>
          <w:rFonts w:ascii="Times New Roman" w:hAnsi="Times New Roman" w:hint="eastAsia"/>
          <w:sz w:val="22"/>
          <w:szCs w:val="22"/>
        </w:rPr>
        <w:t>á</w:t>
      </w:r>
      <w:r w:rsidRPr="00935276">
        <w:rPr>
          <w:rFonts w:ascii="Times New Roman" w:hAnsi="Times New Roman"/>
          <w:sz w:val="22"/>
          <w:szCs w:val="22"/>
        </w:rPr>
        <w:t>sok Miniszt</w:t>
      </w:r>
      <w:r w:rsidRPr="00935276">
        <w:rPr>
          <w:rFonts w:ascii="Times New Roman" w:hAnsi="Times New Roman" w:hint="eastAsia"/>
          <w:sz w:val="22"/>
          <w:szCs w:val="22"/>
        </w:rPr>
        <w:t>é</w:t>
      </w:r>
      <w:r w:rsidRPr="00935276">
        <w:rPr>
          <w:rFonts w:ascii="Times New Roman" w:hAnsi="Times New Roman"/>
          <w:sz w:val="22"/>
          <w:szCs w:val="22"/>
        </w:rPr>
        <w:t>riuma megb</w:t>
      </w:r>
      <w:r w:rsidRPr="00935276">
        <w:rPr>
          <w:rFonts w:ascii="Times New Roman" w:hAnsi="Times New Roman" w:hint="eastAsia"/>
          <w:sz w:val="22"/>
          <w:szCs w:val="22"/>
        </w:rPr>
        <w:t>í</w:t>
      </w:r>
      <w:r w:rsidRPr="00935276">
        <w:rPr>
          <w:rFonts w:ascii="Times New Roman" w:hAnsi="Times New Roman"/>
          <w:sz w:val="22"/>
          <w:szCs w:val="22"/>
        </w:rPr>
        <w:t>zottja (a tov</w:t>
      </w:r>
      <w:r w:rsidRPr="00935276">
        <w:rPr>
          <w:rFonts w:ascii="Times New Roman" w:hAnsi="Times New Roman" w:hint="eastAsia"/>
          <w:sz w:val="22"/>
          <w:szCs w:val="22"/>
        </w:rPr>
        <w:t>á</w:t>
      </w:r>
      <w:r w:rsidRPr="00935276">
        <w:rPr>
          <w:rFonts w:ascii="Times New Roman" w:hAnsi="Times New Roman"/>
          <w:sz w:val="22"/>
          <w:szCs w:val="22"/>
        </w:rPr>
        <w:t>bbiakban: EMMI) az elj</w:t>
      </w:r>
      <w:r w:rsidRPr="00935276">
        <w:rPr>
          <w:rFonts w:ascii="Times New Roman" w:hAnsi="Times New Roman" w:hint="eastAsia"/>
          <w:sz w:val="22"/>
          <w:szCs w:val="22"/>
        </w:rPr>
        <w:t>á</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 xml:space="preserve">ssal kapcsolatban az </w:t>
      </w:r>
      <w:r w:rsidRPr="00935276">
        <w:rPr>
          <w:rFonts w:ascii="Times New Roman" w:hAnsi="Times New Roman" w:hint="eastAsia"/>
          <w:sz w:val="22"/>
          <w:szCs w:val="22"/>
        </w:rPr>
        <w:t>á</w:t>
      </w:r>
      <w:r w:rsidRPr="00935276">
        <w:rPr>
          <w:rFonts w:ascii="Times New Roman" w:hAnsi="Times New Roman"/>
          <w:sz w:val="22"/>
          <w:szCs w:val="22"/>
        </w:rPr>
        <w:t>ltalam k</w:t>
      </w:r>
      <w:r w:rsidRPr="00935276">
        <w:rPr>
          <w:rFonts w:ascii="Times New Roman" w:hAnsi="Times New Roman" w:hint="eastAsia"/>
          <w:sz w:val="22"/>
          <w:szCs w:val="22"/>
        </w:rPr>
        <w:t>é</w:t>
      </w:r>
      <w:r w:rsidRPr="00935276">
        <w:rPr>
          <w:rFonts w:ascii="Times New Roman" w:hAnsi="Times New Roman"/>
          <w:sz w:val="22"/>
          <w:szCs w:val="22"/>
        </w:rPr>
        <w:t>pviselt szervezet r</w:t>
      </w:r>
      <w:r w:rsidRPr="00935276">
        <w:rPr>
          <w:rFonts w:ascii="Times New Roman" w:hAnsi="Times New Roman" w:hint="eastAsia"/>
          <w:sz w:val="22"/>
          <w:szCs w:val="22"/>
        </w:rPr>
        <w:t>é</w:t>
      </w:r>
      <w:r w:rsidRPr="00935276">
        <w:rPr>
          <w:rFonts w:ascii="Times New Roman" w:hAnsi="Times New Roman"/>
          <w:sz w:val="22"/>
          <w:szCs w:val="22"/>
        </w:rPr>
        <w:t>sz</w:t>
      </w:r>
      <w:r w:rsidRPr="00935276">
        <w:rPr>
          <w:rFonts w:ascii="Times New Roman" w:hAnsi="Times New Roman" w:hint="eastAsia"/>
          <w:sz w:val="22"/>
          <w:szCs w:val="22"/>
        </w:rPr>
        <w:t>é</w:t>
      </w:r>
      <w:r w:rsidRPr="00935276">
        <w:rPr>
          <w:rFonts w:ascii="Times New Roman" w:hAnsi="Times New Roman"/>
          <w:sz w:val="22"/>
          <w:szCs w:val="22"/>
        </w:rPr>
        <w:t>re rendelkez</w:t>
      </w:r>
      <w:r w:rsidRPr="00935276">
        <w:rPr>
          <w:rFonts w:ascii="Times New Roman" w:hAnsi="Times New Roman" w:hint="eastAsia"/>
          <w:sz w:val="22"/>
          <w:szCs w:val="22"/>
        </w:rPr>
        <w:t>é</w:t>
      </w:r>
      <w:r w:rsidRPr="00935276">
        <w:rPr>
          <w:rFonts w:ascii="Times New Roman" w:hAnsi="Times New Roman"/>
          <w:sz w:val="22"/>
          <w:szCs w:val="22"/>
        </w:rPr>
        <w:t>semre bocs</w:t>
      </w:r>
      <w:r w:rsidRPr="00935276">
        <w:rPr>
          <w:rFonts w:ascii="Times New Roman" w:hAnsi="Times New Roman" w:hint="eastAsia"/>
          <w:sz w:val="22"/>
          <w:szCs w:val="22"/>
        </w:rPr>
        <w:t>á</w:t>
      </w:r>
      <w:r w:rsidRPr="00935276">
        <w:rPr>
          <w:rFonts w:ascii="Times New Roman" w:hAnsi="Times New Roman"/>
          <w:sz w:val="22"/>
          <w:szCs w:val="22"/>
        </w:rPr>
        <w:t>t, ak</w:t>
      </w:r>
      <w:r w:rsidRPr="00935276">
        <w:rPr>
          <w:rFonts w:ascii="Times New Roman" w:hAnsi="Times New Roman" w:hint="eastAsia"/>
          <w:sz w:val="22"/>
          <w:szCs w:val="22"/>
        </w:rPr>
        <w:t>á</w:t>
      </w:r>
      <w:r w:rsidRPr="00935276">
        <w:rPr>
          <w:rFonts w:ascii="Times New Roman" w:hAnsi="Times New Roman"/>
          <w:sz w:val="22"/>
          <w:szCs w:val="22"/>
        </w:rPr>
        <w:t xml:space="preserve">r </w:t>
      </w:r>
      <w:r w:rsidRPr="00935276">
        <w:rPr>
          <w:rFonts w:ascii="Times New Roman" w:hAnsi="Times New Roman" w:hint="eastAsia"/>
          <w:sz w:val="22"/>
          <w:szCs w:val="22"/>
        </w:rPr>
        <w:t>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sban, ak</w:t>
      </w:r>
      <w:r w:rsidRPr="00935276">
        <w:rPr>
          <w:rFonts w:ascii="Times New Roman" w:hAnsi="Times New Roman" w:hint="eastAsia"/>
          <w:sz w:val="22"/>
          <w:szCs w:val="22"/>
        </w:rPr>
        <w:t>á</w:t>
      </w:r>
      <w:r w:rsidRPr="00935276">
        <w:rPr>
          <w:rFonts w:ascii="Times New Roman" w:hAnsi="Times New Roman"/>
          <w:sz w:val="22"/>
          <w:szCs w:val="22"/>
        </w:rPr>
        <w:t>r sz</w:t>
      </w:r>
      <w:r w:rsidRPr="00935276">
        <w:rPr>
          <w:rFonts w:ascii="Times New Roman" w:hAnsi="Times New Roman" w:hint="eastAsia"/>
          <w:sz w:val="22"/>
          <w:szCs w:val="22"/>
        </w:rPr>
        <w:t>ó</w:t>
      </w:r>
      <w:r w:rsidRPr="00935276">
        <w:rPr>
          <w:rFonts w:ascii="Times New Roman" w:hAnsi="Times New Roman"/>
          <w:sz w:val="22"/>
          <w:szCs w:val="22"/>
        </w:rPr>
        <w:t xml:space="preserve">ban, </w:t>
      </w:r>
      <w:r w:rsidRPr="00935276">
        <w:rPr>
          <w:rFonts w:ascii="Times New Roman" w:hAnsi="Times New Roman" w:hint="eastAsia"/>
          <w:sz w:val="22"/>
          <w:szCs w:val="22"/>
        </w:rPr>
        <w:t>„</w:t>
      </w:r>
      <w:r w:rsidRPr="00935276">
        <w:rPr>
          <w:rFonts w:ascii="Times New Roman" w:hAnsi="Times New Roman"/>
          <w:sz w:val="22"/>
          <w:szCs w:val="22"/>
        </w:rPr>
        <w:t>Bizalmas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proofErr w:type="spellStart"/>
      <w:r w:rsidRPr="00935276">
        <w:rPr>
          <w:rFonts w:ascii="Times New Roman" w:hAnsi="Times New Roman"/>
          <w:sz w:val="22"/>
          <w:szCs w:val="22"/>
        </w:rPr>
        <w:t>-nak</w:t>
      </w:r>
      <w:proofErr w:type="spellEnd"/>
      <w:r w:rsidRPr="00935276">
        <w:rPr>
          <w:rFonts w:ascii="Times New Roman" w:hAnsi="Times New Roman"/>
          <w:sz w:val="22"/>
          <w:szCs w:val="22"/>
        </w:rPr>
        <w:t xml:space="preserve"> tekintek. </w:t>
      </w:r>
    </w:p>
    <w:p w:rsidR="0043711F" w:rsidRPr="00935276" w:rsidRDefault="0043711F" w:rsidP="0043711F">
      <w:pPr>
        <w:spacing w:before="120"/>
        <w:ind w:right="567"/>
        <w:jc w:val="both"/>
        <w:rPr>
          <w:rFonts w:ascii="Times New Roman" w:hAnsi="Times New Roman"/>
          <w:sz w:val="22"/>
          <w:szCs w:val="22"/>
        </w:rPr>
      </w:pPr>
      <w:r w:rsidRPr="00935276">
        <w:rPr>
          <w:rFonts w:ascii="Times New Roman" w:hAnsi="Times New Roman"/>
          <w:sz w:val="22"/>
          <w:szCs w:val="22"/>
        </w:rPr>
        <w:t>Minden ilyen Bizalmas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r w:rsidRPr="00935276">
        <w:rPr>
          <w:rFonts w:ascii="Times New Roman" w:hAnsi="Times New Roman"/>
          <w:sz w:val="22"/>
          <w:szCs w:val="22"/>
        </w:rPr>
        <w:t xml:space="preserve">t, mint </w:t>
      </w:r>
      <w:r w:rsidRPr="00935276">
        <w:rPr>
          <w:rFonts w:ascii="Times New Roman" w:hAnsi="Times New Roman" w:hint="eastAsia"/>
          <w:sz w:val="22"/>
          <w:szCs w:val="22"/>
        </w:rPr>
        <w:t>ü</w:t>
      </w:r>
      <w:r w:rsidRPr="00935276">
        <w:rPr>
          <w:rFonts w:ascii="Times New Roman" w:hAnsi="Times New Roman"/>
          <w:sz w:val="22"/>
          <w:szCs w:val="22"/>
        </w:rPr>
        <w:t xml:space="preserve">zleti titkot kezelek, </w:t>
      </w:r>
      <w:r w:rsidRPr="00935276">
        <w:rPr>
          <w:rFonts w:ascii="Times New Roman" w:hAnsi="Times New Roman" w:hint="eastAsia"/>
          <w:sz w:val="22"/>
          <w:szCs w:val="22"/>
        </w:rPr>
        <w:t>é</w:t>
      </w:r>
      <w:r w:rsidRPr="00935276">
        <w:rPr>
          <w:rFonts w:ascii="Times New Roman" w:hAnsi="Times New Roman"/>
          <w:sz w:val="22"/>
          <w:szCs w:val="22"/>
        </w:rPr>
        <w:t>s tudom</w:t>
      </w:r>
      <w:r w:rsidRPr="00935276">
        <w:rPr>
          <w:rFonts w:ascii="Times New Roman" w:hAnsi="Times New Roman" w:hint="eastAsia"/>
          <w:sz w:val="22"/>
          <w:szCs w:val="22"/>
        </w:rPr>
        <w:t>á</w:t>
      </w:r>
      <w:r w:rsidRPr="00935276">
        <w:rPr>
          <w:rFonts w:ascii="Times New Roman" w:hAnsi="Times New Roman"/>
          <w:sz w:val="22"/>
          <w:szCs w:val="22"/>
        </w:rPr>
        <w:t>sul veszem, hogy azt tilos az EMMI el</w:t>
      </w:r>
      <w:r w:rsidRPr="00935276">
        <w:rPr>
          <w:rFonts w:ascii="Times New Roman" w:hAnsi="Times New Roman" w:hint="eastAsia"/>
          <w:sz w:val="22"/>
          <w:szCs w:val="22"/>
        </w:rPr>
        <w:t>ő</w:t>
      </w:r>
      <w:r w:rsidRPr="00935276">
        <w:rPr>
          <w:rFonts w:ascii="Times New Roman" w:hAnsi="Times New Roman"/>
          <w:sz w:val="22"/>
          <w:szCs w:val="22"/>
        </w:rPr>
        <w:t xml:space="preserve">zetes </w:t>
      </w:r>
      <w:r w:rsidRPr="00935276">
        <w:rPr>
          <w:rFonts w:ascii="Times New Roman" w:hAnsi="Times New Roman" w:hint="eastAsia"/>
          <w:sz w:val="22"/>
          <w:szCs w:val="22"/>
        </w:rPr>
        <w:t>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sbeli hozz</w:t>
      </w:r>
      <w:r w:rsidRPr="00935276">
        <w:rPr>
          <w:rFonts w:ascii="Times New Roman" w:hAnsi="Times New Roman" w:hint="eastAsia"/>
          <w:sz w:val="22"/>
          <w:szCs w:val="22"/>
        </w:rPr>
        <w:t>á</w:t>
      </w:r>
      <w:r w:rsidRPr="00935276">
        <w:rPr>
          <w:rFonts w:ascii="Times New Roman" w:hAnsi="Times New Roman"/>
          <w:sz w:val="22"/>
          <w:szCs w:val="22"/>
        </w:rPr>
        <w:t>j</w:t>
      </w:r>
      <w:r w:rsidRPr="00935276">
        <w:rPr>
          <w:rFonts w:ascii="Times New Roman" w:hAnsi="Times New Roman" w:hint="eastAsia"/>
          <w:sz w:val="22"/>
          <w:szCs w:val="22"/>
        </w:rPr>
        <w:t>á</w:t>
      </w:r>
      <w:r w:rsidRPr="00935276">
        <w:rPr>
          <w:rFonts w:ascii="Times New Roman" w:hAnsi="Times New Roman"/>
          <w:sz w:val="22"/>
          <w:szCs w:val="22"/>
        </w:rPr>
        <w:t>rul</w:t>
      </w:r>
      <w:r w:rsidRPr="00935276">
        <w:rPr>
          <w:rFonts w:ascii="Times New Roman" w:hAnsi="Times New Roman" w:hint="eastAsia"/>
          <w:sz w:val="22"/>
          <w:szCs w:val="22"/>
        </w:rPr>
        <w:t>á</w:t>
      </w:r>
      <w:r w:rsidRPr="00935276">
        <w:rPr>
          <w:rFonts w:ascii="Times New Roman" w:hAnsi="Times New Roman"/>
          <w:sz w:val="22"/>
          <w:szCs w:val="22"/>
        </w:rPr>
        <w:t>sa n</w:t>
      </w:r>
      <w:r w:rsidRPr="00935276">
        <w:rPr>
          <w:rFonts w:ascii="Times New Roman" w:hAnsi="Times New Roman" w:hint="eastAsia"/>
          <w:sz w:val="22"/>
          <w:szCs w:val="22"/>
        </w:rPr>
        <w:t>é</w:t>
      </w:r>
      <w:r w:rsidRPr="00935276">
        <w:rPr>
          <w:rFonts w:ascii="Times New Roman" w:hAnsi="Times New Roman"/>
          <w:sz w:val="22"/>
          <w:szCs w:val="22"/>
        </w:rPr>
        <w:t>lk</w:t>
      </w:r>
      <w:r w:rsidRPr="00935276">
        <w:rPr>
          <w:rFonts w:ascii="Times New Roman" w:hAnsi="Times New Roman" w:hint="eastAsia"/>
          <w:sz w:val="22"/>
          <w:szCs w:val="22"/>
        </w:rPr>
        <w:t>ü</w:t>
      </w:r>
      <w:r w:rsidRPr="00935276">
        <w:rPr>
          <w:rFonts w:ascii="Times New Roman" w:hAnsi="Times New Roman"/>
          <w:sz w:val="22"/>
          <w:szCs w:val="22"/>
        </w:rPr>
        <w:t>l b</w:t>
      </w:r>
      <w:r w:rsidRPr="00935276">
        <w:rPr>
          <w:rFonts w:ascii="Times New Roman" w:hAnsi="Times New Roman" w:hint="eastAsia"/>
          <w:sz w:val="22"/>
          <w:szCs w:val="22"/>
        </w:rPr>
        <w:t>á</w:t>
      </w:r>
      <w:r w:rsidRPr="00935276">
        <w:rPr>
          <w:rFonts w:ascii="Times New Roman" w:hAnsi="Times New Roman"/>
          <w:sz w:val="22"/>
          <w:szCs w:val="22"/>
        </w:rPr>
        <w:t>rmely illet</w:t>
      </w:r>
      <w:r w:rsidRPr="00935276">
        <w:rPr>
          <w:rFonts w:ascii="Times New Roman" w:hAnsi="Times New Roman" w:hint="eastAsia"/>
          <w:sz w:val="22"/>
          <w:szCs w:val="22"/>
        </w:rPr>
        <w:t>é</w:t>
      </w:r>
      <w:r w:rsidRPr="00935276">
        <w:rPr>
          <w:rFonts w:ascii="Times New Roman" w:hAnsi="Times New Roman"/>
          <w:sz w:val="22"/>
          <w:szCs w:val="22"/>
        </w:rPr>
        <w:t>ktelen szem</w:t>
      </w:r>
      <w:r w:rsidRPr="00935276">
        <w:rPr>
          <w:rFonts w:ascii="Times New Roman" w:hAnsi="Times New Roman" w:hint="eastAsia"/>
          <w:sz w:val="22"/>
          <w:szCs w:val="22"/>
        </w:rPr>
        <w:t>é</w:t>
      </w:r>
      <w:r w:rsidRPr="00935276">
        <w:rPr>
          <w:rFonts w:ascii="Times New Roman" w:hAnsi="Times New Roman"/>
          <w:sz w:val="22"/>
          <w:szCs w:val="22"/>
        </w:rPr>
        <w:t>ly tudom</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ra hozni.</w:t>
      </w:r>
    </w:p>
    <w:p w:rsidR="0043711F" w:rsidRPr="00935276" w:rsidRDefault="0043711F" w:rsidP="0043711F">
      <w:pPr>
        <w:spacing w:before="120"/>
        <w:ind w:right="567"/>
        <w:jc w:val="both"/>
        <w:rPr>
          <w:rFonts w:ascii="Times New Roman" w:hAnsi="Times New Roman"/>
          <w:sz w:val="22"/>
          <w:szCs w:val="22"/>
        </w:rPr>
      </w:pPr>
      <w:r w:rsidRPr="00935276">
        <w:rPr>
          <w:rFonts w:ascii="Times New Roman" w:hAnsi="Times New Roman"/>
          <w:sz w:val="22"/>
          <w:szCs w:val="22"/>
        </w:rPr>
        <w:t>A jelen nyilatkozatb</w:t>
      </w:r>
      <w:r w:rsidRPr="00935276">
        <w:rPr>
          <w:rFonts w:ascii="Times New Roman" w:hAnsi="Times New Roman" w:hint="eastAsia"/>
          <w:sz w:val="22"/>
          <w:szCs w:val="22"/>
        </w:rPr>
        <w:t>ó</w:t>
      </w:r>
      <w:r w:rsidRPr="00935276">
        <w:rPr>
          <w:rFonts w:ascii="Times New Roman" w:hAnsi="Times New Roman"/>
          <w:sz w:val="22"/>
          <w:szCs w:val="22"/>
        </w:rPr>
        <w:t>l fakad</w:t>
      </w:r>
      <w:r w:rsidRPr="00935276">
        <w:rPr>
          <w:rFonts w:ascii="Times New Roman" w:hAnsi="Times New Roman" w:hint="eastAsia"/>
          <w:sz w:val="22"/>
          <w:szCs w:val="22"/>
        </w:rPr>
        <w:t>ó</w:t>
      </w:r>
      <w:r w:rsidRPr="00935276">
        <w:rPr>
          <w:rFonts w:ascii="Times New Roman" w:hAnsi="Times New Roman"/>
          <w:sz w:val="22"/>
          <w:szCs w:val="22"/>
        </w:rPr>
        <w:t xml:space="preserve"> titoktart</w:t>
      </w:r>
      <w:r w:rsidRPr="00935276">
        <w:rPr>
          <w:rFonts w:ascii="Times New Roman" w:hAnsi="Times New Roman" w:hint="eastAsia"/>
          <w:sz w:val="22"/>
          <w:szCs w:val="22"/>
        </w:rPr>
        <w:t>á</w:t>
      </w:r>
      <w:r w:rsidRPr="00935276">
        <w:rPr>
          <w:rFonts w:ascii="Times New Roman" w:hAnsi="Times New Roman"/>
          <w:sz w:val="22"/>
          <w:szCs w:val="22"/>
        </w:rPr>
        <w:t>sra vonatkoz</w:t>
      </w:r>
      <w:r w:rsidRPr="00935276">
        <w:rPr>
          <w:rFonts w:ascii="Times New Roman" w:hAnsi="Times New Roman" w:hint="eastAsia"/>
          <w:sz w:val="22"/>
          <w:szCs w:val="22"/>
        </w:rPr>
        <w:t>ó</w:t>
      </w:r>
      <w:r w:rsidRPr="00935276">
        <w:rPr>
          <w:rFonts w:ascii="Times New Roman" w:hAnsi="Times New Roman"/>
          <w:sz w:val="22"/>
          <w:szCs w:val="22"/>
        </w:rPr>
        <w:t xml:space="preserve"> k</w:t>
      </w:r>
      <w:r w:rsidRPr="00935276">
        <w:rPr>
          <w:rFonts w:ascii="Times New Roman" w:hAnsi="Times New Roman" w:hint="eastAsia"/>
          <w:sz w:val="22"/>
          <w:szCs w:val="22"/>
        </w:rPr>
        <w:t>ö</w:t>
      </w:r>
      <w:r w:rsidRPr="00935276">
        <w:rPr>
          <w:rFonts w:ascii="Times New Roman" w:hAnsi="Times New Roman"/>
          <w:sz w:val="22"/>
          <w:szCs w:val="22"/>
        </w:rPr>
        <w:t>telezetts</w:t>
      </w:r>
      <w:r w:rsidRPr="00935276">
        <w:rPr>
          <w:rFonts w:ascii="Times New Roman" w:hAnsi="Times New Roman" w:hint="eastAsia"/>
          <w:sz w:val="22"/>
          <w:szCs w:val="22"/>
        </w:rPr>
        <w:t>é</w:t>
      </w:r>
      <w:r w:rsidRPr="00935276">
        <w:rPr>
          <w:rFonts w:ascii="Times New Roman" w:hAnsi="Times New Roman"/>
          <w:sz w:val="22"/>
          <w:szCs w:val="22"/>
        </w:rPr>
        <w:t>g nem alkalmazand</w:t>
      </w:r>
      <w:r w:rsidRPr="00935276">
        <w:rPr>
          <w:rFonts w:ascii="Times New Roman" w:hAnsi="Times New Roman" w:hint="eastAsia"/>
          <w:sz w:val="22"/>
          <w:szCs w:val="22"/>
        </w:rPr>
        <w:t>ó</w:t>
      </w:r>
      <w:r w:rsidRPr="00935276">
        <w:rPr>
          <w:rFonts w:ascii="Times New Roman" w:hAnsi="Times New Roman"/>
          <w:sz w:val="22"/>
          <w:szCs w:val="22"/>
        </w:rPr>
        <w:t xml:space="preserve"> az al</w:t>
      </w:r>
      <w:r w:rsidRPr="00935276">
        <w:rPr>
          <w:rFonts w:ascii="Times New Roman" w:hAnsi="Times New Roman" w:hint="eastAsia"/>
          <w:sz w:val="22"/>
          <w:szCs w:val="22"/>
        </w:rPr>
        <w:t>á</w:t>
      </w:r>
      <w:r w:rsidRPr="00935276">
        <w:rPr>
          <w:rFonts w:ascii="Times New Roman" w:hAnsi="Times New Roman"/>
          <w:sz w:val="22"/>
          <w:szCs w:val="22"/>
        </w:rPr>
        <w:t>bbi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r w:rsidRPr="00935276">
        <w:rPr>
          <w:rFonts w:ascii="Times New Roman" w:hAnsi="Times New Roman"/>
          <w:sz w:val="22"/>
          <w:szCs w:val="22"/>
        </w:rPr>
        <w:t>kra:</w:t>
      </w:r>
    </w:p>
    <w:p w:rsidR="0043711F" w:rsidRPr="00935276" w:rsidRDefault="0043711F" w:rsidP="0043711F">
      <w:pPr>
        <w:spacing w:before="120"/>
        <w:ind w:right="567"/>
        <w:jc w:val="both"/>
        <w:rPr>
          <w:rFonts w:ascii="Times New Roman" w:hAnsi="Times New Roman"/>
          <w:sz w:val="22"/>
          <w:szCs w:val="22"/>
        </w:rPr>
      </w:pPr>
      <w:r w:rsidRPr="00935276">
        <w:rPr>
          <w:rFonts w:ascii="Times New Roman" w:hAnsi="Times New Roman"/>
          <w:sz w:val="22"/>
          <w:szCs w:val="22"/>
        </w:rPr>
        <w:t>a)</w:t>
      </w:r>
      <w:r w:rsidRPr="00935276">
        <w:rPr>
          <w:rFonts w:ascii="Times New Roman" w:hAnsi="Times New Roman"/>
          <w:sz w:val="22"/>
          <w:szCs w:val="22"/>
        </w:rPr>
        <w:tab/>
        <w:t>amelyek a nyilv</w:t>
      </w:r>
      <w:r w:rsidRPr="00935276">
        <w:rPr>
          <w:rFonts w:ascii="Times New Roman" w:hAnsi="Times New Roman" w:hint="eastAsia"/>
          <w:sz w:val="22"/>
          <w:szCs w:val="22"/>
        </w:rPr>
        <w:t>á</w:t>
      </w:r>
      <w:r w:rsidRPr="00935276">
        <w:rPr>
          <w:rFonts w:ascii="Times New Roman" w:hAnsi="Times New Roman"/>
          <w:sz w:val="22"/>
          <w:szCs w:val="22"/>
        </w:rPr>
        <w:t>noss</w:t>
      </w:r>
      <w:r w:rsidRPr="00935276">
        <w:rPr>
          <w:rFonts w:ascii="Times New Roman" w:hAnsi="Times New Roman" w:hint="eastAsia"/>
          <w:sz w:val="22"/>
          <w:szCs w:val="22"/>
        </w:rPr>
        <w:t>á</w:t>
      </w:r>
      <w:r w:rsidRPr="00935276">
        <w:rPr>
          <w:rFonts w:ascii="Times New Roman" w:hAnsi="Times New Roman"/>
          <w:sz w:val="22"/>
          <w:szCs w:val="22"/>
        </w:rPr>
        <w:t>g sz</w:t>
      </w:r>
      <w:r w:rsidRPr="00935276">
        <w:rPr>
          <w:rFonts w:ascii="Times New Roman" w:hAnsi="Times New Roman" w:hint="eastAsia"/>
          <w:sz w:val="22"/>
          <w:szCs w:val="22"/>
        </w:rPr>
        <w:t>á</w:t>
      </w:r>
      <w:r w:rsidRPr="00935276">
        <w:rPr>
          <w:rFonts w:ascii="Times New Roman" w:hAnsi="Times New Roman"/>
          <w:sz w:val="22"/>
          <w:szCs w:val="22"/>
        </w:rPr>
        <w:t>m</w:t>
      </w:r>
      <w:r w:rsidRPr="00935276">
        <w:rPr>
          <w:rFonts w:ascii="Times New Roman" w:hAnsi="Times New Roman" w:hint="eastAsia"/>
          <w:sz w:val="22"/>
          <w:szCs w:val="22"/>
        </w:rPr>
        <w:t>á</w:t>
      </w:r>
      <w:r w:rsidRPr="00935276">
        <w:rPr>
          <w:rFonts w:ascii="Times New Roman" w:hAnsi="Times New Roman"/>
          <w:sz w:val="22"/>
          <w:szCs w:val="22"/>
        </w:rPr>
        <w:t>ra rendelkez</w:t>
      </w:r>
      <w:r w:rsidRPr="00935276">
        <w:rPr>
          <w:rFonts w:ascii="Times New Roman" w:hAnsi="Times New Roman" w:hint="eastAsia"/>
          <w:sz w:val="22"/>
          <w:szCs w:val="22"/>
        </w:rPr>
        <w:t>é</w:t>
      </w:r>
      <w:r w:rsidRPr="00935276">
        <w:rPr>
          <w:rFonts w:ascii="Times New Roman" w:hAnsi="Times New Roman"/>
          <w:sz w:val="22"/>
          <w:szCs w:val="22"/>
        </w:rPr>
        <w:t xml:space="preserve">sre </w:t>
      </w:r>
      <w:r w:rsidRPr="00935276">
        <w:rPr>
          <w:rFonts w:ascii="Times New Roman" w:hAnsi="Times New Roman" w:hint="eastAsia"/>
          <w:sz w:val="22"/>
          <w:szCs w:val="22"/>
        </w:rPr>
        <w:t>á</w:t>
      </w:r>
      <w:r w:rsidRPr="00935276">
        <w:rPr>
          <w:rFonts w:ascii="Times New Roman" w:hAnsi="Times New Roman"/>
          <w:sz w:val="22"/>
          <w:szCs w:val="22"/>
        </w:rPr>
        <w:t>llnak, vagy amelyek a j</w:t>
      </w:r>
      <w:r w:rsidRPr="00935276">
        <w:rPr>
          <w:rFonts w:ascii="Times New Roman" w:hAnsi="Times New Roman" w:hint="eastAsia"/>
          <w:sz w:val="22"/>
          <w:szCs w:val="22"/>
        </w:rPr>
        <w:t>ö</w:t>
      </w:r>
      <w:r w:rsidRPr="00935276">
        <w:rPr>
          <w:rFonts w:ascii="Times New Roman" w:hAnsi="Times New Roman"/>
          <w:sz w:val="22"/>
          <w:szCs w:val="22"/>
        </w:rPr>
        <w:t>v</w:t>
      </w:r>
      <w:r w:rsidRPr="00935276">
        <w:rPr>
          <w:rFonts w:ascii="Times New Roman" w:hAnsi="Times New Roman" w:hint="eastAsia"/>
          <w:sz w:val="22"/>
          <w:szCs w:val="22"/>
        </w:rPr>
        <w:t>ő</w:t>
      </w:r>
      <w:r w:rsidRPr="00935276">
        <w:rPr>
          <w:rFonts w:ascii="Times New Roman" w:hAnsi="Times New Roman"/>
          <w:sz w:val="22"/>
          <w:szCs w:val="22"/>
        </w:rPr>
        <w:t>ben a nyilatkozatot tev</w:t>
      </w:r>
      <w:r w:rsidRPr="00935276">
        <w:rPr>
          <w:rFonts w:ascii="Times New Roman" w:hAnsi="Times New Roman" w:hint="eastAsia"/>
          <w:sz w:val="22"/>
          <w:szCs w:val="22"/>
        </w:rPr>
        <w:t>ő</w:t>
      </w:r>
      <w:r w:rsidRPr="00935276">
        <w:rPr>
          <w:rFonts w:ascii="Times New Roman" w:hAnsi="Times New Roman"/>
          <w:sz w:val="22"/>
          <w:szCs w:val="22"/>
        </w:rPr>
        <w:t xml:space="preserve"> hib</w:t>
      </w:r>
      <w:r w:rsidRPr="00935276">
        <w:rPr>
          <w:rFonts w:ascii="Times New Roman" w:hAnsi="Times New Roman" w:hint="eastAsia"/>
          <w:sz w:val="22"/>
          <w:szCs w:val="22"/>
        </w:rPr>
        <w:t>á</w:t>
      </w:r>
      <w:r w:rsidRPr="00935276">
        <w:rPr>
          <w:rFonts w:ascii="Times New Roman" w:hAnsi="Times New Roman"/>
          <w:sz w:val="22"/>
          <w:szCs w:val="22"/>
        </w:rPr>
        <w:t>j</w:t>
      </w:r>
      <w:r w:rsidRPr="00935276">
        <w:rPr>
          <w:rFonts w:ascii="Times New Roman" w:hAnsi="Times New Roman" w:hint="eastAsia"/>
          <w:sz w:val="22"/>
          <w:szCs w:val="22"/>
        </w:rPr>
        <w:t>á</w:t>
      </w:r>
      <w:r w:rsidRPr="00935276">
        <w:rPr>
          <w:rFonts w:ascii="Times New Roman" w:hAnsi="Times New Roman"/>
          <w:sz w:val="22"/>
          <w:szCs w:val="22"/>
        </w:rPr>
        <w:t>n k</w:t>
      </w:r>
      <w:r w:rsidRPr="00935276">
        <w:rPr>
          <w:rFonts w:ascii="Times New Roman" w:hAnsi="Times New Roman" w:hint="eastAsia"/>
          <w:sz w:val="22"/>
          <w:szCs w:val="22"/>
        </w:rPr>
        <w:t>í</w:t>
      </w:r>
      <w:r w:rsidRPr="00935276">
        <w:rPr>
          <w:rFonts w:ascii="Times New Roman" w:hAnsi="Times New Roman"/>
          <w:sz w:val="22"/>
          <w:szCs w:val="22"/>
        </w:rPr>
        <w:t>v</w:t>
      </w:r>
      <w:r w:rsidRPr="00935276">
        <w:rPr>
          <w:rFonts w:ascii="Times New Roman" w:hAnsi="Times New Roman" w:hint="eastAsia"/>
          <w:sz w:val="22"/>
          <w:szCs w:val="22"/>
        </w:rPr>
        <w:t>ü</w:t>
      </w:r>
      <w:r w:rsidRPr="00935276">
        <w:rPr>
          <w:rFonts w:ascii="Times New Roman" w:hAnsi="Times New Roman"/>
          <w:sz w:val="22"/>
          <w:szCs w:val="22"/>
        </w:rPr>
        <w:t>l v</w:t>
      </w:r>
      <w:r w:rsidRPr="00935276">
        <w:rPr>
          <w:rFonts w:ascii="Times New Roman" w:hAnsi="Times New Roman" w:hint="eastAsia"/>
          <w:sz w:val="22"/>
          <w:szCs w:val="22"/>
        </w:rPr>
        <w:t>á</w:t>
      </w:r>
      <w:r w:rsidRPr="00935276">
        <w:rPr>
          <w:rFonts w:ascii="Times New Roman" w:hAnsi="Times New Roman"/>
          <w:sz w:val="22"/>
          <w:szCs w:val="22"/>
        </w:rPr>
        <w:t>lnak nyilv</w:t>
      </w:r>
      <w:r w:rsidRPr="00935276">
        <w:rPr>
          <w:rFonts w:ascii="Times New Roman" w:hAnsi="Times New Roman" w:hint="eastAsia"/>
          <w:sz w:val="22"/>
          <w:szCs w:val="22"/>
        </w:rPr>
        <w:t>á</w:t>
      </w:r>
      <w:r w:rsidRPr="00935276">
        <w:rPr>
          <w:rFonts w:ascii="Times New Roman" w:hAnsi="Times New Roman"/>
          <w:sz w:val="22"/>
          <w:szCs w:val="22"/>
        </w:rPr>
        <w:t>noss</w:t>
      </w:r>
      <w:r w:rsidRPr="00935276">
        <w:rPr>
          <w:rFonts w:ascii="Times New Roman" w:hAnsi="Times New Roman" w:hint="eastAsia"/>
          <w:sz w:val="22"/>
          <w:szCs w:val="22"/>
        </w:rPr>
        <w:t>á</w:t>
      </w:r>
      <w:r w:rsidRPr="00935276">
        <w:rPr>
          <w:rFonts w:ascii="Times New Roman" w:hAnsi="Times New Roman"/>
          <w:sz w:val="22"/>
          <w:szCs w:val="22"/>
        </w:rPr>
        <w:t>, vagy</w:t>
      </w:r>
    </w:p>
    <w:p w:rsidR="0043711F" w:rsidRPr="00935276" w:rsidRDefault="0043711F" w:rsidP="0043711F">
      <w:pPr>
        <w:spacing w:before="120"/>
        <w:ind w:right="567"/>
        <w:jc w:val="both"/>
        <w:rPr>
          <w:rFonts w:ascii="Times New Roman" w:hAnsi="Times New Roman"/>
          <w:sz w:val="22"/>
          <w:szCs w:val="22"/>
        </w:rPr>
      </w:pPr>
      <w:r w:rsidRPr="00935276">
        <w:rPr>
          <w:rFonts w:ascii="Times New Roman" w:hAnsi="Times New Roman"/>
          <w:sz w:val="22"/>
          <w:szCs w:val="22"/>
        </w:rPr>
        <w:t>b)</w:t>
      </w:r>
      <w:r w:rsidRPr="00935276">
        <w:rPr>
          <w:rFonts w:ascii="Times New Roman" w:hAnsi="Times New Roman"/>
          <w:sz w:val="22"/>
          <w:szCs w:val="22"/>
        </w:rPr>
        <w:tab/>
        <w:t>amelyek bizony</w:t>
      </w:r>
      <w:r w:rsidRPr="00935276">
        <w:rPr>
          <w:rFonts w:ascii="Times New Roman" w:hAnsi="Times New Roman" w:hint="eastAsia"/>
          <w:sz w:val="22"/>
          <w:szCs w:val="22"/>
        </w:rPr>
        <w:t>í</w:t>
      </w:r>
      <w:r w:rsidRPr="00935276">
        <w:rPr>
          <w:rFonts w:ascii="Times New Roman" w:hAnsi="Times New Roman"/>
          <w:sz w:val="22"/>
          <w:szCs w:val="22"/>
        </w:rPr>
        <w:t>that</w:t>
      </w:r>
      <w:r w:rsidRPr="00935276">
        <w:rPr>
          <w:rFonts w:ascii="Times New Roman" w:hAnsi="Times New Roman" w:hint="eastAsia"/>
          <w:sz w:val="22"/>
          <w:szCs w:val="22"/>
        </w:rPr>
        <w:t>ó</w:t>
      </w:r>
      <w:r w:rsidRPr="00935276">
        <w:rPr>
          <w:rFonts w:ascii="Times New Roman" w:hAnsi="Times New Roman"/>
          <w:sz w:val="22"/>
          <w:szCs w:val="22"/>
        </w:rPr>
        <w:t>an m</w:t>
      </w:r>
      <w:r w:rsidRPr="00935276">
        <w:rPr>
          <w:rFonts w:ascii="Times New Roman" w:hAnsi="Times New Roman" w:hint="eastAsia"/>
          <w:sz w:val="22"/>
          <w:szCs w:val="22"/>
        </w:rPr>
        <w:t>á</w:t>
      </w:r>
      <w:r w:rsidRPr="00935276">
        <w:rPr>
          <w:rFonts w:ascii="Times New Roman" w:hAnsi="Times New Roman"/>
          <w:sz w:val="22"/>
          <w:szCs w:val="22"/>
        </w:rPr>
        <w:t>r a jelen nyilatkozat al</w:t>
      </w:r>
      <w:r w:rsidRPr="00935276">
        <w:rPr>
          <w:rFonts w:ascii="Times New Roman" w:hAnsi="Times New Roman" w:hint="eastAsia"/>
          <w:sz w:val="22"/>
          <w:szCs w:val="22"/>
        </w:rPr>
        <w:t>áí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t megel</w:t>
      </w:r>
      <w:r w:rsidRPr="00935276">
        <w:rPr>
          <w:rFonts w:ascii="Times New Roman" w:hAnsi="Times New Roman" w:hint="eastAsia"/>
          <w:sz w:val="22"/>
          <w:szCs w:val="22"/>
        </w:rPr>
        <w:t>ő</w:t>
      </w:r>
      <w:r w:rsidRPr="00935276">
        <w:rPr>
          <w:rFonts w:ascii="Times New Roman" w:hAnsi="Times New Roman"/>
          <w:sz w:val="22"/>
          <w:szCs w:val="22"/>
        </w:rPr>
        <w:t>z</w:t>
      </w:r>
      <w:r w:rsidRPr="00935276">
        <w:rPr>
          <w:rFonts w:ascii="Times New Roman" w:hAnsi="Times New Roman" w:hint="eastAsia"/>
          <w:sz w:val="22"/>
          <w:szCs w:val="22"/>
        </w:rPr>
        <w:t>ő</w:t>
      </w:r>
      <w:r w:rsidRPr="00935276">
        <w:rPr>
          <w:rFonts w:ascii="Times New Roman" w:hAnsi="Times New Roman"/>
          <w:sz w:val="22"/>
          <w:szCs w:val="22"/>
        </w:rPr>
        <w:t>en is ismertek voltak a nyilatkozatot tev</w:t>
      </w:r>
      <w:r w:rsidRPr="00935276">
        <w:rPr>
          <w:rFonts w:ascii="Times New Roman" w:hAnsi="Times New Roman" w:hint="eastAsia"/>
          <w:sz w:val="22"/>
          <w:szCs w:val="22"/>
        </w:rPr>
        <w:t>ő</w:t>
      </w:r>
      <w:r w:rsidRPr="00935276">
        <w:rPr>
          <w:rFonts w:ascii="Times New Roman" w:hAnsi="Times New Roman"/>
          <w:sz w:val="22"/>
          <w:szCs w:val="22"/>
        </w:rPr>
        <w:t xml:space="preserve"> sz</w:t>
      </w:r>
      <w:r w:rsidRPr="00935276">
        <w:rPr>
          <w:rFonts w:ascii="Times New Roman" w:hAnsi="Times New Roman" w:hint="eastAsia"/>
          <w:sz w:val="22"/>
          <w:szCs w:val="22"/>
        </w:rPr>
        <w:t>á</w:t>
      </w:r>
      <w:r w:rsidRPr="00935276">
        <w:rPr>
          <w:rFonts w:ascii="Times New Roman" w:hAnsi="Times New Roman"/>
          <w:sz w:val="22"/>
          <w:szCs w:val="22"/>
        </w:rPr>
        <w:t>m</w:t>
      </w:r>
      <w:r w:rsidRPr="00935276">
        <w:rPr>
          <w:rFonts w:ascii="Times New Roman" w:hAnsi="Times New Roman" w:hint="eastAsia"/>
          <w:sz w:val="22"/>
          <w:szCs w:val="22"/>
        </w:rPr>
        <w:t>á</w:t>
      </w:r>
      <w:r w:rsidRPr="00935276">
        <w:rPr>
          <w:rFonts w:ascii="Times New Roman" w:hAnsi="Times New Roman"/>
          <w:sz w:val="22"/>
          <w:szCs w:val="22"/>
        </w:rPr>
        <w:t>ra, vagy</w:t>
      </w:r>
    </w:p>
    <w:p w:rsidR="0043711F" w:rsidRPr="00935276" w:rsidRDefault="0043711F" w:rsidP="0043711F">
      <w:pPr>
        <w:spacing w:before="120"/>
        <w:ind w:right="567"/>
        <w:jc w:val="both"/>
        <w:rPr>
          <w:rFonts w:ascii="Times New Roman" w:hAnsi="Times New Roman"/>
          <w:sz w:val="22"/>
          <w:szCs w:val="22"/>
        </w:rPr>
      </w:pPr>
      <w:r w:rsidRPr="00935276">
        <w:rPr>
          <w:rFonts w:ascii="Times New Roman" w:hAnsi="Times New Roman"/>
          <w:sz w:val="22"/>
          <w:szCs w:val="22"/>
        </w:rPr>
        <w:t>c)</w:t>
      </w:r>
      <w:r w:rsidRPr="00935276">
        <w:rPr>
          <w:rFonts w:ascii="Times New Roman" w:hAnsi="Times New Roman"/>
          <w:sz w:val="22"/>
          <w:szCs w:val="22"/>
        </w:rPr>
        <w:tab/>
        <w:t>melyek olyan harmadik f</w:t>
      </w:r>
      <w:r w:rsidRPr="00935276">
        <w:rPr>
          <w:rFonts w:ascii="Times New Roman" w:hAnsi="Times New Roman" w:hint="eastAsia"/>
          <w:sz w:val="22"/>
          <w:szCs w:val="22"/>
        </w:rPr>
        <w:t>é</w:t>
      </w:r>
      <w:r w:rsidRPr="00935276">
        <w:rPr>
          <w:rFonts w:ascii="Times New Roman" w:hAnsi="Times New Roman"/>
          <w:sz w:val="22"/>
          <w:szCs w:val="22"/>
        </w:rPr>
        <w:t xml:space="preserve">l </w:t>
      </w:r>
      <w:r w:rsidRPr="00935276">
        <w:rPr>
          <w:rFonts w:ascii="Times New Roman" w:hAnsi="Times New Roman" w:hint="eastAsia"/>
          <w:sz w:val="22"/>
          <w:szCs w:val="22"/>
        </w:rPr>
        <w:t>á</w:t>
      </w:r>
      <w:r w:rsidRPr="00935276">
        <w:rPr>
          <w:rFonts w:ascii="Times New Roman" w:hAnsi="Times New Roman"/>
          <w:sz w:val="22"/>
          <w:szCs w:val="22"/>
        </w:rPr>
        <w:t>ltal jutottak a nyilatkozatot tev</w:t>
      </w:r>
      <w:r w:rsidRPr="00935276">
        <w:rPr>
          <w:rFonts w:ascii="Times New Roman" w:hAnsi="Times New Roman" w:hint="eastAsia"/>
          <w:sz w:val="22"/>
          <w:szCs w:val="22"/>
        </w:rPr>
        <w:t>ő</w:t>
      </w:r>
      <w:r w:rsidRPr="00935276">
        <w:rPr>
          <w:rFonts w:ascii="Times New Roman" w:hAnsi="Times New Roman"/>
          <w:sz w:val="22"/>
          <w:szCs w:val="22"/>
        </w:rPr>
        <w:t xml:space="preserve"> tudom</w:t>
      </w:r>
      <w:r w:rsidRPr="00935276">
        <w:rPr>
          <w:rFonts w:ascii="Times New Roman" w:hAnsi="Times New Roman" w:hint="eastAsia"/>
          <w:sz w:val="22"/>
          <w:szCs w:val="22"/>
        </w:rPr>
        <w:t>á</w:t>
      </w:r>
      <w:r w:rsidRPr="00935276">
        <w:rPr>
          <w:rFonts w:ascii="Times New Roman" w:hAnsi="Times New Roman"/>
          <w:sz w:val="22"/>
          <w:szCs w:val="22"/>
        </w:rPr>
        <w:t>s</w:t>
      </w:r>
      <w:r w:rsidRPr="00935276">
        <w:rPr>
          <w:rFonts w:ascii="Times New Roman" w:hAnsi="Times New Roman" w:hint="eastAsia"/>
          <w:sz w:val="22"/>
          <w:szCs w:val="22"/>
        </w:rPr>
        <w:t>á</w:t>
      </w:r>
      <w:r w:rsidRPr="00935276">
        <w:rPr>
          <w:rFonts w:ascii="Times New Roman" w:hAnsi="Times New Roman"/>
          <w:sz w:val="22"/>
          <w:szCs w:val="22"/>
        </w:rPr>
        <w:t>ra, akit, vagy amelyet nem k</w:t>
      </w:r>
      <w:r w:rsidRPr="00935276">
        <w:rPr>
          <w:rFonts w:ascii="Times New Roman" w:hAnsi="Times New Roman" w:hint="eastAsia"/>
          <w:sz w:val="22"/>
          <w:szCs w:val="22"/>
        </w:rPr>
        <w:t>ö</w:t>
      </w:r>
      <w:r w:rsidRPr="00935276">
        <w:rPr>
          <w:rFonts w:ascii="Times New Roman" w:hAnsi="Times New Roman"/>
          <w:sz w:val="22"/>
          <w:szCs w:val="22"/>
        </w:rPr>
        <w:t>t titkoss</w:t>
      </w:r>
      <w:r w:rsidRPr="00935276">
        <w:rPr>
          <w:rFonts w:ascii="Times New Roman" w:hAnsi="Times New Roman" w:hint="eastAsia"/>
          <w:sz w:val="22"/>
          <w:szCs w:val="22"/>
        </w:rPr>
        <w:t>á</w:t>
      </w:r>
      <w:r w:rsidRPr="00935276">
        <w:rPr>
          <w:rFonts w:ascii="Times New Roman" w:hAnsi="Times New Roman"/>
          <w:sz w:val="22"/>
          <w:szCs w:val="22"/>
        </w:rPr>
        <w:t>gi meg</w:t>
      </w:r>
      <w:r w:rsidRPr="00935276">
        <w:rPr>
          <w:rFonts w:ascii="Times New Roman" w:hAnsi="Times New Roman" w:hint="eastAsia"/>
          <w:sz w:val="22"/>
          <w:szCs w:val="22"/>
        </w:rPr>
        <w:t>á</w:t>
      </w:r>
      <w:r w:rsidRPr="00935276">
        <w:rPr>
          <w:rFonts w:ascii="Times New Roman" w:hAnsi="Times New Roman"/>
          <w:sz w:val="22"/>
          <w:szCs w:val="22"/>
        </w:rPr>
        <w:t>llapod</w:t>
      </w:r>
      <w:r w:rsidRPr="00935276">
        <w:rPr>
          <w:rFonts w:ascii="Times New Roman" w:hAnsi="Times New Roman" w:hint="eastAsia"/>
          <w:sz w:val="22"/>
          <w:szCs w:val="22"/>
        </w:rPr>
        <w:t>á</w:t>
      </w:r>
      <w:r w:rsidRPr="00935276">
        <w:rPr>
          <w:rFonts w:ascii="Times New Roman" w:hAnsi="Times New Roman"/>
          <w:sz w:val="22"/>
          <w:szCs w:val="22"/>
        </w:rPr>
        <w:t>s az EMMI fel</w:t>
      </w:r>
      <w:r w:rsidRPr="00935276">
        <w:rPr>
          <w:rFonts w:ascii="Times New Roman" w:hAnsi="Times New Roman" w:hint="eastAsia"/>
          <w:sz w:val="22"/>
          <w:szCs w:val="22"/>
        </w:rPr>
        <w:t>é</w:t>
      </w:r>
      <w:r w:rsidRPr="00935276">
        <w:rPr>
          <w:rFonts w:ascii="Times New Roman" w:hAnsi="Times New Roman"/>
          <w:sz w:val="22"/>
          <w:szCs w:val="22"/>
        </w:rPr>
        <w:t>, vagy</w:t>
      </w:r>
    </w:p>
    <w:p w:rsidR="0043711F" w:rsidRPr="00935276" w:rsidRDefault="0043711F" w:rsidP="0043711F">
      <w:pPr>
        <w:spacing w:before="120"/>
        <w:ind w:right="567"/>
        <w:jc w:val="both"/>
        <w:rPr>
          <w:rFonts w:ascii="Times New Roman" w:hAnsi="Times New Roman"/>
          <w:sz w:val="22"/>
          <w:szCs w:val="22"/>
        </w:rPr>
      </w:pPr>
      <w:r w:rsidRPr="00935276">
        <w:rPr>
          <w:rFonts w:ascii="Times New Roman" w:hAnsi="Times New Roman"/>
          <w:sz w:val="22"/>
          <w:szCs w:val="22"/>
        </w:rPr>
        <w:lastRenderedPageBreak/>
        <w:t>d)</w:t>
      </w:r>
      <w:r w:rsidRPr="00935276">
        <w:rPr>
          <w:rFonts w:ascii="Times New Roman" w:hAnsi="Times New Roman"/>
          <w:sz w:val="22"/>
          <w:szCs w:val="22"/>
        </w:rPr>
        <w:tab/>
        <w:t>amelynek nyilv</w:t>
      </w:r>
      <w:r w:rsidRPr="00935276">
        <w:rPr>
          <w:rFonts w:ascii="Times New Roman" w:hAnsi="Times New Roman" w:hint="eastAsia"/>
          <w:sz w:val="22"/>
          <w:szCs w:val="22"/>
        </w:rPr>
        <w:t>á</w:t>
      </w:r>
      <w:r w:rsidRPr="00935276">
        <w:rPr>
          <w:rFonts w:ascii="Times New Roman" w:hAnsi="Times New Roman"/>
          <w:sz w:val="22"/>
          <w:szCs w:val="22"/>
        </w:rPr>
        <w:t>noss</w:t>
      </w:r>
      <w:r w:rsidRPr="00935276">
        <w:rPr>
          <w:rFonts w:ascii="Times New Roman" w:hAnsi="Times New Roman" w:hint="eastAsia"/>
          <w:sz w:val="22"/>
          <w:szCs w:val="22"/>
        </w:rPr>
        <w:t>á</w:t>
      </w:r>
      <w:r w:rsidRPr="00935276">
        <w:rPr>
          <w:rFonts w:ascii="Times New Roman" w:hAnsi="Times New Roman"/>
          <w:sz w:val="22"/>
          <w:szCs w:val="22"/>
        </w:rPr>
        <w:t>gra hozatal</w:t>
      </w:r>
      <w:r w:rsidRPr="00935276">
        <w:rPr>
          <w:rFonts w:ascii="Times New Roman" w:hAnsi="Times New Roman" w:hint="eastAsia"/>
          <w:sz w:val="22"/>
          <w:szCs w:val="22"/>
        </w:rPr>
        <w:t>á</w:t>
      </w:r>
      <w:r w:rsidRPr="00935276">
        <w:rPr>
          <w:rFonts w:ascii="Times New Roman" w:hAnsi="Times New Roman"/>
          <w:sz w:val="22"/>
          <w:szCs w:val="22"/>
        </w:rPr>
        <w:t>t jogszab</w:t>
      </w:r>
      <w:r w:rsidRPr="00935276">
        <w:rPr>
          <w:rFonts w:ascii="Times New Roman" w:hAnsi="Times New Roman" w:hint="eastAsia"/>
          <w:sz w:val="22"/>
          <w:szCs w:val="22"/>
        </w:rPr>
        <w:t>á</w:t>
      </w:r>
      <w:r w:rsidRPr="00935276">
        <w:rPr>
          <w:rFonts w:ascii="Times New Roman" w:hAnsi="Times New Roman"/>
          <w:sz w:val="22"/>
          <w:szCs w:val="22"/>
        </w:rPr>
        <w:t>ly teszi k</w:t>
      </w:r>
      <w:r w:rsidRPr="00935276">
        <w:rPr>
          <w:rFonts w:ascii="Times New Roman" w:hAnsi="Times New Roman" w:hint="eastAsia"/>
          <w:sz w:val="22"/>
          <w:szCs w:val="22"/>
        </w:rPr>
        <w:t>ö</w:t>
      </w:r>
      <w:r w:rsidRPr="00935276">
        <w:rPr>
          <w:rFonts w:ascii="Times New Roman" w:hAnsi="Times New Roman"/>
          <w:sz w:val="22"/>
          <w:szCs w:val="22"/>
        </w:rPr>
        <w:t>telez</w:t>
      </w:r>
      <w:r w:rsidRPr="00935276">
        <w:rPr>
          <w:rFonts w:ascii="Times New Roman" w:hAnsi="Times New Roman" w:hint="eastAsia"/>
          <w:sz w:val="22"/>
          <w:szCs w:val="22"/>
        </w:rPr>
        <w:t>ő</w:t>
      </w:r>
      <w:r w:rsidRPr="00935276">
        <w:rPr>
          <w:rFonts w:ascii="Times New Roman" w:hAnsi="Times New Roman"/>
          <w:sz w:val="22"/>
          <w:szCs w:val="22"/>
        </w:rPr>
        <w:t>v</w:t>
      </w:r>
      <w:r w:rsidRPr="00935276">
        <w:rPr>
          <w:rFonts w:ascii="Times New Roman" w:hAnsi="Times New Roman" w:hint="eastAsia"/>
          <w:sz w:val="22"/>
          <w:szCs w:val="22"/>
        </w:rPr>
        <w:t>é</w:t>
      </w:r>
      <w:r w:rsidRPr="00935276">
        <w:rPr>
          <w:rFonts w:ascii="Times New Roman" w:hAnsi="Times New Roman"/>
          <w:sz w:val="22"/>
          <w:szCs w:val="22"/>
        </w:rPr>
        <w:t>.</w:t>
      </w:r>
    </w:p>
    <w:p w:rsidR="0043711F" w:rsidRPr="00935276" w:rsidRDefault="0043711F" w:rsidP="0043711F">
      <w:pPr>
        <w:spacing w:before="120"/>
        <w:ind w:right="567"/>
        <w:jc w:val="both"/>
        <w:rPr>
          <w:rFonts w:ascii="Times New Roman" w:hAnsi="Times New Roman"/>
          <w:sz w:val="22"/>
          <w:szCs w:val="22"/>
        </w:rPr>
      </w:pPr>
      <w:r w:rsidRPr="00935276">
        <w:rPr>
          <w:rFonts w:ascii="Times New Roman" w:hAnsi="Times New Roman"/>
          <w:sz w:val="22"/>
          <w:szCs w:val="22"/>
        </w:rPr>
        <w:t>A titoktart</w:t>
      </w:r>
      <w:r w:rsidRPr="00935276">
        <w:rPr>
          <w:rFonts w:ascii="Times New Roman" w:hAnsi="Times New Roman" w:hint="eastAsia"/>
          <w:sz w:val="22"/>
          <w:szCs w:val="22"/>
        </w:rPr>
        <w:t>á</w:t>
      </w:r>
      <w:r w:rsidRPr="00935276">
        <w:rPr>
          <w:rFonts w:ascii="Times New Roman" w:hAnsi="Times New Roman"/>
          <w:sz w:val="22"/>
          <w:szCs w:val="22"/>
        </w:rPr>
        <w:t>sra vonatkoz</w:t>
      </w:r>
      <w:r w:rsidRPr="00935276">
        <w:rPr>
          <w:rFonts w:ascii="Times New Roman" w:hAnsi="Times New Roman" w:hint="eastAsia"/>
          <w:sz w:val="22"/>
          <w:szCs w:val="22"/>
        </w:rPr>
        <w:t>ó</w:t>
      </w:r>
      <w:r w:rsidRPr="00935276">
        <w:rPr>
          <w:rFonts w:ascii="Times New Roman" w:hAnsi="Times New Roman"/>
          <w:sz w:val="22"/>
          <w:szCs w:val="22"/>
        </w:rPr>
        <w:t>, a fentiekben le</w:t>
      </w:r>
      <w:r w:rsidRPr="00935276">
        <w:rPr>
          <w:rFonts w:ascii="Times New Roman" w:hAnsi="Times New Roman" w:hint="eastAsia"/>
          <w:sz w:val="22"/>
          <w:szCs w:val="22"/>
        </w:rPr>
        <w:t>í</w:t>
      </w:r>
      <w:r w:rsidRPr="00935276">
        <w:rPr>
          <w:rFonts w:ascii="Times New Roman" w:hAnsi="Times New Roman"/>
          <w:sz w:val="22"/>
          <w:szCs w:val="22"/>
        </w:rPr>
        <w:t>rt k</w:t>
      </w:r>
      <w:r w:rsidRPr="00935276">
        <w:rPr>
          <w:rFonts w:ascii="Times New Roman" w:hAnsi="Times New Roman" w:hint="eastAsia"/>
          <w:sz w:val="22"/>
          <w:szCs w:val="22"/>
        </w:rPr>
        <w:t>ö</w:t>
      </w:r>
      <w:r w:rsidRPr="00935276">
        <w:rPr>
          <w:rFonts w:ascii="Times New Roman" w:hAnsi="Times New Roman"/>
          <w:sz w:val="22"/>
          <w:szCs w:val="22"/>
        </w:rPr>
        <w:t>telezetts</w:t>
      </w:r>
      <w:r w:rsidRPr="00935276">
        <w:rPr>
          <w:rFonts w:ascii="Times New Roman" w:hAnsi="Times New Roman" w:hint="eastAsia"/>
          <w:sz w:val="22"/>
          <w:szCs w:val="22"/>
        </w:rPr>
        <w:t>é</w:t>
      </w:r>
      <w:r w:rsidRPr="00935276">
        <w:rPr>
          <w:rFonts w:ascii="Times New Roman" w:hAnsi="Times New Roman"/>
          <w:sz w:val="22"/>
          <w:szCs w:val="22"/>
        </w:rPr>
        <w:t>gv</w:t>
      </w:r>
      <w:r w:rsidRPr="00935276">
        <w:rPr>
          <w:rFonts w:ascii="Times New Roman" w:hAnsi="Times New Roman" w:hint="eastAsia"/>
          <w:sz w:val="22"/>
          <w:szCs w:val="22"/>
        </w:rPr>
        <w:t>á</w:t>
      </w:r>
      <w:r w:rsidRPr="00935276">
        <w:rPr>
          <w:rFonts w:ascii="Times New Roman" w:hAnsi="Times New Roman"/>
          <w:sz w:val="22"/>
          <w:szCs w:val="22"/>
        </w:rPr>
        <w:t>llal</w:t>
      </w:r>
      <w:r w:rsidRPr="00935276">
        <w:rPr>
          <w:rFonts w:ascii="Times New Roman" w:hAnsi="Times New Roman" w:hint="eastAsia"/>
          <w:sz w:val="22"/>
          <w:szCs w:val="22"/>
        </w:rPr>
        <w:t>á</w:t>
      </w:r>
      <w:r w:rsidRPr="00935276">
        <w:rPr>
          <w:rFonts w:ascii="Times New Roman" w:hAnsi="Times New Roman"/>
          <w:sz w:val="22"/>
          <w:szCs w:val="22"/>
        </w:rPr>
        <w:t>s az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r w:rsidRPr="00935276">
        <w:rPr>
          <w:rFonts w:ascii="Times New Roman" w:hAnsi="Times New Roman"/>
          <w:sz w:val="22"/>
          <w:szCs w:val="22"/>
        </w:rPr>
        <w:t>kr</w:t>
      </w:r>
      <w:r w:rsidRPr="00935276">
        <w:rPr>
          <w:rFonts w:ascii="Times New Roman" w:hAnsi="Times New Roman" w:hint="eastAsia"/>
          <w:sz w:val="22"/>
          <w:szCs w:val="22"/>
        </w:rPr>
        <w:t>ó</w:t>
      </w:r>
      <w:r w:rsidRPr="00935276">
        <w:rPr>
          <w:rFonts w:ascii="Times New Roman" w:hAnsi="Times New Roman"/>
          <w:sz w:val="22"/>
          <w:szCs w:val="22"/>
        </w:rPr>
        <w:t>l val</w:t>
      </w:r>
      <w:r w:rsidRPr="00935276">
        <w:rPr>
          <w:rFonts w:ascii="Times New Roman" w:hAnsi="Times New Roman" w:hint="eastAsia"/>
          <w:sz w:val="22"/>
          <w:szCs w:val="22"/>
        </w:rPr>
        <w:t>ó</w:t>
      </w:r>
      <w:r w:rsidRPr="00935276">
        <w:rPr>
          <w:rFonts w:ascii="Times New Roman" w:hAnsi="Times New Roman"/>
          <w:sz w:val="22"/>
          <w:szCs w:val="22"/>
        </w:rPr>
        <w:t xml:space="preserve"> tudom</w:t>
      </w:r>
      <w:r w:rsidRPr="00935276">
        <w:rPr>
          <w:rFonts w:ascii="Times New Roman" w:hAnsi="Times New Roman" w:hint="eastAsia"/>
          <w:sz w:val="22"/>
          <w:szCs w:val="22"/>
        </w:rPr>
        <w:t>á</w:t>
      </w:r>
      <w:r w:rsidRPr="00935276">
        <w:rPr>
          <w:rFonts w:ascii="Times New Roman" w:hAnsi="Times New Roman"/>
          <w:sz w:val="22"/>
          <w:szCs w:val="22"/>
        </w:rPr>
        <w:t>sszerz</w:t>
      </w:r>
      <w:r w:rsidRPr="00935276">
        <w:rPr>
          <w:rFonts w:ascii="Times New Roman" w:hAnsi="Times New Roman" w:hint="eastAsia"/>
          <w:sz w:val="22"/>
          <w:szCs w:val="22"/>
        </w:rPr>
        <w:t>é</w:t>
      </w:r>
      <w:r w:rsidRPr="00935276">
        <w:rPr>
          <w:rFonts w:ascii="Times New Roman" w:hAnsi="Times New Roman"/>
          <w:sz w:val="22"/>
          <w:szCs w:val="22"/>
        </w:rPr>
        <w:t>st</w:t>
      </w:r>
      <w:r w:rsidRPr="00935276">
        <w:rPr>
          <w:rFonts w:ascii="Times New Roman" w:hAnsi="Times New Roman" w:hint="eastAsia"/>
          <w:sz w:val="22"/>
          <w:szCs w:val="22"/>
        </w:rPr>
        <w:t>ő</w:t>
      </w:r>
      <w:r w:rsidRPr="00935276">
        <w:rPr>
          <w:rFonts w:ascii="Times New Roman" w:hAnsi="Times New Roman"/>
          <w:sz w:val="22"/>
          <w:szCs w:val="22"/>
        </w:rPr>
        <w:t>l sz</w:t>
      </w:r>
      <w:r w:rsidRPr="00935276">
        <w:rPr>
          <w:rFonts w:ascii="Times New Roman" w:hAnsi="Times New Roman" w:hint="eastAsia"/>
          <w:sz w:val="22"/>
          <w:szCs w:val="22"/>
        </w:rPr>
        <w:t>á</w:t>
      </w:r>
      <w:r w:rsidRPr="00935276">
        <w:rPr>
          <w:rFonts w:ascii="Times New Roman" w:hAnsi="Times New Roman"/>
          <w:sz w:val="22"/>
          <w:szCs w:val="22"/>
        </w:rPr>
        <w:t>m</w:t>
      </w:r>
      <w:r w:rsidRPr="00935276">
        <w:rPr>
          <w:rFonts w:ascii="Times New Roman" w:hAnsi="Times New Roman" w:hint="eastAsia"/>
          <w:sz w:val="22"/>
          <w:szCs w:val="22"/>
        </w:rPr>
        <w:t>í</w:t>
      </w:r>
      <w:r w:rsidRPr="00935276">
        <w:rPr>
          <w:rFonts w:ascii="Times New Roman" w:hAnsi="Times New Roman"/>
          <w:sz w:val="22"/>
          <w:szCs w:val="22"/>
        </w:rPr>
        <w:t>tott korl</w:t>
      </w:r>
      <w:r w:rsidRPr="00935276">
        <w:rPr>
          <w:rFonts w:ascii="Times New Roman" w:hAnsi="Times New Roman" w:hint="eastAsia"/>
          <w:sz w:val="22"/>
          <w:szCs w:val="22"/>
        </w:rPr>
        <w:t>á</w:t>
      </w:r>
      <w:r w:rsidRPr="00935276">
        <w:rPr>
          <w:rFonts w:ascii="Times New Roman" w:hAnsi="Times New Roman"/>
          <w:sz w:val="22"/>
          <w:szCs w:val="22"/>
        </w:rPr>
        <w:t>tlan ideig fenn</w:t>
      </w:r>
      <w:r w:rsidRPr="00935276">
        <w:rPr>
          <w:rFonts w:ascii="Times New Roman" w:hAnsi="Times New Roman" w:hint="eastAsia"/>
          <w:sz w:val="22"/>
          <w:szCs w:val="22"/>
        </w:rPr>
        <w:t>á</w:t>
      </w:r>
      <w:r w:rsidRPr="00935276">
        <w:rPr>
          <w:rFonts w:ascii="Times New Roman" w:hAnsi="Times New Roman"/>
          <w:sz w:val="22"/>
          <w:szCs w:val="22"/>
        </w:rPr>
        <w:t>ll, kiv</w:t>
      </w:r>
      <w:r w:rsidRPr="00935276">
        <w:rPr>
          <w:rFonts w:ascii="Times New Roman" w:hAnsi="Times New Roman" w:hint="eastAsia"/>
          <w:sz w:val="22"/>
          <w:szCs w:val="22"/>
        </w:rPr>
        <w:t>é</w:t>
      </w:r>
      <w:r w:rsidRPr="00935276">
        <w:rPr>
          <w:rFonts w:ascii="Times New Roman" w:hAnsi="Times New Roman"/>
          <w:sz w:val="22"/>
          <w:szCs w:val="22"/>
        </w:rPr>
        <w:t>ve, ha ett</w:t>
      </w:r>
      <w:r w:rsidRPr="00935276">
        <w:rPr>
          <w:rFonts w:ascii="Times New Roman" w:hAnsi="Times New Roman" w:hint="eastAsia"/>
          <w:sz w:val="22"/>
          <w:szCs w:val="22"/>
        </w:rPr>
        <w:t>ő</w:t>
      </w:r>
      <w:r w:rsidRPr="00935276">
        <w:rPr>
          <w:rFonts w:ascii="Times New Roman" w:hAnsi="Times New Roman"/>
          <w:sz w:val="22"/>
          <w:szCs w:val="22"/>
        </w:rPr>
        <w:t>l elt</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ő</w:t>
      </w:r>
      <w:r w:rsidRPr="00935276">
        <w:rPr>
          <w:rFonts w:ascii="Times New Roman" w:hAnsi="Times New Roman"/>
          <w:sz w:val="22"/>
          <w:szCs w:val="22"/>
        </w:rPr>
        <w:t xml:space="preserve"> </w:t>
      </w:r>
      <w:r w:rsidRPr="00935276">
        <w:rPr>
          <w:rFonts w:ascii="Times New Roman" w:hAnsi="Times New Roman" w:hint="eastAsia"/>
          <w:sz w:val="22"/>
          <w:szCs w:val="22"/>
        </w:rPr>
        <w:t>í</w:t>
      </w:r>
      <w:r w:rsidRPr="00935276">
        <w:rPr>
          <w:rFonts w:ascii="Times New Roman" w:hAnsi="Times New Roman"/>
          <w:sz w:val="22"/>
          <w:szCs w:val="22"/>
        </w:rPr>
        <w:t>r</w:t>
      </w:r>
      <w:r w:rsidRPr="00935276">
        <w:rPr>
          <w:rFonts w:ascii="Times New Roman" w:hAnsi="Times New Roman" w:hint="eastAsia"/>
          <w:sz w:val="22"/>
          <w:szCs w:val="22"/>
        </w:rPr>
        <w:t>á</w:t>
      </w:r>
      <w:r w:rsidRPr="00935276">
        <w:rPr>
          <w:rFonts w:ascii="Times New Roman" w:hAnsi="Times New Roman"/>
          <w:sz w:val="22"/>
          <w:szCs w:val="22"/>
        </w:rPr>
        <w:t>sos t</w:t>
      </w:r>
      <w:r w:rsidRPr="00935276">
        <w:rPr>
          <w:rFonts w:ascii="Times New Roman" w:hAnsi="Times New Roman" w:hint="eastAsia"/>
          <w:sz w:val="22"/>
          <w:szCs w:val="22"/>
        </w:rPr>
        <w:t>á</w:t>
      </w:r>
      <w:r w:rsidRPr="00935276">
        <w:rPr>
          <w:rFonts w:ascii="Times New Roman" w:hAnsi="Times New Roman"/>
          <w:sz w:val="22"/>
          <w:szCs w:val="22"/>
        </w:rPr>
        <w:t>j</w:t>
      </w:r>
      <w:r w:rsidRPr="00935276">
        <w:rPr>
          <w:rFonts w:ascii="Times New Roman" w:hAnsi="Times New Roman" w:hint="eastAsia"/>
          <w:sz w:val="22"/>
          <w:szCs w:val="22"/>
        </w:rPr>
        <w:t>é</w:t>
      </w:r>
      <w:r w:rsidRPr="00935276">
        <w:rPr>
          <w:rFonts w:ascii="Times New Roman" w:hAnsi="Times New Roman"/>
          <w:sz w:val="22"/>
          <w:szCs w:val="22"/>
        </w:rPr>
        <w:t>koztat</w:t>
      </w:r>
      <w:r w:rsidRPr="00935276">
        <w:rPr>
          <w:rFonts w:ascii="Times New Roman" w:hAnsi="Times New Roman" w:hint="eastAsia"/>
          <w:sz w:val="22"/>
          <w:szCs w:val="22"/>
        </w:rPr>
        <w:t>á</w:t>
      </w:r>
      <w:r w:rsidRPr="00935276">
        <w:rPr>
          <w:rFonts w:ascii="Times New Roman" w:hAnsi="Times New Roman"/>
          <w:sz w:val="22"/>
          <w:szCs w:val="22"/>
        </w:rPr>
        <w:t>st ad r</w:t>
      </w:r>
      <w:r w:rsidRPr="00935276">
        <w:rPr>
          <w:rFonts w:ascii="Times New Roman" w:hAnsi="Times New Roman" w:hint="eastAsia"/>
          <w:sz w:val="22"/>
          <w:szCs w:val="22"/>
        </w:rPr>
        <w:t>é</w:t>
      </w:r>
      <w:r w:rsidRPr="00935276">
        <w:rPr>
          <w:rFonts w:ascii="Times New Roman" w:hAnsi="Times New Roman"/>
          <w:sz w:val="22"/>
          <w:szCs w:val="22"/>
        </w:rPr>
        <w:t>szemre az EMMI k</w:t>
      </w:r>
      <w:r w:rsidRPr="00935276">
        <w:rPr>
          <w:rFonts w:ascii="Times New Roman" w:hAnsi="Times New Roman" w:hint="eastAsia"/>
          <w:sz w:val="22"/>
          <w:szCs w:val="22"/>
        </w:rPr>
        <w:t>é</w:t>
      </w:r>
      <w:r w:rsidRPr="00935276">
        <w:rPr>
          <w:rFonts w:ascii="Times New Roman" w:hAnsi="Times New Roman"/>
          <w:sz w:val="22"/>
          <w:szCs w:val="22"/>
        </w:rPr>
        <w:t>pvisel</w:t>
      </w:r>
      <w:r w:rsidRPr="00935276">
        <w:rPr>
          <w:rFonts w:ascii="Times New Roman" w:hAnsi="Times New Roman" w:hint="eastAsia"/>
          <w:sz w:val="22"/>
          <w:szCs w:val="22"/>
        </w:rPr>
        <w:t>ő</w:t>
      </w:r>
      <w:r w:rsidRPr="00935276">
        <w:rPr>
          <w:rFonts w:ascii="Times New Roman" w:hAnsi="Times New Roman"/>
          <w:sz w:val="22"/>
          <w:szCs w:val="22"/>
        </w:rPr>
        <w:t>je valamely inform</w:t>
      </w:r>
      <w:r w:rsidRPr="00935276">
        <w:rPr>
          <w:rFonts w:ascii="Times New Roman" w:hAnsi="Times New Roman" w:hint="eastAsia"/>
          <w:sz w:val="22"/>
          <w:szCs w:val="22"/>
        </w:rPr>
        <w:t>á</w:t>
      </w:r>
      <w:r w:rsidRPr="00935276">
        <w:rPr>
          <w:rFonts w:ascii="Times New Roman" w:hAnsi="Times New Roman"/>
          <w:sz w:val="22"/>
          <w:szCs w:val="22"/>
        </w:rPr>
        <w:t>ci</w:t>
      </w:r>
      <w:r w:rsidRPr="00935276">
        <w:rPr>
          <w:rFonts w:ascii="Times New Roman" w:hAnsi="Times New Roman" w:hint="eastAsia"/>
          <w:sz w:val="22"/>
          <w:szCs w:val="22"/>
        </w:rPr>
        <w:t>ó</w:t>
      </w:r>
      <w:r w:rsidRPr="00935276">
        <w:rPr>
          <w:rFonts w:ascii="Times New Roman" w:hAnsi="Times New Roman"/>
          <w:sz w:val="22"/>
          <w:szCs w:val="22"/>
        </w:rPr>
        <w:t>val/adattal/t</w:t>
      </w:r>
      <w:r w:rsidRPr="00935276">
        <w:rPr>
          <w:rFonts w:ascii="Times New Roman" w:hAnsi="Times New Roman" w:hint="eastAsia"/>
          <w:sz w:val="22"/>
          <w:szCs w:val="22"/>
        </w:rPr>
        <w:t>é</w:t>
      </w:r>
      <w:r w:rsidRPr="00935276">
        <w:rPr>
          <w:rFonts w:ascii="Times New Roman" w:hAnsi="Times New Roman"/>
          <w:sz w:val="22"/>
          <w:szCs w:val="22"/>
        </w:rPr>
        <w:t>nnyel/dokumentummal kapcsolatban.</w:t>
      </w:r>
    </w:p>
    <w:p w:rsidR="0043711F" w:rsidRPr="00935276" w:rsidRDefault="0043711F" w:rsidP="0043711F">
      <w:pPr>
        <w:spacing w:before="120"/>
        <w:ind w:right="567"/>
        <w:jc w:val="both"/>
        <w:rPr>
          <w:rFonts w:ascii="Times New Roman" w:hAnsi="Times New Roman"/>
          <w:sz w:val="22"/>
          <w:szCs w:val="22"/>
        </w:rPr>
      </w:pPr>
      <w:r w:rsidRPr="00935276">
        <w:rPr>
          <w:rFonts w:ascii="Times New Roman" w:hAnsi="Times New Roman"/>
          <w:sz w:val="22"/>
          <w:szCs w:val="22"/>
        </w:rPr>
        <w:t>B</w:t>
      </w:r>
      <w:r w:rsidRPr="00935276">
        <w:rPr>
          <w:rFonts w:ascii="Times New Roman" w:hAnsi="Times New Roman" w:hint="eastAsia"/>
          <w:sz w:val="22"/>
          <w:szCs w:val="22"/>
        </w:rPr>
        <w:t>ü</w:t>
      </w:r>
      <w:r w:rsidRPr="00935276">
        <w:rPr>
          <w:rFonts w:ascii="Times New Roman" w:hAnsi="Times New Roman"/>
          <w:sz w:val="22"/>
          <w:szCs w:val="22"/>
        </w:rPr>
        <w:t>ntet</w:t>
      </w:r>
      <w:r w:rsidRPr="00935276">
        <w:rPr>
          <w:rFonts w:ascii="Times New Roman" w:hAnsi="Times New Roman" w:hint="eastAsia"/>
          <w:sz w:val="22"/>
          <w:szCs w:val="22"/>
        </w:rPr>
        <w:t>ő</w:t>
      </w:r>
      <w:r w:rsidRPr="00935276">
        <w:rPr>
          <w:rFonts w:ascii="Times New Roman" w:hAnsi="Times New Roman"/>
          <w:sz w:val="22"/>
          <w:szCs w:val="22"/>
        </w:rPr>
        <w:t>jogi felel</w:t>
      </w:r>
      <w:r w:rsidRPr="00935276">
        <w:rPr>
          <w:rFonts w:ascii="Times New Roman" w:hAnsi="Times New Roman" w:hint="eastAsia"/>
          <w:sz w:val="22"/>
          <w:szCs w:val="22"/>
        </w:rPr>
        <w:t>ő</w:t>
      </w:r>
      <w:r w:rsidRPr="00935276">
        <w:rPr>
          <w:rFonts w:ascii="Times New Roman" w:hAnsi="Times New Roman"/>
          <w:sz w:val="22"/>
          <w:szCs w:val="22"/>
        </w:rPr>
        <w:t>ss</w:t>
      </w:r>
      <w:r w:rsidRPr="00935276">
        <w:rPr>
          <w:rFonts w:ascii="Times New Roman" w:hAnsi="Times New Roman" w:hint="eastAsia"/>
          <w:sz w:val="22"/>
          <w:szCs w:val="22"/>
        </w:rPr>
        <w:t>é</w:t>
      </w:r>
      <w:r w:rsidRPr="00935276">
        <w:rPr>
          <w:rFonts w:ascii="Times New Roman" w:hAnsi="Times New Roman"/>
          <w:sz w:val="22"/>
          <w:szCs w:val="22"/>
        </w:rPr>
        <w:t>gem tudat</w:t>
      </w:r>
      <w:r w:rsidRPr="00935276">
        <w:rPr>
          <w:rFonts w:ascii="Times New Roman" w:hAnsi="Times New Roman" w:hint="eastAsia"/>
          <w:sz w:val="22"/>
          <w:szCs w:val="22"/>
        </w:rPr>
        <w:t>á</w:t>
      </w:r>
      <w:r w:rsidRPr="00935276">
        <w:rPr>
          <w:rFonts w:ascii="Times New Roman" w:hAnsi="Times New Roman"/>
          <w:sz w:val="22"/>
          <w:szCs w:val="22"/>
        </w:rPr>
        <w:t>ban kijelentem, hogy a tudom</w:t>
      </w:r>
      <w:r w:rsidRPr="00935276">
        <w:rPr>
          <w:rFonts w:ascii="Times New Roman" w:hAnsi="Times New Roman" w:hint="eastAsia"/>
          <w:sz w:val="22"/>
          <w:szCs w:val="22"/>
        </w:rPr>
        <w:t>á</w:t>
      </w:r>
      <w:r w:rsidRPr="00935276">
        <w:rPr>
          <w:rFonts w:ascii="Times New Roman" w:hAnsi="Times New Roman"/>
          <w:sz w:val="22"/>
          <w:szCs w:val="22"/>
        </w:rPr>
        <w:t xml:space="preserve">somra jutott </w:t>
      </w:r>
      <w:r w:rsidRPr="00935276">
        <w:rPr>
          <w:rFonts w:ascii="Times New Roman" w:hAnsi="Times New Roman" w:hint="eastAsia"/>
          <w:sz w:val="22"/>
          <w:szCs w:val="22"/>
        </w:rPr>
        <w:t>ü</w:t>
      </w:r>
      <w:r w:rsidRPr="00935276">
        <w:rPr>
          <w:rFonts w:ascii="Times New Roman" w:hAnsi="Times New Roman"/>
          <w:sz w:val="22"/>
          <w:szCs w:val="22"/>
        </w:rPr>
        <w:t>zleti titkot korl</w:t>
      </w:r>
      <w:r w:rsidRPr="00935276">
        <w:rPr>
          <w:rFonts w:ascii="Times New Roman" w:hAnsi="Times New Roman" w:hint="eastAsia"/>
          <w:sz w:val="22"/>
          <w:szCs w:val="22"/>
        </w:rPr>
        <w:t>á</w:t>
      </w:r>
      <w:r w:rsidRPr="00935276">
        <w:rPr>
          <w:rFonts w:ascii="Times New Roman" w:hAnsi="Times New Roman"/>
          <w:sz w:val="22"/>
          <w:szCs w:val="22"/>
        </w:rPr>
        <w:t>tlan ideig meg</w:t>
      </w:r>
      <w:r w:rsidRPr="00935276">
        <w:rPr>
          <w:rFonts w:ascii="Times New Roman" w:hAnsi="Times New Roman" w:hint="eastAsia"/>
          <w:sz w:val="22"/>
          <w:szCs w:val="22"/>
        </w:rPr>
        <w:t>ő</w:t>
      </w:r>
      <w:r w:rsidRPr="00935276">
        <w:rPr>
          <w:rFonts w:ascii="Times New Roman" w:hAnsi="Times New Roman"/>
          <w:sz w:val="22"/>
          <w:szCs w:val="22"/>
        </w:rPr>
        <w:t>rz</w:t>
      </w:r>
      <w:r w:rsidRPr="00935276">
        <w:rPr>
          <w:rFonts w:ascii="Times New Roman" w:hAnsi="Times New Roman" w:hint="eastAsia"/>
          <w:sz w:val="22"/>
          <w:szCs w:val="22"/>
        </w:rPr>
        <w:t>ö</w:t>
      </w:r>
      <w:r w:rsidRPr="00935276">
        <w:rPr>
          <w:rFonts w:ascii="Times New Roman" w:hAnsi="Times New Roman"/>
          <w:sz w:val="22"/>
          <w:szCs w:val="22"/>
        </w:rPr>
        <w:t>m, azt illet</w:t>
      </w:r>
      <w:r w:rsidRPr="00935276">
        <w:rPr>
          <w:rFonts w:ascii="Times New Roman" w:hAnsi="Times New Roman" w:hint="eastAsia"/>
          <w:sz w:val="22"/>
          <w:szCs w:val="22"/>
        </w:rPr>
        <w:t>é</w:t>
      </w:r>
      <w:r w:rsidRPr="00935276">
        <w:rPr>
          <w:rFonts w:ascii="Times New Roman" w:hAnsi="Times New Roman"/>
          <w:sz w:val="22"/>
          <w:szCs w:val="22"/>
        </w:rPr>
        <w:t>ktelen szem</w:t>
      </w:r>
      <w:r w:rsidRPr="00935276">
        <w:rPr>
          <w:rFonts w:ascii="Times New Roman" w:hAnsi="Times New Roman" w:hint="eastAsia"/>
          <w:sz w:val="22"/>
          <w:szCs w:val="22"/>
        </w:rPr>
        <w:t>é</w:t>
      </w:r>
      <w:r w:rsidRPr="00935276">
        <w:rPr>
          <w:rFonts w:ascii="Times New Roman" w:hAnsi="Times New Roman"/>
          <w:sz w:val="22"/>
          <w:szCs w:val="22"/>
        </w:rPr>
        <w:t>llyel nem k</w:t>
      </w:r>
      <w:r w:rsidRPr="00935276">
        <w:rPr>
          <w:rFonts w:ascii="Times New Roman" w:hAnsi="Times New Roman" w:hint="eastAsia"/>
          <w:sz w:val="22"/>
          <w:szCs w:val="22"/>
        </w:rPr>
        <w:t>ö</w:t>
      </w:r>
      <w:r w:rsidRPr="00935276">
        <w:rPr>
          <w:rFonts w:ascii="Times New Roman" w:hAnsi="Times New Roman"/>
          <w:sz w:val="22"/>
          <w:szCs w:val="22"/>
        </w:rPr>
        <w:t>zl</w:t>
      </w:r>
      <w:r w:rsidRPr="00935276">
        <w:rPr>
          <w:rFonts w:ascii="Times New Roman" w:hAnsi="Times New Roman" w:hint="eastAsia"/>
          <w:sz w:val="22"/>
          <w:szCs w:val="22"/>
        </w:rPr>
        <w:t>ö</w:t>
      </w:r>
      <w:r w:rsidRPr="00935276">
        <w:rPr>
          <w:rFonts w:ascii="Times New Roman" w:hAnsi="Times New Roman"/>
          <w:sz w:val="22"/>
          <w:szCs w:val="22"/>
        </w:rPr>
        <w:t>m.</w:t>
      </w:r>
    </w:p>
    <w:p w:rsidR="0043711F" w:rsidRPr="00935276" w:rsidRDefault="0043711F" w:rsidP="0043711F">
      <w:pPr>
        <w:spacing w:before="120"/>
        <w:ind w:right="567"/>
        <w:jc w:val="both"/>
        <w:rPr>
          <w:rFonts w:ascii="Times New Roman" w:hAnsi="Times New Roman"/>
          <w:sz w:val="22"/>
          <w:szCs w:val="22"/>
        </w:rPr>
      </w:pPr>
      <w:r w:rsidRPr="00935276">
        <w:rPr>
          <w:rFonts w:ascii="Times New Roman" w:hAnsi="Times New Roman"/>
          <w:sz w:val="22"/>
          <w:szCs w:val="22"/>
        </w:rPr>
        <w:t>A titoktart</w:t>
      </w:r>
      <w:r w:rsidRPr="00935276">
        <w:rPr>
          <w:rFonts w:ascii="Times New Roman" w:hAnsi="Times New Roman" w:hint="eastAsia"/>
          <w:sz w:val="22"/>
          <w:szCs w:val="22"/>
        </w:rPr>
        <w:t>á</w:t>
      </w:r>
      <w:r w:rsidRPr="00935276">
        <w:rPr>
          <w:rFonts w:ascii="Times New Roman" w:hAnsi="Times New Roman"/>
          <w:sz w:val="22"/>
          <w:szCs w:val="22"/>
        </w:rPr>
        <w:t>si k</w:t>
      </w:r>
      <w:r w:rsidRPr="00935276">
        <w:rPr>
          <w:rFonts w:ascii="Times New Roman" w:hAnsi="Times New Roman" w:hint="eastAsia"/>
          <w:sz w:val="22"/>
          <w:szCs w:val="22"/>
        </w:rPr>
        <w:t>ö</w:t>
      </w:r>
      <w:r w:rsidRPr="00935276">
        <w:rPr>
          <w:rFonts w:ascii="Times New Roman" w:hAnsi="Times New Roman"/>
          <w:sz w:val="22"/>
          <w:szCs w:val="22"/>
        </w:rPr>
        <w:t>telezetts</w:t>
      </w:r>
      <w:r w:rsidRPr="00935276">
        <w:rPr>
          <w:rFonts w:ascii="Times New Roman" w:hAnsi="Times New Roman" w:hint="eastAsia"/>
          <w:sz w:val="22"/>
          <w:szCs w:val="22"/>
        </w:rPr>
        <w:t>é</w:t>
      </w:r>
      <w:r w:rsidRPr="00935276">
        <w:rPr>
          <w:rFonts w:ascii="Times New Roman" w:hAnsi="Times New Roman"/>
          <w:sz w:val="22"/>
          <w:szCs w:val="22"/>
        </w:rPr>
        <w:t>g megszeg</w:t>
      </w:r>
      <w:r w:rsidRPr="00935276">
        <w:rPr>
          <w:rFonts w:ascii="Times New Roman" w:hAnsi="Times New Roman" w:hint="eastAsia"/>
          <w:sz w:val="22"/>
          <w:szCs w:val="22"/>
        </w:rPr>
        <w:t>é</w:t>
      </w:r>
      <w:r w:rsidRPr="00935276">
        <w:rPr>
          <w:rFonts w:ascii="Times New Roman" w:hAnsi="Times New Roman"/>
          <w:sz w:val="22"/>
          <w:szCs w:val="22"/>
        </w:rPr>
        <w:t>s</w:t>
      </w:r>
      <w:r w:rsidRPr="00935276">
        <w:rPr>
          <w:rFonts w:ascii="Times New Roman" w:hAnsi="Times New Roman" w:hint="eastAsia"/>
          <w:sz w:val="22"/>
          <w:szCs w:val="22"/>
        </w:rPr>
        <w:t>éé</w:t>
      </w:r>
      <w:r w:rsidRPr="00935276">
        <w:rPr>
          <w:rFonts w:ascii="Times New Roman" w:hAnsi="Times New Roman"/>
          <w:sz w:val="22"/>
          <w:szCs w:val="22"/>
        </w:rPr>
        <w:t>rt a vonatkoz</w:t>
      </w:r>
      <w:r w:rsidRPr="00935276">
        <w:rPr>
          <w:rFonts w:ascii="Times New Roman" w:hAnsi="Times New Roman" w:hint="eastAsia"/>
          <w:sz w:val="22"/>
          <w:szCs w:val="22"/>
        </w:rPr>
        <w:t>ó</w:t>
      </w:r>
      <w:r w:rsidRPr="00935276">
        <w:rPr>
          <w:rFonts w:ascii="Times New Roman" w:hAnsi="Times New Roman"/>
          <w:sz w:val="22"/>
          <w:szCs w:val="22"/>
        </w:rPr>
        <w:t xml:space="preserve"> jogszab</w:t>
      </w:r>
      <w:r w:rsidRPr="00935276">
        <w:rPr>
          <w:rFonts w:ascii="Times New Roman" w:hAnsi="Times New Roman" w:hint="eastAsia"/>
          <w:sz w:val="22"/>
          <w:szCs w:val="22"/>
        </w:rPr>
        <w:t>á</w:t>
      </w:r>
      <w:r w:rsidRPr="00935276">
        <w:rPr>
          <w:rFonts w:ascii="Times New Roman" w:hAnsi="Times New Roman"/>
          <w:sz w:val="22"/>
          <w:szCs w:val="22"/>
        </w:rPr>
        <w:t>lyok szerint b</w:t>
      </w:r>
      <w:r w:rsidRPr="00935276">
        <w:rPr>
          <w:rFonts w:ascii="Times New Roman" w:hAnsi="Times New Roman" w:hint="eastAsia"/>
          <w:sz w:val="22"/>
          <w:szCs w:val="22"/>
        </w:rPr>
        <w:t>ü</w:t>
      </w:r>
      <w:r w:rsidRPr="00935276">
        <w:rPr>
          <w:rFonts w:ascii="Times New Roman" w:hAnsi="Times New Roman"/>
          <w:sz w:val="22"/>
          <w:szCs w:val="22"/>
        </w:rPr>
        <w:t>ntet</w:t>
      </w:r>
      <w:r w:rsidRPr="00935276">
        <w:rPr>
          <w:rFonts w:ascii="Times New Roman" w:hAnsi="Times New Roman" w:hint="eastAsia"/>
          <w:sz w:val="22"/>
          <w:szCs w:val="22"/>
        </w:rPr>
        <w:t>ő</w:t>
      </w:r>
      <w:r w:rsidRPr="00935276">
        <w:rPr>
          <w:rFonts w:ascii="Times New Roman" w:hAnsi="Times New Roman"/>
          <w:sz w:val="22"/>
          <w:szCs w:val="22"/>
        </w:rPr>
        <w:t xml:space="preserve">jogi </w:t>
      </w:r>
      <w:r w:rsidRPr="00935276">
        <w:rPr>
          <w:rFonts w:ascii="Times New Roman" w:hAnsi="Times New Roman" w:hint="eastAsia"/>
          <w:sz w:val="22"/>
          <w:szCs w:val="22"/>
        </w:rPr>
        <w:t>é</w:t>
      </w:r>
      <w:r w:rsidRPr="00935276">
        <w:rPr>
          <w:rFonts w:ascii="Times New Roman" w:hAnsi="Times New Roman"/>
          <w:sz w:val="22"/>
          <w:szCs w:val="22"/>
        </w:rPr>
        <w:t>s polg</w:t>
      </w:r>
      <w:r w:rsidRPr="00935276">
        <w:rPr>
          <w:rFonts w:ascii="Times New Roman" w:hAnsi="Times New Roman" w:hint="eastAsia"/>
          <w:sz w:val="22"/>
          <w:szCs w:val="22"/>
        </w:rPr>
        <w:t>á</w:t>
      </w:r>
      <w:r w:rsidRPr="00935276">
        <w:rPr>
          <w:rFonts w:ascii="Times New Roman" w:hAnsi="Times New Roman"/>
          <w:sz w:val="22"/>
          <w:szCs w:val="22"/>
        </w:rPr>
        <w:t>ri jogi (k</w:t>
      </w:r>
      <w:r w:rsidRPr="00935276">
        <w:rPr>
          <w:rFonts w:ascii="Times New Roman" w:hAnsi="Times New Roman" w:hint="eastAsia"/>
          <w:sz w:val="22"/>
          <w:szCs w:val="22"/>
        </w:rPr>
        <w:t>á</w:t>
      </w:r>
      <w:r w:rsidRPr="00935276">
        <w:rPr>
          <w:rFonts w:ascii="Times New Roman" w:hAnsi="Times New Roman"/>
          <w:sz w:val="22"/>
          <w:szCs w:val="22"/>
        </w:rPr>
        <w:t>rt</w:t>
      </w:r>
      <w:r w:rsidRPr="00935276">
        <w:rPr>
          <w:rFonts w:ascii="Times New Roman" w:hAnsi="Times New Roman" w:hint="eastAsia"/>
          <w:sz w:val="22"/>
          <w:szCs w:val="22"/>
        </w:rPr>
        <w:t>é</w:t>
      </w:r>
      <w:r w:rsidRPr="00935276">
        <w:rPr>
          <w:rFonts w:ascii="Times New Roman" w:hAnsi="Times New Roman"/>
          <w:sz w:val="22"/>
          <w:szCs w:val="22"/>
        </w:rPr>
        <w:t>r</w:t>
      </w:r>
      <w:r w:rsidRPr="00935276">
        <w:rPr>
          <w:rFonts w:ascii="Times New Roman" w:hAnsi="Times New Roman" w:hint="eastAsia"/>
          <w:sz w:val="22"/>
          <w:szCs w:val="22"/>
        </w:rPr>
        <w:t>í</w:t>
      </w:r>
      <w:r w:rsidRPr="00935276">
        <w:rPr>
          <w:rFonts w:ascii="Times New Roman" w:hAnsi="Times New Roman"/>
          <w:sz w:val="22"/>
          <w:szCs w:val="22"/>
        </w:rPr>
        <w:t>t</w:t>
      </w:r>
      <w:r w:rsidRPr="00935276">
        <w:rPr>
          <w:rFonts w:ascii="Times New Roman" w:hAnsi="Times New Roman" w:hint="eastAsia"/>
          <w:sz w:val="22"/>
          <w:szCs w:val="22"/>
        </w:rPr>
        <w:t>é</w:t>
      </w:r>
      <w:r w:rsidRPr="00935276">
        <w:rPr>
          <w:rFonts w:ascii="Times New Roman" w:hAnsi="Times New Roman"/>
          <w:sz w:val="22"/>
          <w:szCs w:val="22"/>
        </w:rPr>
        <w:t>si) felel</w:t>
      </w:r>
      <w:r w:rsidRPr="00935276">
        <w:rPr>
          <w:rFonts w:ascii="Times New Roman" w:hAnsi="Times New Roman" w:hint="eastAsia"/>
          <w:sz w:val="22"/>
          <w:szCs w:val="22"/>
        </w:rPr>
        <w:t>ő</w:t>
      </w:r>
      <w:r w:rsidRPr="00935276">
        <w:rPr>
          <w:rFonts w:ascii="Times New Roman" w:hAnsi="Times New Roman"/>
          <w:sz w:val="22"/>
          <w:szCs w:val="22"/>
        </w:rPr>
        <w:t>ss</w:t>
      </w:r>
      <w:r w:rsidRPr="00935276">
        <w:rPr>
          <w:rFonts w:ascii="Times New Roman" w:hAnsi="Times New Roman" w:hint="eastAsia"/>
          <w:sz w:val="22"/>
          <w:szCs w:val="22"/>
        </w:rPr>
        <w:t>é</w:t>
      </w:r>
      <w:r w:rsidRPr="00935276">
        <w:rPr>
          <w:rFonts w:ascii="Times New Roman" w:hAnsi="Times New Roman"/>
          <w:sz w:val="22"/>
          <w:szCs w:val="22"/>
        </w:rPr>
        <w:t>ggel tartozom.</w:t>
      </w:r>
    </w:p>
    <w:p w:rsidR="0071478D" w:rsidRPr="00935276" w:rsidRDefault="0071478D" w:rsidP="0043711F">
      <w:pPr>
        <w:spacing w:before="120"/>
        <w:ind w:right="567"/>
        <w:jc w:val="both"/>
        <w:rPr>
          <w:rFonts w:ascii="Times New Roman" w:hAnsi="Times New Roman"/>
          <w:sz w:val="22"/>
          <w:szCs w:val="22"/>
        </w:rPr>
      </w:pPr>
    </w:p>
    <w:p w:rsidR="0071478D" w:rsidRPr="00935276" w:rsidRDefault="0071478D" w:rsidP="0043711F">
      <w:pPr>
        <w:spacing w:before="120"/>
        <w:ind w:right="567"/>
        <w:jc w:val="both"/>
        <w:rPr>
          <w:rFonts w:ascii="Times New Roman" w:hAnsi="Times New Roman"/>
          <w:sz w:val="22"/>
          <w:szCs w:val="22"/>
        </w:rPr>
      </w:pPr>
    </w:p>
    <w:p w:rsidR="0043711F" w:rsidRPr="00935276" w:rsidRDefault="0043711F" w:rsidP="0043711F">
      <w:pPr>
        <w:widowControl w:val="0"/>
        <w:spacing w:after="120"/>
        <w:jc w:val="both"/>
        <w:rPr>
          <w:rFonts w:ascii="Times New Roman" w:hAnsi="Times New Roman"/>
          <w:sz w:val="22"/>
          <w:szCs w:val="22"/>
        </w:rPr>
      </w:pPr>
      <w:bookmarkStart w:id="192" w:name="OLE_LINK1"/>
      <w:r w:rsidRPr="00935276">
        <w:rPr>
          <w:rFonts w:ascii="Times New Roman" w:hAnsi="Times New Roman"/>
          <w:sz w:val="22"/>
          <w:szCs w:val="22"/>
        </w:rPr>
        <w:t>Keltezés (helység, év, hónap, nap)</w:t>
      </w:r>
    </w:p>
    <w:p w:rsidR="0043711F" w:rsidRPr="00935276" w:rsidRDefault="0043711F" w:rsidP="0043711F">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43711F" w:rsidRPr="00935276" w:rsidRDefault="0043711F" w:rsidP="0043711F">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43711F" w:rsidRPr="0036556C" w:rsidRDefault="0043711F" w:rsidP="0043711F">
      <w:pPr>
        <w:widowControl w:val="0"/>
        <w:tabs>
          <w:tab w:val="center" w:pos="6521"/>
        </w:tabs>
        <w:jc w:val="both"/>
        <w:rPr>
          <w:rFonts w:ascii="Garamond" w:hAnsi="Garamond"/>
          <w:bCs/>
          <w:sz w:val="22"/>
          <w:szCs w:val="22"/>
          <w:lang w:eastAsia="hu-HU"/>
        </w:rPr>
      </w:pPr>
      <w:r w:rsidRPr="00935276">
        <w:rPr>
          <w:rFonts w:ascii="Times New Roman" w:hAnsi="Times New Roman"/>
          <w:sz w:val="22"/>
          <w:szCs w:val="22"/>
        </w:rPr>
        <w:tab/>
        <w:t>meghatalmazott képviselő aláírása)</w:t>
      </w:r>
    </w:p>
    <w:p w:rsidR="00C774EB" w:rsidRPr="00935276" w:rsidRDefault="00C774EB" w:rsidP="00C774EB">
      <w:pPr>
        <w:pStyle w:val="Szvegtrzs"/>
        <w:jc w:val="center"/>
        <w:rPr>
          <w:i/>
          <w:sz w:val="22"/>
          <w:szCs w:val="22"/>
        </w:rPr>
      </w:pPr>
    </w:p>
    <w:bookmarkEnd w:id="192"/>
    <w:p w:rsidR="006A6DB0" w:rsidRPr="00935276" w:rsidRDefault="006A6DB0" w:rsidP="006A6DB0">
      <w:pPr>
        <w:pStyle w:val="Cmsor8"/>
        <w:rPr>
          <w:sz w:val="22"/>
          <w:szCs w:val="22"/>
        </w:rPr>
      </w:pPr>
      <w:r w:rsidRPr="00935276">
        <w:rPr>
          <w:sz w:val="22"/>
          <w:szCs w:val="22"/>
        </w:rPr>
        <w:br w:type="page"/>
      </w:r>
    </w:p>
    <w:p w:rsidR="006A6DB0" w:rsidRPr="00935276" w:rsidRDefault="00411ACD" w:rsidP="006A6DB0">
      <w:pPr>
        <w:jc w:val="right"/>
        <w:rPr>
          <w:rFonts w:ascii="Times New Roman" w:hAnsi="Times New Roman"/>
          <w:sz w:val="22"/>
          <w:szCs w:val="22"/>
        </w:rPr>
      </w:pPr>
      <w:r w:rsidRPr="00935276">
        <w:rPr>
          <w:rFonts w:ascii="Times New Roman" w:hAnsi="Times New Roman"/>
          <w:sz w:val="22"/>
          <w:szCs w:val="22"/>
        </w:rPr>
        <w:lastRenderedPageBreak/>
        <w:t>2</w:t>
      </w:r>
      <w:r w:rsidR="009F73AC">
        <w:rPr>
          <w:rFonts w:ascii="Times New Roman" w:hAnsi="Times New Roman"/>
          <w:sz w:val="22"/>
          <w:szCs w:val="22"/>
        </w:rPr>
        <w:t>1</w:t>
      </w:r>
      <w:r w:rsidR="006A6DB0" w:rsidRPr="00935276">
        <w:rPr>
          <w:rFonts w:ascii="Times New Roman" w:hAnsi="Times New Roman"/>
          <w:sz w:val="22"/>
          <w:szCs w:val="22"/>
        </w:rPr>
        <w:t>. sz</w:t>
      </w:r>
      <w:r w:rsidR="00667E79" w:rsidRPr="00935276">
        <w:rPr>
          <w:rFonts w:ascii="Times New Roman" w:hAnsi="Times New Roman"/>
          <w:sz w:val="22"/>
          <w:szCs w:val="22"/>
        </w:rPr>
        <w:t>.</w:t>
      </w:r>
      <w:r w:rsidR="006A6DB0" w:rsidRPr="00935276">
        <w:rPr>
          <w:rFonts w:ascii="Times New Roman" w:hAnsi="Times New Roman"/>
          <w:sz w:val="22"/>
          <w:szCs w:val="22"/>
        </w:rPr>
        <w:t xml:space="preserve"> melléklet</w:t>
      </w:r>
    </w:p>
    <w:p w:rsidR="006A6DB0" w:rsidRPr="00935276" w:rsidRDefault="006A6DB0" w:rsidP="006A6DB0">
      <w:pPr>
        <w:widowControl w:val="0"/>
        <w:spacing w:line="360" w:lineRule="auto"/>
        <w:ind w:left="705" w:hanging="705"/>
        <w:jc w:val="center"/>
        <w:rPr>
          <w:rFonts w:ascii="Times New Roman" w:hAnsi="Times New Roman"/>
          <w:b/>
          <w:sz w:val="22"/>
          <w:szCs w:val="22"/>
        </w:rPr>
      </w:pPr>
    </w:p>
    <w:p w:rsidR="006A6DB0" w:rsidRPr="00935276" w:rsidRDefault="006A6DB0" w:rsidP="006A6DB0">
      <w:pPr>
        <w:widowControl w:val="0"/>
        <w:spacing w:line="360" w:lineRule="auto"/>
        <w:ind w:left="705" w:hanging="705"/>
        <w:jc w:val="center"/>
        <w:rPr>
          <w:rFonts w:ascii="Times New Roman" w:hAnsi="Times New Roman"/>
          <w:b/>
          <w:sz w:val="22"/>
          <w:szCs w:val="22"/>
        </w:rPr>
      </w:pPr>
      <w:r w:rsidRPr="00935276">
        <w:rPr>
          <w:rFonts w:ascii="Times New Roman" w:hAnsi="Times New Roman"/>
          <w:b/>
          <w:sz w:val="22"/>
          <w:szCs w:val="22"/>
        </w:rPr>
        <w:t>NYILATKOZAT</w:t>
      </w:r>
    </w:p>
    <w:p w:rsidR="006A6DB0" w:rsidRPr="00935276" w:rsidRDefault="006A6DB0" w:rsidP="006A6DB0">
      <w:pPr>
        <w:widowControl w:val="0"/>
        <w:spacing w:line="360" w:lineRule="auto"/>
        <w:ind w:left="705" w:hanging="705"/>
        <w:jc w:val="center"/>
        <w:rPr>
          <w:rFonts w:ascii="Times New Roman" w:hAnsi="Times New Roman"/>
          <w:b/>
          <w:sz w:val="22"/>
          <w:szCs w:val="22"/>
          <w:vertAlign w:val="superscript"/>
        </w:rPr>
      </w:pPr>
      <w:r w:rsidRPr="00935276">
        <w:rPr>
          <w:rFonts w:ascii="Times New Roman" w:hAnsi="Times New Roman"/>
          <w:b/>
          <w:sz w:val="22"/>
          <w:szCs w:val="22"/>
        </w:rPr>
        <w:t>ELEKTRONIKUS DOKUMENTUM EGYEZŐSÉGÉRŐL</w:t>
      </w:r>
    </w:p>
    <w:p w:rsidR="0071478D" w:rsidRPr="00935276" w:rsidRDefault="0071478D" w:rsidP="0071478D">
      <w:pPr>
        <w:pStyle w:val="Cm"/>
        <w:rPr>
          <w:sz w:val="22"/>
          <w:szCs w:val="22"/>
          <w:lang w:val="hu-HU"/>
        </w:rPr>
      </w:pPr>
      <w:r w:rsidRPr="00935276">
        <w:rPr>
          <w:sz w:val="22"/>
          <w:szCs w:val="22"/>
          <w:lang w:val="hu-HU"/>
        </w:rPr>
        <w:t>„Közbeszerzési jogi minőségbiztosítási szolgáltatások és szakértői tanácsadás”</w:t>
      </w:r>
    </w:p>
    <w:p w:rsidR="006A6DB0" w:rsidRPr="00935276" w:rsidRDefault="0071478D" w:rsidP="0071478D">
      <w:pPr>
        <w:widowControl w:val="0"/>
        <w:ind w:left="705" w:hanging="705"/>
        <w:jc w:val="center"/>
        <w:rPr>
          <w:rFonts w:ascii="Times New Roman" w:hAnsi="Times New Roman"/>
          <w:sz w:val="22"/>
          <w:szCs w:val="22"/>
        </w:rPr>
      </w:pPr>
      <w:r w:rsidRPr="00935276">
        <w:rPr>
          <w:rFonts w:ascii="Times New Roman" w:hAnsi="Times New Roman"/>
          <w:sz w:val="22"/>
          <w:szCs w:val="22"/>
        </w:rPr>
        <w:t>tárgyú közbeszerzési eljárásban</w:t>
      </w:r>
    </w:p>
    <w:p w:rsidR="006A6DB0" w:rsidRPr="00935276" w:rsidRDefault="006A6DB0" w:rsidP="006A6DB0">
      <w:pPr>
        <w:widowControl w:val="0"/>
        <w:jc w:val="both"/>
        <w:rPr>
          <w:rFonts w:ascii="Times New Roman" w:hAnsi="Times New Roman"/>
          <w:sz w:val="22"/>
          <w:szCs w:val="22"/>
        </w:rPr>
      </w:pPr>
    </w:p>
    <w:p w:rsidR="006A6DB0" w:rsidRPr="00935276" w:rsidRDefault="006A6DB0" w:rsidP="006A6DB0">
      <w:pPr>
        <w:widowControl w:val="0"/>
        <w:jc w:val="both"/>
        <w:rPr>
          <w:rFonts w:ascii="Times New Roman" w:hAnsi="Times New Roman"/>
          <w:sz w:val="22"/>
          <w:szCs w:val="22"/>
        </w:rPr>
      </w:pPr>
    </w:p>
    <w:p w:rsidR="006A6DB0" w:rsidRPr="00935276" w:rsidRDefault="006A6DB0" w:rsidP="006A6DB0">
      <w:pPr>
        <w:widowControl w:val="0"/>
        <w:jc w:val="both"/>
        <w:rPr>
          <w:rFonts w:ascii="Times New Roman" w:hAnsi="Times New Roman"/>
          <w:sz w:val="22"/>
          <w:szCs w:val="22"/>
        </w:rPr>
      </w:pPr>
    </w:p>
    <w:p w:rsidR="0071478D" w:rsidRPr="00935276" w:rsidRDefault="0071478D" w:rsidP="006A6DB0">
      <w:pPr>
        <w:widowControl w:val="0"/>
        <w:spacing w:line="360" w:lineRule="auto"/>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 (székhely: ______________________________) cégjegyzésre jogosult/meghatalmazott képviselője</w:t>
      </w:r>
      <w:r w:rsidRPr="00935276">
        <w:rPr>
          <w:rStyle w:val="Lbjegyzet-hivatkozs"/>
          <w:rFonts w:ascii="Times New Roman" w:hAnsi="Times New Roman"/>
          <w:sz w:val="22"/>
          <w:szCs w:val="22"/>
        </w:rPr>
        <w:footnoteReference w:id="106"/>
      </w:r>
    </w:p>
    <w:p w:rsidR="0071478D" w:rsidRPr="00935276" w:rsidRDefault="0071478D" w:rsidP="006A6DB0">
      <w:pPr>
        <w:widowControl w:val="0"/>
        <w:spacing w:line="360" w:lineRule="auto"/>
        <w:jc w:val="both"/>
        <w:rPr>
          <w:rFonts w:ascii="Times New Roman" w:hAnsi="Times New Roman"/>
          <w:sz w:val="22"/>
          <w:szCs w:val="22"/>
        </w:rPr>
      </w:pPr>
    </w:p>
    <w:p w:rsidR="0071478D" w:rsidRPr="00935276" w:rsidRDefault="006A6DB0" w:rsidP="0071478D">
      <w:pPr>
        <w:widowControl w:val="0"/>
        <w:spacing w:line="360" w:lineRule="auto"/>
        <w:jc w:val="center"/>
        <w:rPr>
          <w:rFonts w:ascii="Times New Roman" w:hAnsi="Times New Roman"/>
          <w:b/>
          <w:spacing w:val="20"/>
          <w:sz w:val="22"/>
          <w:szCs w:val="22"/>
        </w:rPr>
      </w:pPr>
      <w:r w:rsidRPr="00935276">
        <w:rPr>
          <w:rFonts w:ascii="Times New Roman" w:hAnsi="Times New Roman"/>
          <w:b/>
          <w:spacing w:val="20"/>
          <w:sz w:val="22"/>
          <w:szCs w:val="22"/>
        </w:rPr>
        <w:t>nyilatkozom,</w:t>
      </w:r>
    </w:p>
    <w:p w:rsidR="0071478D" w:rsidRPr="00935276" w:rsidRDefault="0071478D" w:rsidP="0071478D">
      <w:pPr>
        <w:widowControl w:val="0"/>
        <w:spacing w:line="360" w:lineRule="auto"/>
        <w:jc w:val="center"/>
        <w:rPr>
          <w:rFonts w:ascii="Times New Roman" w:hAnsi="Times New Roman"/>
          <w:b/>
          <w:spacing w:val="20"/>
          <w:sz w:val="22"/>
          <w:szCs w:val="22"/>
        </w:rPr>
      </w:pPr>
    </w:p>
    <w:p w:rsidR="006A6DB0" w:rsidRPr="00935276" w:rsidRDefault="006A6DB0" w:rsidP="006A6DB0">
      <w:pPr>
        <w:widowControl w:val="0"/>
        <w:spacing w:line="360" w:lineRule="auto"/>
        <w:jc w:val="both"/>
        <w:rPr>
          <w:rFonts w:ascii="Times New Roman" w:hAnsi="Times New Roman"/>
          <w:sz w:val="22"/>
          <w:szCs w:val="22"/>
        </w:rPr>
      </w:pPr>
      <w:r w:rsidRPr="00935276">
        <w:rPr>
          <w:rFonts w:ascii="Times New Roman" w:hAnsi="Times New Roman"/>
          <w:sz w:val="22"/>
          <w:szCs w:val="22"/>
        </w:rPr>
        <w:t xml:space="preserve">hogy az eljárásban benyújtott ajánlatunk elektronikus példánya a papír alapú példánnyal megegyezik. </w:t>
      </w:r>
    </w:p>
    <w:p w:rsidR="006A6DB0" w:rsidRPr="00935276" w:rsidRDefault="006A6DB0" w:rsidP="006A6DB0">
      <w:pPr>
        <w:widowControl w:val="0"/>
        <w:spacing w:line="360" w:lineRule="auto"/>
        <w:jc w:val="both"/>
        <w:rPr>
          <w:rFonts w:ascii="Times New Roman" w:hAnsi="Times New Roman"/>
          <w:sz w:val="22"/>
          <w:szCs w:val="22"/>
        </w:rPr>
      </w:pPr>
    </w:p>
    <w:p w:rsidR="006A6DB0" w:rsidRPr="00935276" w:rsidRDefault="006A6DB0" w:rsidP="006A6DB0">
      <w:pPr>
        <w:widowControl w:val="0"/>
        <w:spacing w:line="360" w:lineRule="auto"/>
        <w:jc w:val="both"/>
        <w:rPr>
          <w:rFonts w:ascii="Times New Roman" w:hAnsi="Times New Roman"/>
          <w:sz w:val="22"/>
          <w:szCs w:val="22"/>
        </w:rPr>
      </w:pPr>
    </w:p>
    <w:p w:rsidR="0071478D" w:rsidRPr="00935276" w:rsidRDefault="0071478D" w:rsidP="0071478D">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71478D" w:rsidRPr="00935276" w:rsidRDefault="0071478D" w:rsidP="0071478D">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71478D" w:rsidRPr="00935276" w:rsidRDefault="0071478D" w:rsidP="0071478D">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6A6DB0" w:rsidRPr="00935276" w:rsidRDefault="0071478D" w:rsidP="0071478D">
      <w:pPr>
        <w:widowControl w:val="0"/>
        <w:tabs>
          <w:tab w:val="center" w:pos="6521"/>
        </w:tabs>
        <w:jc w:val="both"/>
        <w:rPr>
          <w:rFonts w:ascii="Times New Roman" w:hAnsi="Times New Roman"/>
          <w:i/>
          <w:sz w:val="22"/>
          <w:szCs w:val="22"/>
        </w:rPr>
      </w:pPr>
      <w:r w:rsidRPr="00935276">
        <w:rPr>
          <w:rFonts w:ascii="Times New Roman" w:hAnsi="Times New Roman"/>
          <w:sz w:val="22"/>
          <w:szCs w:val="22"/>
        </w:rPr>
        <w:tab/>
        <w:t>meghatalmazott képviselő aláírása)</w:t>
      </w:r>
    </w:p>
    <w:p w:rsidR="006A6DB0" w:rsidRPr="0036556C" w:rsidRDefault="006A6DB0" w:rsidP="006A6DB0">
      <w:pPr>
        <w:jc w:val="right"/>
        <w:rPr>
          <w:b/>
          <w:sz w:val="22"/>
          <w:szCs w:val="22"/>
        </w:rPr>
      </w:pPr>
      <w:r w:rsidRPr="0036556C">
        <w:rPr>
          <w:sz w:val="22"/>
          <w:szCs w:val="22"/>
        </w:rPr>
        <w:br w:type="page"/>
      </w:r>
    </w:p>
    <w:p w:rsidR="006A6DB0" w:rsidRPr="00935276" w:rsidRDefault="00411ACD" w:rsidP="006A6DB0">
      <w:pPr>
        <w:jc w:val="right"/>
        <w:rPr>
          <w:rFonts w:ascii="Times New Roman" w:hAnsi="Times New Roman"/>
          <w:sz w:val="22"/>
          <w:szCs w:val="22"/>
        </w:rPr>
      </w:pPr>
      <w:r w:rsidRPr="00935276">
        <w:rPr>
          <w:rFonts w:ascii="Times New Roman" w:hAnsi="Times New Roman"/>
          <w:sz w:val="22"/>
          <w:szCs w:val="22"/>
        </w:rPr>
        <w:lastRenderedPageBreak/>
        <w:t>2</w:t>
      </w:r>
      <w:r w:rsidR="009F73AC">
        <w:rPr>
          <w:rFonts w:ascii="Times New Roman" w:hAnsi="Times New Roman"/>
          <w:sz w:val="22"/>
          <w:szCs w:val="22"/>
        </w:rPr>
        <w:t>2</w:t>
      </w:r>
      <w:r w:rsidR="006A6DB0" w:rsidRPr="00935276">
        <w:rPr>
          <w:rFonts w:ascii="Times New Roman" w:hAnsi="Times New Roman"/>
          <w:sz w:val="22"/>
          <w:szCs w:val="22"/>
        </w:rPr>
        <w:t>. sz</w:t>
      </w:r>
      <w:r w:rsidR="00667E79" w:rsidRPr="00935276">
        <w:rPr>
          <w:rFonts w:ascii="Times New Roman" w:hAnsi="Times New Roman"/>
          <w:sz w:val="22"/>
          <w:szCs w:val="22"/>
        </w:rPr>
        <w:t>.</w:t>
      </w:r>
      <w:r w:rsidR="006A6DB0" w:rsidRPr="00935276">
        <w:rPr>
          <w:rFonts w:ascii="Times New Roman" w:hAnsi="Times New Roman"/>
          <w:sz w:val="22"/>
          <w:szCs w:val="22"/>
        </w:rPr>
        <w:t xml:space="preserve"> melléklet</w:t>
      </w:r>
    </w:p>
    <w:p w:rsidR="006A6DB0" w:rsidRPr="00935276" w:rsidRDefault="006A6DB0" w:rsidP="006A6DB0">
      <w:pPr>
        <w:widowControl w:val="0"/>
        <w:spacing w:line="360" w:lineRule="auto"/>
        <w:ind w:left="705" w:hanging="705"/>
        <w:jc w:val="center"/>
        <w:rPr>
          <w:rFonts w:ascii="Times New Roman" w:hAnsi="Times New Roman"/>
          <w:b/>
          <w:sz w:val="22"/>
          <w:szCs w:val="22"/>
        </w:rPr>
      </w:pPr>
    </w:p>
    <w:p w:rsidR="006A6DB0" w:rsidRPr="00935276" w:rsidRDefault="006A6DB0" w:rsidP="006A6DB0">
      <w:pPr>
        <w:widowControl w:val="0"/>
        <w:spacing w:line="360" w:lineRule="auto"/>
        <w:ind w:left="705" w:hanging="705"/>
        <w:jc w:val="center"/>
        <w:rPr>
          <w:rFonts w:ascii="Times New Roman" w:hAnsi="Times New Roman"/>
          <w:b/>
          <w:sz w:val="22"/>
          <w:szCs w:val="22"/>
        </w:rPr>
      </w:pPr>
      <w:r w:rsidRPr="00935276">
        <w:rPr>
          <w:rFonts w:ascii="Times New Roman" w:hAnsi="Times New Roman"/>
          <w:b/>
          <w:sz w:val="22"/>
          <w:szCs w:val="22"/>
        </w:rPr>
        <w:t xml:space="preserve">NYILATKOZAT </w:t>
      </w:r>
    </w:p>
    <w:p w:rsidR="006A6DB0" w:rsidRPr="00935276" w:rsidRDefault="006A6DB0" w:rsidP="006A6DB0">
      <w:pPr>
        <w:widowControl w:val="0"/>
        <w:spacing w:line="360" w:lineRule="auto"/>
        <w:ind w:left="705" w:hanging="705"/>
        <w:jc w:val="center"/>
        <w:rPr>
          <w:rFonts w:ascii="Times New Roman" w:hAnsi="Times New Roman"/>
          <w:b/>
          <w:sz w:val="22"/>
          <w:szCs w:val="22"/>
        </w:rPr>
      </w:pPr>
      <w:r w:rsidRPr="00935276">
        <w:rPr>
          <w:rFonts w:ascii="Times New Roman" w:hAnsi="Times New Roman"/>
          <w:b/>
          <w:sz w:val="22"/>
          <w:szCs w:val="22"/>
        </w:rPr>
        <w:t xml:space="preserve">a Kbt. </w:t>
      </w:r>
      <w:r w:rsidR="0071478D" w:rsidRPr="00935276">
        <w:rPr>
          <w:rFonts w:ascii="Times New Roman" w:hAnsi="Times New Roman"/>
          <w:b/>
          <w:sz w:val="22"/>
          <w:szCs w:val="22"/>
        </w:rPr>
        <w:t>47</w:t>
      </w:r>
      <w:r w:rsidRPr="00935276">
        <w:rPr>
          <w:rFonts w:ascii="Times New Roman" w:hAnsi="Times New Roman"/>
          <w:b/>
          <w:sz w:val="22"/>
          <w:szCs w:val="22"/>
        </w:rPr>
        <w:t>. § (</w:t>
      </w:r>
      <w:r w:rsidR="0071478D" w:rsidRPr="00935276">
        <w:rPr>
          <w:rFonts w:ascii="Times New Roman" w:hAnsi="Times New Roman"/>
          <w:b/>
          <w:sz w:val="22"/>
          <w:szCs w:val="22"/>
        </w:rPr>
        <w:t>2</w:t>
      </w:r>
      <w:r w:rsidRPr="00935276">
        <w:rPr>
          <w:rFonts w:ascii="Times New Roman" w:hAnsi="Times New Roman"/>
          <w:b/>
          <w:sz w:val="22"/>
          <w:szCs w:val="22"/>
        </w:rPr>
        <w:t>) bekezdése alapján</w:t>
      </w:r>
    </w:p>
    <w:p w:rsidR="006A6DB0" w:rsidRPr="00935276" w:rsidRDefault="006A6DB0" w:rsidP="006A6DB0">
      <w:pPr>
        <w:widowControl w:val="0"/>
        <w:spacing w:line="360" w:lineRule="auto"/>
        <w:ind w:left="705" w:hanging="705"/>
        <w:jc w:val="center"/>
        <w:rPr>
          <w:rFonts w:ascii="Times New Roman" w:hAnsi="Times New Roman"/>
          <w:b/>
          <w:sz w:val="22"/>
          <w:szCs w:val="22"/>
          <w:vertAlign w:val="superscript"/>
        </w:rPr>
      </w:pPr>
      <w:r w:rsidRPr="00935276">
        <w:rPr>
          <w:rFonts w:ascii="Times New Roman" w:hAnsi="Times New Roman"/>
          <w:b/>
          <w:sz w:val="22"/>
          <w:szCs w:val="22"/>
        </w:rPr>
        <w:t>FELELŐS FORDÍTÁSRÓL</w:t>
      </w:r>
    </w:p>
    <w:p w:rsidR="0071478D" w:rsidRPr="00935276" w:rsidRDefault="0071478D" w:rsidP="0071478D">
      <w:pPr>
        <w:pStyle w:val="Cm"/>
        <w:rPr>
          <w:sz w:val="22"/>
          <w:szCs w:val="22"/>
          <w:lang w:val="hu-HU"/>
        </w:rPr>
      </w:pPr>
      <w:r w:rsidRPr="00935276">
        <w:rPr>
          <w:sz w:val="22"/>
          <w:szCs w:val="22"/>
          <w:lang w:val="hu-HU"/>
        </w:rPr>
        <w:t>„Közbeszerzési jogi minőségbiztosítási szolgáltatások és szakértői tanácsadás”</w:t>
      </w:r>
    </w:p>
    <w:p w:rsidR="0071478D" w:rsidRPr="00935276" w:rsidRDefault="0071478D" w:rsidP="0071478D">
      <w:pPr>
        <w:pStyle w:val="Szvegtrzsbehzssal3"/>
        <w:numPr>
          <w:ilvl w:val="12"/>
          <w:numId w:val="0"/>
        </w:numPr>
        <w:ind w:left="426" w:right="395"/>
        <w:jc w:val="center"/>
        <w:rPr>
          <w:rFonts w:ascii="Times New Roman" w:hAnsi="Times New Roman"/>
          <w:b/>
          <w:caps/>
          <w:sz w:val="22"/>
          <w:szCs w:val="22"/>
        </w:rPr>
      </w:pPr>
      <w:r w:rsidRPr="00935276">
        <w:rPr>
          <w:rFonts w:ascii="Times New Roman" w:hAnsi="Times New Roman"/>
          <w:sz w:val="22"/>
          <w:szCs w:val="22"/>
        </w:rPr>
        <w:t>tárgyú közbeszerzési eljárásban</w:t>
      </w:r>
    </w:p>
    <w:p w:rsidR="006A6DB0" w:rsidRPr="00935276" w:rsidRDefault="006A6DB0" w:rsidP="006A6DB0">
      <w:pPr>
        <w:widowControl w:val="0"/>
        <w:jc w:val="both"/>
        <w:rPr>
          <w:rFonts w:ascii="Times New Roman" w:hAnsi="Times New Roman"/>
          <w:sz w:val="22"/>
          <w:szCs w:val="22"/>
        </w:rPr>
      </w:pPr>
    </w:p>
    <w:p w:rsidR="006A6DB0" w:rsidRPr="00935276" w:rsidRDefault="006A6DB0" w:rsidP="006A6DB0">
      <w:pPr>
        <w:widowControl w:val="0"/>
        <w:jc w:val="both"/>
        <w:rPr>
          <w:rFonts w:ascii="Times New Roman" w:hAnsi="Times New Roman"/>
          <w:sz w:val="22"/>
          <w:szCs w:val="22"/>
        </w:rPr>
      </w:pPr>
    </w:p>
    <w:p w:rsidR="0071478D" w:rsidRPr="00935276" w:rsidRDefault="0071478D" w:rsidP="0071478D">
      <w:pPr>
        <w:widowControl w:val="0"/>
        <w:spacing w:line="360" w:lineRule="auto"/>
        <w:jc w:val="both"/>
        <w:rPr>
          <w:rFonts w:ascii="Times New Roman" w:hAnsi="Times New Roman"/>
          <w:sz w:val="22"/>
          <w:szCs w:val="22"/>
        </w:rPr>
      </w:pPr>
      <w:r w:rsidRPr="00935276">
        <w:rPr>
          <w:rFonts w:ascii="Times New Roman" w:hAnsi="Times New Roman"/>
          <w:sz w:val="22"/>
          <w:szCs w:val="22"/>
        </w:rPr>
        <w:t>Alulírott _________________________ mint a(z) ______________________________ (székhely: ______________________________) cégjegyzésre jogosult/meghatalmazott képviselője</w:t>
      </w:r>
      <w:r w:rsidRPr="00935276">
        <w:rPr>
          <w:rStyle w:val="Lbjegyzet-hivatkozs"/>
          <w:rFonts w:ascii="Times New Roman" w:hAnsi="Times New Roman"/>
          <w:sz w:val="22"/>
          <w:szCs w:val="22"/>
        </w:rPr>
        <w:footnoteReference w:id="107"/>
      </w:r>
    </w:p>
    <w:p w:rsidR="0071478D" w:rsidRPr="00935276" w:rsidRDefault="0071478D" w:rsidP="0071478D">
      <w:pPr>
        <w:widowControl w:val="0"/>
        <w:spacing w:line="360" w:lineRule="auto"/>
        <w:jc w:val="both"/>
        <w:rPr>
          <w:rFonts w:ascii="Times New Roman" w:hAnsi="Times New Roman"/>
          <w:sz w:val="22"/>
          <w:szCs w:val="22"/>
        </w:rPr>
      </w:pPr>
    </w:p>
    <w:p w:rsidR="0071478D" w:rsidRPr="00935276" w:rsidRDefault="0071478D" w:rsidP="0071478D">
      <w:pPr>
        <w:widowControl w:val="0"/>
        <w:spacing w:line="360" w:lineRule="auto"/>
        <w:jc w:val="center"/>
        <w:rPr>
          <w:rFonts w:ascii="Times New Roman" w:hAnsi="Times New Roman"/>
          <w:b/>
          <w:spacing w:val="20"/>
          <w:sz w:val="22"/>
          <w:szCs w:val="22"/>
        </w:rPr>
      </w:pPr>
      <w:r w:rsidRPr="00935276">
        <w:rPr>
          <w:rFonts w:ascii="Times New Roman" w:hAnsi="Times New Roman"/>
          <w:b/>
          <w:spacing w:val="20"/>
          <w:sz w:val="22"/>
          <w:szCs w:val="22"/>
        </w:rPr>
        <w:t>nyilatkozom,</w:t>
      </w:r>
    </w:p>
    <w:p w:rsidR="0071478D" w:rsidRPr="00935276" w:rsidRDefault="0071478D" w:rsidP="0071478D">
      <w:pPr>
        <w:widowControl w:val="0"/>
        <w:spacing w:line="360" w:lineRule="auto"/>
        <w:jc w:val="center"/>
        <w:rPr>
          <w:rFonts w:ascii="Times New Roman" w:hAnsi="Times New Roman"/>
          <w:b/>
          <w:spacing w:val="20"/>
          <w:sz w:val="22"/>
          <w:szCs w:val="22"/>
        </w:rPr>
      </w:pPr>
    </w:p>
    <w:p w:rsidR="006A6DB0" w:rsidRPr="00935276" w:rsidRDefault="006A6DB0" w:rsidP="0071478D">
      <w:pPr>
        <w:widowControl w:val="0"/>
        <w:spacing w:line="360" w:lineRule="auto"/>
        <w:jc w:val="both"/>
        <w:rPr>
          <w:rFonts w:ascii="Times New Roman" w:hAnsi="Times New Roman"/>
          <w:sz w:val="22"/>
          <w:szCs w:val="22"/>
        </w:rPr>
      </w:pPr>
      <w:r w:rsidRPr="00935276">
        <w:rPr>
          <w:rFonts w:ascii="Times New Roman" w:hAnsi="Times New Roman"/>
          <w:sz w:val="22"/>
          <w:szCs w:val="22"/>
        </w:rPr>
        <w:t>hogy az eljárásban benyújtott idegen nyelvű dokumentumok (irat, igazolás, nyilatkozat, stb.) magyar nyelvű fordítása megfelel a valóságnak, így a benyújtott idegen nyelvű szövegek magyar jelentésének, és azok tartalmáért teljes körű felelősséget vállalok.</w:t>
      </w:r>
    </w:p>
    <w:p w:rsidR="006A6DB0" w:rsidRPr="00935276" w:rsidRDefault="006A6DB0" w:rsidP="006A6DB0">
      <w:pPr>
        <w:widowControl w:val="0"/>
        <w:spacing w:line="360" w:lineRule="auto"/>
        <w:jc w:val="both"/>
        <w:rPr>
          <w:rFonts w:ascii="Times New Roman" w:hAnsi="Times New Roman"/>
          <w:sz w:val="22"/>
          <w:szCs w:val="22"/>
        </w:rPr>
      </w:pPr>
    </w:p>
    <w:p w:rsidR="00667E79" w:rsidRPr="00935276" w:rsidRDefault="00667E79" w:rsidP="00667E79">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667E79" w:rsidRPr="00935276" w:rsidRDefault="00667E79" w:rsidP="00667E79">
      <w:pPr>
        <w:widowControl w:val="0"/>
        <w:tabs>
          <w:tab w:val="center" w:pos="6521"/>
        </w:tabs>
        <w:spacing w:after="120"/>
        <w:jc w:val="both"/>
        <w:rPr>
          <w:rFonts w:ascii="Times New Roman" w:hAnsi="Times New Roman"/>
          <w:sz w:val="22"/>
          <w:szCs w:val="22"/>
        </w:rPr>
      </w:pPr>
      <w:r w:rsidRPr="00935276">
        <w:rPr>
          <w:rFonts w:ascii="Times New Roman" w:hAnsi="Times New Roman"/>
          <w:sz w:val="22"/>
          <w:szCs w:val="22"/>
        </w:rPr>
        <w:tab/>
        <w:t>___________________________________</w:t>
      </w:r>
    </w:p>
    <w:p w:rsidR="00667E79" w:rsidRPr="00935276" w:rsidRDefault="00667E79" w:rsidP="00667E79">
      <w:pPr>
        <w:widowControl w:val="0"/>
        <w:tabs>
          <w:tab w:val="center" w:pos="6521"/>
        </w:tabs>
        <w:jc w:val="both"/>
        <w:rPr>
          <w:rFonts w:ascii="Times New Roman" w:hAnsi="Times New Roman"/>
          <w:sz w:val="22"/>
          <w:szCs w:val="22"/>
        </w:rPr>
      </w:pPr>
      <w:r w:rsidRPr="00935276">
        <w:rPr>
          <w:rFonts w:ascii="Times New Roman" w:hAnsi="Times New Roman"/>
          <w:sz w:val="22"/>
          <w:szCs w:val="22"/>
        </w:rPr>
        <w:tab/>
        <w:t>(cégjegyzésre jogosult vagy szabályszerűen</w:t>
      </w:r>
    </w:p>
    <w:p w:rsidR="00667E79" w:rsidRPr="00935276" w:rsidRDefault="00667E79" w:rsidP="00667E79">
      <w:pPr>
        <w:widowControl w:val="0"/>
        <w:tabs>
          <w:tab w:val="center" w:pos="6521"/>
        </w:tabs>
        <w:jc w:val="both"/>
        <w:rPr>
          <w:rFonts w:ascii="Times New Roman" w:hAnsi="Times New Roman"/>
          <w:i/>
          <w:sz w:val="22"/>
          <w:szCs w:val="22"/>
        </w:rPr>
      </w:pPr>
      <w:r w:rsidRPr="00935276">
        <w:rPr>
          <w:rFonts w:ascii="Times New Roman" w:hAnsi="Times New Roman"/>
          <w:sz w:val="22"/>
          <w:szCs w:val="22"/>
        </w:rPr>
        <w:tab/>
        <w:t>meghatalmazott képviselő aláírása)</w:t>
      </w:r>
    </w:p>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jc w:val="right"/>
        <w:rPr>
          <w:rFonts w:ascii="Times New Roman" w:hAnsi="Times New Roman"/>
          <w:b/>
          <w:sz w:val="22"/>
          <w:szCs w:val="22"/>
        </w:rPr>
      </w:pPr>
      <w:r w:rsidRPr="00935276">
        <w:rPr>
          <w:rFonts w:ascii="Times New Roman" w:hAnsi="Times New Roman"/>
          <w:sz w:val="22"/>
          <w:szCs w:val="22"/>
        </w:rPr>
        <w:br w:type="page"/>
      </w:r>
      <w:r w:rsidR="00411ACD" w:rsidRPr="00935276">
        <w:rPr>
          <w:rFonts w:ascii="Times New Roman" w:hAnsi="Times New Roman"/>
          <w:sz w:val="22"/>
          <w:szCs w:val="22"/>
        </w:rPr>
        <w:lastRenderedPageBreak/>
        <w:t>2</w:t>
      </w:r>
      <w:r w:rsidR="009F73AC">
        <w:rPr>
          <w:rFonts w:ascii="Times New Roman" w:hAnsi="Times New Roman"/>
          <w:sz w:val="22"/>
          <w:szCs w:val="22"/>
        </w:rPr>
        <w:t>3</w:t>
      </w:r>
      <w:r w:rsidRPr="00935276">
        <w:rPr>
          <w:rFonts w:ascii="Times New Roman" w:hAnsi="Times New Roman"/>
          <w:sz w:val="22"/>
          <w:szCs w:val="22"/>
        </w:rPr>
        <w:t>. sz</w:t>
      </w:r>
      <w:r w:rsidR="00667E79" w:rsidRPr="00935276">
        <w:rPr>
          <w:rFonts w:ascii="Times New Roman" w:hAnsi="Times New Roman"/>
          <w:sz w:val="22"/>
          <w:szCs w:val="22"/>
        </w:rPr>
        <w:t>.</w:t>
      </w:r>
      <w:r w:rsidRPr="00935276">
        <w:rPr>
          <w:rFonts w:ascii="Times New Roman" w:hAnsi="Times New Roman"/>
          <w:sz w:val="22"/>
          <w:szCs w:val="22"/>
        </w:rPr>
        <w:t xml:space="preserve"> melléklet</w:t>
      </w:r>
    </w:p>
    <w:p w:rsidR="006A6DB0" w:rsidRPr="00935276" w:rsidRDefault="006A6DB0" w:rsidP="006A6DB0">
      <w:pPr>
        <w:widowControl w:val="0"/>
        <w:spacing w:line="360" w:lineRule="auto"/>
        <w:ind w:left="705" w:hanging="705"/>
        <w:jc w:val="center"/>
        <w:rPr>
          <w:rFonts w:ascii="Times New Roman" w:hAnsi="Times New Roman"/>
          <w:b/>
          <w:sz w:val="22"/>
          <w:szCs w:val="22"/>
        </w:rPr>
      </w:pPr>
    </w:p>
    <w:p w:rsidR="006A6DB0" w:rsidRPr="00935276" w:rsidRDefault="006A6DB0" w:rsidP="006A6DB0">
      <w:pPr>
        <w:widowControl w:val="0"/>
        <w:spacing w:line="360" w:lineRule="auto"/>
        <w:ind w:left="705" w:hanging="705"/>
        <w:jc w:val="center"/>
        <w:rPr>
          <w:rFonts w:ascii="Times New Roman" w:hAnsi="Times New Roman"/>
          <w:b/>
          <w:sz w:val="22"/>
          <w:szCs w:val="22"/>
        </w:rPr>
      </w:pPr>
      <w:r w:rsidRPr="00935276">
        <w:rPr>
          <w:rFonts w:ascii="Times New Roman" w:hAnsi="Times New Roman"/>
          <w:b/>
          <w:sz w:val="22"/>
          <w:szCs w:val="22"/>
        </w:rPr>
        <w:t>MEGHATALMAZÁS</w:t>
      </w:r>
    </w:p>
    <w:p w:rsidR="00667E79" w:rsidRPr="00935276" w:rsidRDefault="00667E79" w:rsidP="00667E79">
      <w:pPr>
        <w:pStyle w:val="Cm"/>
        <w:rPr>
          <w:sz w:val="22"/>
          <w:szCs w:val="22"/>
          <w:lang w:val="hu-HU"/>
        </w:rPr>
      </w:pPr>
      <w:r w:rsidRPr="00935276">
        <w:rPr>
          <w:sz w:val="22"/>
          <w:szCs w:val="22"/>
          <w:lang w:val="hu-HU"/>
        </w:rPr>
        <w:t>„Közbeszerzési jogi minőségbiztosítási szolgáltatások és szakértői tanácsadás”</w:t>
      </w:r>
    </w:p>
    <w:p w:rsidR="00667E79" w:rsidRPr="00935276" w:rsidRDefault="00667E79" w:rsidP="00667E79">
      <w:pPr>
        <w:widowControl w:val="0"/>
        <w:spacing w:line="360" w:lineRule="auto"/>
        <w:ind w:left="705" w:hanging="705"/>
        <w:jc w:val="center"/>
        <w:rPr>
          <w:rFonts w:ascii="Times New Roman" w:hAnsi="Times New Roman"/>
          <w:b/>
          <w:sz w:val="22"/>
          <w:szCs w:val="22"/>
        </w:rPr>
      </w:pPr>
      <w:r w:rsidRPr="00935276">
        <w:rPr>
          <w:rFonts w:ascii="Times New Roman" w:hAnsi="Times New Roman"/>
          <w:sz w:val="22"/>
          <w:szCs w:val="22"/>
        </w:rPr>
        <w:t>tárgyú közbeszerzési eljárásban</w:t>
      </w:r>
    </w:p>
    <w:p w:rsidR="006A6DB0" w:rsidRPr="00935276" w:rsidRDefault="006A6DB0" w:rsidP="006A6DB0">
      <w:pPr>
        <w:widowControl w:val="0"/>
        <w:jc w:val="both"/>
        <w:rPr>
          <w:rFonts w:ascii="Times New Roman" w:hAnsi="Times New Roman"/>
          <w:sz w:val="22"/>
          <w:szCs w:val="22"/>
        </w:rPr>
      </w:pPr>
    </w:p>
    <w:p w:rsidR="006A6DB0" w:rsidRPr="00935276" w:rsidRDefault="006A6DB0" w:rsidP="006A6DB0">
      <w:pPr>
        <w:widowControl w:val="0"/>
        <w:jc w:val="both"/>
        <w:rPr>
          <w:rFonts w:ascii="Times New Roman" w:hAnsi="Times New Roman"/>
          <w:sz w:val="22"/>
          <w:szCs w:val="22"/>
        </w:rPr>
      </w:pPr>
    </w:p>
    <w:p w:rsidR="006A6DB0" w:rsidRPr="00935276" w:rsidRDefault="006A6DB0" w:rsidP="006A6DB0">
      <w:pPr>
        <w:widowControl w:val="0"/>
        <w:spacing w:line="360" w:lineRule="auto"/>
        <w:jc w:val="both"/>
        <w:rPr>
          <w:rFonts w:ascii="Times New Roman" w:hAnsi="Times New Roman"/>
          <w:sz w:val="22"/>
          <w:szCs w:val="22"/>
        </w:rPr>
      </w:pPr>
      <w:r w:rsidRPr="00935276">
        <w:rPr>
          <w:rFonts w:ascii="Times New Roman" w:hAnsi="Times New Roman"/>
          <w:sz w:val="22"/>
          <w:szCs w:val="22"/>
        </w:rPr>
        <w:t>Alulírott ______________________, mint a(z) _____________________________________ (székhely: _________________________________) ajánlattevő cégjegyzésre jogosult képviselője ezennel meghatalmazom _________________________</w:t>
      </w:r>
      <w:proofErr w:type="spellStart"/>
      <w:r w:rsidRPr="00935276">
        <w:rPr>
          <w:rFonts w:ascii="Times New Roman" w:hAnsi="Times New Roman"/>
          <w:sz w:val="22"/>
          <w:szCs w:val="22"/>
        </w:rPr>
        <w:t>-t</w:t>
      </w:r>
      <w:proofErr w:type="spellEnd"/>
      <w:r w:rsidRPr="00935276">
        <w:rPr>
          <w:rFonts w:ascii="Times New Roman" w:hAnsi="Times New Roman"/>
          <w:sz w:val="22"/>
          <w:szCs w:val="22"/>
        </w:rPr>
        <w:t xml:space="preserve"> (</w:t>
      </w:r>
      <w:proofErr w:type="spellStart"/>
      <w:r w:rsidRPr="00935276">
        <w:rPr>
          <w:rFonts w:ascii="Times New Roman" w:hAnsi="Times New Roman"/>
          <w:i/>
          <w:sz w:val="22"/>
          <w:szCs w:val="22"/>
        </w:rPr>
        <w:t>szig.sz</w:t>
      </w:r>
      <w:proofErr w:type="spellEnd"/>
      <w:r w:rsidRPr="00935276">
        <w:rPr>
          <w:rFonts w:ascii="Times New Roman" w:hAnsi="Times New Roman"/>
          <w:i/>
          <w:sz w:val="22"/>
          <w:szCs w:val="22"/>
        </w:rPr>
        <w:t>.:___________; szül. név: __________________________; anyja neve:_________________________; lakcím: ____________________________</w:t>
      </w:r>
      <w:r w:rsidRPr="00935276">
        <w:rPr>
          <w:rFonts w:ascii="Times New Roman" w:hAnsi="Times New Roman"/>
          <w:sz w:val="22"/>
          <w:szCs w:val="22"/>
        </w:rPr>
        <w:t xml:space="preserve">), hogy az Emberi Erőforrások Minisztériuma, mint ajánlatkérő által kiírt </w:t>
      </w:r>
      <w:r w:rsidRPr="00935276">
        <w:rPr>
          <w:rFonts w:ascii="Times New Roman" w:hAnsi="Times New Roman"/>
          <w:i/>
          <w:sz w:val="22"/>
          <w:szCs w:val="22"/>
        </w:rPr>
        <w:t>„</w:t>
      </w:r>
      <w:r w:rsidR="00667E79" w:rsidRPr="00935276">
        <w:rPr>
          <w:rFonts w:ascii="Times New Roman" w:hAnsi="Times New Roman"/>
          <w:i/>
          <w:sz w:val="22"/>
          <w:szCs w:val="22"/>
        </w:rPr>
        <w:t>Közbeszerzési jogi minőségbiztosítási szolgáltatások és szakértői tanácsadás</w:t>
      </w:r>
      <w:r w:rsidRPr="00935276">
        <w:rPr>
          <w:rFonts w:ascii="Times New Roman" w:hAnsi="Times New Roman"/>
          <w:i/>
          <w:sz w:val="22"/>
          <w:szCs w:val="22"/>
        </w:rPr>
        <w:t>”</w:t>
      </w:r>
      <w:r w:rsidRPr="00935276">
        <w:rPr>
          <w:rFonts w:ascii="Times New Roman" w:hAnsi="Times New Roman"/>
          <w:sz w:val="22"/>
          <w:szCs w:val="22"/>
        </w:rPr>
        <w:t xml:space="preserve"> tárgyú nyílt közbeszerzési eljárásban helyettem és a nevemben teljes körűen eljárjon, nyilatkozatot tegyen, képviseletemben eljárva jogokat szerezzen és kötelezettséget vállaljon. </w:t>
      </w:r>
    </w:p>
    <w:p w:rsidR="006A6DB0" w:rsidRPr="00935276" w:rsidRDefault="006A6DB0" w:rsidP="006A6DB0">
      <w:pPr>
        <w:widowControl w:val="0"/>
        <w:jc w:val="both"/>
        <w:rPr>
          <w:rFonts w:ascii="Times New Roman" w:hAnsi="Times New Roman"/>
          <w:sz w:val="22"/>
          <w:szCs w:val="22"/>
        </w:rPr>
      </w:pPr>
    </w:p>
    <w:p w:rsidR="006A6DB0" w:rsidRPr="00935276" w:rsidRDefault="006A6DB0" w:rsidP="006A6DB0">
      <w:pPr>
        <w:widowControl w:val="0"/>
        <w:jc w:val="both"/>
        <w:rPr>
          <w:rFonts w:ascii="Times New Roman" w:hAnsi="Times New Roman"/>
          <w:sz w:val="22"/>
          <w:szCs w:val="22"/>
        </w:rPr>
      </w:pPr>
    </w:p>
    <w:p w:rsidR="00667E79" w:rsidRPr="00935276" w:rsidRDefault="00667E79" w:rsidP="00667E79">
      <w:pPr>
        <w:widowControl w:val="0"/>
        <w:spacing w:after="120"/>
        <w:jc w:val="both"/>
        <w:rPr>
          <w:rFonts w:ascii="Times New Roman" w:hAnsi="Times New Roman"/>
          <w:sz w:val="22"/>
          <w:szCs w:val="22"/>
        </w:rPr>
      </w:pPr>
      <w:r w:rsidRPr="00935276">
        <w:rPr>
          <w:rFonts w:ascii="Times New Roman" w:hAnsi="Times New Roman"/>
          <w:sz w:val="22"/>
          <w:szCs w:val="22"/>
        </w:rPr>
        <w:t>Keltezés (helység, év, hónap, nap)</w:t>
      </w:r>
    </w:p>
    <w:p w:rsidR="006A6DB0" w:rsidRPr="00935276" w:rsidRDefault="006A6DB0" w:rsidP="006A6DB0">
      <w:pPr>
        <w:widowControl w:val="0"/>
        <w:jc w:val="both"/>
        <w:rPr>
          <w:rFonts w:ascii="Times New Roman" w:hAnsi="Times New Roman"/>
          <w:sz w:val="22"/>
          <w:szCs w:val="22"/>
        </w:rPr>
      </w:pPr>
    </w:p>
    <w:p w:rsidR="006A6DB0" w:rsidRPr="00935276" w:rsidRDefault="006A6DB0" w:rsidP="006A6DB0">
      <w:pPr>
        <w:widowControl w:val="0"/>
        <w:jc w:val="both"/>
        <w:rPr>
          <w:rFonts w:ascii="Times New Roman" w:hAnsi="Times New Roman"/>
          <w:sz w:val="22"/>
          <w:szCs w:val="22"/>
        </w:rPr>
      </w:pPr>
    </w:p>
    <w:p w:rsidR="006A6DB0" w:rsidRPr="00935276" w:rsidRDefault="006A6DB0" w:rsidP="006A6DB0">
      <w:pPr>
        <w:widowControl w:val="0"/>
        <w:jc w:val="both"/>
        <w:rPr>
          <w:rFonts w:ascii="Times New Roman" w:hAnsi="Times New Roman"/>
          <w:sz w:val="22"/>
          <w:szCs w:val="22"/>
        </w:rPr>
      </w:pPr>
    </w:p>
    <w:p w:rsidR="006A6DB0" w:rsidRPr="00935276" w:rsidRDefault="006A6DB0" w:rsidP="006A6DB0">
      <w:pPr>
        <w:widowControl w:val="0"/>
        <w:jc w:val="both"/>
        <w:rPr>
          <w:rFonts w:ascii="Times New Roman" w:hAnsi="Times New Roman"/>
          <w:sz w:val="22"/>
          <w:szCs w:val="22"/>
        </w:rPr>
      </w:pPr>
    </w:p>
    <w:p w:rsidR="006A6DB0" w:rsidRPr="00935276" w:rsidRDefault="006A6DB0" w:rsidP="006A6DB0">
      <w:pPr>
        <w:widowControl w:val="0"/>
        <w:jc w:val="both"/>
        <w:rPr>
          <w:rFonts w:ascii="Times New Roman" w:hAnsi="Times New Roman"/>
          <w:sz w:val="22"/>
          <w:szCs w:val="22"/>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6A6DB0" w:rsidRPr="00935276" w:rsidTr="001B56E7">
        <w:tc>
          <w:tcPr>
            <w:tcW w:w="4605" w:type="dxa"/>
            <w:vAlign w:val="bottom"/>
          </w:tcPr>
          <w:p w:rsidR="006A6DB0" w:rsidRPr="00935276" w:rsidRDefault="006A6DB0" w:rsidP="001B56E7">
            <w:pPr>
              <w:widowControl w:val="0"/>
              <w:jc w:val="center"/>
              <w:rPr>
                <w:rFonts w:ascii="Times New Roman" w:hAnsi="Times New Roman"/>
                <w:sz w:val="22"/>
                <w:szCs w:val="22"/>
              </w:rPr>
            </w:pPr>
            <w:r w:rsidRPr="00935276">
              <w:rPr>
                <w:rFonts w:ascii="Times New Roman" w:hAnsi="Times New Roman"/>
                <w:sz w:val="22"/>
                <w:szCs w:val="22"/>
              </w:rPr>
              <w:t>__________________________________</w:t>
            </w:r>
          </w:p>
        </w:tc>
        <w:tc>
          <w:tcPr>
            <w:tcW w:w="4605" w:type="dxa"/>
            <w:vAlign w:val="bottom"/>
          </w:tcPr>
          <w:p w:rsidR="006A6DB0" w:rsidRPr="00935276" w:rsidRDefault="006A6DB0" w:rsidP="001B56E7">
            <w:pPr>
              <w:widowControl w:val="0"/>
              <w:jc w:val="center"/>
              <w:rPr>
                <w:rFonts w:ascii="Times New Roman" w:hAnsi="Times New Roman"/>
                <w:sz w:val="22"/>
                <w:szCs w:val="22"/>
              </w:rPr>
            </w:pPr>
            <w:r w:rsidRPr="00935276">
              <w:rPr>
                <w:rFonts w:ascii="Times New Roman" w:hAnsi="Times New Roman"/>
                <w:sz w:val="22"/>
                <w:szCs w:val="22"/>
              </w:rPr>
              <w:t>__________________________________</w:t>
            </w:r>
          </w:p>
        </w:tc>
      </w:tr>
      <w:tr w:rsidR="006A6DB0" w:rsidRPr="00935276" w:rsidTr="001B56E7">
        <w:tc>
          <w:tcPr>
            <w:tcW w:w="4605" w:type="dxa"/>
          </w:tcPr>
          <w:p w:rsidR="006A6DB0" w:rsidRPr="00935276" w:rsidRDefault="006A6DB0" w:rsidP="001B56E7">
            <w:pPr>
              <w:widowControl w:val="0"/>
              <w:jc w:val="center"/>
              <w:rPr>
                <w:rFonts w:ascii="Times New Roman" w:hAnsi="Times New Roman"/>
                <w:sz w:val="22"/>
                <w:szCs w:val="22"/>
              </w:rPr>
            </w:pPr>
            <w:r w:rsidRPr="00935276">
              <w:rPr>
                <w:rFonts w:ascii="Times New Roman" w:hAnsi="Times New Roman"/>
                <w:sz w:val="22"/>
                <w:szCs w:val="22"/>
              </w:rPr>
              <w:t>meghatalmazó</w:t>
            </w:r>
          </w:p>
        </w:tc>
        <w:tc>
          <w:tcPr>
            <w:tcW w:w="4605" w:type="dxa"/>
          </w:tcPr>
          <w:p w:rsidR="006A6DB0" w:rsidRPr="00935276" w:rsidRDefault="006A6DB0" w:rsidP="001B56E7">
            <w:pPr>
              <w:widowControl w:val="0"/>
              <w:jc w:val="center"/>
              <w:rPr>
                <w:rFonts w:ascii="Times New Roman" w:hAnsi="Times New Roman"/>
                <w:sz w:val="22"/>
                <w:szCs w:val="22"/>
              </w:rPr>
            </w:pPr>
            <w:r w:rsidRPr="00935276">
              <w:rPr>
                <w:rFonts w:ascii="Times New Roman" w:hAnsi="Times New Roman"/>
                <w:sz w:val="22"/>
                <w:szCs w:val="22"/>
              </w:rPr>
              <w:t>meghatalmazott</w:t>
            </w:r>
          </w:p>
        </w:tc>
      </w:tr>
    </w:tbl>
    <w:p w:rsidR="006A6DB0" w:rsidRPr="00935276" w:rsidRDefault="006A6DB0" w:rsidP="006A6DB0">
      <w:pPr>
        <w:jc w:val="both"/>
        <w:rPr>
          <w:rFonts w:ascii="Times New Roman" w:hAnsi="Times New Roman"/>
          <w:i/>
          <w:sz w:val="22"/>
          <w:szCs w:val="22"/>
        </w:rPr>
      </w:pPr>
    </w:p>
    <w:p w:rsidR="006A6DB0" w:rsidRPr="00935276" w:rsidRDefault="006A6DB0" w:rsidP="006A6DB0">
      <w:pPr>
        <w:jc w:val="both"/>
        <w:rPr>
          <w:rFonts w:ascii="Times New Roman" w:hAnsi="Times New Roman"/>
          <w:i/>
          <w:sz w:val="22"/>
          <w:szCs w:val="22"/>
        </w:rPr>
      </w:pPr>
    </w:p>
    <w:p w:rsidR="006A6DB0" w:rsidRPr="00935276" w:rsidRDefault="006A6DB0" w:rsidP="006A6DB0">
      <w:pPr>
        <w:widowControl w:val="0"/>
        <w:spacing w:line="360" w:lineRule="auto"/>
        <w:jc w:val="both"/>
        <w:rPr>
          <w:rFonts w:ascii="Times New Roman" w:hAnsi="Times New Roman"/>
          <w:sz w:val="22"/>
          <w:szCs w:val="22"/>
        </w:rPr>
      </w:pPr>
    </w:p>
    <w:p w:rsidR="006A6DB0" w:rsidRPr="00935276" w:rsidRDefault="006A6DB0" w:rsidP="006A6DB0">
      <w:pPr>
        <w:widowControl w:val="0"/>
        <w:spacing w:line="360" w:lineRule="auto"/>
        <w:jc w:val="both"/>
        <w:rPr>
          <w:rFonts w:ascii="Times New Roman" w:hAnsi="Times New Roman"/>
          <w:sz w:val="22"/>
          <w:szCs w:val="22"/>
        </w:rPr>
      </w:pPr>
      <w:r w:rsidRPr="00935276">
        <w:rPr>
          <w:rFonts w:ascii="Times New Roman" w:hAnsi="Times New Roman"/>
          <w:sz w:val="22"/>
          <w:szCs w:val="22"/>
        </w:rPr>
        <w:t>Előttünk, mint tanúk előtt:</w:t>
      </w:r>
    </w:p>
    <w:p w:rsidR="006A6DB0" w:rsidRPr="00935276" w:rsidRDefault="006A6DB0" w:rsidP="006A6DB0">
      <w:pPr>
        <w:widowControl w:val="0"/>
        <w:spacing w:line="360" w:lineRule="auto"/>
        <w:jc w:val="both"/>
        <w:rPr>
          <w:rFonts w:ascii="Times New Roman" w:hAnsi="Times New Roman"/>
          <w:sz w:val="22"/>
          <w:szCs w:val="22"/>
        </w:rPr>
      </w:pPr>
    </w:p>
    <w:p w:rsidR="006A6DB0" w:rsidRPr="00935276" w:rsidRDefault="006A6DB0" w:rsidP="006A6DB0">
      <w:pPr>
        <w:widowControl w:val="0"/>
        <w:spacing w:line="360" w:lineRule="auto"/>
        <w:jc w:val="both"/>
        <w:rPr>
          <w:rFonts w:ascii="Times New Roman" w:hAnsi="Times New Roman"/>
          <w:sz w:val="22"/>
          <w:szCs w:val="22"/>
        </w:rPr>
      </w:pPr>
    </w:p>
    <w:p w:rsidR="006A6DB0" w:rsidRPr="00935276" w:rsidRDefault="006A6DB0" w:rsidP="006A6DB0">
      <w:pPr>
        <w:widowControl w:val="0"/>
        <w:spacing w:line="600" w:lineRule="auto"/>
        <w:jc w:val="both"/>
        <w:rPr>
          <w:rFonts w:ascii="Times New Roman" w:hAnsi="Times New Roman"/>
          <w:sz w:val="22"/>
          <w:szCs w:val="22"/>
        </w:rPr>
      </w:pPr>
      <w:r w:rsidRPr="00935276">
        <w:rPr>
          <w:rFonts w:ascii="Times New Roman" w:hAnsi="Times New Roman"/>
          <w:sz w:val="22"/>
          <w:szCs w:val="22"/>
        </w:rPr>
        <w:t>Aláírás: ___________________________</w:t>
      </w:r>
      <w:r w:rsidRPr="00935276">
        <w:rPr>
          <w:rFonts w:ascii="Times New Roman" w:hAnsi="Times New Roman"/>
          <w:sz w:val="22"/>
          <w:szCs w:val="22"/>
        </w:rPr>
        <w:tab/>
      </w:r>
      <w:r w:rsidRPr="00935276">
        <w:rPr>
          <w:rFonts w:ascii="Times New Roman" w:hAnsi="Times New Roman"/>
          <w:sz w:val="22"/>
          <w:szCs w:val="22"/>
        </w:rPr>
        <w:tab/>
      </w:r>
      <w:proofErr w:type="spellStart"/>
      <w:r w:rsidRPr="00935276">
        <w:rPr>
          <w:rFonts w:ascii="Times New Roman" w:hAnsi="Times New Roman"/>
          <w:sz w:val="22"/>
          <w:szCs w:val="22"/>
        </w:rPr>
        <w:t>Aláírás</w:t>
      </w:r>
      <w:proofErr w:type="spellEnd"/>
      <w:r w:rsidRPr="00935276">
        <w:rPr>
          <w:rFonts w:ascii="Times New Roman" w:hAnsi="Times New Roman"/>
          <w:sz w:val="22"/>
          <w:szCs w:val="22"/>
        </w:rPr>
        <w:t>: __________________________</w:t>
      </w:r>
    </w:p>
    <w:p w:rsidR="006A6DB0" w:rsidRPr="00935276" w:rsidRDefault="006A6DB0" w:rsidP="006A6DB0">
      <w:pPr>
        <w:widowControl w:val="0"/>
        <w:spacing w:line="600" w:lineRule="auto"/>
        <w:jc w:val="both"/>
        <w:rPr>
          <w:rFonts w:ascii="Times New Roman" w:hAnsi="Times New Roman"/>
          <w:sz w:val="22"/>
          <w:szCs w:val="22"/>
        </w:rPr>
      </w:pPr>
      <w:r w:rsidRPr="00935276">
        <w:rPr>
          <w:rFonts w:ascii="Times New Roman" w:hAnsi="Times New Roman"/>
          <w:sz w:val="22"/>
          <w:szCs w:val="22"/>
        </w:rPr>
        <w:t>Név: ______________________________</w:t>
      </w:r>
      <w:r w:rsidRPr="00935276">
        <w:rPr>
          <w:rFonts w:ascii="Times New Roman" w:hAnsi="Times New Roman"/>
          <w:sz w:val="22"/>
          <w:szCs w:val="22"/>
        </w:rPr>
        <w:tab/>
      </w:r>
      <w:r w:rsidRPr="00935276">
        <w:rPr>
          <w:rFonts w:ascii="Times New Roman" w:hAnsi="Times New Roman"/>
          <w:sz w:val="22"/>
          <w:szCs w:val="22"/>
        </w:rPr>
        <w:tab/>
      </w:r>
      <w:proofErr w:type="spellStart"/>
      <w:r w:rsidRPr="00935276">
        <w:rPr>
          <w:rFonts w:ascii="Times New Roman" w:hAnsi="Times New Roman"/>
          <w:sz w:val="22"/>
          <w:szCs w:val="22"/>
        </w:rPr>
        <w:t>Név</w:t>
      </w:r>
      <w:proofErr w:type="spellEnd"/>
      <w:r w:rsidRPr="00935276">
        <w:rPr>
          <w:rFonts w:ascii="Times New Roman" w:hAnsi="Times New Roman"/>
          <w:sz w:val="22"/>
          <w:szCs w:val="22"/>
        </w:rPr>
        <w:t>: _____________________________</w:t>
      </w:r>
    </w:p>
    <w:p w:rsidR="006A6DB0" w:rsidRPr="00935276" w:rsidRDefault="006A6DB0" w:rsidP="006A6DB0">
      <w:pPr>
        <w:widowControl w:val="0"/>
        <w:spacing w:line="360" w:lineRule="auto"/>
        <w:jc w:val="both"/>
        <w:rPr>
          <w:rFonts w:ascii="Times New Roman" w:hAnsi="Times New Roman"/>
          <w:sz w:val="22"/>
          <w:szCs w:val="22"/>
        </w:rPr>
      </w:pPr>
      <w:r w:rsidRPr="00935276">
        <w:rPr>
          <w:rFonts w:ascii="Times New Roman" w:hAnsi="Times New Roman"/>
          <w:sz w:val="22"/>
          <w:szCs w:val="22"/>
        </w:rPr>
        <w:t>Lakcím: ___________________________</w:t>
      </w:r>
      <w:r w:rsidRPr="00935276">
        <w:rPr>
          <w:rFonts w:ascii="Times New Roman" w:hAnsi="Times New Roman"/>
          <w:sz w:val="22"/>
          <w:szCs w:val="22"/>
        </w:rPr>
        <w:tab/>
      </w:r>
      <w:r w:rsidRPr="00935276">
        <w:rPr>
          <w:rFonts w:ascii="Times New Roman" w:hAnsi="Times New Roman"/>
          <w:sz w:val="22"/>
          <w:szCs w:val="22"/>
        </w:rPr>
        <w:tab/>
      </w:r>
      <w:proofErr w:type="spellStart"/>
      <w:r w:rsidRPr="00935276">
        <w:rPr>
          <w:rFonts w:ascii="Times New Roman" w:hAnsi="Times New Roman"/>
          <w:sz w:val="22"/>
          <w:szCs w:val="22"/>
        </w:rPr>
        <w:t>Lakcím</w:t>
      </w:r>
      <w:proofErr w:type="spellEnd"/>
      <w:r w:rsidRPr="00935276">
        <w:rPr>
          <w:rFonts w:ascii="Times New Roman" w:hAnsi="Times New Roman"/>
          <w:sz w:val="22"/>
          <w:szCs w:val="22"/>
        </w:rPr>
        <w:t>: ___________________________</w:t>
      </w:r>
    </w:p>
    <w:p w:rsidR="00642B56" w:rsidRPr="00935276" w:rsidRDefault="00642B56" w:rsidP="00411ACD">
      <w:pPr>
        <w:pStyle w:val="Listaszerbekezds"/>
        <w:jc w:val="center"/>
        <w:rPr>
          <w:rFonts w:ascii="Times New Roman" w:hAnsi="Times New Roman"/>
          <w:b/>
          <w:caps/>
          <w:sz w:val="22"/>
          <w:szCs w:val="22"/>
        </w:rPr>
      </w:pPr>
    </w:p>
    <w:sectPr w:rsidR="00642B56" w:rsidRPr="00935276" w:rsidSect="00852842">
      <w:footnotePr>
        <w:pos w:val="beneathText"/>
      </w:footnotePr>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339" w:rsidRDefault="00BA2339" w:rsidP="0025034F">
      <w:r>
        <w:separator/>
      </w:r>
    </w:p>
  </w:endnote>
  <w:endnote w:type="continuationSeparator" w:id="0">
    <w:p w:rsidR="00BA2339" w:rsidRDefault="00BA2339" w:rsidP="00250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imes New Roman félkövér">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Baskerville_PFL">
    <w:altName w:val="Times New Roman"/>
    <w:panose1 w:val="00000000000000000000"/>
    <w:charset w:val="00"/>
    <w:family w:val="roman"/>
    <w:notTrueType/>
    <w:pitch w:val="default"/>
  </w:font>
  <w:font w:name="StarSymbol">
    <w:altName w:val="Arial Unicode MS"/>
    <w:charset w:val="80"/>
    <w:family w:val="auto"/>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H-Times New Roman">
    <w:altName w:val="Times New Roman"/>
    <w:charset w:val="00"/>
    <w:family w:val="auto"/>
    <w:pitch w:val="default"/>
  </w:font>
  <w:font w:name="Times">
    <w:panose1 w:val="02020603050405020304"/>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Frutiger Linotype">
    <w:altName w:val="Tahoma"/>
    <w:charset w:val="EE"/>
    <w:family w:val="swiss"/>
    <w:pitch w:val="variable"/>
  </w:font>
  <w:font w:name="FuturaT">
    <w:altName w:val="Times New Roman"/>
    <w:charset w:val="00"/>
    <w:family w:val="auto"/>
    <w:pitch w:val="default"/>
  </w:font>
  <w:font w:name="Hun Swiss">
    <w:altName w:val="Times New Roman"/>
    <w:panose1 w:val="00000000000000000000"/>
    <w:charset w:val="00"/>
    <w:family w:val="auto"/>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HTime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mp;#39">
    <w:altName w:val="Times New Roman"/>
    <w:panose1 w:val="00000000000000000000"/>
    <w:charset w:val="00"/>
    <w:family w:val="roman"/>
    <w:notTrueType/>
    <w:pitch w:val="default"/>
  </w:font>
  <w:font w:name="H-Gourmand">
    <w:altName w:val="Times New Roman"/>
    <w:panose1 w:val="00000000000000000000"/>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Luxi Mono">
    <w:altName w:val="Arial"/>
    <w:charset w:val="EE"/>
    <w:family w:val="modern"/>
    <w:pitch w:val="default"/>
  </w:font>
  <w:font w:name="MyriadPro-Semibold">
    <w:altName w:val="MS Gothic"/>
    <w:panose1 w:val="00000000000000000000"/>
    <w:charset w:val="80"/>
    <w:family w:val="swiss"/>
    <w:notTrueType/>
    <w:pitch w:val="default"/>
    <w:sig w:usb0="00000203" w:usb1="08070000" w:usb2="00000010" w:usb3="00000000" w:csb0="00020005" w:csb1="00000000"/>
  </w:font>
  <w:font w:name="Fira Sans">
    <w:altName w:val="Times New Roman"/>
    <w:charset w:val="00"/>
    <w:family w:val="auto"/>
    <w:pitch w:val="default"/>
  </w:font>
  <w:font w:name="MyriadPro-Light">
    <w:altName w:val="MS Gothic"/>
    <w:panose1 w:val="00000000000000000000"/>
    <w:charset w:val="80"/>
    <w:family w:val="swiss"/>
    <w:notTrueType/>
    <w:pitch w:val="default"/>
    <w:sig w:usb0="00000001" w:usb1="08070000" w:usb2="00000010" w:usb3="00000000" w:csb0="00020000" w:csb1="00000000"/>
  </w:font>
  <w:font w:name="SimHei">
    <w:altName w:val="黑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D33" w:rsidRDefault="006E7D33">
    <w:pPr>
      <w:pStyle w:val="llb"/>
      <w:jc w:val="center"/>
    </w:pPr>
    <w:r>
      <w:fldChar w:fldCharType="begin"/>
    </w:r>
    <w:r>
      <w:instrText xml:space="preserve"> PAGE   \* MERGEFORMAT </w:instrText>
    </w:r>
    <w:r>
      <w:fldChar w:fldCharType="separate"/>
    </w:r>
    <w:r w:rsidR="006C6FB0">
      <w:rPr>
        <w:noProof/>
      </w:rPr>
      <w:t>3</w:t>
    </w:r>
    <w:r>
      <w:rPr>
        <w:noProof/>
      </w:rPr>
      <w:fldChar w:fldCharType="end"/>
    </w:r>
  </w:p>
  <w:p w:rsidR="006E7D33" w:rsidRDefault="006E7D3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339" w:rsidRDefault="00BA2339" w:rsidP="0025034F">
      <w:r>
        <w:separator/>
      </w:r>
    </w:p>
  </w:footnote>
  <w:footnote w:type="continuationSeparator" w:id="0">
    <w:p w:rsidR="00BA2339" w:rsidRDefault="00BA2339" w:rsidP="0025034F">
      <w:r>
        <w:continuationSeparator/>
      </w:r>
    </w:p>
  </w:footnote>
  <w:footnote w:id="1">
    <w:p w:rsidR="006E7D33" w:rsidRPr="004D606D" w:rsidRDefault="006E7D33" w:rsidP="00C12CE1">
      <w:pPr>
        <w:pStyle w:val="Lbjegyzetszveg"/>
        <w:jc w:val="both"/>
        <w:rPr>
          <w:i/>
          <w:sz w:val="22"/>
          <w:szCs w:val="22"/>
          <w:lang w:eastAsia="ar-SA"/>
        </w:rPr>
      </w:pPr>
      <w:r>
        <w:rPr>
          <w:rStyle w:val="Lbjegyzet-hivatkozs"/>
        </w:rPr>
        <w:footnoteRef/>
      </w:r>
      <w:r>
        <w:t xml:space="preserve"> </w:t>
      </w:r>
      <w:r w:rsidRPr="004D606D">
        <w:rPr>
          <w:i/>
          <w:sz w:val="22"/>
          <w:szCs w:val="22"/>
          <w:lang w:eastAsia="ar-SA"/>
        </w:rPr>
        <w:t>„Általános módon” lefolytatott közbeszerzési eljárás alatt mindazon eljárások értendők (nyílt, meghívásos, tárgyalásos, stb</w:t>
      </w:r>
      <w:r>
        <w:rPr>
          <w:i/>
          <w:sz w:val="22"/>
          <w:szCs w:val="22"/>
          <w:lang w:eastAsia="ar-SA"/>
        </w:rPr>
        <w:t>.</w:t>
      </w:r>
      <w:r w:rsidRPr="004D606D">
        <w:rPr>
          <w:i/>
          <w:sz w:val="22"/>
          <w:szCs w:val="22"/>
          <w:lang w:eastAsia="ar-SA"/>
        </w:rPr>
        <w:t xml:space="preserve">), melyek nem </w:t>
      </w:r>
      <w:r w:rsidRPr="00C709FD">
        <w:rPr>
          <w:i/>
          <w:sz w:val="22"/>
          <w:szCs w:val="22"/>
          <w:lang w:eastAsia="ar-SA"/>
        </w:rPr>
        <w:t xml:space="preserve">Központi beszerző szerv által lefolytatott eljárás alapján létrejött </w:t>
      </w:r>
      <w:proofErr w:type="spellStart"/>
      <w:r w:rsidRPr="004D606D">
        <w:rPr>
          <w:i/>
          <w:sz w:val="22"/>
          <w:szCs w:val="22"/>
          <w:lang w:eastAsia="ar-SA"/>
        </w:rPr>
        <w:t>keretmegállapodás</w:t>
      </w:r>
      <w:proofErr w:type="spellEnd"/>
      <w:r w:rsidRPr="004D606D">
        <w:rPr>
          <w:i/>
          <w:sz w:val="22"/>
          <w:szCs w:val="22"/>
          <w:lang w:eastAsia="ar-SA"/>
        </w:rPr>
        <w:t xml:space="preserve"> </w:t>
      </w:r>
      <w:r>
        <w:rPr>
          <w:i/>
          <w:sz w:val="22"/>
          <w:szCs w:val="22"/>
          <w:lang w:eastAsia="ar-SA"/>
        </w:rPr>
        <w:t xml:space="preserve">második </w:t>
      </w:r>
      <w:r w:rsidRPr="00840F3A">
        <w:rPr>
          <w:i/>
          <w:sz w:val="22"/>
          <w:szCs w:val="22"/>
          <w:lang w:eastAsia="ar-SA"/>
        </w:rPr>
        <w:t>részében</w:t>
      </w:r>
      <w:r w:rsidRPr="004D606D">
        <w:rPr>
          <w:i/>
          <w:sz w:val="22"/>
          <w:szCs w:val="22"/>
          <w:lang w:eastAsia="ar-SA"/>
        </w:rPr>
        <w:t xml:space="preserve"> történő beszerzési eljárások</w:t>
      </w:r>
    </w:p>
  </w:footnote>
  <w:footnote w:id="2">
    <w:p w:rsidR="006E7D33" w:rsidRDefault="006E7D33" w:rsidP="004D606D">
      <w:pPr>
        <w:ind w:left="60" w:right="-851"/>
      </w:pPr>
      <w:r>
        <w:rPr>
          <w:rStyle w:val="Lbjegyzet-hivatkozs"/>
        </w:rPr>
        <w:footnoteRef/>
      </w:r>
      <w:r>
        <w:t xml:space="preserve"> </w:t>
      </w:r>
      <w:r w:rsidRPr="004D606D">
        <w:rPr>
          <w:rFonts w:ascii="Times New Roman" w:hAnsi="Times New Roman"/>
          <w:i/>
          <w:sz w:val="22"/>
          <w:szCs w:val="22"/>
        </w:rPr>
        <w:t>I.+II.+III. ellenőrzési szakasz összesen (azaz a teljes utóellenőrzési feladatra vonatkoztatva)</w:t>
      </w:r>
    </w:p>
  </w:footnote>
  <w:footnote w:id="3">
    <w:p w:rsidR="006E7D33" w:rsidRDefault="006E7D33">
      <w:pPr>
        <w:pStyle w:val="Lbjegyzetszveg"/>
      </w:pPr>
      <w:r>
        <w:rPr>
          <w:rStyle w:val="Lbjegyzet-hivatkozs"/>
        </w:rPr>
        <w:footnoteRef/>
      </w:r>
      <w:r>
        <w:t xml:space="preserve"> </w:t>
      </w:r>
      <w:r w:rsidRPr="004D606D">
        <w:rPr>
          <w:i/>
          <w:sz w:val="22"/>
          <w:szCs w:val="22"/>
          <w:lang w:eastAsia="ar-SA"/>
        </w:rPr>
        <w:t>I.+II.+III. ellenőrzési szakasz összesen (azaz a teljes utóellenőrzési feladatra vonatkoztatva)</w:t>
      </w:r>
    </w:p>
  </w:footnote>
  <w:footnote w:id="4">
    <w:p w:rsidR="006E7D33" w:rsidRDefault="006E7D33">
      <w:pPr>
        <w:pStyle w:val="Lbjegyzetszveg"/>
      </w:pPr>
      <w:r>
        <w:rPr>
          <w:rStyle w:val="Lbjegyzet-hivatkozs"/>
        </w:rPr>
        <w:footnoteRef/>
      </w:r>
      <w:r>
        <w:t xml:space="preserve"> Közös ajánlattevők esetén sorok beszúrásával kérjük megadni a közös ajánlattevők képviselője mellett a közös ajánlattevők adatait is</w:t>
      </w:r>
    </w:p>
  </w:footnote>
  <w:footnote w:id="5">
    <w:p w:rsidR="006E7D33" w:rsidRPr="004B428D" w:rsidRDefault="006E7D33" w:rsidP="0023075B">
      <w:pPr>
        <w:pStyle w:val="Lbjegyzetszveg"/>
        <w:jc w:val="both"/>
        <w:rPr>
          <w:sz w:val="18"/>
          <w:szCs w:val="18"/>
        </w:rPr>
      </w:pPr>
      <w:r w:rsidRPr="004B428D">
        <w:rPr>
          <w:rStyle w:val="Lbjegyzet-hivatkozs"/>
          <w:sz w:val="18"/>
          <w:szCs w:val="18"/>
        </w:rPr>
        <w:footnoteRef/>
      </w:r>
      <w:r w:rsidRPr="004B428D">
        <w:rPr>
          <w:sz w:val="18"/>
          <w:szCs w:val="18"/>
        </w:rPr>
        <w:t xml:space="preserve"> Közös ajánlattétel esetén a felolvasólapon a közös ajánlattevők képviselője neve mellett – lehetőség szerint – sorbeszúrással az egyes ajánlattevők  nevét is fel kell tüntetni!</w:t>
      </w:r>
    </w:p>
  </w:footnote>
  <w:footnote w:id="6">
    <w:p w:rsidR="006E7D33" w:rsidRPr="0044663F" w:rsidRDefault="006E7D33" w:rsidP="0023075B">
      <w:pPr>
        <w:pStyle w:val="Lbjegyzetszveg"/>
        <w:jc w:val="both"/>
        <w:rPr>
          <w:sz w:val="18"/>
          <w:szCs w:val="18"/>
        </w:rPr>
      </w:pPr>
      <w:r w:rsidRPr="004B428D">
        <w:rPr>
          <w:rStyle w:val="Lbjegyzet-hivatkozs"/>
          <w:sz w:val="18"/>
          <w:szCs w:val="18"/>
        </w:rPr>
        <w:footnoteRef/>
      </w:r>
      <w:r w:rsidRPr="004B428D">
        <w:rPr>
          <w:sz w:val="18"/>
          <w:szCs w:val="18"/>
        </w:rPr>
        <w:t xml:space="preserve"> Közös ajánlattétel esetén a felolvasólapon a közös ajánlattevők képviselőjének címe (székhelye, lakóhelye) mellett – lehetőség szerint – </w:t>
      </w:r>
      <w:r w:rsidRPr="0044663F">
        <w:rPr>
          <w:sz w:val="18"/>
          <w:szCs w:val="18"/>
        </w:rPr>
        <w:t>sorbeszúrással az egyes ajánlattevők címét (székhelyét, lakóhelyét) is fel kell tüntetni!</w:t>
      </w:r>
    </w:p>
  </w:footnote>
  <w:footnote w:id="7">
    <w:p w:rsidR="006E7D33" w:rsidRPr="004D606D" w:rsidRDefault="006E7D33">
      <w:pPr>
        <w:pStyle w:val="Lbjegyzetszveg"/>
        <w:rPr>
          <w:sz w:val="18"/>
          <w:szCs w:val="18"/>
        </w:rPr>
      </w:pPr>
      <w:r>
        <w:rPr>
          <w:rStyle w:val="Lbjegyzet-hivatkozs"/>
        </w:rPr>
        <w:footnoteRef/>
      </w:r>
      <w:r>
        <w:t xml:space="preserve"> </w:t>
      </w:r>
      <w:r w:rsidRPr="004D606D">
        <w:rPr>
          <w:sz w:val="18"/>
          <w:szCs w:val="18"/>
        </w:rPr>
        <w:t xml:space="preserve">Léptékköz minimum 0,5 (fél) </w:t>
      </w:r>
      <w:r w:rsidRPr="008B740D">
        <w:rPr>
          <w:sz w:val="18"/>
          <w:szCs w:val="18"/>
        </w:rPr>
        <w:t>óra.</w:t>
      </w:r>
      <w:r w:rsidRPr="004D606D">
        <w:rPr>
          <w:sz w:val="18"/>
          <w:szCs w:val="18"/>
        </w:rPr>
        <w:t xml:space="preserve"> Kizárólag a határérték, illetőleg a közötti intervallumon belül adható meg érték. </w:t>
      </w:r>
    </w:p>
  </w:footnote>
  <w:footnote w:id="8">
    <w:p w:rsidR="006E7D33" w:rsidRDefault="006E7D33">
      <w:pPr>
        <w:pStyle w:val="Lbjegyzetszveg"/>
      </w:pPr>
      <w:r>
        <w:rPr>
          <w:rStyle w:val="Lbjegyzet-hivatkozs"/>
        </w:rPr>
        <w:footnoteRef/>
      </w:r>
      <w:r>
        <w:t xml:space="preserve"> </w:t>
      </w:r>
      <w:r w:rsidRPr="004D606D">
        <w:rPr>
          <w:sz w:val="18"/>
          <w:szCs w:val="18"/>
        </w:rPr>
        <w:t>Az alkalmassági minimum követelmény felett megajánlott szakember</w:t>
      </w:r>
      <w:r>
        <w:rPr>
          <w:sz w:val="18"/>
          <w:szCs w:val="18"/>
        </w:rPr>
        <w:t xml:space="preserve"> létszáma.</w:t>
      </w:r>
      <w:r>
        <w:t xml:space="preserve"> </w:t>
      </w:r>
    </w:p>
  </w:footnote>
  <w:footnote w:id="9">
    <w:p w:rsidR="006E7D33" w:rsidRPr="00624A20" w:rsidRDefault="006E7D33" w:rsidP="00C461BA">
      <w:pPr>
        <w:pStyle w:val="Lbjegyzetszveg"/>
        <w:rPr>
          <w:rFonts w:ascii="Garamond" w:hAnsi="Garamond"/>
        </w:rPr>
      </w:pPr>
      <w:r>
        <w:rPr>
          <w:rStyle w:val="Lbjegyzet-hivatkozs"/>
        </w:rPr>
        <w:footnoteRef/>
      </w:r>
      <w:r>
        <w:t xml:space="preserve"> </w:t>
      </w:r>
      <w:r>
        <w:rPr>
          <w:rFonts w:ascii="Garamond" w:hAnsi="Garamond"/>
        </w:rPr>
        <w:t xml:space="preserve">Ajánlattevő, közös ajánlattétel esetén valamennyi közös ajánlattevő és –amennyiben sor kerül igénybevételére – az </w:t>
      </w:r>
      <w:r w:rsidRPr="00624A20">
        <w:rPr>
          <w:rFonts w:ascii="Garamond" w:hAnsi="Garamond"/>
        </w:rPr>
        <w:t>alkalmasság igazolásában részt vevő gazdasági szereplő</w:t>
      </w:r>
      <w:r>
        <w:rPr>
          <w:rFonts w:ascii="Garamond" w:hAnsi="Garamond"/>
        </w:rPr>
        <w:t>(k) kötelesek az ajánlatban benyújtani.</w:t>
      </w:r>
    </w:p>
    <w:p w:rsidR="006E7D33" w:rsidRDefault="006E7D33" w:rsidP="00C461BA">
      <w:pPr>
        <w:pStyle w:val="Lbjegyzetszveg"/>
      </w:pPr>
    </w:p>
  </w:footnote>
  <w:footnote w:id="10">
    <w:p w:rsidR="006E7D33" w:rsidRPr="00306173"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 xml:space="preserve">A Bizottság szervezeti egységei az elektronikus </w:t>
      </w:r>
      <w:proofErr w:type="spellStart"/>
      <w:r w:rsidRPr="00306173">
        <w:rPr>
          <w:rFonts w:ascii="Garamond" w:hAnsi="Garamond"/>
          <w:sz w:val="24"/>
          <w:szCs w:val="24"/>
        </w:rPr>
        <w:t>ESPD-szolgáltatást</w:t>
      </w:r>
      <w:proofErr w:type="spellEnd"/>
      <w:r w:rsidRPr="00306173">
        <w:rPr>
          <w:rFonts w:ascii="Garamond" w:hAnsi="Garamond"/>
          <w:sz w:val="24"/>
          <w:szCs w:val="24"/>
        </w:rPr>
        <w:t xml:space="preserve"> díjmentesen bocsátják az ajánlatkérő szervek, a közszolgáltató ajánlatkérők, a gazdasági szereplők, az elektronikus szolgáltatók és más érdekelt felek rendelkezésére.</w:t>
      </w:r>
    </w:p>
  </w:footnote>
  <w:footnote w:id="11">
    <w:p w:rsidR="006E7D33" w:rsidRPr="00306173"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r>
      <w:r w:rsidRPr="00306173">
        <w:rPr>
          <w:rFonts w:ascii="Garamond" w:hAnsi="Garamond"/>
          <w:b/>
          <w:sz w:val="24"/>
          <w:szCs w:val="24"/>
        </w:rPr>
        <w:t>Ajánlatkérő szervek</w:t>
      </w:r>
      <w:r w:rsidRPr="00306173">
        <w:rPr>
          <w:rFonts w:ascii="Garamond" w:hAnsi="Garamond"/>
          <w:sz w:val="24"/>
          <w:szCs w:val="24"/>
        </w:rPr>
        <w:t xml:space="preserve"> részére: vagy az eljárást megindító felhívásként alkalmazott </w:t>
      </w:r>
      <w:r w:rsidRPr="00306173">
        <w:rPr>
          <w:rFonts w:ascii="Garamond" w:hAnsi="Garamond"/>
          <w:b/>
          <w:sz w:val="24"/>
          <w:szCs w:val="24"/>
        </w:rPr>
        <w:t>Előzetes tájékoztató</w:t>
      </w:r>
      <w:r w:rsidRPr="00306173">
        <w:rPr>
          <w:rFonts w:ascii="Garamond" w:hAnsi="Garamond"/>
          <w:sz w:val="24"/>
          <w:szCs w:val="24"/>
        </w:rPr>
        <w:t xml:space="preserve">, vagy </w:t>
      </w:r>
      <w:r w:rsidRPr="00306173">
        <w:rPr>
          <w:rFonts w:ascii="Garamond" w:hAnsi="Garamond"/>
          <w:b/>
          <w:sz w:val="24"/>
          <w:szCs w:val="24"/>
        </w:rPr>
        <w:t>Szerződési hirdetmény</w:t>
      </w:r>
      <w:r w:rsidRPr="00306173">
        <w:rPr>
          <w:rFonts w:ascii="Garamond" w:hAnsi="Garamond"/>
          <w:sz w:val="24"/>
          <w:szCs w:val="24"/>
        </w:rPr>
        <w:t>.</w:t>
      </w:r>
      <w:r w:rsidRPr="00306173">
        <w:rPr>
          <w:rFonts w:ascii="Garamond" w:hAnsi="Garamond"/>
          <w:sz w:val="24"/>
          <w:szCs w:val="24"/>
        </w:rPr>
        <w:br/>
      </w:r>
      <w:r w:rsidRPr="00306173">
        <w:rPr>
          <w:rFonts w:ascii="Garamond" w:hAnsi="Garamond"/>
          <w:b/>
          <w:sz w:val="24"/>
          <w:szCs w:val="24"/>
        </w:rPr>
        <w:t>Közszolgáltató ajánlatkérők</w:t>
      </w:r>
      <w:r w:rsidRPr="00306173">
        <w:rPr>
          <w:rFonts w:ascii="Garamond" w:hAnsi="Garamond"/>
          <w:sz w:val="24"/>
          <w:szCs w:val="24"/>
        </w:rPr>
        <w:t xml:space="preserve"> részére: az eljárást megindító felhívásként alkalmazott </w:t>
      </w:r>
      <w:r w:rsidRPr="00306173">
        <w:rPr>
          <w:rFonts w:ascii="Garamond" w:hAnsi="Garamond"/>
          <w:b/>
          <w:sz w:val="24"/>
          <w:szCs w:val="24"/>
        </w:rPr>
        <w:t>Időszakos előzetes tájékoztató</w:t>
      </w:r>
      <w:r w:rsidRPr="00306173">
        <w:rPr>
          <w:rFonts w:ascii="Garamond" w:hAnsi="Garamond"/>
          <w:sz w:val="24"/>
          <w:szCs w:val="24"/>
        </w:rPr>
        <w:t xml:space="preserve">, Szerződési hirdetmény, vagy a </w:t>
      </w:r>
      <w:r w:rsidRPr="00306173">
        <w:rPr>
          <w:rFonts w:ascii="Garamond" w:hAnsi="Garamond"/>
          <w:b/>
          <w:sz w:val="24"/>
          <w:szCs w:val="24"/>
        </w:rPr>
        <w:t>Minősítési rendszer meglétéről szóló hirdetmény</w:t>
      </w:r>
    </w:p>
  </w:footnote>
  <w:footnote w:id="12">
    <w:p w:rsidR="006E7D33" w:rsidRPr="00F74DE4"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pPr>
      <w:r w:rsidRPr="00306173">
        <w:rPr>
          <w:rStyle w:val="Lbjegyzet-hivatkozs"/>
          <w:rFonts w:ascii="Garamond" w:hAnsi="Garamond"/>
          <w:sz w:val="24"/>
          <w:szCs w:val="24"/>
        </w:rPr>
        <w:footnoteRef/>
      </w:r>
      <w:r w:rsidRPr="00306173">
        <w:rPr>
          <w:rFonts w:ascii="Garamond" w:hAnsi="Garamond"/>
          <w:sz w:val="24"/>
          <w:szCs w:val="24"/>
        </w:rPr>
        <w:tab/>
      </w:r>
      <w:r w:rsidRPr="00306173">
        <w:rPr>
          <w:rFonts w:ascii="Garamond" w:hAnsi="Garamond"/>
          <w:i/>
          <w:sz w:val="24"/>
          <w:szCs w:val="24"/>
        </w:rPr>
        <w:t>A vonatkozó hirdetmény I. szakaszának I.1 pontjából átmásolandó információ.</w:t>
      </w:r>
      <w:r w:rsidRPr="00306173">
        <w:rPr>
          <w:rFonts w:ascii="Garamond" w:hAnsi="Garamond"/>
          <w:sz w:val="24"/>
          <w:szCs w:val="24"/>
        </w:rPr>
        <w:t xml:space="preserve"> Közös közbeszerzés esetén kérjük feltüntetni minden résztvevő beszerző nevét.</w:t>
      </w:r>
    </w:p>
  </w:footnote>
  <w:footnote w:id="13">
    <w:p w:rsidR="006E7D33" w:rsidRPr="00306173"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Lásd a vonatkozó hirdetmény II.1.1 és II.1.3 pontját.</w:t>
      </w:r>
    </w:p>
  </w:footnote>
  <w:footnote w:id="14">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Lásd a vonatkozó hirdetmény II.1.1 pontját.</w:t>
      </w:r>
    </w:p>
  </w:footnote>
  <w:footnote w:id="15">
    <w:p w:rsidR="006E7D33" w:rsidRPr="00D862C9"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pPr>
      <w:r w:rsidRPr="00550CBE">
        <w:rPr>
          <w:rStyle w:val="Lbjegyzet-hivatkozs"/>
          <w:rFonts w:ascii="Garamond" w:hAnsi="Garamond"/>
        </w:rPr>
        <w:footnoteRef/>
      </w:r>
      <w:r w:rsidRPr="00550CBE">
        <w:rPr>
          <w:rFonts w:ascii="Garamond" w:hAnsi="Garamond"/>
        </w:rPr>
        <w:tab/>
        <w:t>Kérjük, ismételje meg a kapcsolattartó személyekre vonatkozó információt, ahányszor szükséges.</w:t>
      </w:r>
    </w:p>
  </w:footnote>
  <w:footnote w:id="16">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 xml:space="preserve">Lásd </w:t>
      </w:r>
      <w:r w:rsidRPr="00550CBE">
        <w:rPr>
          <w:rStyle w:val="DeltaViewInsertion"/>
          <w:rFonts w:ascii="Garamond" w:hAnsi="Garamond"/>
        </w:rPr>
        <w:t xml:space="preserve">a Bizottság 2003. május 6-i ajánlását a mikro-, kis és középvállalkozások meghatározásáról (HL L 124., 2003.5.20., 36. o.). Ez az információ csak statisztikai célból szükséges. </w:t>
      </w:r>
      <w:r w:rsidRPr="00550CBE">
        <w:rPr>
          <w:rFonts w:ascii="Garamond" w:hAnsi="Garamond"/>
        </w:rPr>
        <w:br/>
      </w:r>
      <w:proofErr w:type="spellStart"/>
      <w:r w:rsidRPr="00550CBE">
        <w:rPr>
          <w:rStyle w:val="DeltaViewInsertion"/>
          <w:rFonts w:ascii="Garamond" w:hAnsi="Garamond"/>
        </w:rPr>
        <w:t>Mikrovállalkozás</w:t>
      </w:r>
      <w:proofErr w:type="spellEnd"/>
      <w:r w:rsidRPr="00550CBE">
        <w:rPr>
          <w:rStyle w:val="DeltaViewInsertion"/>
          <w:rFonts w:ascii="Garamond" w:hAnsi="Garamond"/>
        </w:rPr>
        <w:t>: olyan vállalkozás, amely 10-nél kevesebb főt foglalkoztat, és amelynek éves forgalma és/vagy éves mérlegfőösszege nem haladja meg a 2 millió eurót.</w:t>
      </w:r>
      <w:r w:rsidRPr="00550CBE">
        <w:rPr>
          <w:rFonts w:ascii="Garamond" w:hAnsi="Garamond"/>
        </w:rPr>
        <w:br/>
      </w:r>
      <w:r w:rsidRPr="00550CBE">
        <w:rPr>
          <w:rStyle w:val="DeltaViewInsertion"/>
          <w:rFonts w:ascii="Garamond" w:hAnsi="Garamond"/>
        </w:rPr>
        <w:t>Kisvállalkozás: olyan vállalkozás, amely 50-nél kevesebb főt foglalkoztat, és amelynek éves forgalma és/vagy éves mérlegfőösszege nem haladja meg a 10 millió eurót;</w:t>
      </w:r>
      <w:r w:rsidRPr="00550CBE">
        <w:rPr>
          <w:rFonts w:ascii="Garamond" w:hAnsi="Garamond"/>
        </w:rPr>
        <w:br/>
      </w:r>
      <w:r w:rsidRPr="00550CBE">
        <w:rPr>
          <w:rStyle w:val="DeltaViewInsertion"/>
          <w:rFonts w:ascii="Garamond" w:hAnsi="Garamond"/>
        </w:rPr>
        <w:t xml:space="preserve">Középvállalkozás: olyan vállalkozás, amely nem mikro- és nem kisvállalkozás, és </w:t>
      </w:r>
      <w:r w:rsidRPr="00550CBE">
        <w:rPr>
          <w:rFonts w:ascii="Garamond" w:hAnsi="Garamond"/>
        </w:rPr>
        <w:t>amely</w:t>
      </w:r>
      <w:r w:rsidRPr="00306173">
        <w:rPr>
          <w:rFonts w:ascii="Garamond" w:hAnsi="Garamond"/>
          <w:sz w:val="24"/>
          <w:szCs w:val="24"/>
        </w:rPr>
        <w:t xml:space="preserve"> </w:t>
      </w:r>
      <w:r w:rsidRPr="00550CBE">
        <w:rPr>
          <w:rFonts w:ascii="Garamond" w:hAnsi="Garamond"/>
          <w:b/>
        </w:rPr>
        <w:t>250-nél kevesebb főt foglalkoztat,</w:t>
      </w:r>
      <w:r w:rsidRPr="00550CBE">
        <w:rPr>
          <w:rFonts w:ascii="Garamond" w:hAnsi="Garamond"/>
        </w:rPr>
        <w:t xml:space="preserve"> és amelynek </w:t>
      </w:r>
      <w:r w:rsidRPr="00550CBE">
        <w:rPr>
          <w:rFonts w:ascii="Garamond" w:hAnsi="Garamond"/>
          <w:b/>
        </w:rPr>
        <w:t>éves forgalma nem haladja meg az 50 millió eurót</w:t>
      </w:r>
      <w:r w:rsidRPr="00550CBE">
        <w:rPr>
          <w:rFonts w:ascii="Garamond" w:hAnsi="Garamond"/>
        </w:rPr>
        <w:t xml:space="preserve">, </w:t>
      </w:r>
      <w:r w:rsidRPr="00550CBE">
        <w:rPr>
          <w:rFonts w:ascii="Garamond" w:hAnsi="Garamond"/>
          <w:b/>
          <w:i/>
        </w:rPr>
        <w:t>és/vagy</w:t>
      </w:r>
      <w:r w:rsidRPr="00550CBE">
        <w:rPr>
          <w:rFonts w:ascii="Garamond" w:hAnsi="Garamond"/>
        </w:rPr>
        <w:t xml:space="preserve"> </w:t>
      </w:r>
      <w:r w:rsidRPr="00550CBE">
        <w:rPr>
          <w:rFonts w:ascii="Garamond" w:hAnsi="Garamond"/>
          <w:b/>
        </w:rPr>
        <w:t>éves mérlegfőösszege nem haladja meg a 43 millió eurót</w:t>
      </w:r>
      <w:r w:rsidRPr="00550CBE">
        <w:rPr>
          <w:rFonts w:ascii="Garamond" w:hAnsi="Garamond"/>
        </w:rPr>
        <w:t>.</w:t>
      </w:r>
    </w:p>
  </w:footnote>
  <w:footnote w:id="17">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306173">
        <w:rPr>
          <w:rFonts w:ascii="Garamond" w:hAnsi="Garamond"/>
          <w:sz w:val="24"/>
          <w:szCs w:val="24"/>
        </w:rPr>
        <w:tab/>
      </w:r>
      <w:r w:rsidRPr="00550CBE">
        <w:rPr>
          <w:rFonts w:ascii="Garamond" w:hAnsi="Garamond"/>
        </w:rPr>
        <w:t>Lásd a szerződési hirdetmény III.1.5. pontját.</w:t>
      </w:r>
    </w:p>
  </w:footnote>
  <w:footnote w:id="18">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Azaz fő célja a fogyatékossággal élő vagy hátrányos helyzetű személyek szociális és szakmai beilleszkedése.</w:t>
      </w:r>
    </w:p>
  </w:footnote>
  <w:footnote w:id="19">
    <w:p w:rsidR="006E7D33" w:rsidRPr="00306173"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550CBE">
        <w:rPr>
          <w:rStyle w:val="Lbjegyzet-hivatkozs"/>
          <w:rFonts w:ascii="Garamond" w:hAnsi="Garamond"/>
        </w:rPr>
        <w:footnoteRef/>
      </w:r>
      <w:r w:rsidRPr="00D862C9">
        <w:tab/>
      </w:r>
      <w:r w:rsidRPr="00550CBE">
        <w:rPr>
          <w:rFonts w:ascii="Garamond" w:hAnsi="Garamond"/>
        </w:rPr>
        <w:t>A hivatkozások és a minősítés, ha van ilyen, a tanúsításon szerepelnek.</w:t>
      </w:r>
    </w:p>
  </w:footnote>
  <w:footnote w:id="20">
    <w:p w:rsidR="006E7D33" w:rsidRPr="00D862C9"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pPr>
      <w:r w:rsidRPr="00550CBE">
        <w:rPr>
          <w:rStyle w:val="Lbjegyzet-hivatkozs"/>
          <w:rFonts w:ascii="Garamond" w:hAnsi="Garamond"/>
        </w:rPr>
        <w:footnoteRef/>
      </w:r>
      <w:r w:rsidRPr="00550CBE">
        <w:rPr>
          <w:rFonts w:ascii="Garamond" w:hAnsi="Garamond"/>
        </w:rPr>
        <w:tab/>
        <w:t>Nevezetesen egy csoport, konzorcium, közös vállalkozás vagy hasonló részeként.</w:t>
      </w:r>
    </w:p>
  </w:footnote>
  <w:footnote w:id="21">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Pl. a minőség-ellenőrzésben részt vevő műszaki szervezetek esetében: IV. rész C. szakasz, 3. pont.</w:t>
      </w:r>
    </w:p>
  </w:footnote>
  <w:footnote w:id="22">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A szervezett bűnözés elleni küzdelemről szóló, 2008. október 24-i 2008/841/IB tanácsi kerethatározat (HL L 300., 2008.11.11., 42. o.) 2. cikkében meghatározottak szerint.</w:t>
      </w:r>
    </w:p>
  </w:footnote>
  <w:footnote w:id="23">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4">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Az Európai Közösségek pénzügyi érdekeinek védelméről szóló egyezmény 1. cikke értelmében (HL C 316., 1995.11.27., 48. o.)</w:t>
      </w:r>
    </w:p>
  </w:footnote>
  <w:footnote w:id="25">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6">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A pénzügyi rendszereknek a pénzmosás, valamint terrorizmus finanszírozása céljára való felhasználásának megelőzéséről szóló, 2005. október 26-i 2005/60/EK európai parlamenti és tanácsi irányelv</w:t>
      </w:r>
      <w:r w:rsidRPr="00550CBE">
        <w:rPr>
          <w:rStyle w:val="DeltaViewInsertion"/>
          <w:rFonts w:ascii="Garamond" w:hAnsi="Garamond"/>
          <w:color w:val="000000"/>
        </w:rPr>
        <w:t xml:space="preserve"> (HL L 309., 2005.11.25., 15. o.) 1. cikkében meghatározottak szerint.</w:t>
      </w:r>
    </w:p>
  </w:footnote>
  <w:footnote w:id="27">
    <w:p w:rsidR="006E7D33" w:rsidRPr="00D862C9"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550CBE">
        <w:rPr>
          <w:rStyle w:val="Lbjegyzet-hivatkozs"/>
          <w:rFonts w:ascii="Garamond" w:hAnsi="Garamond"/>
        </w:rPr>
        <w:footnoteRef/>
      </w:r>
      <w:r w:rsidRPr="00550CBE">
        <w:rPr>
          <w:rFonts w:ascii="Garamond" w:hAnsi="Garamond"/>
        </w:rPr>
        <w:tab/>
      </w:r>
      <w:r w:rsidRPr="00550CBE">
        <w:rPr>
          <w:rStyle w:val="DeltaViewInsertion"/>
          <w:rFonts w:ascii="Garamond" w:hAnsi="Garamond"/>
        </w:rPr>
        <w:t>Az emberkereskedelem megelőzéséről, és az ellene folytatott küzdelemről, az áldozatok védelméről,</w:t>
      </w:r>
      <w:r w:rsidRPr="00550CBE">
        <w:rPr>
          <w:rStyle w:val="DeltaViewInsertion"/>
          <w:rFonts w:ascii="Garamond" w:hAnsi="Garamond"/>
          <w:color w:val="000000"/>
        </w:rPr>
        <w:t xml:space="preserve"> valamint a 2002/629/IB tanácsi kerethatározat felváltásáról szóló, </w:t>
      </w:r>
      <w:r w:rsidRPr="00550CBE">
        <w:rPr>
          <w:rStyle w:val="DeltaViewInsertion"/>
          <w:rFonts w:ascii="Garamond" w:hAnsi="Garamond"/>
        </w:rPr>
        <w:t>2011. április 5-i</w:t>
      </w:r>
      <w:r w:rsidRPr="00550CBE">
        <w:rPr>
          <w:rStyle w:val="DeltaViewInsertion"/>
          <w:rFonts w:ascii="Garamond" w:hAnsi="Garamond"/>
          <w:color w:val="000000"/>
        </w:rPr>
        <w:t xml:space="preserve"> 2011/36/EU e</w:t>
      </w:r>
      <w:r w:rsidRPr="00550CBE">
        <w:rPr>
          <w:rStyle w:val="DeltaViewInsertion"/>
          <w:rFonts w:ascii="Garamond" w:hAnsi="Garamond"/>
        </w:rPr>
        <w:t xml:space="preserve">urópai parlamenti és tanácsi </w:t>
      </w:r>
      <w:r w:rsidRPr="00550CBE">
        <w:rPr>
          <w:rStyle w:val="DeltaViewInsertion"/>
          <w:rFonts w:ascii="Garamond" w:hAnsi="Garamond"/>
          <w:color w:val="000000"/>
        </w:rPr>
        <w:t>irányelv (HL L 101., 2011.4.15., 1. o.) 2. cikkében meghatározottak szerint.</w:t>
      </w:r>
    </w:p>
  </w:footnote>
  <w:footnote w:id="28">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D862C9">
        <w:rPr>
          <w:rStyle w:val="Lbjegyzet-hivatkozs"/>
        </w:rPr>
        <w:footnoteRef/>
      </w:r>
      <w:r w:rsidRPr="00D862C9">
        <w:tab/>
      </w:r>
      <w:r w:rsidRPr="00550CBE">
        <w:rPr>
          <w:rFonts w:ascii="Garamond" w:hAnsi="Garamond"/>
        </w:rPr>
        <w:t>Kérjük, szükség szerint ismételje.</w:t>
      </w:r>
    </w:p>
  </w:footnote>
  <w:footnote w:id="29">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Kérjük, szükség szerint ismételje.</w:t>
      </w:r>
    </w:p>
  </w:footnote>
  <w:footnote w:id="30">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Kérjük, szükség szerint ismételje.</w:t>
      </w:r>
    </w:p>
  </w:footnote>
  <w:footnote w:id="31">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A 2014/24/EU irányelv 57. cikke (6) bekezdését végrehajtó nemzeti rendelkezésekkel összhangban.</w:t>
      </w:r>
    </w:p>
  </w:footnote>
  <w:footnote w:id="32">
    <w:p w:rsidR="006E7D33" w:rsidRPr="00D862C9"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pPr>
      <w:r w:rsidRPr="00550CBE">
        <w:rPr>
          <w:rStyle w:val="Lbjegyzet-hivatkozs"/>
          <w:rFonts w:ascii="Garamond" w:hAnsi="Garamond"/>
        </w:rPr>
        <w:footnoteRef/>
      </w:r>
      <w:r w:rsidRPr="00550CBE">
        <w:rPr>
          <w:rFonts w:ascii="Garamond" w:hAnsi="Garamond"/>
        </w:rPr>
        <w:tab/>
        <w:t>Az elkövetett bűncselekmény jellegét figyelembe véve (egyszeri, ismételt, szisztematikus ...) a magyarázatnak tükröznie kell e megtett intézkedések megfelelőségét.</w:t>
      </w:r>
      <w:r w:rsidRPr="00D862C9">
        <w:t xml:space="preserve"> </w:t>
      </w:r>
    </w:p>
  </w:footnote>
  <w:footnote w:id="33">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D862C9">
        <w:rPr>
          <w:rStyle w:val="Lbjegyzet-hivatkozs"/>
        </w:rPr>
        <w:footnoteRef/>
      </w:r>
      <w:r w:rsidRPr="00D862C9">
        <w:tab/>
      </w:r>
      <w:r w:rsidRPr="00550CBE">
        <w:rPr>
          <w:rFonts w:ascii="Garamond" w:hAnsi="Garamond"/>
        </w:rPr>
        <w:t>Kérjük, szükség szerint ismételje.</w:t>
      </w:r>
    </w:p>
  </w:footnote>
  <w:footnote w:id="34">
    <w:p w:rsidR="006E7D33" w:rsidRPr="00D862C9"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pPr>
      <w:r w:rsidRPr="00550CBE">
        <w:rPr>
          <w:rStyle w:val="Lbjegyzet-hivatkozs"/>
          <w:rFonts w:ascii="Garamond" w:hAnsi="Garamond"/>
        </w:rPr>
        <w:footnoteRef/>
      </w:r>
      <w:r w:rsidRPr="00550CBE">
        <w:rPr>
          <w:rFonts w:ascii="Garamond" w:hAnsi="Garamond"/>
        </w:rPr>
        <w:tab/>
        <w:t>Lásd a 2014/24/EU irányelv 57. cikkének (4) bekezdését.</w:t>
      </w:r>
    </w:p>
  </w:footnote>
  <w:footnote w:id="35">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D862C9">
        <w:rPr>
          <w:rStyle w:val="Lbjegyzet-hivatkozs"/>
        </w:rPr>
        <w:footnoteRef/>
      </w:r>
      <w:r w:rsidRPr="00D862C9">
        <w:tab/>
      </w:r>
      <w:r w:rsidRPr="00550CBE">
        <w:rPr>
          <w:rFonts w:ascii="Garamond" w:hAnsi="Garamond"/>
        </w:rPr>
        <w:t>E közbeszerzés alkalmazásában a nemzeti jogban, a vonatkozó hirdetményben vagy a közbeszerzési dokumentumokban vagy a 2014/24/EU irányelv 18. cikke (2) bekezdésében hivatkozottak szerint</w:t>
      </w:r>
    </w:p>
  </w:footnote>
  <w:footnote w:id="36">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Lásd a nemzeti jogot, a vonatkozó hirdetményt vagy a közbeszerzési dokumentumokat.</w:t>
      </w:r>
    </w:p>
  </w:footnote>
  <w:footnote w:id="37">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 xml:space="preserve">Ezt az információt </w:t>
      </w:r>
      <w:r w:rsidRPr="00550CBE">
        <w:rPr>
          <w:rFonts w:ascii="Garamond" w:hAnsi="Garamond"/>
          <w:b/>
        </w:rPr>
        <w:t>nem</w:t>
      </w:r>
      <w:r w:rsidRPr="00550CBE">
        <w:rPr>
          <w:rFonts w:ascii="Garamond" w:hAnsi="Garamond"/>
        </w:rPr>
        <w:t xml:space="preserve"> kell megadni abban az esetben, ha az a)–f) pontokban fölsorolt esetek valamelyikében a gazdasági szereplők kizárását a nemzeti jog </w:t>
      </w:r>
      <w:r w:rsidRPr="00550CBE">
        <w:rPr>
          <w:rFonts w:ascii="Garamond" w:hAnsi="Garamond"/>
          <w:b/>
        </w:rPr>
        <w:t>kötelezővé</w:t>
      </w:r>
      <w:r w:rsidRPr="00550CBE">
        <w:rPr>
          <w:rFonts w:ascii="Garamond" w:hAnsi="Garamond"/>
        </w:rPr>
        <w:t xml:space="preserve"> tette </w:t>
      </w:r>
      <w:r w:rsidRPr="00550CBE">
        <w:rPr>
          <w:rFonts w:ascii="Garamond" w:hAnsi="Garamond"/>
          <w:b/>
        </w:rPr>
        <w:t>az eltérés lehetősége nélkül</w:t>
      </w:r>
      <w:r w:rsidRPr="00550CBE">
        <w:rPr>
          <w:rFonts w:ascii="Garamond" w:hAnsi="Garamond"/>
        </w:rPr>
        <w:t xml:space="preserve"> abban az esetben, ha a gazdasági szereplő mindazonáltal képes a szerződés teljesítésére.</w:t>
      </w:r>
    </w:p>
  </w:footnote>
  <w:footnote w:id="38">
    <w:p w:rsidR="006E7D33" w:rsidRPr="00D862C9"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pPr>
      <w:r w:rsidRPr="00550CBE">
        <w:rPr>
          <w:rStyle w:val="Lbjegyzet-hivatkozs"/>
          <w:rFonts w:ascii="Garamond" w:hAnsi="Garamond"/>
        </w:rPr>
        <w:footnoteRef/>
      </w:r>
      <w:r w:rsidRPr="00550CBE">
        <w:rPr>
          <w:rFonts w:ascii="Garamond" w:hAnsi="Garamond"/>
        </w:rPr>
        <w:tab/>
        <w:t>Adott esetben lásd a nemzeti jog, a vonatkozó hirdetmény vagy a közbeszerzési dokumentumok meghatározásait.</w:t>
      </w:r>
    </w:p>
  </w:footnote>
  <w:footnote w:id="39">
    <w:p w:rsidR="006E7D33" w:rsidRPr="00D862C9"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pPr>
      <w:r w:rsidRPr="00D862C9">
        <w:rPr>
          <w:rStyle w:val="Lbjegyzet-hivatkozs"/>
        </w:rPr>
        <w:footnoteRef/>
      </w:r>
      <w:r w:rsidRPr="00D862C9">
        <w:tab/>
      </w:r>
      <w:r w:rsidRPr="00550CBE">
        <w:rPr>
          <w:rFonts w:ascii="Garamond" w:hAnsi="Garamond"/>
        </w:rPr>
        <w:t>A nemzeti jogban, a vonatkozó hirdetményben vagy a közbeszerzési dokumentumokban jelzettek szerint.</w:t>
      </w:r>
    </w:p>
  </w:footnote>
  <w:footnote w:id="40">
    <w:p w:rsidR="006E7D33" w:rsidRPr="00D862C9"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pPr>
      <w:r w:rsidRPr="00D862C9">
        <w:rPr>
          <w:rStyle w:val="Lbjegyzet-hivatkozs"/>
        </w:rPr>
        <w:footnoteRef/>
      </w:r>
      <w:r w:rsidRPr="00550CBE">
        <w:rPr>
          <w:rFonts w:ascii="Garamond" w:hAnsi="Garamond"/>
        </w:rPr>
        <w:tab/>
        <w:t>Kérjük, szükség szerint ismételje.</w:t>
      </w:r>
    </w:p>
  </w:footnote>
  <w:footnote w:id="41">
    <w:p w:rsidR="006E7D33" w:rsidRPr="00064F3E"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031E36">
        <w:rPr>
          <w:rStyle w:val="Lbjegyzet-hivatkozs"/>
        </w:rPr>
        <w:footnoteRef/>
      </w:r>
      <w:r w:rsidRPr="00031E36">
        <w:tab/>
        <w:t xml:space="preserve">A 2014/24/EU irányelv XI. mellékletében leírtak szerint </w:t>
      </w:r>
      <w:r w:rsidRPr="00031E36">
        <w:rPr>
          <w:b/>
          <w:i/>
        </w:rPr>
        <w:t>egyes tagállamok gazdasági szereplőinek egyes esetekben az adott mellékletben meghatározott egyéb követelményeknek is meg kell felelniük</w:t>
      </w:r>
      <w:r w:rsidRPr="00031E36">
        <w:t>.</w:t>
      </w:r>
    </w:p>
  </w:footnote>
  <w:footnote w:id="42">
    <w:p w:rsidR="006E7D33" w:rsidRPr="00A9472E"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43">
    <w:p w:rsidR="006E7D33" w:rsidRPr="00A9472E"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44">
    <w:p w:rsidR="006E7D33" w:rsidRPr="00197A99"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45">
    <w:p w:rsidR="006E7D33" w:rsidRPr="00126C86"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46">
    <w:p w:rsidR="006E7D33" w:rsidRPr="000C6D4B"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7">
    <w:p w:rsidR="006E7D33" w:rsidRPr="00EF70A4"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48">
    <w:p w:rsidR="006E7D33" w:rsidRPr="00EF70A4"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49">
    <w:p w:rsidR="006E7D33" w:rsidRPr="001B1B7A"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50">
    <w:p w:rsidR="006E7D33" w:rsidRPr="009D444A"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1">
    <w:p w:rsidR="006E7D33" w:rsidRPr="00197A99"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52">
    <w:p w:rsidR="006E7D33" w:rsidRPr="006D7B07" w:rsidRDefault="006E7D33" w:rsidP="00AF6F94">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3">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D862C9">
        <w:rPr>
          <w:rStyle w:val="Lbjegyzet-hivatkozs"/>
        </w:rPr>
        <w:footnoteRef/>
      </w:r>
      <w:r w:rsidRPr="00550CBE">
        <w:rPr>
          <w:rFonts w:ascii="Garamond" w:hAnsi="Garamond"/>
        </w:rPr>
        <w:tab/>
        <w:t>Kérjük, egyértelműen adja meg, melyik elemre vonatkozik a válasz.</w:t>
      </w:r>
    </w:p>
  </w:footnote>
  <w:footnote w:id="54">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Kérjük, szükség szerint ismételje.</w:t>
      </w:r>
    </w:p>
  </w:footnote>
  <w:footnote w:id="55">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Kérjük, szükség szerint ismételje.</w:t>
      </w:r>
    </w:p>
  </w:footnote>
  <w:footnote w:id="56">
    <w:p w:rsidR="006E7D33" w:rsidRPr="00550CBE"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550CBE">
        <w:rPr>
          <w:rStyle w:val="Lbjegyzet-hivatkozs"/>
          <w:rFonts w:ascii="Garamond" w:hAnsi="Garamond"/>
        </w:rPr>
        <w:footnoteRef/>
      </w:r>
      <w:r w:rsidRPr="00550CBE">
        <w:rPr>
          <w:rFonts w:ascii="Garamond" w:hAnsi="Garamond"/>
        </w:rPr>
        <w:tab/>
        <w:t xml:space="preserve">Feltéve, hogy a gazdasági szereplő megadta a szükséges információt </w:t>
      </w:r>
      <w:r w:rsidRPr="00550CBE">
        <w:rPr>
          <w:rFonts w:ascii="Garamond" w:hAnsi="Garamond"/>
          <w:i/>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550CBE">
        <w:rPr>
          <w:rFonts w:ascii="Garamond" w:hAnsi="Garamond"/>
        </w:rPr>
        <w:t xml:space="preserve"> </w:t>
      </w:r>
    </w:p>
  </w:footnote>
  <w:footnote w:id="57">
    <w:p w:rsidR="006E7D33" w:rsidRPr="00D862C9" w:rsidRDefault="006E7D33" w:rsidP="00C461BA">
      <w:pPr>
        <w:pStyle w:val="Lbjegyzetszveg"/>
        <w:pBdr>
          <w:top w:val="single" w:sz="4" w:space="1" w:color="auto"/>
          <w:left w:val="single" w:sz="4" w:space="4" w:color="auto"/>
          <w:bottom w:val="single" w:sz="4" w:space="1" w:color="auto"/>
          <w:right w:val="single" w:sz="4" w:space="4" w:color="auto"/>
        </w:pBdr>
        <w:shd w:val="clear" w:color="auto" w:fill="BFBFBF"/>
      </w:pPr>
      <w:r w:rsidRPr="00550CBE">
        <w:rPr>
          <w:rStyle w:val="Lbjegyzet-hivatkozs"/>
          <w:rFonts w:ascii="Garamond" w:hAnsi="Garamond"/>
        </w:rPr>
        <w:footnoteRef/>
      </w:r>
      <w:r w:rsidRPr="00550CBE">
        <w:rPr>
          <w:rFonts w:ascii="Garamond" w:hAnsi="Garamond"/>
        </w:rPr>
        <w:tab/>
        <w:t xml:space="preserve">A 2014/24/EU irányelv 59. cikke (5) bekezdése második </w:t>
      </w:r>
      <w:proofErr w:type="spellStart"/>
      <w:r w:rsidRPr="00550CBE">
        <w:rPr>
          <w:rFonts w:ascii="Garamond" w:hAnsi="Garamond"/>
        </w:rPr>
        <w:t>albekezdésének</w:t>
      </w:r>
      <w:proofErr w:type="spellEnd"/>
      <w:r w:rsidRPr="00550CBE">
        <w:rPr>
          <w:rFonts w:ascii="Garamond" w:hAnsi="Garamond"/>
        </w:rPr>
        <w:t xml:space="preserve"> nemzeti végrehajtásától függően.</w:t>
      </w:r>
    </w:p>
  </w:footnote>
  <w:footnote w:id="58">
    <w:p w:rsidR="006E7D33" w:rsidRPr="006A2116" w:rsidRDefault="006E7D33">
      <w:pPr>
        <w:pStyle w:val="Lbjegyzetszveg"/>
        <w:rPr>
          <w:i/>
          <w:sz w:val="18"/>
          <w:szCs w:val="18"/>
        </w:rPr>
      </w:pPr>
      <w:r>
        <w:rPr>
          <w:rStyle w:val="Lbjegyzet-hivatkozs"/>
        </w:rPr>
        <w:footnoteRef/>
      </w:r>
      <w:r>
        <w:t xml:space="preserve"> </w:t>
      </w:r>
      <w:r w:rsidRPr="006A2116">
        <w:rPr>
          <w:i/>
          <w:sz w:val="18"/>
          <w:szCs w:val="18"/>
        </w:rPr>
        <w:t>A nyilatkozat eredeti al</w:t>
      </w:r>
      <w:r w:rsidRPr="006A2116">
        <w:rPr>
          <w:rFonts w:hint="eastAsia"/>
          <w:i/>
          <w:sz w:val="18"/>
          <w:szCs w:val="18"/>
        </w:rPr>
        <w:t>áí</w:t>
      </w:r>
      <w:r w:rsidRPr="006A2116">
        <w:rPr>
          <w:i/>
          <w:sz w:val="18"/>
          <w:szCs w:val="18"/>
        </w:rPr>
        <w:t>rt p</w:t>
      </w:r>
      <w:r w:rsidRPr="006A2116">
        <w:rPr>
          <w:rFonts w:hint="eastAsia"/>
          <w:i/>
          <w:sz w:val="18"/>
          <w:szCs w:val="18"/>
        </w:rPr>
        <w:t>é</w:t>
      </w:r>
      <w:r w:rsidRPr="006A2116">
        <w:rPr>
          <w:i/>
          <w:sz w:val="18"/>
          <w:szCs w:val="18"/>
        </w:rPr>
        <w:t>ld</w:t>
      </w:r>
      <w:r w:rsidRPr="006A2116">
        <w:rPr>
          <w:rFonts w:hint="eastAsia"/>
          <w:i/>
          <w:sz w:val="18"/>
          <w:szCs w:val="18"/>
        </w:rPr>
        <w:t>á</w:t>
      </w:r>
      <w:r w:rsidRPr="006A2116">
        <w:rPr>
          <w:i/>
          <w:sz w:val="18"/>
          <w:szCs w:val="18"/>
        </w:rPr>
        <w:t>ny</w:t>
      </w:r>
      <w:r w:rsidRPr="006A2116">
        <w:rPr>
          <w:rFonts w:hint="eastAsia"/>
          <w:i/>
          <w:sz w:val="18"/>
          <w:szCs w:val="18"/>
        </w:rPr>
        <w:t>á</w:t>
      </w:r>
      <w:r w:rsidRPr="006A2116">
        <w:rPr>
          <w:i/>
          <w:sz w:val="18"/>
          <w:szCs w:val="18"/>
        </w:rPr>
        <w:t>t kell az aj</w:t>
      </w:r>
      <w:r w:rsidRPr="006A2116">
        <w:rPr>
          <w:rFonts w:hint="eastAsia"/>
          <w:i/>
          <w:sz w:val="18"/>
          <w:szCs w:val="18"/>
        </w:rPr>
        <w:t>á</w:t>
      </w:r>
      <w:r w:rsidRPr="006A2116">
        <w:rPr>
          <w:i/>
          <w:sz w:val="18"/>
          <w:szCs w:val="18"/>
        </w:rPr>
        <w:t>nlathoz csatolni!</w:t>
      </w:r>
    </w:p>
  </w:footnote>
  <w:footnote w:id="59">
    <w:p w:rsidR="006E7D33" w:rsidRDefault="006E7D33">
      <w:pPr>
        <w:pStyle w:val="Lbjegyzetszveg"/>
      </w:pPr>
      <w:r>
        <w:rPr>
          <w:rStyle w:val="Lbjegyzet-hivatkozs"/>
        </w:rPr>
        <w:footnoteRef/>
      </w:r>
      <w:r>
        <w:t xml:space="preserve"> </w:t>
      </w:r>
      <w:r w:rsidRPr="006A2116">
        <w:rPr>
          <w:i/>
          <w:sz w:val="18"/>
          <w:szCs w:val="18"/>
        </w:rPr>
        <w:t>K</w:t>
      </w:r>
      <w:r w:rsidRPr="006A2116">
        <w:rPr>
          <w:rFonts w:hint="eastAsia"/>
          <w:i/>
          <w:sz w:val="18"/>
          <w:szCs w:val="18"/>
        </w:rPr>
        <w:t>ö</w:t>
      </w:r>
      <w:r w:rsidRPr="006A2116">
        <w:rPr>
          <w:i/>
          <w:sz w:val="18"/>
          <w:szCs w:val="18"/>
        </w:rPr>
        <w:t>z</w:t>
      </w:r>
      <w:r w:rsidRPr="006A2116">
        <w:rPr>
          <w:rFonts w:hint="eastAsia"/>
          <w:i/>
          <w:sz w:val="18"/>
          <w:szCs w:val="18"/>
        </w:rPr>
        <w:t>ö</w:t>
      </w:r>
      <w:r w:rsidRPr="006A2116">
        <w:rPr>
          <w:i/>
          <w:sz w:val="18"/>
          <w:szCs w:val="18"/>
        </w:rPr>
        <w:t>s aj</w:t>
      </w:r>
      <w:r w:rsidRPr="006A2116">
        <w:rPr>
          <w:rFonts w:hint="eastAsia"/>
          <w:i/>
          <w:sz w:val="18"/>
          <w:szCs w:val="18"/>
        </w:rPr>
        <w:t>á</w:t>
      </w:r>
      <w:r w:rsidRPr="006A2116">
        <w:rPr>
          <w:i/>
          <w:sz w:val="18"/>
          <w:szCs w:val="18"/>
        </w:rPr>
        <w:t>nlatt</w:t>
      </w:r>
      <w:r w:rsidRPr="006A2116">
        <w:rPr>
          <w:rFonts w:hint="eastAsia"/>
          <w:i/>
          <w:sz w:val="18"/>
          <w:szCs w:val="18"/>
        </w:rPr>
        <w:t>é</w:t>
      </w:r>
      <w:r w:rsidRPr="006A2116">
        <w:rPr>
          <w:i/>
          <w:sz w:val="18"/>
          <w:szCs w:val="18"/>
        </w:rPr>
        <w:t>tel eset</w:t>
      </w:r>
      <w:r w:rsidRPr="006A2116">
        <w:rPr>
          <w:rFonts w:hint="eastAsia"/>
          <w:i/>
          <w:sz w:val="18"/>
          <w:szCs w:val="18"/>
        </w:rPr>
        <w:t>é</w:t>
      </w:r>
      <w:r w:rsidRPr="006A2116">
        <w:rPr>
          <w:i/>
          <w:sz w:val="18"/>
          <w:szCs w:val="18"/>
        </w:rPr>
        <w:t>n ezt a nyilatkozatot valamennyi aj</w:t>
      </w:r>
      <w:r w:rsidRPr="006A2116">
        <w:rPr>
          <w:rFonts w:hint="eastAsia"/>
          <w:i/>
          <w:sz w:val="18"/>
          <w:szCs w:val="18"/>
        </w:rPr>
        <w:t>á</w:t>
      </w:r>
      <w:r w:rsidRPr="006A2116">
        <w:rPr>
          <w:i/>
          <w:sz w:val="18"/>
          <w:szCs w:val="18"/>
        </w:rPr>
        <w:t>nlattev</w:t>
      </w:r>
      <w:r w:rsidRPr="006A2116">
        <w:rPr>
          <w:rFonts w:hint="eastAsia"/>
          <w:i/>
          <w:sz w:val="18"/>
          <w:szCs w:val="18"/>
        </w:rPr>
        <w:t>ő</w:t>
      </w:r>
      <w:r w:rsidRPr="006A2116">
        <w:rPr>
          <w:i/>
          <w:sz w:val="18"/>
          <w:szCs w:val="18"/>
        </w:rPr>
        <w:t xml:space="preserve"> k</w:t>
      </w:r>
      <w:r w:rsidRPr="006A2116">
        <w:rPr>
          <w:rFonts w:hint="eastAsia"/>
          <w:i/>
          <w:sz w:val="18"/>
          <w:szCs w:val="18"/>
        </w:rPr>
        <w:t>ö</w:t>
      </w:r>
      <w:r w:rsidRPr="006A2116">
        <w:rPr>
          <w:i/>
          <w:sz w:val="18"/>
          <w:szCs w:val="18"/>
        </w:rPr>
        <w:t>teles kit</w:t>
      </w:r>
      <w:r w:rsidRPr="006A2116">
        <w:rPr>
          <w:rFonts w:hint="eastAsia"/>
          <w:i/>
          <w:sz w:val="18"/>
          <w:szCs w:val="18"/>
        </w:rPr>
        <w:t>ö</w:t>
      </w:r>
      <w:r w:rsidRPr="006A2116">
        <w:rPr>
          <w:i/>
          <w:sz w:val="18"/>
          <w:szCs w:val="18"/>
        </w:rPr>
        <w:t>lteni.</w:t>
      </w:r>
    </w:p>
  </w:footnote>
  <w:footnote w:id="60">
    <w:p w:rsidR="006E7D33" w:rsidRDefault="006E7D33" w:rsidP="004B428D">
      <w:pPr>
        <w:pStyle w:val="Lbjegyzetszveg"/>
      </w:pPr>
      <w:r>
        <w:rPr>
          <w:rStyle w:val="Lbjegyzet-hivatkozs"/>
          <w:i/>
          <w:sz w:val="18"/>
          <w:szCs w:val="18"/>
        </w:rPr>
        <w:footnoteRef/>
      </w:r>
      <w:r>
        <w:rPr>
          <w:i/>
          <w:sz w:val="18"/>
          <w:szCs w:val="18"/>
        </w:rPr>
        <w:t xml:space="preserve"> Kérjük a nyilatkozatot aláíró személye szerint a megfelelő részt aláhúzni!</w:t>
      </w:r>
    </w:p>
  </w:footnote>
  <w:footnote w:id="61">
    <w:p w:rsidR="006E7D33" w:rsidRPr="008476B8" w:rsidRDefault="006E7D33">
      <w:pPr>
        <w:pStyle w:val="Lbjegyzetszveg"/>
        <w:rPr>
          <w:i/>
          <w:sz w:val="18"/>
          <w:szCs w:val="18"/>
        </w:rPr>
      </w:pPr>
      <w:r>
        <w:rPr>
          <w:rStyle w:val="Lbjegyzet-hivatkozs"/>
        </w:rPr>
        <w:footnoteRef/>
      </w:r>
      <w:r>
        <w:t xml:space="preserve"> </w:t>
      </w:r>
      <w:r w:rsidRPr="008476B8">
        <w:rPr>
          <w:i/>
          <w:sz w:val="18"/>
          <w:szCs w:val="18"/>
        </w:rPr>
        <w:t>K</w:t>
      </w:r>
      <w:r w:rsidRPr="008476B8">
        <w:rPr>
          <w:rFonts w:hint="eastAsia"/>
          <w:i/>
          <w:sz w:val="18"/>
          <w:szCs w:val="18"/>
        </w:rPr>
        <w:t>ö</w:t>
      </w:r>
      <w:r w:rsidRPr="008476B8">
        <w:rPr>
          <w:i/>
          <w:sz w:val="18"/>
          <w:szCs w:val="18"/>
        </w:rPr>
        <w:t>z</w:t>
      </w:r>
      <w:r w:rsidRPr="008476B8">
        <w:rPr>
          <w:rFonts w:hint="eastAsia"/>
          <w:i/>
          <w:sz w:val="18"/>
          <w:szCs w:val="18"/>
        </w:rPr>
        <w:t>ö</w:t>
      </w:r>
      <w:r w:rsidRPr="008476B8">
        <w:rPr>
          <w:i/>
          <w:sz w:val="18"/>
          <w:szCs w:val="18"/>
        </w:rPr>
        <w:t>s aj</w:t>
      </w:r>
      <w:r w:rsidRPr="008476B8">
        <w:rPr>
          <w:rFonts w:hint="eastAsia"/>
          <w:i/>
          <w:sz w:val="18"/>
          <w:szCs w:val="18"/>
        </w:rPr>
        <w:t>á</w:t>
      </w:r>
      <w:r w:rsidRPr="008476B8">
        <w:rPr>
          <w:i/>
          <w:sz w:val="18"/>
          <w:szCs w:val="18"/>
        </w:rPr>
        <w:t>nlatt</w:t>
      </w:r>
      <w:r w:rsidRPr="008476B8">
        <w:rPr>
          <w:rFonts w:hint="eastAsia"/>
          <w:i/>
          <w:sz w:val="18"/>
          <w:szCs w:val="18"/>
        </w:rPr>
        <w:t>é</w:t>
      </w:r>
      <w:r w:rsidRPr="008476B8">
        <w:rPr>
          <w:i/>
          <w:sz w:val="18"/>
          <w:szCs w:val="18"/>
        </w:rPr>
        <w:t>tel eset</w:t>
      </w:r>
      <w:r w:rsidRPr="008476B8">
        <w:rPr>
          <w:rFonts w:hint="eastAsia"/>
          <w:i/>
          <w:sz w:val="18"/>
          <w:szCs w:val="18"/>
        </w:rPr>
        <w:t>é</w:t>
      </w:r>
      <w:r w:rsidRPr="008476B8">
        <w:rPr>
          <w:i/>
          <w:sz w:val="18"/>
          <w:szCs w:val="18"/>
        </w:rPr>
        <w:t>n ezt a nyilatkozatot valamennyi aj</w:t>
      </w:r>
      <w:r w:rsidRPr="008476B8">
        <w:rPr>
          <w:rFonts w:hint="eastAsia"/>
          <w:i/>
          <w:sz w:val="18"/>
          <w:szCs w:val="18"/>
        </w:rPr>
        <w:t>á</w:t>
      </w:r>
      <w:r w:rsidRPr="008476B8">
        <w:rPr>
          <w:i/>
          <w:sz w:val="18"/>
          <w:szCs w:val="18"/>
        </w:rPr>
        <w:t>nlattev</w:t>
      </w:r>
      <w:r w:rsidRPr="008476B8">
        <w:rPr>
          <w:rFonts w:hint="eastAsia"/>
          <w:i/>
          <w:sz w:val="18"/>
          <w:szCs w:val="18"/>
        </w:rPr>
        <w:t>ő</w:t>
      </w:r>
      <w:r w:rsidRPr="008476B8">
        <w:rPr>
          <w:i/>
          <w:sz w:val="18"/>
          <w:szCs w:val="18"/>
        </w:rPr>
        <w:t xml:space="preserve"> k</w:t>
      </w:r>
      <w:r w:rsidRPr="008476B8">
        <w:rPr>
          <w:rFonts w:hint="eastAsia"/>
          <w:i/>
          <w:sz w:val="18"/>
          <w:szCs w:val="18"/>
        </w:rPr>
        <w:t>ö</w:t>
      </w:r>
      <w:r w:rsidRPr="008476B8">
        <w:rPr>
          <w:i/>
          <w:sz w:val="18"/>
          <w:szCs w:val="18"/>
        </w:rPr>
        <w:t>teles kit</w:t>
      </w:r>
      <w:r w:rsidRPr="008476B8">
        <w:rPr>
          <w:rFonts w:hint="eastAsia"/>
          <w:i/>
          <w:sz w:val="18"/>
          <w:szCs w:val="18"/>
        </w:rPr>
        <w:t>ö</w:t>
      </w:r>
      <w:r w:rsidRPr="008476B8">
        <w:rPr>
          <w:i/>
          <w:sz w:val="18"/>
          <w:szCs w:val="18"/>
        </w:rPr>
        <w:t>lteni.</w:t>
      </w:r>
    </w:p>
  </w:footnote>
  <w:footnote w:id="62">
    <w:p w:rsidR="006E7D33" w:rsidRDefault="006E7D33" w:rsidP="00ED732F">
      <w:pPr>
        <w:pStyle w:val="Lbjegyzetszveg"/>
      </w:pPr>
      <w:r>
        <w:rPr>
          <w:rStyle w:val="Lbjegyzet-hivatkozs"/>
          <w:i/>
          <w:sz w:val="18"/>
          <w:szCs w:val="18"/>
        </w:rPr>
        <w:footnoteRef/>
      </w:r>
      <w:r>
        <w:rPr>
          <w:i/>
          <w:sz w:val="18"/>
          <w:szCs w:val="18"/>
        </w:rPr>
        <w:t xml:space="preserve"> Kérjük a nyilatkozatot aláíró személye szerint a megfelelő részt aláhúzni!</w:t>
      </w:r>
    </w:p>
  </w:footnote>
  <w:footnote w:id="63">
    <w:p w:rsidR="006E7D33" w:rsidRPr="00AD29CE" w:rsidRDefault="006E7D33" w:rsidP="0025034F">
      <w:pPr>
        <w:pStyle w:val="Lbjegyzetszveg"/>
        <w:jc w:val="both"/>
        <w:rPr>
          <w:rFonts w:ascii="Times" w:hAnsi="Times" w:cs="Times"/>
          <w:sz w:val="16"/>
          <w:szCs w:val="16"/>
        </w:rPr>
      </w:pPr>
      <w:r w:rsidRPr="00AD29CE">
        <w:rPr>
          <w:rStyle w:val="Lbjegyzet-hivatkozs"/>
          <w:rFonts w:ascii="Times" w:hAnsi="Times" w:cs="Times"/>
          <w:sz w:val="16"/>
          <w:szCs w:val="16"/>
        </w:rPr>
        <w:footnoteRef/>
      </w:r>
      <w:r w:rsidRPr="00AD29CE">
        <w:rPr>
          <w:rFonts w:ascii="Times" w:hAnsi="Times" w:cs="Times"/>
          <w:sz w:val="16"/>
          <w:szCs w:val="16"/>
        </w:rPr>
        <w:t xml:space="preserve"> </w:t>
      </w:r>
      <w:r w:rsidRPr="00E96697">
        <w:rPr>
          <w:rFonts w:ascii="Times" w:hAnsi="Times" w:cs="Times"/>
          <w:b/>
          <w:i/>
          <w:sz w:val="16"/>
          <w:szCs w:val="16"/>
        </w:rPr>
        <w:t>Nem Magyarországon</w:t>
      </w:r>
      <w:r w:rsidRPr="00E96697">
        <w:rPr>
          <w:rFonts w:ascii="Times" w:hAnsi="Times" w:cs="Times"/>
          <w:i/>
          <w:sz w:val="16"/>
          <w:szCs w:val="16"/>
        </w:rPr>
        <w:t xml:space="preserve"> letelepedett ajánlattevőnek a kizáró okok fenn nem állását a 321/2015. (X.30) Kormányrendelet rendelkezéseinek megfelelően kell igazolnia.</w:t>
      </w:r>
      <w:r w:rsidRPr="00AD29CE">
        <w:rPr>
          <w:rFonts w:ascii="Times" w:hAnsi="Times" w:cs="Times"/>
          <w:sz w:val="16"/>
          <w:szCs w:val="16"/>
        </w:rPr>
        <w:t xml:space="preserve"> </w:t>
      </w:r>
    </w:p>
  </w:footnote>
  <w:footnote w:id="64">
    <w:p w:rsidR="006E7D33" w:rsidRDefault="006E7D33" w:rsidP="00E96697">
      <w:pPr>
        <w:pStyle w:val="Lbjegyzetszveg"/>
      </w:pPr>
      <w:r>
        <w:rPr>
          <w:rStyle w:val="Lbjegyzet-hivatkozs"/>
          <w:i/>
          <w:sz w:val="18"/>
          <w:szCs w:val="18"/>
        </w:rPr>
        <w:footnoteRef/>
      </w:r>
      <w:r>
        <w:rPr>
          <w:i/>
          <w:sz w:val="18"/>
          <w:szCs w:val="18"/>
        </w:rPr>
        <w:t xml:space="preserve"> </w:t>
      </w:r>
      <w:r w:rsidRPr="00F67D78">
        <w:rPr>
          <w:rFonts w:ascii="Times" w:hAnsi="Times" w:cs="Times"/>
          <w:i/>
          <w:sz w:val="16"/>
          <w:szCs w:val="16"/>
        </w:rPr>
        <w:t>Kérjük a nyilatkozatot aláíró személye szerint a megfelelő részt aláhúzni!</w:t>
      </w:r>
    </w:p>
  </w:footnote>
  <w:footnote w:id="65">
    <w:p w:rsidR="006E7D33" w:rsidRPr="0082571C" w:rsidRDefault="006E7D33" w:rsidP="00E96697">
      <w:pPr>
        <w:pStyle w:val="FootnoteTextChar1"/>
        <w:rPr>
          <w:rFonts w:ascii="Times New Roman" w:eastAsia="Times New Roman" w:hAnsi="Times New Roman" w:cs="Times New Roman"/>
          <w:i/>
          <w:sz w:val="18"/>
          <w:szCs w:val="18"/>
          <w:lang w:eastAsia="hu-HU"/>
        </w:rPr>
      </w:pPr>
      <w:r w:rsidRPr="0082571C">
        <w:rPr>
          <w:rStyle w:val="Lbjegyzet-hivatkozs"/>
          <w:rFonts w:ascii="Times New Roman" w:eastAsia="Times New Roman" w:hAnsi="Times New Roman" w:cs="Times New Roman"/>
          <w:i/>
          <w:sz w:val="18"/>
          <w:szCs w:val="18"/>
          <w:lang w:eastAsia="hu-HU"/>
        </w:rPr>
        <w:footnoteRef/>
      </w:r>
      <w:r w:rsidRPr="0082571C">
        <w:rPr>
          <w:rStyle w:val="Lbjegyzet-hivatkozs"/>
          <w:rFonts w:ascii="Times New Roman" w:eastAsia="Times New Roman" w:hAnsi="Times New Roman" w:cs="Times New Roman"/>
          <w:i/>
          <w:sz w:val="18"/>
          <w:szCs w:val="18"/>
          <w:lang w:eastAsia="hu-HU"/>
        </w:rPr>
        <w:t xml:space="preserve"> </w:t>
      </w:r>
      <w:r w:rsidRPr="0082571C">
        <w:rPr>
          <w:rFonts w:ascii="Times New Roman" w:eastAsia="Times New Roman" w:hAnsi="Times New Roman" w:cs="Times New Roman"/>
          <w:i/>
          <w:sz w:val="18"/>
          <w:szCs w:val="18"/>
          <w:lang w:eastAsia="hu-HU"/>
        </w:rPr>
        <w:t>Közös ajánlattétel esetén ezt a nyilatkozatot valamennyi ajánlattevő saját maga tekintetében köteles aláírni.</w:t>
      </w:r>
    </w:p>
  </w:footnote>
  <w:footnote w:id="66">
    <w:p w:rsidR="006E7D33" w:rsidRDefault="006E7D33" w:rsidP="00E96697">
      <w:pPr>
        <w:pStyle w:val="FootnoteTextChar1"/>
      </w:pPr>
      <w:r w:rsidRPr="0082571C">
        <w:rPr>
          <w:rStyle w:val="Lbjegyzet-hivatkozs"/>
          <w:i/>
          <w:lang w:eastAsia="hu-HU"/>
        </w:rPr>
        <w:footnoteRef/>
      </w:r>
      <w:r w:rsidRPr="0082571C">
        <w:rPr>
          <w:rFonts w:ascii="Times New Roman" w:eastAsia="Times New Roman" w:hAnsi="Times New Roman" w:cs="Times New Roman"/>
          <w:i/>
          <w:sz w:val="18"/>
          <w:szCs w:val="18"/>
          <w:lang w:eastAsia="hu-HU"/>
        </w:rPr>
        <w:t xml:space="preserve"> Amennyiben ajánlattevő nem vesz igénybe alvállalkozót, kérjük, nyilatkozzanak erről a körülményről. (Nemleges tartalommal is meg kell tenni a nyilatkozat!)</w:t>
      </w:r>
    </w:p>
  </w:footnote>
  <w:footnote w:id="67">
    <w:p w:rsidR="006E7D33" w:rsidRDefault="006E7D33" w:rsidP="00E96697">
      <w:pPr>
        <w:pStyle w:val="Lbjegyzetszveg"/>
      </w:pPr>
      <w:r>
        <w:rPr>
          <w:rStyle w:val="Lbjegyzet-hivatkozs"/>
          <w:i/>
          <w:sz w:val="18"/>
          <w:szCs w:val="18"/>
        </w:rPr>
        <w:footnoteRef/>
      </w:r>
      <w:r>
        <w:rPr>
          <w:i/>
          <w:sz w:val="18"/>
          <w:szCs w:val="18"/>
        </w:rPr>
        <w:t xml:space="preserve"> Kérjük a nyilatkozatot aláíró személye szerint a megfelelő részt aláhúzni!</w:t>
      </w:r>
    </w:p>
  </w:footnote>
  <w:footnote w:id="68">
    <w:p w:rsidR="006E7D33" w:rsidRDefault="006E7D33" w:rsidP="00FC4C28">
      <w:pPr>
        <w:pStyle w:val="Lbjegyzetszveg"/>
      </w:pPr>
      <w:r>
        <w:rPr>
          <w:rStyle w:val="Lbjegyzet-hivatkozs"/>
        </w:rPr>
        <w:footnoteRef/>
      </w:r>
      <w:r>
        <w:t xml:space="preserve"> </w:t>
      </w:r>
      <w:r>
        <w:rPr>
          <w:i/>
          <w:sz w:val="18"/>
          <w:szCs w:val="18"/>
        </w:rPr>
        <w:t>Adott esetben</w:t>
      </w:r>
      <w:r w:rsidRPr="00FC4C28">
        <w:rPr>
          <w:i/>
          <w:sz w:val="18"/>
          <w:szCs w:val="18"/>
        </w:rPr>
        <w:t xml:space="preserve"> – kapacitás igénybevétele esetén csatolandó</w:t>
      </w:r>
    </w:p>
  </w:footnote>
  <w:footnote w:id="69">
    <w:p w:rsidR="006E7D33" w:rsidRDefault="006E7D33" w:rsidP="00FC4C28">
      <w:pPr>
        <w:pStyle w:val="Lbjegyzetszveg"/>
      </w:pPr>
      <w:r>
        <w:rPr>
          <w:rStyle w:val="Lbjegyzet-hivatkozs"/>
          <w:i/>
          <w:sz w:val="18"/>
          <w:szCs w:val="18"/>
        </w:rPr>
        <w:footnoteRef/>
      </w:r>
      <w:r>
        <w:rPr>
          <w:i/>
          <w:sz w:val="18"/>
          <w:szCs w:val="18"/>
        </w:rPr>
        <w:t xml:space="preserve"> Kérjük a nyilatkozatot aláíró személye szerint a megfelelő részt aláhúzni!</w:t>
      </w:r>
    </w:p>
  </w:footnote>
  <w:footnote w:id="70">
    <w:p w:rsidR="006E7D33" w:rsidRPr="00DA76C7" w:rsidRDefault="006E7D33" w:rsidP="00DA76C7">
      <w:pPr>
        <w:pStyle w:val="FootnoteTextChar1"/>
        <w:rPr>
          <w:rFonts w:ascii="Times New Roman" w:hAnsi="Times New Roman" w:cs="Times New Roman"/>
          <w:i/>
          <w:sz w:val="18"/>
          <w:szCs w:val="20"/>
        </w:rPr>
      </w:pPr>
      <w:r w:rsidRPr="00C538DE">
        <w:rPr>
          <w:rStyle w:val="Lbjegyzet-hivatkozs"/>
          <w:rFonts w:ascii="Garamond" w:hAnsi="Garamond"/>
          <w:sz w:val="20"/>
          <w:szCs w:val="20"/>
        </w:rPr>
        <w:footnoteRef/>
      </w:r>
      <w:r w:rsidRPr="00C538DE">
        <w:rPr>
          <w:rFonts w:ascii="Garamond" w:hAnsi="Garamond"/>
          <w:sz w:val="20"/>
          <w:szCs w:val="20"/>
        </w:rPr>
        <w:t xml:space="preserve"> </w:t>
      </w:r>
      <w:r w:rsidRPr="00DA76C7">
        <w:rPr>
          <w:rFonts w:ascii="Times New Roman" w:hAnsi="Times New Roman" w:cs="Times New Roman"/>
          <w:i/>
          <w:sz w:val="18"/>
          <w:szCs w:val="20"/>
        </w:rPr>
        <w:t>Közös ajánlattétel esetén valamennyi ajánlattevő csatolja nyilatkozatát.</w:t>
      </w:r>
    </w:p>
  </w:footnote>
  <w:footnote w:id="71">
    <w:p w:rsidR="006E7D33" w:rsidRDefault="006E7D33" w:rsidP="004D6135">
      <w:pPr>
        <w:pStyle w:val="Lbjegyzetszveg"/>
      </w:pPr>
      <w:r>
        <w:rPr>
          <w:rStyle w:val="Lbjegyzet-hivatkozs"/>
          <w:i/>
          <w:sz w:val="18"/>
          <w:szCs w:val="18"/>
        </w:rPr>
        <w:footnoteRef/>
      </w:r>
      <w:r>
        <w:rPr>
          <w:i/>
          <w:sz w:val="18"/>
          <w:szCs w:val="18"/>
        </w:rPr>
        <w:t xml:space="preserve"> Kérjük a nyilatkozatot aláíró személye szerint a megfelelő részt aláhúzni!</w:t>
      </w:r>
    </w:p>
  </w:footnote>
  <w:footnote w:id="72">
    <w:p w:rsidR="006E7D33" w:rsidRPr="00DA76C7" w:rsidRDefault="006E7D33" w:rsidP="00DA76C7">
      <w:pPr>
        <w:pStyle w:val="FootnoteTextChar1"/>
        <w:jc w:val="both"/>
        <w:rPr>
          <w:rFonts w:ascii="Times New Roman" w:hAnsi="Times New Roman" w:cs="Times New Roman"/>
          <w:i/>
          <w:sz w:val="20"/>
        </w:rPr>
      </w:pPr>
      <w:r w:rsidRPr="00DA76C7">
        <w:rPr>
          <w:rStyle w:val="Lbjegyzet-hivatkozs"/>
          <w:rFonts w:ascii="Times New Roman" w:hAnsi="Times New Roman" w:cs="Times New Roman"/>
          <w:i/>
          <w:sz w:val="18"/>
          <w:szCs w:val="20"/>
        </w:rPr>
        <w:footnoteRef/>
      </w:r>
      <w:r w:rsidRPr="00DA76C7">
        <w:rPr>
          <w:rFonts w:ascii="Times New Roman" w:hAnsi="Times New Roman" w:cs="Times New Roman"/>
          <w:i/>
          <w:sz w:val="18"/>
          <w:szCs w:val="20"/>
        </w:rPr>
        <w:t xml:space="preserve"> Amennyiben ajánlattevővel szemben vagy közös ajánlattétel esetén bármely ajánlattevővel szemben változásbejegyzési eljárás van folyamatban a jelen nyilatkozat helyett csatolandót az ajánlattevő(k) vonatkozásában a cégbírósághoz benyújtott változásbejegyzési kérelem és az annak érkezéséről a cégbíróság által megküldött igazolás.</w:t>
      </w:r>
    </w:p>
  </w:footnote>
  <w:footnote w:id="73">
    <w:p w:rsidR="006E7D33" w:rsidRPr="0071478D" w:rsidRDefault="006E7D33" w:rsidP="003B29F9">
      <w:pPr>
        <w:pStyle w:val="Lbjegyzetszveg"/>
        <w:jc w:val="both"/>
        <w:rPr>
          <w:i/>
          <w:sz w:val="18"/>
          <w:szCs w:val="18"/>
        </w:rPr>
      </w:pPr>
      <w:r w:rsidRPr="003A1926">
        <w:rPr>
          <w:rStyle w:val="Lbjegyzet-hivatkozs"/>
          <w:i/>
          <w:sz w:val="18"/>
          <w:szCs w:val="18"/>
        </w:rPr>
        <w:footnoteRef/>
      </w:r>
      <w:r w:rsidRPr="003A1926">
        <w:rPr>
          <w:i/>
          <w:sz w:val="18"/>
          <w:szCs w:val="18"/>
        </w:rPr>
        <w:t xml:space="preserve"> </w:t>
      </w:r>
      <w:r w:rsidRPr="0071478D">
        <w:rPr>
          <w:i/>
          <w:sz w:val="18"/>
          <w:szCs w:val="18"/>
        </w:rPr>
        <w:t>Kérjük a nyilatkozatot aláíró személye szerint a megfelelő részt aláhúzni!</w:t>
      </w:r>
    </w:p>
  </w:footnote>
  <w:footnote w:id="74">
    <w:p w:rsidR="006E7D33" w:rsidRPr="00073CCF" w:rsidRDefault="006E7D33" w:rsidP="00073CCF">
      <w:pPr>
        <w:pStyle w:val="Lbjegyzetszveg"/>
        <w:jc w:val="both"/>
        <w:rPr>
          <w:i/>
          <w:sz w:val="18"/>
          <w:szCs w:val="18"/>
        </w:rPr>
      </w:pPr>
      <w:r w:rsidRPr="00073CCF">
        <w:rPr>
          <w:rStyle w:val="Lbjegyzet-hivatkozs"/>
          <w:i/>
          <w:sz w:val="18"/>
          <w:szCs w:val="18"/>
        </w:rPr>
        <w:footnoteRef/>
      </w:r>
      <w:r w:rsidRPr="00073CCF">
        <w:rPr>
          <w:i/>
          <w:sz w:val="18"/>
          <w:szCs w:val="18"/>
        </w:rPr>
        <w:t xml:space="preserve"> </w:t>
      </w:r>
      <w:r w:rsidRPr="00073CCF">
        <w:rPr>
          <w:b/>
          <w:i/>
          <w:sz w:val="18"/>
          <w:szCs w:val="18"/>
          <w:u w:val="single"/>
        </w:rPr>
        <w:t>Ajánlattevő akkor köteles ezt a nyilatkozatot benyújtani az ajánlati felhívásban előírt kizáró okok vonatkozásában, amennyiben ajánlatkérő erre a Kbt. 69. § (4)-(7) bekezdése alapján felhívja.</w:t>
      </w:r>
      <w:r w:rsidRPr="00073CCF">
        <w:rPr>
          <w:i/>
          <w:sz w:val="18"/>
          <w:szCs w:val="18"/>
        </w:rPr>
        <w:t xml:space="preserve"> Közös ajánlattétel esetén ezt a nyilatkozatot valamennyi ajánlattevő saját maga tekintetében köteles aláírni.</w:t>
      </w:r>
    </w:p>
  </w:footnote>
  <w:footnote w:id="75">
    <w:p w:rsidR="006E7D33" w:rsidRPr="00073CCF" w:rsidRDefault="006E7D33" w:rsidP="00073CCF">
      <w:pPr>
        <w:pStyle w:val="Lbjegyzetszveg"/>
        <w:jc w:val="both"/>
        <w:rPr>
          <w:i/>
          <w:sz w:val="18"/>
          <w:szCs w:val="18"/>
        </w:rPr>
      </w:pPr>
      <w:r w:rsidRPr="00073CCF">
        <w:rPr>
          <w:rStyle w:val="Lbjegyzet-hivatkozs"/>
          <w:i/>
          <w:sz w:val="18"/>
          <w:szCs w:val="18"/>
        </w:rPr>
        <w:footnoteRef/>
      </w:r>
      <w:r w:rsidRPr="00073CCF">
        <w:rPr>
          <w:i/>
          <w:sz w:val="18"/>
          <w:szCs w:val="18"/>
        </w:rPr>
        <w:t xml:space="preserve"> Kérjük a nyilatkozatot aláíró személye szerint a megfelelő részt aláhúzni!</w:t>
      </w:r>
    </w:p>
  </w:footnote>
  <w:footnote w:id="76">
    <w:p w:rsidR="006E7D33" w:rsidRPr="00073CCF" w:rsidRDefault="006E7D33" w:rsidP="00073CCF">
      <w:pPr>
        <w:pStyle w:val="Lbjegyzetszveg"/>
        <w:jc w:val="both"/>
        <w:rPr>
          <w:i/>
          <w:sz w:val="18"/>
          <w:szCs w:val="18"/>
        </w:rPr>
      </w:pPr>
      <w:r w:rsidRPr="00073CCF">
        <w:rPr>
          <w:rStyle w:val="Lbjegyzet-hivatkozs"/>
          <w:i/>
          <w:sz w:val="18"/>
          <w:szCs w:val="18"/>
        </w:rPr>
        <w:footnoteRef/>
      </w:r>
      <w:r w:rsidRPr="00073CCF">
        <w:rPr>
          <w:i/>
          <w:sz w:val="18"/>
          <w:szCs w:val="18"/>
        </w:rPr>
        <w:t xml:space="preserve"> Természetes személy ajánlattevő esetén releváns. Közjegyző vagy gazdasági, illetve szakmai kamara által </w:t>
      </w:r>
      <w:r w:rsidRPr="00073CCF">
        <w:rPr>
          <w:b/>
          <w:i/>
          <w:sz w:val="18"/>
          <w:szCs w:val="18"/>
        </w:rPr>
        <w:t>hitelesített nyilatkozat szükséges</w:t>
      </w:r>
      <w:r w:rsidRPr="00073CCF">
        <w:rPr>
          <w:i/>
          <w:sz w:val="18"/>
          <w:szCs w:val="18"/>
        </w:rPr>
        <w:t>.</w:t>
      </w:r>
    </w:p>
  </w:footnote>
  <w:footnote w:id="77">
    <w:p w:rsidR="006E7D33" w:rsidRPr="00073CCF" w:rsidRDefault="006E7D33" w:rsidP="00073CCF">
      <w:pPr>
        <w:pStyle w:val="Lbjegyzetszveg"/>
        <w:jc w:val="both"/>
        <w:rPr>
          <w:i/>
          <w:sz w:val="18"/>
          <w:szCs w:val="18"/>
        </w:rPr>
      </w:pPr>
      <w:r w:rsidRPr="00073CCF">
        <w:rPr>
          <w:rStyle w:val="Lbjegyzet-hivatkozs"/>
          <w:i/>
          <w:sz w:val="18"/>
          <w:szCs w:val="18"/>
        </w:rPr>
        <w:footnoteRef/>
      </w:r>
      <w:r w:rsidRPr="00073CCF">
        <w:rPr>
          <w:i/>
          <w:sz w:val="18"/>
          <w:szCs w:val="18"/>
        </w:rPr>
        <w:t xml:space="preserve"> Ha az ajánlattevő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w:t>
      </w:r>
      <w:r w:rsidRPr="00073CCF">
        <w:rPr>
          <w:b/>
          <w:i/>
          <w:sz w:val="18"/>
          <w:szCs w:val="18"/>
        </w:rPr>
        <w:t>hitelesített nyilatkozat szükséges</w:t>
      </w:r>
      <w:r w:rsidRPr="00073CCF">
        <w:rPr>
          <w:i/>
          <w:sz w:val="18"/>
          <w:szCs w:val="18"/>
        </w:rPr>
        <w:t>.</w:t>
      </w:r>
    </w:p>
  </w:footnote>
  <w:footnote w:id="78">
    <w:p w:rsidR="006E7D33" w:rsidRPr="00073CCF" w:rsidRDefault="006E7D33" w:rsidP="00073CCF">
      <w:pPr>
        <w:pStyle w:val="Lbjegyzetszveg"/>
        <w:jc w:val="both"/>
        <w:rPr>
          <w:i/>
          <w:sz w:val="18"/>
          <w:szCs w:val="18"/>
        </w:rPr>
      </w:pPr>
      <w:r w:rsidRPr="00073CCF">
        <w:rPr>
          <w:rStyle w:val="Lbjegyzet-hivatkozs"/>
          <w:i/>
          <w:sz w:val="18"/>
          <w:szCs w:val="18"/>
        </w:rPr>
        <w:footnoteRef/>
      </w:r>
      <w:r w:rsidRPr="00073CCF">
        <w:rPr>
          <w:i/>
          <w:sz w:val="18"/>
          <w:szCs w:val="18"/>
        </w:rPr>
        <w:t xml:space="preserve"> Természetes személy ajánlattevő esetén releváns. Közjegyző vagy gazdasági, illetve szakmai kamara által </w:t>
      </w:r>
      <w:r w:rsidRPr="00073CCF">
        <w:rPr>
          <w:b/>
          <w:i/>
          <w:sz w:val="18"/>
          <w:szCs w:val="18"/>
        </w:rPr>
        <w:t>hitelesített nyilatkozat szükséges</w:t>
      </w:r>
      <w:r w:rsidRPr="00073CCF">
        <w:rPr>
          <w:i/>
          <w:sz w:val="18"/>
          <w:szCs w:val="18"/>
        </w:rPr>
        <w:t>.</w:t>
      </w:r>
    </w:p>
  </w:footnote>
  <w:footnote w:id="79">
    <w:p w:rsidR="006E7D33" w:rsidRPr="00073CCF" w:rsidRDefault="006E7D33" w:rsidP="00073CCF">
      <w:pPr>
        <w:pStyle w:val="Lbjegyzetszveg"/>
        <w:jc w:val="both"/>
        <w:rPr>
          <w:i/>
          <w:sz w:val="18"/>
          <w:szCs w:val="18"/>
        </w:rPr>
      </w:pPr>
      <w:r w:rsidRPr="00073CCF">
        <w:rPr>
          <w:rStyle w:val="Lbjegyzet-hivatkozs"/>
          <w:i/>
          <w:sz w:val="18"/>
          <w:szCs w:val="18"/>
        </w:rPr>
        <w:footnoteRef/>
      </w:r>
      <w:r w:rsidRPr="00073CCF">
        <w:rPr>
          <w:i/>
          <w:sz w:val="18"/>
          <w:szCs w:val="18"/>
        </w:rPr>
        <w:t xml:space="preserve"> Ha a nem természetes személy ajánlattevő nem minősül cégnek, közjegyző vagy gazdasági, illetve szakmai kamara által hitelesített nyilatkozat szükséges.</w:t>
      </w:r>
    </w:p>
  </w:footnote>
  <w:footnote w:id="80">
    <w:p w:rsidR="006E7D33" w:rsidRPr="00073CCF" w:rsidRDefault="006E7D33" w:rsidP="00073CCF">
      <w:pPr>
        <w:pStyle w:val="Lbjegyzetszveg"/>
        <w:jc w:val="both"/>
        <w:rPr>
          <w:i/>
        </w:rPr>
      </w:pPr>
      <w:r w:rsidRPr="00073CCF">
        <w:rPr>
          <w:rStyle w:val="Lbjegyzet-hivatkozs"/>
          <w:i/>
          <w:sz w:val="18"/>
          <w:szCs w:val="18"/>
        </w:rPr>
        <w:footnoteRef/>
      </w:r>
      <w:r w:rsidRPr="00073CCF">
        <w:rPr>
          <w:i/>
          <w:sz w:val="18"/>
          <w:szCs w:val="18"/>
        </w:rPr>
        <w:t xml:space="preserve"> Közjegyző vagy gazdasági, illetve szakmai kamara által </w:t>
      </w:r>
      <w:r w:rsidRPr="00073CCF">
        <w:rPr>
          <w:b/>
          <w:i/>
          <w:sz w:val="18"/>
          <w:szCs w:val="18"/>
        </w:rPr>
        <w:t>hitelesített nyilatkozat szükséges</w:t>
      </w:r>
      <w:r w:rsidRPr="00073CCF">
        <w:rPr>
          <w:i/>
          <w:sz w:val="18"/>
          <w:szCs w:val="18"/>
        </w:rPr>
        <w:t>.</w:t>
      </w:r>
    </w:p>
    <w:p w:rsidR="006E7D33" w:rsidRDefault="006E7D33" w:rsidP="009D38BF">
      <w:pPr>
        <w:pStyle w:val="Lbjegyzetszveg"/>
      </w:pPr>
    </w:p>
  </w:footnote>
  <w:footnote w:id="81">
    <w:p w:rsidR="006E7D33" w:rsidRPr="003A1926" w:rsidRDefault="006E7D33" w:rsidP="00073CCF">
      <w:pPr>
        <w:pStyle w:val="FootnoteTextChar1"/>
        <w:jc w:val="both"/>
        <w:rPr>
          <w:rFonts w:ascii="Times New Roman" w:hAnsi="Times New Roman" w:cs="Times New Roman"/>
          <w:i/>
          <w:sz w:val="18"/>
          <w:szCs w:val="18"/>
        </w:rPr>
      </w:pPr>
      <w:r w:rsidRPr="003A1926">
        <w:rPr>
          <w:rStyle w:val="Lbjegyzet-hivatkozs"/>
          <w:rFonts w:ascii="Times New Roman" w:hAnsi="Times New Roman" w:cs="Times New Roman"/>
          <w:i/>
          <w:sz w:val="18"/>
          <w:szCs w:val="18"/>
        </w:rPr>
        <w:footnoteRef/>
      </w:r>
      <w:r w:rsidRPr="003A1926">
        <w:rPr>
          <w:rFonts w:ascii="Times New Roman" w:hAnsi="Times New Roman" w:cs="Times New Roman"/>
          <w:i/>
          <w:sz w:val="18"/>
          <w:szCs w:val="18"/>
        </w:rPr>
        <w:t xml:space="preserve"> </w:t>
      </w:r>
      <w:r w:rsidRPr="003A1926">
        <w:rPr>
          <w:rFonts w:ascii="Times New Roman" w:hAnsi="Times New Roman" w:cs="Times New Roman"/>
          <w:b/>
          <w:i/>
          <w:sz w:val="18"/>
          <w:szCs w:val="18"/>
          <w:u w:val="single"/>
        </w:rPr>
        <w:t>Ajánlattevő akkor köteles ezt a nyilatkozatot benyújtani az ajánlati felhívásban előírt kizáró okok vonatkozásában, amennyiben ajánlatkérő erre a Kbt. 69. § (4)-(7) bekezdése alapján felhívja</w:t>
      </w:r>
      <w:r w:rsidRPr="003A1926">
        <w:rPr>
          <w:rFonts w:ascii="Times New Roman" w:hAnsi="Times New Roman" w:cs="Times New Roman"/>
          <w:i/>
          <w:sz w:val="18"/>
          <w:szCs w:val="18"/>
        </w:rPr>
        <w:t>. Közös ajánlattétel esetén ezt a nyilatkozatot valamennyi ajánlattevő saját maga tekintetében köteles aláírni.</w:t>
      </w:r>
    </w:p>
  </w:footnote>
  <w:footnote w:id="82">
    <w:p w:rsidR="006E7D33" w:rsidRPr="003A1926" w:rsidRDefault="006E7D33" w:rsidP="00073CCF">
      <w:pPr>
        <w:pStyle w:val="Lbjegyzetszveg"/>
        <w:jc w:val="both"/>
        <w:rPr>
          <w:i/>
          <w:sz w:val="18"/>
          <w:szCs w:val="18"/>
        </w:rPr>
      </w:pPr>
      <w:r w:rsidRPr="003A1926">
        <w:rPr>
          <w:rStyle w:val="Lbjegyzet-hivatkozs"/>
          <w:i/>
          <w:sz w:val="18"/>
          <w:szCs w:val="18"/>
        </w:rPr>
        <w:footnoteRef/>
      </w:r>
      <w:r w:rsidRPr="003A1926">
        <w:rPr>
          <w:i/>
          <w:sz w:val="18"/>
          <w:szCs w:val="18"/>
        </w:rPr>
        <w:t xml:space="preserve"> Kérjük a nyilatkozatot aláíró személye szerint a megfelelő részt aláhúzni!</w:t>
      </w:r>
    </w:p>
  </w:footnote>
  <w:footnote w:id="83">
    <w:p w:rsidR="006E7D33" w:rsidRPr="003A1926" w:rsidRDefault="006E7D33" w:rsidP="00073CCF">
      <w:pPr>
        <w:pStyle w:val="FootnoteTextChar1"/>
        <w:rPr>
          <w:rFonts w:ascii="Times New Roman" w:hAnsi="Times New Roman" w:cs="Times New Roman"/>
          <w:i/>
          <w:sz w:val="18"/>
          <w:szCs w:val="18"/>
        </w:rPr>
      </w:pPr>
      <w:r w:rsidRPr="003A1926">
        <w:rPr>
          <w:rStyle w:val="Lbjegyzet-hivatkozs"/>
          <w:rFonts w:ascii="Times New Roman" w:hAnsi="Times New Roman" w:cs="Times New Roman"/>
          <w:i/>
          <w:sz w:val="18"/>
          <w:szCs w:val="18"/>
        </w:rPr>
        <w:footnoteRef/>
      </w:r>
      <w:r w:rsidRPr="003A1926">
        <w:rPr>
          <w:rFonts w:ascii="Times New Roman" w:hAnsi="Times New Roman" w:cs="Times New Roman"/>
          <w:i/>
          <w:sz w:val="18"/>
          <w:szCs w:val="18"/>
        </w:rPr>
        <w:t xml:space="preserve"> Magyarországon letelepedett ajánlattevő esetében aláhúzandó</w:t>
      </w:r>
    </w:p>
  </w:footnote>
  <w:footnote w:id="84">
    <w:p w:rsidR="006E7D33" w:rsidRPr="003A1926" w:rsidRDefault="006E7D33" w:rsidP="00073CCF">
      <w:pPr>
        <w:pStyle w:val="FootnoteTextChar1"/>
        <w:rPr>
          <w:rFonts w:ascii="Times New Roman" w:hAnsi="Times New Roman" w:cs="Times New Roman"/>
          <w:i/>
          <w:sz w:val="18"/>
          <w:szCs w:val="18"/>
        </w:rPr>
      </w:pPr>
      <w:r w:rsidRPr="003A1926">
        <w:rPr>
          <w:rStyle w:val="Lbjegyzet-hivatkozs"/>
          <w:rFonts w:ascii="Times New Roman" w:hAnsi="Times New Roman" w:cs="Times New Roman"/>
          <w:i/>
          <w:sz w:val="18"/>
          <w:szCs w:val="18"/>
        </w:rPr>
        <w:footnoteRef/>
      </w:r>
      <w:r w:rsidRPr="003A1926">
        <w:rPr>
          <w:rFonts w:ascii="Times New Roman" w:hAnsi="Times New Roman" w:cs="Times New Roman"/>
          <w:i/>
          <w:sz w:val="18"/>
          <w:szCs w:val="18"/>
        </w:rPr>
        <w:t xml:space="preserve"> Nem Magyarországon letelepedett ajánlattevő esetében aláhúzandó</w:t>
      </w:r>
    </w:p>
  </w:footnote>
  <w:footnote w:id="85">
    <w:p w:rsidR="006E7D33" w:rsidRPr="003A1926" w:rsidRDefault="006E7D33" w:rsidP="00073CCF">
      <w:pPr>
        <w:pStyle w:val="FootnoteTextChar1"/>
        <w:rPr>
          <w:rFonts w:ascii="Times New Roman" w:hAnsi="Times New Roman" w:cs="Times New Roman"/>
          <w:i/>
          <w:sz w:val="18"/>
          <w:szCs w:val="18"/>
        </w:rPr>
      </w:pPr>
      <w:r w:rsidRPr="003A1926">
        <w:rPr>
          <w:rStyle w:val="Lbjegyzet-hivatkozs"/>
          <w:rFonts w:ascii="Times New Roman" w:hAnsi="Times New Roman" w:cs="Times New Roman"/>
          <w:i/>
          <w:sz w:val="18"/>
          <w:szCs w:val="18"/>
        </w:rPr>
        <w:footnoteRef/>
      </w:r>
      <w:r w:rsidRPr="003A1926">
        <w:rPr>
          <w:rFonts w:ascii="Times New Roman" w:hAnsi="Times New Roman" w:cs="Times New Roman"/>
          <w:i/>
          <w:sz w:val="18"/>
          <w:szCs w:val="18"/>
        </w:rPr>
        <w:t xml:space="preserve"> Megfelelő pont aláhúzandó, vagy a nem kívánt rész törlendő!</w:t>
      </w:r>
    </w:p>
  </w:footnote>
  <w:footnote w:id="86">
    <w:p w:rsidR="006E7D33" w:rsidRDefault="006E7D33" w:rsidP="00073CCF">
      <w:pPr>
        <w:pStyle w:val="FootnoteTextChar1"/>
        <w:rPr>
          <w:rFonts w:ascii="Garamond" w:hAnsi="Garamond"/>
        </w:rPr>
      </w:pPr>
      <w:r w:rsidRPr="003A1926">
        <w:rPr>
          <w:rStyle w:val="Lbjegyzet-hivatkozs"/>
          <w:rFonts w:ascii="Times New Roman" w:hAnsi="Times New Roman" w:cs="Times New Roman"/>
          <w:i/>
          <w:sz w:val="18"/>
          <w:szCs w:val="18"/>
        </w:rPr>
        <w:footnoteRef/>
      </w:r>
      <w:r w:rsidRPr="003A1926">
        <w:rPr>
          <w:rFonts w:ascii="Times New Roman" w:hAnsi="Times New Roman" w:cs="Times New Roman"/>
          <w:i/>
          <w:sz w:val="18"/>
          <w:szCs w:val="18"/>
        </w:rPr>
        <w:t xml:space="preserve"> Felsorolás a tényleges tulajdonosok számának megfelelően módosítandó</w:t>
      </w:r>
    </w:p>
  </w:footnote>
  <w:footnote w:id="87">
    <w:p w:rsidR="006E7D33" w:rsidRPr="003A1926" w:rsidRDefault="006E7D33" w:rsidP="00073CCF">
      <w:pPr>
        <w:pStyle w:val="FootnoteTextChar1"/>
        <w:rPr>
          <w:rFonts w:ascii="Times New Roman" w:hAnsi="Times New Roman" w:cs="Times New Roman"/>
          <w:i/>
          <w:sz w:val="18"/>
          <w:szCs w:val="18"/>
        </w:rPr>
      </w:pPr>
      <w:r w:rsidRPr="003A1926">
        <w:rPr>
          <w:rStyle w:val="Lbjegyzet-hivatkozs"/>
          <w:rFonts w:ascii="Times New Roman" w:hAnsi="Times New Roman" w:cs="Times New Roman"/>
          <w:i/>
          <w:sz w:val="18"/>
          <w:szCs w:val="18"/>
        </w:rPr>
        <w:footnoteRef/>
      </w:r>
      <w:r w:rsidRPr="003A1926">
        <w:rPr>
          <w:rFonts w:ascii="Times New Roman" w:hAnsi="Times New Roman" w:cs="Times New Roman"/>
          <w:i/>
          <w:sz w:val="18"/>
          <w:szCs w:val="18"/>
        </w:rPr>
        <w:t xml:space="preserve"> Megfelelő pont aláhúzandó, vagy a nem kívánt rész törlendő és a megfelelő rész kitöltendő!</w:t>
      </w:r>
    </w:p>
  </w:footnote>
  <w:footnote w:id="88">
    <w:p w:rsidR="006E7D33" w:rsidRPr="003A1926" w:rsidRDefault="006E7D33" w:rsidP="00073CCF">
      <w:pPr>
        <w:pStyle w:val="FootnoteTextChar1"/>
        <w:rPr>
          <w:rFonts w:ascii="Times New Roman" w:hAnsi="Times New Roman" w:cs="Times New Roman"/>
          <w:i/>
          <w:sz w:val="18"/>
          <w:szCs w:val="18"/>
        </w:rPr>
      </w:pPr>
      <w:r>
        <w:rPr>
          <w:rStyle w:val="Lbjegyzet-hivatkozs"/>
          <w:rFonts w:ascii="Garamond" w:hAnsi="Garamond"/>
        </w:rPr>
        <w:footnoteRef/>
      </w:r>
      <w:r>
        <w:rPr>
          <w:rFonts w:ascii="Garamond" w:hAnsi="Garamond"/>
        </w:rPr>
        <w:t xml:space="preserve"> </w:t>
      </w:r>
      <w:r w:rsidRPr="003A1926">
        <w:rPr>
          <w:rFonts w:ascii="Times New Roman" w:hAnsi="Times New Roman" w:cs="Times New Roman"/>
          <w:i/>
          <w:sz w:val="18"/>
          <w:szCs w:val="18"/>
        </w:rPr>
        <w:t>Felsorolás a tényleges tulajdonosok számának megfelelően módosítandó</w:t>
      </w:r>
    </w:p>
  </w:footnote>
  <w:footnote w:id="89">
    <w:p w:rsidR="006E7D33" w:rsidRDefault="006E7D33" w:rsidP="00073CCF">
      <w:pPr>
        <w:pStyle w:val="FootnoteTextChar1"/>
        <w:rPr>
          <w:rFonts w:ascii="Garamond" w:hAnsi="Garamond"/>
        </w:rPr>
      </w:pPr>
      <w:r w:rsidRPr="003A1926">
        <w:rPr>
          <w:rStyle w:val="Lbjegyzet-hivatkozs"/>
          <w:rFonts w:ascii="Times New Roman" w:hAnsi="Times New Roman" w:cs="Times New Roman"/>
          <w:i/>
          <w:sz w:val="18"/>
          <w:szCs w:val="18"/>
        </w:rPr>
        <w:footnoteRef/>
      </w:r>
      <w:r w:rsidRPr="003A1926">
        <w:rPr>
          <w:rFonts w:ascii="Times New Roman" w:hAnsi="Times New Roman" w:cs="Times New Roman"/>
          <w:i/>
          <w:sz w:val="18"/>
          <w:szCs w:val="18"/>
        </w:rPr>
        <w:t xml:space="preserve"> Megfelelő pont aláhúzandó, vagy a nem kívánt rész törlendő és a megfelelő rész kitöltendő!</w:t>
      </w:r>
    </w:p>
  </w:footnote>
  <w:footnote w:id="90">
    <w:p w:rsidR="006E7D33" w:rsidRPr="003A1926" w:rsidRDefault="006E7D33" w:rsidP="00073CCF">
      <w:pPr>
        <w:pStyle w:val="FootnoteTextChar1"/>
        <w:jc w:val="both"/>
        <w:rPr>
          <w:rFonts w:ascii="Times New Roman" w:hAnsi="Times New Roman" w:cs="Times New Roman"/>
          <w:i/>
          <w:sz w:val="18"/>
          <w:szCs w:val="18"/>
        </w:rPr>
      </w:pPr>
      <w:r>
        <w:rPr>
          <w:rStyle w:val="Lbjegyzet-hivatkozs"/>
          <w:rFonts w:ascii="Garamond" w:hAnsi="Garamond"/>
        </w:rPr>
        <w:footnoteRef/>
      </w:r>
      <w:r>
        <w:rPr>
          <w:rFonts w:ascii="Garamond" w:hAnsi="Garamond"/>
        </w:rPr>
        <w:t xml:space="preserve"> </w:t>
      </w:r>
      <w:r w:rsidRPr="003A1926">
        <w:rPr>
          <w:rFonts w:ascii="Times New Roman" w:hAnsi="Times New Roman" w:cs="Times New Roman"/>
          <w:b/>
          <w:i/>
          <w:sz w:val="18"/>
          <w:szCs w:val="18"/>
          <w:u w:val="single"/>
        </w:rPr>
        <w:t>Ajánlattevő akkor köteles ezt a nyilatkozatot benyújtani az ajánlati felhívásban előírt kizáró okok vonatkozásában, amennyiben ajánlatkérő erre a Kbt. 69. § (4)-(8) bekezdése alapján felhívja</w:t>
      </w:r>
      <w:r w:rsidRPr="003A1926">
        <w:rPr>
          <w:rFonts w:ascii="Times New Roman" w:hAnsi="Times New Roman" w:cs="Times New Roman"/>
          <w:i/>
          <w:sz w:val="18"/>
          <w:szCs w:val="18"/>
        </w:rPr>
        <w:t>. Közös ajánlattétel esetén ezt a nyilatkozatot valamennyi ajánlattevő saját maga tekintetében köteles aláírni.</w:t>
      </w:r>
    </w:p>
  </w:footnote>
  <w:footnote w:id="91">
    <w:p w:rsidR="006E7D33" w:rsidRPr="003A1926" w:rsidRDefault="006E7D33" w:rsidP="00AD2B92">
      <w:pPr>
        <w:pStyle w:val="Lbjegyzetszveg"/>
        <w:jc w:val="both"/>
        <w:rPr>
          <w:i/>
          <w:sz w:val="18"/>
          <w:szCs w:val="18"/>
        </w:rPr>
      </w:pPr>
      <w:r w:rsidRPr="003A1926">
        <w:rPr>
          <w:rStyle w:val="Lbjegyzet-hivatkozs"/>
          <w:i/>
          <w:sz w:val="18"/>
          <w:szCs w:val="18"/>
        </w:rPr>
        <w:footnoteRef/>
      </w:r>
      <w:r w:rsidRPr="003A1926">
        <w:rPr>
          <w:i/>
          <w:sz w:val="18"/>
          <w:szCs w:val="18"/>
        </w:rPr>
        <w:t xml:space="preserve"> Kérjük a nyilatkozatot aláíró személye szerint a megfelelő részt aláhúzni!</w:t>
      </w:r>
    </w:p>
  </w:footnote>
  <w:footnote w:id="92">
    <w:p w:rsidR="006E7D33" w:rsidRPr="003A1926" w:rsidRDefault="006E7D33" w:rsidP="00073CCF">
      <w:pPr>
        <w:pStyle w:val="FootnoteTextChar1"/>
        <w:rPr>
          <w:rFonts w:ascii="Times New Roman" w:hAnsi="Times New Roman" w:cs="Times New Roman"/>
          <w:i/>
          <w:sz w:val="18"/>
          <w:szCs w:val="18"/>
        </w:rPr>
      </w:pPr>
      <w:r w:rsidRPr="003A1926">
        <w:rPr>
          <w:rStyle w:val="Lbjegyzet-hivatkozs"/>
          <w:rFonts w:ascii="Times New Roman" w:hAnsi="Times New Roman" w:cs="Times New Roman"/>
          <w:i/>
          <w:sz w:val="18"/>
          <w:szCs w:val="18"/>
        </w:rPr>
        <w:footnoteRef/>
      </w:r>
      <w:r w:rsidRPr="003A1926">
        <w:rPr>
          <w:rFonts w:ascii="Times New Roman" w:hAnsi="Times New Roman" w:cs="Times New Roman"/>
          <w:i/>
          <w:sz w:val="18"/>
          <w:szCs w:val="18"/>
        </w:rPr>
        <w:t>Nem kívánt rész törlendő</w:t>
      </w:r>
    </w:p>
  </w:footnote>
  <w:footnote w:id="93">
    <w:p w:rsidR="006E7D33" w:rsidRPr="00C86440" w:rsidRDefault="006E7D33" w:rsidP="00AD2B92">
      <w:pPr>
        <w:pStyle w:val="FootnoteTextChar1"/>
        <w:rPr>
          <w:rFonts w:ascii="Times New Roman" w:hAnsi="Times New Roman" w:cs="Times New Roman"/>
          <w:i/>
          <w:sz w:val="18"/>
          <w:szCs w:val="18"/>
        </w:rPr>
      </w:pPr>
      <w:r w:rsidRPr="00C86440">
        <w:rPr>
          <w:rStyle w:val="Lbjegyzet-hivatkozs"/>
          <w:rFonts w:ascii="Times New Roman" w:hAnsi="Times New Roman" w:cs="Times New Roman"/>
          <w:i/>
          <w:sz w:val="18"/>
          <w:szCs w:val="18"/>
        </w:rPr>
        <w:footnoteRef/>
      </w:r>
      <w:r w:rsidRPr="00C86440">
        <w:rPr>
          <w:rFonts w:ascii="Times New Roman" w:hAnsi="Times New Roman" w:cs="Times New Roman"/>
          <w:i/>
          <w:sz w:val="18"/>
          <w:szCs w:val="18"/>
        </w:rPr>
        <w:t xml:space="preserve"> Megfelelő pont aláhúzandó, vagy a nem kívánt rész törlendő és a megfelelő rész kitöltendő!</w:t>
      </w:r>
    </w:p>
  </w:footnote>
  <w:footnote w:id="94">
    <w:p w:rsidR="006E7D33" w:rsidRPr="0044605B" w:rsidRDefault="006E7D33" w:rsidP="00073CCF">
      <w:pPr>
        <w:pStyle w:val="FootnoteTextChar1"/>
        <w:rPr>
          <w:rFonts w:ascii="Times New Roman" w:hAnsi="Times New Roman" w:cs="Times New Roman"/>
          <w:sz w:val="18"/>
          <w:szCs w:val="18"/>
        </w:rPr>
      </w:pPr>
      <w:r w:rsidRPr="00C86440">
        <w:rPr>
          <w:rStyle w:val="Lbjegyzet-hivatkozs"/>
          <w:rFonts w:ascii="Times New Roman" w:hAnsi="Times New Roman" w:cs="Times New Roman"/>
          <w:i/>
          <w:sz w:val="18"/>
          <w:szCs w:val="18"/>
        </w:rPr>
        <w:footnoteRef/>
      </w:r>
      <w:r w:rsidRPr="00C86440">
        <w:rPr>
          <w:rFonts w:ascii="Times New Roman" w:hAnsi="Times New Roman" w:cs="Times New Roman"/>
          <w:i/>
          <w:sz w:val="18"/>
          <w:szCs w:val="18"/>
        </w:rPr>
        <w:t>Nem kívánt rész törlendő</w:t>
      </w:r>
    </w:p>
  </w:footnote>
  <w:footnote w:id="95">
    <w:p w:rsidR="006E7D33" w:rsidRPr="0044605B" w:rsidRDefault="006E7D33" w:rsidP="00AD2B92">
      <w:pPr>
        <w:pStyle w:val="Lbjegyzetszveg"/>
        <w:jc w:val="both"/>
        <w:rPr>
          <w:sz w:val="18"/>
          <w:szCs w:val="18"/>
        </w:rPr>
      </w:pPr>
      <w:r w:rsidRPr="0044605B">
        <w:rPr>
          <w:rStyle w:val="Lbjegyzet-hivatkozs"/>
          <w:sz w:val="18"/>
          <w:szCs w:val="18"/>
        </w:rPr>
        <w:footnoteRef/>
      </w:r>
      <w:r w:rsidRPr="0044605B">
        <w:rPr>
          <w:sz w:val="18"/>
          <w:szCs w:val="18"/>
        </w:rPr>
        <w:t xml:space="preserve"> </w:t>
      </w:r>
      <w:r w:rsidRPr="0044605B">
        <w:rPr>
          <w:b/>
          <w:sz w:val="18"/>
          <w:szCs w:val="18"/>
          <w:u w:val="single"/>
        </w:rPr>
        <w:t>Ajánlattevő vagy az alkalmasság igazolásában résztvevő más szervezet akkor köteles ezt a nyilatkozatot benyújtani az ajánlati felhívásban előírt alkalmassági követelmény vonatkozásában, amennyiben ajánlatkérő erre a Kbt. 69. § (4)-(7) bekezdése alapján felhívja.</w:t>
      </w:r>
    </w:p>
  </w:footnote>
  <w:footnote w:id="96">
    <w:p w:rsidR="006E7D33" w:rsidRPr="00C86440" w:rsidRDefault="006E7D33" w:rsidP="00241766">
      <w:pPr>
        <w:pStyle w:val="Lbjegyzetszveg"/>
        <w:jc w:val="both"/>
        <w:rPr>
          <w:i/>
          <w:sz w:val="18"/>
          <w:szCs w:val="18"/>
        </w:rPr>
      </w:pPr>
      <w:r w:rsidRPr="00C86440">
        <w:rPr>
          <w:rStyle w:val="Lbjegyzet-hivatkozs"/>
          <w:i/>
          <w:sz w:val="18"/>
          <w:szCs w:val="18"/>
        </w:rPr>
        <w:footnoteRef/>
      </w:r>
      <w:r w:rsidRPr="00C86440">
        <w:rPr>
          <w:i/>
          <w:sz w:val="18"/>
          <w:szCs w:val="18"/>
        </w:rPr>
        <w:t xml:space="preserve"> Kérjük a nyilatkozatot aláíró személye szerint a megfelelő részt aláhúzni!</w:t>
      </w:r>
    </w:p>
  </w:footnote>
  <w:footnote w:id="97">
    <w:p w:rsidR="006E7D33" w:rsidRPr="004D606D" w:rsidRDefault="006E7D33">
      <w:pPr>
        <w:pStyle w:val="Lbjegyzetszveg"/>
        <w:rPr>
          <w:sz w:val="18"/>
          <w:szCs w:val="18"/>
        </w:rPr>
      </w:pPr>
      <w:r>
        <w:rPr>
          <w:rStyle w:val="Lbjegyzet-hivatkozs"/>
        </w:rPr>
        <w:footnoteRef/>
      </w:r>
      <w:r>
        <w:t xml:space="preserve"> </w:t>
      </w:r>
      <w:r w:rsidRPr="005E3324">
        <w:rPr>
          <w:i/>
          <w:sz w:val="18"/>
          <w:szCs w:val="18"/>
        </w:rPr>
        <w:t>Az ajánlattevőnek a fenti táblázatban szereplő adatokat oly módon kell megadnia, hogy az ajánlati felhívásban meghatározott alkalmassági feltételek megállapíthatóak legyenek</w:t>
      </w:r>
    </w:p>
  </w:footnote>
  <w:footnote w:id="98">
    <w:p w:rsidR="006E7D33" w:rsidRPr="005E3324" w:rsidRDefault="006E7D33" w:rsidP="00852842">
      <w:pPr>
        <w:pStyle w:val="Lbjegyzetszveg"/>
        <w:jc w:val="both"/>
        <w:rPr>
          <w:i/>
          <w:sz w:val="18"/>
          <w:szCs w:val="18"/>
        </w:rPr>
      </w:pPr>
      <w:r w:rsidRPr="005E3324">
        <w:rPr>
          <w:rStyle w:val="Lbjegyzet-hivatkozs"/>
          <w:i/>
          <w:sz w:val="18"/>
          <w:szCs w:val="18"/>
        </w:rPr>
        <w:footnoteRef/>
      </w:r>
      <w:r w:rsidRPr="005E3324">
        <w:rPr>
          <w:i/>
          <w:sz w:val="18"/>
          <w:szCs w:val="18"/>
        </w:rPr>
        <w:t xml:space="preserve"> Kérjük a nyilatkozatot aláíró személye szerint a megfelelő részt aláhúzni!</w:t>
      </w:r>
    </w:p>
  </w:footnote>
  <w:footnote w:id="99">
    <w:p w:rsidR="006E7D33" w:rsidRPr="004D606D" w:rsidRDefault="006E7D33">
      <w:pPr>
        <w:pStyle w:val="Lbjegyzetszveg"/>
        <w:rPr>
          <w:sz w:val="18"/>
          <w:szCs w:val="18"/>
        </w:rPr>
      </w:pPr>
      <w:r w:rsidRPr="004D606D">
        <w:rPr>
          <w:rStyle w:val="Lbjegyzet-hivatkozs"/>
          <w:sz w:val="18"/>
          <w:szCs w:val="18"/>
        </w:rPr>
        <w:footnoteRef/>
      </w:r>
      <w:r w:rsidRPr="004D606D">
        <w:rPr>
          <w:sz w:val="18"/>
          <w:szCs w:val="18"/>
        </w:rPr>
        <w:t xml:space="preserve"> Vagy IGEN, vagy NEM válasz szerint kérjük a nyilatkozatot egyértelműen megtenni.</w:t>
      </w:r>
    </w:p>
  </w:footnote>
  <w:footnote w:id="100">
    <w:p w:rsidR="006E7D33" w:rsidRPr="004D606D" w:rsidRDefault="006E7D33">
      <w:pPr>
        <w:pStyle w:val="Lbjegyzetszveg"/>
        <w:rPr>
          <w:sz w:val="18"/>
          <w:szCs w:val="18"/>
        </w:rPr>
      </w:pPr>
      <w:r w:rsidRPr="004D606D">
        <w:rPr>
          <w:rStyle w:val="Lbjegyzet-hivatkozs"/>
          <w:sz w:val="18"/>
          <w:szCs w:val="18"/>
        </w:rPr>
        <w:footnoteRef/>
      </w:r>
      <w:r w:rsidRPr="004D606D">
        <w:rPr>
          <w:sz w:val="18"/>
          <w:szCs w:val="18"/>
        </w:rPr>
        <w:t xml:space="preserve"> Amennyiben releváns</w:t>
      </w:r>
    </w:p>
  </w:footnote>
  <w:footnote w:id="101">
    <w:p w:rsidR="006E7D33" w:rsidRPr="004D606D" w:rsidDel="000E359D" w:rsidRDefault="006E7D33">
      <w:pPr>
        <w:pStyle w:val="Lbjegyzetszveg"/>
        <w:rPr>
          <w:del w:id="172" w:author="Kövérné Tászler Ágnes" w:date="2017-05-10T17:05:00Z"/>
          <w:sz w:val="18"/>
          <w:szCs w:val="18"/>
        </w:rPr>
      </w:pPr>
      <w:del w:id="173" w:author="Kövérné Tászler Ágnes" w:date="2017-05-10T17:05:00Z">
        <w:r w:rsidRPr="004D606D" w:rsidDel="000E359D">
          <w:rPr>
            <w:rStyle w:val="Lbjegyzet-hivatkozs"/>
            <w:sz w:val="18"/>
            <w:szCs w:val="18"/>
          </w:rPr>
          <w:footnoteRef/>
        </w:r>
        <w:r w:rsidRPr="004D606D" w:rsidDel="000E359D">
          <w:rPr>
            <w:sz w:val="18"/>
            <w:szCs w:val="18"/>
          </w:rPr>
          <w:delText xml:space="preserve"> Amennyiben releváns</w:delText>
        </w:r>
      </w:del>
    </w:p>
  </w:footnote>
  <w:footnote w:id="102">
    <w:p w:rsidR="006E7D33" w:rsidRPr="003A1926" w:rsidRDefault="006E7D33" w:rsidP="00530A81">
      <w:pPr>
        <w:pStyle w:val="Lbjegyzetszveg"/>
        <w:jc w:val="both"/>
        <w:rPr>
          <w:i/>
          <w:sz w:val="18"/>
          <w:szCs w:val="18"/>
        </w:rPr>
      </w:pPr>
      <w:r w:rsidRPr="003A1926">
        <w:rPr>
          <w:rStyle w:val="Lbjegyzet-hivatkozs"/>
          <w:i/>
          <w:sz w:val="18"/>
          <w:szCs w:val="18"/>
        </w:rPr>
        <w:footnoteRef/>
      </w:r>
      <w:r w:rsidRPr="003A1926">
        <w:rPr>
          <w:i/>
          <w:sz w:val="18"/>
          <w:szCs w:val="18"/>
        </w:rPr>
        <w:t xml:space="preserve"> Kérjük a nyilatkozatot aláíró személye szerint a megfelelő részt aláhúzni!</w:t>
      </w:r>
    </w:p>
  </w:footnote>
  <w:footnote w:id="103">
    <w:p w:rsidR="006E7D33" w:rsidRDefault="006E7D33">
      <w:pPr>
        <w:pStyle w:val="Lbjegyzetszveg"/>
      </w:pPr>
      <w:r>
        <w:rPr>
          <w:rStyle w:val="Lbjegyzet-hivatkozs"/>
        </w:rPr>
        <w:footnoteRef/>
      </w:r>
      <w:r>
        <w:t xml:space="preserve"> Év, hónap jelölésével </w:t>
      </w:r>
    </w:p>
  </w:footnote>
  <w:footnote w:id="104">
    <w:p w:rsidR="006E7D33" w:rsidRPr="003A1926" w:rsidRDefault="006E7D33" w:rsidP="00C774EB">
      <w:pPr>
        <w:pStyle w:val="Lbjegyzetszveg"/>
        <w:jc w:val="both"/>
        <w:rPr>
          <w:i/>
          <w:sz w:val="18"/>
          <w:szCs w:val="18"/>
        </w:rPr>
      </w:pPr>
      <w:r w:rsidRPr="003A1926">
        <w:rPr>
          <w:rStyle w:val="Lbjegyzet-hivatkozs"/>
          <w:i/>
          <w:sz w:val="18"/>
          <w:szCs w:val="18"/>
        </w:rPr>
        <w:footnoteRef/>
      </w:r>
      <w:r w:rsidRPr="003A1926">
        <w:rPr>
          <w:i/>
          <w:sz w:val="18"/>
          <w:szCs w:val="18"/>
        </w:rPr>
        <w:t xml:space="preserve"> Kérjük a nyilatkozatot aláíró személye szerint a megfelelő részt aláhúzni!</w:t>
      </w:r>
    </w:p>
  </w:footnote>
  <w:footnote w:id="105">
    <w:p w:rsidR="006E7D33" w:rsidRPr="00AA3D98" w:rsidRDefault="006E7D33" w:rsidP="006A6DB0">
      <w:pPr>
        <w:pStyle w:val="Lbjegyzetszveg"/>
        <w:rPr>
          <w:sz w:val="18"/>
          <w:szCs w:val="18"/>
        </w:rPr>
      </w:pPr>
      <w:r w:rsidRPr="00AA3D98">
        <w:rPr>
          <w:rStyle w:val="Lbjegyzet-hivatkozs"/>
          <w:sz w:val="18"/>
          <w:szCs w:val="18"/>
        </w:rPr>
        <w:footnoteRef/>
      </w:r>
      <w:r w:rsidRPr="00AA3D98">
        <w:rPr>
          <w:sz w:val="18"/>
          <w:szCs w:val="18"/>
        </w:rPr>
        <w:t xml:space="preserve"> Olyan telefax elérhetőség, amely a megküldendő dokumentumok fogadására a nap 24 órájában alkalmas.</w:t>
      </w:r>
    </w:p>
  </w:footnote>
  <w:footnote w:id="106">
    <w:p w:rsidR="006E7D33" w:rsidRPr="0071478D" w:rsidRDefault="006E7D33" w:rsidP="0071478D">
      <w:pPr>
        <w:pStyle w:val="Lbjegyzetszveg"/>
        <w:jc w:val="both"/>
        <w:rPr>
          <w:i/>
          <w:sz w:val="18"/>
          <w:szCs w:val="18"/>
        </w:rPr>
      </w:pPr>
      <w:r w:rsidRPr="003A1926">
        <w:rPr>
          <w:rStyle w:val="Lbjegyzet-hivatkozs"/>
          <w:i/>
          <w:sz w:val="18"/>
          <w:szCs w:val="18"/>
        </w:rPr>
        <w:footnoteRef/>
      </w:r>
      <w:r w:rsidRPr="003A1926">
        <w:rPr>
          <w:i/>
          <w:sz w:val="18"/>
          <w:szCs w:val="18"/>
        </w:rPr>
        <w:t xml:space="preserve"> </w:t>
      </w:r>
      <w:r w:rsidRPr="0071478D">
        <w:rPr>
          <w:i/>
          <w:sz w:val="18"/>
          <w:szCs w:val="18"/>
        </w:rPr>
        <w:t>Kérjük a nyilatkozatot aláíró személye szerint a megfelelő részt aláhúzni!</w:t>
      </w:r>
    </w:p>
  </w:footnote>
  <w:footnote w:id="107">
    <w:p w:rsidR="006E7D33" w:rsidRPr="0071478D" w:rsidRDefault="006E7D33" w:rsidP="0071478D">
      <w:pPr>
        <w:pStyle w:val="Lbjegyzetszveg"/>
        <w:jc w:val="both"/>
        <w:rPr>
          <w:i/>
          <w:sz w:val="18"/>
          <w:szCs w:val="18"/>
        </w:rPr>
      </w:pPr>
      <w:r w:rsidRPr="003A1926">
        <w:rPr>
          <w:rStyle w:val="Lbjegyzet-hivatkozs"/>
          <w:i/>
          <w:sz w:val="18"/>
          <w:szCs w:val="18"/>
        </w:rPr>
        <w:footnoteRef/>
      </w:r>
      <w:r w:rsidRPr="003A1926">
        <w:rPr>
          <w:i/>
          <w:sz w:val="18"/>
          <w:szCs w:val="18"/>
        </w:rPr>
        <w:t xml:space="preserve"> </w:t>
      </w:r>
      <w:r w:rsidRPr="0071478D">
        <w:rPr>
          <w:i/>
          <w:sz w:val="18"/>
          <w:szCs w:val="18"/>
        </w:rPr>
        <w:t>Kérjük a nyilatkozatot aláíró személye szerint a megfelelő részt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8CA1AE8"/>
    <w:lvl w:ilvl="0">
      <w:start w:val="1"/>
      <w:numFmt w:val="decimal"/>
      <w:pStyle w:val="Szmozottlista"/>
      <w:lvlText w:val="%1."/>
      <w:lvlJc w:val="left"/>
      <w:pPr>
        <w:tabs>
          <w:tab w:val="num" w:pos="360"/>
        </w:tabs>
        <w:ind w:left="360" w:hanging="360"/>
      </w:pPr>
    </w:lvl>
  </w:abstractNum>
  <w:abstractNum w:abstractNumId="1">
    <w:nsid w:val="FFFFFFFE"/>
    <w:multiLevelType w:val="singleLevel"/>
    <w:tmpl w:val="FFFFFFFF"/>
    <w:lvl w:ilvl="0">
      <w:numFmt w:val="decimal"/>
      <w:pStyle w:val="Normltblzat1"/>
      <w:lvlText w:val="*"/>
      <w:lvlJc w:val="left"/>
    </w:lvl>
  </w:abstractNum>
  <w:abstractNum w:abstractNumId="2">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3">
    <w:nsid w:val="00000009"/>
    <w:multiLevelType w:val="multilevel"/>
    <w:tmpl w:val="1B387CC8"/>
    <w:name w:val="WW8Num39"/>
    <w:lvl w:ilvl="0">
      <w:start w:val="3"/>
      <w:numFmt w:val="upperRoman"/>
      <w:pStyle w:val="Cmsor1"/>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pStyle w:val="Cmsor3"/>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72368DB"/>
    <w:multiLevelType w:val="hybridMultilevel"/>
    <w:tmpl w:val="BBD45E22"/>
    <w:lvl w:ilvl="0" w:tplc="00000005">
      <w:start w:val="20"/>
      <w:numFmt w:val="bullet"/>
      <w:lvlText w:val="-"/>
      <w:lvlJc w:val="left"/>
      <w:pPr>
        <w:ind w:left="720" w:hanging="360"/>
      </w:pPr>
      <w:rPr>
        <w:rFonts w:ascii="Arial" w:hAnsi="Arial"/>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8694258"/>
    <w:multiLevelType w:val="hybridMultilevel"/>
    <w:tmpl w:val="C0B47446"/>
    <w:name w:val="WW8Num622"/>
    <w:lvl w:ilvl="0" w:tplc="0176496A">
      <w:start w:val="2"/>
      <w:numFmt w:val="decimal"/>
      <w:lvlText w:val="%1."/>
      <w:lvlJc w:val="left"/>
      <w:pPr>
        <w:tabs>
          <w:tab w:val="num" w:pos="2340"/>
        </w:tabs>
        <w:ind w:left="2340" w:hanging="360"/>
      </w:pPr>
      <w:rPr>
        <w:rFonts w:hint="default"/>
      </w:rPr>
    </w:lvl>
    <w:lvl w:ilvl="1" w:tplc="040E0019" w:tentative="1">
      <w:start w:val="1"/>
      <w:numFmt w:val="lowerLetter"/>
      <w:lvlText w:val="%2."/>
      <w:lvlJc w:val="left"/>
      <w:pPr>
        <w:tabs>
          <w:tab w:val="num" w:pos="792"/>
        </w:tabs>
        <w:ind w:left="792" w:hanging="360"/>
      </w:pPr>
    </w:lvl>
    <w:lvl w:ilvl="2" w:tplc="040E001B" w:tentative="1">
      <w:start w:val="1"/>
      <w:numFmt w:val="lowerRoman"/>
      <w:lvlText w:val="%3."/>
      <w:lvlJc w:val="right"/>
      <w:pPr>
        <w:tabs>
          <w:tab w:val="num" w:pos="1512"/>
        </w:tabs>
        <w:ind w:left="1512" w:hanging="180"/>
      </w:pPr>
    </w:lvl>
    <w:lvl w:ilvl="3" w:tplc="040E000F" w:tentative="1">
      <w:start w:val="1"/>
      <w:numFmt w:val="decimal"/>
      <w:lvlText w:val="%4."/>
      <w:lvlJc w:val="left"/>
      <w:pPr>
        <w:tabs>
          <w:tab w:val="num" w:pos="2232"/>
        </w:tabs>
        <w:ind w:left="2232" w:hanging="360"/>
      </w:pPr>
    </w:lvl>
    <w:lvl w:ilvl="4" w:tplc="040E0019" w:tentative="1">
      <w:start w:val="1"/>
      <w:numFmt w:val="lowerLetter"/>
      <w:lvlText w:val="%5."/>
      <w:lvlJc w:val="left"/>
      <w:pPr>
        <w:tabs>
          <w:tab w:val="num" w:pos="2952"/>
        </w:tabs>
        <w:ind w:left="2952" w:hanging="360"/>
      </w:pPr>
    </w:lvl>
    <w:lvl w:ilvl="5" w:tplc="040E001B" w:tentative="1">
      <w:start w:val="1"/>
      <w:numFmt w:val="lowerRoman"/>
      <w:lvlText w:val="%6."/>
      <w:lvlJc w:val="right"/>
      <w:pPr>
        <w:tabs>
          <w:tab w:val="num" w:pos="3672"/>
        </w:tabs>
        <w:ind w:left="3672" w:hanging="180"/>
      </w:pPr>
    </w:lvl>
    <w:lvl w:ilvl="6" w:tplc="040E000F" w:tentative="1">
      <w:start w:val="1"/>
      <w:numFmt w:val="decimal"/>
      <w:lvlText w:val="%7."/>
      <w:lvlJc w:val="left"/>
      <w:pPr>
        <w:tabs>
          <w:tab w:val="num" w:pos="4392"/>
        </w:tabs>
        <w:ind w:left="4392" w:hanging="360"/>
      </w:pPr>
    </w:lvl>
    <w:lvl w:ilvl="7" w:tplc="040E0019" w:tentative="1">
      <w:start w:val="1"/>
      <w:numFmt w:val="lowerLetter"/>
      <w:lvlText w:val="%8."/>
      <w:lvlJc w:val="left"/>
      <w:pPr>
        <w:tabs>
          <w:tab w:val="num" w:pos="5112"/>
        </w:tabs>
        <w:ind w:left="5112" w:hanging="360"/>
      </w:pPr>
    </w:lvl>
    <w:lvl w:ilvl="8" w:tplc="040E001B" w:tentative="1">
      <w:start w:val="1"/>
      <w:numFmt w:val="lowerRoman"/>
      <w:lvlText w:val="%9."/>
      <w:lvlJc w:val="right"/>
      <w:pPr>
        <w:tabs>
          <w:tab w:val="num" w:pos="5832"/>
        </w:tabs>
        <w:ind w:left="5832" w:hanging="180"/>
      </w:pPr>
    </w:lvl>
  </w:abstractNum>
  <w:abstractNum w:abstractNumId="6">
    <w:nsid w:val="0B741BFF"/>
    <w:multiLevelType w:val="hybridMultilevel"/>
    <w:tmpl w:val="618A7480"/>
    <w:lvl w:ilvl="0" w:tplc="040E0017">
      <w:start w:val="1"/>
      <w:numFmt w:val="lowerLetter"/>
      <w:lvlText w:val="%1)"/>
      <w:lvlJc w:val="left"/>
      <w:pPr>
        <w:ind w:left="4260" w:hanging="360"/>
      </w:pPr>
    </w:lvl>
    <w:lvl w:ilvl="1" w:tplc="040E0019">
      <w:start w:val="1"/>
      <w:numFmt w:val="lowerLetter"/>
      <w:lvlText w:val="%2."/>
      <w:lvlJc w:val="left"/>
      <w:pPr>
        <w:ind w:left="4980" w:hanging="360"/>
      </w:pPr>
    </w:lvl>
    <w:lvl w:ilvl="2" w:tplc="040E001B">
      <w:start w:val="1"/>
      <w:numFmt w:val="lowerRoman"/>
      <w:lvlText w:val="%3."/>
      <w:lvlJc w:val="right"/>
      <w:pPr>
        <w:ind w:left="5700" w:hanging="180"/>
      </w:pPr>
    </w:lvl>
    <w:lvl w:ilvl="3" w:tplc="040E000F">
      <w:start w:val="1"/>
      <w:numFmt w:val="decimal"/>
      <w:lvlText w:val="%4."/>
      <w:lvlJc w:val="left"/>
      <w:pPr>
        <w:ind w:left="6420" w:hanging="360"/>
      </w:pPr>
    </w:lvl>
    <w:lvl w:ilvl="4" w:tplc="040E0019">
      <w:start w:val="1"/>
      <w:numFmt w:val="lowerLetter"/>
      <w:lvlText w:val="%5."/>
      <w:lvlJc w:val="left"/>
      <w:pPr>
        <w:ind w:left="7140" w:hanging="360"/>
      </w:pPr>
    </w:lvl>
    <w:lvl w:ilvl="5" w:tplc="040E001B">
      <w:start w:val="1"/>
      <w:numFmt w:val="lowerRoman"/>
      <w:lvlText w:val="%6."/>
      <w:lvlJc w:val="right"/>
      <w:pPr>
        <w:ind w:left="7860" w:hanging="180"/>
      </w:pPr>
    </w:lvl>
    <w:lvl w:ilvl="6" w:tplc="040E000F">
      <w:start w:val="1"/>
      <w:numFmt w:val="decimal"/>
      <w:lvlText w:val="%7."/>
      <w:lvlJc w:val="left"/>
      <w:pPr>
        <w:ind w:left="8580" w:hanging="360"/>
      </w:pPr>
    </w:lvl>
    <w:lvl w:ilvl="7" w:tplc="040E0019">
      <w:start w:val="1"/>
      <w:numFmt w:val="lowerLetter"/>
      <w:lvlText w:val="%8."/>
      <w:lvlJc w:val="left"/>
      <w:pPr>
        <w:ind w:left="9300" w:hanging="360"/>
      </w:pPr>
    </w:lvl>
    <w:lvl w:ilvl="8" w:tplc="040E001B">
      <w:start w:val="1"/>
      <w:numFmt w:val="lowerRoman"/>
      <w:lvlText w:val="%9."/>
      <w:lvlJc w:val="right"/>
      <w:pPr>
        <w:ind w:left="10020" w:hanging="180"/>
      </w:pPr>
    </w:lvl>
  </w:abstractNum>
  <w:abstractNum w:abstractNumId="7">
    <w:nsid w:val="0D4A1445"/>
    <w:multiLevelType w:val="hybridMultilevel"/>
    <w:tmpl w:val="8A847276"/>
    <w:lvl w:ilvl="0" w:tplc="225C73C0">
      <w:start w:val="1"/>
      <w:numFmt w:val="lowerLetter"/>
      <w:lvlText w:val="%1)"/>
      <w:lvlJc w:val="righ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F0E50C0"/>
    <w:multiLevelType w:val="hybridMultilevel"/>
    <w:tmpl w:val="582626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3462535"/>
    <w:multiLevelType w:val="hybridMultilevel"/>
    <w:tmpl w:val="F162E094"/>
    <w:lvl w:ilvl="0" w:tplc="4FFAB17A">
      <w:start w:val="1"/>
      <w:numFmt w:val="decimal"/>
      <w:pStyle w:val="BodyText32"/>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134865FD"/>
    <w:multiLevelType w:val="multilevel"/>
    <w:tmpl w:val="DFBA8F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hint="default"/>
        <w:sz w:val="22"/>
        <w:szCs w:val="22"/>
      </w:rPr>
    </w:lvl>
    <w:lvl w:ilvl="3">
      <w:start w:val="1"/>
      <w:numFmt w:val="decimal"/>
      <w:lvlText w:val="%1.%2.%3.%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4E26274"/>
    <w:multiLevelType w:val="multilevel"/>
    <w:tmpl w:val="447E048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5ED59C1"/>
    <w:multiLevelType w:val="hybridMultilevel"/>
    <w:tmpl w:val="8A8EE7C4"/>
    <w:lvl w:ilvl="0" w:tplc="040E000F">
      <w:start w:val="4"/>
      <w:numFmt w:val="decimal"/>
      <w:lvlText w:val="%1."/>
      <w:lvlJc w:val="left"/>
      <w:pPr>
        <w:tabs>
          <w:tab w:val="num" w:pos="720"/>
        </w:tabs>
        <w:ind w:left="720" w:hanging="360"/>
      </w:pPr>
      <w:rPr>
        <w:rFonts w:cs="Times New Roman"/>
      </w:rPr>
    </w:lvl>
    <w:lvl w:ilvl="1" w:tplc="3A066502">
      <w:start w:val="1"/>
      <w:numFmt w:val="upperRoman"/>
      <w:lvlText w:val="%2."/>
      <w:lvlJc w:val="left"/>
      <w:pPr>
        <w:tabs>
          <w:tab w:val="num" w:pos="1800"/>
        </w:tabs>
        <w:ind w:left="1800" w:hanging="720"/>
      </w:pPr>
      <w:rPr>
        <w:rFonts w:cs="Times New Roman"/>
        <w:b/>
      </w:rPr>
    </w:lvl>
    <w:lvl w:ilvl="2" w:tplc="435A51B8">
      <w:start w:val="5"/>
      <w:numFmt w:val="bullet"/>
      <w:lvlText w:val="-"/>
      <w:lvlJc w:val="left"/>
      <w:pPr>
        <w:ind w:left="2340" w:hanging="360"/>
      </w:pPr>
      <w:rPr>
        <w:rFonts w:ascii="Garamond" w:eastAsia="Times New Roman" w:hAnsi="Garamond" w:hint="default"/>
      </w:rPr>
    </w:lvl>
    <w:lvl w:ilvl="3" w:tplc="040E000F">
      <w:start w:val="1"/>
      <w:numFmt w:val="decimal"/>
      <w:lvlText w:val="%4."/>
      <w:lvlJc w:val="left"/>
      <w:pPr>
        <w:tabs>
          <w:tab w:val="num" w:pos="360"/>
        </w:tabs>
        <w:ind w:left="36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3">
    <w:nsid w:val="1CD253FE"/>
    <w:multiLevelType w:val="hybridMultilevel"/>
    <w:tmpl w:val="19646612"/>
    <w:lvl w:ilvl="0" w:tplc="435A51B8">
      <w:start w:val="5"/>
      <w:numFmt w:val="bullet"/>
      <w:lvlText w:val="-"/>
      <w:lvlJc w:val="left"/>
      <w:pPr>
        <w:ind w:left="720" w:hanging="360"/>
      </w:pPr>
      <w:rPr>
        <w:rFonts w:ascii="Garamond" w:eastAsia="Times New Roman"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0576E3A"/>
    <w:multiLevelType w:val="hybridMultilevel"/>
    <w:tmpl w:val="95E60584"/>
    <w:lvl w:ilvl="0" w:tplc="763A1A2A">
      <w:start w:val="1"/>
      <w:numFmt w:val="bullet"/>
      <w:pStyle w:val="Lista1bullet"/>
      <w:lvlText w:val=""/>
      <w:lvlJc w:val="left"/>
      <w:pPr>
        <w:tabs>
          <w:tab w:val="num" w:pos="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2090621C"/>
    <w:multiLevelType w:val="multilevel"/>
    <w:tmpl w:val="1736F9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4D07230"/>
    <w:multiLevelType w:val="hybridMultilevel"/>
    <w:tmpl w:val="D896B2C8"/>
    <w:lvl w:ilvl="0" w:tplc="4A8A2738">
      <w:start w:val="2"/>
      <w:numFmt w:val="bullet"/>
      <w:lvlText w:val="-"/>
      <w:lvlJc w:val="left"/>
      <w:pPr>
        <w:ind w:left="720" w:hanging="360"/>
      </w:pPr>
      <w:rPr>
        <w:rFonts w:ascii="Times New Roman félkövér" w:eastAsia="Times New Roman" w:hAnsi="Times New Roman félkövér"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5794524"/>
    <w:multiLevelType w:val="hybridMultilevel"/>
    <w:tmpl w:val="7A9A07EC"/>
    <w:lvl w:ilvl="0" w:tplc="00000005">
      <w:start w:val="20"/>
      <w:numFmt w:val="bullet"/>
      <w:lvlText w:val="-"/>
      <w:lvlJc w:val="left"/>
      <w:pPr>
        <w:ind w:left="720" w:hanging="360"/>
      </w:pPr>
      <w:rPr>
        <w:rFonts w:ascii="Arial" w:hAnsi="Arial"/>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9585365"/>
    <w:multiLevelType w:val="multilevel"/>
    <w:tmpl w:val="447E048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298E680A"/>
    <w:multiLevelType w:val="multilevel"/>
    <w:tmpl w:val="41E2D23C"/>
    <w:lvl w:ilvl="0">
      <w:start w:val="1"/>
      <w:numFmt w:val="decimal"/>
      <w:pStyle w:val="Felsorols3"/>
      <w:lvlText w:val="%1."/>
      <w:lvlJc w:val="left"/>
      <w:pPr>
        <w:tabs>
          <w:tab w:val="num" w:pos="540"/>
        </w:tabs>
        <w:ind w:left="540" w:hanging="360"/>
      </w:pPr>
      <w:rPr>
        <w:rFonts w:ascii="Times New Roman" w:hAnsi="Times New Roman" w:cs="Times New Roman" w:hint="default"/>
        <w:b/>
        <w:bCs/>
        <w:sz w:val="24"/>
        <w:szCs w:val="24"/>
      </w:rPr>
    </w:lvl>
    <w:lvl w:ilvl="1">
      <w:start w:val="1"/>
      <w:numFmt w:val="bullet"/>
      <w:lvlText w:val=""/>
      <w:lvlJc w:val="left"/>
      <w:pPr>
        <w:tabs>
          <w:tab w:val="num" w:pos="540"/>
        </w:tabs>
        <w:ind w:left="540" w:hanging="360"/>
      </w:pPr>
      <w:rPr>
        <w:rFonts w:ascii="Wingdings" w:hAnsi="Wingdings" w:hint="default"/>
        <w:b/>
        <w:sz w:val="24"/>
      </w:rPr>
    </w:lvl>
    <w:lvl w:ilvl="2">
      <w:start w:val="1"/>
      <w:numFmt w:val="decimal"/>
      <w:isLgl/>
      <w:lvlText w:val="%1.%2.%3."/>
      <w:lvlJc w:val="left"/>
      <w:pPr>
        <w:tabs>
          <w:tab w:val="num" w:pos="900"/>
        </w:tabs>
        <w:ind w:left="900" w:hanging="720"/>
      </w:pPr>
      <w:rPr>
        <w:rFonts w:cs="Times New Roman" w:hint="default"/>
        <w:b w:val="0"/>
        <w:bCs w:val="0"/>
      </w:rPr>
    </w:lvl>
    <w:lvl w:ilvl="3">
      <w:start w:val="1"/>
      <w:numFmt w:val="decimal"/>
      <w:isLgl/>
      <w:lvlText w:val="%1.%2.%3.%4."/>
      <w:lvlJc w:val="left"/>
      <w:pPr>
        <w:tabs>
          <w:tab w:val="num" w:pos="1260"/>
        </w:tabs>
        <w:ind w:left="1260"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1980"/>
        </w:tabs>
        <w:ind w:left="1980" w:hanging="1800"/>
      </w:pPr>
      <w:rPr>
        <w:rFonts w:cs="Times New Roman" w:hint="default"/>
      </w:rPr>
    </w:lvl>
  </w:abstractNum>
  <w:abstractNum w:abstractNumId="21">
    <w:nsid w:val="30E32948"/>
    <w:multiLevelType w:val="multilevel"/>
    <w:tmpl w:val="ADD8CDC0"/>
    <w:lvl w:ilvl="0">
      <w:start w:val="1"/>
      <w:numFmt w:val="upperRoman"/>
      <w:lvlText w:val="%1."/>
      <w:lvlJc w:val="left"/>
      <w:pPr>
        <w:ind w:left="7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60" w:hanging="144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7140" w:hanging="1800"/>
      </w:pPr>
      <w:rPr>
        <w:rFonts w:hint="default"/>
      </w:rPr>
    </w:lvl>
  </w:abstractNum>
  <w:abstractNum w:abstractNumId="22">
    <w:nsid w:val="33C24AAA"/>
    <w:multiLevelType w:val="multilevel"/>
    <w:tmpl w:val="1F926A32"/>
    <w:lvl w:ilvl="0">
      <w:start w:val="6"/>
      <w:numFmt w:val="decimal"/>
      <w:lvlText w:val="%1."/>
      <w:lvlJc w:val="left"/>
      <w:pPr>
        <w:ind w:left="360" w:hanging="360"/>
      </w:pPr>
      <w:rPr>
        <w:rFonts w:cs="Times New Roman" w:hint="default"/>
        <w:b/>
        <w:bCs/>
      </w:rPr>
    </w:lvl>
    <w:lvl w:ilvl="1">
      <w:start w:val="1"/>
      <w:numFmt w:val="decimal"/>
      <w:lvlText w:val="%1.%2."/>
      <w:lvlJc w:val="left"/>
      <w:pPr>
        <w:ind w:left="360" w:hanging="360"/>
      </w:pPr>
      <w:rPr>
        <w:rFonts w:cs="Times New Roman" w:hint="default"/>
        <w:b w:val="0"/>
        <w:bCs/>
      </w:rPr>
    </w:lvl>
    <w:lvl w:ilvl="2">
      <w:start w:val="1"/>
      <w:numFmt w:val="decimal"/>
      <w:lvlText w:val="%1.%2.%3."/>
      <w:lvlJc w:val="left"/>
      <w:pPr>
        <w:ind w:left="720" w:hanging="720"/>
      </w:pPr>
      <w:rPr>
        <w:rFonts w:cs="Times New Roman" w:hint="default"/>
        <w:b w:val="0"/>
        <w:bCs w:val="0"/>
      </w:rPr>
    </w:lvl>
    <w:lvl w:ilvl="3">
      <w:start w:val="1"/>
      <w:numFmt w:val="decimal"/>
      <w:lvlText w:val="%1.%2.%3.%4."/>
      <w:lvlJc w:val="left"/>
      <w:pPr>
        <w:ind w:left="720" w:hanging="720"/>
      </w:pPr>
      <w:rPr>
        <w:rFonts w:cs="Times New Roman" w:hint="default"/>
        <w:b w:val="0"/>
        <w:bCs w:val="0"/>
      </w:rPr>
    </w:lvl>
    <w:lvl w:ilvl="4">
      <w:start w:val="1"/>
      <w:numFmt w:val="decimal"/>
      <w:lvlText w:val="%1.%2.%3.%4.%5."/>
      <w:lvlJc w:val="left"/>
      <w:pPr>
        <w:ind w:left="1080" w:hanging="1080"/>
      </w:pPr>
      <w:rPr>
        <w:rFonts w:cs="Times New Roman" w:hint="default"/>
        <w:b w:val="0"/>
        <w:bCs w:val="0"/>
      </w:rPr>
    </w:lvl>
    <w:lvl w:ilvl="5">
      <w:start w:val="1"/>
      <w:numFmt w:val="decimal"/>
      <w:lvlText w:val="%1.%2.%3.%4.%5.%6."/>
      <w:lvlJc w:val="left"/>
      <w:pPr>
        <w:ind w:left="1080" w:hanging="1080"/>
      </w:pPr>
      <w:rPr>
        <w:rFonts w:cs="Times New Roman" w:hint="default"/>
        <w:b w:val="0"/>
        <w:bCs w:val="0"/>
      </w:rPr>
    </w:lvl>
    <w:lvl w:ilvl="6">
      <w:start w:val="1"/>
      <w:numFmt w:val="decimal"/>
      <w:lvlText w:val="%1.%2.%3.%4.%5.%6.%7."/>
      <w:lvlJc w:val="left"/>
      <w:pPr>
        <w:ind w:left="1440" w:hanging="1440"/>
      </w:pPr>
      <w:rPr>
        <w:rFonts w:cs="Times New Roman" w:hint="default"/>
        <w:b w:val="0"/>
        <w:bCs w:val="0"/>
      </w:rPr>
    </w:lvl>
    <w:lvl w:ilvl="7">
      <w:start w:val="1"/>
      <w:numFmt w:val="decimal"/>
      <w:lvlText w:val="%1.%2.%3.%4.%5.%6.%7.%8."/>
      <w:lvlJc w:val="left"/>
      <w:pPr>
        <w:ind w:left="1440" w:hanging="1440"/>
      </w:pPr>
      <w:rPr>
        <w:rFonts w:cs="Times New Roman" w:hint="default"/>
        <w:b w:val="0"/>
        <w:bCs w:val="0"/>
      </w:rPr>
    </w:lvl>
    <w:lvl w:ilvl="8">
      <w:start w:val="1"/>
      <w:numFmt w:val="decimal"/>
      <w:lvlText w:val="%1.%2.%3.%4.%5.%6.%7.%8.%9."/>
      <w:lvlJc w:val="left"/>
      <w:pPr>
        <w:ind w:left="1800" w:hanging="1800"/>
      </w:pPr>
      <w:rPr>
        <w:rFonts w:cs="Times New Roman" w:hint="default"/>
        <w:b w:val="0"/>
        <w:bCs w:val="0"/>
      </w:rPr>
    </w:lvl>
  </w:abstractNum>
  <w:abstractNum w:abstractNumId="23">
    <w:nsid w:val="36A7560F"/>
    <w:multiLevelType w:val="hybridMultilevel"/>
    <w:tmpl w:val="C9649C9A"/>
    <w:lvl w:ilvl="0" w:tplc="774C2AAE">
      <w:start w:val="2"/>
      <w:numFmt w:val="bullet"/>
      <w:lvlText w:val=""/>
      <w:lvlJc w:val="left"/>
      <w:pPr>
        <w:tabs>
          <w:tab w:val="num" w:pos="1533"/>
        </w:tabs>
        <w:ind w:left="1533" w:hanging="360"/>
      </w:pPr>
      <w:rPr>
        <w:rFonts w:ascii="Symbol" w:hAnsi="Symbol"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pStyle w:val="Felsorolasabc"/>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39E25EA1"/>
    <w:multiLevelType w:val="multilevel"/>
    <w:tmpl w:val="A6581D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DB75341"/>
    <w:multiLevelType w:val="hybridMultilevel"/>
    <w:tmpl w:val="FB94E636"/>
    <w:lvl w:ilvl="0" w:tplc="040E0001">
      <w:start w:val="1"/>
      <w:numFmt w:val="bullet"/>
      <w:pStyle w:val="Felsorols4"/>
      <w:lvlText w:val=""/>
      <w:lvlJc w:val="left"/>
      <w:pPr>
        <w:tabs>
          <w:tab w:val="num" w:pos="720"/>
        </w:tabs>
        <w:ind w:left="720" w:hanging="360"/>
      </w:pPr>
      <w:rPr>
        <w:rFonts w:ascii="Symbol" w:hAnsi="Symbol" w:hint="default"/>
      </w:rPr>
    </w:lvl>
    <w:lvl w:ilvl="1" w:tplc="040E0003">
      <w:start w:val="1"/>
      <w:numFmt w:val="bullet"/>
      <w:lvlText w:val=""/>
      <w:lvlJc w:val="left"/>
      <w:pPr>
        <w:tabs>
          <w:tab w:val="num" w:pos="1440"/>
        </w:tabs>
        <w:ind w:left="1440" w:hanging="360"/>
      </w:pPr>
      <w:rPr>
        <w:rFonts w:ascii="Wingdings" w:hAnsi="Wingdings"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6">
    <w:nsid w:val="3DE776FF"/>
    <w:multiLevelType w:val="multilevel"/>
    <w:tmpl w:val="040E001D"/>
    <w:styleLink w:val="Cmsor1TH"/>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401C4451"/>
    <w:multiLevelType w:val="multilevel"/>
    <w:tmpl w:val="E4122866"/>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1B86652"/>
    <w:multiLevelType w:val="multilevel"/>
    <w:tmpl w:val="2EF8297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0">
    <w:nsid w:val="46FA189D"/>
    <w:multiLevelType w:val="multilevel"/>
    <w:tmpl w:val="ED9628DE"/>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8800789"/>
    <w:multiLevelType w:val="hybridMultilevel"/>
    <w:tmpl w:val="F8BA8D96"/>
    <w:lvl w:ilvl="0" w:tplc="040E0011">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4946384C"/>
    <w:multiLevelType w:val="multilevel"/>
    <w:tmpl w:val="0DC81674"/>
    <w:lvl w:ilvl="0">
      <w:start w:val="1"/>
      <w:numFmt w:val="lowerLetter"/>
      <w:lvlText w:val="%1)"/>
      <w:lvlJc w:val="left"/>
      <w:pPr>
        <w:ind w:left="720" w:hanging="360"/>
      </w:pPr>
      <w:rPr>
        <w:rFonts w:hint="default"/>
      </w:rPr>
    </w:lvl>
    <w:lvl w:ilvl="1">
      <w:start w:val="1"/>
      <w:numFmt w:val="lowerLetter"/>
      <w:lvlText w:val="c%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494775DF"/>
    <w:multiLevelType w:val="multilevel"/>
    <w:tmpl w:val="7E2E1BE4"/>
    <w:lvl w:ilvl="0">
      <w:start w:val="1"/>
      <w:numFmt w:val="bullet"/>
      <w:pStyle w:val="Felsorols2"/>
      <w:lvlText w:val=""/>
      <w:lvlJc w:val="left"/>
      <w:pPr>
        <w:tabs>
          <w:tab w:val="num" w:pos="720"/>
        </w:tabs>
        <w:ind w:left="720" w:hanging="360"/>
      </w:pPr>
      <w:rPr>
        <w:rFonts w:ascii="Wingdings" w:hAnsi="Wingdings" w:hint="default"/>
        <w:b/>
        <w:sz w:val="24"/>
      </w:rPr>
    </w:lvl>
    <w:lvl w:ilvl="1">
      <w:start w:val="1"/>
      <w:numFmt w:val="decimal"/>
      <w:isLgl/>
      <w:lvlText w:val="%1.%2."/>
      <w:lvlJc w:val="left"/>
      <w:pPr>
        <w:tabs>
          <w:tab w:val="num" w:pos="900"/>
        </w:tabs>
        <w:ind w:left="900" w:hanging="720"/>
      </w:pPr>
      <w:rPr>
        <w:rFonts w:ascii="Times New Roman" w:hAnsi="Times New Roman" w:cs="Times New Roman" w:hint="default"/>
        <w:b w:val="0"/>
        <w:bCs w:val="0"/>
        <w:dstrike w:val="0"/>
        <w:sz w:val="24"/>
        <w:szCs w:val="24"/>
      </w:rPr>
    </w:lvl>
    <w:lvl w:ilvl="2">
      <w:start w:val="1"/>
      <w:numFmt w:val="decimal"/>
      <w:isLgl/>
      <w:lvlText w:val="%1.%2.%3."/>
      <w:lvlJc w:val="left"/>
      <w:pPr>
        <w:tabs>
          <w:tab w:val="num" w:pos="900"/>
        </w:tabs>
        <w:ind w:left="900" w:hanging="720"/>
      </w:pPr>
      <w:rPr>
        <w:rFonts w:cs="Times New Roman" w:hint="default"/>
        <w:b w:val="0"/>
        <w:bCs w:val="0"/>
      </w:rPr>
    </w:lvl>
    <w:lvl w:ilvl="3">
      <w:start w:val="1"/>
      <w:numFmt w:val="decimal"/>
      <w:isLgl/>
      <w:lvlText w:val="%1.%2.%3.%4."/>
      <w:lvlJc w:val="left"/>
      <w:pPr>
        <w:tabs>
          <w:tab w:val="num" w:pos="1260"/>
        </w:tabs>
        <w:ind w:left="1260"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1980"/>
        </w:tabs>
        <w:ind w:left="1980" w:hanging="1800"/>
      </w:pPr>
      <w:rPr>
        <w:rFonts w:cs="Times New Roman" w:hint="default"/>
      </w:rPr>
    </w:lvl>
  </w:abstractNum>
  <w:abstractNum w:abstractNumId="34">
    <w:nsid w:val="49FE6CA8"/>
    <w:multiLevelType w:val="hybridMultilevel"/>
    <w:tmpl w:val="07AEF0DA"/>
    <w:lvl w:ilvl="0" w:tplc="669E3536">
      <w:start w:val="1"/>
      <w:numFmt w:val="upperRoman"/>
      <w:lvlText w:val="%1."/>
      <w:lvlJc w:val="righ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4A8B7146"/>
    <w:multiLevelType w:val="hybridMultilevel"/>
    <w:tmpl w:val="2B3CF4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4D3B1FA2"/>
    <w:multiLevelType w:val="multilevel"/>
    <w:tmpl w:val="9968B9D8"/>
    <w:lvl w:ilvl="0">
      <w:start w:val="1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24C744D"/>
    <w:multiLevelType w:val="multilevel"/>
    <w:tmpl w:val="447E048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6FC41DE"/>
    <w:multiLevelType w:val="hybridMultilevel"/>
    <w:tmpl w:val="FEF0E06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225C73C0">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586C6DBE"/>
    <w:multiLevelType w:val="hybridMultilevel"/>
    <w:tmpl w:val="D298A3CA"/>
    <w:name w:val="WW8Num62"/>
    <w:lvl w:ilvl="0" w:tplc="040E0017">
      <w:start w:val="1"/>
      <w:numFmt w:val="lowerLetter"/>
      <w:lvlText w:val="%1)"/>
      <w:lvlJc w:val="left"/>
      <w:pPr>
        <w:tabs>
          <w:tab w:val="num" w:pos="2340"/>
        </w:tabs>
        <w:ind w:left="2340" w:hanging="360"/>
      </w:pPr>
    </w:lvl>
    <w:lvl w:ilvl="1" w:tplc="040E0019">
      <w:start w:val="1"/>
      <w:numFmt w:val="lowerLetter"/>
      <w:lvlText w:val="%2."/>
      <w:lvlJc w:val="left"/>
      <w:pPr>
        <w:tabs>
          <w:tab w:val="num" w:pos="3060"/>
        </w:tabs>
        <w:ind w:left="3060" w:hanging="360"/>
      </w:pPr>
    </w:lvl>
    <w:lvl w:ilvl="2" w:tplc="040E001B">
      <w:start w:val="1"/>
      <w:numFmt w:val="lowerRoman"/>
      <w:lvlText w:val="%3."/>
      <w:lvlJc w:val="right"/>
      <w:pPr>
        <w:tabs>
          <w:tab w:val="num" w:pos="3780"/>
        </w:tabs>
        <w:ind w:left="3780" w:hanging="180"/>
      </w:pPr>
    </w:lvl>
    <w:lvl w:ilvl="3" w:tplc="040E000F">
      <w:start w:val="1"/>
      <w:numFmt w:val="decimal"/>
      <w:lvlText w:val="%4."/>
      <w:lvlJc w:val="left"/>
      <w:pPr>
        <w:tabs>
          <w:tab w:val="num" w:pos="4500"/>
        </w:tabs>
        <w:ind w:left="4500" w:hanging="360"/>
      </w:pPr>
    </w:lvl>
    <w:lvl w:ilvl="4" w:tplc="040E0019" w:tentative="1">
      <w:start w:val="1"/>
      <w:numFmt w:val="lowerLetter"/>
      <w:lvlText w:val="%5."/>
      <w:lvlJc w:val="left"/>
      <w:pPr>
        <w:tabs>
          <w:tab w:val="num" w:pos="5220"/>
        </w:tabs>
        <w:ind w:left="5220" w:hanging="360"/>
      </w:pPr>
    </w:lvl>
    <w:lvl w:ilvl="5" w:tplc="040E001B" w:tentative="1">
      <w:start w:val="1"/>
      <w:numFmt w:val="lowerRoman"/>
      <w:lvlText w:val="%6."/>
      <w:lvlJc w:val="right"/>
      <w:pPr>
        <w:tabs>
          <w:tab w:val="num" w:pos="5940"/>
        </w:tabs>
        <w:ind w:left="5940" w:hanging="180"/>
      </w:pPr>
    </w:lvl>
    <w:lvl w:ilvl="6" w:tplc="040E000F" w:tentative="1">
      <w:start w:val="1"/>
      <w:numFmt w:val="decimal"/>
      <w:lvlText w:val="%7."/>
      <w:lvlJc w:val="left"/>
      <w:pPr>
        <w:tabs>
          <w:tab w:val="num" w:pos="6660"/>
        </w:tabs>
        <w:ind w:left="6660" w:hanging="360"/>
      </w:pPr>
    </w:lvl>
    <w:lvl w:ilvl="7" w:tplc="040E0019" w:tentative="1">
      <w:start w:val="1"/>
      <w:numFmt w:val="lowerLetter"/>
      <w:lvlText w:val="%8."/>
      <w:lvlJc w:val="left"/>
      <w:pPr>
        <w:tabs>
          <w:tab w:val="num" w:pos="7380"/>
        </w:tabs>
        <w:ind w:left="7380" w:hanging="360"/>
      </w:pPr>
    </w:lvl>
    <w:lvl w:ilvl="8" w:tplc="040E001B" w:tentative="1">
      <w:start w:val="1"/>
      <w:numFmt w:val="lowerRoman"/>
      <w:lvlText w:val="%9."/>
      <w:lvlJc w:val="right"/>
      <w:pPr>
        <w:tabs>
          <w:tab w:val="num" w:pos="8100"/>
        </w:tabs>
        <w:ind w:left="8100" w:hanging="180"/>
      </w:pPr>
    </w:lvl>
  </w:abstractNum>
  <w:abstractNum w:abstractNumId="40">
    <w:nsid w:val="593B0163"/>
    <w:multiLevelType w:val="hybridMultilevel"/>
    <w:tmpl w:val="347A9478"/>
    <w:lvl w:ilvl="0" w:tplc="00000005">
      <w:start w:val="20"/>
      <w:numFmt w:val="bullet"/>
      <w:lvlText w:val="-"/>
      <w:lvlJc w:val="left"/>
      <w:pPr>
        <w:ind w:left="720" w:hanging="360"/>
      </w:pPr>
      <w:rPr>
        <w:rFonts w:ascii="Arial" w:hAnsi="Arial"/>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598A5A26"/>
    <w:multiLevelType w:val="multilevel"/>
    <w:tmpl w:val="2BEA1080"/>
    <w:lvl w:ilvl="0">
      <w:start w:val="1"/>
      <w:numFmt w:val="decimal"/>
      <w:lvlText w:val="%1."/>
      <w:lvlJc w:val="left"/>
      <w:pPr>
        <w:ind w:left="420" w:hanging="420"/>
      </w:pPr>
      <w:rPr>
        <w:rFonts w:hint="default"/>
      </w:rPr>
    </w:lvl>
    <w:lvl w:ilvl="1">
      <w:start w:val="1"/>
      <w:numFmt w:val="decimal"/>
      <w:lvlText w:val="%1.%2."/>
      <w:lvlJc w:val="left"/>
      <w:pPr>
        <w:ind w:left="3397" w:hanging="420"/>
      </w:pPr>
      <w:rPr>
        <w:rFonts w:ascii="Times New Roman" w:hAnsi="Times New Roman" w:cs="Times New Roman"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3">
    <w:nsid w:val="5EA405C7"/>
    <w:multiLevelType w:val="hybridMultilevel"/>
    <w:tmpl w:val="6F86C114"/>
    <w:lvl w:ilvl="0" w:tplc="FCC835E2">
      <w:start w:val="3"/>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66A17E2F"/>
    <w:multiLevelType w:val="multilevel"/>
    <w:tmpl w:val="61D0C1CA"/>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1080"/>
        </w:tabs>
        <w:ind w:left="1080" w:hanging="360"/>
      </w:pPr>
      <w:rPr>
        <w:rFonts w:ascii="Symbol" w:hAnsi="Symbol" w:hint="default"/>
        <w:b w:val="0"/>
        <w:sz w:val="24"/>
        <w:szCs w:val="24"/>
      </w:r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5">
    <w:nsid w:val="66C140AF"/>
    <w:multiLevelType w:val="multilevel"/>
    <w:tmpl w:val="69CAE178"/>
    <w:lvl w:ilvl="0">
      <w:start w:val="1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99E1DA3"/>
    <w:multiLevelType w:val="singleLevel"/>
    <w:tmpl w:val="8BB06B9C"/>
    <w:lvl w:ilvl="0">
      <w:start w:val="1"/>
      <w:numFmt w:val="decimal"/>
      <w:pStyle w:val="BodyText31"/>
      <w:lvlText w:val="%1."/>
      <w:lvlJc w:val="left"/>
      <w:pPr>
        <w:tabs>
          <w:tab w:val="num" w:pos="360"/>
        </w:tabs>
        <w:ind w:left="360" w:hanging="360"/>
      </w:pPr>
    </w:lvl>
  </w:abstractNum>
  <w:abstractNum w:abstractNumId="47">
    <w:nsid w:val="6A115241"/>
    <w:multiLevelType w:val="hybridMultilevel"/>
    <w:tmpl w:val="4C92CF8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8F9AA960">
      <w:start w:val="1"/>
      <w:numFmt w:val="lowerLetter"/>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6AB56002"/>
    <w:multiLevelType w:val="hybridMultilevel"/>
    <w:tmpl w:val="2326AF66"/>
    <w:lvl w:ilvl="0" w:tplc="040E000F">
      <w:start w:val="2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6B0F72DB"/>
    <w:multiLevelType w:val="multilevel"/>
    <w:tmpl w:val="84145298"/>
    <w:lvl w:ilvl="0">
      <w:start w:val="1"/>
      <w:numFmt w:val="decimal"/>
      <w:lvlText w:val="%1."/>
      <w:lvlJc w:val="left"/>
      <w:pPr>
        <w:tabs>
          <w:tab w:val="num" w:pos="360"/>
        </w:tabs>
        <w:ind w:left="360" w:hanging="360"/>
      </w:pPr>
      <w:rPr>
        <w:rFonts w:ascii="Times New Roman" w:hAnsi="Times New Roman" w:cs="Times New Roman" w:hint="default"/>
        <w:b w:val="0"/>
        <w:bCs/>
        <w:sz w:val="24"/>
        <w:szCs w:val="24"/>
      </w:rPr>
    </w:lvl>
    <w:lvl w:ilvl="1">
      <w:start w:val="1"/>
      <w:numFmt w:val="decimal"/>
      <w:lvlText w:val="%2."/>
      <w:lvlJc w:val="left"/>
      <w:pPr>
        <w:tabs>
          <w:tab w:val="num" w:pos="3698"/>
        </w:tabs>
        <w:ind w:left="3698" w:hanging="720"/>
      </w:pPr>
      <w:rPr>
        <w:rFonts w:hint="default"/>
        <w:b/>
        <w:bCs w:val="0"/>
        <w:dstrike w:val="0"/>
        <w:sz w:val="22"/>
        <w:szCs w:val="24"/>
      </w:rPr>
    </w:lvl>
    <w:lvl w:ilvl="2">
      <w:start w:val="1"/>
      <w:numFmt w:val="decimal"/>
      <w:isLgl/>
      <w:lvlText w:val="%1.%2.%3."/>
      <w:lvlJc w:val="left"/>
      <w:pPr>
        <w:tabs>
          <w:tab w:val="num" w:pos="1620"/>
        </w:tabs>
        <w:ind w:left="1620" w:hanging="720"/>
      </w:pPr>
      <w:rPr>
        <w:rFonts w:hint="default"/>
        <w:b w:val="0"/>
        <w:bCs w:val="0"/>
      </w:rPr>
    </w:lvl>
    <w:lvl w:ilvl="3">
      <w:start w:val="1"/>
      <w:numFmt w:val="decimal"/>
      <w:isLgl/>
      <w:lvlText w:val="%1.%2.%3.%4."/>
      <w:lvlJc w:val="left"/>
      <w:pPr>
        <w:tabs>
          <w:tab w:val="num" w:pos="1260"/>
        </w:tabs>
        <w:ind w:left="1260" w:hanging="1080"/>
      </w:pPr>
      <w:rPr>
        <w:rFonts w:hint="default"/>
        <w:b w:val="0"/>
        <w:bCs w:val="0"/>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50">
    <w:nsid w:val="6CB366CE"/>
    <w:multiLevelType w:val="multilevel"/>
    <w:tmpl w:val="2BEA1080"/>
    <w:lvl w:ilvl="0">
      <w:start w:val="1"/>
      <w:numFmt w:val="decimal"/>
      <w:lvlText w:val="%1."/>
      <w:lvlJc w:val="left"/>
      <w:pPr>
        <w:ind w:left="420" w:hanging="420"/>
      </w:pPr>
      <w:rPr>
        <w:rFonts w:hint="default"/>
      </w:rPr>
    </w:lvl>
    <w:lvl w:ilvl="1">
      <w:start w:val="1"/>
      <w:numFmt w:val="decimal"/>
      <w:lvlText w:val="%1.%2."/>
      <w:lvlJc w:val="left"/>
      <w:pPr>
        <w:ind w:left="1697" w:hanging="420"/>
      </w:pPr>
      <w:rPr>
        <w:rFonts w:ascii="Times New Roman" w:hAnsi="Times New Roman" w:cs="Times New Roman"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nsid w:val="74BA5846"/>
    <w:multiLevelType w:val="multilevel"/>
    <w:tmpl w:val="25663834"/>
    <w:lvl w:ilvl="0">
      <w:start w:val="1"/>
      <w:numFmt w:val="decimal"/>
      <w:lvlText w:val="%1."/>
      <w:lvlJc w:val="left"/>
      <w:pPr>
        <w:ind w:left="360" w:hanging="360"/>
      </w:pPr>
      <w:rPr>
        <w:rFonts w:hint="default"/>
      </w:r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50F0723"/>
    <w:multiLevelType w:val="hybridMultilevel"/>
    <w:tmpl w:val="6AC6C43C"/>
    <w:lvl w:ilvl="0" w:tplc="040E000F">
      <w:start w:val="1"/>
      <w:numFmt w:val="decimal"/>
      <w:lvlText w:val="%1."/>
      <w:lvlJc w:val="left"/>
      <w:pPr>
        <w:tabs>
          <w:tab w:val="num" w:pos="360"/>
        </w:tabs>
        <w:ind w:left="360" w:hanging="360"/>
      </w:pPr>
      <w:rPr>
        <w:b/>
        <w:color w:val="auto"/>
        <w:sz w:val="24"/>
        <w:szCs w:val="24"/>
      </w:rPr>
    </w:lvl>
    <w:lvl w:ilvl="1" w:tplc="040E0019">
      <w:start w:val="1"/>
      <w:numFmt w:val="lowerLetter"/>
      <w:lvlText w:val="%2)"/>
      <w:lvlJc w:val="left"/>
      <w:pPr>
        <w:tabs>
          <w:tab w:val="num" w:pos="1440"/>
        </w:tabs>
        <w:ind w:left="1440" w:hanging="360"/>
      </w:pPr>
      <w:rPr>
        <w:rFonts w:hint="default"/>
        <w:b w:val="0"/>
      </w:rPr>
    </w:lvl>
    <w:lvl w:ilvl="2" w:tplc="040E001B">
      <w:numFmt w:val="bullet"/>
      <w:lvlText w:val="-"/>
      <w:lvlJc w:val="left"/>
      <w:pPr>
        <w:tabs>
          <w:tab w:val="num" w:pos="2340"/>
        </w:tabs>
        <w:ind w:left="2340" w:hanging="360"/>
      </w:pPr>
      <w:rPr>
        <w:rFonts w:ascii="Times New Roman" w:eastAsia="Times New Roman" w:hAnsi="Times New Roman" w:cs="Times New Roman" w:hint="default"/>
      </w:rPr>
    </w:lvl>
    <w:lvl w:ilvl="3" w:tplc="E4D2FCD8">
      <w:start w:val="1"/>
      <w:numFmt w:val="decimal"/>
      <w:lvlText w:val="%4."/>
      <w:lvlJc w:val="left"/>
      <w:pPr>
        <w:tabs>
          <w:tab w:val="num" w:pos="2880"/>
        </w:tabs>
        <w:ind w:left="2880" w:hanging="360"/>
      </w:pPr>
      <w:rPr>
        <w:color w:val="auto"/>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3">
    <w:nsid w:val="779D1621"/>
    <w:multiLevelType w:val="hybridMultilevel"/>
    <w:tmpl w:val="87A8BD22"/>
    <w:lvl w:ilvl="0" w:tplc="53FE9E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4">
    <w:nsid w:val="782C74CD"/>
    <w:multiLevelType w:val="hybridMultilevel"/>
    <w:tmpl w:val="47C85B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nsid w:val="79837050"/>
    <w:multiLevelType w:val="hybridMultilevel"/>
    <w:tmpl w:val="C48CDBCA"/>
    <w:lvl w:ilvl="0" w:tplc="225C73C0">
      <w:start w:val="1"/>
      <w:numFmt w:val="lowerLetter"/>
      <w:lvlText w:val="%1)"/>
      <w:lvlJc w:val="righ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7D8F1CE6"/>
    <w:multiLevelType w:val="multilevel"/>
    <w:tmpl w:val="B038FF30"/>
    <w:lvl w:ilvl="0">
      <w:start w:val="1"/>
      <w:numFmt w:val="bullet"/>
      <w:pStyle w:val="Felsorol"/>
      <w:lvlText w:val=""/>
      <w:lvlJc w:val="left"/>
      <w:pPr>
        <w:tabs>
          <w:tab w:val="num" w:pos="850"/>
        </w:tabs>
        <w:ind w:left="850" w:hanging="283"/>
      </w:pPr>
      <w:rPr>
        <w:rFonts w:ascii="Symbol" w:hAnsi="Symbol" w:hint="default"/>
      </w:rPr>
    </w:lvl>
    <w:lvl w:ilvl="1">
      <w:start w:val="1"/>
      <w:numFmt w:val="bullet"/>
      <w:lvlText w:val="o"/>
      <w:lvlJc w:val="left"/>
      <w:pPr>
        <w:tabs>
          <w:tab w:val="num" w:pos="2071"/>
        </w:tabs>
        <w:ind w:left="2071" w:hanging="360"/>
      </w:pPr>
      <w:rPr>
        <w:rFonts w:ascii="Courier New" w:hAnsi="Courier New" w:hint="default"/>
        <w:color w:val="FF0000"/>
        <w:sz w:val="24"/>
      </w:rPr>
    </w:lvl>
    <w:lvl w:ilvl="2">
      <w:start w:val="1"/>
      <w:numFmt w:val="bullet"/>
      <w:lvlText w:val=""/>
      <w:lvlJc w:val="left"/>
      <w:pPr>
        <w:tabs>
          <w:tab w:val="num" w:pos="2791"/>
        </w:tabs>
        <w:ind w:left="2791" w:hanging="360"/>
      </w:pPr>
      <w:rPr>
        <w:rFonts w:ascii="Wingdings" w:hAnsi="Wingdings" w:hint="default"/>
      </w:rPr>
    </w:lvl>
    <w:lvl w:ilvl="3">
      <w:start w:val="1"/>
      <w:numFmt w:val="bullet"/>
      <w:lvlText w:val=""/>
      <w:lvlJc w:val="left"/>
      <w:pPr>
        <w:tabs>
          <w:tab w:val="num" w:pos="3511"/>
        </w:tabs>
        <w:ind w:left="3511" w:hanging="360"/>
      </w:pPr>
      <w:rPr>
        <w:rFonts w:ascii="Symbol" w:hAnsi="Symbol" w:hint="default"/>
      </w:rPr>
    </w:lvl>
    <w:lvl w:ilvl="4">
      <w:start w:val="1"/>
      <w:numFmt w:val="bullet"/>
      <w:lvlText w:val="o"/>
      <w:lvlJc w:val="left"/>
      <w:pPr>
        <w:tabs>
          <w:tab w:val="num" w:pos="4231"/>
        </w:tabs>
        <w:ind w:left="4231" w:hanging="360"/>
      </w:pPr>
      <w:rPr>
        <w:rFonts w:ascii="Courier New" w:hAnsi="Courier New" w:cs="Courier New" w:hint="default"/>
      </w:rPr>
    </w:lvl>
    <w:lvl w:ilvl="5">
      <w:start w:val="1"/>
      <w:numFmt w:val="bullet"/>
      <w:lvlText w:val=""/>
      <w:lvlJc w:val="left"/>
      <w:pPr>
        <w:tabs>
          <w:tab w:val="num" w:pos="4951"/>
        </w:tabs>
        <w:ind w:left="4951" w:hanging="360"/>
      </w:pPr>
      <w:rPr>
        <w:rFonts w:ascii="Wingdings" w:hAnsi="Wingdings" w:hint="default"/>
      </w:rPr>
    </w:lvl>
    <w:lvl w:ilvl="6">
      <w:start w:val="1"/>
      <w:numFmt w:val="bullet"/>
      <w:lvlText w:val=""/>
      <w:lvlJc w:val="left"/>
      <w:pPr>
        <w:tabs>
          <w:tab w:val="num" w:pos="5671"/>
        </w:tabs>
        <w:ind w:left="5671" w:hanging="360"/>
      </w:pPr>
      <w:rPr>
        <w:rFonts w:ascii="Symbol" w:hAnsi="Symbol" w:hint="default"/>
      </w:rPr>
    </w:lvl>
    <w:lvl w:ilvl="7">
      <w:start w:val="1"/>
      <w:numFmt w:val="bullet"/>
      <w:lvlText w:val="o"/>
      <w:lvlJc w:val="left"/>
      <w:pPr>
        <w:tabs>
          <w:tab w:val="num" w:pos="6391"/>
        </w:tabs>
        <w:ind w:left="6391" w:hanging="360"/>
      </w:pPr>
      <w:rPr>
        <w:rFonts w:ascii="Courier New" w:hAnsi="Courier New" w:cs="Courier New" w:hint="default"/>
      </w:rPr>
    </w:lvl>
    <w:lvl w:ilvl="8">
      <w:start w:val="1"/>
      <w:numFmt w:val="bullet"/>
      <w:lvlText w:val=""/>
      <w:lvlJc w:val="left"/>
      <w:pPr>
        <w:tabs>
          <w:tab w:val="num" w:pos="7111"/>
        </w:tabs>
        <w:ind w:left="7111" w:hanging="360"/>
      </w:pPr>
      <w:rPr>
        <w:rFonts w:ascii="Wingdings" w:hAnsi="Wingdings" w:hint="default"/>
      </w:rPr>
    </w:lvl>
  </w:abstractNum>
  <w:abstractNum w:abstractNumId="57">
    <w:nsid w:val="7EA01D14"/>
    <w:multiLevelType w:val="hybridMultilevel"/>
    <w:tmpl w:val="9368A57A"/>
    <w:lvl w:ilvl="0" w:tplc="435A51B8">
      <w:start w:val="5"/>
      <w:numFmt w:val="bullet"/>
      <w:lvlText w:val="-"/>
      <w:lvlJc w:val="left"/>
      <w:pPr>
        <w:ind w:left="1004" w:hanging="360"/>
      </w:pPr>
      <w:rPr>
        <w:rFonts w:ascii="Garamond" w:eastAsia="Times New Roman" w:hAnsi="Garamond"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58">
    <w:nsid w:val="7FA940AF"/>
    <w:multiLevelType w:val="hybridMultilevel"/>
    <w:tmpl w:val="FE9EC1B8"/>
    <w:lvl w:ilvl="0" w:tplc="21B0C13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46"/>
    <w:lvlOverride w:ilvl="0">
      <w:startOverride w:val="1"/>
    </w:lvlOverride>
  </w:num>
  <w:num w:numId="3">
    <w:abstractNumId w:val="1"/>
    <w:lvlOverride w:ilvl="0">
      <w:lvl w:ilvl="0">
        <w:start w:val="1"/>
        <w:numFmt w:val="bullet"/>
        <w:pStyle w:val="Normltblzat1"/>
        <w:lvlText w:val=""/>
        <w:legacy w:legacy="1" w:legacySpace="0" w:legacyIndent="360"/>
        <w:lvlJc w:val="left"/>
        <w:pPr>
          <w:ind w:left="360" w:hanging="360"/>
        </w:pPr>
        <w:rPr>
          <w:rFonts w:ascii="Symbol" w:hAnsi="Symbol" w:hint="default"/>
        </w:rPr>
      </w:lvl>
    </w:lvlOverride>
  </w:num>
  <w:num w:numId="4">
    <w:abstractNumId w:val="9"/>
  </w:num>
  <w:num w:numId="5">
    <w:abstractNumId w:val="47"/>
  </w:num>
  <w:num w:numId="6">
    <w:abstractNumId w:val="49"/>
  </w:num>
  <w:num w:numId="7">
    <w:abstractNumId w:val="33"/>
  </w:num>
  <w:num w:numId="8">
    <w:abstractNumId w:val="20"/>
  </w:num>
  <w:num w:numId="9">
    <w:abstractNumId w:val="25"/>
  </w:num>
  <w:num w:numId="10">
    <w:abstractNumId w:val="26"/>
  </w:num>
  <w:num w:numId="11">
    <w:abstractNumId w:val="23"/>
  </w:num>
  <w:num w:numId="12">
    <w:abstractNumId w:val="14"/>
  </w:num>
  <w:num w:numId="13">
    <w:abstractNumId w:val="0"/>
  </w:num>
  <w:num w:numId="14">
    <w:abstractNumId w:val="56"/>
  </w:num>
  <w:num w:numId="15">
    <w:abstractNumId w:val="35"/>
  </w:num>
  <w:num w:numId="16">
    <w:abstractNumId w:val="58"/>
  </w:num>
  <w:num w:numId="17">
    <w:abstractNumId w:val="42"/>
    <w:lvlOverride w:ilvl="0">
      <w:startOverride w:val="1"/>
    </w:lvlOverride>
  </w:num>
  <w:num w:numId="18">
    <w:abstractNumId w:val="29"/>
    <w:lvlOverride w:ilvl="0">
      <w:startOverride w:val="1"/>
    </w:lvlOverride>
  </w:num>
  <w:num w:numId="19">
    <w:abstractNumId w:val="42"/>
  </w:num>
  <w:num w:numId="20">
    <w:abstractNumId w:val="29"/>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32"/>
    <w:lvlOverride w:ilvl="0">
      <w:lvl w:ilvl="0">
        <w:start w:val="1"/>
        <w:numFmt w:val="lowerLetter"/>
        <w:lvlText w:val="%1)"/>
        <w:lvlJc w:val="left"/>
        <w:pPr>
          <w:ind w:left="720" w:hanging="360"/>
        </w:pPr>
        <w:rPr>
          <w:rFonts w:hint="default"/>
        </w:rPr>
      </w:lvl>
    </w:lvlOverride>
    <w:lvlOverride w:ilvl="1">
      <w:lvl w:ilvl="1">
        <w:start w:val="1"/>
        <w:numFmt w:val="lowerLetter"/>
        <w:lvlText w:val="c%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5">
    <w:abstractNumId w:val="24"/>
  </w:num>
  <w:num w:numId="26">
    <w:abstractNumId w:val="15"/>
  </w:num>
  <w:num w:numId="27">
    <w:abstractNumId w:val="50"/>
  </w:num>
  <w:num w:numId="28">
    <w:abstractNumId w:val="8"/>
  </w:num>
  <w:num w:numId="29">
    <w:abstractNumId w:val="38"/>
  </w:num>
  <w:num w:numId="30">
    <w:abstractNumId w:val="45"/>
  </w:num>
  <w:num w:numId="31">
    <w:abstractNumId w:val="30"/>
  </w:num>
  <w:num w:numId="32">
    <w:abstractNumId w:val="31"/>
  </w:num>
  <w:num w:numId="33">
    <w:abstractNumId w:val="2"/>
  </w:num>
  <w:num w:numId="34">
    <w:abstractNumId w:val="12"/>
    <w:lvlOverride w:ilvl="0">
      <w:startOverride w:val="4"/>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1"/>
  </w:num>
  <w:num w:numId="38">
    <w:abstractNumId w:val="22"/>
  </w:num>
  <w:num w:numId="39">
    <w:abstractNumId w:val="54"/>
  </w:num>
  <w:num w:numId="40">
    <w:abstractNumId w:val="6"/>
  </w:num>
  <w:num w:numId="41">
    <w:abstractNumId w:val="5"/>
  </w:num>
  <w:num w:numId="42">
    <w:abstractNumId w:val="34"/>
  </w:num>
  <w:num w:numId="43">
    <w:abstractNumId w:val="11"/>
  </w:num>
  <w:num w:numId="44">
    <w:abstractNumId w:val="41"/>
  </w:num>
  <w:num w:numId="45">
    <w:abstractNumId w:val="17"/>
  </w:num>
  <w:num w:numId="46">
    <w:abstractNumId w:val="44"/>
  </w:num>
  <w:num w:numId="47">
    <w:abstractNumId w:val="52"/>
  </w:num>
  <w:num w:numId="48">
    <w:abstractNumId w:val="43"/>
  </w:num>
  <w:num w:numId="49">
    <w:abstractNumId w:val="48"/>
  </w:num>
  <w:num w:numId="50">
    <w:abstractNumId w:val="36"/>
  </w:num>
  <w:num w:numId="51">
    <w:abstractNumId w:val="28"/>
  </w:num>
  <w:num w:numId="52">
    <w:abstractNumId w:val="10"/>
  </w:num>
  <w:num w:numId="53">
    <w:abstractNumId w:val="21"/>
  </w:num>
  <w:num w:numId="54">
    <w:abstractNumId w:val="4"/>
  </w:num>
  <w:num w:numId="55">
    <w:abstractNumId w:val="18"/>
  </w:num>
  <w:num w:numId="56">
    <w:abstractNumId w:val="27"/>
  </w:num>
  <w:num w:numId="57">
    <w:abstractNumId w:val="57"/>
  </w:num>
  <w:num w:numId="58">
    <w:abstractNumId w:val="13"/>
  </w:num>
  <w:num w:numId="59">
    <w:abstractNumId w:val="7"/>
  </w:num>
  <w:num w:numId="60">
    <w:abstractNumId w:val="19"/>
  </w:num>
  <w:num w:numId="61">
    <w:abstractNumId w:val="55"/>
  </w:num>
  <w:num w:numId="62">
    <w:abstractNumId w:val="40"/>
  </w:num>
  <w:num w:numId="63">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trackRevisions/>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34F"/>
    <w:rsid w:val="00000618"/>
    <w:rsid w:val="00000B80"/>
    <w:rsid w:val="00020B5F"/>
    <w:rsid w:val="000229AF"/>
    <w:rsid w:val="00027A5D"/>
    <w:rsid w:val="00030E57"/>
    <w:rsid w:val="00031E36"/>
    <w:rsid w:val="000341A1"/>
    <w:rsid w:val="00034ED0"/>
    <w:rsid w:val="000512AC"/>
    <w:rsid w:val="00052EC7"/>
    <w:rsid w:val="00053B70"/>
    <w:rsid w:val="00062948"/>
    <w:rsid w:val="00065622"/>
    <w:rsid w:val="00066AD4"/>
    <w:rsid w:val="0006792C"/>
    <w:rsid w:val="0007240F"/>
    <w:rsid w:val="000732F3"/>
    <w:rsid w:val="00073776"/>
    <w:rsid w:val="00073CCF"/>
    <w:rsid w:val="00076D1A"/>
    <w:rsid w:val="00077597"/>
    <w:rsid w:val="000808BB"/>
    <w:rsid w:val="00082101"/>
    <w:rsid w:val="00083B34"/>
    <w:rsid w:val="00085E2C"/>
    <w:rsid w:val="00085F78"/>
    <w:rsid w:val="0009006B"/>
    <w:rsid w:val="00090C92"/>
    <w:rsid w:val="00091735"/>
    <w:rsid w:val="00091BAF"/>
    <w:rsid w:val="0009375E"/>
    <w:rsid w:val="000A3B0F"/>
    <w:rsid w:val="000B6045"/>
    <w:rsid w:val="000B66A2"/>
    <w:rsid w:val="000C13CB"/>
    <w:rsid w:val="000C4D34"/>
    <w:rsid w:val="000C6522"/>
    <w:rsid w:val="000C65DF"/>
    <w:rsid w:val="000C76C2"/>
    <w:rsid w:val="000D0726"/>
    <w:rsid w:val="000D5CC9"/>
    <w:rsid w:val="000D66C7"/>
    <w:rsid w:val="000D7485"/>
    <w:rsid w:val="000E3371"/>
    <w:rsid w:val="000E359D"/>
    <w:rsid w:val="000E4C2B"/>
    <w:rsid w:val="000E7789"/>
    <w:rsid w:val="000F1EE2"/>
    <w:rsid w:val="000F3B58"/>
    <w:rsid w:val="000F406D"/>
    <w:rsid w:val="000F5AF0"/>
    <w:rsid w:val="00101161"/>
    <w:rsid w:val="0010256D"/>
    <w:rsid w:val="0010562E"/>
    <w:rsid w:val="00105D55"/>
    <w:rsid w:val="00110779"/>
    <w:rsid w:val="001107E3"/>
    <w:rsid w:val="001118A0"/>
    <w:rsid w:val="0011312D"/>
    <w:rsid w:val="00113162"/>
    <w:rsid w:val="00115C91"/>
    <w:rsid w:val="00117940"/>
    <w:rsid w:val="00122F44"/>
    <w:rsid w:val="00124173"/>
    <w:rsid w:val="00124FA1"/>
    <w:rsid w:val="00127E72"/>
    <w:rsid w:val="00130467"/>
    <w:rsid w:val="00133588"/>
    <w:rsid w:val="00135BF4"/>
    <w:rsid w:val="0013635B"/>
    <w:rsid w:val="001378A3"/>
    <w:rsid w:val="00146716"/>
    <w:rsid w:val="0014730B"/>
    <w:rsid w:val="00152BFA"/>
    <w:rsid w:val="0016115F"/>
    <w:rsid w:val="001635F9"/>
    <w:rsid w:val="00166751"/>
    <w:rsid w:val="001669B8"/>
    <w:rsid w:val="00173CB0"/>
    <w:rsid w:val="001778D1"/>
    <w:rsid w:val="0018253A"/>
    <w:rsid w:val="0018453E"/>
    <w:rsid w:val="00186CD5"/>
    <w:rsid w:val="001874EB"/>
    <w:rsid w:val="00190CC1"/>
    <w:rsid w:val="0019162A"/>
    <w:rsid w:val="00193CD6"/>
    <w:rsid w:val="00194874"/>
    <w:rsid w:val="001A35C1"/>
    <w:rsid w:val="001A4B28"/>
    <w:rsid w:val="001A5226"/>
    <w:rsid w:val="001A77AB"/>
    <w:rsid w:val="001B33D8"/>
    <w:rsid w:val="001B56E7"/>
    <w:rsid w:val="001B5ED8"/>
    <w:rsid w:val="001B6B5B"/>
    <w:rsid w:val="001B7206"/>
    <w:rsid w:val="001C3FB0"/>
    <w:rsid w:val="001C4FFD"/>
    <w:rsid w:val="001C5D62"/>
    <w:rsid w:val="001C69CC"/>
    <w:rsid w:val="001D4254"/>
    <w:rsid w:val="001E1146"/>
    <w:rsid w:val="001E3485"/>
    <w:rsid w:val="001E60D2"/>
    <w:rsid w:val="001E6995"/>
    <w:rsid w:val="001F1E68"/>
    <w:rsid w:val="001F4C89"/>
    <w:rsid w:val="00202F2A"/>
    <w:rsid w:val="002043B7"/>
    <w:rsid w:val="00206923"/>
    <w:rsid w:val="00210421"/>
    <w:rsid w:val="00210785"/>
    <w:rsid w:val="00211B1F"/>
    <w:rsid w:val="002141BE"/>
    <w:rsid w:val="0022646E"/>
    <w:rsid w:val="0023075B"/>
    <w:rsid w:val="002314D5"/>
    <w:rsid w:val="00231801"/>
    <w:rsid w:val="00232161"/>
    <w:rsid w:val="00232C50"/>
    <w:rsid w:val="002345AA"/>
    <w:rsid w:val="00235C16"/>
    <w:rsid w:val="002409ED"/>
    <w:rsid w:val="002413E6"/>
    <w:rsid w:val="00241766"/>
    <w:rsid w:val="00242841"/>
    <w:rsid w:val="00247CEA"/>
    <w:rsid w:val="0025034F"/>
    <w:rsid w:val="00264A8A"/>
    <w:rsid w:val="00277144"/>
    <w:rsid w:val="00281338"/>
    <w:rsid w:val="0028280D"/>
    <w:rsid w:val="00284D83"/>
    <w:rsid w:val="002858D0"/>
    <w:rsid w:val="002871AF"/>
    <w:rsid w:val="00287348"/>
    <w:rsid w:val="002876BE"/>
    <w:rsid w:val="00294A7A"/>
    <w:rsid w:val="00294B3C"/>
    <w:rsid w:val="00295C88"/>
    <w:rsid w:val="00296A50"/>
    <w:rsid w:val="002A21DD"/>
    <w:rsid w:val="002A70D5"/>
    <w:rsid w:val="002D69A3"/>
    <w:rsid w:val="002D6BC3"/>
    <w:rsid w:val="002E7DE5"/>
    <w:rsid w:val="002F0D22"/>
    <w:rsid w:val="002F3A02"/>
    <w:rsid w:val="002F4196"/>
    <w:rsid w:val="002F44F1"/>
    <w:rsid w:val="00301AAF"/>
    <w:rsid w:val="0030298C"/>
    <w:rsid w:val="003053D0"/>
    <w:rsid w:val="003123A5"/>
    <w:rsid w:val="0031331E"/>
    <w:rsid w:val="003160F3"/>
    <w:rsid w:val="00316270"/>
    <w:rsid w:val="00317327"/>
    <w:rsid w:val="00334E0B"/>
    <w:rsid w:val="003401E0"/>
    <w:rsid w:val="00347065"/>
    <w:rsid w:val="00355CAF"/>
    <w:rsid w:val="0036556C"/>
    <w:rsid w:val="003665C7"/>
    <w:rsid w:val="00376D42"/>
    <w:rsid w:val="003776BB"/>
    <w:rsid w:val="003840E1"/>
    <w:rsid w:val="00386C46"/>
    <w:rsid w:val="00387131"/>
    <w:rsid w:val="00387636"/>
    <w:rsid w:val="0039363F"/>
    <w:rsid w:val="003A178E"/>
    <w:rsid w:val="003A1926"/>
    <w:rsid w:val="003A475E"/>
    <w:rsid w:val="003A48EC"/>
    <w:rsid w:val="003B29F9"/>
    <w:rsid w:val="003B3D72"/>
    <w:rsid w:val="003C12ED"/>
    <w:rsid w:val="003D459C"/>
    <w:rsid w:val="003D4E25"/>
    <w:rsid w:val="003D50FD"/>
    <w:rsid w:val="003D57C9"/>
    <w:rsid w:val="003E1B39"/>
    <w:rsid w:val="003E1D5F"/>
    <w:rsid w:val="003E365A"/>
    <w:rsid w:val="003E5C4C"/>
    <w:rsid w:val="003F7A62"/>
    <w:rsid w:val="0040022E"/>
    <w:rsid w:val="0040432A"/>
    <w:rsid w:val="00410133"/>
    <w:rsid w:val="00411ACD"/>
    <w:rsid w:val="00414C38"/>
    <w:rsid w:val="00417FC2"/>
    <w:rsid w:val="00420316"/>
    <w:rsid w:val="004221C9"/>
    <w:rsid w:val="004354C0"/>
    <w:rsid w:val="0043711F"/>
    <w:rsid w:val="004379F7"/>
    <w:rsid w:val="00437E64"/>
    <w:rsid w:val="00442412"/>
    <w:rsid w:val="0044538F"/>
    <w:rsid w:val="0044605B"/>
    <w:rsid w:val="0044663F"/>
    <w:rsid w:val="00457E58"/>
    <w:rsid w:val="00465364"/>
    <w:rsid w:val="00465A9F"/>
    <w:rsid w:val="0047361E"/>
    <w:rsid w:val="0047468C"/>
    <w:rsid w:val="0047715D"/>
    <w:rsid w:val="0047732B"/>
    <w:rsid w:val="00480AD1"/>
    <w:rsid w:val="0048434C"/>
    <w:rsid w:val="00484EC7"/>
    <w:rsid w:val="004855EF"/>
    <w:rsid w:val="0048767C"/>
    <w:rsid w:val="00487D15"/>
    <w:rsid w:val="00490561"/>
    <w:rsid w:val="0049529B"/>
    <w:rsid w:val="00497293"/>
    <w:rsid w:val="004979B3"/>
    <w:rsid w:val="004B13AA"/>
    <w:rsid w:val="004B428D"/>
    <w:rsid w:val="004B79A8"/>
    <w:rsid w:val="004C249A"/>
    <w:rsid w:val="004C5A32"/>
    <w:rsid w:val="004D0B57"/>
    <w:rsid w:val="004D1EC7"/>
    <w:rsid w:val="004D269E"/>
    <w:rsid w:val="004D4282"/>
    <w:rsid w:val="004D49A2"/>
    <w:rsid w:val="004D606D"/>
    <w:rsid w:val="004D6135"/>
    <w:rsid w:val="004E07C7"/>
    <w:rsid w:val="004E15F7"/>
    <w:rsid w:val="004E2979"/>
    <w:rsid w:val="004F0D7A"/>
    <w:rsid w:val="004F2218"/>
    <w:rsid w:val="004F7427"/>
    <w:rsid w:val="00510360"/>
    <w:rsid w:val="00510A9A"/>
    <w:rsid w:val="00512B87"/>
    <w:rsid w:val="005136F4"/>
    <w:rsid w:val="00514C86"/>
    <w:rsid w:val="00516034"/>
    <w:rsid w:val="00516432"/>
    <w:rsid w:val="00517F3E"/>
    <w:rsid w:val="005240AC"/>
    <w:rsid w:val="00525469"/>
    <w:rsid w:val="005264D8"/>
    <w:rsid w:val="00526F86"/>
    <w:rsid w:val="00527B93"/>
    <w:rsid w:val="00530A81"/>
    <w:rsid w:val="00540A37"/>
    <w:rsid w:val="0054322B"/>
    <w:rsid w:val="00546F8B"/>
    <w:rsid w:val="00546FDF"/>
    <w:rsid w:val="00547434"/>
    <w:rsid w:val="00550CBE"/>
    <w:rsid w:val="00551352"/>
    <w:rsid w:val="00564B74"/>
    <w:rsid w:val="00567BCB"/>
    <w:rsid w:val="005746B9"/>
    <w:rsid w:val="00575F04"/>
    <w:rsid w:val="0057765C"/>
    <w:rsid w:val="00577C81"/>
    <w:rsid w:val="00584AFC"/>
    <w:rsid w:val="00587B87"/>
    <w:rsid w:val="00591F1A"/>
    <w:rsid w:val="005929DA"/>
    <w:rsid w:val="005934C4"/>
    <w:rsid w:val="00595A58"/>
    <w:rsid w:val="005A30D5"/>
    <w:rsid w:val="005B2DDB"/>
    <w:rsid w:val="005B4394"/>
    <w:rsid w:val="005B6E0F"/>
    <w:rsid w:val="005C0964"/>
    <w:rsid w:val="005C2035"/>
    <w:rsid w:val="005C4A5D"/>
    <w:rsid w:val="005D1665"/>
    <w:rsid w:val="005D1AA3"/>
    <w:rsid w:val="005D36C5"/>
    <w:rsid w:val="005D50AB"/>
    <w:rsid w:val="005E12FE"/>
    <w:rsid w:val="005E22FD"/>
    <w:rsid w:val="005E2836"/>
    <w:rsid w:val="005E29B2"/>
    <w:rsid w:val="005E3324"/>
    <w:rsid w:val="005E350E"/>
    <w:rsid w:val="005F2519"/>
    <w:rsid w:val="005F255A"/>
    <w:rsid w:val="005F2996"/>
    <w:rsid w:val="005F495A"/>
    <w:rsid w:val="005F675E"/>
    <w:rsid w:val="006009AE"/>
    <w:rsid w:val="006057F3"/>
    <w:rsid w:val="006123FD"/>
    <w:rsid w:val="0061302C"/>
    <w:rsid w:val="00613AA1"/>
    <w:rsid w:val="0062265E"/>
    <w:rsid w:val="006263C6"/>
    <w:rsid w:val="00631B9C"/>
    <w:rsid w:val="006374F5"/>
    <w:rsid w:val="00642B56"/>
    <w:rsid w:val="00644ED5"/>
    <w:rsid w:val="0065068F"/>
    <w:rsid w:val="0065327D"/>
    <w:rsid w:val="006542BA"/>
    <w:rsid w:val="00667A2A"/>
    <w:rsid w:val="00667E79"/>
    <w:rsid w:val="00671660"/>
    <w:rsid w:val="006717DB"/>
    <w:rsid w:val="006723AE"/>
    <w:rsid w:val="00674283"/>
    <w:rsid w:val="00675C3E"/>
    <w:rsid w:val="00675D6B"/>
    <w:rsid w:val="00686A7B"/>
    <w:rsid w:val="00694EF5"/>
    <w:rsid w:val="006A0933"/>
    <w:rsid w:val="006A2116"/>
    <w:rsid w:val="006A44DF"/>
    <w:rsid w:val="006A6CAA"/>
    <w:rsid w:val="006A6DB0"/>
    <w:rsid w:val="006B448B"/>
    <w:rsid w:val="006C33F6"/>
    <w:rsid w:val="006C4C1D"/>
    <w:rsid w:val="006C599F"/>
    <w:rsid w:val="006C5B2F"/>
    <w:rsid w:val="006C6FB0"/>
    <w:rsid w:val="006D2EDC"/>
    <w:rsid w:val="006D62AA"/>
    <w:rsid w:val="006E42D5"/>
    <w:rsid w:val="006E52B1"/>
    <w:rsid w:val="006E5A10"/>
    <w:rsid w:val="006E6992"/>
    <w:rsid w:val="006E7D33"/>
    <w:rsid w:val="006F0DFC"/>
    <w:rsid w:val="006F157E"/>
    <w:rsid w:val="006F3686"/>
    <w:rsid w:val="00702D0B"/>
    <w:rsid w:val="00702EA8"/>
    <w:rsid w:val="00705FC8"/>
    <w:rsid w:val="0071478D"/>
    <w:rsid w:val="0072796A"/>
    <w:rsid w:val="007372F5"/>
    <w:rsid w:val="00740AD7"/>
    <w:rsid w:val="0074461C"/>
    <w:rsid w:val="00753CCF"/>
    <w:rsid w:val="007576B5"/>
    <w:rsid w:val="00757CFE"/>
    <w:rsid w:val="00762333"/>
    <w:rsid w:val="0076691A"/>
    <w:rsid w:val="00770AA8"/>
    <w:rsid w:val="0077489C"/>
    <w:rsid w:val="00782B75"/>
    <w:rsid w:val="00782C1F"/>
    <w:rsid w:val="007852EF"/>
    <w:rsid w:val="00786B94"/>
    <w:rsid w:val="0079242F"/>
    <w:rsid w:val="00795093"/>
    <w:rsid w:val="007B2B1C"/>
    <w:rsid w:val="007B48FA"/>
    <w:rsid w:val="007C1FEC"/>
    <w:rsid w:val="007D399E"/>
    <w:rsid w:val="007E175E"/>
    <w:rsid w:val="007E42DC"/>
    <w:rsid w:val="007E4A40"/>
    <w:rsid w:val="007E67C1"/>
    <w:rsid w:val="007F036B"/>
    <w:rsid w:val="007F232B"/>
    <w:rsid w:val="007F771D"/>
    <w:rsid w:val="007F78C9"/>
    <w:rsid w:val="00802BCC"/>
    <w:rsid w:val="00803075"/>
    <w:rsid w:val="008053B4"/>
    <w:rsid w:val="00805E03"/>
    <w:rsid w:val="00811B07"/>
    <w:rsid w:val="00815D56"/>
    <w:rsid w:val="00824594"/>
    <w:rsid w:val="0082571C"/>
    <w:rsid w:val="00831B15"/>
    <w:rsid w:val="00840F3A"/>
    <w:rsid w:val="008476B8"/>
    <w:rsid w:val="0085256E"/>
    <w:rsid w:val="00852842"/>
    <w:rsid w:val="00852BC7"/>
    <w:rsid w:val="00860D99"/>
    <w:rsid w:val="008640EE"/>
    <w:rsid w:val="0086516B"/>
    <w:rsid w:val="00867F62"/>
    <w:rsid w:val="00874957"/>
    <w:rsid w:val="00875C30"/>
    <w:rsid w:val="0088385D"/>
    <w:rsid w:val="00884CB0"/>
    <w:rsid w:val="00886A8E"/>
    <w:rsid w:val="00887133"/>
    <w:rsid w:val="008A24D7"/>
    <w:rsid w:val="008B04A4"/>
    <w:rsid w:val="008B096D"/>
    <w:rsid w:val="008B3FFA"/>
    <w:rsid w:val="008B740D"/>
    <w:rsid w:val="008C13C2"/>
    <w:rsid w:val="008C31F2"/>
    <w:rsid w:val="008C5917"/>
    <w:rsid w:val="008D395F"/>
    <w:rsid w:val="008D5F5F"/>
    <w:rsid w:val="008F3ED9"/>
    <w:rsid w:val="008F5AAA"/>
    <w:rsid w:val="008F5FE3"/>
    <w:rsid w:val="008F70A1"/>
    <w:rsid w:val="009045DB"/>
    <w:rsid w:val="0090700C"/>
    <w:rsid w:val="00911F33"/>
    <w:rsid w:val="00913A92"/>
    <w:rsid w:val="00921EB4"/>
    <w:rsid w:val="00923DDF"/>
    <w:rsid w:val="0092505E"/>
    <w:rsid w:val="00927E89"/>
    <w:rsid w:val="00927F5D"/>
    <w:rsid w:val="00934F72"/>
    <w:rsid w:val="00935276"/>
    <w:rsid w:val="00944239"/>
    <w:rsid w:val="00944E09"/>
    <w:rsid w:val="00955E7A"/>
    <w:rsid w:val="009571C2"/>
    <w:rsid w:val="00981065"/>
    <w:rsid w:val="009862E6"/>
    <w:rsid w:val="00991AE7"/>
    <w:rsid w:val="0099228F"/>
    <w:rsid w:val="0099442B"/>
    <w:rsid w:val="009951C8"/>
    <w:rsid w:val="0099667E"/>
    <w:rsid w:val="0099793B"/>
    <w:rsid w:val="009A713C"/>
    <w:rsid w:val="009B6340"/>
    <w:rsid w:val="009C3767"/>
    <w:rsid w:val="009D3186"/>
    <w:rsid w:val="009D38BF"/>
    <w:rsid w:val="009E45CE"/>
    <w:rsid w:val="009E53CB"/>
    <w:rsid w:val="009E5649"/>
    <w:rsid w:val="009F3D50"/>
    <w:rsid w:val="009F73AC"/>
    <w:rsid w:val="00A009B8"/>
    <w:rsid w:val="00A00D90"/>
    <w:rsid w:val="00A00EBB"/>
    <w:rsid w:val="00A02E4E"/>
    <w:rsid w:val="00A0687E"/>
    <w:rsid w:val="00A0764C"/>
    <w:rsid w:val="00A10DC0"/>
    <w:rsid w:val="00A139D1"/>
    <w:rsid w:val="00A14274"/>
    <w:rsid w:val="00A20150"/>
    <w:rsid w:val="00A2215A"/>
    <w:rsid w:val="00A26B23"/>
    <w:rsid w:val="00A3470C"/>
    <w:rsid w:val="00A34F1E"/>
    <w:rsid w:val="00A42EE6"/>
    <w:rsid w:val="00A43096"/>
    <w:rsid w:val="00A47E2C"/>
    <w:rsid w:val="00A500FC"/>
    <w:rsid w:val="00A51E20"/>
    <w:rsid w:val="00A55997"/>
    <w:rsid w:val="00A6217B"/>
    <w:rsid w:val="00A64017"/>
    <w:rsid w:val="00A65A3A"/>
    <w:rsid w:val="00A70F60"/>
    <w:rsid w:val="00A725A6"/>
    <w:rsid w:val="00A743FD"/>
    <w:rsid w:val="00A74CC9"/>
    <w:rsid w:val="00A7519F"/>
    <w:rsid w:val="00A759C3"/>
    <w:rsid w:val="00A75FBC"/>
    <w:rsid w:val="00A766BC"/>
    <w:rsid w:val="00A8231D"/>
    <w:rsid w:val="00A8759F"/>
    <w:rsid w:val="00A92129"/>
    <w:rsid w:val="00A97E81"/>
    <w:rsid w:val="00AA5FD7"/>
    <w:rsid w:val="00AB717F"/>
    <w:rsid w:val="00AC4F18"/>
    <w:rsid w:val="00AC7AE2"/>
    <w:rsid w:val="00AD2B92"/>
    <w:rsid w:val="00AD54DA"/>
    <w:rsid w:val="00AE0D71"/>
    <w:rsid w:val="00AE284F"/>
    <w:rsid w:val="00AE4933"/>
    <w:rsid w:val="00AF3470"/>
    <w:rsid w:val="00AF3A08"/>
    <w:rsid w:val="00AF4C9B"/>
    <w:rsid w:val="00AF5D51"/>
    <w:rsid w:val="00AF6F94"/>
    <w:rsid w:val="00B002E2"/>
    <w:rsid w:val="00B00C82"/>
    <w:rsid w:val="00B05D29"/>
    <w:rsid w:val="00B069BA"/>
    <w:rsid w:val="00B06B3E"/>
    <w:rsid w:val="00B1271E"/>
    <w:rsid w:val="00B27543"/>
    <w:rsid w:val="00B31EE9"/>
    <w:rsid w:val="00B37C12"/>
    <w:rsid w:val="00B4133E"/>
    <w:rsid w:val="00B413FD"/>
    <w:rsid w:val="00B449C0"/>
    <w:rsid w:val="00B46517"/>
    <w:rsid w:val="00B505B6"/>
    <w:rsid w:val="00B519FA"/>
    <w:rsid w:val="00B53F82"/>
    <w:rsid w:val="00B55C39"/>
    <w:rsid w:val="00B570CD"/>
    <w:rsid w:val="00B5796E"/>
    <w:rsid w:val="00B57C58"/>
    <w:rsid w:val="00B649E0"/>
    <w:rsid w:val="00B66005"/>
    <w:rsid w:val="00B6794F"/>
    <w:rsid w:val="00B70519"/>
    <w:rsid w:val="00B70610"/>
    <w:rsid w:val="00B73CE5"/>
    <w:rsid w:val="00B77DD1"/>
    <w:rsid w:val="00B80FE2"/>
    <w:rsid w:val="00B8327B"/>
    <w:rsid w:val="00B874D0"/>
    <w:rsid w:val="00B904A6"/>
    <w:rsid w:val="00B95A90"/>
    <w:rsid w:val="00B95F5A"/>
    <w:rsid w:val="00BA2339"/>
    <w:rsid w:val="00BA58DC"/>
    <w:rsid w:val="00BB36E2"/>
    <w:rsid w:val="00BB3C00"/>
    <w:rsid w:val="00BB41D0"/>
    <w:rsid w:val="00BB4582"/>
    <w:rsid w:val="00BB5340"/>
    <w:rsid w:val="00BC0BCC"/>
    <w:rsid w:val="00BC181F"/>
    <w:rsid w:val="00BC3362"/>
    <w:rsid w:val="00BD0F8B"/>
    <w:rsid w:val="00BD5EFC"/>
    <w:rsid w:val="00BD6AEC"/>
    <w:rsid w:val="00BE0C8C"/>
    <w:rsid w:val="00BE1A3F"/>
    <w:rsid w:val="00BE57CF"/>
    <w:rsid w:val="00BE6E56"/>
    <w:rsid w:val="00BE71E1"/>
    <w:rsid w:val="00BF010F"/>
    <w:rsid w:val="00C03F50"/>
    <w:rsid w:val="00C047A9"/>
    <w:rsid w:val="00C04E49"/>
    <w:rsid w:val="00C116F7"/>
    <w:rsid w:val="00C12CE1"/>
    <w:rsid w:val="00C12D32"/>
    <w:rsid w:val="00C20207"/>
    <w:rsid w:val="00C21811"/>
    <w:rsid w:val="00C23614"/>
    <w:rsid w:val="00C249BD"/>
    <w:rsid w:val="00C25083"/>
    <w:rsid w:val="00C33120"/>
    <w:rsid w:val="00C37DD9"/>
    <w:rsid w:val="00C461BA"/>
    <w:rsid w:val="00C502F0"/>
    <w:rsid w:val="00C518F8"/>
    <w:rsid w:val="00C62544"/>
    <w:rsid w:val="00C64736"/>
    <w:rsid w:val="00C66EC4"/>
    <w:rsid w:val="00C709FD"/>
    <w:rsid w:val="00C76C14"/>
    <w:rsid w:val="00C774EB"/>
    <w:rsid w:val="00C77E42"/>
    <w:rsid w:val="00C8422E"/>
    <w:rsid w:val="00C86440"/>
    <w:rsid w:val="00C90983"/>
    <w:rsid w:val="00C9454A"/>
    <w:rsid w:val="00C94D81"/>
    <w:rsid w:val="00C96EC6"/>
    <w:rsid w:val="00CA5E1B"/>
    <w:rsid w:val="00CB1381"/>
    <w:rsid w:val="00CB4FFD"/>
    <w:rsid w:val="00CB5267"/>
    <w:rsid w:val="00CC1B29"/>
    <w:rsid w:val="00CC1C90"/>
    <w:rsid w:val="00CD14CE"/>
    <w:rsid w:val="00CE7CB0"/>
    <w:rsid w:val="00CF41E0"/>
    <w:rsid w:val="00D005A3"/>
    <w:rsid w:val="00D0125D"/>
    <w:rsid w:val="00D03677"/>
    <w:rsid w:val="00D04367"/>
    <w:rsid w:val="00D04D3F"/>
    <w:rsid w:val="00D05DC4"/>
    <w:rsid w:val="00D12AAA"/>
    <w:rsid w:val="00D20492"/>
    <w:rsid w:val="00D27502"/>
    <w:rsid w:val="00D3413B"/>
    <w:rsid w:val="00D34E46"/>
    <w:rsid w:val="00D35F22"/>
    <w:rsid w:val="00D40B4E"/>
    <w:rsid w:val="00D54CA0"/>
    <w:rsid w:val="00D65DDE"/>
    <w:rsid w:val="00D67037"/>
    <w:rsid w:val="00D67201"/>
    <w:rsid w:val="00D7080A"/>
    <w:rsid w:val="00D76FF6"/>
    <w:rsid w:val="00D83FDD"/>
    <w:rsid w:val="00D845EB"/>
    <w:rsid w:val="00D85632"/>
    <w:rsid w:val="00D85F43"/>
    <w:rsid w:val="00D862C9"/>
    <w:rsid w:val="00D8637D"/>
    <w:rsid w:val="00D869CE"/>
    <w:rsid w:val="00D92201"/>
    <w:rsid w:val="00D9227D"/>
    <w:rsid w:val="00DA1FAE"/>
    <w:rsid w:val="00DA42EE"/>
    <w:rsid w:val="00DA67BF"/>
    <w:rsid w:val="00DA76C7"/>
    <w:rsid w:val="00DA7F14"/>
    <w:rsid w:val="00DB24F8"/>
    <w:rsid w:val="00DB3E6B"/>
    <w:rsid w:val="00DB610B"/>
    <w:rsid w:val="00DB7408"/>
    <w:rsid w:val="00DC22E3"/>
    <w:rsid w:val="00DC32EC"/>
    <w:rsid w:val="00DD01D7"/>
    <w:rsid w:val="00DD0A78"/>
    <w:rsid w:val="00DD3C84"/>
    <w:rsid w:val="00DD7001"/>
    <w:rsid w:val="00DF604F"/>
    <w:rsid w:val="00E011CB"/>
    <w:rsid w:val="00E10646"/>
    <w:rsid w:val="00E146E6"/>
    <w:rsid w:val="00E154D0"/>
    <w:rsid w:val="00E17DB3"/>
    <w:rsid w:val="00E234F8"/>
    <w:rsid w:val="00E24C76"/>
    <w:rsid w:val="00E25B5D"/>
    <w:rsid w:val="00E30EB4"/>
    <w:rsid w:val="00E3558F"/>
    <w:rsid w:val="00E42CFF"/>
    <w:rsid w:val="00E43DB9"/>
    <w:rsid w:val="00E535A0"/>
    <w:rsid w:val="00E6594B"/>
    <w:rsid w:val="00E73891"/>
    <w:rsid w:val="00E73ED4"/>
    <w:rsid w:val="00E76588"/>
    <w:rsid w:val="00E80CD7"/>
    <w:rsid w:val="00E817AE"/>
    <w:rsid w:val="00E84CB9"/>
    <w:rsid w:val="00E853A3"/>
    <w:rsid w:val="00E8732B"/>
    <w:rsid w:val="00E94A17"/>
    <w:rsid w:val="00E952F5"/>
    <w:rsid w:val="00E96697"/>
    <w:rsid w:val="00EA0164"/>
    <w:rsid w:val="00EA48D4"/>
    <w:rsid w:val="00EB1DEE"/>
    <w:rsid w:val="00EC0E4C"/>
    <w:rsid w:val="00EC5FAA"/>
    <w:rsid w:val="00EC6221"/>
    <w:rsid w:val="00ED0C41"/>
    <w:rsid w:val="00ED453F"/>
    <w:rsid w:val="00ED719B"/>
    <w:rsid w:val="00ED732F"/>
    <w:rsid w:val="00ED7FD8"/>
    <w:rsid w:val="00EE7D1D"/>
    <w:rsid w:val="00EF4A11"/>
    <w:rsid w:val="00EF6505"/>
    <w:rsid w:val="00F01450"/>
    <w:rsid w:val="00F014C3"/>
    <w:rsid w:val="00F167A5"/>
    <w:rsid w:val="00F20315"/>
    <w:rsid w:val="00F209E8"/>
    <w:rsid w:val="00F24C64"/>
    <w:rsid w:val="00F256ED"/>
    <w:rsid w:val="00F263B3"/>
    <w:rsid w:val="00F302AA"/>
    <w:rsid w:val="00F31A6F"/>
    <w:rsid w:val="00F33A70"/>
    <w:rsid w:val="00F348A7"/>
    <w:rsid w:val="00F41076"/>
    <w:rsid w:val="00F437A3"/>
    <w:rsid w:val="00F539CE"/>
    <w:rsid w:val="00F53DAD"/>
    <w:rsid w:val="00F62EE8"/>
    <w:rsid w:val="00F657D6"/>
    <w:rsid w:val="00F6585D"/>
    <w:rsid w:val="00F65A9D"/>
    <w:rsid w:val="00F67D78"/>
    <w:rsid w:val="00F7018E"/>
    <w:rsid w:val="00F740E6"/>
    <w:rsid w:val="00F8470D"/>
    <w:rsid w:val="00F908ED"/>
    <w:rsid w:val="00F92F01"/>
    <w:rsid w:val="00F97455"/>
    <w:rsid w:val="00FA2ADB"/>
    <w:rsid w:val="00FA555D"/>
    <w:rsid w:val="00FB3C7A"/>
    <w:rsid w:val="00FC318F"/>
    <w:rsid w:val="00FC3BCE"/>
    <w:rsid w:val="00FC4C28"/>
    <w:rsid w:val="00FD1B6C"/>
    <w:rsid w:val="00FE35F6"/>
    <w:rsid w:val="00FE7159"/>
    <w:rsid w:val="00FE75E1"/>
    <w:rsid w:val="00FF04E5"/>
    <w:rsid w:val="00FF3389"/>
    <w:rsid w:val="00FF50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Number 3"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0" w:unhideWhenUsed="0" w:qFormat="1"/>
    <w:lsdException w:name="Body Text First Inden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6C46"/>
    <w:pPr>
      <w:suppressAutoHyphens/>
      <w:spacing w:after="0" w:line="240" w:lineRule="auto"/>
    </w:pPr>
    <w:rPr>
      <w:rFonts w:ascii="Baskerville_PFL" w:eastAsia="Times New Roman" w:hAnsi="Baskerville_PFL" w:cs="Times New Roman"/>
      <w:sz w:val="18"/>
      <w:szCs w:val="18"/>
      <w:lang w:eastAsia="ar-SA"/>
    </w:rPr>
  </w:style>
  <w:style w:type="paragraph" w:styleId="Cmsor1">
    <w:name w:val="heading 1"/>
    <w:aliases w:val="Char7,Címsor 1 Char1,Címsor 1 Char Char,Címsor 11,Heading 1 Char Char,Heading 1 Char"/>
    <w:basedOn w:val="Norml"/>
    <w:next w:val="Norml"/>
    <w:link w:val="Cmsor1Char"/>
    <w:qFormat/>
    <w:rsid w:val="0025034F"/>
    <w:pPr>
      <w:keepNext/>
      <w:widowControl w:val="0"/>
      <w:numPr>
        <w:numId w:val="1"/>
      </w:numPr>
      <w:spacing w:line="360" w:lineRule="exact"/>
      <w:jc w:val="center"/>
      <w:outlineLvl w:val="0"/>
    </w:pPr>
    <w:rPr>
      <w:rFonts w:ascii="Times New Roman" w:hAnsi="Times New Roman"/>
      <w:b/>
      <w:caps/>
      <w:sz w:val="26"/>
      <w:szCs w:val="20"/>
    </w:rPr>
  </w:style>
  <w:style w:type="paragraph" w:styleId="Cmsor2">
    <w:name w:val="heading 2"/>
    <w:aliases w:val="H2, Char"/>
    <w:basedOn w:val="Norml"/>
    <w:next w:val="Norml"/>
    <w:link w:val="Cmsor2Char"/>
    <w:qFormat/>
    <w:rsid w:val="0025034F"/>
    <w:pPr>
      <w:keepNext/>
      <w:spacing w:before="240" w:after="60"/>
      <w:outlineLvl w:val="1"/>
    </w:pPr>
    <w:rPr>
      <w:rFonts w:ascii="Arial" w:hAnsi="Arial"/>
      <w:b/>
      <w:bCs/>
      <w:i/>
      <w:iCs/>
      <w:sz w:val="28"/>
      <w:szCs w:val="28"/>
    </w:rPr>
  </w:style>
  <w:style w:type="paragraph" w:styleId="Cmsor3">
    <w:name w:val="heading 3"/>
    <w:aliases w:val=" Char12,Okean3"/>
    <w:basedOn w:val="Norml"/>
    <w:next w:val="Norml"/>
    <w:link w:val="Cmsor3Char"/>
    <w:qFormat/>
    <w:rsid w:val="0025034F"/>
    <w:pPr>
      <w:keepNext/>
      <w:numPr>
        <w:ilvl w:val="2"/>
        <w:numId w:val="1"/>
      </w:numPr>
      <w:spacing w:line="360" w:lineRule="auto"/>
      <w:jc w:val="both"/>
      <w:outlineLvl w:val="2"/>
    </w:pPr>
    <w:rPr>
      <w:rFonts w:ascii="Times New Roman" w:hAnsi="Times New Roman"/>
      <w:b/>
      <w:sz w:val="24"/>
      <w:szCs w:val="20"/>
    </w:rPr>
  </w:style>
  <w:style w:type="paragraph" w:styleId="Cmsor4">
    <w:name w:val="heading 4"/>
    <w:aliases w:val=" Char11"/>
    <w:basedOn w:val="Norml"/>
    <w:next w:val="Norml"/>
    <w:link w:val="Cmsor4Char"/>
    <w:qFormat/>
    <w:rsid w:val="0025034F"/>
    <w:pPr>
      <w:keepNext/>
      <w:spacing w:before="240" w:after="60"/>
      <w:outlineLvl w:val="3"/>
    </w:pPr>
    <w:rPr>
      <w:rFonts w:ascii="Times New Roman" w:hAnsi="Times New Roman"/>
      <w:b/>
      <w:bCs/>
      <w:sz w:val="28"/>
      <w:szCs w:val="28"/>
    </w:rPr>
  </w:style>
  <w:style w:type="paragraph" w:styleId="Cmsor5">
    <w:name w:val="heading 5"/>
    <w:aliases w:val=" Char10"/>
    <w:basedOn w:val="Norml"/>
    <w:next w:val="Norml"/>
    <w:link w:val="Cmsor5Char"/>
    <w:qFormat/>
    <w:rsid w:val="0025034F"/>
    <w:pPr>
      <w:spacing w:before="240" w:after="60"/>
      <w:outlineLvl w:val="4"/>
    </w:pPr>
    <w:rPr>
      <w:b/>
      <w:bCs/>
      <w:i/>
      <w:iCs/>
      <w:sz w:val="26"/>
      <w:szCs w:val="26"/>
    </w:rPr>
  </w:style>
  <w:style w:type="paragraph" w:styleId="Cmsor6">
    <w:name w:val="heading 6"/>
    <w:aliases w:val=" Char9"/>
    <w:basedOn w:val="Norml"/>
    <w:next w:val="Norml"/>
    <w:link w:val="Cmsor6Char"/>
    <w:qFormat/>
    <w:rsid w:val="0025034F"/>
    <w:pPr>
      <w:keepNext/>
      <w:suppressAutoHyphens w:val="0"/>
      <w:spacing w:line="360" w:lineRule="auto"/>
      <w:jc w:val="center"/>
      <w:outlineLvl w:val="5"/>
    </w:pPr>
    <w:rPr>
      <w:rFonts w:ascii="Times New Roman" w:hAnsi="Times New Roman"/>
      <w:b/>
      <w:sz w:val="32"/>
      <w:szCs w:val="20"/>
    </w:rPr>
  </w:style>
  <w:style w:type="paragraph" w:styleId="Cmsor7">
    <w:name w:val="heading 7"/>
    <w:aliases w:val="Okean7 Char"/>
    <w:basedOn w:val="Norml"/>
    <w:link w:val="Cmsor7Char"/>
    <w:qFormat/>
    <w:rsid w:val="0025034F"/>
    <w:pPr>
      <w:suppressAutoHyphens w:val="0"/>
      <w:spacing w:before="240" w:after="60"/>
      <w:outlineLvl w:val="6"/>
    </w:pPr>
    <w:rPr>
      <w:rFonts w:ascii="Arial" w:hAnsi="Arial"/>
      <w:sz w:val="20"/>
      <w:szCs w:val="20"/>
    </w:rPr>
  </w:style>
  <w:style w:type="paragraph" w:styleId="Cmsor8">
    <w:name w:val="heading 8"/>
    <w:aliases w:val=" Char8"/>
    <w:basedOn w:val="Norml"/>
    <w:next w:val="Norml"/>
    <w:link w:val="Cmsor8Char"/>
    <w:qFormat/>
    <w:rsid w:val="0025034F"/>
    <w:pPr>
      <w:spacing w:before="240" w:after="60"/>
      <w:outlineLvl w:val="7"/>
    </w:pPr>
    <w:rPr>
      <w:rFonts w:ascii="Times New Roman" w:hAnsi="Times New Roman"/>
      <w:i/>
      <w:iCs/>
      <w:sz w:val="24"/>
      <w:szCs w:val="24"/>
    </w:rPr>
  </w:style>
  <w:style w:type="paragraph" w:styleId="Cmsor9">
    <w:name w:val="heading 9"/>
    <w:aliases w:val="Legal Level 1.1.1.1.,IIER C9 Char"/>
    <w:basedOn w:val="Norml"/>
    <w:link w:val="Cmsor9Char"/>
    <w:uiPriority w:val="9"/>
    <w:qFormat/>
    <w:rsid w:val="0025034F"/>
    <w:pPr>
      <w:suppressAutoHyphens w:val="0"/>
      <w:spacing w:before="240" w:after="60"/>
      <w:outlineLvl w:val="8"/>
    </w:pPr>
    <w:rPr>
      <w:rFonts w:ascii="Arial" w:hAnsi="Arial"/>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7 Char3,Címsor 1 Char1 Char3,Címsor 1 Char Char Char3,Címsor 11 Char3,Heading 1 Char Char Char3,Heading 1 Char Char4"/>
    <w:basedOn w:val="Bekezdsalapbettpusa"/>
    <w:link w:val="Cmsor1"/>
    <w:rsid w:val="0025034F"/>
    <w:rPr>
      <w:rFonts w:ascii="Times New Roman" w:eastAsia="Times New Roman" w:hAnsi="Times New Roman" w:cs="Times New Roman"/>
      <w:b/>
      <w:caps/>
      <w:sz w:val="26"/>
      <w:szCs w:val="20"/>
      <w:lang w:eastAsia="ar-SA"/>
    </w:rPr>
  </w:style>
  <w:style w:type="character" w:customStyle="1" w:styleId="Cmsor2Char">
    <w:name w:val="Címsor 2 Char"/>
    <w:aliases w:val="H2 Char, Char Char"/>
    <w:basedOn w:val="Bekezdsalapbettpusa"/>
    <w:link w:val="Cmsor2"/>
    <w:rsid w:val="0025034F"/>
    <w:rPr>
      <w:rFonts w:ascii="Arial" w:eastAsia="Times New Roman" w:hAnsi="Arial" w:cs="Times New Roman"/>
      <w:b/>
      <w:bCs/>
      <w:i/>
      <w:iCs/>
      <w:sz w:val="28"/>
      <w:szCs w:val="28"/>
      <w:lang w:eastAsia="ar-SA"/>
    </w:rPr>
  </w:style>
  <w:style w:type="character" w:customStyle="1" w:styleId="Cmsor3Char">
    <w:name w:val="Címsor 3 Char"/>
    <w:aliases w:val=" Char12 Char,Okean3 Char"/>
    <w:basedOn w:val="Bekezdsalapbettpusa"/>
    <w:link w:val="Cmsor3"/>
    <w:rsid w:val="0025034F"/>
    <w:rPr>
      <w:rFonts w:ascii="Times New Roman" w:eastAsia="Times New Roman" w:hAnsi="Times New Roman" w:cs="Times New Roman"/>
      <w:b/>
      <w:sz w:val="24"/>
      <w:szCs w:val="20"/>
      <w:lang w:eastAsia="ar-SA"/>
    </w:rPr>
  </w:style>
  <w:style w:type="character" w:customStyle="1" w:styleId="Cmsor4Char">
    <w:name w:val="Címsor 4 Char"/>
    <w:aliases w:val=" Char11 Char"/>
    <w:basedOn w:val="Bekezdsalapbettpusa"/>
    <w:link w:val="Cmsor4"/>
    <w:rsid w:val="0025034F"/>
    <w:rPr>
      <w:rFonts w:ascii="Times New Roman" w:eastAsia="Times New Roman" w:hAnsi="Times New Roman" w:cs="Times New Roman"/>
      <w:b/>
      <w:bCs/>
      <w:sz w:val="28"/>
      <w:szCs w:val="28"/>
      <w:lang w:eastAsia="ar-SA"/>
    </w:rPr>
  </w:style>
  <w:style w:type="character" w:customStyle="1" w:styleId="Cmsor5Char">
    <w:name w:val="Címsor 5 Char"/>
    <w:aliases w:val=" Char10 Char"/>
    <w:basedOn w:val="Bekezdsalapbettpusa"/>
    <w:link w:val="Cmsor5"/>
    <w:rsid w:val="0025034F"/>
    <w:rPr>
      <w:rFonts w:ascii="Baskerville_PFL" w:eastAsia="Times New Roman" w:hAnsi="Baskerville_PFL" w:cs="Times New Roman"/>
      <w:b/>
      <w:bCs/>
      <w:i/>
      <w:iCs/>
      <w:sz w:val="26"/>
      <w:szCs w:val="26"/>
      <w:lang w:eastAsia="ar-SA"/>
    </w:rPr>
  </w:style>
  <w:style w:type="character" w:customStyle="1" w:styleId="Cmsor6Char">
    <w:name w:val="Címsor 6 Char"/>
    <w:aliases w:val=" Char9 Char"/>
    <w:basedOn w:val="Bekezdsalapbettpusa"/>
    <w:link w:val="Cmsor6"/>
    <w:rsid w:val="0025034F"/>
    <w:rPr>
      <w:rFonts w:ascii="Times New Roman" w:eastAsia="Times New Roman" w:hAnsi="Times New Roman" w:cs="Times New Roman"/>
      <w:b/>
      <w:sz w:val="32"/>
      <w:szCs w:val="20"/>
      <w:lang w:eastAsia="ar-SA"/>
    </w:rPr>
  </w:style>
  <w:style w:type="character" w:customStyle="1" w:styleId="Cmsor7Char">
    <w:name w:val="Címsor 7 Char"/>
    <w:aliases w:val="Okean7 Char Char"/>
    <w:basedOn w:val="Bekezdsalapbettpusa"/>
    <w:link w:val="Cmsor7"/>
    <w:rsid w:val="0025034F"/>
    <w:rPr>
      <w:rFonts w:ascii="Arial" w:eastAsia="Times New Roman" w:hAnsi="Arial" w:cs="Times New Roman"/>
      <w:sz w:val="20"/>
      <w:szCs w:val="20"/>
      <w:lang w:eastAsia="ar-SA"/>
    </w:rPr>
  </w:style>
  <w:style w:type="character" w:customStyle="1" w:styleId="Cmsor8Char">
    <w:name w:val="Címsor 8 Char"/>
    <w:aliases w:val=" Char8 Char"/>
    <w:basedOn w:val="Bekezdsalapbettpusa"/>
    <w:link w:val="Cmsor8"/>
    <w:rsid w:val="0025034F"/>
    <w:rPr>
      <w:rFonts w:ascii="Times New Roman" w:eastAsia="Times New Roman" w:hAnsi="Times New Roman" w:cs="Times New Roman"/>
      <w:i/>
      <w:iCs/>
      <w:sz w:val="24"/>
      <w:szCs w:val="24"/>
      <w:lang w:eastAsia="ar-SA"/>
    </w:rPr>
  </w:style>
  <w:style w:type="character" w:customStyle="1" w:styleId="Cmsor9Char">
    <w:name w:val="Címsor 9 Char"/>
    <w:aliases w:val="Legal Level 1.1.1.1. Char,IIER C9 Char Char"/>
    <w:basedOn w:val="Bekezdsalapbettpusa"/>
    <w:link w:val="Cmsor9"/>
    <w:uiPriority w:val="9"/>
    <w:rsid w:val="0025034F"/>
    <w:rPr>
      <w:rFonts w:ascii="Arial" w:eastAsia="Times New Roman" w:hAnsi="Arial" w:cs="Times New Roman"/>
      <w:b/>
      <w:bCs/>
      <w:i/>
      <w:iCs/>
      <w:sz w:val="18"/>
      <w:szCs w:val="18"/>
      <w:lang w:eastAsia="ar-SA"/>
    </w:rPr>
  </w:style>
  <w:style w:type="character" w:customStyle="1" w:styleId="WW8Num2z0">
    <w:name w:val="WW8Num2z0"/>
    <w:rsid w:val="0025034F"/>
    <w:rPr>
      <w:b/>
    </w:rPr>
  </w:style>
  <w:style w:type="character" w:customStyle="1" w:styleId="WW8Num3z0">
    <w:name w:val="WW8Num3z0"/>
    <w:rsid w:val="0025034F"/>
    <w:rPr>
      <w:rFonts w:ascii="StarSymbol" w:hAnsi="StarSymbol"/>
    </w:rPr>
  </w:style>
  <w:style w:type="character" w:customStyle="1" w:styleId="WW8Num4z0">
    <w:name w:val="WW8Num4z0"/>
    <w:rsid w:val="0025034F"/>
    <w:rPr>
      <w:rFonts w:ascii="StarSymbol" w:hAnsi="StarSymbol"/>
    </w:rPr>
  </w:style>
  <w:style w:type="character" w:customStyle="1" w:styleId="WW8Num5z0">
    <w:name w:val="WW8Num5z0"/>
    <w:rsid w:val="0025034F"/>
    <w:rPr>
      <w:b/>
    </w:rPr>
  </w:style>
  <w:style w:type="character" w:customStyle="1" w:styleId="WW8Num6z1">
    <w:name w:val="WW8Num6z1"/>
    <w:rsid w:val="0025034F"/>
    <w:rPr>
      <w:b/>
    </w:rPr>
  </w:style>
  <w:style w:type="character" w:customStyle="1" w:styleId="WW8Num7z0">
    <w:name w:val="WW8Num7z0"/>
    <w:rsid w:val="0025034F"/>
    <w:rPr>
      <w:rFonts w:ascii="Baskerville_PFL" w:eastAsia="Times New Roman" w:hAnsi="Baskerville_PFL" w:cs="Times New Roman"/>
    </w:rPr>
  </w:style>
  <w:style w:type="character" w:customStyle="1" w:styleId="WW8Num7z1">
    <w:name w:val="WW8Num7z1"/>
    <w:rsid w:val="0025034F"/>
    <w:rPr>
      <w:rFonts w:ascii="Courier New" w:hAnsi="Courier New" w:cs="Courier New"/>
    </w:rPr>
  </w:style>
  <w:style w:type="character" w:customStyle="1" w:styleId="WW8Num7z2">
    <w:name w:val="WW8Num7z2"/>
    <w:rsid w:val="0025034F"/>
    <w:rPr>
      <w:rFonts w:ascii="Wingdings" w:hAnsi="Wingdings"/>
    </w:rPr>
  </w:style>
  <w:style w:type="character" w:customStyle="1" w:styleId="WW8Num7z3">
    <w:name w:val="WW8Num7z3"/>
    <w:rsid w:val="0025034F"/>
    <w:rPr>
      <w:rFonts w:ascii="Symbol" w:hAnsi="Symbol"/>
    </w:rPr>
  </w:style>
  <w:style w:type="character" w:customStyle="1" w:styleId="WW8Num8z0">
    <w:name w:val="WW8Num8z0"/>
    <w:rsid w:val="0025034F"/>
    <w:rPr>
      <w:rFonts w:ascii="Baskerville_PFL" w:eastAsia="Times New Roman" w:hAnsi="Baskerville_PFL" w:cs="Times New Roman"/>
    </w:rPr>
  </w:style>
  <w:style w:type="character" w:customStyle="1" w:styleId="WW8Num8z1">
    <w:name w:val="WW8Num8z1"/>
    <w:rsid w:val="0025034F"/>
    <w:rPr>
      <w:rFonts w:ascii="Courier New" w:hAnsi="Courier New" w:cs="Courier New"/>
    </w:rPr>
  </w:style>
  <w:style w:type="character" w:customStyle="1" w:styleId="WW8Num8z2">
    <w:name w:val="WW8Num8z2"/>
    <w:rsid w:val="0025034F"/>
    <w:rPr>
      <w:rFonts w:ascii="Wingdings" w:hAnsi="Wingdings"/>
    </w:rPr>
  </w:style>
  <w:style w:type="character" w:customStyle="1" w:styleId="WW8Num8z3">
    <w:name w:val="WW8Num8z3"/>
    <w:rsid w:val="0025034F"/>
    <w:rPr>
      <w:rFonts w:ascii="Symbol" w:hAnsi="Symbol"/>
    </w:rPr>
  </w:style>
  <w:style w:type="character" w:customStyle="1" w:styleId="WW8Num9z0">
    <w:name w:val="WW8Num9z0"/>
    <w:rsid w:val="0025034F"/>
    <w:rPr>
      <w:b w:val="0"/>
    </w:rPr>
  </w:style>
  <w:style w:type="character" w:customStyle="1" w:styleId="WW8Num10z0">
    <w:name w:val="WW8Num10z0"/>
    <w:rsid w:val="0025034F"/>
    <w:rPr>
      <w:rFonts w:ascii="Times New Roman" w:eastAsia="Times New Roman" w:hAnsi="Times New Roman" w:cs="Times New Roman"/>
      <w:b/>
    </w:rPr>
  </w:style>
  <w:style w:type="character" w:customStyle="1" w:styleId="WW8Num10z1">
    <w:name w:val="WW8Num10z1"/>
    <w:rsid w:val="0025034F"/>
    <w:rPr>
      <w:rFonts w:ascii="Courier New" w:hAnsi="Courier New" w:cs="Courier New"/>
    </w:rPr>
  </w:style>
  <w:style w:type="character" w:customStyle="1" w:styleId="WW8Num10z2">
    <w:name w:val="WW8Num10z2"/>
    <w:rsid w:val="0025034F"/>
    <w:rPr>
      <w:rFonts w:ascii="Wingdings" w:hAnsi="Wingdings"/>
    </w:rPr>
  </w:style>
  <w:style w:type="character" w:customStyle="1" w:styleId="WW8Num10z3">
    <w:name w:val="WW8Num10z3"/>
    <w:rsid w:val="0025034F"/>
    <w:rPr>
      <w:rFonts w:ascii="Symbol" w:hAnsi="Symbol"/>
    </w:rPr>
  </w:style>
  <w:style w:type="character" w:customStyle="1" w:styleId="WW8Num11z0">
    <w:name w:val="WW8Num11z0"/>
    <w:rsid w:val="0025034F"/>
    <w:rPr>
      <w:rFonts w:ascii="Symbol" w:hAnsi="Symbol"/>
    </w:rPr>
  </w:style>
  <w:style w:type="character" w:customStyle="1" w:styleId="WW8Num11z1">
    <w:name w:val="WW8Num11z1"/>
    <w:rsid w:val="0025034F"/>
    <w:rPr>
      <w:rFonts w:ascii="Courier New" w:hAnsi="Courier New" w:cs="Courier New"/>
    </w:rPr>
  </w:style>
  <w:style w:type="character" w:customStyle="1" w:styleId="WW8Num11z2">
    <w:name w:val="WW8Num11z2"/>
    <w:rsid w:val="0025034F"/>
    <w:rPr>
      <w:rFonts w:ascii="Wingdings" w:hAnsi="Wingdings"/>
    </w:rPr>
  </w:style>
  <w:style w:type="character" w:customStyle="1" w:styleId="WW8Num12z0">
    <w:name w:val="WW8Num12z0"/>
    <w:rsid w:val="0025034F"/>
    <w:rPr>
      <w:color w:val="auto"/>
    </w:rPr>
  </w:style>
  <w:style w:type="character" w:customStyle="1" w:styleId="WW8Num14z0">
    <w:name w:val="WW8Num14z0"/>
    <w:rsid w:val="0025034F"/>
    <w:rPr>
      <w:rFonts w:ascii="Baskerville_PFL" w:eastAsia="Times New Roman" w:hAnsi="Baskerville_PFL" w:cs="Times New Roman"/>
    </w:rPr>
  </w:style>
  <w:style w:type="character" w:customStyle="1" w:styleId="WW8Num14z1">
    <w:name w:val="WW8Num14z1"/>
    <w:rsid w:val="0025034F"/>
    <w:rPr>
      <w:rFonts w:ascii="Courier New" w:hAnsi="Courier New" w:cs="Courier New"/>
    </w:rPr>
  </w:style>
  <w:style w:type="character" w:customStyle="1" w:styleId="WW8Num14z2">
    <w:name w:val="WW8Num14z2"/>
    <w:rsid w:val="0025034F"/>
    <w:rPr>
      <w:rFonts w:ascii="Wingdings" w:hAnsi="Wingdings"/>
    </w:rPr>
  </w:style>
  <w:style w:type="character" w:customStyle="1" w:styleId="WW8Num14z3">
    <w:name w:val="WW8Num14z3"/>
    <w:rsid w:val="0025034F"/>
    <w:rPr>
      <w:rFonts w:ascii="Symbol" w:hAnsi="Symbol"/>
    </w:rPr>
  </w:style>
  <w:style w:type="character" w:customStyle="1" w:styleId="WW8Num15z0">
    <w:name w:val="WW8Num15z0"/>
    <w:rsid w:val="0025034F"/>
    <w:rPr>
      <w:rFonts w:ascii="Baskerville_PFL" w:eastAsia="Times New Roman" w:hAnsi="Baskerville_PFL" w:cs="Times New Roman"/>
    </w:rPr>
  </w:style>
  <w:style w:type="character" w:customStyle="1" w:styleId="WW8Num15z1">
    <w:name w:val="WW8Num15z1"/>
    <w:rsid w:val="0025034F"/>
    <w:rPr>
      <w:rFonts w:ascii="Courier New" w:hAnsi="Courier New" w:cs="Courier New"/>
    </w:rPr>
  </w:style>
  <w:style w:type="character" w:customStyle="1" w:styleId="WW8Num15z2">
    <w:name w:val="WW8Num15z2"/>
    <w:rsid w:val="0025034F"/>
    <w:rPr>
      <w:rFonts w:ascii="Wingdings" w:hAnsi="Wingdings"/>
    </w:rPr>
  </w:style>
  <w:style w:type="character" w:customStyle="1" w:styleId="WW8Num15z3">
    <w:name w:val="WW8Num15z3"/>
    <w:rsid w:val="0025034F"/>
    <w:rPr>
      <w:rFonts w:ascii="Symbol" w:hAnsi="Symbol"/>
    </w:rPr>
  </w:style>
  <w:style w:type="character" w:customStyle="1" w:styleId="WW8Num17z0">
    <w:name w:val="WW8Num17z0"/>
    <w:rsid w:val="0025034F"/>
    <w:rPr>
      <w:rFonts w:ascii="Symbol" w:hAnsi="Symbol"/>
    </w:rPr>
  </w:style>
  <w:style w:type="character" w:customStyle="1" w:styleId="WW8Num17z1">
    <w:name w:val="WW8Num17z1"/>
    <w:rsid w:val="0025034F"/>
    <w:rPr>
      <w:rFonts w:ascii="Courier New" w:hAnsi="Courier New" w:cs="Courier New"/>
    </w:rPr>
  </w:style>
  <w:style w:type="character" w:customStyle="1" w:styleId="WW8Num17z2">
    <w:name w:val="WW8Num17z2"/>
    <w:rsid w:val="0025034F"/>
    <w:rPr>
      <w:rFonts w:ascii="Wingdings" w:hAnsi="Wingdings"/>
    </w:rPr>
  </w:style>
  <w:style w:type="character" w:customStyle="1" w:styleId="WW8Num18z1">
    <w:name w:val="WW8Num18z1"/>
    <w:rsid w:val="0025034F"/>
    <w:rPr>
      <w:b/>
    </w:rPr>
  </w:style>
  <w:style w:type="character" w:customStyle="1" w:styleId="WW8Num19z0">
    <w:name w:val="WW8Num19z0"/>
    <w:rsid w:val="0025034F"/>
    <w:rPr>
      <w:rFonts w:ascii="Symbol" w:hAnsi="Symbol"/>
    </w:rPr>
  </w:style>
  <w:style w:type="character" w:customStyle="1" w:styleId="WW8Num19z1">
    <w:name w:val="WW8Num19z1"/>
    <w:rsid w:val="0025034F"/>
    <w:rPr>
      <w:rFonts w:ascii="Courier New" w:hAnsi="Courier New" w:cs="Courier New"/>
    </w:rPr>
  </w:style>
  <w:style w:type="character" w:customStyle="1" w:styleId="WW8Num19z2">
    <w:name w:val="WW8Num19z2"/>
    <w:rsid w:val="0025034F"/>
    <w:rPr>
      <w:rFonts w:ascii="Wingdings" w:hAnsi="Wingdings"/>
    </w:rPr>
  </w:style>
  <w:style w:type="character" w:customStyle="1" w:styleId="WW8Num20z0">
    <w:name w:val="WW8Num20z0"/>
    <w:rsid w:val="0025034F"/>
    <w:rPr>
      <w:rFonts w:ascii="Baskerville_PFL" w:eastAsia="Times New Roman" w:hAnsi="Baskerville_PFL" w:cs="Times New Roman"/>
    </w:rPr>
  </w:style>
  <w:style w:type="character" w:customStyle="1" w:styleId="WW8Num20z1">
    <w:name w:val="WW8Num20z1"/>
    <w:rsid w:val="0025034F"/>
    <w:rPr>
      <w:rFonts w:ascii="Courier New" w:hAnsi="Courier New" w:cs="Courier New"/>
    </w:rPr>
  </w:style>
  <w:style w:type="character" w:customStyle="1" w:styleId="WW8Num20z2">
    <w:name w:val="WW8Num20z2"/>
    <w:rsid w:val="0025034F"/>
    <w:rPr>
      <w:rFonts w:ascii="Wingdings" w:hAnsi="Wingdings"/>
    </w:rPr>
  </w:style>
  <w:style w:type="character" w:customStyle="1" w:styleId="WW8Num20z3">
    <w:name w:val="WW8Num20z3"/>
    <w:rsid w:val="0025034F"/>
    <w:rPr>
      <w:rFonts w:ascii="Symbol" w:hAnsi="Symbol"/>
    </w:rPr>
  </w:style>
  <w:style w:type="character" w:customStyle="1" w:styleId="WW8Num21z0">
    <w:name w:val="WW8Num21z0"/>
    <w:rsid w:val="0025034F"/>
    <w:rPr>
      <w:rFonts w:ascii="Symbol" w:hAnsi="Symbol"/>
    </w:rPr>
  </w:style>
  <w:style w:type="character" w:customStyle="1" w:styleId="WW8Num21z1">
    <w:name w:val="WW8Num21z1"/>
    <w:rsid w:val="0025034F"/>
    <w:rPr>
      <w:rFonts w:ascii="Courier New" w:hAnsi="Courier New" w:cs="Courier New"/>
    </w:rPr>
  </w:style>
  <w:style w:type="character" w:customStyle="1" w:styleId="WW8Num21z2">
    <w:name w:val="WW8Num21z2"/>
    <w:rsid w:val="0025034F"/>
    <w:rPr>
      <w:rFonts w:ascii="Wingdings" w:hAnsi="Wingdings"/>
    </w:rPr>
  </w:style>
  <w:style w:type="character" w:customStyle="1" w:styleId="WW8Num22z0">
    <w:name w:val="WW8Num22z0"/>
    <w:rsid w:val="0025034F"/>
    <w:rPr>
      <w:rFonts w:ascii="Times New Roman" w:eastAsia="Times New Roman" w:hAnsi="Times New Roman" w:cs="Times New Roman"/>
      <w:b/>
    </w:rPr>
  </w:style>
  <w:style w:type="character" w:customStyle="1" w:styleId="WW8Num22z1">
    <w:name w:val="WW8Num22z1"/>
    <w:rsid w:val="0025034F"/>
    <w:rPr>
      <w:rFonts w:ascii="Courier New" w:hAnsi="Courier New" w:cs="Courier New"/>
    </w:rPr>
  </w:style>
  <w:style w:type="character" w:customStyle="1" w:styleId="WW8Num22z2">
    <w:name w:val="WW8Num22z2"/>
    <w:rsid w:val="0025034F"/>
    <w:rPr>
      <w:rFonts w:ascii="Wingdings" w:hAnsi="Wingdings"/>
    </w:rPr>
  </w:style>
  <w:style w:type="character" w:customStyle="1" w:styleId="WW8Num22z3">
    <w:name w:val="WW8Num22z3"/>
    <w:rsid w:val="0025034F"/>
    <w:rPr>
      <w:rFonts w:ascii="Symbol" w:hAnsi="Symbol"/>
    </w:rPr>
  </w:style>
  <w:style w:type="character" w:customStyle="1" w:styleId="WW8Num24z1">
    <w:name w:val="WW8Num24z1"/>
    <w:rsid w:val="0025034F"/>
    <w:rPr>
      <w:rFonts w:ascii="Times New Roman" w:eastAsia="Times New Roman" w:hAnsi="Times New Roman" w:cs="Times New Roman"/>
    </w:rPr>
  </w:style>
  <w:style w:type="character" w:customStyle="1" w:styleId="WW8Num25z0">
    <w:name w:val="WW8Num25z0"/>
    <w:rsid w:val="0025034F"/>
    <w:rPr>
      <w:rFonts w:ascii="Times New Roman" w:eastAsia="Times New Roman" w:hAnsi="Times New Roman" w:cs="Times New Roman"/>
      <w:b/>
    </w:rPr>
  </w:style>
  <w:style w:type="character" w:customStyle="1" w:styleId="WW8Num25z1">
    <w:name w:val="WW8Num25z1"/>
    <w:rsid w:val="0025034F"/>
    <w:rPr>
      <w:rFonts w:ascii="Courier New" w:hAnsi="Courier New" w:cs="Courier New"/>
    </w:rPr>
  </w:style>
  <w:style w:type="character" w:customStyle="1" w:styleId="WW8Num25z2">
    <w:name w:val="WW8Num25z2"/>
    <w:rsid w:val="0025034F"/>
    <w:rPr>
      <w:rFonts w:ascii="Wingdings" w:hAnsi="Wingdings"/>
    </w:rPr>
  </w:style>
  <w:style w:type="character" w:customStyle="1" w:styleId="WW8Num25z3">
    <w:name w:val="WW8Num25z3"/>
    <w:rsid w:val="0025034F"/>
    <w:rPr>
      <w:rFonts w:ascii="Symbol" w:hAnsi="Symbol"/>
    </w:rPr>
  </w:style>
  <w:style w:type="character" w:customStyle="1" w:styleId="WW8Num26z0">
    <w:name w:val="WW8Num26z0"/>
    <w:rsid w:val="0025034F"/>
    <w:rPr>
      <w:b w:val="0"/>
    </w:rPr>
  </w:style>
  <w:style w:type="character" w:customStyle="1" w:styleId="WW8Num27z0">
    <w:name w:val="WW8Num27z0"/>
    <w:rsid w:val="0025034F"/>
    <w:rPr>
      <w:rFonts w:ascii="Arial" w:hAnsi="Arial"/>
      <w:b w:val="0"/>
      <w:i w:val="0"/>
      <w:color w:val="auto"/>
      <w:sz w:val="24"/>
      <w:u w:val="none"/>
    </w:rPr>
  </w:style>
  <w:style w:type="character" w:customStyle="1" w:styleId="WW8Num27z1">
    <w:name w:val="WW8Num27z1"/>
    <w:rsid w:val="0025034F"/>
    <w:rPr>
      <w:b w:val="0"/>
      <w:i w:val="0"/>
      <w:color w:val="auto"/>
      <w:sz w:val="24"/>
      <w:u w:val="none"/>
    </w:rPr>
  </w:style>
  <w:style w:type="character" w:customStyle="1" w:styleId="WW8Num29z0">
    <w:name w:val="WW8Num29z0"/>
    <w:rsid w:val="0025034F"/>
    <w:rPr>
      <w:rFonts w:ascii="Symbol" w:hAnsi="Symbol"/>
    </w:rPr>
  </w:style>
  <w:style w:type="character" w:customStyle="1" w:styleId="WW8Num30z0">
    <w:name w:val="WW8Num30z0"/>
    <w:rsid w:val="0025034F"/>
    <w:rPr>
      <w:rFonts w:ascii="Times New Roman" w:eastAsia="Times New Roman" w:hAnsi="Times New Roman" w:cs="Times New Roman"/>
      <w:b/>
    </w:rPr>
  </w:style>
  <w:style w:type="character" w:customStyle="1" w:styleId="WW8Num30z1">
    <w:name w:val="WW8Num30z1"/>
    <w:rsid w:val="0025034F"/>
    <w:rPr>
      <w:rFonts w:ascii="Courier New" w:hAnsi="Courier New" w:cs="Courier New"/>
    </w:rPr>
  </w:style>
  <w:style w:type="character" w:customStyle="1" w:styleId="WW8Num30z2">
    <w:name w:val="WW8Num30z2"/>
    <w:rsid w:val="0025034F"/>
    <w:rPr>
      <w:rFonts w:ascii="Wingdings" w:hAnsi="Wingdings"/>
    </w:rPr>
  </w:style>
  <w:style w:type="character" w:customStyle="1" w:styleId="WW8Num30z3">
    <w:name w:val="WW8Num30z3"/>
    <w:rsid w:val="0025034F"/>
    <w:rPr>
      <w:rFonts w:ascii="Symbol" w:hAnsi="Symbol"/>
    </w:rPr>
  </w:style>
  <w:style w:type="character" w:customStyle="1" w:styleId="WW8Num32z0">
    <w:name w:val="WW8Num32z0"/>
    <w:rsid w:val="0025034F"/>
    <w:rPr>
      <w:rFonts w:ascii="Arial" w:hAnsi="Arial"/>
      <w:b w:val="0"/>
      <w:i w:val="0"/>
      <w:color w:val="auto"/>
      <w:sz w:val="24"/>
      <w:u w:val="none"/>
    </w:rPr>
  </w:style>
  <w:style w:type="character" w:customStyle="1" w:styleId="WW8Num32z1">
    <w:name w:val="WW8Num32z1"/>
    <w:rsid w:val="0025034F"/>
    <w:rPr>
      <w:b w:val="0"/>
      <w:i w:val="0"/>
      <w:color w:val="auto"/>
      <w:sz w:val="24"/>
      <w:u w:val="none"/>
    </w:rPr>
  </w:style>
  <w:style w:type="character" w:customStyle="1" w:styleId="WW8Num33z1">
    <w:name w:val="WW8Num33z1"/>
    <w:rsid w:val="0025034F"/>
    <w:rPr>
      <w:rFonts w:ascii="Symbol" w:hAnsi="Symbol"/>
    </w:rPr>
  </w:style>
  <w:style w:type="character" w:customStyle="1" w:styleId="WW8Num34z0">
    <w:name w:val="WW8Num34z0"/>
    <w:rsid w:val="0025034F"/>
    <w:rPr>
      <w:rFonts w:ascii="Times New Roman" w:eastAsia="Times New Roman" w:hAnsi="Times New Roman" w:cs="Times New Roman"/>
      <w:b/>
    </w:rPr>
  </w:style>
  <w:style w:type="character" w:customStyle="1" w:styleId="WW8Num34z1">
    <w:name w:val="WW8Num34z1"/>
    <w:rsid w:val="0025034F"/>
    <w:rPr>
      <w:rFonts w:ascii="Courier New" w:hAnsi="Courier New" w:cs="Courier New"/>
    </w:rPr>
  </w:style>
  <w:style w:type="character" w:customStyle="1" w:styleId="WW8Num34z2">
    <w:name w:val="WW8Num34z2"/>
    <w:rsid w:val="0025034F"/>
    <w:rPr>
      <w:rFonts w:ascii="Wingdings" w:hAnsi="Wingdings"/>
    </w:rPr>
  </w:style>
  <w:style w:type="character" w:customStyle="1" w:styleId="WW8Num34z3">
    <w:name w:val="WW8Num34z3"/>
    <w:rsid w:val="0025034F"/>
    <w:rPr>
      <w:rFonts w:ascii="Symbol" w:hAnsi="Symbol"/>
    </w:rPr>
  </w:style>
  <w:style w:type="character" w:customStyle="1" w:styleId="WW8Num36z0">
    <w:name w:val="WW8Num36z0"/>
    <w:rsid w:val="0025034F"/>
    <w:rPr>
      <w:rFonts w:ascii="Baskerville_PFL" w:eastAsia="Times New Roman" w:hAnsi="Baskerville_PFL" w:cs="Times New Roman"/>
    </w:rPr>
  </w:style>
  <w:style w:type="character" w:customStyle="1" w:styleId="WW8Num36z1">
    <w:name w:val="WW8Num36z1"/>
    <w:rsid w:val="0025034F"/>
    <w:rPr>
      <w:rFonts w:ascii="Courier New" w:hAnsi="Courier New" w:cs="Courier New"/>
    </w:rPr>
  </w:style>
  <w:style w:type="character" w:customStyle="1" w:styleId="WW8Num36z2">
    <w:name w:val="WW8Num36z2"/>
    <w:rsid w:val="0025034F"/>
    <w:rPr>
      <w:rFonts w:ascii="Wingdings" w:hAnsi="Wingdings"/>
    </w:rPr>
  </w:style>
  <w:style w:type="character" w:customStyle="1" w:styleId="WW8Num36z3">
    <w:name w:val="WW8Num36z3"/>
    <w:rsid w:val="0025034F"/>
    <w:rPr>
      <w:rFonts w:ascii="Symbol" w:hAnsi="Symbol"/>
    </w:rPr>
  </w:style>
  <w:style w:type="character" w:customStyle="1" w:styleId="WW8Num37z0">
    <w:name w:val="WW8Num37z0"/>
    <w:rsid w:val="0025034F"/>
    <w:rPr>
      <w:rFonts w:ascii="Symbol" w:hAnsi="Symbol"/>
      <w:color w:val="auto"/>
    </w:rPr>
  </w:style>
  <w:style w:type="character" w:customStyle="1" w:styleId="WW8Num39z0">
    <w:name w:val="WW8Num39z0"/>
    <w:rsid w:val="0025034F"/>
    <w:rPr>
      <w:color w:val="auto"/>
    </w:rPr>
  </w:style>
  <w:style w:type="character" w:customStyle="1" w:styleId="WW8Num41z0">
    <w:name w:val="WW8Num41z0"/>
    <w:rsid w:val="0025034F"/>
    <w:rPr>
      <w:rFonts w:ascii="Symbol" w:hAnsi="Symbol"/>
    </w:rPr>
  </w:style>
  <w:style w:type="character" w:customStyle="1" w:styleId="WW8Num41z1">
    <w:name w:val="WW8Num41z1"/>
    <w:rsid w:val="0025034F"/>
    <w:rPr>
      <w:rFonts w:ascii="Courier New" w:hAnsi="Courier New" w:cs="Courier New"/>
    </w:rPr>
  </w:style>
  <w:style w:type="character" w:customStyle="1" w:styleId="WW8Num41z2">
    <w:name w:val="WW8Num41z2"/>
    <w:rsid w:val="0025034F"/>
    <w:rPr>
      <w:rFonts w:ascii="Wingdings" w:hAnsi="Wingdings"/>
    </w:rPr>
  </w:style>
  <w:style w:type="character" w:customStyle="1" w:styleId="Bekezdsalapbettpusa1">
    <w:name w:val="Bekezdés alapbetűtípusa1"/>
    <w:rsid w:val="0025034F"/>
  </w:style>
  <w:style w:type="character" w:styleId="Oldalszm">
    <w:name w:val="page number"/>
    <w:basedOn w:val="Bekezdsalapbettpusa1"/>
    <w:rsid w:val="0025034F"/>
  </w:style>
  <w:style w:type="character" w:customStyle="1" w:styleId="Jegyzethivatkozs1">
    <w:name w:val="Jegyzethivatkozás1"/>
    <w:rsid w:val="0025034F"/>
    <w:rPr>
      <w:sz w:val="16"/>
      <w:szCs w:val="16"/>
    </w:rPr>
  </w:style>
  <w:style w:type="paragraph" w:customStyle="1" w:styleId="Cmsor">
    <w:name w:val="Címsor"/>
    <w:basedOn w:val="Norml"/>
    <w:next w:val="Szvegtrzs"/>
    <w:rsid w:val="0025034F"/>
    <w:pPr>
      <w:keepNext/>
      <w:spacing w:before="240" w:after="120"/>
    </w:pPr>
    <w:rPr>
      <w:rFonts w:ascii="Arial" w:eastAsia="Lucida Sans Unicode" w:hAnsi="Arial" w:cs="Tahoma"/>
      <w:sz w:val="28"/>
      <w:szCs w:val="28"/>
    </w:rPr>
  </w:style>
  <w:style w:type="paragraph" w:styleId="Szvegtrzs">
    <w:name w:val="Body Text"/>
    <w:aliases w:val="Char6 Char Char Char"/>
    <w:basedOn w:val="Norml"/>
    <w:link w:val="SzvegtrzsChar"/>
    <w:rsid w:val="0025034F"/>
    <w:pPr>
      <w:jc w:val="both"/>
    </w:pPr>
    <w:rPr>
      <w:rFonts w:ascii="Arial" w:hAnsi="Arial"/>
      <w:sz w:val="24"/>
      <w:szCs w:val="24"/>
    </w:rPr>
  </w:style>
  <w:style w:type="character" w:customStyle="1" w:styleId="SzvegtrzsChar">
    <w:name w:val="Szövegtörzs Char"/>
    <w:aliases w:val="Char6 Char Char Char Char"/>
    <w:basedOn w:val="Bekezdsalapbettpusa"/>
    <w:link w:val="Szvegtrzs"/>
    <w:rsid w:val="0025034F"/>
    <w:rPr>
      <w:rFonts w:ascii="Arial" w:eastAsia="Times New Roman" w:hAnsi="Arial" w:cs="Times New Roman"/>
      <w:sz w:val="24"/>
      <w:szCs w:val="24"/>
      <w:lang w:eastAsia="ar-SA"/>
    </w:rPr>
  </w:style>
  <w:style w:type="paragraph" w:styleId="Lista">
    <w:name w:val="List"/>
    <w:basedOn w:val="Szvegtrzs"/>
    <w:rsid w:val="0025034F"/>
    <w:rPr>
      <w:rFonts w:cs="Tahoma"/>
    </w:rPr>
  </w:style>
  <w:style w:type="paragraph" w:customStyle="1" w:styleId="Felirat">
    <w:name w:val="Felirat"/>
    <w:basedOn w:val="Norml"/>
    <w:rsid w:val="0025034F"/>
    <w:pPr>
      <w:suppressLineNumbers/>
      <w:spacing w:before="120" w:after="120"/>
    </w:pPr>
    <w:rPr>
      <w:rFonts w:cs="Tahoma"/>
      <w:i/>
      <w:iCs/>
      <w:sz w:val="24"/>
      <w:szCs w:val="24"/>
    </w:rPr>
  </w:style>
  <w:style w:type="paragraph" w:customStyle="1" w:styleId="Trgymutat">
    <w:name w:val="Tárgymutató"/>
    <w:basedOn w:val="Norml"/>
    <w:rsid w:val="0025034F"/>
    <w:pPr>
      <w:suppressLineNumbers/>
    </w:pPr>
    <w:rPr>
      <w:rFonts w:cs="Tahoma"/>
    </w:rPr>
  </w:style>
  <w:style w:type="paragraph" w:styleId="NormlWeb">
    <w:name w:val="Normal (Web)"/>
    <w:aliases w:val="Normál (Web) Char Char Char Char,Normál (Web) Char Char Char Char Char Char Char Char1 Char Char1 Char,Normál (Web) Char11,Normál (Web) Char2 Char11 Char Char,Normal (Web) Char Char Char Char, Char Char Char"/>
    <w:basedOn w:val="Norml"/>
    <w:link w:val="NormlWebChar2"/>
    <w:uiPriority w:val="99"/>
    <w:qFormat/>
    <w:rsid w:val="0025034F"/>
    <w:pPr>
      <w:spacing w:before="280" w:after="280"/>
    </w:pPr>
    <w:rPr>
      <w:rFonts w:ascii="Times New Roman" w:hAnsi="Times New Roman"/>
      <w:sz w:val="24"/>
      <w:szCs w:val="24"/>
    </w:rPr>
  </w:style>
  <w:style w:type="paragraph" w:styleId="llb">
    <w:name w:val="footer"/>
    <w:aliases w:val="NCS footer,Char1 Char,Char1 Char Char Char Char Char,lQlb,Char1 Char Char Char Char Char Char,Footer Char,Char1 Char Char Char Char,Char1 Char Char Char Char Char Char Char Char Char Char Char Char Char Char Char,Footer1"/>
    <w:basedOn w:val="Norml"/>
    <w:link w:val="llbChar"/>
    <w:uiPriority w:val="99"/>
    <w:rsid w:val="0025034F"/>
    <w:pPr>
      <w:tabs>
        <w:tab w:val="center" w:pos="4536"/>
        <w:tab w:val="right" w:pos="9072"/>
      </w:tabs>
    </w:pPr>
  </w:style>
  <w:style w:type="character" w:customStyle="1" w:styleId="llbChar">
    <w:name w:val="Élőláb Char"/>
    <w:aliases w:val="NCS footer Char,Char1 Char Char5,Char1 Char Char Char Char Char Char4,lQlb Char2,Char1 Char Char Char Char Char Char Char2,Footer Char Char1,Char1 Char Char Char Char Char2,Footer1 Char"/>
    <w:basedOn w:val="Bekezdsalapbettpusa"/>
    <w:link w:val="llb"/>
    <w:uiPriority w:val="99"/>
    <w:rsid w:val="0025034F"/>
    <w:rPr>
      <w:rFonts w:ascii="Baskerville_PFL" w:eastAsia="Times New Roman" w:hAnsi="Baskerville_PFL" w:cs="Times New Roman"/>
      <w:sz w:val="18"/>
      <w:szCs w:val="18"/>
      <w:lang w:eastAsia="ar-SA"/>
    </w:rPr>
  </w:style>
  <w:style w:type="paragraph" w:customStyle="1" w:styleId="Csakszveg1">
    <w:name w:val="Csak szöveg1"/>
    <w:basedOn w:val="Norml"/>
    <w:uiPriority w:val="99"/>
    <w:rsid w:val="0025034F"/>
    <w:rPr>
      <w:rFonts w:ascii="Courier New" w:hAnsi="Courier New" w:cs="Courier New"/>
      <w:sz w:val="20"/>
      <w:szCs w:val="20"/>
    </w:rPr>
  </w:style>
  <w:style w:type="paragraph" w:styleId="Szvegtrzsbehzssal">
    <w:name w:val="Body Text Indent"/>
    <w:aliases w:val="Char3 Char Char Char,Char3 Char Char Char Char"/>
    <w:basedOn w:val="Norml"/>
    <w:link w:val="SzvegtrzsbehzssalChar"/>
    <w:rsid w:val="0025034F"/>
    <w:pPr>
      <w:spacing w:after="120"/>
      <w:ind w:left="283"/>
    </w:pPr>
  </w:style>
  <w:style w:type="character" w:customStyle="1" w:styleId="SzvegtrzsbehzssalChar">
    <w:name w:val="Szövegtörzs behúzással Char"/>
    <w:aliases w:val="Char3 Char Char Char Char1,Char3 Char Char Char Char Char"/>
    <w:basedOn w:val="Bekezdsalapbettpusa"/>
    <w:link w:val="Szvegtrzsbehzssal"/>
    <w:rsid w:val="0025034F"/>
    <w:rPr>
      <w:rFonts w:ascii="Baskerville_PFL" w:eastAsia="Times New Roman" w:hAnsi="Baskerville_PFL" w:cs="Times New Roman"/>
      <w:sz w:val="18"/>
      <w:szCs w:val="18"/>
      <w:lang w:eastAsia="ar-SA"/>
    </w:rPr>
  </w:style>
  <w:style w:type="paragraph" w:styleId="lfej">
    <w:name w:val="header"/>
    <w:aliases w:val="En-tête 1.1 Char Char,Header1,ƒl?fej,En-tête 1.1 Char,Fejléc,*Header,hd,he Char"/>
    <w:basedOn w:val="Norml"/>
    <w:link w:val="lfejChar"/>
    <w:uiPriority w:val="99"/>
    <w:rsid w:val="0025034F"/>
    <w:pPr>
      <w:tabs>
        <w:tab w:val="center" w:pos="4536"/>
        <w:tab w:val="right" w:pos="9072"/>
      </w:tabs>
      <w:spacing w:line="360" w:lineRule="auto"/>
      <w:jc w:val="both"/>
    </w:pPr>
    <w:rPr>
      <w:rFonts w:ascii="Times New Roman" w:hAnsi="Times New Roman"/>
      <w:sz w:val="24"/>
      <w:szCs w:val="20"/>
    </w:rPr>
  </w:style>
  <w:style w:type="character" w:customStyle="1" w:styleId="lfejChar">
    <w:name w:val="Élőfej Char"/>
    <w:aliases w:val="En-tête 1.1 Char Char Char1,Header1 Char2,ƒl?fej Char2,En-tête 1.1 Char Char2,Fejléc Char,*Header Char,hd Char,he Char Char"/>
    <w:basedOn w:val="Bekezdsalapbettpusa"/>
    <w:link w:val="lfej"/>
    <w:uiPriority w:val="99"/>
    <w:rsid w:val="0025034F"/>
    <w:rPr>
      <w:rFonts w:ascii="Times New Roman" w:eastAsia="Times New Roman" w:hAnsi="Times New Roman" w:cs="Times New Roman"/>
      <w:sz w:val="24"/>
      <w:szCs w:val="20"/>
      <w:lang w:eastAsia="ar-SA"/>
    </w:rPr>
  </w:style>
  <w:style w:type="paragraph" w:styleId="Cm">
    <w:name w:val="Title"/>
    <w:aliases w:val="Cím Char1,Cím Char Char,Title Char Char"/>
    <w:basedOn w:val="Norml"/>
    <w:next w:val="Alcm"/>
    <w:link w:val="CmChar"/>
    <w:qFormat/>
    <w:rsid w:val="0025034F"/>
    <w:pPr>
      <w:widowControl w:val="0"/>
      <w:tabs>
        <w:tab w:val="left" w:pos="1859"/>
      </w:tabs>
      <w:spacing w:line="360" w:lineRule="exact"/>
      <w:jc w:val="center"/>
    </w:pPr>
    <w:rPr>
      <w:rFonts w:ascii="Times New Roman" w:hAnsi="Times New Roman"/>
      <w:b/>
      <w:sz w:val="26"/>
      <w:szCs w:val="20"/>
      <w:lang w:val="en-US"/>
    </w:rPr>
  </w:style>
  <w:style w:type="character" w:customStyle="1" w:styleId="CmChar">
    <w:name w:val="Cím Char"/>
    <w:aliases w:val="Cím Char1 Char1,Cím Char Char Char1,Title Char Char Char"/>
    <w:basedOn w:val="Bekezdsalapbettpusa"/>
    <w:link w:val="Cm"/>
    <w:rsid w:val="0025034F"/>
    <w:rPr>
      <w:rFonts w:ascii="Times New Roman" w:eastAsia="Times New Roman" w:hAnsi="Times New Roman" w:cs="Times New Roman"/>
      <w:b/>
      <w:sz w:val="26"/>
      <w:szCs w:val="20"/>
      <w:lang w:val="en-US" w:eastAsia="ar-SA"/>
    </w:rPr>
  </w:style>
  <w:style w:type="paragraph" w:styleId="Alcm">
    <w:name w:val="Subtitle"/>
    <w:aliases w:val=" Char5"/>
    <w:basedOn w:val="Norml"/>
    <w:next w:val="Szvegtrzs"/>
    <w:link w:val="AlcmChar"/>
    <w:qFormat/>
    <w:rsid w:val="0025034F"/>
    <w:pPr>
      <w:spacing w:after="60"/>
      <w:jc w:val="center"/>
    </w:pPr>
    <w:rPr>
      <w:rFonts w:ascii="Arial" w:hAnsi="Arial" w:cs="Arial"/>
      <w:sz w:val="24"/>
      <w:szCs w:val="24"/>
    </w:rPr>
  </w:style>
  <w:style w:type="character" w:customStyle="1" w:styleId="AlcmChar">
    <w:name w:val="Alcím Char"/>
    <w:aliases w:val=" Char5 Char"/>
    <w:basedOn w:val="Bekezdsalapbettpusa"/>
    <w:link w:val="Alcm"/>
    <w:rsid w:val="0025034F"/>
    <w:rPr>
      <w:rFonts w:ascii="Arial" w:eastAsia="Times New Roman" w:hAnsi="Arial" w:cs="Arial"/>
      <w:sz w:val="24"/>
      <w:szCs w:val="24"/>
      <w:lang w:eastAsia="ar-SA"/>
    </w:rPr>
  </w:style>
  <w:style w:type="paragraph" w:customStyle="1" w:styleId="Szvegtrzsbehzssal21">
    <w:name w:val="Szövegtörzs behúzással 21"/>
    <w:basedOn w:val="Norml"/>
    <w:rsid w:val="0025034F"/>
    <w:pPr>
      <w:tabs>
        <w:tab w:val="left" w:pos="709"/>
        <w:tab w:val="right" w:pos="8606"/>
      </w:tabs>
      <w:spacing w:line="360" w:lineRule="exact"/>
      <w:ind w:left="709" w:firstLine="11"/>
      <w:jc w:val="both"/>
    </w:pPr>
    <w:rPr>
      <w:rFonts w:ascii="Times New Roman" w:hAnsi="Times New Roman"/>
      <w:sz w:val="24"/>
      <w:szCs w:val="20"/>
    </w:rPr>
  </w:style>
  <w:style w:type="paragraph" w:customStyle="1" w:styleId="Jegyzetszveg1">
    <w:name w:val="Jegyzetszöveg1"/>
    <w:basedOn w:val="Norml"/>
    <w:rsid w:val="0025034F"/>
    <w:rPr>
      <w:sz w:val="20"/>
      <w:szCs w:val="20"/>
    </w:rPr>
  </w:style>
  <w:style w:type="paragraph" w:styleId="Jegyzetszveg">
    <w:name w:val="annotation text"/>
    <w:aliases w:val="Char6 Char"/>
    <w:basedOn w:val="Norml"/>
    <w:link w:val="JegyzetszvegChar"/>
    <w:uiPriority w:val="99"/>
    <w:unhideWhenUsed/>
    <w:rsid w:val="0025034F"/>
    <w:rPr>
      <w:sz w:val="20"/>
      <w:szCs w:val="20"/>
    </w:rPr>
  </w:style>
  <w:style w:type="character" w:customStyle="1" w:styleId="JegyzetszvegChar">
    <w:name w:val="Jegyzetszöveg Char"/>
    <w:aliases w:val="Char6 Char Char"/>
    <w:basedOn w:val="Bekezdsalapbettpusa"/>
    <w:link w:val="Jegyzetszveg"/>
    <w:uiPriority w:val="99"/>
    <w:rsid w:val="0025034F"/>
    <w:rPr>
      <w:rFonts w:ascii="Baskerville_PFL" w:eastAsia="Times New Roman" w:hAnsi="Baskerville_PFL" w:cs="Times New Roman"/>
      <w:sz w:val="20"/>
      <w:szCs w:val="20"/>
      <w:lang w:eastAsia="ar-SA"/>
    </w:rPr>
  </w:style>
  <w:style w:type="paragraph" w:styleId="Megjegyzstrgya">
    <w:name w:val="annotation subject"/>
    <w:aliases w:val=" Char2"/>
    <w:basedOn w:val="Jegyzetszveg1"/>
    <w:next w:val="Jegyzetszveg1"/>
    <w:link w:val="MegjegyzstrgyaChar"/>
    <w:rsid w:val="0025034F"/>
    <w:rPr>
      <w:b/>
      <w:bCs/>
    </w:rPr>
  </w:style>
  <w:style w:type="character" w:customStyle="1" w:styleId="MegjegyzstrgyaChar">
    <w:name w:val="Megjegyzés tárgya Char"/>
    <w:aliases w:val=" Char2 Char"/>
    <w:basedOn w:val="JegyzetszvegChar"/>
    <w:link w:val="Megjegyzstrgya"/>
    <w:rsid w:val="0025034F"/>
    <w:rPr>
      <w:rFonts w:ascii="Baskerville_PFL" w:eastAsia="Times New Roman" w:hAnsi="Baskerville_PFL" w:cs="Times New Roman"/>
      <w:b/>
      <w:bCs/>
      <w:sz w:val="20"/>
      <w:szCs w:val="20"/>
      <w:lang w:eastAsia="ar-SA"/>
    </w:rPr>
  </w:style>
  <w:style w:type="paragraph" w:styleId="Buborkszveg">
    <w:name w:val="Balloon Text"/>
    <w:basedOn w:val="Norml"/>
    <w:link w:val="BuborkszvegChar"/>
    <w:rsid w:val="0025034F"/>
    <w:rPr>
      <w:rFonts w:ascii="Tahoma" w:hAnsi="Tahoma"/>
      <w:sz w:val="16"/>
      <w:szCs w:val="16"/>
    </w:rPr>
  </w:style>
  <w:style w:type="character" w:customStyle="1" w:styleId="BuborkszvegChar">
    <w:name w:val="Buborékszöveg Char"/>
    <w:basedOn w:val="Bekezdsalapbettpusa"/>
    <w:link w:val="Buborkszveg"/>
    <w:rsid w:val="0025034F"/>
    <w:rPr>
      <w:rFonts w:ascii="Tahoma" w:eastAsia="Times New Roman" w:hAnsi="Tahoma" w:cs="Times New Roman"/>
      <w:sz w:val="16"/>
      <w:szCs w:val="16"/>
      <w:lang w:eastAsia="ar-SA"/>
    </w:rPr>
  </w:style>
  <w:style w:type="paragraph" w:customStyle="1" w:styleId="Kerettartalom">
    <w:name w:val="Kerettartalom"/>
    <w:basedOn w:val="Szvegtrzs"/>
    <w:rsid w:val="0025034F"/>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Footnote Text Char"/>
    <w:basedOn w:val="Norml"/>
    <w:link w:val="LbjegyzetszvegChar"/>
    <w:uiPriority w:val="99"/>
    <w:rsid w:val="0025034F"/>
    <w:pPr>
      <w:suppressAutoHyphens w:val="0"/>
    </w:pPr>
    <w:rPr>
      <w:rFonts w:ascii="Times New Roman" w:hAnsi="Times New Roman"/>
      <w:sz w:val="20"/>
      <w:szCs w:val="20"/>
      <w:lang w:eastAsia="hu-HU"/>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uiPriority w:val="99"/>
    <w:rsid w:val="0025034F"/>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Char11 Char1"/>
    <w:uiPriority w:val="99"/>
    <w:rsid w:val="0025034F"/>
    <w:rPr>
      <w:vertAlign w:val="superscript"/>
    </w:rPr>
  </w:style>
  <w:style w:type="paragraph" w:customStyle="1" w:styleId="BodyText24">
    <w:name w:val="Body Text 24"/>
    <w:basedOn w:val="Norml"/>
    <w:rsid w:val="0025034F"/>
    <w:pPr>
      <w:suppressAutoHyphens w:val="0"/>
      <w:ind w:left="284"/>
      <w:jc w:val="both"/>
    </w:pPr>
    <w:rPr>
      <w:rFonts w:ascii="Times New Roman" w:hAnsi="Times New Roman"/>
      <w:sz w:val="26"/>
      <w:szCs w:val="20"/>
      <w:lang w:eastAsia="hu-HU"/>
    </w:rPr>
  </w:style>
  <w:style w:type="paragraph" w:customStyle="1" w:styleId="BodyText21">
    <w:name w:val="Body Text 21"/>
    <w:basedOn w:val="Norml"/>
    <w:rsid w:val="0025034F"/>
    <w:pPr>
      <w:tabs>
        <w:tab w:val="left" w:pos="2061"/>
      </w:tabs>
      <w:suppressAutoHyphens w:val="0"/>
      <w:ind w:left="1985" w:hanging="284"/>
      <w:jc w:val="both"/>
    </w:pPr>
    <w:rPr>
      <w:rFonts w:ascii="Times New Roman" w:hAnsi="Times New Roman"/>
      <w:sz w:val="26"/>
      <w:szCs w:val="20"/>
      <w:lang w:eastAsia="hu-HU"/>
    </w:rPr>
  </w:style>
  <w:style w:type="paragraph" w:styleId="Szvegblokk">
    <w:name w:val="Block Text"/>
    <w:basedOn w:val="Norml"/>
    <w:rsid w:val="0025034F"/>
    <w:pPr>
      <w:numPr>
        <w:ilvl w:val="12"/>
      </w:numPr>
      <w:suppressAutoHyphens w:val="0"/>
      <w:spacing w:line="360" w:lineRule="auto"/>
      <w:ind w:left="1843" w:right="1841"/>
      <w:jc w:val="both"/>
    </w:pPr>
    <w:rPr>
      <w:rFonts w:ascii="Times New Roman" w:hAnsi="Times New Roman"/>
      <w:b/>
      <w:sz w:val="24"/>
      <w:szCs w:val="20"/>
      <w:lang w:eastAsia="hu-HU"/>
    </w:rPr>
  </w:style>
  <w:style w:type="character" w:styleId="Jegyzethivatkozs">
    <w:name w:val="annotation reference"/>
    <w:uiPriority w:val="99"/>
    <w:rsid w:val="0025034F"/>
    <w:rPr>
      <w:sz w:val="16"/>
      <w:szCs w:val="16"/>
    </w:rPr>
  </w:style>
  <w:style w:type="paragraph" w:customStyle="1" w:styleId="N">
    <w:name w:val="ÉN"/>
    <w:basedOn w:val="Norml"/>
    <w:rsid w:val="0025034F"/>
    <w:pPr>
      <w:suppressAutoHyphens w:val="0"/>
      <w:jc w:val="both"/>
    </w:pPr>
    <w:rPr>
      <w:rFonts w:ascii="Times New Roman" w:hAnsi="Times New Roman"/>
      <w:sz w:val="26"/>
      <w:szCs w:val="24"/>
      <w:lang w:eastAsia="hu-HU"/>
    </w:rPr>
  </w:style>
  <w:style w:type="paragraph" w:styleId="Csakszveg">
    <w:name w:val="Plain Text"/>
    <w:aliases w:val="Char1 Char11 Char"/>
    <w:basedOn w:val="Norml"/>
    <w:link w:val="CsakszvegChar"/>
    <w:rsid w:val="0025034F"/>
    <w:pPr>
      <w:suppressAutoHyphens w:val="0"/>
    </w:pPr>
    <w:rPr>
      <w:rFonts w:ascii="Courier New" w:hAnsi="Courier New"/>
      <w:sz w:val="20"/>
      <w:szCs w:val="20"/>
    </w:rPr>
  </w:style>
  <w:style w:type="character" w:customStyle="1" w:styleId="CsakszvegChar">
    <w:name w:val="Csak szöveg Char"/>
    <w:aliases w:val="Char1 Char11 Char Char"/>
    <w:basedOn w:val="Bekezdsalapbettpusa"/>
    <w:link w:val="Csakszveg"/>
    <w:rsid w:val="0025034F"/>
    <w:rPr>
      <w:rFonts w:ascii="Courier New" w:eastAsia="Times New Roman" w:hAnsi="Courier New" w:cs="Times New Roman"/>
      <w:sz w:val="20"/>
      <w:szCs w:val="20"/>
      <w:lang w:eastAsia="ar-SA"/>
    </w:rPr>
  </w:style>
  <w:style w:type="paragraph" w:customStyle="1" w:styleId="Default">
    <w:name w:val="Default"/>
    <w:qFormat/>
    <w:rsid w:val="0025034F"/>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table" w:styleId="Rcsostblzat">
    <w:name w:val="Table Grid"/>
    <w:basedOn w:val="Normltblzat"/>
    <w:rsid w:val="0025034F"/>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2LP">
    <w:name w:val="Címsor_2_LP"/>
    <w:basedOn w:val="Cmsor3"/>
    <w:next w:val="Norml"/>
    <w:rsid w:val="0025034F"/>
    <w:pPr>
      <w:numPr>
        <w:ilvl w:val="0"/>
        <w:numId w:val="0"/>
      </w:numPr>
      <w:suppressAutoHyphens w:val="0"/>
      <w:spacing w:before="120" w:after="120"/>
      <w:outlineLvl w:val="1"/>
    </w:pPr>
    <w:rPr>
      <w:bCs/>
      <w:sz w:val="28"/>
      <w:szCs w:val="28"/>
      <w:lang w:eastAsia="hu-HU"/>
    </w:rPr>
  </w:style>
  <w:style w:type="paragraph" w:styleId="Szvegtrzs2">
    <w:name w:val="Body Text 2"/>
    <w:basedOn w:val="Norml"/>
    <w:link w:val="Szvegtrzs2Char"/>
    <w:uiPriority w:val="99"/>
    <w:rsid w:val="0025034F"/>
    <w:pPr>
      <w:spacing w:after="120" w:line="480" w:lineRule="auto"/>
    </w:pPr>
  </w:style>
  <w:style w:type="character" w:customStyle="1" w:styleId="Szvegtrzs2Char">
    <w:name w:val="Szövegtörzs 2 Char"/>
    <w:basedOn w:val="Bekezdsalapbettpusa"/>
    <w:link w:val="Szvegtrzs2"/>
    <w:uiPriority w:val="99"/>
    <w:rsid w:val="0025034F"/>
    <w:rPr>
      <w:rFonts w:ascii="Baskerville_PFL" w:eastAsia="Times New Roman" w:hAnsi="Baskerville_PFL" w:cs="Times New Roman"/>
      <w:sz w:val="18"/>
      <w:szCs w:val="18"/>
      <w:lang w:eastAsia="ar-SA"/>
    </w:rPr>
  </w:style>
  <w:style w:type="character" w:styleId="Hiperhivatkozs">
    <w:name w:val="Hyperlink"/>
    <w:uiPriority w:val="99"/>
    <w:unhideWhenUsed/>
    <w:rsid w:val="0025034F"/>
    <w:rPr>
      <w:color w:val="0000FF"/>
      <w:u w:val="single"/>
    </w:rPr>
  </w:style>
  <w:style w:type="paragraph" w:customStyle="1" w:styleId="Vilgosrcs3jellszn1">
    <w:name w:val="Világos rács – 3. jelölőszín1"/>
    <w:basedOn w:val="Norml"/>
    <w:uiPriority w:val="34"/>
    <w:qFormat/>
    <w:rsid w:val="0025034F"/>
    <w:pPr>
      <w:suppressAutoHyphens w:val="0"/>
      <w:ind w:left="720"/>
      <w:jc w:val="both"/>
    </w:pPr>
    <w:rPr>
      <w:rFonts w:ascii="Calibri" w:eastAsia="Calibri" w:hAnsi="Calibri"/>
      <w:sz w:val="22"/>
      <w:szCs w:val="22"/>
      <w:lang w:eastAsia="hu-HU"/>
    </w:rPr>
  </w:style>
  <w:style w:type="paragraph" w:customStyle="1" w:styleId="Vilgoslista3jellszn1">
    <w:name w:val="Világos lista – 3. jelölőszín1"/>
    <w:hidden/>
    <w:uiPriority w:val="99"/>
    <w:semiHidden/>
    <w:rsid w:val="0025034F"/>
    <w:pPr>
      <w:spacing w:after="0" w:line="240" w:lineRule="auto"/>
    </w:pPr>
    <w:rPr>
      <w:rFonts w:ascii="Baskerville_PFL" w:eastAsia="Times New Roman" w:hAnsi="Baskerville_PFL" w:cs="Times New Roman"/>
      <w:sz w:val="18"/>
      <w:szCs w:val="18"/>
      <w:lang w:eastAsia="ar-SA"/>
    </w:rPr>
  </w:style>
  <w:style w:type="paragraph" w:customStyle="1" w:styleId="modszerszoveg">
    <w:name w:val="modszer_szoveg"/>
    <w:basedOn w:val="Norml"/>
    <w:rsid w:val="0025034F"/>
    <w:pPr>
      <w:suppressAutoHyphens w:val="0"/>
      <w:spacing w:before="240"/>
      <w:ind w:left="720"/>
      <w:jc w:val="both"/>
    </w:pPr>
    <w:rPr>
      <w:rFonts w:ascii="Bookman Old Style" w:hAnsi="Bookman Old Style"/>
      <w:sz w:val="22"/>
      <w:szCs w:val="22"/>
      <w:lang w:eastAsia="hu-HU"/>
    </w:rPr>
  </w:style>
  <w:style w:type="paragraph" w:customStyle="1" w:styleId="pelda">
    <w:name w:val="pelda"/>
    <w:basedOn w:val="Norml"/>
    <w:rsid w:val="0025034F"/>
    <w:pPr>
      <w:suppressAutoHyphens w:val="0"/>
      <w:spacing w:before="240"/>
      <w:ind w:left="862" w:right="227"/>
      <w:jc w:val="both"/>
    </w:pPr>
    <w:rPr>
      <w:rFonts w:ascii="Times New Roman" w:hAnsi="Times New Roman" w:cs="Arial"/>
      <w:color w:val="0000FF"/>
      <w:sz w:val="22"/>
      <w:szCs w:val="22"/>
      <w:lang w:val="en-US" w:eastAsia="hu-HU"/>
    </w:rPr>
  </w:style>
  <w:style w:type="paragraph" w:styleId="TJ1">
    <w:name w:val="toc 1"/>
    <w:basedOn w:val="Norml"/>
    <w:next w:val="Norml"/>
    <w:autoRedefine/>
    <w:uiPriority w:val="39"/>
    <w:rsid w:val="0025034F"/>
    <w:pPr>
      <w:tabs>
        <w:tab w:val="left" w:pos="480"/>
        <w:tab w:val="right" w:leader="dot" w:pos="9059"/>
      </w:tabs>
      <w:spacing w:before="120" w:after="120"/>
    </w:pPr>
  </w:style>
  <w:style w:type="paragraph" w:styleId="TJ2">
    <w:name w:val="toc 2"/>
    <w:basedOn w:val="Norml"/>
    <w:next w:val="Norml"/>
    <w:autoRedefine/>
    <w:rsid w:val="0025034F"/>
    <w:pPr>
      <w:tabs>
        <w:tab w:val="left" w:pos="960"/>
        <w:tab w:val="right" w:leader="dot" w:pos="9059"/>
      </w:tabs>
      <w:spacing w:before="120" w:after="120"/>
      <w:ind w:left="181"/>
    </w:pPr>
    <w:rPr>
      <w:rFonts w:ascii="Times New Roman" w:hAnsi="Times New Roman"/>
      <w:noProof/>
      <w:sz w:val="20"/>
      <w:szCs w:val="20"/>
    </w:rPr>
  </w:style>
  <w:style w:type="paragraph" w:styleId="Szvegtrzsbehzssal3">
    <w:name w:val="Body Text Indent 3"/>
    <w:aliases w:val="Char4 Char Char Char Char Char Char Char"/>
    <w:basedOn w:val="Norml"/>
    <w:link w:val="Szvegtrzsbehzssal3Char"/>
    <w:rsid w:val="0025034F"/>
    <w:pPr>
      <w:spacing w:after="120"/>
      <w:ind w:left="283"/>
    </w:pPr>
    <w:rPr>
      <w:sz w:val="16"/>
      <w:szCs w:val="16"/>
    </w:rPr>
  </w:style>
  <w:style w:type="character" w:customStyle="1" w:styleId="Szvegtrzsbehzssal3Char">
    <w:name w:val="Szövegtörzs behúzással 3 Char"/>
    <w:aliases w:val="Char4 Char Char Char Char Char Char Char Char"/>
    <w:basedOn w:val="Bekezdsalapbettpusa"/>
    <w:link w:val="Szvegtrzsbehzssal3"/>
    <w:rsid w:val="0025034F"/>
    <w:rPr>
      <w:rFonts w:ascii="Baskerville_PFL" w:eastAsia="Times New Roman" w:hAnsi="Baskerville_PFL" w:cs="Times New Roman"/>
      <w:sz w:val="16"/>
      <w:szCs w:val="16"/>
      <w:lang w:eastAsia="ar-SA"/>
    </w:rPr>
  </w:style>
  <w:style w:type="paragraph" w:styleId="Szvegtrzs3">
    <w:name w:val="Body Text 3"/>
    <w:aliases w:val=" Char7"/>
    <w:basedOn w:val="Norml"/>
    <w:link w:val="Szvegtrzs3Char"/>
    <w:rsid w:val="0025034F"/>
    <w:pPr>
      <w:suppressAutoHyphens w:val="0"/>
      <w:spacing w:after="120"/>
      <w:jc w:val="both"/>
    </w:pPr>
    <w:rPr>
      <w:rFonts w:ascii="H-Times New Roman" w:hAnsi="H-Times New Roman"/>
      <w:sz w:val="16"/>
      <w:szCs w:val="16"/>
    </w:rPr>
  </w:style>
  <w:style w:type="character" w:customStyle="1" w:styleId="Szvegtrzs3Char">
    <w:name w:val="Szövegtörzs 3 Char"/>
    <w:aliases w:val=" Char7 Char"/>
    <w:basedOn w:val="Bekezdsalapbettpusa"/>
    <w:link w:val="Szvegtrzs3"/>
    <w:rsid w:val="0025034F"/>
    <w:rPr>
      <w:rFonts w:ascii="H-Times New Roman" w:eastAsia="Times New Roman" w:hAnsi="H-Times New Roman" w:cs="Times New Roman"/>
      <w:sz w:val="16"/>
      <w:szCs w:val="16"/>
      <w:lang w:eastAsia="ar-SA"/>
    </w:rPr>
  </w:style>
  <w:style w:type="paragraph" w:customStyle="1" w:styleId="A">
    <w:name w:val="A"/>
    <w:rsid w:val="0025034F"/>
    <w:pPr>
      <w:keepNext/>
      <w:spacing w:before="240" w:after="0" w:line="240" w:lineRule="exact"/>
      <w:ind w:left="720" w:hanging="720"/>
      <w:jc w:val="both"/>
    </w:pPr>
    <w:rPr>
      <w:rFonts w:ascii="Times" w:eastAsia="Times New Roman" w:hAnsi="Times" w:cs="Times New Roman"/>
      <w:sz w:val="24"/>
      <w:szCs w:val="20"/>
      <w:lang w:val="en-GB" w:eastAsia="hu-HU"/>
    </w:rPr>
  </w:style>
  <w:style w:type="paragraph" w:customStyle="1" w:styleId="BodyText22">
    <w:name w:val="Body Text 22"/>
    <w:basedOn w:val="Norml"/>
    <w:rsid w:val="0025034F"/>
    <w:pPr>
      <w:suppressAutoHyphens w:val="0"/>
      <w:ind w:left="284"/>
      <w:jc w:val="both"/>
    </w:pPr>
    <w:rPr>
      <w:rFonts w:ascii="Times New Roman" w:hAnsi="Times New Roman"/>
      <w:sz w:val="26"/>
      <w:szCs w:val="20"/>
      <w:lang w:eastAsia="hu-HU"/>
    </w:rPr>
  </w:style>
  <w:style w:type="character" w:customStyle="1" w:styleId="CharChar3">
    <w:name w:val="Char Char3"/>
    <w:rsid w:val="0025034F"/>
    <w:rPr>
      <w:rFonts w:ascii="Times New Roman" w:eastAsia="Times New Roman" w:hAnsi="Times New Roman" w:cs="Times New Roman"/>
      <w:b/>
      <w:bCs/>
      <w:sz w:val="24"/>
      <w:szCs w:val="20"/>
      <w:lang w:eastAsia="hu-HU"/>
    </w:rPr>
  </w:style>
  <w:style w:type="paragraph" w:customStyle="1" w:styleId="CharCharChar">
    <w:name w:val="Char Char Char"/>
    <w:basedOn w:val="Norml"/>
    <w:rsid w:val="0025034F"/>
    <w:pPr>
      <w:suppressAutoHyphens w:val="0"/>
      <w:spacing w:after="160" w:line="240" w:lineRule="exact"/>
      <w:jc w:val="right"/>
    </w:pPr>
    <w:rPr>
      <w:rFonts w:ascii="Verdana" w:eastAsia="Batang" w:hAnsi="Verdana" w:cs="Arial"/>
      <w:sz w:val="20"/>
      <w:szCs w:val="20"/>
      <w:lang w:val="es-MX" w:eastAsia="en-US"/>
    </w:rPr>
  </w:style>
  <w:style w:type="character" w:customStyle="1" w:styleId="seltext">
    <w:name w:val="seltext"/>
    <w:rsid w:val="0025034F"/>
  </w:style>
  <w:style w:type="paragraph" w:customStyle="1" w:styleId="BodyText23">
    <w:name w:val="Body Text 23"/>
    <w:basedOn w:val="Norml"/>
    <w:rsid w:val="0025034F"/>
    <w:pPr>
      <w:suppressAutoHyphens w:val="0"/>
      <w:ind w:left="284"/>
      <w:jc w:val="both"/>
    </w:pPr>
    <w:rPr>
      <w:rFonts w:ascii="Times New Roman" w:hAnsi="Times New Roman"/>
      <w:sz w:val="26"/>
      <w:szCs w:val="20"/>
      <w:lang w:eastAsia="hu-HU"/>
    </w:rPr>
  </w:style>
  <w:style w:type="paragraph" w:customStyle="1" w:styleId="Kzepesrcs12jellszn1">
    <w:name w:val="Közepes rács 1 – 2. jelölőszín1"/>
    <w:basedOn w:val="Norml"/>
    <w:uiPriority w:val="99"/>
    <w:qFormat/>
    <w:rsid w:val="0025034F"/>
    <w:pPr>
      <w:suppressAutoHyphens w:val="0"/>
      <w:ind w:left="720"/>
      <w:jc w:val="both"/>
    </w:pPr>
    <w:rPr>
      <w:rFonts w:ascii="Calibri" w:eastAsia="Calibri" w:hAnsi="Calibri"/>
      <w:sz w:val="22"/>
      <w:szCs w:val="22"/>
      <w:lang w:eastAsia="hu-HU"/>
    </w:rPr>
  </w:style>
  <w:style w:type="paragraph" w:customStyle="1" w:styleId="CharCharCharChar">
    <w:name w:val="Char Char Char Char"/>
    <w:basedOn w:val="Norml"/>
    <w:rsid w:val="0025034F"/>
    <w:pPr>
      <w:suppressAutoHyphens w:val="0"/>
      <w:spacing w:after="160" w:line="240" w:lineRule="exact"/>
    </w:pPr>
    <w:rPr>
      <w:rFonts w:ascii="Verdana" w:hAnsi="Verdana"/>
      <w:sz w:val="20"/>
      <w:szCs w:val="20"/>
      <w:lang w:val="en-US" w:eastAsia="en-US"/>
    </w:rPr>
  </w:style>
  <w:style w:type="paragraph" w:customStyle="1" w:styleId="H4">
    <w:name w:val="H4"/>
    <w:basedOn w:val="Norml"/>
    <w:next w:val="Norml"/>
    <w:rsid w:val="0025034F"/>
    <w:pPr>
      <w:keepNext/>
      <w:suppressAutoHyphens w:val="0"/>
      <w:spacing w:before="100" w:after="100" w:line="360" w:lineRule="auto"/>
      <w:jc w:val="both"/>
    </w:pPr>
    <w:rPr>
      <w:rFonts w:ascii="Times New Roman" w:hAnsi="Times New Roman"/>
      <w:b/>
      <w:sz w:val="24"/>
      <w:szCs w:val="20"/>
      <w:lang w:eastAsia="hu-HU"/>
    </w:rPr>
  </w:style>
  <w:style w:type="paragraph" w:customStyle="1" w:styleId="Logo">
    <w:name w:val="Logo"/>
    <w:basedOn w:val="Norml"/>
    <w:rsid w:val="0025034F"/>
    <w:pPr>
      <w:suppressAutoHyphens w:val="0"/>
    </w:pPr>
    <w:rPr>
      <w:rFonts w:ascii="Times New Roman" w:hAnsi="Times New Roman"/>
      <w:sz w:val="24"/>
      <w:szCs w:val="20"/>
      <w:lang w:val="fr-FR" w:eastAsia="en-GB"/>
    </w:rPr>
  </w:style>
  <w:style w:type="paragraph" w:styleId="TJ3">
    <w:name w:val="toc 3"/>
    <w:basedOn w:val="Norml"/>
    <w:next w:val="Norml"/>
    <w:autoRedefine/>
    <w:uiPriority w:val="39"/>
    <w:rsid w:val="0025034F"/>
    <w:pPr>
      <w:suppressAutoHyphens w:val="0"/>
      <w:spacing w:line="360" w:lineRule="auto"/>
    </w:pPr>
    <w:rPr>
      <w:rFonts w:ascii="Times New Roman" w:hAnsi="Times New Roman"/>
      <w:smallCaps/>
      <w:sz w:val="22"/>
      <w:szCs w:val="22"/>
      <w:lang w:eastAsia="hu-HU"/>
    </w:rPr>
  </w:style>
  <w:style w:type="paragraph" w:styleId="TJ4">
    <w:name w:val="toc 4"/>
    <w:basedOn w:val="Norml"/>
    <w:next w:val="Norml"/>
    <w:autoRedefine/>
    <w:rsid w:val="0025034F"/>
    <w:pPr>
      <w:suppressAutoHyphens w:val="0"/>
      <w:spacing w:line="360" w:lineRule="auto"/>
    </w:pPr>
    <w:rPr>
      <w:rFonts w:ascii="Times New Roman" w:hAnsi="Times New Roman"/>
      <w:sz w:val="22"/>
      <w:szCs w:val="22"/>
      <w:lang w:eastAsia="hu-HU"/>
    </w:rPr>
  </w:style>
  <w:style w:type="paragraph" w:styleId="TJ5">
    <w:name w:val="toc 5"/>
    <w:basedOn w:val="Norml"/>
    <w:next w:val="Norml"/>
    <w:autoRedefine/>
    <w:rsid w:val="0025034F"/>
    <w:pPr>
      <w:suppressAutoHyphens w:val="0"/>
      <w:spacing w:line="360" w:lineRule="auto"/>
    </w:pPr>
    <w:rPr>
      <w:rFonts w:ascii="Times New Roman" w:hAnsi="Times New Roman"/>
      <w:sz w:val="22"/>
      <w:szCs w:val="22"/>
      <w:lang w:eastAsia="hu-HU"/>
    </w:rPr>
  </w:style>
  <w:style w:type="paragraph" w:styleId="TJ6">
    <w:name w:val="toc 6"/>
    <w:basedOn w:val="Norml"/>
    <w:next w:val="Norml"/>
    <w:autoRedefine/>
    <w:rsid w:val="0025034F"/>
    <w:pPr>
      <w:suppressAutoHyphens w:val="0"/>
      <w:spacing w:line="360" w:lineRule="auto"/>
    </w:pPr>
    <w:rPr>
      <w:rFonts w:ascii="Times New Roman" w:hAnsi="Times New Roman"/>
      <w:sz w:val="22"/>
      <w:szCs w:val="22"/>
      <w:lang w:eastAsia="hu-HU"/>
    </w:rPr>
  </w:style>
  <w:style w:type="paragraph" w:styleId="TJ7">
    <w:name w:val="toc 7"/>
    <w:basedOn w:val="Norml"/>
    <w:next w:val="Norml"/>
    <w:autoRedefine/>
    <w:rsid w:val="0025034F"/>
    <w:pPr>
      <w:suppressAutoHyphens w:val="0"/>
      <w:spacing w:line="360" w:lineRule="auto"/>
    </w:pPr>
    <w:rPr>
      <w:rFonts w:ascii="Times New Roman" w:hAnsi="Times New Roman"/>
      <w:sz w:val="22"/>
      <w:szCs w:val="22"/>
      <w:lang w:eastAsia="hu-HU"/>
    </w:rPr>
  </w:style>
  <w:style w:type="paragraph" w:styleId="TJ8">
    <w:name w:val="toc 8"/>
    <w:basedOn w:val="Norml"/>
    <w:next w:val="Norml"/>
    <w:autoRedefine/>
    <w:rsid w:val="0025034F"/>
    <w:pPr>
      <w:suppressAutoHyphens w:val="0"/>
      <w:spacing w:line="360" w:lineRule="auto"/>
    </w:pPr>
    <w:rPr>
      <w:rFonts w:ascii="Times New Roman" w:hAnsi="Times New Roman"/>
      <w:sz w:val="22"/>
      <w:szCs w:val="22"/>
      <w:lang w:eastAsia="hu-HU"/>
    </w:rPr>
  </w:style>
  <w:style w:type="paragraph" w:styleId="TJ9">
    <w:name w:val="toc 9"/>
    <w:basedOn w:val="Norml"/>
    <w:next w:val="Norml"/>
    <w:autoRedefine/>
    <w:rsid w:val="0025034F"/>
    <w:pPr>
      <w:suppressAutoHyphens w:val="0"/>
      <w:spacing w:line="360" w:lineRule="auto"/>
    </w:pPr>
    <w:rPr>
      <w:rFonts w:ascii="Times New Roman" w:hAnsi="Times New Roman"/>
      <w:sz w:val="22"/>
      <w:szCs w:val="22"/>
      <w:lang w:eastAsia="hu-HU"/>
    </w:rPr>
  </w:style>
  <w:style w:type="paragraph" w:customStyle="1" w:styleId="Stlus1">
    <w:name w:val="Stílus1"/>
    <w:basedOn w:val="Norml"/>
    <w:rsid w:val="0025034F"/>
    <w:pPr>
      <w:suppressAutoHyphens w:val="0"/>
      <w:jc w:val="both"/>
    </w:pPr>
    <w:rPr>
      <w:rFonts w:ascii="Times New Roman" w:hAnsi="Times New Roman"/>
      <w:sz w:val="24"/>
      <w:szCs w:val="20"/>
      <w:lang w:eastAsia="hu-HU"/>
    </w:rPr>
  </w:style>
  <w:style w:type="character" w:customStyle="1" w:styleId="CmChar2">
    <w:name w:val="Cím Char2"/>
    <w:aliases w:val="Cím Char1 Char,Cím Char Char Char,Cím Char Char1"/>
    <w:rsid w:val="0025034F"/>
    <w:rPr>
      <w:rFonts w:ascii="Courier" w:eastAsia="Times New Roman" w:hAnsi="Courier" w:cs="Times New Roman"/>
      <w:b/>
      <w:caps/>
      <w:szCs w:val="20"/>
      <w:lang w:val="hu-HU" w:eastAsia="hu-HU"/>
    </w:rPr>
  </w:style>
  <w:style w:type="paragraph" w:customStyle="1" w:styleId="BodyText31">
    <w:name w:val="Body Text 31"/>
    <w:basedOn w:val="Norml"/>
    <w:rsid w:val="0025034F"/>
    <w:pPr>
      <w:numPr>
        <w:numId w:val="2"/>
      </w:numPr>
      <w:tabs>
        <w:tab w:val="clear" w:pos="360"/>
      </w:tabs>
      <w:suppressAutoHyphens w:val="0"/>
      <w:ind w:left="0" w:firstLine="0"/>
      <w:jc w:val="center"/>
    </w:pPr>
    <w:rPr>
      <w:rFonts w:ascii="Times New Roman" w:hAnsi="Times New Roman"/>
      <w:sz w:val="24"/>
      <w:szCs w:val="20"/>
      <w:lang w:eastAsia="hu-HU"/>
    </w:rPr>
  </w:style>
  <w:style w:type="paragraph" w:styleId="Szvegtrzsbehzssal2">
    <w:name w:val="Body Text Indent 2"/>
    <w:aliases w:val="Char4 Char Char Char Char Char"/>
    <w:basedOn w:val="Norml"/>
    <w:link w:val="Szvegtrzsbehzssal2Char"/>
    <w:rsid w:val="0025034F"/>
    <w:pPr>
      <w:suppressAutoHyphens w:val="0"/>
      <w:spacing w:after="120" w:line="480" w:lineRule="auto"/>
      <w:ind w:left="283"/>
      <w:jc w:val="both"/>
    </w:pPr>
    <w:rPr>
      <w:rFonts w:ascii="Times New Roman" w:hAnsi="Times New Roman"/>
      <w:sz w:val="24"/>
      <w:szCs w:val="20"/>
    </w:rPr>
  </w:style>
  <w:style w:type="character" w:customStyle="1" w:styleId="Szvegtrzsbehzssal2Char">
    <w:name w:val="Szövegtörzs behúzással 2 Char"/>
    <w:aliases w:val="Char4 Char Char Char Char Char Char"/>
    <w:basedOn w:val="Bekezdsalapbettpusa"/>
    <w:link w:val="Szvegtrzsbehzssal2"/>
    <w:rsid w:val="0025034F"/>
    <w:rPr>
      <w:rFonts w:ascii="Times New Roman" w:eastAsia="Times New Roman" w:hAnsi="Times New Roman" w:cs="Times New Roman"/>
      <w:sz w:val="24"/>
      <w:szCs w:val="20"/>
      <w:lang w:eastAsia="ar-SA"/>
    </w:rPr>
  </w:style>
  <w:style w:type="paragraph" w:styleId="Felsorols">
    <w:name w:val="List Bullet"/>
    <w:basedOn w:val="Norml"/>
    <w:autoRedefine/>
    <w:rsid w:val="0025034F"/>
    <w:pPr>
      <w:tabs>
        <w:tab w:val="num" w:pos="360"/>
      </w:tabs>
      <w:suppressAutoHyphens w:val="0"/>
      <w:ind w:left="360" w:hanging="360"/>
      <w:jc w:val="both"/>
    </w:pPr>
    <w:rPr>
      <w:rFonts w:ascii="Times New Roman" w:hAnsi="Times New Roman"/>
      <w:sz w:val="24"/>
      <w:szCs w:val="20"/>
      <w:lang w:eastAsia="en-US"/>
    </w:rPr>
  </w:style>
  <w:style w:type="paragraph" w:styleId="Lista2">
    <w:name w:val="List 2"/>
    <w:basedOn w:val="Norml"/>
    <w:rsid w:val="0025034F"/>
    <w:pPr>
      <w:suppressAutoHyphens w:val="0"/>
      <w:jc w:val="both"/>
    </w:pPr>
    <w:rPr>
      <w:rFonts w:ascii="Times New Roman" w:hAnsi="Times New Roman"/>
      <w:sz w:val="24"/>
      <w:szCs w:val="20"/>
      <w:lang w:eastAsia="en-US"/>
    </w:rPr>
  </w:style>
  <w:style w:type="paragraph" w:styleId="Listafolytatsa">
    <w:name w:val="List Continue"/>
    <w:basedOn w:val="Norml"/>
    <w:rsid w:val="0025034F"/>
    <w:pPr>
      <w:widowControl w:val="0"/>
      <w:suppressAutoHyphens w:val="0"/>
      <w:spacing w:after="120"/>
      <w:ind w:left="283"/>
      <w:jc w:val="both"/>
    </w:pPr>
    <w:rPr>
      <w:rFonts w:ascii="Times New Roman" w:hAnsi="Times New Roman"/>
      <w:sz w:val="24"/>
      <w:szCs w:val="20"/>
      <w:lang w:eastAsia="en-US"/>
    </w:rPr>
  </w:style>
  <w:style w:type="paragraph" w:customStyle="1" w:styleId="Rub1">
    <w:name w:val="Rub1"/>
    <w:basedOn w:val="Norml"/>
    <w:rsid w:val="0025034F"/>
    <w:pPr>
      <w:tabs>
        <w:tab w:val="left" w:pos="1276"/>
      </w:tabs>
      <w:suppressAutoHyphens w:val="0"/>
      <w:jc w:val="both"/>
    </w:pPr>
    <w:rPr>
      <w:rFonts w:ascii="Times New Roman" w:hAnsi="Times New Roman"/>
      <w:b/>
      <w:smallCaps/>
      <w:sz w:val="20"/>
      <w:szCs w:val="20"/>
      <w:lang w:val="en-GB" w:eastAsia="hu-HU"/>
    </w:rPr>
  </w:style>
  <w:style w:type="paragraph" w:customStyle="1" w:styleId="Rub2">
    <w:name w:val="Rub2"/>
    <w:basedOn w:val="Norml"/>
    <w:next w:val="Norml"/>
    <w:rsid w:val="0025034F"/>
    <w:pPr>
      <w:tabs>
        <w:tab w:val="left" w:pos="709"/>
        <w:tab w:val="left" w:pos="5670"/>
        <w:tab w:val="left" w:pos="6663"/>
        <w:tab w:val="left" w:pos="7088"/>
      </w:tabs>
      <w:suppressAutoHyphens w:val="0"/>
      <w:ind w:right="-596"/>
    </w:pPr>
    <w:rPr>
      <w:rFonts w:ascii="Times New Roman" w:hAnsi="Times New Roman"/>
      <w:smallCaps/>
      <w:sz w:val="20"/>
      <w:szCs w:val="20"/>
      <w:lang w:val="en-GB" w:eastAsia="hu-HU"/>
    </w:rPr>
  </w:style>
  <w:style w:type="paragraph" w:customStyle="1" w:styleId="Rub3">
    <w:name w:val="Rub3"/>
    <w:basedOn w:val="Norml"/>
    <w:next w:val="Norml"/>
    <w:rsid w:val="0025034F"/>
    <w:pPr>
      <w:tabs>
        <w:tab w:val="left" w:pos="709"/>
      </w:tabs>
      <w:suppressAutoHyphens w:val="0"/>
      <w:jc w:val="both"/>
    </w:pPr>
    <w:rPr>
      <w:rFonts w:ascii="Times New Roman" w:hAnsi="Times New Roman"/>
      <w:b/>
      <w:i/>
      <w:sz w:val="20"/>
      <w:szCs w:val="20"/>
      <w:lang w:val="en-GB" w:eastAsia="hu-HU"/>
    </w:rPr>
  </w:style>
  <w:style w:type="paragraph" w:customStyle="1" w:styleId="Stlus10">
    <w:name w:val="Stílus 1"/>
    <w:basedOn w:val="Norml"/>
    <w:next w:val="Norml"/>
    <w:autoRedefine/>
    <w:rsid w:val="0025034F"/>
    <w:pPr>
      <w:keepNext/>
      <w:suppressAutoHyphens w:val="0"/>
      <w:spacing w:before="120" w:after="120"/>
      <w:jc w:val="both"/>
      <w:outlineLvl w:val="0"/>
    </w:pPr>
    <w:rPr>
      <w:rFonts w:ascii="Times New Roman" w:hAnsi="Times New Roman"/>
      <w:b/>
      <w:smallCaps/>
      <w:sz w:val="26"/>
      <w:szCs w:val="26"/>
      <w:lang w:eastAsia="hu-HU"/>
    </w:rPr>
  </w:style>
  <w:style w:type="paragraph" w:customStyle="1" w:styleId="Stlus2">
    <w:name w:val="Stílus 2"/>
    <w:basedOn w:val="Norml"/>
    <w:next w:val="Norml"/>
    <w:autoRedefine/>
    <w:rsid w:val="0025034F"/>
    <w:pPr>
      <w:keepNext/>
      <w:suppressAutoHyphens w:val="0"/>
      <w:spacing w:before="120" w:after="120"/>
      <w:jc w:val="both"/>
    </w:pPr>
    <w:rPr>
      <w:rFonts w:ascii="Times New Roman" w:hAnsi="Times New Roman"/>
      <w:b/>
      <w:caps/>
      <w:sz w:val="26"/>
      <w:szCs w:val="26"/>
      <w:lang w:eastAsia="hu-HU"/>
    </w:rPr>
  </w:style>
  <w:style w:type="paragraph" w:customStyle="1" w:styleId="Stlus3Char">
    <w:name w:val="Stílus 3 Char"/>
    <w:basedOn w:val="Norml"/>
    <w:next w:val="Norml"/>
    <w:autoRedefine/>
    <w:rsid w:val="0025034F"/>
    <w:pPr>
      <w:keepNext/>
      <w:suppressAutoHyphens w:val="0"/>
      <w:spacing w:before="120"/>
      <w:jc w:val="both"/>
    </w:pPr>
    <w:rPr>
      <w:rFonts w:ascii="Times New Roman" w:hAnsi="Times New Roman"/>
      <w:b/>
      <w:sz w:val="26"/>
      <w:szCs w:val="26"/>
      <w:lang w:eastAsia="hu-HU"/>
    </w:rPr>
  </w:style>
  <w:style w:type="character" w:customStyle="1" w:styleId="Stlus3CharChar">
    <w:name w:val="Stílus 3 Char Char"/>
    <w:rsid w:val="0025034F"/>
    <w:rPr>
      <w:b/>
      <w:sz w:val="26"/>
      <w:szCs w:val="26"/>
      <w:lang w:val="hu-HU" w:eastAsia="hu-HU" w:bidi="ar-SA"/>
    </w:rPr>
  </w:style>
  <w:style w:type="paragraph" w:customStyle="1" w:styleId="Stlus13ptChar">
    <w:name w:val="Stílus 13 pt Char"/>
    <w:basedOn w:val="Norml"/>
    <w:next w:val="Norml"/>
    <w:rsid w:val="0025034F"/>
    <w:pPr>
      <w:suppressAutoHyphens w:val="0"/>
      <w:jc w:val="both"/>
    </w:pPr>
    <w:rPr>
      <w:rFonts w:ascii="Times New Roman" w:hAnsi="Times New Roman"/>
      <w:sz w:val="26"/>
      <w:szCs w:val="26"/>
      <w:lang w:eastAsia="hu-HU"/>
    </w:rPr>
  </w:style>
  <w:style w:type="character" w:customStyle="1" w:styleId="Stlus13ptCharChar">
    <w:name w:val="Stílus 13 pt Char Char"/>
    <w:rsid w:val="0025034F"/>
    <w:rPr>
      <w:sz w:val="26"/>
      <w:szCs w:val="26"/>
      <w:lang w:val="hu-HU" w:eastAsia="hu-HU" w:bidi="ar-SA"/>
    </w:rPr>
  </w:style>
  <w:style w:type="paragraph" w:customStyle="1" w:styleId="mellklet">
    <w:name w:val="melléklet"/>
    <w:basedOn w:val="Cmsor1"/>
    <w:rsid w:val="0025034F"/>
    <w:pPr>
      <w:widowControl/>
      <w:numPr>
        <w:numId w:val="0"/>
      </w:numPr>
      <w:suppressAutoHyphens w:val="0"/>
      <w:overflowPunct w:val="0"/>
      <w:autoSpaceDE w:val="0"/>
      <w:autoSpaceDN w:val="0"/>
      <w:adjustRightInd w:val="0"/>
      <w:spacing w:before="240" w:after="60" w:line="240" w:lineRule="auto"/>
      <w:textAlignment w:val="baseline"/>
    </w:pPr>
    <w:rPr>
      <w:bCs/>
      <w:caps w:val="0"/>
      <w:kern w:val="28"/>
      <w:sz w:val="28"/>
      <w:lang w:eastAsia="hu-HU"/>
    </w:rPr>
  </w:style>
  <w:style w:type="paragraph" w:customStyle="1" w:styleId="Rub4">
    <w:name w:val="Rub4"/>
    <w:basedOn w:val="Norml"/>
    <w:next w:val="Norml"/>
    <w:rsid w:val="0025034F"/>
    <w:pPr>
      <w:tabs>
        <w:tab w:val="left" w:pos="709"/>
      </w:tabs>
      <w:suppressAutoHyphens w:val="0"/>
    </w:pPr>
    <w:rPr>
      <w:rFonts w:ascii="Times New Roman" w:hAnsi="Times New Roman"/>
      <w:b/>
      <w:i/>
      <w:sz w:val="20"/>
      <w:szCs w:val="20"/>
      <w:lang w:val="en-GB" w:eastAsia="hu-HU"/>
    </w:rPr>
  </w:style>
  <w:style w:type="paragraph" w:customStyle="1" w:styleId="NORMAL">
    <w:name w:val="NORMAL£"/>
    <w:basedOn w:val="Rub3"/>
    <w:rsid w:val="0025034F"/>
    <w:pPr>
      <w:ind w:left="705" w:hanging="705"/>
    </w:pPr>
    <w:rPr>
      <w:i w:val="0"/>
    </w:rPr>
  </w:style>
  <w:style w:type="paragraph" w:customStyle="1" w:styleId="Norml13">
    <w:name w:val="Normál13"/>
    <w:basedOn w:val="Norml"/>
    <w:autoRedefine/>
    <w:rsid w:val="0025034F"/>
    <w:pPr>
      <w:suppressAutoHyphens w:val="0"/>
      <w:overflowPunct w:val="0"/>
      <w:autoSpaceDE w:val="0"/>
      <w:autoSpaceDN w:val="0"/>
      <w:adjustRightInd w:val="0"/>
      <w:spacing w:before="40" w:after="40"/>
      <w:jc w:val="both"/>
      <w:textAlignment w:val="baseline"/>
    </w:pPr>
    <w:rPr>
      <w:rFonts w:ascii="Times New Roman" w:hAnsi="Times New Roman"/>
      <w:sz w:val="26"/>
      <w:szCs w:val="26"/>
      <w:lang w:eastAsia="hu-HU"/>
    </w:rPr>
  </w:style>
  <w:style w:type="paragraph" w:customStyle="1" w:styleId="Stlus20">
    <w:name w:val="Stílus2"/>
    <w:basedOn w:val="Norml"/>
    <w:autoRedefine/>
    <w:rsid w:val="0025034F"/>
    <w:pPr>
      <w:widowControl w:val="0"/>
      <w:tabs>
        <w:tab w:val="left" w:pos="284"/>
      </w:tabs>
      <w:suppressAutoHyphens w:val="0"/>
      <w:spacing w:before="40" w:after="120"/>
      <w:jc w:val="both"/>
    </w:pPr>
    <w:rPr>
      <w:rFonts w:ascii="Frutiger Linotype" w:hAnsi="Frutiger Linotype"/>
      <w:bCs/>
      <w:sz w:val="22"/>
      <w:szCs w:val="22"/>
      <w:lang w:eastAsia="hu-HU"/>
    </w:rPr>
  </w:style>
  <w:style w:type="paragraph" w:customStyle="1" w:styleId="Stlus3">
    <w:name w:val="Stílus3"/>
    <w:basedOn w:val="Stlus20"/>
    <w:next w:val="Stlus20"/>
    <w:autoRedefine/>
    <w:rsid w:val="0025034F"/>
    <w:pPr>
      <w:jc w:val="center"/>
    </w:pPr>
    <w:rPr>
      <w:b/>
    </w:rPr>
  </w:style>
  <w:style w:type="character" w:styleId="Mrltotthiperhivatkozs">
    <w:name w:val="FollowedHyperlink"/>
    <w:rsid w:val="0025034F"/>
    <w:rPr>
      <w:color w:val="800080"/>
      <w:u w:val="single"/>
    </w:rPr>
  </w:style>
  <w:style w:type="paragraph" w:styleId="Normlbehzs">
    <w:name w:val="Normal Indent"/>
    <w:basedOn w:val="Norml"/>
    <w:rsid w:val="0025034F"/>
    <w:pPr>
      <w:suppressAutoHyphens w:val="0"/>
      <w:ind w:left="708"/>
    </w:pPr>
    <w:rPr>
      <w:rFonts w:ascii="Times New Roman" w:hAnsi="Times New Roman"/>
      <w:sz w:val="24"/>
      <w:szCs w:val="24"/>
      <w:lang w:eastAsia="hu-HU"/>
    </w:rPr>
  </w:style>
  <w:style w:type="paragraph" w:styleId="Vgjegyzetszvege">
    <w:name w:val="endnote text"/>
    <w:basedOn w:val="Norml"/>
    <w:link w:val="VgjegyzetszvegeChar"/>
    <w:rsid w:val="0025034F"/>
    <w:pPr>
      <w:suppressAutoHyphens w:val="0"/>
      <w:spacing w:before="40" w:after="40"/>
      <w:jc w:val="both"/>
    </w:pPr>
    <w:rPr>
      <w:rFonts w:ascii="Times New Roman" w:hAnsi="Times New Roman"/>
      <w:sz w:val="20"/>
      <w:szCs w:val="20"/>
      <w:lang w:eastAsia="hu-HU"/>
    </w:rPr>
  </w:style>
  <w:style w:type="character" w:customStyle="1" w:styleId="VgjegyzetszvegeChar">
    <w:name w:val="Végjegyzet szövege Char"/>
    <w:basedOn w:val="Bekezdsalapbettpusa"/>
    <w:link w:val="Vgjegyzetszvege"/>
    <w:rsid w:val="0025034F"/>
    <w:rPr>
      <w:rFonts w:ascii="Times New Roman" w:eastAsia="Times New Roman" w:hAnsi="Times New Roman" w:cs="Times New Roman"/>
      <w:sz w:val="20"/>
      <w:szCs w:val="20"/>
      <w:lang w:eastAsia="hu-HU"/>
    </w:rPr>
  </w:style>
  <w:style w:type="paragraph" w:styleId="Dokumentumtrkp">
    <w:name w:val="Document Map"/>
    <w:aliases w:val=" Char1"/>
    <w:basedOn w:val="Norml"/>
    <w:link w:val="DokumentumtrkpChar"/>
    <w:rsid w:val="0025034F"/>
    <w:pPr>
      <w:shd w:val="clear" w:color="auto" w:fill="000080"/>
      <w:suppressAutoHyphens w:val="0"/>
      <w:snapToGrid w:val="0"/>
      <w:spacing w:after="120"/>
      <w:jc w:val="both"/>
    </w:pPr>
    <w:rPr>
      <w:rFonts w:ascii="Tahoma" w:hAnsi="Tahoma"/>
      <w:sz w:val="24"/>
      <w:szCs w:val="24"/>
    </w:rPr>
  </w:style>
  <w:style w:type="character" w:customStyle="1" w:styleId="DokumentumtrkpChar">
    <w:name w:val="Dokumentumtérkép Char"/>
    <w:aliases w:val=" Char1 Char1"/>
    <w:basedOn w:val="Bekezdsalapbettpusa"/>
    <w:link w:val="Dokumentumtrkp"/>
    <w:rsid w:val="0025034F"/>
    <w:rPr>
      <w:rFonts w:ascii="Tahoma" w:eastAsia="Times New Roman" w:hAnsi="Tahoma" w:cs="Times New Roman"/>
      <w:sz w:val="24"/>
      <w:szCs w:val="24"/>
      <w:shd w:val="clear" w:color="auto" w:fill="000080"/>
      <w:lang w:eastAsia="ar-SA"/>
    </w:rPr>
  </w:style>
  <w:style w:type="paragraph" w:customStyle="1" w:styleId="bodytext2">
    <w:name w:val="bodytext2"/>
    <w:basedOn w:val="Norml"/>
    <w:rsid w:val="0025034F"/>
    <w:pPr>
      <w:suppressAutoHyphens w:val="0"/>
      <w:ind w:left="360"/>
    </w:pPr>
    <w:rPr>
      <w:rFonts w:ascii="Times New Roman" w:hAnsi="Times New Roman"/>
      <w:sz w:val="20"/>
      <w:szCs w:val="20"/>
      <w:lang w:eastAsia="hu-HU"/>
    </w:rPr>
  </w:style>
  <w:style w:type="paragraph" w:customStyle="1" w:styleId="documentmap">
    <w:name w:val="documentmap"/>
    <w:basedOn w:val="Norml"/>
    <w:rsid w:val="0025034F"/>
    <w:pPr>
      <w:shd w:val="clear" w:color="auto" w:fill="000080"/>
      <w:suppressAutoHyphens w:val="0"/>
    </w:pPr>
    <w:rPr>
      <w:rFonts w:ascii="Tahoma" w:hAnsi="Tahoma" w:cs="Tahoma"/>
      <w:sz w:val="20"/>
      <w:szCs w:val="20"/>
      <w:lang w:eastAsia="hu-HU"/>
    </w:rPr>
  </w:style>
  <w:style w:type="paragraph" w:customStyle="1" w:styleId="bodylist1">
    <w:name w:val="bodylist1"/>
    <w:basedOn w:val="Norml"/>
    <w:rsid w:val="0025034F"/>
    <w:pPr>
      <w:suppressAutoHyphens w:val="0"/>
      <w:spacing w:before="40" w:after="40"/>
      <w:ind w:left="360" w:hanging="360"/>
      <w:jc w:val="both"/>
    </w:pPr>
    <w:rPr>
      <w:rFonts w:ascii="Times New Roman" w:hAnsi="Times New Roman"/>
      <w:sz w:val="24"/>
      <w:szCs w:val="24"/>
      <w:lang w:eastAsia="hu-HU"/>
    </w:rPr>
  </w:style>
  <w:style w:type="paragraph" w:customStyle="1" w:styleId="erdekes">
    <w:name w:val="erdekes"/>
    <w:basedOn w:val="Norml"/>
    <w:rsid w:val="0025034F"/>
    <w:pPr>
      <w:suppressAutoHyphens w:val="0"/>
      <w:spacing w:before="120" w:after="120"/>
      <w:ind w:firstLine="709"/>
      <w:jc w:val="both"/>
    </w:pPr>
    <w:rPr>
      <w:rFonts w:ascii="Times New Roman" w:hAnsi="Times New Roman"/>
      <w:sz w:val="24"/>
      <w:szCs w:val="24"/>
      <w:lang w:eastAsia="hu-HU"/>
    </w:rPr>
  </w:style>
  <w:style w:type="paragraph" w:customStyle="1" w:styleId="fontos">
    <w:name w:val="fontos"/>
    <w:basedOn w:val="Norml"/>
    <w:rsid w:val="0025034F"/>
    <w:pPr>
      <w:suppressAutoHyphens w:val="0"/>
      <w:ind w:left="357" w:hanging="357"/>
      <w:jc w:val="both"/>
    </w:pPr>
    <w:rPr>
      <w:rFonts w:ascii="Times New Roman" w:hAnsi="Times New Roman"/>
      <w:b/>
      <w:bCs/>
      <w:sz w:val="24"/>
      <w:szCs w:val="24"/>
      <w:lang w:eastAsia="hu-HU"/>
    </w:rPr>
  </w:style>
  <w:style w:type="paragraph" w:customStyle="1" w:styleId="fejezetcim">
    <w:name w:val="fejezetcim"/>
    <w:basedOn w:val="Norml"/>
    <w:rsid w:val="0025034F"/>
    <w:pPr>
      <w:suppressAutoHyphens w:val="0"/>
      <w:spacing w:before="120" w:after="240"/>
      <w:jc w:val="both"/>
    </w:pPr>
    <w:rPr>
      <w:rFonts w:ascii="Times New Roman" w:hAnsi="Times New Roman"/>
      <w:b/>
      <w:bCs/>
      <w:sz w:val="24"/>
      <w:szCs w:val="24"/>
      <w:lang w:eastAsia="hu-HU"/>
    </w:rPr>
  </w:style>
  <w:style w:type="paragraph" w:customStyle="1" w:styleId="mgj">
    <w:name w:val="mgj"/>
    <w:basedOn w:val="Norml"/>
    <w:rsid w:val="0025034F"/>
    <w:pPr>
      <w:suppressAutoHyphens w:val="0"/>
      <w:ind w:left="717" w:hanging="357"/>
      <w:jc w:val="both"/>
    </w:pPr>
    <w:rPr>
      <w:rFonts w:ascii="Times New Roman" w:hAnsi="Times New Roman"/>
      <w:sz w:val="20"/>
      <w:szCs w:val="20"/>
      <w:lang w:eastAsia="hu-HU"/>
    </w:rPr>
  </w:style>
  <w:style w:type="paragraph" w:customStyle="1" w:styleId="bodytext20">
    <w:name w:val="bodytext20"/>
    <w:basedOn w:val="Norml"/>
    <w:rsid w:val="0025034F"/>
    <w:pPr>
      <w:suppressAutoHyphens w:val="0"/>
      <w:jc w:val="both"/>
    </w:pPr>
    <w:rPr>
      <w:rFonts w:ascii="Arial" w:hAnsi="Arial" w:cs="Arial"/>
      <w:sz w:val="20"/>
      <w:szCs w:val="20"/>
      <w:lang w:eastAsia="hu-HU"/>
    </w:rPr>
  </w:style>
  <w:style w:type="paragraph" w:customStyle="1" w:styleId="p">
    <w:name w:val="p"/>
    <w:basedOn w:val="Norml"/>
    <w:rsid w:val="0025034F"/>
    <w:pPr>
      <w:suppressAutoHyphens w:val="0"/>
      <w:ind w:left="567"/>
      <w:jc w:val="both"/>
    </w:pPr>
    <w:rPr>
      <w:rFonts w:ascii="FuturaT" w:hAnsi="FuturaT"/>
      <w:sz w:val="22"/>
      <w:szCs w:val="22"/>
      <w:lang w:eastAsia="hu-HU"/>
    </w:rPr>
  </w:style>
  <w:style w:type="paragraph" w:customStyle="1" w:styleId="texta">
    <w:name w:val="texta"/>
    <w:basedOn w:val="Norml"/>
    <w:rsid w:val="0025034F"/>
    <w:pPr>
      <w:suppressAutoHyphens w:val="0"/>
      <w:spacing w:before="40" w:after="40"/>
      <w:ind w:left="360" w:hanging="360"/>
      <w:jc w:val="both"/>
    </w:pPr>
    <w:rPr>
      <w:rFonts w:ascii="Times New Roman" w:hAnsi="Times New Roman"/>
      <w:sz w:val="24"/>
      <w:szCs w:val="24"/>
      <w:lang w:eastAsia="hu-HU"/>
    </w:rPr>
  </w:style>
  <w:style w:type="paragraph" w:customStyle="1" w:styleId="bodytext210">
    <w:name w:val="bodytext21"/>
    <w:basedOn w:val="Norml"/>
    <w:rsid w:val="0025034F"/>
    <w:pPr>
      <w:suppressAutoHyphens w:val="0"/>
      <w:ind w:left="435"/>
      <w:jc w:val="both"/>
    </w:pPr>
    <w:rPr>
      <w:rFonts w:ascii="Times New Roman" w:hAnsi="Times New Roman"/>
      <w:sz w:val="24"/>
      <w:szCs w:val="24"/>
      <w:lang w:eastAsia="hu-HU"/>
    </w:rPr>
  </w:style>
  <w:style w:type="paragraph" w:customStyle="1" w:styleId="bodytextindent2">
    <w:name w:val="bodytextindent2"/>
    <w:basedOn w:val="Norml"/>
    <w:rsid w:val="0025034F"/>
    <w:pPr>
      <w:suppressAutoHyphens w:val="0"/>
      <w:ind w:left="426"/>
      <w:jc w:val="both"/>
    </w:pPr>
    <w:rPr>
      <w:rFonts w:ascii="Courier" w:hAnsi="Courier"/>
      <w:sz w:val="24"/>
      <w:szCs w:val="24"/>
      <w:lang w:eastAsia="hu-HU"/>
    </w:rPr>
  </w:style>
  <w:style w:type="paragraph" w:customStyle="1" w:styleId="bodytextindent3">
    <w:name w:val="bodytextindent3"/>
    <w:basedOn w:val="Norml"/>
    <w:rsid w:val="0025034F"/>
    <w:pPr>
      <w:suppressAutoHyphens w:val="0"/>
      <w:ind w:left="435"/>
      <w:jc w:val="both"/>
    </w:pPr>
    <w:rPr>
      <w:rFonts w:ascii="Courier" w:hAnsi="Courier"/>
      <w:sz w:val="24"/>
      <w:szCs w:val="24"/>
      <w:lang w:eastAsia="hu-HU"/>
    </w:rPr>
  </w:style>
  <w:style w:type="paragraph" w:customStyle="1" w:styleId="blocktext">
    <w:name w:val="blocktext"/>
    <w:basedOn w:val="Norml"/>
    <w:rsid w:val="0025034F"/>
    <w:pPr>
      <w:suppressAutoHyphens w:val="0"/>
      <w:ind w:left="851" w:right="476"/>
      <w:jc w:val="both"/>
    </w:pPr>
    <w:rPr>
      <w:rFonts w:ascii="Arial" w:hAnsi="Arial" w:cs="Arial"/>
      <w:sz w:val="24"/>
      <w:szCs w:val="24"/>
      <w:lang w:eastAsia="hu-HU"/>
    </w:rPr>
  </w:style>
  <w:style w:type="paragraph" w:customStyle="1" w:styleId="szoveg">
    <w:name w:val="szoveg"/>
    <w:basedOn w:val="Norml"/>
    <w:rsid w:val="0025034F"/>
    <w:pPr>
      <w:suppressAutoHyphens w:val="0"/>
      <w:spacing w:after="120"/>
      <w:jc w:val="both"/>
    </w:pPr>
    <w:rPr>
      <w:rFonts w:ascii="Times New Roman" w:hAnsi="Times New Roman"/>
      <w:sz w:val="24"/>
      <w:szCs w:val="24"/>
      <w:lang w:eastAsia="hu-HU"/>
    </w:rPr>
  </w:style>
  <w:style w:type="paragraph" w:customStyle="1" w:styleId="lista0">
    <w:name w:val="lista"/>
    <w:basedOn w:val="Norml"/>
    <w:rsid w:val="0025034F"/>
    <w:pPr>
      <w:suppressAutoHyphens w:val="0"/>
      <w:spacing w:after="120"/>
      <w:ind w:left="568" w:hanging="284"/>
      <w:jc w:val="both"/>
    </w:pPr>
    <w:rPr>
      <w:rFonts w:ascii="Times New Roman" w:hAnsi="Times New Roman"/>
      <w:sz w:val="24"/>
      <w:szCs w:val="24"/>
      <w:lang w:eastAsia="hu-HU"/>
    </w:rPr>
  </w:style>
  <w:style w:type="paragraph" w:customStyle="1" w:styleId="listatermek">
    <w:name w:val="listatermek"/>
    <w:basedOn w:val="Norml"/>
    <w:rsid w:val="0025034F"/>
    <w:pPr>
      <w:suppressAutoHyphens w:val="0"/>
      <w:ind w:left="1080" w:hanging="360"/>
    </w:pPr>
    <w:rPr>
      <w:rFonts w:ascii="Times New Roman" w:hAnsi="Times New Roman"/>
      <w:i/>
      <w:iCs/>
      <w:sz w:val="24"/>
      <w:szCs w:val="24"/>
      <w:lang w:eastAsia="hu-HU"/>
    </w:rPr>
  </w:style>
  <w:style w:type="paragraph" w:customStyle="1" w:styleId="bodytextindent20">
    <w:name w:val="bodytextindent20"/>
    <w:basedOn w:val="Norml"/>
    <w:rsid w:val="0025034F"/>
    <w:pPr>
      <w:suppressAutoHyphens w:val="0"/>
      <w:ind w:left="426" w:hanging="426"/>
      <w:jc w:val="both"/>
    </w:pPr>
    <w:rPr>
      <w:rFonts w:ascii="Courier" w:hAnsi="Courier"/>
      <w:b/>
      <w:bCs/>
      <w:sz w:val="24"/>
      <w:szCs w:val="24"/>
      <w:lang w:eastAsia="hu-HU"/>
    </w:rPr>
  </w:style>
  <w:style w:type="paragraph" w:customStyle="1" w:styleId="bodytextindent30">
    <w:name w:val="bodytextindent30"/>
    <w:basedOn w:val="Norml"/>
    <w:rsid w:val="0025034F"/>
    <w:pPr>
      <w:suppressAutoHyphens w:val="0"/>
      <w:ind w:left="426"/>
    </w:pPr>
    <w:rPr>
      <w:rFonts w:ascii="Times New Roman" w:hAnsi="Times New Roman"/>
      <w:sz w:val="24"/>
      <w:szCs w:val="24"/>
      <w:lang w:eastAsia="hu-HU"/>
    </w:rPr>
  </w:style>
  <w:style w:type="paragraph" w:customStyle="1" w:styleId="intendbullett">
    <w:name w:val="intendbullett"/>
    <w:basedOn w:val="Norml"/>
    <w:rsid w:val="0025034F"/>
    <w:pPr>
      <w:suppressAutoHyphens w:val="0"/>
      <w:spacing w:before="120" w:after="60"/>
      <w:ind w:left="360" w:hanging="360"/>
      <w:jc w:val="both"/>
    </w:pPr>
    <w:rPr>
      <w:rFonts w:ascii="Times New Roman" w:hAnsi="Times New Roman"/>
      <w:sz w:val="24"/>
      <w:szCs w:val="24"/>
      <w:lang w:eastAsia="hu-HU"/>
    </w:rPr>
  </w:style>
  <w:style w:type="paragraph" w:customStyle="1" w:styleId="stlus11">
    <w:name w:val="stlus1"/>
    <w:basedOn w:val="Norml"/>
    <w:rsid w:val="0025034F"/>
    <w:pPr>
      <w:suppressAutoHyphens w:val="0"/>
      <w:jc w:val="both"/>
    </w:pPr>
    <w:rPr>
      <w:rFonts w:ascii="Times New Roman" w:hAnsi="Times New Roman"/>
      <w:sz w:val="24"/>
      <w:szCs w:val="24"/>
      <w:lang w:eastAsia="hu-HU"/>
    </w:rPr>
  </w:style>
  <w:style w:type="paragraph" w:customStyle="1" w:styleId="norml1">
    <w:name w:val="norml1"/>
    <w:basedOn w:val="Norml"/>
    <w:rsid w:val="0025034F"/>
    <w:pPr>
      <w:suppressAutoHyphens w:val="0"/>
      <w:spacing w:before="40" w:after="40"/>
      <w:jc w:val="both"/>
    </w:pPr>
    <w:rPr>
      <w:rFonts w:ascii="Times New Roman" w:hAnsi="Times New Roman"/>
      <w:sz w:val="24"/>
      <w:szCs w:val="24"/>
      <w:lang w:eastAsia="hu-HU"/>
    </w:rPr>
  </w:style>
  <w:style w:type="paragraph" w:customStyle="1" w:styleId="definitionterm">
    <w:name w:val="definitionterm"/>
    <w:basedOn w:val="Norml"/>
    <w:rsid w:val="0025034F"/>
    <w:pPr>
      <w:suppressAutoHyphens w:val="0"/>
      <w:jc w:val="both"/>
    </w:pPr>
    <w:rPr>
      <w:rFonts w:ascii="Times New Roman" w:hAnsi="Times New Roman"/>
      <w:sz w:val="24"/>
      <w:szCs w:val="24"/>
      <w:lang w:eastAsia="hu-HU"/>
    </w:rPr>
  </w:style>
  <w:style w:type="paragraph" w:customStyle="1" w:styleId="bodytext3">
    <w:name w:val="bodytext3"/>
    <w:basedOn w:val="Norml"/>
    <w:rsid w:val="0025034F"/>
    <w:pPr>
      <w:suppressAutoHyphens w:val="0"/>
      <w:jc w:val="center"/>
    </w:pPr>
    <w:rPr>
      <w:rFonts w:ascii="Times New Roman" w:hAnsi="Times New Roman"/>
      <w:b/>
      <w:bCs/>
      <w:sz w:val="28"/>
      <w:szCs w:val="28"/>
      <w:lang w:eastAsia="hu-HU"/>
    </w:rPr>
  </w:style>
  <w:style w:type="paragraph" w:customStyle="1" w:styleId="tompa">
    <w:name w:val="tompa"/>
    <w:basedOn w:val="Norml"/>
    <w:rsid w:val="0025034F"/>
    <w:pPr>
      <w:suppressAutoHyphens w:val="0"/>
      <w:spacing w:line="440" w:lineRule="atLeast"/>
    </w:pPr>
    <w:rPr>
      <w:rFonts w:ascii="Courier" w:hAnsi="Courier"/>
      <w:sz w:val="24"/>
      <w:szCs w:val="24"/>
      <w:lang w:eastAsia="hu-HU"/>
    </w:rPr>
  </w:style>
  <w:style w:type="paragraph" w:customStyle="1" w:styleId="3fels-kieng">
    <w:name w:val="3fels-kieng"/>
    <w:basedOn w:val="Norml"/>
    <w:rsid w:val="0025034F"/>
    <w:pPr>
      <w:suppressAutoHyphens w:val="0"/>
      <w:jc w:val="both"/>
    </w:pPr>
    <w:rPr>
      <w:rFonts w:ascii="Times New Roman" w:hAnsi="Times New Roman"/>
      <w:sz w:val="24"/>
      <w:szCs w:val="24"/>
      <w:lang w:eastAsia="hu-HU"/>
    </w:rPr>
  </w:style>
  <w:style w:type="paragraph" w:customStyle="1" w:styleId="cm0">
    <w:name w:val="cm"/>
    <w:basedOn w:val="Norml"/>
    <w:rsid w:val="0025034F"/>
    <w:pPr>
      <w:suppressAutoHyphens w:val="0"/>
      <w:spacing w:line="360" w:lineRule="auto"/>
      <w:jc w:val="center"/>
    </w:pPr>
    <w:rPr>
      <w:rFonts w:ascii="Hun Swiss" w:hAnsi="Hun Swiss"/>
      <w:b/>
      <w:bCs/>
      <w:sz w:val="28"/>
      <w:szCs w:val="28"/>
      <w:lang w:eastAsia="hu-HU"/>
    </w:rPr>
  </w:style>
  <w:style w:type="paragraph" w:customStyle="1" w:styleId="szov">
    <w:name w:val="szov"/>
    <w:basedOn w:val="Norml"/>
    <w:rsid w:val="0025034F"/>
    <w:pPr>
      <w:suppressAutoHyphens w:val="0"/>
      <w:spacing w:line="280" w:lineRule="atLeast"/>
      <w:jc w:val="both"/>
    </w:pPr>
    <w:rPr>
      <w:rFonts w:ascii="Arial" w:hAnsi="Arial" w:cs="Arial"/>
      <w:sz w:val="22"/>
      <w:szCs w:val="22"/>
      <w:lang w:eastAsia="hu-HU"/>
    </w:rPr>
  </w:style>
  <w:style w:type="paragraph" w:customStyle="1" w:styleId="cmsor114pt">
    <w:name w:val="cmsor114pt"/>
    <w:basedOn w:val="Norml"/>
    <w:rsid w:val="0025034F"/>
    <w:pPr>
      <w:keepNext/>
      <w:suppressAutoHyphens w:val="0"/>
      <w:jc w:val="center"/>
    </w:pPr>
    <w:rPr>
      <w:rFonts w:ascii="Times New Roman" w:hAnsi="Times New Roman"/>
      <w:sz w:val="28"/>
      <w:szCs w:val="28"/>
      <w:u w:val="single"/>
      <w:lang w:eastAsia="hu-HU"/>
    </w:rPr>
  </w:style>
  <w:style w:type="character" w:styleId="Vgjegyzet-hivatkozs">
    <w:name w:val="endnote reference"/>
    <w:rsid w:val="0025034F"/>
    <w:rPr>
      <w:vertAlign w:val="superscript"/>
    </w:rPr>
  </w:style>
  <w:style w:type="character" w:customStyle="1" w:styleId="Hiperhivatkozs1">
    <w:name w:val="Hiperhivatkozás1"/>
    <w:rsid w:val="0025034F"/>
    <w:rPr>
      <w:color w:val="0000FF"/>
      <w:u w:val="single"/>
    </w:rPr>
  </w:style>
  <w:style w:type="character" w:customStyle="1" w:styleId="msoins0">
    <w:name w:val="msoins"/>
    <w:rsid w:val="0025034F"/>
    <w:rPr>
      <w:color w:val="008080"/>
      <w:u w:val="single"/>
    </w:rPr>
  </w:style>
  <w:style w:type="character" w:customStyle="1" w:styleId="msodel0">
    <w:name w:val="msodel"/>
    <w:rsid w:val="0025034F"/>
    <w:rPr>
      <w:strike/>
      <w:color w:val="FF0000"/>
    </w:rPr>
  </w:style>
  <w:style w:type="paragraph" w:customStyle="1" w:styleId="ZU">
    <w:name w:val="Z_U"/>
    <w:basedOn w:val="Norml"/>
    <w:rsid w:val="0025034F"/>
    <w:pPr>
      <w:suppressAutoHyphens w:val="0"/>
    </w:pPr>
    <w:rPr>
      <w:rFonts w:ascii="Arial" w:hAnsi="Arial"/>
      <w:b/>
      <w:sz w:val="16"/>
      <w:szCs w:val="20"/>
      <w:lang w:val="fr-FR" w:eastAsia="hu-HU"/>
    </w:rPr>
  </w:style>
  <w:style w:type="character" w:customStyle="1" w:styleId="Marker">
    <w:name w:val="Marker"/>
    <w:rsid w:val="0025034F"/>
    <w:rPr>
      <w:color w:val="0000FF"/>
    </w:rPr>
  </w:style>
  <w:style w:type="paragraph" w:styleId="Kpalrs">
    <w:name w:val="caption"/>
    <w:basedOn w:val="Norml"/>
    <w:next w:val="Norml"/>
    <w:qFormat/>
    <w:rsid w:val="0025034F"/>
    <w:pPr>
      <w:suppressAutoHyphens w:val="0"/>
      <w:spacing w:line="360" w:lineRule="auto"/>
      <w:jc w:val="both"/>
    </w:pPr>
    <w:rPr>
      <w:rFonts w:ascii="Times New Roman" w:hAnsi="Times New Roman"/>
      <w:b/>
      <w:bCs/>
      <w:sz w:val="20"/>
      <w:szCs w:val="20"/>
      <w:lang w:eastAsia="hu-HU"/>
    </w:rPr>
  </w:style>
  <w:style w:type="paragraph" w:customStyle="1" w:styleId="BlockText1">
    <w:name w:val="Block Text1"/>
    <w:basedOn w:val="Norml"/>
    <w:rsid w:val="0025034F"/>
    <w:pPr>
      <w:suppressAutoHyphens w:val="0"/>
      <w:ind w:left="851" w:right="476"/>
      <w:jc w:val="both"/>
    </w:pPr>
    <w:rPr>
      <w:rFonts w:ascii="Arial" w:hAnsi="Arial"/>
      <w:noProof/>
      <w:sz w:val="24"/>
      <w:szCs w:val="20"/>
      <w:lang w:eastAsia="hu-HU"/>
    </w:rPr>
  </w:style>
  <w:style w:type="paragraph" w:customStyle="1" w:styleId="BodyTextIndent22">
    <w:name w:val="Body Text Indent 22"/>
    <w:basedOn w:val="Norml"/>
    <w:rsid w:val="0025034F"/>
    <w:pPr>
      <w:suppressAutoHyphens w:val="0"/>
      <w:spacing w:before="120"/>
      <w:ind w:firstLine="708"/>
      <w:jc w:val="both"/>
    </w:pPr>
    <w:rPr>
      <w:rFonts w:ascii="Times New Roman" w:hAnsi="Times New Roman"/>
      <w:sz w:val="24"/>
      <w:szCs w:val="20"/>
      <w:lang w:eastAsia="hu-HU"/>
    </w:rPr>
  </w:style>
  <w:style w:type="paragraph" w:customStyle="1" w:styleId="BodyTextIndent31">
    <w:name w:val="Body Text Indent 31"/>
    <w:basedOn w:val="Norml"/>
    <w:rsid w:val="0025034F"/>
    <w:pPr>
      <w:widowControl w:val="0"/>
      <w:tabs>
        <w:tab w:val="left" w:pos="1134"/>
      </w:tabs>
      <w:suppressAutoHyphens w:val="0"/>
      <w:spacing w:before="40" w:after="40"/>
      <w:ind w:left="1134" w:hanging="425"/>
      <w:jc w:val="both"/>
    </w:pPr>
    <w:rPr>
      <w:rFonts w:ascii="Times New Roman" w:hAnsi="Times New Roman"/>
      <w:sz w:val="24"/>
      <w:szCs w:val="20"/>
      <w:lang w:eastAsia="hu-HU"/>
    </w:rPr>
  </w:style>
  <w:style w:type="paragraph" w:customStyle="1" w:styleId="BodyText32">
    <w:name w:val="Body Text 32"/>
    <w:basedOn w:val="Norml"/>
    <w:rsid w:val="0025034F"/>
    <w:pPr>
      <w:widowControl w:val="0"/>
      <w:numPr>
        <w:numId w:val="4"/>
      </w:numPr>
      <w:tabs>
        <w:tab w:val="clear" w:pos="720"/>
      </w:tabs>
      <w:suppressAutoHyphens w:val="0"/>
      <w:spacing w:before="40" w:after="40"/>
      <w:ind w:left="0" w:firstLine="0"/>
    </w:pPr>
    <w:rPr>
      <w:rFonts w:ascii="Times New Roman" w:hAnsi="Times New Roman"/>
      <w:sz w:val="24"/>
      <w:szCs w:val="20"/>
      <w:lang w:eastAsia="hu-HU"/>
    </w:rPr>
  </w:style>
  <w:style w:type="paragraph" w:customStyle="1" w:styleId="cm1">
    <w:name w:val="cím"/>
    <w:basedOn w:val="Norml"/>
    <w:rsid w:val="0025034F"/>
    <w:pPr>
      <w:widowControl w:val="0"/>
      <w:tabs>
        <w:tab w:val="left" w:pos="1800"/>
        <w:tab w:val="left" w:leader="underscore" w:pos="5760"/>
      </w:tabs>
      <w:suppressAutoHyphens w:val="0"/>
      <w:spacing w:line="360" w:lineRule="auto"/>
    </w:pPr>
    <w:rPr>
      <w:rFonts w:ascii="CG Times" w:hAnsi="CG Times"/>
      <w:sz w:val="24"/>
      <w:szCs w:val="20"/>
      <w:lang w:val="en-GB" w:eastAsia="hu-HU"/>
    </w:rPr>
  </w:style>
  <w:style w:type="paragraph" w:customStyle="1" w:styleId="s">
    <w:name w:val="s"/>
    <w:basedOn w:val="Norml"/>
    <w:rsid w:val="0025034F"/>
    <w:pPr>
      <w:suppressAutoHyphens w:val="0"/>
      <w:spacing w:after="120"/>
      <w:jc w:val="both"/>
    </w:pPr>
    <w:rPr>
      <w:rFonts w:ascii="Times New Roman" w:hAnsi="Times New Roman"/>
      <w:sz w:val="20"/>
      <w:szCs w:val="20"/>
      <w:lang w:eastAsia="en-US"/>
    </w:rPr>
  </w:style>
  <w:style w:type="paragraph" w:customStyle="1" w:styleId="bevezetszveg">
    <w:name w:val="bevezetô szöveg"/>
    <w:basedOn w:val="Norml"/>
    <w:rsid w:val="0025034F"/>
    <w:pPr>
      <w:widowControl w:val="0"/>
      <w:tabs>
        <w:tab w:val="left" w:pos="1800"/>
        <w:tab w:val="left" w:leader="underscore" w:pos="5760"/>
      </w:tabs>
      <w:suppressAutoHyphens w:val="0"/>
      <w:spacing w:line="360" w:lineRule="auto"/>
      <w:jc w:val="both"/>
    </w:pPr>
    <w:rPr>
      <w:rFonts w:ascii="CG Times" w:hAnsi="CG Times"/>
      <w:sz w:val="24"/>
      <w:szCs w:val="20"/>
      <w:lang w:eastAsia="en-US"/>
    </w:rPr>
  </w:style>
  <w:style w:type="paragraph" w:customStyle="1" w:styleId="B">
    <w:name w:val="B"/>
    <w:rsid w:val="0025034F"/>
    <w:pPr>
      <w:overflowPunct w:val="0"/>
      <w:autoSpaceDE w:val="0"/>
      <w:autoSpaceDN w:val="0"/>
      <w:adjustRightInd w:val="0"/>
      <w:spacing w:after="0" w:line="240" w:lineRule="auto"/>
      <w:ind w:left="1134" w:hanging="284"/>
      <w:jc w:val="both"/>
      <w:textAlignment w:val="baseline"/>
    </w:pPr>
    <w:rPr>
      <w:rFonts w:ascii="HTimes" w:eastAsia="Times New Roman" w:hAnsi="HTimes" w:cs="Times New Roman"/>
      <w:sz w:val="24"/>
      <w:szCs w:val="20"/>
      <w:lang w:val="en-US"/>
    </w:rPr>
  </w:style>
  <w:style w:type="paragraph" w:customStyle="1" w:styleId="Normltblzat1">
    <w:name w:val="Normál táblázat1"/>
    <w:basedOn w:val="Norml"/>
    <w:autoRedefine/>
    <w:rsid w:val="0025034F"/>
    <w:pPr>
      <w:keepNext/>
      <w:numPr>
        <w:numId w:val="3"/>
      </w:numPr>
      <w:suppressAutoHyphens w:val="0"/>
      <w:ind w:right="72"/>
      <w:jc w:val="both"/>
    </w:pPr>
    <w:rPr>
      <w:rFonts w:ascii="Frutiger Linotype" w:eastAsia="Arial Unicode MS" w:hAnsi="Frutiger Linotype"/>
      <w:b/>
      <w:color w:val="3366FF"/>
      <w:sz w:val="20"/>
      <w:szCs w:val="20"/>
      <w:lang w:eastAsia="en-US"/>
    </w:rPr>
  </w:style>
  <w:style w:type="paragraph" w:customStyle="1" w:styleId="CharChar">
    <w:name w:val="Char Char"/>
    <w:basedOn w:val="Norml"/>
    <w:rsid w:val="0025034F"/>
    <w:pPr>
      <w:suppressAutoHyphens w:val="0"/>
      <w:spacing w:after="160" w:line="240" w:lineRule="exact"/>
    </w:pPr>
    <w:rPr>
      <w:rFonts w:ascii="Verdana" w:hAnsi="Verdana"/>
      <w:sz w:val="24"/>
      <w:szCs w:val="24"/>
      <w:lang w:val="en-US" w:eastAsia="en-US"/>
    </w:rPr>
  </w:style>
  <w:style w:type="paragraph" w:customStyle="1" w:styleId="BodyTextIndent21">
    <w:name w:val="Body Text Indent 21"/>
    <w:basedOn w:val="Norml"/>
    <w:rsid w:val="0025034F"/>
    <w:pPr>
      <w:suppressAutoHyphens w:val="0"/>
      <w:ind w:left="567" w:hanging="993"/>
      <w:jc w:val="both"/>
    </w:pPr>
    <w:rPr>
      <w:rFonts w:ascii="Times New Roman" w:hAnsi="Times New Roman"/>
      <w:sz w:val="24"/>
      <w:szCs w:val="20"/>
      <w:lang w:eastAsia="hu-HU"/>
    </w:rPr>
  </w:style>
  <w:style w:type="paragraph" w:customStyle="1" w:styleId="DefinitionTerm0">
    <w:name w:val="Definition Term"/>
    <w:basedOn w:val="Norml"/>
    <w:next w:val="Norml"/>
    <w:rsid w:val="0025034F"/>
    <w:pPr>
      <w:suppressAutoHyphens w:val="0"/>
      <w:jc w:val="both"/>
    </w:pPr>
    <w:rPr>
      <w:rFonts w:ascii="Times New Roman" w:hAnsi="Times New Roman"/>
      <w:sz w:val="24"/>
      <w:szCs w:val="20"/>
      <w:lang w:eastAsia="hu-HU"/>
    </w:rPr>
  </w:style>
  <w:style w:type="paragraph" w:customStyle="1" w:styleId="Char">
    <w:name w:val="Char"/>
    <w:basedOn w:val="Norml"/>
    <w:rsid w:val="0025034F"/>
    <w:pPr>
      <w:suppressAutoHyphens w:val="0"/>
      <w:spacing w:after="160" w:line="240" w:lineRule="exact"/>
    </w:pPr>
    <w:rPr>
      <w:rFonts w:ascii="Verdana" w:hAnsi="Verdana"/>
      <w:sz w:val="24"/>
      <w:szCs w:val="24"/>
      <w:lang w:val="en-US" w:eastAsia="en-US"/>
    </w:rPr>
  </w:style>
  <w:style w:type="paragraph" w:customStyle="1" w:styleId="a2">
    <w:name w:val="a2"/>
    <w:basedOn w:val="Norml"/>
    <w:rsid w:val="0025034F"/>
    <w:pPr>
      <w:tabs>
        <w:tab w:val="left" w:pos="0"/>
      </w:tabs>
      <w:suppressAutoHyphens w:val="0"/>
      <w:overflowPunct w:val="0"/>
      <w:autoSpaceDE w:val="0"/>
      <w:autoSpaceDN w:val="0"/>
      <w:adjustRightInd w:val="0"/>
      <w:spacing w:before="80"/>
      <w:ind w:left="-207" w:hanging="360"/>
      <w:jc w:val="both"/>
      <w:textAlignment w:val="baseline"/>
    </w:pPr>
    <w:rPr>
      <w:rFonts w:ascii="Arial" w:hAnsi="Arial"/>
      <w:sz w:val="22"/>
      <w:szCs w:val="20"/>
      <w:lang w:eastAsia="hu-HU"/>
    </w:rPr>
  </w:style>
  <w:style w:type="paragraph" w:customStyle="1" w:styleId="C1">
    <w:name w:val="C1"/>
    <w:basedOn w:val="Cmsor1"/>
    <w:rsid w:val="0025034F"/>
    <w:pPr>
      <w:widowControl/>
      <w:numPr>
        <w:numId w:val="0"/>
      </w:numPr>
      <w:suppressAutoHyphens w:val="0"/>
      <w:overflowPunct w:val="0"/>
      <w:autoSpaceDE w:val="0"/>
      <w:autoSpaceDN w:val="0"/>
      <w:adjustRightInd w:val="0"/>
      <w:spacing w:before="240" w:after="60" w:line="240" w:lineRule="auto"/>
      <w:textAlignment w:val="baseline"/>
    </w:pPr>
    <w:rPr>
      <w:rFonts w:cs="Arial"/>
      <w:bCs/>
      <w:caps w:val="0"/>
      <w:kern w:val="32"/>
      <w:sz w:val="28"/>
      <w:szCs w:val="32"/>
      <w:lang w:eastAsia="hu-HU"/>
    </w:rPr>
  </w:style>
  <w:style w:type="paragraph" w:customStyle="1" w:styleId="CharCharCharCharCharChar">
    <w:name w:val="Char Char Char Char Char Char"/>
    <w:basedOn w:val="Norml"/>
    <w:rsid w:val="0025034F"/>
    <w:pPr>
      <w:suppressAutoHyphens w:val="0"/>
      <w:spacing w:after="160" w:line="240" w:lineRule="exact"/>
    </w:pPr>
    <w:rPr>
      <w:rFonts w:ascii="Verdana" w:hAnsi="Verdana"/>
      <w:sz w:val="24"/>
      <w:szCs w:val="24"/>
      <w:lang w:val="en-US" w:eastAsia="en-US"/>
    </w:rPr>
  </w:style>
  <w:style w:type="character" w:styleId="Kiemels2">
    <w:name w:val="Strong"/>
    <w:qFormat/>
    <w:rsid w:val="0025034F"/>
    <w:rPr>
      <w:b/>
      <w:bCs/>
    </w:rPr>
  </w:style>
  <w:style w:type="paragraph" w:customStyle="1" w:styleId="bevezetszveg0">
    <w:name w:val="bevezetszveg"/>
    <w:basedOn w:val="Norml"/>
    <w:rsid w:val="0025034F"/>
    <w:pPr>
      <w:suppressAutoHyphens w:val="0"/>
      <w:spacing w:before="100" w:beforeAutospacing="1" w:after="100" w:afterAutospacing="1"/>
    </w:pPr>
    <w:rPr>
      <w:rFonts w:ascii="Times New Roman" w:hAnsi="Times New Roman"/>
      <w:sz w:val="24"/>
      <w:szCs w:val="24"/>
      <w:lang w:eastAsia="hu-HU"/>
    </w:rPr>
  </w:style>
  <w:style w:type="paragraph" w:customStyle="1" w:styleId="Szvegtrzs32">
    <w:name w:val="Szövegtörzs 32"/>
    <w:basedOn w:val="Norml"/>
    <w:rsid w:val="0025034F"/>
    <w:pPr>
      <w:suppressAutoHyphens w:val="0"/>
      <w:overflowPunct w:val="0"/>
      <w:autoSpaceDE w:val="0"/>
      <w:autoSpaceDN w:val="0"/>
      <w:adjustRightInd w:val="0"/>
      <w:textAlignment w:val="baseline"/>
    </w:pPr>
    <w:rPr>
      <w:rFonts w:ascii="Times New Roman" w:hAnsi="Times New Roman"/>
      <w:color w:val="0000FF"/>
      <w:sz w:val="24"/>
      <w:szCs w:val="20"/>
      <w:lang w:eastAsia="hu-HU"/>
    </w:rPr>
  </w:style>
  <w:style w:type="paragraph" w:customStyle="1" w:styleId="Listaszerbekezds1">
    <w:name w:val="Listaszerű bekezdés1"/>
    <w:basedOn w:val="Norml"/>
    <w:qFormat/>
    <w:rsid w:val="0025034F"/>
    <w:pPr>
      <w:widowControl w:val="0"/>
      <w:tabs>
        <w:tab w:val="left" w:pos="709"/>
      </w:tabs>
      <w:ind w:left="720"/>
    </w:pPr>
    <w:rPr>
      <w:rFonts w:ascii="Times New Roman" w:eastAsia="SimSun" w:hAnsi="Times New Roman" w:cs="Mangal"/>
      <w:color w:val="00000A"/>
      <w:kern w:val="1"/>
      <w:sz w:val="24"/>
      <w:szCs w:val="24"/>
      <w:lang w:eastAsia="hi-IN" w:bidi="hi-IN"/>
    </w:rPr>
  </w:style>
  <w:style w:type="paragraph" w:styleId="Listaszerbekezds">
    <w:name w:val="List Paragraph"/>
    <w:aliases w:val="Welt L,lista_2,List Paragraph,Bullet_1,List Paragraph à moi,Számozott lista 1,Eszeri felsorolás,Bullet List,FooterText,numbered,Paragraphe de liste1,Bulletr List Paragraph,列出段落,列出段落1,Listeafsnit1,リスト段落1"/>
    <w:basedOn w:val="Norml"/>
    <w:link w:val="ListaszerbekezdsChar"/>
    <w:uiPriority w:val="99"/>
    <w:qFormat/>
    <w:rsid w:val="0025034F"/>
    <w:pPr>
      <w:ind w:left="720"/>
      <w:contextualSpacing/>
    </w:pPr>
  </w:style>
  <w:style w:type="numbering" w:customStyle="1" w:styleId="Nemlista1">
    <w:name w:val="Nem lista1"/>
    <w:next w:val="Nemlista"/>
    <w:uiPriority w:val="99"/>
    <w:semiHidden/>
    <w:rsid w:val="0025034F"/>
  </w:style>
  <w:style w:type="paragraph" w:customStyle="1" w:styleId="OkeanBehuzas">
    <w:name w:val="Okean_Behuzas"/>
    <w:basedOn w:val="Szvegtrzs3"/>
    <w:rsid w:val="0025034F"/>
    <w:pPr>
      <w:spacing w:after="60" w:line="360" w:lineRule="exact"/>
      <w:ind w:left="567"/>
    </w:pPr>
    <w:rPr>
      <w:rFonts w:ascii="Arial" w:hAnsi="Arial"/>
      <w:sz w:val="22"/>
      <w:szCs w:val="24"/>
      <w:lang w:eastAsia="hu-HU"/>
    </w:rPr>
  </w:style>
  <w:style w:type="paragraph" w:customStyle="1" w:styleId="standard">
    <w:name w:val="standard"/>
    <w:basedOn w:val="Norml"/>
    <w:rsid w:val="0025034F"/>
    <w:pPr>
      <w:suppressAutoHyphens w:val="0"/>
    </w:pPr>
    <w:rPr>
      <w:rFonts w:ascii="&amp;#39" w:hAnsi="&amp;#39" w:cs="&amp;#39"/>
      <w:sz w:val="24"/>
      <w:szCs w:val="24"/>
      <w:lang w:eastAsia="hu-HU"/>
    </w:rPr>
  </w:style>
  <w:style w:type="character" w:customStyle="1" w:styleId="NormlWebChar2">
    <w:name w:val="Normál (Web) Char2"/>
    <w:aliases w:val="Normál (Web) Char Char Char Char Char,Normál (Web) Char Char Char Char Char Char Char Char1 Char Char1 Char Char,Normál (Web) Char11 Char1,Normál (Web) Char2 Char11 Char Char Char,Normal (Web) Char Char Char Char Char"/>
    <w:link w:val="NormlWeb"/>
    <w:uiPriority w:val="99"/>
    <w:rsid w:val="0025034F"/>
    <w:rPr>
      <w:rFonts w:ascii="Times New Roman" w:eastAsia="Times New Roman" w:hAnsi="Times New Roman" w:cs="Times New Roman"/>
      <w:sz w:val="24"/>
      <w:szCs w:val="24"/>
      <w:lang w:eastAsia="ar-SA"/>
    </w:rPr>
  </w:style>
  <w:style w:type="paragraph" w:styleId="Felsorols2">
    <w:name w:val="List Bullet 2"/>
    <w:basedOn w:val="Norml"/>
    <w:autoRedefine/>
    <w:rsid w:val="0025034F"/>
    <w:pPr>
      <w:numPr>
        <w:numId w:val="7"/>
      </w:numPr>
      <w:tabs>
        <w:tab w:val="num" w:pos="643"/>
      </w:tabs>
      <w:suppressAutoHyphens w:val="0"/>
      <w:ind w:left="643"/>
    </w:pPr>
    <w:rPr>
      <w:rFonts w:ascii="Times New Roman" w:hAnsi="Times New Roman"/>
      <w:sz w:val="20"/>
      <w:szCs w:val="20"/>
      <w:lang w:eastAsia="hu-HU"/>
    </w:rPr>
  </w:style>
  <w:style w:type="character" w:customStyle="1" w:styleId="Heading1Char1">
    <w:name w:val="Heading 1 Char1"/>
    <w:aliases w:val="Char7 Char,Címsor 1 Char1 Char,Címsor 1 Char Char Char,Címsor 1 Char Char1,Címsor 11 Char,Heading 1 Char Char Char,Heading 1 Char Char1"/>
    <w:rsid w:val="0025034F"/>
    <w:rPr>
      <w:rFonts w:ascii="H-Gourmand" w:hAnsi="H-Gourmand" w:cs="H-Gourmand"/>
      <w:b/>
      <w:bCs/>
      <w:caps/>
      <w:kern w:val="28"/>
      <w:sz w:val="24"/>
      <w:szCs w:val="24"/>
      <w:lang w:val="en-US" w:eastAsia="hu-HU"/>
    </w:rPr>
  </w:style>
  <w:style w:type="character" w:customStyle="1" w:styleId="Heading5Char">
    <w:name w:val="Heading 5 Char"/>
    <w:semiHidden/>
    <w:rsid w:val="0025034F"/>
    <w:rPr>
      <w:rFonts w:ascii="Calibri" w:hAnsi="Calibri" w:cs="Times New Roman"/>
      <w:b/>
      <w:bCs/>
      <w:i/>
      <w:iCs/>
      <w:sz w:val="26"/>
      <w:szCs w:val="26"/>
    </w:rPr>
  </w:style>
  <w:style w:type="character" w:customStyle="1" w:styleId="Cmsor1Char2">
    <w:name w:val="Címsor 1 Char2"/>
    <w:aliases w:val="Char7 Char2,Címsor 1 Char1 Char2,Címsor 1 Char Char Char2,Címsor 1 Char Char3,Címsor 11 Char2,Heading 1 Char Char Char2,Heading 1 Char Char3"/>
    <w:rsid w:val="0025034F"/>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
    <w:name w:val="Char Char1 Char Char Char1 Char Char Char Char Char Char Char Char Char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character" w:customStyle="1" w:styleId="BodyText2Char">
    <w:name w:val="Body Text 2 Char"/>
    <w:aliases w:val="Char3 Char Char Char Char2,Char3 Char Char Char1"/>
    <w:rsid w:val="0025034F"/>
    <w:rPr>
      <w:rFonts w:cs="Times New Roman"/>
      <w:lang w:val="hu-HU" w:eastAsia="hu-HU"/>
    </w:rPr>
  </w:style>
  <w:style w:type="character" w:customStyle="1" w:styleId="FooterChar1">
    <w:name w:val="Footer Char1"/>
    <w:aliases w:val="Char1 Char Char,Char1 Char Char Char Char1,Char1 Char Char Char Char Char Char1,lQlb Char,NCS footer Char Char,Char1 Char Char Char Char Char Char Char,Footer Char Char,Char1 Char Char Char Char Char1"/>
    <w:semiHidden/>
    <w:rsid w:val="0025034F"/>
    <w:rPr>
      <w:rFonts w:cs="Times New Roman"/>
      <w:sz w:val="20"/>
      <w:szCs w:val="20"/>
    </w:rPr>
  </w:style>
  <w:style w:type="character" w:customStyle="1" w:styleId="HeaderChar">
    <w:name w:val="Header Char"/>
    <w:aliases w:val="En-tête 1.1 Char Char Char,Header1 Char,ƒl?fej Char,En-tête 1.1 Char Char1"/>
    <w:semiHidden/>
    <w:rsid w:val="0025034F"/>
    <w:rPr>
      <w:rFonts w:cs="Times New Roman"/>
      <w:sz w:val="20"/>
      <w:szCs w:val="20"/>
    </w:rPr>
  </w:style>
  <w:style w:type="paragraph" w:customStyle="1" w:styleId="NormlCharCharCharCharCharChar">
    <w:name w:val="Norml Char Char Char Char Char Char"/>
    <w:link w:val="NormlCharCharCharCharCharCharChar"/>
    <w:rsid w:val="0025034F"/>
    <w:pPr>
      <w:autoSpaceDE w:val="0"/>
      <w:autoSpaceDN w:val="0"/>
      <w:adjustRightInd w:val="0"/>
      <w:spacing w:after="0" w:line="240" w:lineRule="auto"/>
    </w:pPr>
    <w:rPr>
      <w:rFonts w:ascii="MS Sans Serif" w:eastAsia="Times New Roman" w:hAnsi="MS Sans Serif" w:cs="Times New Roman"/>
      <w:sz w:val="24"/>
      <w:szCs w:val="20"/>
      <w:lang w:eastAsia="hu-HU"/>
    </w:rPr>
  </w:style>
  <w:style w:type="character" w:customStyle="1" w:styleId="NormlCharCharCharCharCharCharChar">
    <w:name w:val="Norml Char Char Char Char Char Char Char"/>
    <w:link w:val="NormlCharCharCharCharCharChar"/>
    <w:rsid w:val="0025034F"/>
    <w:rPr>
      <w:rFonts w:ascii="MS Sans Serif" w:eastAsia="Times New Roman" w:hAnsi="MS Sans Serif" w:cs="Times New Roman"/>
      <w:sz w:val="24"/>
      <w:szCs w:val="20"/>
      <w:lang w:eastAsia="hu-HU"/>
    </w:rPr>
  </w:style>
  <w:style w:type="character" w:customStyle="1" w:styleId="structpontnev2">
    <w:name w:val="struct_pontnev2"/>
    <w:rsid w:val="0025034F"/>
    <w:rPr>
      <w:rFonts w:cs="Times New Roman"/>
      <w:i/>
      <w:iCs/>
    </w:rPr>
  </w:style>
  <w:style w:type="character" w:customStyle="1" w:styleId="structbekezdesszam">
    <w:name w:val="struct_bekezdesszam"/>
    <w:rsid w:val="0025034F"/>
    <w:rPr>
      <w:rFonts w:cs="Times New Roman"/>
    </w:rPr>
  </w:style>
  <w:style w:type="paragraph" w:customStyle="1" w:styleId="felsorolas3">
    <w:name w:val="felsorolas_3"/>
    <w:basedOn w:val="Norml"/>
    <w:rsid w:val="0025034F"/>
    <w:pPr>
      <w:tabs>
        <w:tab w:val="left" w:pos="1276"/>
      </w:tabs>
      <w:suppressAutoHyphens w:val="0"/>
      <w:spacing w:before="120" w:line="360" w:lineRule="auto"/>
      <w:jc w:val="both"/>
    </w:pPr>
    <w:rPr>
      <w:rFonts w:ascii="Arial" w:hAnsi="Arial" w:cs="Arial"/>
      <w:sz w:val="24"/>
      <w:szCs w:val="24"/>
      <w:lang w:eastAsia="hu-HU"/>
    </w:rPr>
  </w:style>
  <w:style w:type="character" w:styleId="Kiemels">
    <w:name w:val="Emphasis"/>
    <w:qFormat/>
    <w:rsid w:val="0025034F"/>
    <w:rPr>
      <w:rFonts w:cs="Times New Roman"/>
      <w:i/>
      <w:iCs/>
    </w:rPr>
  </w:style>
  <w:style w:type="paragraph" w:customStyle="1" w:styleId="OkeanFelsorolas">
    <w:name w:val="Okean_Felsorolas"/>
    <w:basedOn w:val="Szvegtrzs3"/>
    <w:rsid w:val="0025034F"/>
    <w:rPr>
      <w:rFonts w:ascii="Arial" w:hAnsi="Arial" w:cs="Arial"/>
      <w:sz w:val="22"/>
      <w:szCs w:val="22"/>
    </w:rPr>
  </w:style>
  <w:style w:type="paragraph" w:styleId="Szmozottlista3">
    <w:name w:val="List Number 3"/>
    <w:basedOn w:val="Norml"/>
    <w:rsid w:val="0025034F"/>
    <w:pPr>
      <w:tabs>
        <w:tab w:val="num" w:pos="540"/>
      </w:tabs>
      <w:suppressAutoHyphens w:val="0"/>
      <w:ind w:left="540" w:hanging="540"/>
    </w:pPr>
    <w:rPr>
      <w:rFonts w:ascii="Times New Roman" w:hAnsi="Times New Roman"/>
      <w:sz w:val="20"/>
      <w:szCs w:val="20"/>
      <w:lang w:eastAsia="hu-HU"/>
    </w:rPr>
  </w:style>
  <w:style w:type="paragraph" w:customStyle="1" w:styleId="Szvegtrzsbehzssal20">
    <w:name w:val="Szvegtrzs behzssal 2"/>
    <w:basedOn w:val="NormlCharCharCharCharCharChar"/>
    <w:next w:val="NormlCharCharCharCharCharChar"/>
    <w:rsid w:val="0025034F"/>
    <w:pPr>
      <w:jc w:val="both"/>
    </w:pPr>
  </w:style>
  <w:style w:type="paragraph" w:customStyle="1" w:styleId="CharChar1">
    <w:name w:val="Char Char1"/>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Norml10">
    <w:name w:val="Norml1"/>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CharCharCharCharChar">
    <w:name w:val="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
    <w:name w:val="Char Char1 Char Char Char1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CharCharChar">
    <w:name w:val="Char Char1 Char Char Char1 Char Char Char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CharCharChar1CharCharCharCharCharChar">
    <w:name w:val="Char Char Char Char Char1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
    <w:name w:val="Char Char1 Char Char Char1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Felsorols1">
    <w:name w:val="Felsorolás 1"/>
    <w:basedOn w:val="Felsorols"/>
    <w:rsid w:val="0025034F"/>
    <w:pPr>
      <w:widowControl w:val="0"/>
      <w:spacing w:after="120" w:line="240" w:lineRule="atLeast"/>
      <w:ind w:left="0" w:firstLine="0"/>
    </w:pPr>
    <w:rPr>
      <w:szCs w:val="24"/>
      <w:lang w:eastAsia="hu-HU"/>
    </w:rPr>
  </w:style>
  <w:style w:type="paragraph" w:customStyle="1" w:styleId="NormlCharCharCharChar1Char">
    <w:name w:val="Norml Char Char Char Char1 Char"/>
    <w:link w:val="NormlCharCharCharChar1CharChar"/>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character" w:customStyle="1" w:styleId="NormlCharCharCharChar1CharChar">
    <w:name w:val="Norml Char Char Char Char1 Char Char"/>
    <w:link w:val="NormlCharCharCharChar1Char"/>
    <w:rsid w:val="0025034F"/>
    <w:rPr>
      <w:rFonts w:ascii="MS Sans Serif" w:eastAsia="Times New Roman" w:hAnsi="MS Sans Serif" w:cs="MS Sans Serif"/>
      <w:sz w:val="24"/>
      <w:szCs w:val="24"/>
      <w:lang w:eastAsia="hu-HU"/>
    </w:rPr>
  </w:style>
  <w:style w:type="paragraph" w:customStyle="1" w:styleId="CharCharCharCharCharChar1">
    <w:name w:val="Char Char Char Char Char Char1"/>
    <w:basedOn w:val="Norml"/>
    <w:rsid w:val="0025034F"/>
    <w:pPr>
      <w:suppressAutoHyphens w:val="0"/>
      <w:spacing w:after="160" w:line="240" w:lineRule="exact"/>
    </w:pPr>
    <w:rPr>
      <w:rFonts w:ascii="Verdana" w:hAnsi="Verdana" w:cs="Verdana"/>
      <w:sz w:val="24"/>
      <w:szCs w:val="24"/>
      <w:lang w:val="en-US" w:eastAsia="en-US"/>
    </w:rPr>
  </w:style>
  <w:style w:type="paragraph" w:customStyle="1" w:styleId="AltHeading3">
    <w:name w:val="Alt Heading 3"/>
    <w:basedOn w:val="Cmsor3"/>
    <w:rsid w:val="0025034F"/>
    <w:pPr>
      <w:keepNext w:val="0"/>
      <w:numPr>
        <w:ilvl w:val="0"/>
        <w:numId w:val="0"/>
      </w:numPr>
      <w:tabs>
        <w:tab w:val="num" w:pos="0"/>
      </w:tabs>
      <w:suppressAutoHyphens w:val="0"/>
      <w:spacing w:before="240" w:line="240" w:lineRule="auto"/>
      <w:ind w:left="720" w:hanging="706"/>
    </w:pPr>
    <w:rPr>
      <w:rFonts w:ascii="Cambria" w:hAnsi="Cambria"/>
      <w:b w:val="0"/>
      <w:sz w:val="22"/>
      <w:szCs w:val="22"/>
    </w:rPr>
  </w:style>
  <w:style w:type="paragraph" w:customStyle="1" w:styleId="CharChar1CharCharCharCharCharChar">
    <w:name w:val="Char Char1 Char Char Char Char Char Char"/>
    <w:basedOn w:val="Norml"/>
    <w:semiHidden/>
    <w:rsid w:val="0025034F"/>
    <w:pPr>
      <w:suppressAutoHyphens w:val="0"/>
    </w:pPr>
    <w:rPr>
      <w:rFonts w:ascii="Times New Roman" w:hAnsi="Times New Roman"/>
      <w:sz w:val="24"/>
      <w:szCs w:val="24"/>
      <w:lang w:val="pl-PL" w:eastAsia="pl-PL"/>
    </w:rPr>
  </w:style>
  <w:style w:type="character" w:customStyle="1" w:styleId="En-tte11CharChar11">
    <w:name w:val="En-tête 1.1 Char Char11"/>
    <w:aliases w:val="Header1 Char1,ƒl?fej Char1,En-tête 1.1 Char1"/>
    <w:rsid w:val="0025034F"/>
    <w:rPr>
      <w:rFonts w:ascii="Tms Rmn" w:hAnsi="Tms Rmn" w:cs="Tms Rmn"/>
      <w:sz w:val="254"/>
      <w:szCs w:val="254"/>
      <w:lang w:val="en-US" w:eastAsia="hu-HU"/>
    </w:rPr>
  </w:style>
  <w:style w:type="paragraph" w:customStyle="1" w:styleId="NormlCharCharChar1CharChar">
    <w:name w:val="Norml Char Char Char1 Char Char"/>
    <w:link w:val="NormlCharCharChar1CharCharChar"/>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character" w:customStyle="1" w:styleId="Char1CharChar2">
    <w:name w:val="Char1 Char Char2"/>
    <w:aliases w:val="Char1 Char Char Char Char11,Char1 Char Char Char Char Char Char Char1,Char1 Char Char1,Char1 Char Char Char Char Char Char11"/>
    <w:semiHidden/>
    <w:rsid w:val="0025034F"/>
    <w:rPr>
      <w:rFonts w:ascii="H-Gourmand" w:hAnsi="H-Gourmand" w:cs="H-Gourmand"/>
      <w:sz w:val="24"/>
      <w:szCs w:val="24"/>
      <w:lang w:val="en-GB" w:eastAsia="en-GB"/>
    </w:rPr>
  </w:style>
  <w:style w:type="paragraph" w:styleId="Lista3">
    <w:name w:val="List 3"/>
    <w:basedOn w:val="Norml"/>
    <w:rsid w:val="0025034F"/>
    <w:pPr>
      <w:suppressAutoHyphens w:val="0"/>
      <w:ind w:left="849" w:hanging="283"/>
    </w:pPr>
    <w:rPr>
      <w:rFonts w:ascii="Times New Roman" w:hAnsi="Times New Roman"/>
      <w:sz w:val="20"/>
      <w:szCs w:val="20"/>
      <w:lang w:eastAsia="hu-HU"/>
    </w:rPr>
  </w:style>
  <w:style w:type="paragraph" w:styleId="Lista4">
    <w:name w:val="List 4"/>
    <w:basedOn w:val="Norml"/>
    <w:rsid w:val="0025034F"/>
    <w:pPr>
      <w:suppressAutoHyphens w:val="0"/>
      <w:ind w:left="1132" w:hanging="283"/>
    </w:pPr>
    <w:rPr>
      <w:rFonts w:ascii="Times New Roman" w:hAnsi="Times New Roman"/>
      <w:sz w:val="20"/>
      <w:szCs w:val="20"/>
      <w:lang w:eastAsia="hu-HU"/>
    </w:rPr>
  </w:style>
  <w:style w:type="paragraph" w:styleId="Lista5">
    <w:name w:val="List 5"/>
    <w:basedOn w:val="Norml"/>
    <w:rsid w:val="0025034F"/>
    <w:pPr>
      <w:suppressAutoHyphens w:val="0"/>
      <w:ind w:left="1415" w:hanging="283"/>
    </w:pPr>
    <w:rPr>
      <w:rFonts w:ascii="Times New Roman" w:hAnsi="Times New Roman"/>
      <w:sz w:val="20"/>
      <w:szCs w:val="20"/>
      <w:lang w:eastAsia="hu-HU"/>
    </w:rPr>
  </w:style>
  <w:style w:type="paragraph" w:styleId="Befejezs">
    <w:name w:val="Closing"/>
    <w:aliases w:val=" Char4"/>
    <w:basedOn w:val="Norml"/>
    <w:link w:val="BefejezsChar"/>
    <w:rsid w:val="0025034F"/>
    <w:pPr>
      <w:suppressAutoHyphens w:val="0"/>
      <w:ind w:left="4252"/>
    </w:pPr>
    <w:rPr>
      <w:rFonts w:ascii="Times New Roman" w:hAnsi="Times New Roman"/>
      <w:sz w:val="20"/>
      <w:szCs w:val="20"/>
    </w:rPr>
  </w:style>
  <w:style w:type="character" w:customStyle="1" w:styleId="BefejezsChar">
    <w:name w:val="Befejezés Char"/>
    <w:aliases w:val=" Char4 Char"/>
    <w:basedOn w:val="Bekezdsalapbettpusa"/>
    <w:link w:val="Befejezs"/>
    <w:rsid w:val="0025034F"/>
    <w:rPr>
      <w:rFonts w:ascii="Times New Roman" w:eastAsia="Times New Roman" w:hAnsi="Times New Roman" w:cs="Times New Roman"/>
      <w:sz w:val="20"/>
      <w:szCs w:val="20"/>
      <w:lang w:eastAsia="ar-SA"/>
    </w:rPr>
  </w:style>
  <w:style w:type="paragraph" w:styleId="Felsorols3">
    <w:name w:val="List Bullet 3"/>
    <w:basedOn w:val="Norml"/>
    <w:autoRedefine/>
    <w:rsid w:val="0025034F"/>
    <w:pPr>
      <w:numPr>
        <w:numId w:val="8"/>
      </w:numPr>
      <w:tabs>
        <w:tab w:val="num" w:pos="926"/>
      </w:tabs>
      <w:suppressAutoHyphens w:val="0"/>
      <w:ind w:left="926"/>
    </w:pPr>
    <w:rPr>
      <w:rFonts w:ascii="Times New Roman" w:hAnsi="Times New Roman"/>
      <w:sz w:val="20"/>
      <w:szCs w:val="20"/>
      <w:lang w:eastAsia="hu-HU"/>
    </w:rPr>
  </w:style>
  <w:style w:type="paragraph" w:styleId="Felsorols4">
    <w:name w:val="List Bullet 4"/>
    <w:basedOn w:val="Norml"/>
    <w:autoRedefine/>
    <w:rsid w:val="0025034F"/>
    <w:pPr>
      <w:numPr>
        <w:numId w:val="9"/>
      </w:numPr>
      <w:tabs>
        <w:tab w:val="num" w:pos="1209"/>
      </w:tabs>
      <w:suppressAutoHyphens w:val="0"/>
      <w:ind w:left="1209"/>
    </w:pPr>
    <w:rPr>
      <w:rFonts w:ascii="Times New Roman" w:hAnsi="Times New Roman"/>
      <w:sz w:val="20"/>
      <w:szCs w:val="20"/>
      <w:lang w:eastAsia="hu-HU"/>
    </w:rPr>
  </w:style>
  <w:style w:type="paragraph" w:styleId="Listafolytatsa2">
    <w:name w:val="List Continue 2"/>
    <w:basedOn w:val="Norml"/>
    <w:rsid w:val="0025034F"/>
    <w:pPr>
      <w:suppressAutoHyphens w:val="0"/>
      <w:spacing w:after="120"/>
      <w:ind w:left="566"/>
    </w:pPr>
    <w:rPr>
      <w:rFonts w:ascii="Times New Roman" w:hAnsi="Times New Roman"/>
      <w:sz w:val="20"/>
      <w:szCs w:val="20"/>
      <w:lang w:eastAsia="hu-HU"/>
    </w:rPr>
  </w:style>
  <w:style w:type="paragraph" w:styleId="Listafolytatsa3">
    <w:name w:val="List Continue 3"/>
    <w:basedOn w:val="Norml"/>
    <w:rsid w:val="0025034F"/>
    <w:pPr>
      <w:suppressAutoHyphens w:val="0"/>
      <w:spacing w:after="120"/>
      <w:ind w:left="849"/>
    </w:pPr>
    <w:rPr>
      <w:rFonts w:ascii="Times New Roman" w:hAnsi="Times New Roman"/>
      <w:sz w:val="20"/>
      <w:szCs w:val="20"/>
      <w:lang w:eastAsia="hu-HU"/>
    </w:rPr>
  </w:style>
  <w:style w:type="paragraph" w:styleId="Listafolytatsa4">
    <w:name w:val="List Continue 4"/>
    <w:basedOn w:val="Norml"/>
    <w:rsid w:val="0025034F"/>
    <w:pPr>
      <w:suppressAutoHyphens w:val="0"/>
      <w:spacing w:after="120"/>
      <w:ind w:left="1132"/>
    </w:pPr>
    <w:rPr>
      <w:rFonts w:ascii="Times New Roman" w:hAnsi="Times New Roman"/>
      <w:sz w:val="20"/>
      <w:szCs w:val="20"/>
      <w:lang w:eastAsia="hu-HU"/>
    </w:rPr>
  </w:style>
  <w:style w:type="paragraph" w:styleId="Alrs">
    <w:name w:val="Signature"/>
    <w:aliases w:val=" Char3"/>
    <w:basedOn w:val="Norml"/>
    <w:link w:val="AlrsChar"/>
    <w:rsid w:val="0025034F"/>
    <w:pPr>
      <w:suppressAutoHyphens w:val="0"/>
      <w:ind w:left="4252"/>
    </w:pPr>
    <w:rPr>
      <w:rFonts w:ascii="Times New Roman" w:hAnsi="Times New Roman"/>
      <w:sz w:val="20"/>
      <w:szCs w:val="20"/>
    </w:rPr>
  </w:style>
  <w:style w:type="character" w:customStyle="1" w:styleId="AlrsChar">
    <w:name w:val="Aláírás Char"/>
    <w:aliases w:val=" Char3 Char"/>
    <w:basedOn w:val="Bekezdsalapbettpusa"/>
    <w:link w:val="Alrs"/>
    <w:rsid w:val="0025034F"/>
    <w:rPr>
      <w:rFonts w:ascii="Times New Roman" w:eastAsia="Times New Roman" w:hAnsi="Times New Roman" w:cs="Times New Roman"/>
      <w:sz w:val="20"/>
      <w:szCs w:val="20"/>
      <w:lang w:eastAsia="ar-SA"/>
    </w:rPr>
  </w:style>
  <w:style w:type="character" w:customStyle="1" w:styleId="Char1CharChar11">
    <w:name w:val="Char1 Char Char11"/>
    <w:aliases w:val="Char1 Char Char4,Char1 Char Char Char Char3,Char1 Char Char Char Char Char Char3,lQlb Char1"/>
    <w:rsid w:val="0025034F"/>
    <w:rPr>
      <w:sz w:val="24"/>
      <w:lang w:val="hu-HU" w:eastAsia="hu-HU"/>
    </w:rPr>
  </w:style>
  <w:style w:type="paragraph" w:customStyle="1" w:styleId="Style4">
    <w:name w:val="Style4"/>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Style2">
    <w:name w:val="Style2"/>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Style3">
    <w:name w:val="Style3"/>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Style1">
    <w:name w:val="Style1"/>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Kiemels20">
    <w:name w:val="Kiemels2"/>
    <w:rsid w:val="0025034F"/>
    <w:pPr>
      <w:autoSpaceDE w:val="0"/>
      <w:autoSpaceDN w:val="0"/>
      <w:adjustRightInd w:val="0"/>
      <w:spacing w:after="0" w:line="240" w:lineRule="auto"/>
    </w:pPr>
    <w:rPr>
      <w:rFonts w:ascii="MS Sans Serif" w:eastAsia="Times New Roman" w:hAnsi="MS Sans Serif" w:cs="MS Sans Serif"/>
      <w:b/>
      <w:bCs/>
      <w:sz w:val="24"/>
      <w:szCs w:val="24"/>
      <w:lang w:eastAsia="hu-HU"/>
    </w:rPr>
  </w:style>
  <w:style w:type="paragraph" w:customStyle="1" w:styleId="NormlCharChar2">
    <w:name w:val="Norml Char Char2"/>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CharChar5CharChar">
    <w:name w:val="Char Char5 Char Char"/>
    <w:basedOn w:val="Norml"/>
    <w:rsid w:val="0025034F"/>
    <w:pPr>
      <w:suppressAutoHyphens w:val="0"/>
      <w:spacing w:after="160" w:line="240" w:lineRule="exact"/>
    </w:pPr>
    <w:rPr>
      <w:rFonts w:ascii="Verdana" w:hAnsi="Verdana" w:cs="Verdana"/>
      <w:sz w:val="20"/>
      <w:szCs w:val="20"/>
      <w:lang w:val="en-US" w:eastAsia="en-US"/>
    </w:rPr>
  </w:style>
  <w:style w:type="character" w:customStyle="1" w:styleId="NormlCharCharChar1CharCharChar">
    <w:name w:val="Norml Char Char Char1 Char Char Char"/>
    <w:link w:val="NormlCharCharChar1CharChar"/>
    <w:rsid w:val="0025034F"/>
    <w:rPr>
      <w:rFonts w:ascii="MS Sans Serif" w:eastAsia="Times New Roman" w:hAnsi="MS Sans Serif" w:cs="MS Sans Serif"/>
      <w:sz w:val="24"/>
      <w:szCs w:val="24"/>
      <w:lang w:eastAsia="hu-HU"/>
    </w:rPr>
  </w:style>
  <w:style w:type="paragraph" w:customStyle="1" w:styleId="NormlCharCharChar">
    <w:name w:val="Norml Char Char Char"/>
    <w:link w:val="NormlCharCharCharChar"/>
    <w:rsid w:val="0025034F"/>
    <w:pPr>
      <w:autoSpaceDE w:val="0"/>
      <w:autoSpaceDN w:val="0"/>
      <w:adjustRightInd w:val="0"/>
      <w:spacing w:after="0" w:line="240" w:lineRule="auto"/>
    </w:pPr>
    <w:rPr>
      <w:rFonts w:ascii="MS Sans Serif" w:eastAsia="Times New Roman" w:hAnsi="MS Sans Serif" w:cs="MS Sans Serif"/>
      <w:b/>
      <w:bCs/>
      <w:caps/>
      <w:sz w:val="24"/>
      <w:szCs w:val="24"/>
      <w:lang w:eastAsia="hu-HU"/>
    </w:rPr>
  </w:style>
  <w:style w:type="character" w:customStyle="1" w:styleId="NormlCharCharCharChar">
    <w:name w:val="Norml Char Char Char Char"/>
    <w:link w:val="NormlCharCharChar"/>
    <w:rsid w:val="0025034F"/>
    <w:rPr>
      <w:rFonts w:ascii="MS Sans Serif" w:eastAsia="Times New Roman" w:hAnsi="MS Sans Serif" w:cs="MS Sans Serif"/>
      <w:b/>
      <w:bCs/>
      <w:caps/>
      <w:sz w:val="24"/>
      <w:szCs w:val="24"/>
      <w:lang w:eastAsia="hu-HU"/>
    </w:rPr>
  </w:style>
  <w:style w:type="paragraph" w:customStyle="1" w:styleId="Norml0">
    <w:name w:val="Norml"/>
    <w:rsid w:val="0025034F"/>
    <w:pPr>
      <w:autoSpaceDE w:val="0"/>
      <w:autoSpaceDN w:val="0"/>
      <w:adjustRightInd w:val="0"/>
      <w:spacing w:after="0" w:line="240" w:lineRule="auto"/>
    </w:pPr>
    <w:rPr>
      <w:rFonts w:ascii="MS Sans Serif" w:eastAsia="Times New Roman" w:hAnsi="MS Sans Serif" w:cs="MS Sans Serif"/>
      <w:b/>
      <w:bCs/>
      <w:caps/>
      <w:sz w:val="24"/>
      <w:szCs w:val="24"/>
      <w:lang w:eastAsia="hu-HU"/>
    </w:rPr>
  </w:style>
  <w:style w:type="paragraph" w:customStyle="1" w:styleId="CharChar1CharCharCharCharCharCharCharCharChar">
    <w:name w:val="Char Char1 Char Char Char Char Char Char Char Char Char"/>
    <w:basedOn w:val="Norml"/>
    <w:semiHidden/>
    <w:rsid w:val="0025034F"/>
    <w:pPr>
      <w:suppressAutoHyphens w:val="0"/>
    </w:pPr>
    <w:rPr>
      <w:rFonts w:ascii="Times New Roman" w:hAnsi="Times New Roman"/>
      <w:sz w:val="24"/>
      <w:szCs w:val="24"/>
      <w:lang w:val="pl-PL" w:eastAsia="pl-PL"/>
    </w:rPr>
  </w:style>
  <w:style w:type="paragraph" w:customStyle="1" w:styleId="odd">
    <w:name w:val="odd"/>
    <w:basedOn w:val="Norml"/>
    <w:rsid w:val="0025034F"/>
    <w:pPr>
      <w:suppressAutoHyphens w:val="0"/>
      <w:spacing w:before="100" w:beforeAutospacing="1" w:after="100" w:afterAutospacing="1"/>
    </w:pPr>
    <w:rPr>
      <w:rFonts w:ascii="Times New Roman" w:hAnsi="Times New Roman"/>
      <w:sz w:val="24"/>
      <w:szCs w:val="24"/>
      <w:lang w:eastAsia="hu-HU"/>
    </w:rPr>
  </w:style>
  <w:style w:type="character" w:customStyle="1" w:styleId="Heading1CharCharCharChar">
    <w:name w:val="Heading 1 Char Char Char Char"/>
    <w:rsid w:val="0025034F"/>
    <w:rPr>
      <w:rFonts w:ascii="H-Gourmand" w:hAnsi="H-Gourmand"/>
      <w:b/>
      <w:caps/>
      <w:kern w:val="28"/>
      <w:sz w:val="24"/>
      <w:lang w:val="en-US" w:eastAsia="hu-HU"/>
    </w:rPr>
  </w:style>
  <w:style w:type="character" w:customStyle="1" w:styleId="NormlWebChar">
    <w:name w:val="Normál (Web) Char"/>
    <w:aliases w:val="Char Char Char Char2, Char Char Char Char, Char Char Char1, Char Char1,Char Char Char1"/>
    <w:uiPriority w:val="99"/>
    <w:rsid w:val="0025034F"/>
    <w:rPr>
      <w:rFonts w:ascii="Times New Roman félkövér" w:hAnsi="Times New Roman félkövér" w:cs="Times New Roman félkövér"/>
      <w:b/>
      <w:bCs/>
      <w:caps/>
      <w:sz w:val="24"/>
      <w:szCs w:val="24"/>
      <w:lang w:val="hu-HU" w:eastAsia="hu-HU"/>
    </w:rPr>
  </w:style>
  <w:style w:type="paragraph" w:customStyle="1" w:styleId="CharChar2Char">
    <w:name w:val="Char Char2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5CharCharCharCharChar">
    <w:name w:val="Char Char5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1CharCharChar">
    <w:name w:val="Char Char1 Char Char Char"/>
    <w:basedOn w:val="Norml"/>
    <w:rsid w:val="0025034F"/>
    <w:pPr>
      <w:suppressAutoHyphens w:val="0"/>
    </w:pPr>
    <w:rPr>
      <w:rFonts w:ascii="Times New Roman" w:hAnsi="Times New Roman"/>
      <w:sz w:val="24"/>
      <w:szCs w:val="24"/>
      <w:lang w:val="pl-PL" w:eastAsia="pl-PL"/>
    </w:rPr>
  </w:style>
  <w:style w:type="character" w:customStyle="1" w:styleId="apple-converted-space">
    <w:name w:val="apple-converted-space"/>
    <w:rsid w:val="0025034F"/>
    <w:rPr>
      <w:rFonts w:cs="Times New Roman"/>
    </w:rPr>
  </w:style>
  <w:style w:type="paragraph" w:customStyle="1" w:styleId="CharChar2">
    <w:name w:val="Char Char2"/>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5CharCharCharCharChar1CharCharChar">
    <w:name w:val="Char Char5 Char Char Char Char Char1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listaszerbekezds10">
    <w:name w:val="listaszerbekezds1"/>
    <w:basedOn w:val="Norml"/>
    <w:rsid w:val="0025034F"/>
    <w:pPr>
      <w:suppressAutoHyphens w:val="0"/>
      <w:spacing w:before="100" w:beforeAutospacing="1" w:after="100" w:afterAutospacing="1"/>
    </w:pPr>
    <w:rPr>
      <w:rFonts w:ascii="Times New Roman" w:hAnsi="Times New Roman"/>
      <w:sz w:val="24"/>
      <w:szCs w:val="24"/>
      <w:lang w:eastAsia="hu-HU"/>
    </w:rPr>
  </w:style>
  <w:style w:type="paragraph" w:customStyle="1" w:styleId="CharChar3Char">
    <w:name w:val="Char Char3 Char"/>
    <w:basedOn w:val="Norml"/>
    <w:rsid w:val="0025034F"/>
    <w:pPr>
      <w:suppressAutoHyphens w:val="0"/>
      <w:spacing w:after="160" w:line="240" w:lineRule="exact"/>
    </w:pPr>
    <w:rPr>
      <w:rFonts w:ascii="Verdana" w:hAnsi="Verdana" w:cs="Verdana"/>
      <w:sz w:val="24"/>
      <w:szCs w:val="24"/>
      <w:lang w:val="en-US" w:eastAsia="en-US"/>
    </w:rPr>
  </w:style>
  <w:style w:type="paragraph" w:customStyle="1" w:styleId="CharChar1CharCharChar1CharCharCharCharCharCharCharCharCharCharCharCharCharCharCharCharCharCharCharCharChar">
    <w:name w:val="Char Char1 Char Char Char1 Char Char Char Char Char Char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character" w:customStyle="1" w:styleId="NormlWebChar1">
    <w:name w:val="Normál (Web) Char1"/>
    <w:aliases w:val="Normál (Web) Char2 Char1,Normál (Web) Char1 Char Char1,Normál (Web) Char Char1 Char Char1"/>
    <w:rsid w:val="0025034F"/>
    <w:rPr>
      <w:rFonts w:cs="Times New Roman"/>
      <w:sz w:val="24"/>
      <w:szCs w:val="24"/>
      <w:lang w:val="hu-HU" w:eastAsia="hu-HU"/>
    </w:rPr>
  </w:style>
  <w:style w:type="character" w:customStyle="1" w:styleId="CharChar6">
    <w:name w:val="Char Char6"/>
    <w:semiHidden/>
    <w:rsid w:val="0025034F"/>
    <w:rPr>
      <w:rFonts w:cs="Times New Roman"/>
    </w:rPr>
  </w:style>
  <w:style w:type="character" w:customStyle="1" w:styleId="llb2">
    <w:name w:val="Élőláb2"/>
    <w:aliases w:val="Char1 Char Char Char2,Char1 Char Char Char Char Char Char2,Char1 Char Char3,Footer Char2,Char1 Char Char Char Char2,Char1 Char Char Char Char Char Char Char Char2,Char1 Char2"/>
    <w:rsid w:val="0025034F"/>
    <w:rPr>
      <w:rFonts w:cs="Times New Roman"/>
      <w:sz w:val="24"/>
      <w:szCs w:val="24"/>
    </w:rPr>
  </w:style>
  <w:style w:type="paragraph" w:customStyle="1" w:styleId="CharChar5CharCharCharCharChar1">
    <w:name w:val="Char Char5 Char Char Char Char Char1"/>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1CharCharCharChar">
    <w:name w:val="Char Char1 Char Char Char Char"/>
    <w:aliases w:val="Bekezdés alap-betűtípusa1"/>
    <w:basedOn w:val="Norml"/>
    <w:rsid w:val="0025034F"/>
    <w:pPr>
      <w:suppressAutoHyphens w:val="0"/>
    </w:pPr>
    <w:rPr>
      <w:rFonts w:ascii="Times New Roman" w:hAnsi="Times New Roman"/>
      <w:sz w:val="24"/>
      <w:szCs w:val="24"/>
      <w:lang w:val="pl-PL" w:eastAsia="pl-PL"/>
    </w:rPr>
  </w:style>
  <w:style w:type="paragraph" w:customStyle="1" w:styleId="CharChar1CharCharChar1CharCharCharCharCharCharCharCharCharCharCharCharCharCharCharCharCharCharCharCharCharChar">
    <w:name w:val="Char Char1 Char Char Char1 Char Char Char Char Char Char Char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Szvegtrzs21">
    <w:name w:val="Szövegtörzs 21"/>
    <w:aliases w:val="Body Text 2,Törzsszöveg behúzással"/>
    <w:basedOn w:val="Norml"/>
    <w:rsid w:val="0025034F"/>
    <w:pPr>
      <w:suppressAutoHyphens w:val="0"/>
      <w:jc w:val="both"/>
    </w:pPr>
    <w:rPr>
      <w:rFonts w:ascii="Arial Narrow" w:hAnsi="Arial Narrow" w:cs="Arial Narrow"/>
      <w:sz w:val="24"/>
      <w:szCs w:val="24"/>
    </w:rPr>
  </w:style>
  <w:style w:type="character" w:customStyle="1" w:styleId="NormlCharCharChar1Char1">
    <w:name w:val="Norml Char Char Char1 Char1"/>
    <w:rsid w:val="0025034F"/>
    <w:rPr>
      <w:rFonts w:ascii="MS Sans Serif" w:hAnsi="MS Sans Serif" w:cs="MS Sans Serif"/>
      <w:sz w:val="24"/>
      <w:szCs w:val="24"/>
      <w:lang w:val="hu-HU" w:eastAsia="hu-HU"/>
    </w:rPr>
  </w:style>
  <w:style w:type="paragraph" w:customStyle="1" w:styleId="western">
    <w:name w:val="western"/>
    <w:basedOn w:val="Norml"/>
    <w:rsid w:val="0025034F"/>
    <w:pPr>
      <w:suppressAutoHyphens w:val="0"/>
      <w:spacing w:before="100" w:beforeAutospacing="1" w:after="119"/>
    </w:pPr>
    <w:rPr>
      <w:rFonts w:ascii="Times New Roman" w:hAnsi="Times New Roman"/>
      <w:color w:val="000000"/>
      <w:sz w:val="24"/>
      <w:szCs w:val="24"/>
      <w:lang w:eastAsia="hu-HU"/>
    </w:rPr>
  </w:style>
  <w:style w:type="paragraph" w:customStyle="1" w:styleId="rub20">
    <w:name w:val="rub2"/>
    <w:basedOn w:val="Norml"/>
    <w:rsid w:val="0025034F"/>
    <w:pPr>
      <w:suppressAutoHyphens w:val="0"/>
    </w:pPr>
    <w:rPr>
      <w:rFonts w:ascii="&amp;#39" w:hAnsi="&amp;#39" w:cs="&amp;#39"/>
      <w:smallCaps/>
      <w:sz w:val="24"/>
      <w:szCs w:val="24"/>
      <w:lang w:eastAsia="hu-HU"/>
    </w:rPr>
  </w:style>
  <w:style w:type="paragraph" w:customStyle="1" w:styleId="rub10">
    <w:name w:val="rub1"/>
    <w:basedOn w:val="Norml"/>
    <w:rsid w:val="0025034F"/>
    <w:pPr>
      <w:suppressAutoHyphens w:val="0"/>
      <w:jc w:val="both"/>
    </w:pPr>
    <w:rPr>
      <w:rFonts w:ascii="&amp;#39" w:hAnsi="&amp;#39" w:cs="&amp;#39"/>
      <w:b/>
      <w:bCs/>
      <w:smallCaps/>
      <w:sz w:val="24"/>
      <w:szCs w:val="24"/>
      <w:lang w:eastAsia="hu-HU"/>
    </w:rPr>
  </w:style>
  <w:style w:type="paragraph" w:customStyle="1" w:styleId="zu0">
    <w:name w:val="zu"/>
    <w:basedOn w:val="Norml"/>
    <w:rsid w:val="0025034F"/>
    <w:pPr>
      <w:suppressAutoHyphens w:val="0"/>
    </w:pPr>
    <w:rPr>
      <w:rFonts w:ascii="Arial" w:hAnsi="Arial" w:cs="Arial"/>
      <w:b/>
      <w:bCs/>
      <w:sz w:val="24"/>
      <w:szCs w:val="24"/>
      <w:lang w:eastAsia="hu-HU"/>
    </w:rPr>
  </w:style>
  <w:style w:type="paragraph" w:customStyle="1" w:styleId="CharChar1CharCharChar1CharCharCharCharCharCharCharCharCharCharCharCharCharCharCharCharCharCharCharCharCharCharCharCharCharCharChar">
    <w:name w:val="Char Char1 Char Char Char1 Char Char Char Char Char Char Char Char Char Char Char Char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CharCharCharCharCharChar">
    <w:name w:val="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character" w:customStyle="1" w:styleId="NormlWebChar11Char">
    <w:name w:val="Normál (Web) Char11 Char"/>
    <w:rsid w:val="0025034F"/>
    <w:rPr>
      <w:sz w:val="24"/>
      <w:lang w:val="hu-HU" w:eastAsia="hu-HU"/>
    </w:rPr>
  </w:style>
  <w:style w:type="numbering" w:customStyle="1" w:styleId="Cmsor1TH">
    <w:name w:val="Címsor 1 TH"/>
    <w:rsid w:val="0025034F"/>
    <w:pPr>
      <w:numPr>
        <w:numId w:val="10"/>
      </w:numPr>
    </w:pPr>
  </w:style>
  <w:style w:type="character" w:customStyle="1" w:styleId="Heading1Char2">
    <w:name w:val="Heading 1 Char2"/>
    <w:aliases w:val="Char7 Char1,Címsor 1 Char1 Char1,Címsor 1 Char Char Char1,Címsor 1 Char Char2,Címsor 11 Char1,Heading 1 Char Char Char1,Heading 1 Char Char2"/>
    <w:rsid w:val="0025034F"/>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Char">
    <w:name w:val="Char Char1 Char Char Char1 Char Char Char Char Char Char Char Char Char Char Char Char Char Char Char Char Char Char Char Char Char Char Char Char Char"/>
    <w:basedOn w:val="Norml"/>
    <w:rsid w:val="0025034F"/>
    <w:pPr>
      <w:suppressAutoHyphens w:val="0"/>
      <w:spacing w:after="160" w:line="240" w:lineRule="exact"/>
    </w:pPr>
    <w:rPr>
      <w:rFonts w:ascii="Verdana" w:hAnsi="Verdana"/>
      <w:sz w:val="20"/>
      <w:szCs w:val="20"/>
      <w:lang w:val="en-US" w:eastAsia="en-US"/>
    </w:rPr>
  </w:style>
  <w:style w:type="character" w:customStyle="1" w:styleId="En-tte11Char1Char">
    <w:name w:val="En-tête 1.1 Char1 Char"/>
    <w:rsid w:val="0025034F"/>
    <w:rPr>
      <w:rFonts w:ascii="Tms Rmn" w:hAnsi="Tms Rmn"/>
      <w:sz w:val="254"/>
      <w:lang w:val="en-US" w:eastAsia="hu-HU" w:bidi="ar-SA"/>
    </w:rPr>
  </w:style>
  <w:style w:type="paragraph" w:customStyle="1" w:styleId="CharChar1CharCharCharCharCharCharCharCharCharCharCharChar">
    <w:name w:val="Char Char1 Char Char Char Char Char Char Char Char Char Char Char Char"/>
    <w:basedOn w:val="Norml"/>
    <w:rsid w:val="0025034F"/>
    <w:pPr>
      <w:suppressAutoHyphens w:val="0"/>
    </w:pPr>
    <w:rPr>
      <w:rFonts w:ascii="Times New Roman" w:hAnsi="Times New Roman"/>
      <w:sz w:val="24"/>
      <w:szCs w:val="20"/>
      <w:lang w:val="pl-PL" w:eastAsia="pl-PL"/>
    </w:rPr>
  </w:style>
  <w:style w:type="paragraph" w:customStyle="1" w:styleId="Alaprtelmezett">
    <w:name w:val="Alapértelmezett"/>
    <w:rsid w:val="0025034F"/>
    <w:pPr>
      <w:tabs>
        <w:tab w:val="left" w:pos="709"/>
      </w:tabs>
      <w:suppressAutoHyphens/>
      <w:spacing w:after="0" w:line="240" w:lineRule="auto"/>
    </w:pPr>
    <w:rPr>
      <w:rFonts w:ascii="Times New Roman" w:eastAsia="MS ??" w:hAnsi="Times New Roman" w:cs="Times New Roman"/>
      <w:sz w:val="20"/>
      <w:szCs w:val="20"/>
      <w:lang w:eastAsia="ar-SA"/>
    </w:rPr>
  </w:style>
  <w:style w:type="paragraph" w:customStyle="1" w:styleId="Listaszerbekezds2">
    <w:name w:val="Listaszerű bekezdés2"/>
    <w:basedOn w:val="Norml"/>
    <w:rsid w:val="0025034F"/>
    <w:pPr>
      <w:suppressAutoHyphens w:val="0"/>
      <w:spacing w:after="200" w:line="276" w:lineRule="auto"/>
      <w:ind w:left="720"/>
    </w:pPr>
    <w:rPr>
      <w:rFonts w:ascii="Calibri" w:hAnsi="Calibri"/>
      <w:sz w:val="22"/>
      <w:szCs w:val="22"/>
      <w:lang w:eastAsia="en-US"/>
    </w:rPr>
  </w:style>
  <w:style w:type="paragraph" w:styleId="Vltozat">
    <w:name w:val="Revision"/>
    <w:hidden/>
    <w:uiPriority w:val="99"/>
    <w:semiHidden/>
    <w:rsid w:val="0025034F"/>
    <w:pPr>
      <w:spacing w:after="0" w:line="240" w:lineRule="auto"/>
    </w:pPr>
    <w:rPr>
      <w:rFonts w:ascii="Times New Roman" w:eastAsia="Times New Roman" w:hAnsi="Times New Roman" w:cs="Times New Roman"/>
      <w:sz w:val="20"/>
      <w:szCs w:val="20"/>
      <w:lang w:eastAsia="hu-HU"/>
    </w:rPr>
  </w:style>
  <w:style w:type="character" w:customStyle="1" w:styleId="NormlCharCharCharCharChar1">
    <w:name w:val="Norml Char Char Char Char Char1"/>
    <w:rsid w:val="0025034F"/>
    <w:rPr>
      <w:rFonts w:ascii="MS Sans Serif" w:hAnsi="MS Sans Serif" w:cs="MS Sans Serif"/>
      <w:sz w:val="24"/>
      <w:szCs w:val="24"/>
      <w:lang w:val="hu-HU" w:eastAsia="hu-HU" w:bidi="ar-SA"/>
    </w:rPr>
  </w:style>
  <w:style w:type="paragraph" w:customStyle="1" w:styleId="CharChar1CharCharChar1CharCharCharCharCharCharCharCharCharCharCharCharCharCharCharCharCharCharCharCharCharCharCharCharCharChar">
    <w:name w:val="Char Char1 Char Char Char1 Char Char Char Char Char Char Char Char Char Char Char Char Char Char Char Char Char Char Char Char Char Char Char Char Char Char"/>
    <w:basedOn w:val="Norml"/>
    <w:next w:val="Norml"/>
    <w:rsid w:val="0025034F"/>
    <w:pPr>
      <w:suppressAutoHyphens w:val="0"/>
      <w:spacing w:after="160" w:line="240" w:lineRule="exact"/>
    </w:pPr>
    <w:rPr>
      <w:rFonts w:ascii="Tahoma" w:hAnsi="Tahoma"/>
      <w:sz w:val="24"/>
      <w:szCs w:val="20"/>
      <w:lang w:val="en-US" w:eastAsia="en-US"/>
    </w:rPr>
  </w:style>
  <w:style w:type="character" w:customStyle="1" w:styleId="BalloonTextChar">
    <w:name w:val="Balloon Text Char"/>
    <w:rsid w:val="0025034F"/>
    <w:rPr>
      <w:rFonts w:cs="Times New Roman"/>
    </w:rPr>
  </w:style>
  <w:style w:type="character" w:customStyle="1" w:styleId="Heading2Char">
    <w:name w:val="Heading 2 Char"/>
    <w:rsid w:val="0025034F"/>
    <w:rPr>
      <w:rFonts w:cs="Times New Roman"/>
    </w:rPr>
  </w:style>
  <w:style w:type="character" w:customStyle="1" w:styleId="Heading3Char">
    <w:name w:val="Heading 3 Char"/>
    <w:rsid w:val="0025034F"/>
    <w:rPr>
      <w:rFonts w:cs="Times New Roman"/>
    </w:rPr>
  </w:style>
  <w:style w:type="character" w:customStyle="1" w:styleId="Heading4Char">
    <w:name w:val="Heading 4 Char"/>
    <w:rsid w:val="0025034F"/>
    <w:rPr>
      <w:rFonts w:cs="Times New Roman"/>
    </w:rPr>
  </w:style>
  <w:style w:type="character" w:customStyle="1" w:styleId="Heading6Char">
    <w:name w:val="Heading 6 Char"/>
    <w:rsid w:val="0025034F"/>
    <w:rPr>
      <w:rFonts w:cs="Times New Roman"/>
    </w:rPr>
  </w:style>
  <w:style w:type="character" w:customStyle="1" w:styleId="Heading7Char">
    <w:name w:val="Heading 7 Char"/>
    <w:rsid w:val="0025034F"/>
    <w:rPr>
      <w:rFonts w:cs="Times New Roman"/>
    </w:rPr>
  </w:style>
  <w:style w:type="character" w:customStyle="1" w:styleId="Heading8Char">
    <w:name w:val="Heading 8 Char"/>
    <w:rsid w:val="0025034F"/>
    <w:rPr>
      <w:rFonts w:cs="Times New Roman"/>
    </w:rPr>
  </w:style>
  <w:style w:type="character" w:customStyle="1" w:styleId="Heading9Char">
    <w:name w:val="Heading 9 Char"/>
    <w:rsid w:val="0025034F"/>
    <w:rPr>
      <w:rFonts w:cs="Times New Roman"/>
    </w:rPr>
  </w:style>
  <w:style w:type="character" w:customStyle="1" w:styleId="Heading1Char3">
    <w:name w:val="Heading 1 Char3"/>
    <w:rsid w:val="0025034F"/>
  </w:style>
  <w:style w:type="character" w:customStyle="1" w:styleId="BodyTextChar">
    <w:name w:val="Body Text Char"/>
    <w:rsid w:val="0025034F"/>
    <w:rPr>
      <w:rFonts w:cs="Times New Roman"/>
    </w:rPr>
  </w:style>
  <w:style w:type="character" w:customStyle="1" w:styleId="BodyTextIndent2Char">
    <w:name w:val="Body Text Indent 2 Char"/>
    <w:rsid w:val="0025034F"/>
    <w:rPr>
      <w:rFonts w:cs="Times New Roman"/>
    </w:rPr>
  </w:style>
  <w:style w:type="character" w:customStyle="1" w:styleId="Internet-hivatkozs">
    <w:name w:val="Internet-hivatkozás"/>
    <w:rsid w:val="0025034F"/>
    <w:rPr>
      <w:color w:val="0000FF"/>
      <w:u w:val="single"/>
      <w:lang w:val="hu-HU" w:eastAsia="hu-HU"/>
    </w:rPr>
  </w:style>
  <w:style w:type="character" w:customStyle="1" w:styleId="TitleChar">
    <w:name w:val="Title Char"/>
    <w:rsid w:val="0025034F"/>
    <w:rPr>
      <w:rFonts w:cs="Times New Roman"/>
    </w:rPr>
  </w:style>
  <w:style w:type="character" w:customStyle="1" w:styleId="BodyTextIndentChar">
    <w:name w:val="Body Text Indent Char"/>
    <w:rsid w:val="0025034F"/>
    <w:rPr>
      <w:rFonts w:cs="Times New Roman"/>
    </w:rPr>
  </w:style>
  <w:style w:type="character" w:customStyle="1" w:styleId="BodyText3Char">
    <w:name w:val="Body Text 3 Char"/>
    <w:rsid w:val="0025034F"/>
    <w:rPr>
      <w:rFonts w:cs="Times New Roman"/>
    </w:rPr>
  </w:style>
  <w:style w:type="character" w:customStyle="1" w:styleId="BodyTextIndent3Char">
    <w:name w:val="Body Text Indent 3 Char"/>
    <w:rsid w:val="0025034F"/>
    <w:rPr>
      <w:rFonts w:cs="Times New Roman"/>
    </w:rPr>
  </w:style>
  <w:style w:type="character" w:customStyle="1" w:styleId="FooterChar3">
    <w:name w:val="Footer Char3"/>
    <w:rsid w:val="0025034F"/>
  </w:style>
  <w:style w:type="character" w:customStyle="1" w:styleId="HeaderChar1">
    <w:name w:val="Header Char1"/>
    <w:rsid w:val="0025034F"/>
  </w:style>
  <w:style w:type="character" w:customStyle="1" w:styleId="Ershangslyozs1">
    <w:name w:val="Erős hangsúlyozás1"/>
    <w:rsid w:val="0025034F"/>
    <w:rPr>
      <w:b/>
    </w:rPr>
  </w:style>
  <w:style w:type="character" w:customStyle="1" w:styleId="PlainTextChar">
    <w:name w:val="Plain Text Char"/>
    <w:rsid w:val="0025034F"/>
    <w:rPr>
      <w:rFonts w:cs="Times New Roman"/>
    </w:rPr>
  </w:style>
  <w:style w:type="character" w:customStyle="1" w:styleId="Hangslyozs">
    <w:name w:val="Hangsúlyozás"/>
    <w:rsid w:val="0025034F"/>
    <w:rPr>
      <w:i/>
    </w:rPr>
  </w:style>
  <w:style w:type="character" w:customStyle="1" w:styleId="SubtitleChar">
    <w:name w:val="Subtitle Char"/>
    <w:rsid w:val="0025034F"/>
    <w:rPr>
      <w:rFonts w:cs="Times New Roman"/>
    </w:rPr>
  </w:style>
  <w:style w:type="character" w:customStyle="1" w:styleId="CommentTextChar">
    <w:name w:val="Comment Text Char"/>
    <w:rsid w:val="0025034F"/>
    <w:rPr>
      <w:rFonts w:cs="Times New Roman"/>
    </w:rPr>
  </w:style>
  <w:style w:type="character" w:customStyle="1" w:styleId="ClosingChar">
    <w:name w:val="Closing Char"/>
    <w:rsid w:val="0025034F"/>
    <w:rPr>
      <w:rFonts w:cs="Times New Roman"/>
    </w:rPr>
  </w:style>
  <w:style w:type="character" w:customStyle="1" w:styleId="SignatureChar">
    <w:name w:val="Signature Char"/>
    <w:rsid w:val="0025034F"/>
    <w:rPr>
      <w:rFonts w:cs="Times New Roman"/>
    </w:rPr>
  </w:style>
  <w:style w:type="character" w:customStyle="1" w:styleId="CommentSubjectChar">
    <w:name w:val="Comment Subject Char"/>
    <w:rsid w:val="0025034F"/>
  </w:style>
  <w:style w:type="character" w:customStyle="1" w:styleId="DocumentMapChar">
    <w:name w:val="Document Map Char"/>
    <w:rsid w:val="0025034F"/>
    <w:rPr>
      <w:rFonts w:cs="Times New Roman"/>
    </w:rPr>
  </w:style>
  <w:style w:type="character" w:customStyle="1" w:styleId="NormalWebChar">
    <w:name w:val="Normal (Web) Char"/>
    <w:rsid w:val="0025034F"/>
  </w:style>
  <w:style w:type="character" w:customStyle="1" w:styleId="Heading5Char1">
    <w:name w:val="Heading 5 Char1"/>
    <w:rsid w:val="0025034F"/>
  </w:style>
  <w:style w:type="character" w:customStyle="1" w:styleId="ListLabel1">
    <w:name w:val="ListLabel 1"/>
    <w:rsid w:val="0025034F"/>
    <w:rPr>
      <w:b/>
      <w:sz w:val="24"/>
    </w:rPr>
  </w:style>
  <w:style w:type="character" w:customStyle="1" w:styleId="ListLabel2">
    <w:name w:val="ListLabel 2"/>
    <w:rsid w:val="0025034F"/>
    <w:rPr>
      <w:b/>
      <w:dstrike/>
      <w:sz w:val="24"/>
    </w:rPr>
  </w:style>
  <w:style w:type="character" w:customStyle="1" w:styleId="ListLabel3">
    <w:name w:val="ListLabel 3"/>
    <w:rsid w:val="0025034F"/>
    <w:rPr>
      <w:b/>
    </w:rPr>
  </w:style>
  <w:style w:type="character" w:customStyle="1" w:styleId="ListLabel4">
    <w:name w:val="ListLabel 4"/>
    <w:rsid w:val="0025034F"/>
    <w:rPr>
      <w:rFonts w:eastAsia="Times New Roman"/>
    </w:rPr>
  </w:style>
  <w:style w:type="character" w:customStyle="1" w:styleId="ListLabel5">
    <w:name w:val="ListLabel 5"/>
    <w:rsid w:val="0025034F"/>
    <w:rPr>
      <w:b/>
      <w:sz w:val="24"/>
    </w:rPr>
  </w:style>
  <w:style w:type="character" w:customStyle="1" w:styleId="ListLabel6">
    <w:name w:val="ListLabel 6"/>
    <w:rsid w:val="0025034F"/>
    <w:rPr>
      <w:b/>
    </w:rPr>
  </w:style>
  <w:style w:type="character" w:customStyle="1" w:styleId="ListLabel7">
    <w:name w:val="ListLabel 7"/>
    <w:rsid w:val="0025034F"/>
  </w:style>
  <w:style w:type="character" w:customStyle="1" w:styleId="ListLabel8">
    <w:name w:val="ListLabel 8"/>
    <w:rsid w:val="0025034F"/>
    <w:rPr>
      <w:rFonts w:eastAsia="Times New Roman"/>
    </w:rPr>
  </w:style>
  <w:style w:type="paragraph" w:customStyle="1" w:styleId="Tartalomjegyzk-fejlc">
    <w:name w:val="Tartalomjegyzék-fejléc"/>
    <w:basedOn w:val="Cmsor1"/>
    <w:rsid w:val="0025034F"/>
    <w:pPr>
      <w:widowControl/>
      <w:numPr>
        <w:numId w:val="0"/>
      </w:numPr>
      <w:suppressLineNumbers/>
      <w:tabs>
        <w:tab w:val="left" w:pos="709"/>
      </w:tabs>
      <w:spacing w:before="480" w:line="100" w:lineRule="atLeast"/>
      <w:jc w:val="left"/>
      <w:outlineLvl w:val="9"/>
    </w:pPr>
    <w:rPr>
      <w:rFonts w:ascii="Cambria" w:hAnsi="Cambria"/>
      <w:bCs/>
      <w:caps w:val="0"/>
      <w:color w:val="365F91"/>
      <w:sz w:val="32"/>
      <w:szCs w:val="32"/>
    </w:rPr>
  </w:style>
  <w:style w:type="paragraph" w:customStyle="1" w:styleId="Tartalomjegyzk1">
    <w:name w:val="Tartalomjegyzék 1"/>
    <w:basedOn w:val="Alaprtelmezett"/>
    <w:rsid w:val="0025034F"/>
    <w:pPr>
      <w:tabs>
        <w:tab w:val="right" w:leader="dot" w:pos="9638"/>
      </w:tabs>
      <w:spacing w:after="100" w:line="100" w:lineRule="atLeast"/>
    </w:pPr>
    <w:rPr>
      <w:rFonts w:eastAsia="Times New Roman"/>
    </w:rPr>
  </w:style>
  <w:style w:type="paragraph" w:customStyle="1" w:styleId="CharChar3CharCharCharCharCharChar1CharCharChar">
    <w:name w:val="Char Char3 Char Char Char Char Char Char1 Char Char Char"/>
    <w:basedOn w:val="Alaprtelmezett"/>
    <w:rsid w:val="0025034F"/>
    <w:pPr>
      <w:spacing w:line="100" w:lineRule="atLeast"/>
    </w:pPr>
    <w:rPr>
      <w:rFonts w:eastAsia="Times New Roman"/>
    </w:rPr>
  </w:style>
  <w:style w:type="paragraph" w:customStyle="1" w:styleId="Szvegtrzsbehzsa">
    <w:name w:val="Szövegtörzs behúzása"/>
    <w:basedOn w:val="Alaprtelmezett"/>
    <w:rsid w:val="0025034F"/>
    <w:pPr>
      <w:overflowPunct w:val="0"/>
      <w:spacing w:line="100" w:lineRule="atLeast"/>
      <w:ind w:left="283"/>
      <w:jc w:val="both"/>
    </w:pPr>
    <w:rPr>
      <w:rFonts w:eastAsia="Times New Roman"/>
      <w:lang w:eastAsia="hu-HU"/>
    </w:rPr>
  </w:style>
  <w:style w:type="paragraph" w:customStyle="1" w:styleId="NormlCharCharCharCharChar">
    <w:name w:val="Norml Char Char Char Char Char"/>
    <w:rsid w:val="0025034F"/>
    <w:pPr>
      <w:widowControl w:val="0"/>
      <w:tabs>
        <w:tab w:val="left" w:pos="709"/>
      </w:tabs>
      <w:suppressAutoHyphens/>
      <w:spacing w:line="276" w:lineRule="atLeast"/>
    </w:pPr>
    <w:rPr>
      <w:rFonts w:ascii="Calibri" w:eastAsia="Times New Roman" w:hAnsi="Calibri" w:cs="Times New Roman"/>
    </w:rPr>
  </w:style>
  <w:style w:type="paragraph" w:customStyle="1" w:styleId="NormlCharCharCharChar1">
    <w:name w:val="Norml Char Char Char Char1"/>
    <w:rsid w:val="0025034F"/>
    <w:pPr>
      <w:widowControl w:val="0"/>
      <w:tabs>
        <w:tab w:val="left" w:pos="709"/>
      </w:tabs>
      <w:suppressAutoHyphens/>
      <w:spacing w:line="276" w:lineRule="atLeast"/>
    </w:pPr>
    <w:rPr>
      <w:rFonts w:ascii="Calibri" w:eastAsia="Times New Roman" w:hAnsi="Calibri" w:cs="Times New Roman"/>
    </w:rPr>
  </w:style>
  <w:style w:type="paragraph" w:customStyle="1" w:styleId="Tartalomjegyzk2">
    <w:name w:val="Tartalomjegyzék 2"/>
    <w:basedOn w:val="Alaprtelmezett"/>
    <w:rsid w:val="0025034F"/>
    <w:pPr>
      <w:keepNext/>
      <w:tabs>
        <w:tab w:val="right" w:leader="dot" w:pos="9717"/>
      </w:tabs>
      <w:spacing w:after="240" w:line="100" w:lineRule="atLeast"/>
      <w:ind w:left="1077" w:right="720" w:hanging="601"/>
      <w:jc w:val="both"/>
    </w:pPr>
    <w:rPr>
      <w:rFonts w:eastAsia="Times New Roman"/>
      <w:sz w:val="24"/>
      <w:szCs w:val="24"/>
      <w:lang w:val="en-GB" w:eastAsia="en-GB"/>
    </w:rPr>
  </w:style>
  <w:style w:type="paragraph" w:customStyle="1" w:styleId="NormlCharCharChar1Char">
    <w:name w:val="Norml Char Char Char1 Char"/>
    <w:rsid w:val="0025034F"/>
    <w:pPr>
      <w:widowControl w:val="0"/>
      <w:tabs>
        <w:tab w:val="left" w:pos="709"/>
      </w:tabs>
      <w:suppressAutoHyphens/>
      <w:spacing w:line="276" w:lineRule="atLeast"/>
    </w:pPr>
    <w:rPr>
      <w:rFonts w:ascii="Calibri" w:eastAsia="Times New Roman" w:hAnsi="Calibri" w:cs="Times New Roman"/>
    </w:rPr>
  </w:style>
  <w:style w:type="paragraph" w:customStyle="1" w:styleId="NormlCharChar">
    <w:name w:val="Norml Char Char"/>
    <w:rsid w:val="0025034F"/>
    <w:pPr>
      <w:widowControl w:val="0"/>
      <w:tabs>
        <w:tab w:val="left" w:pos="709"/>
      </w:tabs>
      <w:suppressAutoHyphens/>
      <w:spacing w:line="276" w:lineRule="atLeast"/>
    </w:pPr>
    <w:rPr>
      <w:rFonts w:ascii="Calibri" w:eastAsia="Times New Roman" w:hAnsi="Calibri" w:cs="Times New Roman"/>
    </w:rPr>
  </w:style>
  <w:style w:type="paragraph" w:customStyle="1" w:styleId="ListParagraph1">
    <w:name w:val="List Paragraph1"/>
    <w:basedOn w:val="Alaprtelmezett"/>
    <w:rsid w:val="0025034F"/>
    <w:pPr>
      <w:spacing w:line="100" w:lineRule="atLeast"/>
    </w:pPr>
    <w:rPr>
      <w:rFonts w:eastAsia="Times New Roman"/>
    </w:rPr>
  </w:style>
  <w:style w:type="paragraph" w:customStyle="1" w:styleId="Vltozat1">
    <w:name w:val="Változat1"/>
    <w:rsid w:val="0025034F"/>
    <w:pPr>
      <w:widowControl w:val="0"/>
      <w:tabs>
        <w:tab w:val="left" w:pos="709"/>
      </w:tabs>
      <w:suppressAutoHyphens/>
      <w:spacing w:line="276" w:lineRule="atLeast"/>
    </w:pPr>
    <w:rPr>
      <w:rFonts w:ascii="Calibri" w:eastAsia="Times New Roman" w:hAnsi="Calibri" w:cs="Times New Roman"/>
    </w:rPr>
  </w:style>
  <w:style w:type="paragraph" w:customStyle="1" w:styleId="CharChar2CharCharChar">
    <w:name w:val="Char Char2 Char Char Char"/>
    <w:basedOn w:val="Norml"/>
    <w:rsid w:val="0025034F"/>
    <w:pPr>
      <w:suppressAutoHyphens w:val="0"/>
      <w:spacing w:after="160" w:line="240" w:lineRule="exact"/>
    </w:pPr>
    <w:rPr>
      <w:rFonts w:ascii="Verdana" w:hAnsi="Verdana"/>
      <w:sz w:val="20"/>
      <w:szCs w:val="20"/>
      <w:lang w:val="en-US" w:eastAsia="en-US"/>
    </w:rPr>
  </w:style>
  <w:style w:type="paragraph" w:customStyle="1" w:styleId="CharChar1CharCharChar1CharCharCharCharCharCharCharCharCharCharCharCharCharCharCharCharCharCharChar">
    <w:name w:val="Char Char1 Char Char Char1 Char Char Char Char Char Char Char Char Char Char Char Char Char Char Char Char Char Char Char"/>
    <w:basedOn w:val="Norml"/>
    <w:next w:val="Norml"/>
    <w:rsid w:val="0025034F"/>
    <w:pPr>
      <w:suppressAutoHyphens w:val="0"/>
      <w:spacing w:after="160" w:line="240" w:lineRule="exact"/>
    </w:pPr>
    <w:rPr>
      <w:rFonts w:ascii="Tahoma" w:hAnsi="Tahoma"/>
      <w:sz w:val="24"/>
      <w:szCs w:val="20"/>
      <w:lang w:val="en-US" w:eastAsia="en-US"/>
    </w:rPr>
  </w:style>
  <w:style w:type="paragraph" w:customStyle="1" w:styleId="BalloonText1">
    <w:name w:val="Balloon Text1"/>
    <w:basedOn w:val="Norml"/>
    <w:semiHidden/>
    <w:rsid w:val="0025034F"/>
    <w:pPr>
      <w:suppressAutoHyphens w:val="0"/>
    </w:pPr>
    <w:rPr>
      <w:rFonts w:ascii="Tahoma" w:hAnsi="Tahoma" w:cs="Tahoma"/>
      <w:sz w:val="16"/>
      <w:szCs w:val="16"/>
      <w:lang w:val="en-GB" w:eastAsia="en-GB"/>
    </w:rPr>
  </w:style>
  <w:style w:type="paragraph" w:customStyle="1" w:styleId="Szvegtrzsbehzssal31">
    <w:name w:val="Szövegtörzs behúzással 31"/>
    <w:basedOn w:val="Norml"/>
    <w:rsid w:val="0025034F"/>
    <w:pPr>
      <w:spacing w:after="120"/>
      <w:ind w:left="283"/>
    </w:pPr>
    <w:rPr>
      <w:rFonts w:ascii="H-Gourmand" w:hAnsi="H-Gourmand" w:cs="H-Gourmand"/>
      <w:sz w:val="16"/>
      <w:szCs w:val="16"/>
    </w:rPr>
  </w:style>
  <w:style w:type="paragraph" w:customStyle="1" w:styleId="NormlChar">
    <w:name w:val="Norml Char"/>
    <w:rsid w:val="0025034F"/>
    <w:pPr>
      <w:suppressAutoHyphens/>
      <w:autoSpaceDE w:val="0"/>
      <w:spacing w:after="0" w:line="240" w:lineRule="auto"/>
    </w:pPr>
    <w:rPr>
      <w:rFonts w:ascii="MS Sans Serif" w:eastAsia="Times New Roman" w:hAnsi="MS Sans Serif" w:cs="MS Sans Serif"/>
      <w:b/>
      <w:caps/>
      <w:sz w:val="24"/>
      <w:szCs w:val="24"/>
      <w:lang w:eastAsia="ar-SA"/>
    </w:rPr>
  </w:style>
  <w:style w:type="character" w:customStyle="1" w:styleId="NormlWebCharCharCharCharCharCharCharChar1CharChar1CharCharChar">
    <w:name w:val="Normál (Web) Char Char Char Char Char Char Char Char1 Char Char1 Char Char Char"/>
    <w:rsid w:val="0025034F"/>
    <w:rPr>
      <w:sz w:val="24"/>
      <w:szCs w:val="24"/>
      <w:lang w:val="hu-HU" w:eastAsia="ar-SA" w:bidi="ar-SA"/>
    </w:rPr>
  </w:style>
  <w:style w:type="paragraph" w:customStyle="1" w:styleId="Szvegtrzs31">
    <w:name w:val="Szövegtörzs 31"/>
    <w:basedOn w:val="Norml"/>
    <w:rsid w:val="0025034F"/>
    <w:pPr>
      <w:spacing w:line="360" w:lineRule="auto"/>
      <w:ind w:right="-192"/>
      <w:jc w:val="both"/>
    </w:pPr>
    <w:rPr>
      <w:rFonts w:ascii="CG Times" w:hAnsi="CG Times" w:cs="H-Gourmand"/>
      <w:sz w:val="28"/>
      <w:szCs w:val="20"/>
    </w:rPr>
  </w:style>
  <w:style w:type="paragraph" w:customStyle="1" w:styleId="BodyTextIMP">
    <w:name w:val="Body Text_IMP"/>
    <w:basedOn w:val="Norml"/>
    <w:rsid w:val="0025034F"/>
    <w:pPr>
      <w:spacing w:line="276" w:lineRule="auto"/>
    </w:pPr>
    <w:rPr>
      <w:rFonts w:ascii="Times New Roman" w:hAnsi="Times New Roman"/>
      <w:sz w:val="24"/>
      <w:szCs w:val="20"/>
      <w:lang w:val="en-US" w:eastAsia="hu-HU"/>
    </w:rPr>
  </w:style>
  <w:style w:type="paragraph" w:customStyle="1" w:styleId="NumberedList">
    <w:name w:val="Numbered List"/>
    <w:basedOn w:val="BodyTextIMP"/>
    <w:rsid w:val="0025034F"/>
    <w:pPr>
      <w:spacing w:line="230" w:lineRule="auto"/>
    </w:pPr>
  </w:style>
  <w:style w:type="paragraph" w:customStyle="1" w:styleId="text-3mezera">
    <w:name w:val="text - 3 mezera"/>
    <w:basedOn w:val="Norml"/>
    <w:rsid w:val="0025034F"/>
    <w:pPr>
      <w:spacing w:before="60" w:line="230" w:lineRule="auto"/>
      <w:jc w:val="both"/>
    </w:pPr>
    <w:rPr>
      <w:rFonts w:ascii="Arial" w:hAnsi="Arial"/>
      <w:noProof/>
      <w:sz w:val="24"/>
      <w:szCs w:val="20"/>
      <w:lang w:eastAsia="hu-HU"/>
    </w:rPr>
  </w:style>
  <w:style w:type="paragraph" w:customStyle="1" w:styleId="Szveg">
    <w:name w:val="Szöveg"/>
    <w:basedOn w:val="Norml"/>
    <w:rsid w:val="0025034F"/>
    <w:pPr>
      <w:widowControl w:val="0"/>
      <w:ind w:left="709" w:firstLine="1"/>
      <w:jc w:val="both"/>
    </w:pPr>
    <w:rPr>
      <w:rFonts w:ascii="Times New Roman" w:hAnsi="Times New Roman"/>
      <w:noProof/>
      <w:sz w:val="24"/>
      <w:szCs w:val="20"/>
      <w:lang w:val="en-US" w:eastAsia="hu-HU"/>
    </w:rPr>
  </w:style>
  <w:style w:type="paragraph" w:customStyle="1" w:styleId="Normalsz">
    <w:name w:val="Normalsz"/>
    <w:basedOn w:val="Norml"/>
    <w:rsid w:val="0025034F"/>
    <w:pPr>
      <w:suppressAutoHyphens w:val="0"/>
      <w:overflowPunct w:val="0"/>
      <w:autoSpaceDE w:val="0"/>
      <w:autoSpaceDN w:val="0"/>
      <w:adjustRightInd w:val="0"/>
      <w:jc w:val="both"/>
      <w:textAlignment w:val="baseline"/>
    </w:pPr>
    <w:rPr>
      <w:rFonts w:ascii="Times New Roman" w:hAnsi="Times New Roman"/>
      <w:sz w:val="24"/>
      <w:szCs w:val="20"/>
      <w:lang w:val="en-US" w:eastAsia="hu-HU"/>
    </w:rPr>
  </w:style>
  <w:style w:type="paragraph" w:customStyle="1" w:styleId="Application2">
    <w:name w:val="Application2"/>
    <w:basedOn w:val="Norml"/>
    <w:autoRedefine/>
    <w:rsid w:val="0025034F"/>
    <w:pPr>
      <w:tabs>
        <w:tab w:val="left" w:pos="-720"/>
      </w:tabs>
      <w:spacing w:after="120"/>
      <w:jc w:val="both"/>
    </w:pPr>
    <w:rPr>
      <w:rFonts w:ascii="Times New Roman" w:hAnsi="Times New Roman"/>
      <w:snapToGrid w:val="0"/>
      <w:spacing w:val="-2"/>
      <w:sz w:val="24"/>
      <w:szCs w:val="24"/>
      <w:lang w:eastAsia="en-US"/>
    </w:rPr>
  </w:style>
  <w:style w:type="character" w:customStyle="1" w:styleId="tartalom">
    <w:name w:val="tartalom"/>
    <w:rsid w:val="0025034F"/>
  </w:style>
  <w:style w:type="paragraph" w:styleId="Szvegtrzselssora2">
    <w:name w:val="Body Text First Indent 2"/>
    <w:basedOn w:val="Szvegtrzsbehzssal"/>
    <w:link w:val="Szvegtrzselssora2Char"/>
    <w:rsid w:val="0025034F"/>
    <w:pPr>
      <w:suppressAutoHyphens w:val="0"/>
      <w:ind w:firstLine="210"/>
    </w:pPr>
    <w:rPr>
      <w:rFonts w:ascii="Times New Roman" w:hAnsi="Times New Roman"/>
      <w:sz w:val="24"/>
      <w:szCs w:val="24"/>
    </w:rPr>
  </w:style>
  <w:style w:type="character" w:customStyle="1" w:styleId="Szvegtrzselssora2Char">
    <w:name w:val="Szövegtörzs első sora 2 Char"/>
    <w:basedOn w:val="SzvegtrzsbehzssalChar"/>
    <w:link w:val="Szvegtrzselssora2"/>
    <w:rsid w:val="0025034F"/>
    <w:rPr>
      <w:rFonts w:ascii="Times New Roman" w:eastAsia="Times New Roman" w:hAnsi="Times New Roman" w:cs="Times New Roman"/>
      <w:sz w:val="24"/>
      <w:szCs w:val="24"/>
      <w:lang w:eastAsia="ar-SA"/>
    </w:rPr>
  </w:style>
  <w:style w:type="paragraph" w:customStyle="1" w:styleId="Lista1bullet">
    <w:name w:val="Lista 1 bullet"/>
    <w:basedOn w:val="Norml"/>
    <w:rsid w:val="0025034F"/>
    <w:pPr>
      <w:numPr>
        <w:numId w:val="12"/>
      </w:numPr>
      <w:suppressAutoHyphens w:val="0"/>
      <w:spacing w:before="120" w:after="120" w:line="240" w:lineRule="atLeast"/>
      <w:jc w:val="both"/>
    </w:pPr>
    <w:rPr>
      <w:rFonts w:ascii="Arial" w:hAnsi="Arial"/>
      <w:sz w:val="22"/>
      <w:szCs w:val="24"/>
      <w:lang w:eastAsia="hu-HU"/>
    </w:rPr>
  </w:style>
  <w:style w:type="paragraph" w:customStyle="1" w:styleId="Lista1utn">
    <w:name w:val="Lista 1 után"/>
    <w:basedOn w:val="Norml"/>
    <w:rsid w:val="0025034F"/>
    <w:pPr>
      <w:suppressAutoHyphens w:val="0"/>
      <w:spacing w:before="120" w:after="120" w:line="240" w:lineRule="atLeast"/>
      <w:ind w:left="357"/>
      <w:jc w:val="both"/>
    </w:pPr>
    <w:rPr>
      <w:rFonts w:ascii="Arial" w:hAnsi="Arial"/>
      <w:sz w:val="22"/>
      <w:szCs w:val="24"/>
      <w:lang w:eastAsia="hu-HU"/>
    </w:rPr>
  </w:style>
  <w:style w:type="paragraph" w:customStyle="1" w:styleId="lofej">
    <w:name w:val="Élofej"/>
    <w:basedOn w:val="Norml"/>
    <w:rsid w:val="0025034F"/>
    <w:pPr>
      <w:tabs>
        <w:tab w:val="center" w:pos="4703"/>
        <w:tab w:val="right" w:pos="9406"/>
      </w:tabs>
      <w:suppressAutoHyphens w:val="0"/>
      <w:jc w:val="both"/>
    </w:pPr>
    <w:rPr>
      <w:rFonts w:ascii="Times New Roman" w:hAnsi="Times New Roman"/>
      <w:sz w:val="28"/>
      <w:szCs w:val="20"/>
      <w:lang w:eastAsia="ko-KR"/>
    </w:rPr>
  </w:style>
  <w:style w:type="paragraph" w:customStyle="1" w:styleId="Buborkszveg1">
    <w:name w:val="Buborékszöveg1"/>
    <w:basedOn w:val="Norml"/>
    <w:semiHidden/>
    <w:rsid w:val="0025034F"/>
    <w:pPr>
      <w:suppressAutoHyphens w:val="0"/>
    </w:pPr>
    <w:rPr>
      <w:rFonts w:ascii="Tahoma" w:hAnsi="Tahoma" w:cs="Webdings"/>
      <w:sz w:val="16"/>
      <w:szCs w:val="16"/>
      <w:lang w:eastAsia="ko-KR"/>
    </w:rPr>
  </w:style>
  <w:style w:type="paragraph" w:customStyle="1" w:styleId="cmsor10">
    <w:name w:val="címsor1"/>
    <w:basedOn w:val="Norml"/>
    <w:rsid w:val="0025034F"/>
    <w:pPr>
      <w:suppressAutoHyphens w:val="0"/>
      <w:jc w:val="both"/>
    </w:pPr>
    <w:rPr>
      <w:rFonts w:ascii="Times New Roman" w:hAnsi="Times New Roman"/>
      <w:sz w:val="28"/>
      <w:szCs w:val="20"/>
      <w:lang w:eastAsia="ko-KR"/>
    </w:rPr>
  </w:style>
  <w:style w:type="paragraph" w:customStyle="1" w:styleId="CharCharCharCharCharCharChar">
    <w:name w:val="Char Char Char Char Char Char Char"/>
    <w:basedOn w:val="Norml"/>
    <w:next w:val="Norml"/>
    <w:rsid w:val="0025034F"/>
    <w:pPr>
      <w:suppressAutoHyphens w:val="0"/>
      <w:jc w:val="both"/>
    </w:pPr>
    <w:rPr>
      <w:rFonts w:ascii="Times New Roman" w:hAnsi="Times New Roman"/>
      <w:sz w:val="24"/>
      <w:szCs w:val="24"/>
      <w:lang w:val="en-US" w:eastAsia="en-US"/>
    </w:rPr>
  </w:style>
  <w:style w:type="paragraph" w:customStyle="1" w:styleId="A5">
    <w:name w:val="A 5"/>
    <w:basedOn w:val="Norml"/>
    <w:next w:val="Norml"/>
    <w:rsid w:val="0025034F"/>
    <w:pPr>
      <w:keepNext/>
      <w:keepLines/>
      <w:suppressAutoHyphens w:val="0"/>
      <w:spacing w:before="180" w:after="80"/>
      <w:ind w:left="851"/>
      <w:jc w:val="both"/>
    </w:pPr>
    <w:rPr>
      <w:rFonts w:ascii="Arial" w:hAnsi="Arial"/>
      <w:b/>
      <w:sz w:val="24"/>
      <w:szCs w:val="20"/>
      <w:lang w:eastAsia="hu-HU"/>
    </w:rPr>
  </w:style>
  <w:style w:type="paragraph" w:customStyle="1" w:styleId="CharCharChar1CharChar">
    <w:name w:val="Char Char Char1 Char Char"/>
    <w:basedOn w:val="Norml"/>
    <w:rsid w:val="0025034F"/>
    <w:pPr>
      <w:keepNext/>
      <w:suppressAutoHyphens w:val="0"/>
      <w:spacing w:before="120" w:after="160" w:line="240" w:lineRule="exact"/>
      <w:contextualSpacing/>
    </w:pPr>
    <w:rPr>
      <w:rFonts w:ascii="Tahoma" w:hAnsi="Tahoma"/>
      <w:sz w:val="20"/>
      <w:szCs w:val="20"/>
      <w:lang w:val="en-US" w:eastAsia="en-US"/>
    </w:rPr>
  </w:style>
  <w:style w:type="paragraph" w:styleId="Szmozottlista">
    <w:name w:val="List Number"/>
    <w:basedOn w:val="Norml"/>
    <w:rsid w:val="0025034F"/>
    <w:pPr>
      <w:numPr>
        <w:numId w:val="13"/>
      </w:numPr>
      <w:suppressAutoHyphens w:val="0"/>
    </w:pPr>
    <w:rPr>
      <w:rFonts w:ascii="Times New Roman" w:hAnsi="Times New Roman"/>
      <w:sz w:val="24"/>
      <w:szCs w:val="24"/>
      <w:lang w:eastAsia="hu-HU"/>
    </w:rPr>
  </w:style>
  <w:style w:type="paragraph" w:customStyle="1" w:styleId="Felsorolasabc">
    <w:name w:val="Felsorolas abc"/>
    <w:basedOn w:val="Norml"/>
    <w:rsid w:val="0025034F"/>
    <w:pPr>
      <w:numPr>
        <w:ilvl w:val="2"/>
        <w:numId w:val="11"/>
      </w:numPr>
      <w:suppressAutoHyphens w:val="0"/>
      <w:spacing w:after="240"/>
      <w:jc w:val="both"/>
    </w:pPr>
    <w:rPr>
      <w:rFonts w:ascii="Arial" w:hAnsi="Arial"/>
      <w:sz w:val="20"/>
      <w:szCs w:val="24"/>
      <w:lang w:eastAsia="hu-HU"/>
    </w:rPr>
  </w:style>
  <w:style w:type="paragraph" w:customStyle="1" w:styleId="Annexetitle">
    <w:name w:val="Annexe_title"/>
    <w:basedOn w:val="Cmsor1"/>
    <w:next w:val="Norml"/>
    <w:autoRedefine/>
    <w:rsid w:val="0025034F"/>
    <w:pPr>
      <w:keepNext w:val="0"/>
      <w:widowControl/>
      <w:numPr>
        <w:numId w:val="0"/>
      </w:numPr>
      <w:tabs>
        <w:tab w:val="left" w:pos="1701"/>
        <w:tab w:val="left" w:pos="2552"/>
      </w:tabs>
      <w:suppressAutoHyphens w:val="0"/>
      <w:spacing w:before="240" w:after="240" w:line="240" w:lineRule="auto"/>
      <w:outlineLvl w:val="9"/>
    </w:pPr>
    <w:rPr>
      <w:rFonts w:ascii="Arial" w:hAnsi="Arial" w:cs="Arial"/>
      <w:sz w:val="24"/>
      <w:lang w:eastAsia="hu-HU"/>
    </w:rPr>
  </w:style>
  <w:style w:type="paragraph" w:customStyle="1" w:styleId="CharCharCharCharCharCharCharCharCharCharCharCharChar">
    <w:name w:val="Char Char Char Char Char Char Char Char Char Char Char Char Char"/>
    <w:basedOn w:val="Norml"/>
    <w:next w:val="Norml"/>
    <w:rsid w:val="0025034F"/>
    <w:pPr>
      <w:suppressAutoHyphens w:val="0"/>
      <w:jc w:val="both"/>
    </w:pPr>
    <w:rPr>
      <w:rFonts w:ascii="Times New Roman" w:hAnsi="Times New Roman"/>
      <w:sz w:val="24"/>
      <w:szCs w:val="24"/>
      <w:lang w:val="en-US" w:eastAsia="en-US"/>
    </w:rPr>
  </w:style>
  <w:style w:type="character" w:customStyle="1" w:styleId="point">
    <w:name w:val="point"/>
    <w:rsid w:val="0025034F"/>
  </w:style>
  <w:style w:type="character" w:customStyle="1" w:styleId="section">
    <w:name w:val="section"/>
    <w:rsid w:val="0025034F"/>
  </w:style>
  <w:style w:type="paragraph" w:styleId="HTML-kntformzott">
    <w:name w:val="HTML Preformatted"/>
    <w:basedOn w:val="Norml"/>
    <w:link w:val="HTML-kntformzottChar"/>
    <w:rsid w:val="00250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kntformzottChar">
    <w:name w:val="HTML-ként formázott Char"/>
    <w:basedOn w:val="Bekezdsalapbettpusa"/>
    <w:link w:val="HTML-kntformzott"/>
    <w:rsid w:val="0025034F"/>
    <w:rPr>
      <w:rFonts w:ascii="Courier New" w:eastAsia="Times New Roman" w:hAnsi="Courier New" w:cs="Times New Roman"/>
      <w:sz w:val="20"/>
      <w:szCs w:val="20"/>
      <w:lang w:eastAsia="ar-SA"/>
    </w:rPr>
  </w:style>
  <w:style w:type="paragraph" w:customStyle="1" w:styleId="Felsorol">
    <w:name w:val="Felsorol"/>
    <w:basedOn w:val="Norml"/>
    <w:autoRedefine/>
    <w:rsid w:val="0025034F"/>
    <w:pPr>
      <w:numPr>
        <w:numId w:val="14"/>
      </w:numPr>
      <w:suppressAutoHyphens w:val="0"/>
      <w:spacing w:before="120" w:after="120"/>
      <w:jc w:val="both"/>
    </w:pPr>
    <w:rPr>
      <w:rFonts w:ascii="Arial" w:hAnsi="Arial"/>
      <w:sz w:val="24"/>
      <w:szCs w:val="24"/>
      <w:lang w:eastAsia="hu-HU"/>
    </w:rPr>
  </w:style>
  <w:style w:type="paragraph" w:customStyle="1" w:styleId="Szvegtrzs1">
    <w:name w:val="Szövegtörzs1"/>
    <w:basedOn w:val="Norml"/>
    <w:rsid w:val="0025034F"/>
    <w:pPr>
      <w:suppressAutoHyphens w:val="0"/>
      <w:jc w:val="both"/>
    </w:pPr>
    <w:rPr>
      <w:rFonts w:ascii="Goudy Old Style ATT" w:hAnsi="Goudy Old Style ATT"/>
      <w:sz w:val="24"/>
      <w:szCs w:val="20"/>
      <w:lang w:eastAsia="hu-HU"/>
    </w:rPr>
  </w:style>
  <w:style w:type="paragraph" w:styleId="Nincstrkz">
    <w:name w:val="No Spacing"/>
    <w:uiPriority w:val="1"/>
    <w:qFormat/>
    <w:rsid w:val="0025034F"/>
    <w:pPr>
      <w:spacing w:after="0" w:line="240" w:lineRule="auto"/>
    </w:pPr>
    <w:rPr>
      <w:rFonts w:ascii="Times New Roman" w:eastAsia="Times New Roman" w:hAnsi="Times New Roman" w:cs="Times New Roman"/>
      <w:sz w:val="24"/>
      <w:szCs w:val="24"/>
      <w:lang w:eastAsia="hu-HU"/>
    </w:rPr>
  </w:style>
  <w:style w:type="paragraph" w:customStyle="1" w:styleId="szveg2">
    <w:name w:val="szöveg_2"/>
    <w:basedOn w:val="Norml"/>
    <w:rsid w:val="0025034F"/>
    <w:pPr>
      <w:suppressAutoHyphens w:val="0"/>
      <w:spacing w:before="40" w:after="40" w:line="360" w:lineRule="atLeast"/>
      <w:ind w:left="709"/>
      <w:jc w:val="both"/>
    </w:pPr>
    <w:rPr>
      <w:rFonts w:ascii="Arial" w:hAnsi="Arial"/>
      <w:sz w:val="24"/>
      <w:szCs w:val="20"/>
      <w:lang w:eastAsia="hu-HU"/>
    </w:rPr>
  </w:style>
  <w:style w:type="character" w:customStyle="1" w:styleId="rgpbet">
    <w:name w:val="Írógépbetű"/>
    <w:rsid w:val="0025034F"/>
    <w:rPr>
      <w:rFonts w:ascii="Luxi Mono" w:eastAsia="Luxi Mono" w:hAnsi="Luxi Mono" w:cs="Luxi Mono"/>
    </w:rPr>
  </w:style>
  <w:style w:type="paragraph" w:customStyle="1" w:styleId="Listaszerbekezds3">
    <w:name w:val="Listaszerű bekezdés3"/>
    <w:basedOn w:val="Norml"/>
    <w:rsid w:val="0025034F"/>
    <w:pPr>
      <w:suppressAutoHyphens w:val="0"/>
      <w:ind w:left="720"/>
      <w:contextualSpacing/>
    </w:pPr>
    <w:rPr>
      <w:rFonts w:ascii="Times New Roman" w:eastAsia="Calibri" w:hAnsi="Times New Roman"/>
      <w:sz w:val="24"/>
      <w:szCs w:val="24"/>
      <w:lang w:eastAsia="hu-HU"/>
    </w:rPr>
  </w:style>
  <w:style w:type="paragraph" w:customStyle="1" w:styleId="Szvegtrzs22">
    <w:name w:val="Szövegtörzs 22"/>
    <w:basedOn w:val="Norml"/>
    <w:rsid w:val="0025034F"/>
    <w:pPr>
      <w:suppressAutoHyphens w:val="0"/>
      <w:ind w:left="360"/>
    </w:pPr>
    <w:rPr>
      <w:rFonts w:ascii="Times New Roman" w:hAnsi="Times New Roman"/>
      <w:sz w:val="20"/>
      <w:szCs w:val="20"/>
      <w:lang w:eastAsia="hu-HU"/>
    </w:rPr>
  </w:style>
  <w:style w:type="paragraph" w:customStyle="1" w:styleId="xmsonormal">
    <w:name w:val="x_msonormal"/>
    <w:basedOn w:val="Norml"/>
    <w:rsid w:val="0025034F"/>
    <w:pPr>
      <w:suppressAutoHyphens w:val="0"/>
      <w:spacing w:before="100" w:beforeAutospacing="1" w:after="100" w:afterAutospacing="1"/>
    </w:pPr>
    <w:rPr>
      <w:rFonts w:ascii="Times New Roman" w:hAnsi="Times New Roman"/>
      <w:sz w:val="24"/>
      <w:szCs w:val="24"/>
      <w:lang w:eastAsia="hu-HU"/>
    </w:rPr>
  </w:style>
  <w:style w:type="character" w:customStyle="1" w:styleId="FontStyle11">
    <w:name w:val="Font Style11"/>
    <w:uiPriority w:val="99"/>
    <w:rsid w:val="0025034F"/>
    <w:rPr>
      <w:rFonts w:ascii="Times New Roman" w:hAnsi="Times New Roman" w:cs="Times New Roman"/>
      <w:sz w:val="22"/>
      <w:szCs w:val="22"/>
    </w:rPr>
  </w:style>
  <w:style w:type="paragraph" w:customStyle="1" w:styleId="Style6">
    <w:name w:val="Style6"/>
    <w:basedOn w:val="Norml"/>
    <w:uiPriority w:val="99"/>
    <w:rsid w:val="0025034F"/>
    <w:pPr>
      <w:widowControl w:val="0"/>
      <w:suppressAutoHyphens w:val="0"/>
      <w:autoSpaceDE w:val="0"/>
      <w:autoSpaceDN w:val="0"/>
      <w:adjustRightInd w:val="0"/>
    </w:pPr>
    <w:rPr>
      <w:rFonts w:ascii="Times New Roman" w:hAnsi="Times New Roman"/>
      <w:sz w:val="24"/>
      <w:szCs w:val="24"/>
      <w:lang w:eastAsia="hu-HU"/>
    </w:rPr>
  </w:style>
  <w:style w:type="character" w:customStyle="1" w:styleId="ListaszerbekezdsChar">
    <w:name w:val="Listaszerű bekezdés Char"/>
    <w:aliases w:val="Welt L Char,lista_2 Char,List Paragraph Char,Bullet_1 Char,List Paragraph à moi Char,Számozott lista 1 Char,Eszeri felsorolás Char,Bullet List Char,FooterText Char,numbered Char,Paragraphe de liste1 Char,列出段落 Char,列出段落1 Char"/>
    <w:link w:val="Listaszerbekezds"/>
    <w:uiPriority w:val="34"/>
    <w:locked/>
    <w:rsid w:val="0025034F"/>
    <w:rPr>
      <w:rFonts w:ascii="Baskerville_PFL" w:eastAsia="Times New Roman" w:hAnsi="Baskerville_PFL" w:cs="Times New Roman"/>
      <w:sz w:val="18"/>
      <w:szCs w:val="18"/>
      <w:lang w:eastAsia="ar-SA"/>
    </w:rPr>
  </w:style>
  <w:style w:type="paragraph" w:customStyle="1" w:styleId="Norml11">
    <w:name w:val="Normál 1"/>
    <w:basedOn w:val="Norml"/>
    <w:link w:val="Norml1Char"/>
    <w:qFormat/>
    <w:rsid w:val="0025034F"/>
    <w:pPr>
      <w:suppressAutoHyphens w:val="0"/>
      <w:spacing w:line="276" w:lineRule="auto"/>
      <w:jc w:val="both"/>
    </w:pPr>
    <w:rPr>
      <w:rFonts w:ascii="Calibri" w:eastAsia="Calibri" w:hAnsi="Calibri"/>
      <w:sz w:val="20"/>
      <w:szCs w:val="20"/>
      <w:lang w:val="en-GB" w:eastAsia="en-GB"/>
    </w:rPr>
  </w:style>
  <w:style w:type="character" w:customStyle="1" w:styleId="Norml1Char">
    <w:name w:val="Normál 1 Char"/>
    <w:link w:val="Norml11"/>
    <w:rsid w:val="0025034F"/>
    <w:rPr>
      <w:rFonts w:ascii="Calibri" w:eastAsia="Calibri" w:hAnsi="Calibri" w:cs="Times New Roman"/>
      <w:sz w:val="20"/>
      <w:szCs w:val="20"/>
      <w:lang w:val="en-GB" w:eastAsia="en-GB"/>
    </w:rPr>
  </w:style>
  <w:style w:type="paragraph" w:customStyle="1" w:styleId="txurl">
    <w:name w:val="txurl"/>
    <w:basedOn w:val="Norml"/>
    <w:rsid w:val="0025034F"/>
    <w:pPr>
      <w:suppressAutoHyphens w:val="0"/>
      <w:spacing w:before="100" w:beforeAutospacing="1" w:after="100" w:afterAutospacing="1"/>
    </w:pPr>
    <w:rPr>
      <w:rFonts w:ascii="Times New Roman" w:hAnsi="Times New Roman"/>
      <w:sz w:val="24"/>
      <w:szCs w:val="24"/>
      <w:lang w:eastAsia="hu-HU"/>
    </w:rPr>
  </w:style>
  <w:style w:type="paragraph" w:customStyle="1" w:styleId="txemail">
    <w:name w:val="txemail"/>
    <w:basedOn w:val="Norml"/>
    <w:rsid w:val="0025034F"/>
    <w:pPr>
      <w:suppressAutoHyphens w:val="0"/>
      <w:spacing w:before="100" w:beforeAutospacing="1" w:after="100" w:afterAutospacing="1"/>
    </w:pPr>
    <w:rPr>
      <w:rFonts w:ascii="Times New Roman" w:hAnsi="Times New Roman"/>
      <w:sz w:val="24"/>
      <w:szCs w:val="24"/>
      <w:lang w:eastAsia="hu-HU"/>
    </w:rPr>
  </w:style>
  <w:style w:type="character" w:customStyle="1" w:styleId="DeltaViewInsertion">
    <w:name w:val="DeltaView Insertion"/>
    <w:rsid w:val="0025034F"/>
    <w:rPr>
      <w:b/>
      <w:i/>
      <w:spacing w:val="0"/>
      <w:lang w:val="hu-HU" w:eastAsia="hu-HU"/>
    </w:rPr>
  </w:style>
  <w:style w:type="paragraph" w:customStyle="1" w:styleId="NormlWeb1">
    <w:name w:val="Normál (Web)1"/>
    <w:basedOn w:val="Norml"/>
    <w:rsid w:val="0025034F"/>
    <w:pPr>
      <w:spacing w:before="28" w:after="28" w:line="100" w:lineRule="atLeast"/>
      <w:textAlignment w:val="baseline"/>
    </w:pPr>
    <w:rPr>
      <w:rFonts w:ascii="Times New Roman" w:hAnsi="Times New Roman"/>
      <w:color w:val="000000"/>
      <w:kern w:val="1"/>
      <w:sz w:val="24"/>
      <w:szCs w:val="24"/>
      <w:lang w:eastAsia="zh-CN"/>
    </w:rPr>
  </w:style>
  <w:style w:type="character" w:customStyle="1" w:styleId="JegyzetszvegChar2">
    <w:name w:val="Jegyzetszöveg Char2"/>
    <w:uiPriority w:val="99"/>
    <w:rsid w:val="0025034F"/>
    <w:rPr>
      <w:rFonts w:ascii="Arial" w:eastAsia="Calibri" w:hAnsi="Arial" w:cs="Arial"/>
      <w:color w:val="000000"/>
      <w:kern w:val="1"/>
      <w:lang w:eastAsia="zh-CN"/>
    </w:rPr>
  </w:style>
  <w:style w:type="paragraph" w:customStyle="1" w:styleId="4Paragraph">
    <w:name w:val="4Paragraph"/>
    <w:rsid w:val="0025034F"/>
    <w:pPr>
      <w:widowControl w:val="0"/>
      <w:spacing w:after="0" w:line="240" w:lineRule="auto"/>
      <w:ind w:left="-1440"/>
      <w:jc w:val="both"/>
    </w:pPr>
    <w:rPr>
      <w:rFonts w:ascii="CG Times" w:eastAsia="Times New Roman" w:hAnsi="CG Times" w:cs="Times New Roman"/>
      <w:sz w:val="24"/>
      <w:szCs w:val="20"/>
      <w:lang w:eastAsia="hu-HU"/>
    </w:rPr>
  </w:style>
  <w:style w:type="paragraph" w:customStyle="1" w:styleId="Tiret0">
    <w:name w:val="Tiret 0"/>
    <w:basedOn w:val="Norml"/>
    <w:rsid w:val="00C461BA"/>
    <w:pPr>
      <w:tabs>
        <w:tab w:val="num" w:pos="850"/>
      </w:tabs>
      <w:suppressAutoHyphens w:val="0"/>
      <w:spacing w:before="120" w:after="120"/>
      <w:ind w:left="850" w:hanging="850"/>
      <w:jc w:val="both"/>
    </w:pPr>
    <w:rPr>
      <w:rFonts w:ascii="Times New Roman" w:eastAsia="Calibri" w:hAnsi="Times New Roman"/>
      <w:sz w:val="24"/>
      <w:szCs w:val="22"/>
      <w:lang w:eastAsia="en-GB"/>
    </w:rPr>
  </w:style>
  <w:style w:type="paragraph" w:customStyle="1" w:styleId="Tiret1">
    <w:name w:val="Tiret 1"/>
    <w:basedOn w:val="Norml"/>
    <w:rsid w:val="00C461BA"/>
    <w:pPr>
      <w:tabs>
        <w:tab w:val="num" w:pos="1417"/>
      </w:tabs>
      <w:suppressAutoHyphens w:val="0"/>
      <w:spacing w:before="120" w:after="120"/>
      <w:ind w:left="1417" w:hanging="567"/>
      <w:jc w:val="both"/>
    </w:pPr>
    <w:rPr>
      <w:rFonts w:ascii="Times New Roman" w:eastAsia="Calibri" w:hAnsi="Times New Roman"/>
      <w:sz w:val="24"/>
      <w:szCs w:val="22"/>
      <w:lang w:eastAsia="en-GB"/>
    </w:rPr>
  </w:style>
  <w:style w:type="paragraph" w:customStyle="1" w:styleId="NumPar1">
    <w:name w:val="NumPar 1"/>
    <w:basedOn w:val="Norml"/>
    <w:next w:val="Norml"/>
    <w:rsid w:val="00C461BA"/>
    <w:pPr>
      <w:tabs>
        <w:tab w:val="num" w:pos="850"/>
      </w:tabs>
      <w:suppressAutoHyphens w:val="0"/>
      <w:spacing w:before="120" w:after="120"/>
      <w:ind w:left="850" w:hanging="850"/>
      <w:jc w:val="both"/>
    </w:pPr>
    <w:rPr>
      <w:rFonts w:ascii="Times New Roman" w:eastAsia="Calibri" w:hAnsi="Times New Roman"/>
      <w:sz w:val="24"/>
      <w:szCs w:val="22"/>
      <w:lang w:eastAsia="en-GB"/>
    </w:rPr>
  </w:style>
  <w:style w:type="paragraph" w:customStyle="1" w:styleId="NumPar2">
    <w:name w:val="NumPar 2"/>
    <w:basedOn w:val="Norml"/>
    <w:next w:val="Norml"/>
    <w:rsid w:val="00C461BA"/>
    <w:pPr>
      <w:tabs>
        <w:tab w:val="num" w:pos="850"/>
      </w:tabs>
      <w:suppressAutoHyphens w:val="0"/>
      <w:spacing w:before="120" w:after="120"/>
      <w:ind w:left="850" w:hanging="850"/>
      <w:jc w:val="both"/>
    </w:pPr>
    <w:rPr>
      <w:rFonts w:ascii="Times New Roman" w:eastAsia="Calibri" w:hAnsi="Times New Roman"/>
      <w:sz w:val="24"/>
      <w:szCs w:val="22"/>
      <w:lang w:eastAsia="en-GB"/>
    </w:rPr>
  </w:style>
  <w:style w:type="paragraph" w:customStyle="1" w:styleId="NumPar3">
    <w:name w:val="NumPar 3"/>
    <w:basedOn w:val="Norml"/>
    <w:next w:val="Norml"/>
    <w:rsid w:val="00C461BA"/>
    <w:pPr>
      <w:tabs>
        <w:tab w:val="num" w:pos="850"/>
      </w:tabs>
      <w:suppressAutoHyphens w:val="0"/>
      <w:spacing w:before="120" w:after="120"/>
      <w:ind w:left="850" w:hanging="850"/>
      <w:jc w:val="both"/>
    </w:pPr>
    <w:rPr>
      <w:rFonts w:ascii="Times New Roman" w:eastAsia="Calibri" w:hAnsi="Times New Roman"/>
      <w:sz w:val="24"/>
      <w:szCs w:val="22"/>
      <w:lang w:eastAsia="en-GB"/>
    </w:rPr>
  </w:style>
  <w:style w:type="paragraph" w:customStyle="1" w:styleId="NumPar4">
    <w:name w:val="NumPar 4"/>
    <w:basedOn w:val="Norml"/>
    <w:next w:val="Norml"/>
    <w:rsid w:val="00C461BA"/>
    <w:pPr>
      <w:tabs>
        <w:tab w:val="num" w:pos="850"/>
      </w:tabs>
      <w:suppressAutoHyphens w:val="0"/>
      <w:spacing w:before="120" w:after="120"/>
      <w:ind w:left="850" w:hanging="850"/>
      <w:jc w:val="both"/>
    </w:pPr>
    <w:rPr>
      <w:rFonts w:ascii="Times New Roman" w:eastAsia="Calibri" w:hAnsi="Times New Roman"/>
      <w:sz w:val="24"/>
      <w:szCs w:val="22"/>
      <w:lang w:eastAsia="en-GB"/>
    </w:rPr>
  </w:style>
  <w:style w:type="paragraph" w:customStyle="1" w:styleId="FootnoteTextChar1">
    <w:name w:val="Footnote Text Char1"/>
    <w:basedOn w:val="Norml"/>
    <w:next w:val="Lbjegyzetszveg"/>
    <w:semiHidden/>
    <w:unhideWhenUsed/>
    <w:rsid w:val="00E96697"/>
    <w:pPr>
      <w:widowControl w:val="0"/>
      <w:suppressAutoHyphens w:val="0"/>
      <w:autoSpaceDE w:val="0"/>
      <w:autoSpaceDN w:val="0"/>
    </w:pPr>
    <w:rPr>
      <w:rFonts w:ascii="Arial" w:eastAsia="Calibri" w:hAnsi="Arial" w:cs="Arial"/>
      <w:sz w:val="22"/>
      <w:szCs w:val="22"/>
      <w:lang w:eastAsia="en-US"/>
    </w:rPr>
  </w:style>
  <w:style w:type="paragraph" w:customStyle="1" w:styleId="SectionTitle">
    <w:name w:val="SectionTitle"/>
    <w:basedOn w:val="Norml"/>
    <w:next w:val="Cmsor1"/>
    <w:rsid w:val="00AF6F94"/>
    <w:pPr>
      <w:keepNext/>
      <w:suppressAutoHyphens w:val="0"/>
      <w:spacing w:before="120" w:after="360"/>
      <w:jc w:val="center"/>
    </w:pPr>
    <w:rPr>
      <w:rFonts w:ascii="Times New Roman" w:eastAsia="Calibri" w:hAnsi="Times New Roman"/>
      <w:b/>
      <w:smallCaps/>
      <w:sz w:val="28"/>
      <w:szCs w:val="22"/>
      <w:lang w:eastAsia="en-GB"/>
    </w:rPr>
  </w:style>
  <w:style w:type="paragraph" w:customStyle="1" w:styleId="Feladat">
    <w:name w:val="Feladat"/>
    <w:basedOn w:val="Norml"/>
    <w:rsid w:val="00C94D81"/>
    <w:pPr>
      <w:suppressAutoHyphens w:val="0"/>
      <w:spacing w:before="60" w:after="60"/>
      <w:jc w:val="both"/>
    </w:pPr>
    <w:rPr>
      <w:rFonts w:ascii="Arial" w:hAnsi="Arial"/>
      <w:color w:val="0000FF"/>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Number 3"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0" w:unhideWhenUsed="0" w:qFormat="1"/>
    <w:lsdException w:name="Body Text First Inden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6C46"/>
    <w:pPr>
      <w:suppressAutoHyphens/>
      <w:spacing w:after="0" w:line="240" w:lineRule="auto"/>
    </w:pPr>
    <w:rPr>
      <w:rFonts w:ascii="Baskerville_PFL" w:eastAsia="Times New Roman" w:hAnsi="Baskerville_PFL" w:cs="Times New Roman"/>
      <w:sz w:val="18"/>
      <w:szCs w:val="18"/>
      <w:lang w:eastAsia="ar-SA"/>
    </w:rPr>
  </w:style>
  <w:style w:type="paragraph" w:styleId="Cmsor1">
    <w:name w:val="heading 1"/>
    <w:aliases w:val="Char7,Címsor 1 Char1,Címsor 1 Char Char,Címsor 11,Heading 1 Char Char,Heading 1 Char"/>
    <w:basedOn w:val="Norml"/>
    <w:next w:val="Norml"/>
    <w:link w:val="Cmsor1Char"/>
    <w:qFormat/>
    <w:rsid w:val="0025034F"/>
    <w:pPr>
      <w:keepNext/>
      <w:widowControl w:val="0"/>
      <w:numPr>
        <w:numId w:val="1"/>
      </w:numPr>
      <w:spacing w:line="360" w:lineRule="exact"/>
      <w:jc w:val="center"/>
      <w:outlineLvl w:val="0"/>
    </w:pPr>
    <w:rPr>
      <w:rFonts w:ascii="Times New Roman" w:hAnsi="Times New Roman"/>
      <w:b/>
      <w:caps/>
      <w:sz w:val="26"/>
      <w:szCs w:val="20"/>
    </w:rPr>
  </w:style>
  <w:style w:type="paragraph" w:styleId="Cmsor2">
    <w:name w:val="heading 2"/>
    <w:aliases w:val="H2, Char"/>
    <w:basedOn w:val="Norml"/>
    <w:next w:val="Norml"/>
    <w:link w:val="Cmsor2Char"/>
    <w:qFormat/>
    <w:rsid w:val="0025034F"/>
    <w:pPr>
      <w:keepNext/>
      <w:spacing w:before="240" w:after="60"/>
      <w:outlineLvl w:val="1"/>
    </w:pPr>
    <w:rPr>
      <w:rFonts w:ascii="Arial" w:hAnsi="Arial"/>
      <w:b/>
      <w:bCs/>
      <w:i/>
      <w:iCs/>
      <w:sz w:val="28"/>
      <w:szCs w:val="28"/>
    </w:rPr>
  </w:style>
  <w:style w:type="paragraph" w:styleId="Cmsor3">
    <w:name w:val="heading 3"/>
    <w:aliases w:val=" Char12,Okean3"/>
    <w:basedOn w:val="Norml"/>
    <w:next w:val="Norml"/>
    <w:link w:val="Cmsor3Char"/>
    <w:qFormat/>
    <w:rsid w:val="0025034F"/>
    <w:pPr>
      <w:keepNext/>
      <w:numPr>
        <w:ilvl w:val="2"/>
        <w:numId w:val="1"/>
      </w:numPr>
      <w:spacing w:line="360" w:lineRule="auto"/>
      <w:jc w:val="both"/>
      <w:outlineLvl w:val="2"/>
    </w:pPr>
    <w:rPr>
      <w:rFonts w:ascii="Times New Roman" w:hAnsi="Times New Roman"/>
      <w:b/>
      <w:sz w:val="24"/>
      <w:szCs w:val="20"/>
    </w:rPr>
  </w:style>
  <w:style w:type="paragraph" w:styleId="Cmsor4">
    <w:name w:val="heading 4"/>
    <w:aliases w:val=" Char11"/>
    <w:basedOn w:val="Norml"/>
    <w:next w:val="Norml"/>
    <w:link w:val="Cmsor4Char"/>
    <w:qFormat/>
    <w:rsid w:val="0025034F"/>
    <w:pPr>
      <w:keepNext/>
      <w:spacing w:before="240" w:after="60"/>
      <w:outlineLvl w:val="3"/>
    </w:pPr>
    <w:rPr>
      <w:rFonts w:ascii="Times New Roman" w:hAnsi="Times New Roman"/>
      <w:b/>
      <w:bCs/>
      <w:sz w:val="28"/>
      <w:szCs w:val="28"/>
    </w:rPr>
  </w:style>
  <w:style w:type="paragraph" w:styleId="Cmsor5">
    <w:name w:val="heading 5"/>
    <w:aliases w:val=" Char10"/>
    <w:basedOn w:val="Norml"/>
    <w:next w:val="Norml"/>
    <w:link w:val="Cmsor5Char"/>
    <w:qFormat/>
    <w:rsid w:val="0025034F"/>
    <w:pPr>
      <w:spacing w:before="240" w:after="60"/>
      <w:outlineLvl w:val="4"/>
    </w:pPr>
    <w:rPr>
      <w:b/>
      <w:bCs/>
      <w:i/>
      <w:iCs/>
      <w:sz w:val="26"/>
      <w:szCs w:val="26"/>
    </w:rPr>
  </w:style>
  <w:style w:type="paragraph" w:styleId="Cmsor6">
    <w:name w:val="heading 6"/>
    <w:aliases w:val=" Char9"/>
    <w:basedOn w:val="Norml"/>
    <w:next w:val="Norml"/>
    <w:link w:val="Cmsor6Char"/>
    <w:qFormat/>
    <w:rsid w:val="0025034F"/>
    <w:pPr>
      <w:keepNext/>
      <w:suppressAutoHyphens w:val="0"/>
      <w:spacing w:line="360" w:lineRule="auto"/>
      <w:jc w:val="center"/>
      <w:outlineLvl w:val="5"/>
    </w:pPr>
    <w:rPr>
      <w:rFonts w:ascii="Times New Roman" w:hAnsi="Times New Roman"/>
      <w:b/>
      <w:sz w:val="32"/>
      <w:szCs w:val="20"/>
    </w:rPr>
  </w:style>
  <w:style w:type="paragraph" w:styleId="Cmsor7">
    <w:name w:val="heading 7"/>
    <w:aliases w:val="Okean7 Char"/>
    <w:basedOn w:val="Norml"/>
    <w:link w:val="Cmsor7Char"/>
    <w:qFormat/>
    <w:rsid w:val="0025034F"/>
    <w:pPr>
      <w:suppressAutoHyphens w:val="0"/>
      <w:spacing w:before="240" w:after="60"/>
      <w:outlineLvl w:val="6"/>
    </w:pPr>
    <w:rPr>
      <w:rFonts w:ascii="Arial" w:hAnsi="Arial"/>
      <w:sz w:val="20"/>
      <w:szCs w:val="20"/>
    </w:rPr>
  </w:style>
  <w:style w:type="paragraph" w:styleId="Cmsor8">
    <w:name w:val="heading 8"/>
    <w:aliases w:val=" Char8"/>
    <w:basedOn w:val="Norml"/>
    <w:next w:val="Norml"/>
    <w:link w:val="Cmsor8Char"/>
    <w:qFormat/>
    <w:rsid w:val="0025034F"/>
    <w:pPr>
      <w:spacing w:before="240" w:after="60"/>
      <w:outlineLvl w:val="7"/>
    </w:pPr>
    <w:rPr>
      <w:rFonts w:ascii="Times New Roman" w:hAnsi="Times New Roman"/>
      <w:i/>
      <w:iCs/>
      <w:sz w:val="24"/>
      <w:szCs w:val="24"/>
    </w:rPr>
  </w:style>
  <w:style w:type="paragraph" w:styleId="Cmsor9">
    <w:name w:val="heading 9"/>
    <w:aliases w:val="Legal Level 1.1.1.1.,IIER C9 Char"/>
    <w:basedOn w:val="Norml"/>
    <w:link w:val="Cmsor9Char"/>
    <w:uiPriority w:val="9"/>
    <w:qFormat/>
    <w:rsid w:val="0025034F"/>
    <w:pPr>
      <w:suppressAutoHyphens w:val="0"/>
      <w:spacing w:before="240" w:after="60"/>
      <w:outlineLvl w:val="8"/>
    </w:pPr>
    <w:rPr>
      <w:rFonts w:ascii="Arial" w:hAnsi="Arial"/>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7 Char3,Címsor 1 Char1 Char3,Címsor 1 Char Char Char3,Címsor 11 Char3,Heading 1 Char Char Char3,Heading 1 Char Char4"/>
    <w:basedOn w:val="Bekezdsalapbettpusa"/>
    <w:link w:val="Cmsor1"/>
    <w:rsid w:val="0025034F"/>
    <w:rPr>
      <w:rFonts w:ascii="Times New Roman" w:eastAsia="Times New Roman" w:hAnsi="Times New Roman" w:cs="Times New Roman"/>
      <w:b/>
      <w:caps/>
      <w:sz w:val="26"/>
      <w:szCs w:val="20"/>
      <w:lang w:eastAsia="ar-SA"/>
    </w:rPr>
  </w:style>
  <w:style w:type="character" w:customStyle="1" w:styleId="Cmsor2Char">
    <w:name w:val="Címsor 2 Char"/>
    <w:aliases w:val="H2 Char, Char Char"/>
    <w:basedOn w:val="Bekezdsalapbettpusa"/>
    <w:link w:val="Cmsor2"/>
    <w:rsid w:val="0025034F"/>
    <w:rPr>
      <w:rFonts w:ascii="Arial" w:eastAsia="Times New Roman" w:hAnsi="Arial" w:cs="Times New Roman"/>
      <w:b/>
      <w:bCs/>
      <w:i/>
      <w:iCs/>
      <w:sz w:val="28"/>
      <w:szCs w:val="28"/>
      <w:lang w:eastAsia="ar-SA"/>
    </w:rPr>
  </w:style>
  <w:style w:type="character" w:customStyle="1" w:styleId="Cmsor3Char">
    <w:name w:val="Címsor 3 Char"/>
    <w:aliases w:val=" Char12 Char,Okean3 Char"/>
    <w:basedOn w:val="Bekezdsalapbettpusa"/>
    <w:link w:val="Cmsor3"/>
    <w:rsid w:val="0025034F"/>
    <w:rPr>
      <w:rFonts w:ascii="Times New Roman" w:eastAsia="Times New Roman" w:hAnsi="Times New Roman" w:cs="Times New Roman"/>
      <w:b/>
      <w:sz w:val="24"/>
      <w:szCs w:val="20"/>
      <w:lang w:eastAsia="ar-SA"/>
    </w:rPr>
  </w:style>
  <w:style w:type="character" w:customStyle="1" w:styleId="Cmsor4Char">
    <w:name w:val="Címsor 4 Char"/>
    <w:aliases w:val=" Char11 Char"/>
    <w:basedOn w:val="Bekezdsalapbettpusa"/>
    <w:link w:val="Cmsor4"/>
    <w:rsid w:val="0025034F"/>
    <w:rPr>
      <w:rFonts w:ascii="Times New Roman" w:eastAsia="Times New Roman" w:hAnsi="Times New Roman" w:cs="Times New Roman"/>
      <w:b/>
      <w:bCs/>
      <w:sz w:val="28"/>
      <w:szCs w:val="28"/>
      <w:lang w:eastAsia="ar-SA"/>
    </w:rPr>
  </w:style>
  <w:style w:type="character" w:customStyle="1" w:styleId="Cmsor5Char">
    <w:name w:val="Címsor 5 Char"/>
    <w:aliases w:val=" Char10 Char"/>
    <w:basedOn w:val="Bekezdsalapbettpusa"/>
    <w:link w:val="Cmsor5"/>
    <w:rsid w:val="0025034F"/>
    <w:rPr>
      <w:rFonts w:ascii="Baskerville_PFL" w:eastAsia="Times New Roman" w:hAnsi="Baskerville_PFL" w:cs="Times New Roman"/>
      <w:b/>
      <w:bCs/>
      <w:i/>
      <w:iCs/>
      <w:sz w:val="26"/>
      <w:szCs w:val="26"/>
      <w:lang w:eastAsia="ar-SA"/>
    </w:rPr>
  </w:style>
  <w:style w:type="character" w:customStyle="1" w:styleId="Cmsor6Char">
    <w:name w:val="Címsor 6 Char"/>
    <w:aliases w:val=" Char9 Char"/>
    <w:basedOn w:val="Bekezdsalapbettpusa"/>
    <w:link w:val="Cmsor6"/>
    <w:rsid w:val="0025034F"/>
    <w:rPr>
      <w:rFonts w:ascii="Times New Roman" w:eastAsia="Times New Roman" w:hAnsi="Times New Roman" w:cs="Times New Roman"/>
      <w:b/>
      <w:sz w:val="32"/>
      <w:szCs w:val="20"/>
      <w:lang w:eastAsia="ar-SA"/>
    </w:rPr>
  </w:style>
  <w:style w:type="character" w:customStyle="1" w:styleId="Cmsor7Char">
    <w:name w:val="Címsor 7 Char"/>
    <w:aliases w:val="Okean7 Char Char"/>
    <w:basedOn w:val="Bekezdsalapbettpusa"/>
    <w:link w:val="Cmsor7"/>
    <w:rsid w:val="0025034F"/>
    <w:rPr>
      <w:rFonts w:ascii="Arial" w:eastAsia="Times New Roman" w:hAnsi="Arial" w:cs="Times New Roman"/>
      <w:sz w:val="20"/>
      <w:szCs w:val="20"/>
      <w:lang w:eastAsia="ar-SA"/>
    </w:rPr>
  </w:style>
  <w:style w:type="character" w:customStyle="1" w:styleId="Cmsor8Char">
    <w:name w:val="Címsor 8 Char"/>
    <w:aliases w:val=" Char8 Char"/>
    <w:basedOn w:val="Bekezdsalapbettpusa"/>
    <w:link w:val="Cmsor8"/>
    <w:rsid w:val="0025034F"/>
    <w:rPr>
      <w:rFonts w:ascii="Times New Roman" w:eastAsia="Times New Roman" w:hAnsi="Times New Roman" w:cs="Times New Roman"/>
      <w:i/>
      <w:iCs/>
      <w:sz w:val="24"/>
      <w:szCs w:val="24"/>
      <w:lang w:eastAsia="ar-SA"/>
    </w:rPr>
  </w:style>
  <w:style w:type="character" w:customStyle="1" w:styleId="Cmsor9Char">
    <w:name w:val="Címsor 9 Char"/>
    <w:aliases w:val="Legal Level 1.1.1.1. Char,IIER C9 Char Char"/>
    <w:basedOn w:val="Bekezdsalapbettpusa"/>
    <w:link w:val="Cmsor9"/>
    <w:uiPriority w:val="9"/>
    <w:rsid w:val="0025034F"/>
    <w:rPr>
      <w:rFonts w:ascii="Arial" w:eastAsia="Times New Roman" w:hAnsi="Arial" w:cs="Times New Roman"/>
      <w:b/>
      <w:bCs/>
      <w:i/>
      <w:iCs/>
      <w:sz w:val="18"/>
      <w:szCs w:val="18"/>
      <w:lang w:eastAsia="ar-SA"/>
    </w:rPr>
  </w:style>
  <w:style w:type="character" w:customStyle="1" w:styleId="WW8Num2z0">
    <w:name w:val="WW8Num2z0"/>
    <w:rsid w:val="0025034F"/>
    <w:rPr>
      <w:b/>
    </w:rPr>
  </w:style>
  <w:style w:type="character" w:customStyle="1" w:styleId="WW8Num3z0">
    <w:name w:val="WW8Num3z0"/>
    <w:rsid w:val="0025034F"/>
    <w:rPr>
      <w:rFonts w:ascii="StarSymbol" w:hAnsi="StarSymbol"/>
    </w:rPr>
  </w:style>
  <w:style w:type="character" w:customStyle="1" w:styleId="WW8Num4z0">
    <w:name w:val="WW8Num4z0"/>
    <w:rsid w:val="0025034F"/>
    <w:rPr>
      <w:rFonts w:ascii="StarSymbol" w:hAnsi="StarSymbol"/>
    </w:rPr>
  </w:style>
  <w:style w:type="character" w:customStyle="1" w:styleId="WW8Num5z0">
    <w:name w:val="WW8Num5z0"/>
    <w:rsid w:val="0025034F"/>
    <w:rPr>
      <w:b/>
    </w:rPr>
  </w:style>
  <w:style w:type="character" w:customStyle="1" w:styleId="WW8Num6z1">
    <w:name w:val="WW8Num6z1"/>
    <w:rsid w:val="0025034F"/>
    <w:rPr>
      <w:b/>
    </w:rPr>
  </w:style>
  <w:style w:type="character" w:customStyle="1" w:styleId="WW8Num7z0">
    <w:name w:val="WW8Num7z0"/>
    <w:rsid w:val="0025034F"/>
    <w:rPr>
      <w:rFonts w:ascii="Baskerville_PFL" w:eastAsia="Times New Roman" w:hAnsi="Baskerville_PFL" w:cs="Times New Roman"/>
    </w:rPr>
  </w:style>
  <w:style w:type="character" w:customStyle="1" w:styleId="WW8Num7z1">
    <w:name w:val="WW8Num7z1"/>
    <w:rsid w:val="0025034F"/>
    <w:rPr>
      <w:rFonts w:ascii="Courier New" w:hAnsi="Courier New" w:cs="Courier New"/>
    </w:rPr>
  </w:style>
  <w:style w:type="character" w:customStyle="1" w:styleId="WW8Num7z2">
    <w:name w:val="WW8Num7z2"/>
    <w:rsid w:val="0025034F"/>
    <w:rPr>
      <w:rFonts w:ascii="Wingdings" w:hAnsi="Wingdings"/>
    </w:rPr>
  </w:style>
  <w:style w:type="character" w:customStyle="1" w:styleId="WW8Num7z3">
    <w:name w:val="WW8Num7z3"/>
    <w:rsid w:val="0025034F"/>
    <w:rPr>
      <w:rFonts w:ascii="Symbol" w:hAnsi="Symbol"/>
    </w:rPr>
  </w:style>
  <w:style w:type="character" w:customStyle="1" w:styleId="WW8Num8z0">
    <w:name w:val="WW8Num8z0"/>
    <w:rsid w:val="0025034F"/>
    <w:rPr>
      <w:rFonts w:ascii="Baskerville_PFL" w:eastAsia="Times New Roman" w:hAnsi="Baskerville_PFL" w:cs="Times New Roman"/>
    </w:rPr>
  </w:style>
  <w:style w:type="character" w:customStyle="1" w:styleId="WW8Num8z1">
    <w:name w:val="WW8Num8z1"/>
    <w:rsid w:val="0025034F"/>
    <w:rPr>
      <w:rFonts w:ascii="Courier New" w:hAnsi="Courier New" w:cs="Courier New"/>
    </w:rPr>
  </w:style>
  <w:style w:type="character" w:customStyle="1" w:styleId="WW8Num8z2">
    <w:name w:val="WW8Num8z2"/>
    <w:rsid w:val="0025034F"/>
    <w:rPr>
      <w:rFonts w:ascii="Wingdings" w:hAnsi="Wingdings"/>
    </w:rPr>
  </w:style>
  <w:style w:type="character" w:customStyle="1" w:styleId="WW8Num8z3">
    <w:name w:val="WW8Num8z3"/>
    <w:rsid w:val="0025034F"/>
    <w:rPr>
      <w:rFonts w:ascii="Symbol" w:hAnsi="Symbol"/>
    </w:rPr>
  </w:style>
  <w:style w:type="character" w:customStyle="1" w:styleId="WW8Num9z0">
    <w:name w:val="WW8Num9z0"/>
    <w:rsid w:val="0025034F"/>
    <w:rPr>
      <w:b w:val="0"/>
    </w:rPr>
  </w:style>
  <w:style w:type="character" w:customStyle="1" w:styleId="WW8Num10z0">
    <w:name w:val="WW8Num10z0"/>
    <w:rsid w:val="0025034F"/>
    <w:rPr>
      <w:rFonts w:ascii="Times New Roman" w:eastAsia="Times New Roman" w:hAnsi="Times New Roman" w:cs="Times New Roman"/>
      <w:b/>
    </w:rPr>
  </w:style>
  <w:style w:type="character" w:customStyle="1" w:styleId="WW8Num10z1">
    <w:name w:val="WW8Num10z1"/>
    <w:rsid w:val="0025034F"/>
    <w:rPr>
      <w:rFonts w:ascii="Courier New" w:hAnsi="Courier New" w:cs="Courier New"/>
    </w:rPr>
  </w:style>
  <w:style w:type="character" w:customStyle="1" w:styleId="WW8Num10z2">
    <w:name w:val="WW8Num10z2"/>
    <w:rsid w:val="0025034F"/>
    <w:rPr>
      <w:rFonts w:ascii="Wingdings" w:hAnsi="Wingdings"/>
    </w:rPr>
  </w:style>
  <w:style w:type="character" w:customStyle="1" w:styleId="WW8Num10z3">
    <w:name w:val="WW8Num10z3"/>
    <w:rsid w:val="0025034F"/>
    <w:rPr>
      <w:rFonts w:ascii="Symbol" w:hAnsi="Symbol"/>
    </w:rPr>
  </w:style>
  <w:style w:type="character" w:customStyle="1" w:styleId="WW8Num11z0">
    <w:name w:val="WW8Num11z0"/>
    <w:rsid w:val="0025034F"/>
    <w:rPr>
      <w:rFonts w:ascii="Symbol" w:hAnsi="Symbol"/>
    </w:rPr>
  </w:style>
  <w:style w:type="character" w:customStyle="1" w:styleId="WW8Num11z1">
    <w:name w:val="WW8Num11z1"/>
    <w:rsid w:val="0025034F"/>
    <w:rPr>
      <w:rFonts w:ascii="Courier New" w:hAnsi="Courier New" w:cs="Courier New"/>
    </w:rPr>
  </w:style>
  <w:style w:type="character" w:customStyle="1" w:styleId="WW8Num11z2">
    <w:name w:val="WW8Num11z2"/>
    <w:rsid w:val="0025034F"/>
    <w:rPr>
      <w:rFonts w:ascii="Wingdings" w:hAnsi="Wingdings"/>
    </w:rPr>
  </w:style>
  <w:style w:type="character" w:customStyle="1" w:styleId="WW8Num12z0">
    <w:name w:val="WW8Num12z0"/>
    <w:rsid w:val="0025034F"/>
    <w:rPr>
      <w:color w:val="auto"/>
    </w:rPr>
  </w:style>
  <w:style w:type="character" w:customStyle="1" w:styleId="WW8Num14z0">
    <w:name w:val="WW8Num14z0"/>
    <w:rsid w:val="0025034F"/>
    <w:rPr>
      <w:rFonts w:ascii="Baskerville_PFL" w:eastAsia="Times New Roman" w:hAnsi="Baskerville_PFL" w:cs="Times New Roman"/>
    </w:rPr>
  </w:style>
  <w:style w:type="character" w:customStyle="1" w:styleId="WW8Num14z1">
    <w:name w:val="WW8Num14z1"/>
    <w:rsid w:val="0025034F"/>
    <w:rPr>
      <w:rFonts w:ascii="Courier New" w:hAnsi="Courier New" w:cs="Courier New"/>
    </w:rPr>
  </w:style>
  <w:style w:type="character" w:customStyle="1" w:styleId="WW8Num14z2">
    <w:name w:val="WW8Num14z2"/>
    <w:rsid w:val="0025034F"/>
    <w:rPr>
      <w:rFonts w:ascii="Wingdings" w:hAnsi="Wingdings"/>
    </w:rPr>
  </w:style>
  <w:style w:type="character" w:customStyle="1" w:styleId="WW8Num14z3">
    <w:name w:val="WW8Num14z3"/>
    <w:rsid w:val="0025034F"/>
    <w:rPr>
      <w:rFonts w:ascii="Symbol" w:hAnsi="Symbol"/>
    </w:rPr>
  </w:style>
  <w:style w:type="character" w:customStyle="1" w:styleId="WW8Num15z0">
    <w:name w:val="WW8Num15z0"/>
    <w:rsid w:val="0025034F"/>
    <w:rPr>
      <w:rFonts w:ascii="Baskerville_PFL" w:eastAsia="Times New Roman" w:hAnsi="Baskerville_PFL" w:cs="Times New Roman"/>
    </w:rPr>
  </w:style>
  <w:style w:type="character" w:customStyle="1" w:styleId="WW8Num15z1">
    <w:name w:val="WW8Num15z1"/>
    <w:rsid w:val="0025034F"/>
    <w:rPr>
      <w:rFonts w:ascii="Courier New" w:hAnsi="Courier New" w:cs="Courier New"/>
    </w:rPr>
  </w:style>
  <w:style w:type="character" w:customStyle="1" w:styleId="WW8Num15z2">
    <w:name w:val="WW8Num15z2"/>
    <w:rsid w:val="0025034F"/>
    <w:rPr>
      <w:rFonts w:ascii="Wingdings" w:hAnsi="Wingdings"/>
    </w:rPr>
  </w:style>
  <w:style w:type="character" w:customStyle="1" w:styleId="WW8Num15z3">
    <w:name w:val="WW8Num15z3"/>
    <w:rsid w:val="0025034F"/>
    <w:rPr>
      <w:rFonts w:ascii="Symbol" w:hAnsi="Symbol"/>
    </w:rPr>
  </w:style>
  <w:style w:type="character" w:customStyle="1" w:styleId="WW8Num17z0">
    <w:name w:val="WW8Num17z0"/>
    <w:rsid w:val="0025034F"/>
    <w:rPr>
      <w:rFonts w:ascii="Symbol" w:hAnsi="Symbol"/>
    </w:rPr>
  </w:style>
  <w:style w:type="character" w:customStyle="1" w:styleId="WW8Num17z1">
    <w:name w:val="WW8Num17z1"/>
    <w:rsid w:val="0025034F"/>
    <w:rPr>
      <w:rFonts w:ascii="Courier New" w:hAnsi="Courier New" w:cs="Courier New"/>
    </w:rPr>
  </w:style>
  <w:style w:type="character" w:customStyle="1" w:styleId="WW8Num17z2">
    <w:name w:val="WW8Num17z2"/>
    <w:rsid w:val="0025034F"/>
    <w:rPr>
      <w:rFonts w:ascii="Wingdings" w:hAnsi="Wingdings"/>
    </w:rPr>
  </w:style>
  <w:style w:type="character" w:customStyle="1" w:styleId="WW8Num18z1">
    <w:name w:val="WW8Num18z1"/>
    <w:rsid w:val="0025034F"/>
    <w:rPr>
      <w:b/>
    </w:rPr>
  </w:style>
  <w:style w:type="character" w:customStyle="1" w:styleId="WW8Num19z0">
    <w:name w:val="WW8Num19z0"/>
    <w:rsid w:val="0025034F"/>
    <w:rPr>
      <w:rFonts w:ascii="Symbol" w:hAnsi="Symbol"/>
    </w:rPr>
  </w:style>
  <w:style w:type="character" w:customStyle="1" w:styleId="WW8Num19z1">
    <w:name w:val="WW8Num19z1"/>
    <w:rsid w:val="0025034F"/>
    <w:rPr>
      <w:rFonts w:ascii="Courier New" w:hAnsi="Courier New" w:cs="Courier New"/>
    </w:rPr>
  </w:style>
  <w:style w:type="character" w:customStyle="1" w:styleId="WW8Num19z2">
    <w:name w:val="WW8Num19z2"/>
    <w:rsid w:val="0025034F"/>
    <w:rPr>
      <w:rFonts w:ascii="Wingdings" w:hAnsi="Wingdings"/>
    </w:rPr>
  </w:style>
  <w:style w:type="character" w:customStyle="1" w:styleId="WW8Num20z0">
    <w:name w:val="WW8Num20z0"/>
    <w:rsid w:val="0025034F"/>
    <w:rPr>
      <w:rFonts w:ascii="Baskerville_PFL" w:eastAsia="Times New Roman" w:hAnsi="Baskerville_PFL" w:cs="Times New Roman"/>
    </w:rPr>
  </w:style>
  <w:style w:type="character" w:customStyle="1" w:styleId="WW8Num20z1">
    <w:name w:val="WW8Num20z1"/>
    <w:rsid w:val="0025034F"/>
    <w:rPr>
      <w:rFonts w:ascii="Courier New" w:hAnsi="Courier New" w:cs="Courier New"/>
    </w:rPr>
  </w:style>
  <w:style w:type="character" w:customStyle="1" w:styleId="WW8Num20z2">
    <w:name w:val="WW8Num20z2"/>
    <w:rsid w:val="0025034F"/>
    <w:rPr>
      <w:rFonts w:ascii="Wingdings" w:hAnsi="Wingdings"/>
    </w:rPr>
  </w:style>
  <w:style w:type="character" w:customStyle="1" w:styleId="WW8Num20z3">
    <w:name w:val="WW8Num20z3"/>
    <w:rsid w:val="0025034F"/>
    <w:rPr>
      <w:rFonts w:ascii="Symbol" w:hAnsi="Symbol"/>
    </w:rPr>
  </w:style>
  <w:style w:type="character" w:customStyle="1" w:styleId="WW8Num21z0">
    <w:name w:val="WW8Num21z0"/>
    <w:rsid w:val="0025034F"/>
    <w:rPr>
      <w:rFonts w:ascii="Symbol" w:hAnsi="Symbol"/>
    </w:rPr>
  </w:style>
  <w:style w:type="character" w:customStyle="1" w:styleId="WW8Num21z1">
    <w:name w:val="WW8Num21z1"/>
    <w:rsid w:val="0025034F"/>
    <w:rPr>
      <w:rFonts w:ascii="Courier New" w:hAnsi="Courier New" w:cs="Courier New"/>
    </w:rPr>
  </w:style>
  <w:style w:type="character" w:customStyle="1" w:styleId="WW8Num21z2">
    <w:name w:val="WW8Num21z2"/>
    <w:rsid w:val="0025034F"/>
    <w:rPr>
      <w:rFonts w:ascii="Wingdings" w:hAnsi="Wingdings"/>
    </w:rPr>
  </w:style>
  <w:style w:type="character" w:customStyle="1" w:styleId="WW8Num22z0">
    <w:name w:val="WW8Num22z0"/>
    <w:rsid w:val="0025034F"/>
    <w:rPr>
      <w:rFonts w:ascii="Times New Roman" w:eastAsia="Times New Roman" w:hAnsi="Times New Roman" w:cs="Times New Roman"/>
      <w:b/>
    </w:rPr>
  </w:style>
  <w:style w:type="character" w:customStyle="1" w:styleId="WW8Num22z1">
    <w:name w:val="WW8Num22z1"/>
    <w:rsid w:val="0025034F"/>
    <w:rPr>
      <w:rFonts w:ascii="Courier New" w:hAnsi="Courier New" w:cs="Courier New"/>
    </w:rPr>
  </w:style>
  <w:style w:type="character" w:customStyle="1" w:styleId="WW8Num22z2">
    <w:name w:val="WW8Num22z2"/>
    <w:rsid w:val="0025034F"/>
    <w:rPr>
      <w:rFonts w:ascii="Wingdings" w:hAnsi="Wingdings"/>
    </w:rPr>
  </w:style>
  <w:style w:type="character" w:customStyle="1" w:styleId="WW8Num22z3">
    <w:name w:val="WW8Num22z3"/>
    <w:rsid w:val="0025034F"/>
    <w:rPr>
      <w:rFonts w:ascii="Symbol" w:hAnsi="Symbol"/>
    </w:rPr>
  </w:style>
  <w:style w:type="character" w:customStyle="1" w:styleId="WW8Num24z1">
    <w:name w:val="WW8Num24z1"/>
    <w:rsid w:val="0025034F"/>
    <w:rPr>
      <w:rFonts w:ascii="Times New Roman" w:eastAsia="Times New Roman" w:hAnsi="Times New Roman" w:cs="Times New Roman"/>
    </w:rPr>
  </w:style>
  <w:style w:type="character" w:customStyle="1" w:styleId="WW8Num25z0">
    <w:name w:val="WW8Num25z0"/>
    <w:rsid w:val="0025034F"/>
    <w:rPr>
      <w:rFonts w:ascii="Times New Roman" w:eastAsia="Times New Roman" w:hAnsi="Times New Roman" w:cs="Times New Roman"/>
      <w:b/>
    </w:rPr>
  </w:style>
  <w:style w:type="character" w:customStyle="1" w:styleId="WW8Num25z1">
    <w:name w:val="WW8Num25z1"/>
    <w:rsid w:val="0025034F"/>
    <w:rPr>
      <w:rFonts w:ascii="Courier New" w:hAnsi="Courier New" w:cs="Courier New"/>
    </w:rPr>
  </w:style>
  <w:style w:type="character" w:customStyle="1" w:styleId="WW8Num25z2">
    <w:name w:val="WW8Num25z2"/>
    <w:rsid w:val="0025034F"/>
    <w:rPr>
      <w:rFonts w:ascii="Wingdings" w:hAnsi="Wingdings"/>
    </w:rPr>
  </w:style>
  <w:style w:type="character" w:customStyle="1" w:styleId="WW8Num25z3">
    <w:name w:val="WW8Num25z3"/>
    <w:rsid w:val="0025034F"/>
    <w:rPr>
      <w:rFonts w:ascii="Symbol" w:hAnsi="Symbol"/>
    </w:rPr>
  </w:style>
  <w:style w:type="character" w:customStyle="1" w:styleId="WW8Num26z0">
    <w:name w:val="WW8Num26z0"/>
    <w:rsid w:val="0025034F"/>
    <w:rPr>
      <w:b w:val="0"/>
    </w:rPr>
  </w:style>
  <w:style w:type="character" w:customStyle="1" w:styleId="WW8Num27z0">
    <w:name w:val="WW8Num27z0"/>
    <w:rsid w:val="0025034F"/>
    <w:rPr>
      <w:rFonts w:ascii="Arial" w:hAnsi="Arial"/>
      <w:b w:val="0"/>
      <w:i w:val="0"/>
      <w:color w:val="auto"/>
      <w:sz w:val="24"/>
      <w:u w:val="none"/>
    </w:rPr>
  </w:style>
  <w:style w:type="character" w:customStyle="1" w:styleId="WW8Num27z1">
    <w:name w:val="WW8Num27z1"/>
    <w:rsid w:val="0025034F"/>
    <w:rPr>
      <w:b w:val="0"/>
      <w:i w:val="0"/>
      <w:color w:val="auto"/>
      <w:sz w:val="24"/>
      <w:u w:val="none"/>
    </w:rPr>
  </w:style>
  <w:style w:type="character" w:customStyle="1" w:styleId="WW8Num29z0">
    <w:name w:val="WW8Num29z0"/>
    <w:rsid w:val="0025034F"/>
    <w:rPr>
      <w:rFonts w:ascii="Symbol" w:hAnsi="Symbol"/>
    </w:rPr>
  </w:style>
  <w:style w:type="character" w:customStyle="1" w:styleId="WW8Num30z0">
    <w:name w:val="WW8Num30z0"/>
    <w:rsid w:val="0025034F"/>
    <w:rPr>
      <w:rFonts w:ascii="Times New Roman" w:eastAsia="Times New Roman" w:hAnsi="Times New Roman" w:cs="Times New Roman"/>
      <w:b/>
    </w:rPr>
  </w:style>
  <w:style w:type="character" w:customStyle="1" w:styleId="WW8Num30z1">
    <w:name w:val="WW8Num30z1"/>
    <w:rsid w:val="0025034F"/>
    <w:rPr>
      <w:rFonts w:ascii="Courier New" w:hAnsi="Courier New" w:cs="Courier New"/>
    </w:rPr>
  </w:style>
  <w:style w:type="character" w:customStyle="1" w:styleId="WW8Num30z2">
    <w:name w:val="WW8Num30z2"/>
    <w:rsid w:val="0025034F"/>
    <w:rPr>
      <w:rFonts w:ascii="Wingdings" w:hAnsi="Wingdings"/>
    </w:rPr>
  </w:style>
  <w:style w:type="character" w:customStyle="1" w:styleId="WW8Num30z3">
    <w:name w:val="WW8Num30z3"/>
    <w:rsid w:val="0025034F"/>
    <w:rPr>
      <w:rFonts w:ascii="Symbol" w:hAnsi="Symbol"/>
    </w:rPr>
  </w:style>
  <w:style w:type="character" w:customStyle="1" w:styleId="WW8Num32z0">
    <w:name w:val="WW8Num32z0"/>
    <w:rsid w:val="0025034F"/>
    <w:rPr>
      <w:rFonts w:ascii="Arial" w:hAnsi="Arial"/>
      <w:b w:val="0"/>
      <w:i w:val="0"/>
      <w:color w:val="auto"/>
      <w:sz w:val="24"/>
      <w:u w:val="none"/>
    </w:rPr>
  </w:style>
  <w:style w:type="character" w:customStyle="1" w:styleId="WW8Num32z1">
    <w:name w:val="WW8Num32z1"/>
    <w:rsid w:val="0025034F"/>
    <w:rPr>
      <w:b w:val="0"/>
      <w:i w:val="0"/>
      <w:color w:val="auto"/>
      <w:sz w:val="24"/>
      <w:u w:val="none"/>
    </w:rPr>
  </w:style>
  <w:style w:type="character" w:customStyle="1" w:styleId="WW8Num33z1">
    <w:name w:val="WW8Num33z1"/>
    <w:rsid w:val="0025034F"/>
    <w:rPr>
      <w:rFonts w:ascii="Symbol" w:hAnsi="Symbol"/>
    </w:rPr>
  </w:style>
  <w:style w:type="character" w:customStyle="1" w:styleId="WW8Num34z0">
    <w:name w:val="WW8Num34z0"/>
    <w:rsid w:val="0025034F"/>
    <w:rPr>
      <w:rFonts w:ascii="Times New Roman" w:eastAsia="Times New Roman" w:hAnsi="Times New Roman" w:cs="Times New Roman"/>
      <w:b/>
    </w:rPr>
  </w:style>
  <w:style w:type="character" w:customStyle="1" w:styleId="WW8Num34z1">
    <w:name w:val="WW8Num34z1"/>
    <w:rsid w:val="0025034F"/>
    <w:rPr>
      <w:rFonts w:ascii="Courier New" w:hAnsi="Courier New" w:cs="Courier New"/>
    </w:rPr>
  </w:style>
  <w:style w:type="character" w:customStyle="1" w:styleId="WW8Num34z2">
    <w:name w:val="WW8Num34z2"/>
    <w:rsid w:val="0025034F"/>
    <w:rPr>
      <w:rFonts w:ascii="Wingdings" w:hAnsi="Wingdings"/>
    </w:rPr>
  </w:style>
  <w:style w:type="character" w:customStyle="1" w:styleId="WW8Num34z3">
    <w:name w:val="WW8Num34z3"/>
    <w:rsid w:val="0025034F"/>
    <w:rPr>
      <w:rFonts w:ascii="Symbol" w:hAnsi="Symbol"/>
    </w:rPr>
  </w:style>
  <w:style w:type="character" w:customStyle="1" w:styleId="WW8Num36z0">
    <w:name w:val="WW8Num36z0"/>
    <w:rsid w:val="0025034F"/>
    <w:rPr>
      <w:rFonts w:ascii="Baskerville_PFL" w:eastAsia="Times New Roman" w:hAnsi="Baskerville_PFL" w:cs="Times New Roman"/>
    </w:rPr>
  </w:style>
  <w:style w:type="character" w:customStyle="1" w:styleId="WW8Num36z1">
    <w:name w:val="WW8Num36z1"/>
    <w:rsid w:val="0025034F"/>
    <w:rPr>
      <w:rFonts w:ascii="Courier New" w:hAnsi="Courier New" w:cs="Courier New"/>
    </w:rPr>
  </w:style>
  <w:style w:type="character" w:customStyle="1" w:styleId="WW8Num36z2">
    <w:name w:val="WW8Num36z2"/>
    <w:rsid w:val="0025034F"/>
    <w:rPr>
      <w:rFonts w:ascii="Wingdings" w:hAnsi="Wingdings"/>
    </w:rPr>
  </w:style>
  <w:style w:type="character" w:customStyle="1" w:styleId="WW8Num36z3">
    <w:name w:val="WW8Num36z3"/>
    <w:rsid w:val="0025034F"/>
    <w:rPr>
      <w:rFonts w:ascii="Symbol" w:hAnsi="Symbol"/>
    </w:rPr>
  </w:style>
  <w:style w:type="character" w:customStyle="1" w:styleId="WW8Num37z0">
    <w:name w:val="WW8Num37z0"/>
    <w:rsid w:val="0025034F"/>
    <w:rPr>
      <w:rFonts w:ascii="Symbol" w:hAnsi="Symbol"/>
      <w:color w:val="auto"/>
    </w:rPr>
  </w:style>
  <w:style w:type="character" w:customStyle="1" w:styleId="WW8Num39z0">
    <w:name w:val="WW8Num39z0"/>
    <w:rsid w:val="0025034F"/>
    <w:rPr>
      <w:color w:val="auto"/>
    </w:rPr>
  </w:style>
  <w:style w:type="character" w:customStyle="1" w:styleId="WW8Num41z0">
    <w:name w:val="WW8Num41z0"/>
    <w:rsid w:val="0025034F"/>
    <w:rPr>
      <w:rFonts w:ascii="Symbol" w:hAnsi="Symbol"/>
    </w:rPr>
  </w:style>
  <w:style w:type="character" w:customStyle="1" w:styleId="WW8Num41z1">
    <w:name w:val="WW8Num41z1"/>
    <w:rsid w:val="0025034F"/>
    <w:rPr>
      <w:rFonts w:ascii="Courier New" w:hAnsi="Courier New" w:cs="Courier New"/>
    </w:rPr>
  </w:style>
  <w:style w:type="character" w:customStyle="1" w:styleId="WW8Num41z2">
    <w:name w:val="WW8Num41z2"/>
    <w:rsid w:val="0025034F"/>
    <w:rPr>
      <w:rFonts w:ascii="Wingdings" w:hAnsi="Wingdings"/>
    </w:rPr>
  </w:style>
  <w:style w:type="character" w:customStyle="1" w:styleId="Bekezdsalapbettpusa1">
    <w:name w:val="Bekezdés alapbetűtípusa1"/>
    <w:rsid w:val="0025034F"/>
  </w:style>
  <w:style w:type="character" w:styleId="Oldalszm">
    <w:name w:val="page number"/>
    <w:basedOn w:val="Bekezdsalapbettpusa1"/>
    <w:rsid w:val="0025034F"/>
  </w:style>
  <w:style w:type="character" w:customStyle="1" w:styleId="Jegyzethivatkozs1">
    <w:name w:val="Jegyzethivatkozás1"/>
    <w:rsid w:val="0025034F"/>
    <w:rPr>
      <w:sz w:val="16"/>
      <w:szCs w:val="16"/>
    </w:rPr>
  </w:style>
  <w:style w:type="paragraph" w:customStyle="1" w:styleId="Cmsor">
    <w:name w:val="Címsor"/>
    <w:basedOn w:val="Norml"/>
    <w:next w:val="Szvegtrzs"/>
    <w:rsid w:val="0025034F"/>
    <w:pPr>
      <w:keepNext/>
      <w:spacing w:before="240" w:after="120"/>
    </w:pPr>
    <w:rPr>
      <w:rFonts w:ascii="Arial" w:eastAsia="Lucida Sans Unicode" w:hAnsi="Arial" w:cs="Tahoma"/>
      <w:sz w:val="28"/>
      <w:szCs w:val="28"/>
    </w:rPr>
  </w:style>
  <w:style w:type="paragraph" w:styleId="Szvegtrzs">
    <w:name w:val="Body Text"/>
    <w:aliases w:val="Char6 Char Char Char"/>
    <w:basedOn w:val="Norml"/>
    <w:link w:val="SzvegtrzsChar"/>
    <w:rsid w:val="0025034F"/>
    <w:pPr>
      <w:jc w:val="both"/>
    </w:pPr>
    <w:rPr>
      <w:rFonts w:ascii="Arial" w:hAnsi="Arial"/>
      <w:sz w:val="24"/>
      <w:szCs w:val="24"/>
    </w:rPr>
  </w:style>
  <w:style w:type="character" w:customStyle="1" w:styleId="SzvegtrzsChar">
    <w:name w:val="Szövegtörzs Char"/>
    <w:aliases w:val="Char6 Char Char Char Char"/>
    <w:basedOn w:val="Bekezdsalapbettpusa"/>
    <w:link w:val="Szvegtrzs"/>
    <w:rsid w:val="0025034F"/>
    <w:rPr>
      <w:rFonts w:ascii="Arial" w:eastAsia="Times New Roman" w:hAnsi="Arial" w:cs="Times New Roman"/>
      <w:sz w:val="24"/>
      <w:szCs w:val="24"/>
      <w:lang w:eastAsia="ar-SA"/>
    </w:rPr>
  </w:style>
  <w:style w:type="paragraph" w:styleId="Lista">
    <w:name w:val="List"/>
    <w:basedOn w:val="Szvegtrzs"/>
    <w:rsid w:val="0025034F"/>
    <w:rPr>
      <w:rFonts w:cs="Tahoma"/>
    </w:rPr>
  </w:style>
  <w:style w:type="paragraph" w:customStyle="1" w:styleId="Felirat">
    <w:name w:val="Felirat"/>
    <w:basedOn w:val="Norml"/>
    <w:rsid w:val="0025034F"/>
    <w:pPr>
      <w:suppressLineNumbers/>
      <w:spacing w:before="120" w:after="120"/>
    </w:pPr>
    <w:rPr>
      <w:rFonts w:cs="Tahoma"/>
      <w:i/>
      <w:iCs/>
      <w:sz w:val="24"/>
      <w:szCs w:val="24"/>
    </w:rPr>
  </w:style>
  <w:style w:type="paragraph" w:customStyle="1" w:styleId="Trgymutat">
    <w:name w:val="Tárgymutató"/>
    <w:basedOn w:val="Norml"/>
    <w:rsid w:val="0025034F"/>
    <w:pPr>
      <w:suppressLineNumbers/>
    </w:pPr>
    <w:rPr>
      <w:rFonts w:cs="Tahoma"/>
    </w:rPr>
  </w:style>
  <w:style w:type="paragraph" w:styleId="NormlWeb">
    <w:name w:val="Normal (Web)"/>
    <w:aliases w:val="Normál (Web) Char Char Char Char,Normál (Web) Char Char Char Char Char Char Char Char1 Char Char1 Char,Normál (Web) Char11,Normál (Web) Char2 Char11 Char Char,Normal (Web) Char Char Char Char, Char Char Char"/>
    <w:basedOn w:val="Norml"/>
    <w:link w:val="NormlWebChar2"/>
    <w:uiPriority w:val="99"/>
    <w:qFormat/>
    <w:rsid w:val="0025034F"/>
    <w:pPr>
      <w:spacing w:before="280" w:after="280"/>
    </w:pPr>
    <w:rPr>
      <w:rFonts w:ascii="Times New Roman" w:hAnsi="Times New Roman"/>
      <w:sz w:val="24"/>
      <w:szCs w:val="24"/>
    </w:rPr>
  </w:style>
  <w:style w:type="paragraph" w:styleId="llb">
    <w:name w:val="footer"/>
    <w:aliases w:val="NCS footer,Char1 Char,Char1 Char Char Char Char Char,lQlb,Char1 Char Char Char Char Char Char,Footer Char,Char1 Char Char Char Char,Char1 Char Char Char Char Char Char Char Char Char Char Char Char Char Char Char,Footer1"/>
    <w:basedOn w:val="Norml"/>
    <w:link w:val="llbChar"/>
    <w:uiPriority w:val="99"/>
    <w:rsid w:val="0025034F"/>
    <w:pPr>
      <w:tabs>
        <w:tab w:val="center" w:pos="4536"/>
        <w:tab w:val="right" w:pos="9072"/>
      </w:tabs>
    </w:pPr>
  </w:style>
  <w:style w:type="character" w:customStyle="1" w:styleId="llbChar">
    <w:name w:val="Élőláb Char"/>
    <w:aliases w:val="NCS footer Char,Char1 Char Char5,Char1 Char Char Char Char Char Char4,lQlb Char2,Char1 Char Char Char Char Char Char Char2,Footer Char Char1,Char1 Char Char Char Char Char2,Footer1 Char"/>
    <w:basedOn w:val="Bekezdsalapbettpusa"/>
    <w:link w:val="llb"/>
    <w:uiPriority w:val="99"/>
    <w:rsid w:val="0025034F"/>
    <w:rPr>
      <w:rFonts w:ascii="Baskerville_PFL" w:eastAsia="Times New Roman" w:hAnsi="Baskerville_PFL" w:cs="Times New Roman"/>
      <w:sz w:val="18"/>
      <w:szCs w:val="18"/>
      <w:lang w:eastAsia="ar-SA"/>
    </w:rPr>
  </w:style>
  <w:style w:type="paragraph" w:customStyle="1" w:styleId="Csakszveg1">
    <w:name w:val="Csak szöveg1"/>
    <w:basedOn w:val="Norml"/>
    <w:uiPriority w:val="99"/>
    <w:rsid w:val="0025034F"/>
    <w:rPr>
      <w:rFonts w:ascii="Courier New" w:hAnsi="Courier New" w:cs="Courier New"/>
      <w:sz w:val="20"/>
      <w:szCs w:val="20"/>
    </w:rPr>
  </w:style>
  <w:style w:type="paragraph" w:styleId="Szvegtrzsbehzssal">
    <w:name w:val="Body Text Indent"/>
    <w:aliases w:val="Char3 Char Char Char,Char3 Char Char Char Char"/>
    <w:basedOn w:val="Norml"/>
    <w:link w:val="SzvegtrzsbehzssalChar"/>
    <w:rsid w:val="0025034F"/>
    <w:pPr>
      <w:spacing w:after="120"/>
      <w:ind w:left="283"/>
    </w:pPr>
  </w:style>
  <w:style w:type="character" w:customStyle="1" w:styleId="SzvegtrzsbehzssalChar">
    <w:name w:val="Szövegtörzs behúzással Char"/>
    <w:aliases w:val="Char3 Char Char Char Char1,Char3 Char Char Char Char Char"/>
    <w:basedOn w:val="Bekezdsalapbettpusa"/>
    <w:link w:val="Szvegtrzsbehzssal"/>
    <w:rsid w:val="0025034F"/>
    <w:rPr>
      <w:rFonts w:ascii="Baskerville_PFL" w:eastAsia="Times New Roman" w:hAnsi="Baskerville_PFL" w:cs="Times New Roman"/>
      <w:sz w:val="18"/>
      <w:szCs w:val="18"/>
      <w:lang w:eastAsia="ar-SA"/>
    </w:rPr>
  </w:style>
  <w:style w:type="paragraph" w:styleId="lfej">
    <w:name w:val="header"/>
    <w:aliases w:val="En-tête 1.1 Char Char,Header1,ƒl?fej,En-tête 1.1 Char,Fejléc,*Header,hd,he Char"/>
    <w:basedOn w:val="Norml"/>
    <w:link w:val="lfejChar"/>
    <w:uiPriority w:val="99"/>
    <w:rsid w:val="0025034F"/>
    <w:pPr>
      <w:tabs>
        <w:tab w:val="center" w:pos="4536"/>
        <w:tab w:val="right" w:pos="9072"/>
      </w:tabs>
      <w:spacing w:line="360" w:lineRule="auto"/>
      <w:jc w:val="both"/>
    </w:pPr>
    <w:rPr>
      <w:rFonts w:ascii="Times New Roman" w:hAnsi="Times New Roman"/>
      <w:sz w:val="24"/>
      <w:szCs w:val="20"/>
    </w:rPr>
  </w:style>
  <w:style w:type="character" w:customStyle="1" w:styleId="lfejChar">
    <w:name w:val="Élőfej Char"/>
    <w:aliases w:val="En-tête 1.1 Char Char Char1,Header1 Char2,ƒl?fej Char2,En-tête 1.1 Char Char2,Fejléc Char,*Header Char,hd Char,he Char Char"/>
    <w:basedOn w:val="Bekezdsalapbettpusa"/>
    <w:link w:val="lfej"/>
    <w:uiPriority w:val="99"/>
    <w:rsid w:val="0025034F"/>
    <w:rPr>
      <w:rFonts w:ascii="Times New Roman" w:eastAsia="Times New Roman" w:hAnsi="Times New Roman" w:cs="Times New Roman"/>
      <w:sz w:val="24"/>
      <w:szCs w:val="20"/>
      <w:lang w:eastAsia="ar-SA"/>
    </w:rPr>
  </w:style>
  <w:style w:type="paragraph" w:styleId="Cm">
    <w:name w:val="Title"/>
    <w:aliases w:val="Cím Char1,Cím Char Char,Title Char Char"/>
    <w:basedOn w:val="Norml"/>
    <w:next w:val="Alcm"/>
    <w:link w:val="CmChar"/>
    <w:qFormat/>
    <w:rsid w:val="0025034F"/>
    <w:pPr>
      <w:widowControl w:val="0"/>
      <w:tabs>
        <w:tab w:val="left" w:pos="1859"/>
      </w:tabs>
      <w:spacing w:line="360" w:lineRule="exact"/>
      <w:jc w:val="center"/>
    </w:pPr>
    <w:rPr>
      <w:rFonts w:ascii="Times New Roman" w:hAnsi="Times New Roman"/>
      <w:b/>
      <w:sz w:val="26"/>
      <w:szCs w:val="20"/>
      <w:lang w:val="en-US"/>
    </w:rPr>
  </w:style>
  <w:style w:type="character" w:customStyle="1" w:styleId="CmChar">
    <w:name w:val="Cím Char"/>
    <w:aliases w:val="Cím Char1 Char1,Cím Char Char Char1,Title Char Char Char"/>
    <w:basedOn w:val="Bekezdsalapbettpusa"/>
    <w:link w:val="Cm"/>
    <w:rsid w:val="0025034F"/>
    <w:rPr>
      <w:rFonts w:ascii="Times New Roman" w:eastAsia="Times New Roman" w:hAnsi="Times New Roman" w:cs="Times New Roman"/>
      <w:b/>
      <w:sz w:val="26"/>
      <w:szCs w:val="20"/>
      <w:lang w:val="en-US" w:eastAsia="ar-SA"/>
    </w:rPr>
  </w:style>
  <w:style w:type="paragraph" w:styleId="Alcm">
    <w:name w:val="Subtitle"/>
    <w:aliases w:val=" Char5"/>
    <w:basedOn w:val="Norml"/>
    <w:next w:val="Szvegtrzs"/>
    <w:link w:val="AlcmChar"/>
    <w:qFormat/>
    <w:rsid w:val="0025034F"/>
    <w:pPr>
      <w:spacing w:after="60"/>
      <w:jc w:val="center"/>
    </w:pPr>
    <w:rPr>
      <w:rFonts w:ascii="Arial" w:hAnsi="Arial" w:cs="Arial"/>
      <w:sz w:val="24"/>
      <w:szCs w:val="24"/>
    </w:rPr>
  </w:style>
  <w:style w:type="character" w:customStyle="1" w:styleId="AlcmChar">
    <w:name w:val="Alcím Char"/>
    <w:aliases w:val=" Char5 Char"/>
    <w:basedOn w:val="Bekezdsalapbettpusa"/>
    <w:link w:val="Alcm"/>
    <w:rsid w:val="0025034F"/>
    <w:rPr>
      <w:rFonts w:ascii="Arial" w:eastAsia="Times New Roman" w:hAnsi="Arial" w:cs="Arial"/>
      <w:sz w:val="24"/>
      <w:szCs w:val="24"/>
      <w:lang w:eastAsia="ar-SA"/>
    </w:rPr>
  </w:style>
  <w:style w:type="paragraph" w:customStyle="1" w:styleId="Szvegtrzsbehzssal21">
    <w:name w:val="Szövegtörzs behúzással 21"/>
    <w:basedOn w:val="Norml"/>
    <w:rsid w:val="0025034F"/>
    <w:pPr>
      <w:tabs>
        <w:tab w:val="left" w:pos="709"/>
        <w:tab w:val="right" w:pos="8606"/>
      </w:tabs>
      <w:spacing w:line="360" w:lineRule="exact"/>
      <w:ind w:left="709" w:firstLine="11"/>
      <w:jc w:val="both"/>
    </w:pPr>
    <w:rPr>
      <w:rFonts w:ascii="Times New Roman" w:hAnsi="Times New Roman"/>
      <w:sz w:val="24"/>
      <w:szCs w:val="20"/>
    </w:rPr>
  </w:style>
  <w:style w:type="paragraph" w:customStyle="1" w:styleId="Jegyzetszveg1">
    <w:name w:val="Jegyzetszöveg1"/>
    <w:basedOn w:val="Norml"/>
    <w:rsid w:val="0025034F"/>
    <w:rPr>
      <w:sz w:val="20"/>
      <w:szCs w:val="20"/>
    </w:rPr>
  </w:style>
  <w:style w:type="paragraph" w:styleId="Jegyzetszveg">
    <w:name w:val="annotation text"/>
    <w:aliases w:val="Char6 Char"/>
    <w:basedOn w:val="Norml"/>
    <w:link w:val="JegyzetszvegChar"/>
    <w:uiPriority w:val="99"/>
    <w:unhideWhenUsed/>
    <w:rsid w:val="0025034F"/>
    <w:rPr>
      <w:sz w:val="20"/>
      <w:szCs w:val="20"/>
    </w:rPr>
  </w:style>
  <w:style w:type="character" w:customStyle="1" w:styleId="JegyzetszvegChar">
    <w:name w:val="Jegyzetszöveg Char"/>
    <w:aliases w:val="Char6 Char Char"/>
    <w:basedOn w:val="Bekezdsalapbettpusa"/>
    <w:link w:val="Jegyzetszveg"/>
    <w:uiPriority w:val="99"/>
    <w:rsid w:val="0025034F"/>
    <w:rPr>
      <w:rFonts w:ascii="Baskerville_PFL" w:eastAsia="Times New Roman" w:hAnsi="Baskerville_PFL" w:cs="Times New Roman"/>
      <w:sz w:val="20"/>
      <w:szCs w:val="20"/>
      <w:lang w:eastAsia="ar-SA"/>
    </w:rPr>
  </w:style>
  <w:style w:type="paragraph" w:styleId="Megjegyzstrgya">
    <w:name w:val="annotation subject"/>
    <w:aliases w:val=" Char2"/>
    <w:basedOn w:val="Jegyzetszveg1"/>
    <w:next w:val="Jegyzetszveg1"/>
    <w:link w:val="MegjegyzstrgyaChar"/>
    <w:rsid w:val="0025034F"/>
    <w:rPr>
      <w:b/>
      <w:bCs/>
    </w:rPr>
  </w:style>
  <w:style w:type="character" w:customStyle="1" w:styleId="MegjegyzstrgyaChar">
    <w:name w:val="Megjegyzés tárgya Char"/>
    <w:aliases w:val=" Char2 Char"/>
    <w:basedOn w:val="JegyzetszvegChar"/>
    <w:link w:val="Megjegyzstrgya"/>
    <w:rsid w:val="0025034F"/>
    <w:rPr>
      <w:rFonts w:ascii="Baskerville_PFL" w:eastAsia="Times New Roman" w:hAnsi="Baskerville_PFL" w:cs="Times New Roman"/>
      <w:b/>
      <w:bCs/>
      <w:sz w:val="20"/>
      <w:szCs w:val="20"/>
      <w:lang w:eastAsia="ar-SA"/>
    </w:rPr>
  </w:style>
  <w:style w:type="paragraph" w:styleId="Buborkszveg">
    <w:name w:val="Balloon Text"/>
    <w:basedOn w:val="Norml"/>
    <w:link w:val="BuborkszvegChar"/>
    <w:rsid w:val="0025034F"/>
    <w:rPr>
      <w:rFonts w:ascii="Tahoma" w:hAnsi="Tahoma"/>
      <w:sz w:val="16"/>
      <w:szCs w:val="16"/>
    </w:rPr>
  </w:style>
  <w:style w:type="character" w:customStyle="1" w:styleId="BuborkszvegChar">
    <w:name w:val="Buborékszöveg Char"/>
    <w:basedOn w:val="Bekezdsalapbettpusa"/>
    <w:link w:val="Buborkszveg"/>
    <w:rsid w:val="0025034F"/>
    <w:rPr>
      <w:rFonts w:ascii="Tahoma" w:eastAsia="Times New Roman" w:hAnsi="Tahoma" w:cs="Times New Roman"/>
      <w:sz w:val="16"/>
      <w:szCs w:val="16"/>
      <w:lang w:eastAsia="ar-SA"/>
    </w:rPr>
  </w:style>
  <w:style w:type="paragraph" w:customStyle="1" w:styleId="Kerettartalom">
    <w:name w:val="Kerettartalom"/>
    <w:basedOn w:val="Szvegtrzs"/>
    <w:rsid w:val="0025034F"/>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Footnote Text Char"/>
    <w:basedOn w:val="Norml"/>
    <w:link w:val="LbjegyzetszvegChar"/>
    <w:uiPriority w:val="99"/>
    <w:rsid w:val="0025034F"/>
    <w:pPr>
      <w:suppressAutoHyphens w:val="0"/>
    </w:pPr>
    <w:rPr>
      <w:rFonts w:ascii="Times New Roman" w:hAnsi="Times New Roman"/>
      <w:sz w:val="20"/>
      <w:szCs w:val="20"/>
      <w:lang w:eastAsia="hu-HU"/>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uiPriority w:val="99"/>
    <w:rsid w:val="0025034F"/>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Char11 Char1"/>
    <w:uiPriority w:val="99"/>
    <w:rsid w:val="0025034F"/>
    <w:rPr>
      <w:vertAlign w:val="superscript"/>
    </w:rPr>
  </w:style>
  <w:style w:type="paragraph" w:customStyle="1" w:styleId="BodyText24">
    <w:name w:val="Body Text 24"/>
    <w:basedOn w:val="Norml"/>
    <w:rsid w:val="0025034F"/>
    <w:pPr>
      <w:suppressAutoHyphens w:val="0"/>
      <w:ind w:left="284"/>
      <w:jc w:val="both"/>
    </w:pPr>
    <w:rPr>
      <w:rFonts w:ascii="Times New Roman" w:hAnsi="Times New Roman"/>
      <w:sz w:val="26"/>
      <w:szCs w:val="20"/>
      <w:lang w:eastAsia="hu-HU"/>
    </w:rPr>
  </w:style>
  <w:style w:type="paragraph" w:customStyle="1" w:styleId="BodyText21">
    <w:name w:val="Body Text 21"/>
    <w:basedOn w:val="Norml"/>
    <w:rsid w:val="0025034F"/>
    <w:pPr>
      <w:tabs>
        <w:tab w:val="left" w:pos="2061"/>
      </w:tabs>
      <w:suppressAutoHyphens w:val="0"/>
      <w:ind w:left="1985" w:hanging="284"/>
      <w:jc w:val="both"/>
    </w:pPr>
    <w:rPr>
      <w:rFonts w:ascii="Times New Roman" w:hAnsi="Times New Roman"/>
      <w:sz w:val="26"/>
      <w:szCs w:val="20"/>
      <w:lang w:eastAsia="hu-HU"/>
    </w:rPr>
  </w:style>
  <w:style w:type="paragraph" w:styleId="Szvegblokk">
    <w:name w:val="Block Text"/>
    <w:basedOn w:val="Norml"/>
    <w:rsid w:val="0025034F"/>
    <w:pPr>
      <w:numPr>
        <w:ilvl w:val="12"/>
      </w:numPr>
      <w:suppressAutoHyphens w:val="0"/>
      <w:spacing w:line="360" w:lineRule="auto"/>
      <w:ind w:left="1843" w:right="1841"/>
      <w:jc w:val="both"/>
    </w:pPr>
    <w:rPr>
      <w:rFonts w:ascii="Times New Roman" w:hAnsi="Times New Roman"/>
      <w:b/>
      <w:sz w:val="24"/>
      <w:szCs w:val="20"/>
      <w:lang w:eastAsia="hu-HU"/>
    </w:rPr>
  </w:style>
  <w:style w:type="character" w:styleId="Jegyzethivatkozs">
    <w:name w:val="annotation reference"/>
    <w:uiPriority w:val="99"/>
    <w:rsid w:val="0025034F"/>
    <w:rPr>
      <w:sz w:val="16"/>
      <w:szCs w:val="16"/>
    </w:rPr>
  </w:style>
  <w:style w:type="paragraph" w:customStyle="1" w:styleId="N">
    <w:name w:val="ÉN"/>
    <w:basedOn w:val="Norml"/>
    <w:rsid w:val="0025034F"/>
    <w:pPr>
      <w:suppressAutoHyphens w:val="0"/>
      <w:jc w:val="both"/>
    </w:pPr>
    <w:rPr>
      <w:rFonts w:ascii="Times New Roman" w:hAnsi="Times New Roman"/>
      <w:sz w:val="26"/>
      <w:szCs w:val="24"/>
      <w:lang w:eastAsia="hu-HU"/>
    </w:rPr>
  </w:style>
  <w:style w:type="paragraph" w:styleId="Csakszveg">
    <w:name w:val="Plain Text"/>
    <w:aliases w:val="Char1 Char11 Char"/>
    <w:basedOn w:val="Norml"/>
    <w:link w:val="CsakszvegChar"/>
    <w:rsid w:val="0025034F"/>
    <w:pPr>
      <w:suppressAutoHyphens w:val="0"/>
    </w:pPr>
    <w:rPr>
      <w:rFonts w:ascii="Courier New" w:hAnsi="Courier New"/>
      <w:sz w:val="20"/>
      <w:szCs w:val="20"/>
    </w:rPr>
  </w:style>
  <w:style w:type="character" w:customStyle="1" w:styleId="CsakszvegChar">
    <w:name w:val="Csak szöveg Char"/>
    <w:aliases w:val="Char1 Char11 Char Char"/>
    <w:basedOn w:val="Bekezdsalapbettpusa"/>
    <w:link w:val="Csakszveg"/>
    <w:rsid w:val="0025034F"/>
    <w:rPr>
      <w:rFonts w:ascii="Courier New" w:eastAsia="Times New Roman" w:hAnsi="Courier New" w:cs="Times New Roman"/>
      <w:sz w:val="20"/>
      <w:szCs w:val="20"/>
      <w:lang w:eastAsia="ar-SA"/>
    </w:rPr>
  </w:style>
  <w:style w:type="paragraph" w:customStyle="1" w:styleId="Default">
    <w:name w:val="Default"/>
    <w:qFormat/>
    <w:rsid w:val="0025034F"/>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table" w:styleId="Rcsostblzat">
    <w:name w:val="Table Grid"/>
    <w:basedOn w:val="Normltblzat"/>
    <w:rsid w:val="0025034F"/>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2LP">
    <w:name w:val="Címsor_2_LP"/>
    <w:basedOn w:val="Cmsor3"/>
    <w:next w:val="Norml"/>
    <w:rsid w:val="0025034F"/>
    <w:pPr>
      <w:numPr>
        <w:ilvl w:val="0"/>
        <w:numId w:val="0"/>
      </w:numPr>
      <w:suppressAutoHyphens w:val="0"/>
      <w:spacing w:before="120" w:after="120"/>
      <w:outlineLvl w:val="1"/>
    </w:pPr>
    <w:rPr>
      <w:bCs/>
      <w:sz w:val="28"/>
      <w:szCs w:val="28"/>
      <w:lang w:eastAsia="hu-HU"/>
    </w:rPr>
  </w:style>
  <w:style w:type="paragraph" w:styleId="Szvegtrzs2">
    <w:name w:val="Body Text 2"/>
    <w:basedOn w:val="Norml"/>
    <w:link w:val="Szvegtrzs2Char"/>
    <w:uiPriority w:val="99"/>
    <w:rsid w:val="0025034F"/>
    <w:pPr>
      <w:spacing w:after="120" w:line="480" w:lineRule="auto"/>
    </w:pPr>
  </w:style>
  <w:style w:type="character" w:customStyle="1" w:styleId="Szvegtrzs2Char">
    <w:name w:val="Szövegtörzs 2 Char"/>
    <w:basedOn w:val="Bekezdsalapbettpusa"/>
    <w:link w:val="Szvegtrzs2"/>
    <w:uiPriority w:val="99"/>
    <w:rsid w:val="0025034F"/>
    <w:rPr>
      <w:rFonts w:ascii="Baskerville_PFL" w:eastAsia="Times New Roman" w:hAnsi="Baskerville_PFL" w:cs="Times New Roman"/>
      <w:sz w:val="18"/>
      <w:szCs w:val="18"/>
      <w:lang w:eastAsia="ar-SA"/>
    </w:rPr>
  </w:style>
  <w:style w:type="character" w:styleId="Hiperhivatkozs">
    <w:name w:val="Hyperlink"/>
    <w:uiPriority w:val="99"/>
    <w:unhideWhenUsed/>
    <w:rsid w:val="0025034F"/>
    <w:rPr>
      <w:color w:val="0000FF"/>
      <w:u w:val="single"/>
    </w:rPr>
  </w:style>
  <w:style w:type="paragraph" w:customStyle="1" w:styleId="Vilgosrcs3jellszn1">
    <w:name w:val="Világos rács – 3. jelölőszín1"/>
    <w:basedOn w:val="Norml"/>
    <w:uiPriority w:val="34"/>
    <w:qFormat/>
    <w:rsid w:val="0025034F"/>
    <w:pPr>
      <w:suppressAutoHyphens w:val="0"/>
      <w:ind w:left="720"/>
      <w:jc w:val="both"/>
    </w:pPr>
    <w:rPr>
      <w:rFonts w:ascii="Calibri" w:eastAsia="Calibri" w:hAnsi="Calibri"/>
      <w:sz w:val="22"/>
      <w:szCs w:val="22"/>
      <w:lang w:eastAsia="hu-HU"/>
    </w:rPr>
  </w:style>
  <w:style w:type="paragraph" w:customStyle="1" w:styleId="Vilgoslista3jellszn1">
    <w:name w:val="Világos lista – 3. jelölőszín1"/>
    <w:hidden/>
    <w:uiPriority w:val="99"/>
    <w:semiHidden/>
    <w:rsid w:val="0025034F"/>
    <w:pPr>
      <w:spacing w:after="0" w:line="240" w:lineRule="auto"/>
    </w:pPr>
    <w:rPr>
      <w:rFonts w:ascii="Baskerville_PFL" w:eastAsia="Times New Roman" w:hAnsi="Baskerville_PFL" w:cs="Times New Roman"/>
      <w:sz w:val="18"/>
      <w:szCs w:val="18"/>
      <w:lang w:eastAsia="ar-SA"/>
    </w:rPr>
  </w:style>
  <w:style w:type="paragraph" w:customStyle="1" w:styleId="modszerszoveg">
    <w:name w:val="modszer_szoveg"/>
    <w:basedOn w:val="Norml"/>
    <w:rsid w:val="0025034F"/>
    <w:pPr>
      <w:suppressAutoHyphens w:val="0"/>
      <w:spacing w:before="240"/>
      <w:ind w:left="720"/>
      <w:jc w:val="both"/>
    </w:pPr>
    <w:rPr>
      <w:rFonts w:ascii="Bookman Old Style" w:hAnsi="Bookman Old Style"/>
      <w:sz w:val="22"/>
      <w:szCs w:val="22"/>
      <w:lang w:eastAsia="hu-HU"/>
    </w:rPr>
  </w:style>
  <w:style w:type="paragraph" w:customStyle="1" w:styleId="pelda">
    <w:name w:val="pelda"/>
    <w:basedOn w:val="Norml"/>
    <w:rsid w:val="0025034F"/>
    <w:pPr>
      <w:suppressAutoHyphens w:val="0"/>
      <w:spacing w:before="240"/>
      <w:ind w:left="862" w:right="227"/>
      <w:jc w:val="both"/>
    </w:pPr>
    <w:rPr>
      <w:rFonts w:ascii="Times New Roman" w:hAnsi="Times New Roman" w:cs="Arial"/>
      <w:color w:val="0000FF"/>
      <w:sz w:val="22"/>
      <w:szCs w:val="22"/>
      <w:lang w:val="en-US" w:eastAsia="hu-HU"/>
    </w:rPr>
  </w:style>
  <w:style w:type="paragraph" w:styleId="TJ1">
    <w:name w:val="toc 1"/>
    <w:basedOn w:val="Norml"/>
    <w:next w:val="Norml"/>
    <w:autoRedefine/>
    <w:uiPriority w:val="39"/>
    <w:rsid w:val="0025034F"/>
    <w:pPr>
      <w:tabs>
        <w:tab w:val="left" w:pos="480"/>
        <w:tab w:val="right" w:leader="dot" w:pos="9059"/>
      </w:tabs>
      <w:spacing w:before="120" w:after="120"/>
    </w:pPr>
  </w:style>
  <w:style w:type="paragraph" w:styleId="TJ2">
    <w:name w:val="toc 2"/>
    <w:basedOn w:val="Norml"/>
    <w:next w:val="Norml"/>
    <w:autoRedefine/>
    <w:rsid w:val="0025034F"/>
    <w:pPr>
      <w:tabs>
        <w:tab w:val="left" w:pos="960"/>
        <w:tab w:val="right" w:leader="dot" w:pos="9059"/>
      </w:tabs>
      <w:spacing w:before="120" w:after="120"/>
      <w:ind w:left="181"/>
    </w:pPr>
    <w:rPr>
      <w:rFonts w:ascii="Times New Roman" w:hAnsi="Times New Roman"/>
      <w:noProof/>
      <w:sz w:val="20"/>
      <w:szCs w:val="20"/>
    </w:rPr>
  </w:style>
  <w:style w:type="paragraph" w:styleId="Szvegtrzsbehzssal3">
    <w:name w:val="Body Text Indent 3"/>
    <w:aliases w:val="Char4 Char Char Char Char Char Char Char"/>
    <w:basedOn w:val="Norml"/>
    <w:link w:val="Szvegtrzsbehzssal3Char"/>
    <w:rsid w:val="0025034F"/>
    <w:pPr>
      <w:spacing w:after="120"/>
      <w:ind w:left="283"/>
    </w:pPr>
    <w:rPr>
      <w:sz w:val="16"/>
      <w:szCs w:val="16"/>
    </w:rPr>
  </w:style>
  <w:style w:type="character" w:customStyle="1" w:styleId="Szvegtrzsbehzssal3Char">
    <w:name w:val="Szövegtörzs behúzással 3 Char"/>
    <w:aliases w:val="Char4 Char Char Char Char Char Char Char Char"/>
    <w:basedOn w:val="Bekezdsalapbettpusa"/>
    <w:link w:val="Szvegtrzsbehzssal3"/>
    <w:rsid w:val="0025034F"/>
    <w:rPr>
      <w:rFonts w:ascii="Baskerville_PFL" w:eastAsia="Times New Roman" w:hAnsi="Baskerville_PFL" w:cs="Times New Roman"/>
      <w:sz w:val="16"/>
      <w:szCs w:val="16"/>
      <w:lang w:eastAsia="ar-SA"/>
    </w:rPr>
  </w:style>
  <w:style w:type="paragraph" w:styleId="Szvegtrzs3">
    <w:name w:val="Body Text 3"/>
    <w:aliases w:val=" Char7"/>
    <w:basedOn w:val="Norml"/>
    <w:link w:val="Szvegtrzs3Char"/>
    <w:rsid w:val="0025034F"/>
    <w:pPr>
      <w:suppressAutoHyphens w:val="0"/>
      <w:spacing w:after="120"/>
      <w:jc w:val="both"/>
    </w:pPr>
    <w:rPr>
      <w:rFonts w:ascii="H-Times New Roman" w:hAnsi="H-Times New Roman"/>
      <w:sz w:val="16"/>
      <w:szCs w:val="16"/>
    </w:rPr>
  </w:style>
  <w:style w:type="character" w:customStyle="1" w:styleId="Szvegtrzs3Char">
    <w:name w:val="Szövegtörzs 3 Char"/>
    <w:aliases w:val=" Char7 Char"/>
    <w:basedOn w:val="Bekezdsalapbettpusa"/>
    <w:link w:val="Szvegtrzs3"/>
    <w:rsid w:val="0025034F"/>
    <w:rPr>
      <w:rFonts w:ascii="H-Times New Roman" w:eastAsia="Times New Roman" w:hAnsi="H-Times New Roman" w:cs="Times New Roman"/>
      <w:sz w:val="16"/>
      <w:szCs w:val="16"/>
      <w:lang w:eastAsia="ar-SA"/>
    </w:rPr>
  </w:style>
  <w:style w:type="paragraph" w:customStyle="1" w:styleId="A">
    <w:name w:val="A"/>
    <w:rsid w:val="0025034F"/>
    <w:pPr>
      <w:keepNext/>
      <w:spacing w:before="240" w:after="0" w:line="240" w:lineRule="exact"/>
      <w:ind w:left="720" w:hanging="720"/>
      <w:jc w:val="both"/>
    </w:pPr>
    <w:rPr>
      <w:rFonts w:ascii="Times" w:eastAsia="Times New Roman" w:hAnsi="Times" w:cs="Times New Roman"/>
      <w:sz w:val="24"/>
      <w:szCs w:val="20"/>
      <w:lang w:val="en-GB" w:eastAsia="hu-HU"/>
    </w:rPr>
  </w:style>
  <w:style w:type="paragraph" w:customStyle="1" w:styleId="BodyText22">
    <w:name w:val="Body Text 22"/>
    <w:basedOn w:val="Norml"/>
    <w:rsid w:val="0025034F"/>
    <w:pPr>
      <w:suppressAutoHyphens w:val="0"/>
      <w:ind w:left="284"/>
      <w:jc w:val="both"/>
    </w:pPr>
    <w:rPr>
      <w:rFonts w:ascii="Times New Roman" w:hAnsi="Times New Roman"/>
      <w:sz w:val="26"/>
      <w:szCs w:val="20"/>
      <w:lang w:eastAsia="hu-HU"/>
    </w:rPr>
  </w:style>
  <w:style w:type="character" w:customStyle="1" w:styleId="CharChar3">
    <w:name w:val="Char Char3"/>
    <w:rsid w:val="0025034F"/>
    <w:rPr>
      <w:rFonts w:ascii="Times New Roman" w:eastAsia="Times New Roman" w:hAnsi="Times New Roman" w:cs="Times New Roman"/>
      <w:b/>
      <w:bCs/>
      <w:sz w:val="24"/>
      <w:szCs w:val="20"/>
      <w:lang w:eastAsia="hu-HU"/>
    </w:rPr>
  </w:style>
  <w:style w:type="paragraph" w:customStyle="1" w:styleId="CharCharChar">
    <w:name w:val="Char Char Char"/>
    <w:basedOn w:val="Norml"/>
    <w:rsid w:val="0025034F"/>
    <w:pPr>
      <w:suppressAutoHyphens w:val="0"/>
      <w:spacing w:after="160" w:line="240" w:lineRule="exact"/>
      <w:jc w:val="right"/>
    </w:pPr>
    <w:rPr>
      <w:rFonts w:ascii="Verdana" w:eastAsia="Batang" w:hAnsi="Verdana" w:cs="Arial"/>
      <w:sz w:val="20"/>
      <w:szCs w:val="20"/>
      <w:lang w:val="es-MX" w:eastAsia="en-US"/>
    </w:rPr>
  </w:style>
  <w:style w:type="character" w:customStyle="1" w:styleId="seltext">
    <w:name w:val="seltext"/>
    <w:rsid w:val="0025034F"/>
  </w:style>
  <w:style w:type="paragraph" w:customStyle="1" w:styleId="BodyText23">
    <w:name w:val="Body Text 23"/>
    <w:basedOn w:val="Norml"/>
    <w:rsid w:val="0025034F"/>
    <w:pPr>
      <w:suppressAutoHyphens w:val="0"/>
      <w:ind w:left="284"/>
      <w:jc w:val="both"/>
    </w:pPr>
    <w:rPr>
      <w:rFonts w:ascii="Times New Roman" w:hAnsi="Times New Roman"/>
      <w:sz w:val="26"/>
      <w:szCs w:val="20"/>
      <w:lang w:eastAsia="hu-HU"/>
    </w:rPr>
  </w:style>
  <w:style w:type="paragraph" w:customStyle="1" w:styleId="Kzepesrcs12jellszn1">
    <w:name w:val="Közepes rács 1 – 2. jelölőszín1"/>
    <w:basedOn w:val="Norml"/>
    <w:uiPriority w:val="99"/>
    <w:qFormat/>
    <w:rsid w:val="0025034F"/>
    <w:pPr>
      <w:suppressAutoHyphens w:val="0"/>
      <w:ind w:left="720"/>
      <w:jc w:val="both"/>
    </w:pPr>
    <w:rPr>
      <w:rFonts w:ascii="Calibri" w:eastAsia="Calibri" w:hAnsi="Calibri"/>
      <w:sz w:val="22"/>
      <w:szCs w:val="22"/>
      <w:lang w:eastAsia="hu-HU"/>
    </w:rPr>
  </w:style>
  <w:style w:type="paragraph" w:customStyle="1" w:styleId="CharCharCharChar">
    <w:name w:val="Char Char Char Char"/>
    <w:basedOn w:val="Norml"/>
    <w:rsid w:val="0025034F"/>
    <w:pPr>
      <w:suppressAutoHyphens w:val="0"/>
      <w:spacing w:after="160" w:line="240" w:lineRule="exact"/>
    </w:pPr>
    <w:rPr>
      <w:rFonts w:ascii="Verdana" w:hAnsi="Verdana"/>
      <w:sz w:val="20"/>
      <w:szCs w:val="20"/>
      <w:lang w:val="en-US" w:eastAsia="en-US"/>
    </w:rPr>
  </w:style>
  <w:style w:type="paragraph" w:customStyle="1" w:styleId="H4">
    <w:name w:val="H4"/>
    <w:basedOn w:val="Norml"/>
    <w:next w:val="Norml"/>
    <w:rsid w:val="0025034F"/>
    <w:pPr>
      <w:keepNext/>
      <w:suppressAutoHyphens w:val="0"/>
      <w:spacing w:before="100" w:after="100" w:line="360" w:lineRule="auto"/>
      <w:jc w:val="both"/>
    </w:pPr>
    <w:rPr>
      <w:rFonts w:ascii="Times New Roman" w:hAnsi="Times New Roman"/>
      <w:b/>
      <w:sz w:val="24"/>
      <w:szCs w:val="20"/>
      <w:lang w:eastAsia="hu-HU"/>
    </w:rPr>
  </w:style>
  <w:style w:type="paragraph" w:customStyle="1" w:styleId="Logo">
    <w:name w:val="Logo"/>
    <w:basedOn w:val="Norml"/>
    <w:rsid w:val="0025034F"/>
    <w:pPr>
      <w:suppressAutoHyphens w:val="0"/>
    </w:pPr>
    <w:rPr>
      <w:rFonts w:ascii="Times New Roman" w:hAnsi="Times New Roman"/>
      <w:sz w:val="24"/>
      <w:szCs w:val="20"/>
      <w:lang w:val="fr-FR" w:eastAsia="en-GB"/>
    </w:rPr>
  </w:style>
  <w:style w:type="paragraph" w:styleId="TJ3">
    <w:name w:val="toc 3"/>
    <w:basedOn w:val="Norml"/>
    <w:next w:val="Norml"/>
    <w:autoRedefine/>
    <w:uiPriority w:val="39"/>
    <w:rsid w:val="0025034F"/>
    <w:pPr>
      <w:suppressAutoHyphens w:val="0"/>
      <w:spacing w:line="360" w:lineRule="auto"/>
    </w:pPr>
    <w:rPr>
      <w:rFonts w:ascii="Times New Roman" w:hAnsi="Times New Roman"/>
      <w:smallCaps/>
      <w:sz w:val="22"/>
      <w:szCs w:val="22"/>
      <w:lang w:eastAsia="hu-HU"/>
    </w:rPr>
  </w:style>
  <w:style w:type="paragraph" w:styleId="TJ4">
    <w:name w:val="toc 4"/>
    <w:basedOn w:val="Norml"/>
    <w:next w:val="Norml"/>
    <w:autoRedefine/>
    <w:rsid w:val="0025034F"/>
    <w:pPr>
      <w:suppressAutoHyphens w:val="0"/>
      <w:spacing w:line="360" w:lineRule="auto"/>
    </w:pPr>
    <w:rPr>
      <w:rFonts w:ascii="Times New Roman" w:hAnsi="Times New Roman"/>
      <w:sz w:val="22"/>
      <w:szCs w:val="22"/>
      <w:lang w:eastAsia="hu-HU"/>
    </w:rPr>
  </w:style>
  <w:style w:type="paragraph" w:styleId="TJ5">
    <w:name w:val="toc 5"/>
    <w:basedOn w:val="Norml"/>
    <w:next w:val="Norml"/>
    <w:autoRedefine/>
    <w:rsid w:val="0025034F"/>
    <w:pPr>
      <w:suppressAutoHyphens w:val="0"/>
      <w:spacing w:line="360" w:lineRule="auto"/>
    </w:pPr>
    <w:rPr>
      <w:rFonts w:ascii="Times New Roman" w:hAnsi="Times New Roman"/>
      <w:sz w:val="22"/>
      <w:szCs w:val="22"/>
      <w:lang w:eastAsia="hu-HU"/>
    </w:rPr>
  </w:style>
  <w:style w:type="paragraph" w:styleId="TJ6">
    <w:name w:val="toc 6"/>
    <w:basedOn w:val="Norml"/>
    <w:next w:val="Norml"/>
    <w:autoRedefine/>
    <w:rsid w:val="0025034F"/>
    <w:pPr>
      <w:suppressAutoHyphens w:val="0"/>
      <w:spacing w:line="360" w:lineRule="auto"/>
    </w:pPr>
    <w:rPr>
      <w:rFonts w:ascii="Times New Roman" w:hAnsi="Times New Roman"/>
      <w:sz w:val="22"/>
      <w:szCs w:val="22"/>
      <w:lang w:eastAsia="hu-HU"/>
    </w:rPr>
  </w:style>
  <w:style w:type="paragraph" w:styleId="TJ7">
    <w:name w:val="toc 7"/>
    <w:basedOn w:val="Norml"/>
    <w:next w:val="Norml"/>
    <w:autoRedefine/>
    <w:rsid w:val="0025034F"/>
    <w:pPr>
      <w:suppressAutoHyphens w:val="0"/>
      <w:spacing w:line="360" w:lineRule="auto"/>
    </w:pPr>
    <w:rPr>
      <w:rFonts w:ascii="Times New Roman" w:hAnsi="Times New Roman"/>
      <w:sz w:val="22"/>
      <w:szCs w:val="22"/>
      <w:lang w:eastAsia="hu-HU"/>
    </w:rPr>
  </w:style>
  <w:style w:type="paragraph" w:styleId="TJ8">
    <w:name w:val="toc 8"/>
    <w:basedOn w:val="Norml"/>
    <w:next w:val="Norml"/>
    <w:autoRedefine/>
    <w:rsid w:val="0025034F"/>
    <w:pPr>
      <w:suppressAutoHyphens w:val="0"/>
      <w:spacing w:line="360" w:lineRule="auto"/>
    </w:pPr>
    <w:rPr>
      <w:rFonts w:ascii="Times New Roman" w:hAnsi="Times New Roman"/>
      <w:sz w:val="22"/>
      <w:szCs w:val="22"/>
      <w:lang w:eastAsia="hu-HU"/>
    </w:rPr>
  </w:style>
  <w:style w:type="paragraph" w:styleId="TJ9">
    <w:name w:val="toc 9"/>
    <w:basedOn w:val="Norml"/>
    <w:next w:val="Norml"/>
    <w:autoRedefine/>
    <w:rsid w:val="0025034F"/>
    <w:pPr>
      <w:suppressAutoHyphens w:val="0"/>
      <w:spacing w:line="360" w:lineRule="auto"/>
    </w:pPr>
    <w:rPr>
      <w:rFonts w:ascii="Times New Roman" w:hAnsi="Times New Roman"/>
      <w:sz w:val="22"/>
      <w:szCs w:val="22"/>
      <w:lang w:eastAsia="hu-HU"/>
    </w:rPr>
  </w:style>
  <w:style w:type="paragraph" w:customStyle="1" w:styleId="Stlus1">
    <w:name w:val="Stílus1"/>
    <w:basedOn w:val="Norml"/>
    <w:rsid w:val="0025034F"/>
    <w:pPr>
      <w:suppressAutoHyphens w:val="0"/>
      <w:jc w:val="both"/>
    </w:pPr>
    <w:rPr>
      <w:rFonts w:ascii="Times New Roman" w:hAnsi="Times New Roman"/>
      <w:sz w:val="24"/>
      <w:szCs w:val="20"/>
      <w:lang w:eastAsia="hu-HU"/>
    </w:rPr>
  </w:style>
  <w:style w:type="character" w:customStyle="1" w:styleId="CmChar2">
    <w:name w:val="Cím Char2"/>
    <w:aliases w:val="Cím Char1 Char,Cím Char Char Char,Cím Char Char1"/>
    <w:rsid w:val="0025034F"/>
    <w:rPr>
      <w:rFonts w:ascii="Courier" w:eastAsia="Times New Roman" w:hAnsi="Courier" w:cs="Times New Roman"/>
      <w:b/>
      <w:caps/>
      <w:szCs w:val="20"/>
      <w:lang w:val="hu-HU" w:eastAsia="hu-HU"/>
    </w:rPr>
  </w:style>
  <w:style w:type="paragraph" w:customStyle="1" w:styleId="BodyText31">
    <w:name w:val="Body Text 31"/>
    <w:basedOn w:val="Norml"/>
    <w:rsid w:val="0025034F"/>
    <w:pPr>
      <w:numPr>
        <w:numId w:val="2"/>
      </w:numPr>
      <w:tabs>
        <w:tab w:val="clear" w:pos="360"/>
      </w:tabs>
      <w:suppressAutoHyphens w:val="0"/>
      <w:ind w:left="0" w:firstLine="0"/>
      <w:jc w:val="center"/>
    </w:pPr>
    <w:rPr>
      <w:rFonts w:ascii="Times New Roman" w:hAnsi="Times New Roman"/>
      <w:sz w:val="24"/>
      <w:szCs w:val="20"/>
      <w:lang w:eastAsia="hu-HU"/>
    </w:rPr>
  </w:style>
  <w:style w:type="paragraph" w:styleId="Szvegtrzsbehzssal2">
    <w:name w:val="Body Text Indent 2"/>
    <w:aliases w:val="Char4 Char Char Char Char Char"/>
    <w:basedOn w:val="Norml"/>
    <w:link w:val="Szvegtrzsbehzssal2Char"/>
    <w:rsid w:val="0025034F"/>
    <w:pPr>
      <w:suppressAutoHyphens w:val="0"/>
      <w:spacing w:after="120" w:line="480" w:lineRule="auto"/>
      <w:ind w:left="283"/>
      <w:jc w:val="both"/>
    </w:pPr>
    <w:rPr>
      <w:rFonts w:ascii="Times New Roman" w:hAnsi="Times New Roman"/>
      <w:sz w:val="24"/>
      <w:szCs w:val="20"/>
    </w:rPr>
  </w:style>
  <w:style w:type="character" w:customStyle="1" w:styleId="Szvegtrzsbehzssal2Char">
    <w:name w:val="Szövegtörzs behúzással 2 Char"/>
    <w:aliases w:val="Char4 Char Char Char Char Char Char"/>
    <w:basedOn w:val="Bekezdsalapbettpusa"/>
    <w:link w:val="Szvegtrzsbehzssal2"/>
    <w:rsid w:val="0025034F"/>
    <w:rPr>
      <w:rFonts w:ascii="Times New Roman" w:eastAsia="Times New Roman" w:hAnsi="Times New Roman" w:cs="Times New Roman"/>
      <w:sz w:val="24"/>
      <w:szCs w:val="20"/>
      <w:lang w:eastAsia="ar-SA"/>
    </w:rPr>
  </w:style>
  <w:style w:type="paragraph" w:styleId="Felsorols">
    <w:name w:val="List Bullet"/>
    <w:basedOn w:val="Norml"/>
    <w:autoRedefine/>
    <w:rsid w:val="0025034F"/>
    <w:pPr>
      <w:tabs>
        <w:tab w:val="num" w:pos="360"/>
      </w:tabs>
      <w:suppressAutoHyphens w:val="0"/>
      <w:ind w:left="360" w:hanging="360"/>
      <w:jc w:val="both"/>
    </w:pPr>
    <w:rPr>
      <w:rFonts w:ascii="Times New Roman" w:hAnsi="Times New Roman"/>
      <w:sz w:val="24"/>
      <w:szCs w:val="20"/>
      <w:lang w:eastAsia="en-US"/>
    </w:rPr>
  </w:style>
  <w:style w:type="paragraph" w:styleId="Lista2">
    <w:name w:val="List 2"/>
    <w:basedOn w:val="Norml"/>
    <w:rsid w:val="0025034F"/>
    <w:pPr>
      <w:suppressAutoHyphens w:val="0"/>
      <w:jc w:val="both"/>
    </w:pPr>
    <w:rPr>
      <w:rFonts w:ascii="Times New Roman" w:hAnsi="Times New Roman"/>
      <w:sz w:val="24"/>
      <w:szCs w:val="20"/>
      <w:lang w:eastAsia="en-US"/>
    </w:rPr>
  </w:style>
  <w:style w:type="paragraph" w:styleId="Listafolytatsa">
    <w:name w:val="List Continue"/>
    <w:basedOn w:val="Norml"/>
    <w:rsid w:val="0025034F"/>
    <w:pPr>
      <w:widowControl w:val="0"/>
      <w:suppressAutoHyphens w:val="0"/>
      <w:spacing w:after="120"/>
      <w:ind w:left="283"/>
      <w:jc w:val="both"/>
    </w:pPr>
    <w:rPr>
      <w:rFonts w:ascii="Times New Roman" w:hAnsi="Times New Roman"/>
      <w:sz w:val="24"/>
      <w:szCs w:val="20"/>
      <w:lang w:eastAsia="en-US"/>
    </w:rPr>
  </w:style>
  <w:style w:type="paragraph" w:customStyle="1" w:styleId="Rub1">
    <w:name w:val="Rub1"/>
    <w:basedOn w:val="Norml"/>
    <w:rsid w:val="0025034F"/>
    <w:pPr>
      <w:tabs>
        <w:tab w:val="left" w:pos="1276"/>
      </w:tabs>
      <w:suppressAutoHyphens w:val="0"/>
      <w:jc w:val="both"/>
    </w:pPr>
    <w:rPr>
      <w:rFonts w:ascii="Times New Roman" w:hAnsi="Times New Roman"/>
      <w:b/>
      <w:smallCaps/>
      <w:sz w:val="20"/>
      <w:szCs w:val="20"/>
      <w:lang w:val="en-GB" w:eastAsia="hu-HU"/>
    </w:rPr>
  </w:style>
  <w:style w:type="paragraph" w:customStyle="1" w:styleId="Rub2">
    <w:name w:val="Rub2"/>
    <w:basedOn w:val="Norml"/>
    <w:next w:val="Norml"/>
    <w:rsid w:val="0025034F"/>
    <w:pPr>
      <w:tabs>
        <w:tab w:val="left" w:pos="709"/>
        <w:tab w:val="left" w:pos="5670"/>
        <w:tab w:val="left" w:pos="6663"/>
        <w:tab w:val="left" w:pos="7088"/>
      </w:tabs>
      <w:suppressAutoHyphens w:val="0"/>
      <w:ind w:right="-596"/>
    </w:pPr>
    <w:rPr>
      <w:rFonts w:ascii="Times New Roman" w:hAnsi="Times New Roman"/>
      <w:smallCaps/>
      <w:sz w:val="20"/>
      <w:szCs w:val="20"/>
      <w:lang w:val="en-GB" w:eastAsia="hu-HU"/>
    </w:rPr>
  </w:style>
  <w:style w:type="paragraph" w:customStyle="1" w:styleId="Rub3">
    <w:name w:val="Rub3"/>
    <w:basedOn w:val="Norml"/>
    <w:next w:val="Norml"/>
    <w:rsid w:val="0025034F"/>
    <w:pPr>
      <w:tabs>
        <w:tab w:val="left" w:pos="709"/>
      </w:tabs>
      <w:suppressAutoHyphens w:val="0"/>
      <w:jc w:val="both"/>
    </w:pPr>
    <w:rPr>
      <w:rFonts w:ascii="Times New Roman" w:hAnsi="Times New Roman"/>
      <w:b/>
      <w:i/>
      <w:sz w:val="20"/>
      <w:szCs w:val="20"/>
      <w:lang w:val="en-GB" w:eastAsia="hu-HU"/>
    </w:rPr>
  </w:style>
  <w:style w:type="paragraph" w:customStyle="1" w:styleId="Stlus10">
    <w:name w:val="Stílus 1"/>
    <w:basedOn w:val="Norml"/>
    <w:next w:val="Norml"/>
    <w:autoRedefine/>
    <w:rsid w:val="0025034F"/>
    <w:pPr>
      <w:keepNext/>
      <w:suppressAutoHyphens w:val="0"/>
      <w:spacing w:before="120" w:after="120"/>
      <w:jc w:val="both"/>
      <w:outlineLvl w:val="0"/>
    </w:pPr>
    <w:rPr>
      <w:rFonts w:ascii="Times New Roman" w:hAnsi="Times New Roman"/>
      <w:b/>
      <w:smallCaps/>
      <w:sz w:val="26"/>
      <w:szCs w:val="26"/>
      <w:lang w:eastAsia="hu-HU"/>
    </w:rPr>
  </w:style>
  <w:style w:type="paragraph" w:customStyle="1" w:styleId="Stlus2">
    <w:name w:val="Stílus 2"/>
    <w:basedOn w:val="Norml"/>
    <w:next w:val="Norml"/>
    <w:autoRedefine/>
    <w:rsid w:val="0025034F"/>
    <w:pPr>
      <w:keepNext/>
      <w:suppressAutoHyphens w:val="0"/>
      <w:spacing w:before="120" w:after="120"/>
      <w:jc w:val="both"/>
    </w:pPr>
    <w:rPr>
      <w:rFonts w:ascii="Times New Roman" w:hAnsi="Times New Roman"/>
      <w:b/>
      <w:caps/>
      <w:sz w:val="26"/>
      <w:szCs w:val="26"/>
      <w:lang w:eastAsia="hu-HU"/>
    </w:rPr>
  </w:style>
  <w:style w:type="paragraph" w:customStyle="1" w:styleId="Stlus3Char">
    <w:name w:val="Stílus 3 Char"/>
    <w:basedOn w:val="Norml"/>
    <w:next w:val="Norml"/>
    <w:autoRedefine/>
    <w:rsid w:val="0025034F"/>
    <w:pPr>
      <w:keepNext/>
      <w:suppressAutoHyphens w:val="0"/>
      <w:spacing w:before="120"/>
      <w:jc w:val="both"/>
    </w:pPr>
    <w:rPr>
      <w:rFonts w:ascii="Times New Roman" w:hAnsi="Times New Roman"/>
      <w:b/>
      <w:sz w:val="26"/>
      <w:szCs w:val="26"/>
      <w:lang w:eastAsia="hu-HU"/>
    </w:rPr>
  </w:style>
  <w:style w:type="character" w:customStyle="1" w:styleId="Stlus3CharChar">
    <w:name w:val="Stílus 3 Char Char"/>
    <w:rsid w:val="0025034F"/>
    <w:rPr>
      <w:b/>
      <w:sz w:val="26"/>
      <w:szCs w:val="26"/>
      <w:lang w:val="hu-HU" w:eastAsia="hu-HU" w:bidi="ar-SA"/>
    </w:rPr>
  </w:style>
  <w:style w:type="paragraph" w:customStyle="1" w:styleId="Stlus13ptChar">
    <w:name w:val="Stílus 13 pt Char"/>
    <w:basedOn w:val="Norml"/>
    <w:next w:val="Norml"/>
    <w:rsid w:val="0025034F"/>
    <w:pPr>
      <w:suppressAutoHyphens w:val="0"/>
      <w:jc w:val="both"/>
    </w:pPr>
    <w:rPr>
      <w:rFonts w:ascii="Times New Roman" w:hAnsi="Times New Roman"/>
      <w:sz w:val="26"/>
      <w:szCs w:val="26"/>
      <w:lang w:eastAsia="hu-HU"/>
    </w:rPr>
  </w:style>
  <w:style w:type="character" w:customStyle="1" w:styleId="Stlus13ptCharChar">
    <w:name w:val="Stílus 13 pt Char Char"/>
    <w:rsid w:val="0025034F"/>
    <w:rPr>
      <w:sz w:val="26"/>
      <w:szCs w:val="26"/>
      <w:lang w:val="hu-HU" w:eastAsia="hu-HU" w:bidi="ar-SA"/>
    </w:rPr>
  </w:style>
  <w:style w:type="paragraph" w:customStyle="1" w:styleId="mellklet">
    <w:name w:val="melléklet"/>
    <w:basedOn w:val="Cmsor1"/>
    <w:rsid w:val="0025034F"/>
    <w:pPr>
      <w:widowControl/>
      <w:numPr>
        <w:numId w:val="0"/>
      </w:numPr>
      <w:suppressAutoHyphens w:val="0"/>
      <w:overflowPunct w:val="0"/>
      <w:autoSpaceDE w:val="0"/>
      <w:autoSpaceDN w:val="0"/>
      <w:adjustRightInd w:val="0"/>
      <w:spacing w:before="240" w:after="60" w:line="240" w:lineRule="auto"/>
      <w:textAlignment w:val="baseline"/>
    </w:pPr>
    <w:rPr>
      <w:bCs/>
      <w:caps w:val="0"/>
      <w:kern w:val="28"/>
      <w:sz w:val="28"/>
      <w:lang w:eastAsia="hu-HU"/>
    </w:rPr>
  </w:style>
  <w:style w:type="paragraph" w:customStyle="1" w:styleId="Rub4">
    <w:name w:val="Rub4"/>
    <w:basedOn w:val="Norml"/>
    <w:next w:val="Norml"/>
    <w:rsid w:val="0025034F"/>
    <w:pPr>
      <w:tabs>
        <w:tab w:val="left" w:pos="709"/>
      </w:tabs>
      <w:suppressAutoHyphens w:val="0"/>
    </w:pPr>
    <w:rPr>
      <w:rFonts w:ascii="Times New Roman" w:hAnsi="Times New Roman"/>
      <w:b/>
      <w:i/>
      <w:sz w:val="20"/>
      <w:szCs w:val="20"/>
      <w:lang w:val="en-GB" w:eastAsia="hu-HU"/>
    </w:rPr>
  </w:style>
  <w:style w:type="paragraph" w:customStyle="1" w:styleId="NORMAL">
    <w:name w:val="NORMAL£"/>
    <w:basedOn w:val="Rub3"/>
    <w:rsid w:val="0025034F"/>
    <w:pPr>
      <w:ind w:left="705" w:hanging="705"/>
    </w:pPr>
    <w:rPr>
      <w:i w:val="0"/>
    </w:rPr>
  </w:style>
  <w:style w:type="paragraph" w:customStyle="1" w:styleId="Norml13">
    <w:name w:val="Normál13"/>
    <w:basedOn w:val="Norml"/>
    <w:autoRedefine/>
    <w:rsid w:val="0025034F"/>
    <w:pPr>
      <w:suppressAutoHyphens w:val="0"/>
      <w:overflowPunct w:val="0"/>
      <w:autoSpaceDE w:val="0"/>
      <w:autoSpaceDN w:val="0"/>
      <w:adjustRightInd w:val="0"/>
      <w:spacing w:before="40" w:after="40"/>
      <w:jc w:val="both"/>
      <w:textAlignment w:val="baseline"/>
    </w:pPr>
    <w:rPr>
      <w:rFonts w:ascii="Times New Roman" w:hAnsi="Times New Roman"/>
      <w:sz w:val="26"/>
      <w:szCs w:val="26"/>
      <w:lang w:eastAsia="hu-HU"/>
    </w:rPr>
  </w:style>
  <w:style w:type="paragraph" w:customStyle="1" w:styleId="Stlus20">
    <w:name w:val="Stílus2"/>
    <w:basedOn w:val="Norml"/>
    <w:autoRedefine/>
    <w:rsid w:val="0025034F"/>
    <w:pPr>
      <w:widowControl w:val="0"/>
      <w:tabs>
        <w:tab w:val="left" w:pos="284"/>
      </w:tabs>
      <w:suppressAutoHyphens w:val="0"/>
      <w:spacing w:before="40" w:after="120"/>
      <w:jc w:val="both"/>
    </w:pPr>
    <w:rPr>
      <w:rFonts w:ascii="Frutiger Linotype" w:hAnsi="Frutiger Linotype"/>
      <w:bCs/>
      <w:sz w:val="22"/>
      <w:szCs w:val="22"/>
      <w:lang w:eastAsia="hu-HU"/>
    </w:rPr>
  </w:style>
  <w:style w:type="paragraph" w:customStyle="1" w:styleId="Stlus3">
    <w:name w:val="Stílus3"/>
    <w:basedOn w:val="Stlus20"/>
    <w:next w:val="Stlus20"/>
    <w:autoRedefine/>
    <w:rsid w:val="0025034F"/>
    <w:pPr>
      <w:jc w:val="center"/>
    </w:pPr>
    <w:rPr>
      <w:b/>
    </w:rPr>
  </w:style>
  <w:style w:type="character" w:styleId="Mrltotthiperhivatkozs">
    <w:name w:val="FollowedHyperlink"/>
    <w:rsid w:val="0025034F"/>
    <w:rPr>
      <w:color w:val="800080"/>
      <w:u w:val="single"/>
    </w:rPr>
  </w:style>
  <w:style w:type="paragraph" w:styleId="Normlbehzs">
    <w:name w:val="Normal Indent"/>
    <w:basedOn w:val="Norml"/>
    <w:rsid w:val="0025034F"/>
    <w:pPr>
      <w:suppressAutoHyphens w:val="0"/>
      <w:ind w:left="708"/>
    </w:pPr>
    <w:rPr>
      <w:rFonts w:ascii="Times New Roman" w:hAnsi="Times New Roman"/>
      <w:sz w:val="24"/>
      <w:szCs w:val="24"/>
      <w:lang w:eastAsia="hu-HU"/>
    </w:rPr>
  </w:style>
  <w:style w:type="paragraph" w:styleId="Vgjegyzetszvege">
    <w:name w:val="endnote text"/>
    <w:basedOn w:val="Norml"/>
    <w:link w:val="VgjegyzetszvegeChar"/>
    <w:rsid w:val="0025034F"/>
    <w:pPr>
      <w:suppressAutoHyphens w:val="0"/>
      <w:spacing w:before="40" w:after="40"/>
      <w:jc w:val="both"/>
    </w:pPr>
    <w:rPr>
      <w:rFonts w:ascii="Times New Roman" w:hAnsi="Times New Roman"/>
      <w:sz w:val="20"/>
      <w:szCs w:val="20"/>
      <w:lang w:eastAsia="hu-HU"/>
    </w:rPr>
  </w:style>
  <w:style w:type="character" w:customStyle="1" w:styleId="VgjegyzetszvegeChar">
    <w:name w:val="Végjegyzet szövege Char"/>
    <w:basedOn w:val="Bekezdsalapbettpusa"/>
    <w:link w:val="Vgjegyzetszvege"/>
    <w:rsid w:val="0025034F"/>
    <w:rPr>
      <w:rFonts w:ascii="Times New Roman" w:eastAsia="Times New Roman" w:hAnsi="Times New Roman" w:cs="Times New Roman"/>
      <w:sz w:val="20"/>
      <w:szCs w:val="20"/>
      <w:lang w:eastAsia="hu-HU"/>
    </w:rPr>
  </w:style>
  <w:style w:type="paragraph" w:styleId="Dokumentumtrkp">
    <w:name w:val="Document Map"/>
    <w:aliases w:val=" Char1"/>
    <w:basedOn w:val="Norml"/>
    <w:link w:val="DokumentumtrkpChar"/>
    <w:rsid w:val="0025034F"/>
    <w:pPr>
      <w:shd w:val="clear" w:color="auto" w:fill="000080"/>
      <w:suppressAutoHyphens w:val="0"/>
      <w:snapToGrid w:val="0"/>
      <w:spacing w:after="120"/>
      <w:jc w:val="both"/>
    </w:pPr>
    <w:rPr>
      <w:rFonts w:ascii="Tahoma" w:hAnsi="Tahoma"/>
      <w:sz w:val="24"/>
      <w:szCs w:val="24"/>
    </w:rPr>
  </w:style>
  <w:style w:type="character" w:customStyle="1" w:styleId="DokumentumtrkpChar">
    <w:name w:val="Dokumentumtérkép Char"/>
    <w:aliases w:val=" Char1 Char1"/>
    <w:basedOn w:val="Bekezdsalapbettpusa"/>
    <w:link w:val="Dokumentumtrkp"/>
    <w:rsid w:val="0025034F"/>
    <w:rPr>
      <w:rFonts w:ascii="Tahoma" w:eastAsia="Times New Roman" w:hAnsi="Tahoma" w:cs="Times New Roman"/>
      <w:sz w:val="24"/>
      <w:szCs w:val="24"/>
      <w:shd w:val="clear" w:color="auto" w:fill="000080"/>
      <w:lang w:eastAsia="ar-SA"/>
    </w:rPr>
  </w:style>
  <w:style w:type="paragraph" w:customStyle="1" w:styleId="bodytext2">
    <w:name w:val="bodytext2"/>
    <w:basedOn w:val="Norml"/>
    <w:rsid w:val="0025034F"/>
    <w:pPr>
      <w:suppressAutoHyphens w:val="0"/>
      <w:ind w:left="360"/>
    </w:pPr>
    <w:rPr>
      <w:rFonts w:ascii="Times New Roman" w:hAnsi="Times New Roman"/>
      <w:sz w:val="20"/>
      <w:szCs w:val="20"/>
      <w:lang w:eastAsia="hu-HU"/>
    </w:rPr>
  </w:style>
  <w:style w:type="paragraph" w:customStyle="1" w:styleId="documentmap">
    <w:name w:val="documentmap"/>
    <w:basedOn w:val="Norml"/>
    <w:rsid w:val="0025034F"/>
    <w:pPr>
      <w:shd w:val="clear" w:color="auto" w:fill="000080"/>
      <w:suppressAutoHyphens w:val="0"/>
    </w:pPr>
    <w:rPr>
      <w:rFonts w:ascii="Tahoma" w:hAnsi="Tahoma" w:cs="Tahoma"/>
      <w:sz w:val="20"/>
      <w:szCs w:val="20"/>
      <w:lang w:eastAsia="hu-HU"/>
    </w:rPr>
  </w:style>
  <w:style w:type="paragraph" w:customStyle="1" w:styleId="bodylist1">
    <w:name w:val="bodylist1"/>
    <w:basedOn w:val="Norml"/>
    <w:rsid w:val="0025034F"/>
    <w:pPr>
      <w:suppressAutoHyphens w:val="0"/>
      <w:spacing w:before="40" w:after="40"/>
      <w:ind w:left="360" w:hanging="360"/>
      <w:jc w:val="both"/>
    </w:pPr>
    <w:rPr>
      <w:rFonts w:ascii="Times New Roman" w:hAnsi="Times New Roman"/>
      <w:sz w:val="24"/>
      <w:szCs w:val="24"/>
      <w:lang w:eastAsia="hu-HU"/>
    </w:rPr>
  </w:style>
  <w:style w:type="paragraph" w:customStyle="1" w:styleId="erdekes">
    <w:name w:val="erdekes"/>
    <w:basedOn w:val="Norml"/>
    <w:rsid w:val="0025034F"/>
    <w:pPr>
      <w:suppressAutoHyphens w:val="0"/>
      <w:spacing w:before="120" w:after="120"/>
      <w:ind w:firstLine="709"/>
      <w:jc w:val="both"/>
    </w:pPr>
    <w:rPr>
      <w:rFonts w:ascii="Times New Roman" w:hAnsi="Times New Roman"/>
      <w:sz w:val="24"/>
      <w:szCs w:val="24"/>
      <w:lang w:eastAsia="hu-HU"/>
    </w:rPr>
  </w:style>
  <w:style w:type="paragraph" w:customStyle="1" w:styleId="fontos">
    <w:name w:val="fontos"/>
    <w:basedOn w:val="Norml"/>
    <w:rsid w:val="0025034F"/>
    <w:pPr>
      <w:suppressAutoHyphens w:val="0"/>
      <w:ind w:left="357" w:hanging="357"/>
      <w:jc w:val="both"/>
    </w:pPr>
    <w:rPr>
      <w:rFonts w:ascii="Times New Roman" w:hAnsi="Times New Roman"/>
      <w:b/>
      <w:bCs/>
      <w:sz w:val="24"/>
      <w:szCs w:val="24"/>
      <w:lang w:eastAsia="hu-HU"/>
    </w:rPr>
  </w:style>
  <w:style w:type="paragraph" w:customStyle="1" w:styleId="fejezetcim">
    <w:name w:val="fejezetcim"/>
    <w:basedOn w:val="Norml"/>
    <w:rsid w:val="0025034F"/>
    <w:pPr>
      <w:suppressAutoHyphens w:val="0"/>
      <w:spacing w:before="120" w:after="240"/>
      <w:jc w:val="both"/>
    </w:pPr>
    <w:rPr>
      <w:rFonts w:ascii="Times New Roman" w:hAnsi="Times New Roman"/>
      <w:b/>
      <w:bCs/>
      <w:sz w:val="24"/>
      <w:szCs w:val="24"/>
      <w:lang w:eastAsia="hu-HU"/>
    </w:rPr>
  </w:style>
  <w:style w:type="paragraph" w:customStyle="1" w:styleId="mgj">
    <w:name w:val="mgj"/>
    <w:basedOn w:val="Norml"/>
    <w:rsid w:val="0025034F"/>
    <w:pPr>
      <w:suppressAutoHyphens w:val="0"/>
      <w:ind w:left="717" w:hanging="357"/>
      <w:jc w:val="both"/>
    </w:pPr>
    <w:rPr>
      <w:rFonts w:ascii="Times New Roman" w:hAnsi="Times New Roman"/>
      <w:sz w:val="20"/>
      <w:szCs w:val="20"/>
      <w:lang w:eastAsia="hu-HU"/>
    </w:rPr>
  </w:style>
  <w:style w:type="paragraph" w:customStyle="1" w:styleId="bodytext20">
    <w:name w:val="bodytext20"/>
    <w:basedOn w:val="Norml"/>
    <w:rsid w:val="0025034F"/>
    <w:pPr>
      <w:suppressAutoHyphens w:val="0"/>
      <w:jc w:val="both"/>
    </w:pPr>
    <w:rPr>
      <w:rFonts w:ascii="Arial" w:hAnsi="Arial" w:cs="Arial"/>
      <w:sz w:val="20"/>
      <w:szCs w:val="20"/>
      <w:lang w:eastAsia="hu-HU"/>
    </w:rPr>
  </w:style>
  <w:style w:type="paragraph" w:customStyle="1" w:styleId="p">
    <w:name w:val="p"/>
    <w:basedOn w:val="Norml"/>
    <w:rsid w:val="0025034F"/>
    <w:pPr>
      <w:suppressAutoHyphens w:val="0"/>
      <w:ind w:left="567"/>
      <w:jc w:val="both"/>
    </w:pPr>
    <w:rPr>
      <w:rFonts w:ascii="FuturaT" w:hAnsi="FuturaT"/>
      <w:sz w:val="22"/>
      <w:szCs w:val="22"/>
      <w:lang w:eastAsia="hu-HU"/>
    </w:rPr>
  </w:style>
  <w:style w:type="paragraph" w:customStyle="1" w:styleId="texta">
    <w:name w:val="texta"/>
    <w:basedOn w:val="Norml"/>
    <w:rsid w:val="0025034F"/>
    <w:pPr>
      <w:suppressAutoHyphens w:val="0"/>
      <w:spacing w:before="40" w:after="40"/>
      <w:ind w:left="360" w:hanging="360"/>
      <w:jc w:val="both"/>
    </w:pPr>
    <w:rPr>
      <w:rFonts w:ascii="Times New Roman" w:hAnsi="Times New Roman"/>
      <w:sz w:val="24"/>
      <w:szCs w:val="24"/>
      <w:lang w:eastAsia="hu-HU"/>
    </w:rPr>
  </w:style>
  <w:style w:type="paragraph" w:customStyle="1" w:styleId="bodytext210">
    <w:name w:val="bodytext21"/>
    <w:basedOn w:val="Norml"/>
    <w:rsid w:val="0025034F"/>
    <w:pPr>
      <w:suppressAutoHyphens w:val="0"/>
      <w:ind w:left="435"/>
      <w:jc w:val="both"/>
    </w:pPr>
    <w:rPr>
      <w:rFonts w:ascii="Times New Roman" w:hAnsi="Times New Roman"/>
      <w:sz w:val="24"/>
      <w:szCs w:val="24"/>
      <w:lang w:eastAsia="hu-HU"/>
    </w:rPr>
  </w:style>
  <w:style w:type="paragraph" w:customStyle="1" w:styleId="bodytextindent2">
    <w:name w:val="bodytextindent2"/>
    <w:basedOn w:val="Norml"/>
    <w:rsid w:val="0025034F"/>
    <w:pPr>
      <w:suppressAutoHyphens w:val="0"/>
      <w:ind w:left="426"/>
      <w:jc w:val="both"/>
    </w:pPr>
    <w:rPr>
      <w:rFonts w:ascii="Courier" w:hAnsi="Courier"/>
      <w:sz w:val="24"/>
      <w:szCs w:val="24"/>
      <w:lang w:eastAsia="hu-HU"/>
    </w:rPr>
  </w:style>
  <w:style w:type="paragraph" w:customStyle="1" w:styleId="bodytextindent3">
    <w:name w:val="bodytextindent3"/>
    <w:basedOn w:val="Norml"/>
    <w:rsid w:val="0025034F"/>
    <w:pPr>
      <w:suppressAutoHyphens w:val="0"/>
      <w:ind w:left="435"/>
      <w:jc w:val="both"/>
    </w:pPr>
    <w:rPr>
      <w:rFonts w:ascii="Courier" w:hAnsi="Courier"/>
      <w:sz w:val="24"/>
      <w:szCs w:val="24"/>
      <w:lang w:eastAsia="hu-HU"/>
    </w:rPr>
  </w:style>
  <w:style w:type="paragraph" w:customStyle="1" w:styleId="blocktext">
    <w:name w:val="blocktext"/>
    <w:basedOn w:val="Norml"/>
    <w:rsid w:val="0025034F"/>
    <w:pPr>
      <w:suppressAutoHyphens w:val="0"/>
      <w:ind w:left="851" w:right="476"/>
      <w:jc w:val="both"/>
    </w:pPr>
    <w:rPr>
      <w:rFonts w:ascii="Arial" w:hAnsi="Arial" w:cs="Arial"/>
      <w:sz w:val="24"/>
      <w:szCs w:val="24"/>
      <w:lang w:eastAsia="hu-HU"/>
    </w:rPr>
  </w:style>
  <w:style w:type="paragraph" w:customStyle="1" w:styleId="szoveg">
    <w:name w:val="szoveg"/>
    <w:basedOn w:val="Norml"/>
    <w:rsid w:val="0025034F"/>
    <w:pPr>
      <w:suppressAutoHyphens w:val="0"/>
      <w:spacing w:after="120"/>
      <w:jc w:val="both"/>
    </w:pPr>
    <w:rPr>
      <w:rFonts w:ascii="Times New Roman" w:hAnsi="Times New Roman"/>
      <w:sz w:val="24"/>
      <w:szCs w:val="24"/>
      <w:lang w:eastAsia="hu-HU"/>
    </w:rPr>
  </w:style>
  <w:style w:type="paragraph" w:customStyle="1" w:styleId="lista0">
    <w:name w:val="lista"/>
    <w:basedOn w:val="Norml"/>
    <w:rsid w:val="0025034F"/>
    <w:pPr>
      <w:suppressAutoHyphens w:val="0"/>
      <w:spacing w:after="120"/>
      <w:ind w:left="568" w:hanging="284"/>
      <w:jc w:val="both"/>
    </w:pPr>
    <w:rPr>
      <w:rFonts w:ascii="Times New Roman" w:hAnsi="Times New Roman"/>
      <w:sz w:val="24"/>
      <w:szCs w:val="24"/>
      <w:lang w:eastAsia="hu-HU"/>
    </w:rPr>
  </w:style>
  <w:style w:type="paragraph" w:customStyle="1" w:styleId="listatermek">
    <w:name w:val="listatermek"/>
    <w:basedOn w:val="Norml"/>
    <w:rsid w:val="0025034F"/>
    <w:pPr>
      <w:suppressAutoHyphens w:val="0"/>
      <w:ind w:left="1080" w:hanging="360"/>
    </w:pPr>
    <w:rPr>
      <w:rFonts w:ascii="Times New Roman" w:hAnsi="Times New Roman"/>
      <w:i/>
      <w:iCs/>
      <w:sz w:val="24"/>
      <w:szCs w:val="24"/>
      <w:lang w:eastAsia="hu-HU"/>
    </w:rPr>
  </w:style>
  <w:style w:type="paragraph" w:customStyle="1" w:styleId="bodytextindent20">
    <w:name w:val="bodytextindent20"/>
    <w:basedOn w:val="Norml"/>
    <w:rsid w:val="0025034F"/>
    <w:pPr>
      <w:suppressAutoHyphens w:val="0"/>
      <w:ind w:left="426" w:hanging="426"/>
      <w:jc w:val="both"/>
    </w:pPr>
    <w:rPr>
      <w:rFonts w:ascii="Courier" w:hAnsi="Courier"/>
      <w:b/>
      <w:bCs/>
      <w:sz w:val="24"/>
      <w:szCs w:val="24"/>
      <w:lang w:eastAsia="hu-HU"/>
    </w:rPr>
  </w:style>
  <w:style w:type="paragraph" w:customStyle="1" w:styleId="bodytextindent30">
    <w:name w:val="bodytextindent30"/>
    <w:basedOn w:val="Norml"/>
    <w:rsid w:val="0025034F"/>
    <w:pPr>
      <w:suppressAutoHyphens w:val="0"/>
      <w:ind w:left="426"/>
    </w:pPr>
    <w:rPr>
      <w:rFonts w:ascii="Times New Roman" w:hAnsi="Times New Roman"/>
      <w:sz w:val="24"/>
      <w:szCs w:val="24"/>
      <w:lang w:eastAsia="hu-HU"/>
    </w:rPr>
  </w:style>
  <w:style w:type="paragraph" w:customStyle="1" w:styleId="intendbullett">
    <w:name w:val="intendbullett"/>
    <w:basedOn w:val="Norml"/>
    <w:rsid w:val="0025034F"/>
    <w:pPr>
      <w:suppressAutoHyphens w:val="0"/>
      <w:spacing w:before="120" w:after="60"/>
      <w:ind w:left="360" w:hanging="360"/>
      <w:jc w:val="both"/>
    </w:pPr>
    <w:rPr>
      <w:rFonts w:ascii="Times New Roman" w:hAnsi="Times New Roman"/>
      <w:sz w:val="24"/>
      <w:szCs w:val="24"/>
      <w:lang w:eastAsia="hu-HU"/>
    </w:rPr>
  </w:style>
  <w:style w:type="paragraph" w:customStyle="1" w:styleId="stlus11">
    <w:name w:val="stlus1"/>
    <w:basedOn w:val="Norml"/>
    <w:rsid w:val="0025034F"/>
    <w:pPr>
      <w:suppressAutoHyphens w:val="0"/>
      <w:jc w:val="both"/>
    </w:pPr>
    <w:rPr>
      <w:rFonts w:ascii="Times New Roman" w:hAnsi="Times New Roman"/>
      <w:sz w:val="24"/>
      <w:szCs w:val="24"/>
      <w:lang w:eastAsia="hu-HU"/>
    </w:rPr>
  </w:style>
  <w:style w:type="paragraph" w:customStyle="1" w:styleId="norml1">
    <w:name w:val="norml1"/>
    <w:basedOn w:val="Norml"/>
    <w:rsid w:val="0025034F"/>
    <w:pPr>
      <w:suppressAutoHyphens w:val="0"/>
      <w:spacing w:before="40" w:after="40"/>
      <w:jc w:val="both"/>
    </w:pPr>
    <w:rPr>
      <w:rFonts w:ascii="Times New Roman" w:hAnsi="Times New Roman"/>
      <w:sz w:val="24"/>
      <w:szCs w:val="24"/>
      <w:lang w:eastAsia="hu-HU"/>
    </w:rPr>
  </w:style>
  <w:style w:type="paragraph" w:customStyle="1" w:styleId="definitionterm">
    <w:name w:val="definitionterm"/>
    <w:basedOn w:val="Norml"/>
    <w:rsid w:val="0025034F"/>
    <w:pPr>
      <w:suppressAutoHyphens w:val="0"/>
      <w:jc w:val="both"/>
    </w:pPr>
    <w:rPr>
      <w:rFonts w:ascii="Times New Roman" w:hAnsi="Times New Roman"/>
      <w:sz w:val="24"/>
      <w:szCs w:val="24"/>
      <w:lang w:eastAsia="hu-HU"/>
    </w:rPr>
  </w:style>
  <w:style w:type="paragraph" w:customStyle="1" w:styleId="bodytext3">
    <w:name w:val="bodytext3"/>
    <w:basedOn w:val="Norml"/>
    <w:rsid w:val="0025034F"/>
    <w:pPr>
      <w:suppressAutoHyphens w:val="0"/>
      <w:jc w:val="center"/>
    </w:pPr>
    <w:rPr>
      <w:rFonts w:ascii="Times New Roman" w:hAnsi="Times New Roman"/>
      <w:b/>
      <w:bCs/>
      <w:sz w:val="28"/>
      <w:szCs w:val="28"/>
      <w:lang w:eastAsia="hu-HU"/>
    </w:rPr>
  </w:style>
  <w:style w:type="paragraph" w:customStyle="1" w:styleId="tompa">
    <w:name w:val="tompa"/>
    <w:basedOn w:val="Norml"/>
    <w:rsid w:val="0025034F"/>
    <w:pPr>
      <w:suppressAutoHyphens w:val="0"/>
      <w:spacing w:line="440" w:lineRule="atLeast"/>
    </w:pPr>
    <w:rPr>
      <w:rFonts w:ascii="Courier" w:hAnsi="Courier"/>
      <w:sz w:val="24"/>
      <w:szCs w:val="24"/>
      <w:lang w:eastAsia="hu-HU"/>
    </w:rPr>
  </w:style>
  <w:style w:type="paragraph" w:customStyle="1" w:styleId="3fels-kieng">
    <w:name w:val="3fels-kieng"/>
    <w:basedOn w:val="Norml"/>
    <w:rsid w:val="0025034F"/>
    <w:pPr>
      <w:suppressAutoHyphens w:val="0"/>
      <w:jc w:val="both"/>
    </w:pPr>
    <w:rPr>
      <w:rFonts w:ascii="Times New Roman" w:hAnsi="Times New Roman"/>
      <w:sz w:val="24"/>
      <w:szCs w:val="24"/>
      <w:lang w:eastAsia="hu-HU"/>
    </w:rPr>
  </w:style>
  <w:style w:type="paragraph" w:customStyle="1" w:styleId="cm0">
    <w:name w:val="cm"/>
    <w:basedOn w:val="Norml"/>
    <w:rsid w:val="0025034F"/>
    <w:pPr>
      <w:suppressAutoHyphens w:val="0"/>
      <w:spacing w:line="360" w:lineRule="auto"/>
      <w:jc w:val="center"/>
    </w:pPr>
    <w:rPr>
      <w:rFonts w:ascii="Hun Swiss" w:hAnsi="Hun Swiss"/>
      <w:b/>
      <w:bCs/>
      <w:sz w:val="28"/>
      <w:szCs w:val="28"/>
      <w:lang w:eastAsia="hu-HU"/>
    </w:rPr>
  </w:style>
  <w:style w:type="paragraph" w:customStyle="1" w:styleId="szov">
    <w:name w:val="szov"/>
    <w:basedOn w:val="Norml"/>
    <w:rsid w:val="0025034F"/>
    <w:pPr>
      <w:suppressAutoHyphens w:val="0"/>
      <w:spacing w:line="280" w:lineRule="atLeast"/>
      <w:jc w:val="both"/>
    </w:pPr>
    <w:rPr>
      <w:rFonts w:ascii="Arial" w:hAnsi="Arial" w:cs="Arial"/>
      <w:sz w:val="22"/>
      <w:szCs w:val="22"/>
      <w:lang w:eastAsia="hu-HU"/>
    </w:rPr>
  </w:style>
  <w:style w:type="paragraph" w:customStyle="1" w:styleId="cmsor114pt">
    <w:name w:val="cmsor114pt"/>
    <w:basedOn w:val="Norml"/>
    <w:rsid w:val="0025034F"/>
    <w:pPr>
      <w:keepNext/>
      <w:suppressAutoHyphens w:val="0"/>
      <w:jc w:val="center"/>
    </w:pPr>
    <w:rPr>
      <w:rFonts w:ascii="Times New Roman" w:hAnsi="Times New Roman"/>
      <w:sz w:val="28"/>
      <w:szCs w:val="28"/>
      <w:u w:val="single"/>
      <w:lang w:eastAsia="hu-HU"/>
    </w:rPr>
  </w:style>
  <w:style w:type="character" w:styleId="Vgjegyzet-hivatkozs">
    <w:name w:val="endnote reference"/>
    <w:rsid w:val="0025034F"/>
    <w:rPr>
      <w:vertAlign w:val="superscript"/>
    </w:rPr>
  </w:style>
  <w:style w:type="character" w:customStyle="1" w:styleId="Hiperhivatkozs1">
    <w:name w:val="Hiperhivatkozás1"/>
    <w:rsid w:val="0025034F"/>
    <w:rPr>
      <w:color w:val="0000FF"/>
      <w:u w:val="single"/>
    </w:rPr>
  </w:style>
  <w:style w:type="character" w:customStyle="1" w:styleId="msoins0">
    <w:name w:val="msoins"/>
    <w:rsid w:val="0025034F"/>
    <w:rPr>
      <w:color w:val="008080"/>
      <w:u w:val="single"/>
    </w:rPr>
  </w:style>
  <w:style w:type="character" w:customStyle="1" w:styleId="msodel0">
    <w:name w:val="msodel"/>
    <w:rsid w:val="0025034F"/>
    <w:rPr>
      <w:strike/>
      <w:color w:val="FF0000"/>
    </w:rPr>
  </w:style>
  <w:style w:type="paragraph" w:customStyle="1" w:styleId="ZU">
    <w:name w:val="Z_U"/>
    <w:basedOn w:val="Norml"/>
    <w:rsid w:val="0025034F"/>
    <w:pPr>
      <w:suppressAutoHyphens w:val="0"/>
    </w:pPr>
    <w:rPr>
      <w:rFonts w:ascii="Arial" w:hAnsi="Arial"/>
      <w:b/>
      <w:sz w:val="16"/>
      <w:szCs w:val="20"/>
      <w:lang w:val="fr-FR" w:eastAsia="hu-HU"/>
    </w:rPr>
  </w:style>
  <w:style w:type="character" w:customStyle="1" w:styleId="Marker">
    <w:name w:val="Marker"/>
    <w:rsid w:val="0025034F"/>
    <w:rPr>
      <w:color w:val="0000FF"/>
    </w:rPr>
  </w:style>
  <w:style w:type="paragraph" w:styleId="Kpalrs">
    <w:name w:val="caption"/>
    <w:basedOn w:val="Norml"/>
    <w:next w:val="Norml"/>
    <w:qFormat/>
    <w:rsid w:val="0025034F"/>
    <w:pPr>
      <w:suppressAutoHyphens w:val="0"/>
      <w:spacing w:line="360" w:lineRule="auto"/>
      <w:jc w:val="both"/>
    </w:pPr>
    <w:rPr>
      <w:rFonts w:ascii="Times New Roman" w:hAnsi="Times New Roman"/>
      <w:b/>
      <w:bCs/>
      <w:sz w:val="20"/>
      <w:szCs w:val="20"/>
      <w:lang w:eastAsia="hu-HU"/>
    </w:rPr>
  </w:style>
  <w:style w:type="paragraph" w:customStyle="1" w:styleId="BlockText1">
    <w:name w:val="Block Text1"/>
    <w:basedOn w:val="Norml"/>
    <w:rsid w:val="0025034F"/>
    <w:pPr>
      <w:suppressAutoHyphens w:val="0"/>
      <w:ind w:left="851" w:right="476"/>
      <w:jc w:val="both"/>
    </w:pPr>
    <w:rPr>
      <w:rFonts w:ascii="Arial" w:hAnsi="Arial"/>
      <w:noProof/>
      <w:sz w:val="24"/>
      <w:szCs w:val="20"/>
      <w:lang w:eastAsia="hu-HU"/>
    </w:rPr>
  </w:style>
  <w:style w:type="paragraph" w:customStyle="1" w:styleId="BodyTextIndent22">
    <w:name w:val="Body Text Indent 22"/>
    <w:basedOn w:val="Norml"/>
    <w:rsid w:val="0025034F"/>
    <w:pPr>
      <w:suppressAutoHyphens w:val="0"/>
      <w:spacing w:before="120"/>
      <w:ind w:firstLine="708"/>
      <w:jc w:val="both"/>
    </w:pPr>
    <w:rPr>
      <w:rFonts w:ascii="Times New Roman" w:hAnsi="Times New Roman"/>
      <w:sz w:val="24"/>
      <w:szCs w:val="20"/>
      <w:lang w:eastAsia="hu-HU"/>
    </w:rPr>
  </w:style>
  <w:style w:type="paragraph" w:customStyle="1" w:styleId="BodyTextIndent31">
    <w:name w:val="Body Text Indent 31"/>
    <w:basedOn w:val="Norml"/>
    <w:rsid w:val="0025034F"/>
    <w:pPr>
      <w:widowControl w:val="0"/>
      <w:tabs>
        <w:tab w:val="left" w:pos="1134"/>
      </w:tabs>
      <w:suppressAutoHyphens w:val="0"/>
      <w:spacing w:before="40" w:after="40"/>
      <w:ind w:left="1134" w:hanging="425"/>
      <w:jc w:val="both"/>
    </w:pPr>
    <w:rPr>
      <w:rFonts w:ascii="Times New Roman" w:hAnsi="Times New Roman"/>
      <w:sz w:val="24"/>
      <w:szCs w:val="20"/>
      <w:lang w:eastAsia="hu-HU"/>
    </w:rPr>
  </w:style>
  <w:style w:type="paragraph" w:customStyle="1" w:styleId="BodyText32">
    <w:name w:val="Body Text 32"/>
    <w:basedOn w:val="Norml"/>
    <w:rsid w:val="0025034F"/>
    <w:pPr>
      <w:widowControl w:val="0"/>
      <w:numPr>
        <w:numId w:val="4"/>
      </w:numPr>
      <w:tabs>
        <w:tab w:val="clear" w:pos="720"/>
      </w:tabs>
      <w:suppressAutoHyphens w:val="0"/>
      <w:spacing w:before="40" w:after="40"/>
      <w:ind w:left="0" w:firstLine="0"/>
    </w:pPr>
    <w:rPr>
      <w:rFonts w:ascii="Times New Roman" w:hAnsi="Times New Roman"/>
      <w:sz w:val="24"/>
      <w:szCs w:val="20"/>
      <w:lang w:eastAsia="hu-HU"/>
    </w:rPr>
  </w:style>
  <w:style w:type="paragraph" w:customStyle="1" w:styleId="cm1">
    <w:name w:val="cím"/>
    <w:basedOn w:val="Norml"/>
    <w:rsid w:val="0025034F"/>
    <w:pPr>
      <w:widowControl w:val="0"/>
      <w:tabs>
        <w:tab w:val="left" w:pos="1800"/>
        <w:tab w:val="left" w:leader="underscore" w:pos="5760"/>
      </w:tabs>
      <w:suppressAutoHyphens w:val="0"/>
      <w:spacing w:line="360" w:lineRule="auto"/>
    </w:pPr>
    <w:rPr>
      <w:rFonts w:ascii="CG Times" w:hAnsi="CG Times"/>
      <w:sz w:val="24"/>
      <w:szCs w:val="20"/>
      <w:lang w:val="en-GB" w:eastAsia="hu-HU"/>
    </w:rPr>
  </w:style>
  <w:style w:type="paragraph" w:customStyle="1" w:styleId="s">
    <w:name w:val="s"/>
    <w:basedOn w:val="Norml"/>
    <w:rsid w:val="0025034F"/>
    <w:pPr>
      <w:suppressAutoHyphens w:val="0"/>
      <w:spacing w:after="120"/>
      <w:jc w:val="both"/>
    </w:pPr>
    <w:rPr>
      <w:rFonts w:ascii="Times New Roman" w:hAnsi="Times New Roman"/>
      <w:sz w:val="20"/>
      <w:szCs w:val="20"/>
      <w:lang w:eastAsia="en-US"/>
    </w:rPr>
  </w:style>
  <w:style w:type="paragraph" w:customStyle="1" w:styleId="bevezetszveg">
    <w:name w:val="bevezetô szöveg"/>
    <w:basedOn w:val="Norml"/>
    <w:rsid w:val="0025034F"/>
    <w:pPr>
      <w:widowControl w:val="0"/>
      <w:tabs>
        <w:tab w:val="left" w:pos="1800"/>
        <w:tab w:val="left" w:leader="underscore" w:pos="5760"/>
      </w:tabs>
      <w:suppressAutoHyphens w:val="0"/>
      <w:spacing w:line="360" w:lineRule="auto"/>
      <w:jc w:val="both"/>
    </w:pPr>
    <w:rPr>
      <w:rFonts w:ascii="CG Times" w:hAnsi="CG Times"/>
      <w:sz w:val="24"/>
      <w:szCs w:val="20"/>
      <w:lang w:eastAsia="en-US"/>
    </w:rPr>
  </w:style>
  <w:style w:type="paragraph" w:customStyle="1" w:styleId="B">
    <w:name w:val="B"/>
    <w:rsid w:val="0025034F"/>
    <w:pPr>
      <w:overflowPunct w:val="0"/>
      <w:autoSpaceDE w:val="0"/>
      <w:autoSpaceDN w:val="0"/>
      <w:adjustRightInd w:val="0"/>
      <w:spacing w:after="0" w:line="240" w:lineRule="auto"/>
      <w:ind w:left="1134" w:hanging="284"/>
      <w:jc w:val="both"/>
      <w:textAlignment w:val="baseline"/>
    </w:pPr>
    <w:rPr>
      <w:rFonts w:ascii="HTimes" w:eastAsia="Times New Roman" w:hAnsi="HTimes" w:cs="Times New Roman"/>
      <w:sz w:val="24"/>
      <w:szCs w:val="20"/>
      <w:lang w:val="en-US"/>
    </w:rPr>
  </w:style>
  <w:style w:type="paragraph" w:customStyle="1" w:styleId="Normltblzat1">
    <w:name w:val="Normál táblázat1"/>
    <w:basedOn w:val="Norml"/>
    <w:autoRedefine/>
    <w:rsid w:val="0025034F"/>
    <w:pPr>
      <w:keepNext/>
      <w:numPr>
        <w:numId w:val="3"/>
      </w:numPr>
      <w:suppressAutoHyphens w:val="0"/>
      <w:ind w:right="72"/>
      <w:jc w:val="both"/>
    </w:pPr>
    <w:rPr>
      <w:rFonts w:ascii="Frutiger Linotype" w:eastAsia="Arial Unicode MS" w:hAnsi="Frutiger Linotype"/>
      <w:b/>
      <w:color w:val="3366FF"/>
      <w:sz w:val="20"/>
      <w:szCs w:val="20"/>
      <w:lang w:eastAsia="en-US"/>
    </w:rPr>
  </w:style>
  <w:style w:type="paragraph" w:customStyle="1" w:styleId="CharChar">
    <w:name w:val="Char Char"/>
    <w:basedOn w:val="Norml"/>
    <w:rsid w:val="0025034F"/>
    <w:pPr>
      <w:suppressAutoHyphens w:val="0"/>
      <w:spacing w:after="160" w:line="240" w:lineRule="exact"/>
    </w:pPr>
    <w:rPr>
      <w:rFonts w:ascii="Verdana" w:hAnsi="Verdana"/>
      <w:sz w:val="24"/>
      <w:szCs w:val="24"/>
      <w:lang w:val="en-US" w:eastAsia="en-US"/>
    </w:rPr>
  </w:style>
  <w:style w:type="paragraph" w:customStyle="1" w:styleId="BodyTextIndent21">
    <w:name w:val="Body Text Indent 21"/>
    <w:basedOn w:val="Norml"/>
    <w:rsid w:val="0025034F"/>
    <w:pPr>
      <w:suppressAutoHyphens w:val="0"/>
      <w:ind w:left="567" w:hanging="993"/>
      <w:jc w:val="both"/>
    </w:pPr>
    <w:rPr>
      <w:rFonts w:ascii="Times New Roman" w:hAnsi="Times New Roman"/>
      <w:sz w:val="24"/>
      <w:szCs w:val="20"/>
      <w:lang w:eastAsia="hu-HU"/>
    </w:rPr>
  </w:style>
  <w:style w:type="paragraph" w:customStyle="1" w:styleId="DefinitionTerm0">
    <w:name w:val="Definition Term"/>
    <w:basedOn w:val="Norml"/>
    <w:next w:val="Norml"/>
    <w:rsid w:val="0025034F"/>
    <w:pPr>
      <w:suppressAutoHyphens w:val="0"/>
      <w:jc w:val="both"/>
    </w:pPr>
    <w:rPr>
      <w:rFonts w:ascii="Times New Roman" w:hAnsi="Times New Roman"/>
      <w:sz w:val="24"/>
      <w:szCs w:val="20"/>
      <w:lang w:eastAsia="hu-HU"/>
    </w:rPr>
  </w:style>
  <w:style w:type="paragraph" w:customStyle="1" w:styleId="Char">
    <w:name w:val="Char"/>
    <w:basedOn w:val="Norml"/>
    <w:rsid w:val="0025034F"/>
    <w:pPr>
      <w:suppressAutoHyphens w:val="0"/>
      <w:spacing w:after="160" w:line="240" w:lineRule="exact"/>
    </w:pPr>
    <w:rPr>
      <w:rFonts w:ascii="Verdana" w:hAnsi="Verdana"/>
      <w:sz w:val="24"/>
      <w:szCs w:val="24"/>
      <w:lang w:val="en-US" w:eastAsia="en-US"/>
    </w:rPr>
  </w:style>
  <w:style w:type="paragraph" w:customStyle="1" w:styleId="a2">
    <w:name w:val="a2"/>
    <w:basedOn w:val="Norml"/>
    <w:rsid w:val="0025034F"/>
    <w:pPr>
      <w:tabs>
        <w:tab w:val="left" w:pos="0"/>
      </w:tabs>
      <w:suppressAutoHyphens w:val="0"/>
      <w:overflowPunct w:val="0"/>
      <w:autoSpaceDE w:val="0"/>
      <w:autoSpaceDN w:val="0"/>
      <w:adjustRightInd w:val="0"/>
      <w:spacing w:before="80"/>
      <w:ind w:left="-207" w:hanging="360"/>
      <w:jc w:val="both"/>
      <w:textAlignment w:val="baseline"/>
    </w:pPr>
    <w:rPr>
      <w:rFonts w:ascii="Arial" w:hAnsi="Arial"/>
      <w:sz w:val="22"/>
      <w:szCs w:val="20"/>
      <w:lang w:eastAsia="hu-HU"/>
    </w:rPr>
  </w:style>
  <w:style w:type="paragraph" w:customStyle="1" w:styleId="C1">
    <w:name w:val="C1"/>
    <w:basedOn w:val="Cmsor1"/>
    <w:rsid w:val="0025034F"/>
    <w:pPr>
      <w:widowControl/>
      <w:numPr>
        <w:numId w:val="0"/>
      </w:numPr>
      <w:suppressAutoHyphens w:val="0"/>
      <w:overflowPunct w:val="0"/>
      <w:autoSpaceDE w:val="0"/>
      <w:autoSpaceDN w:val="0"/>
      <w:adjustRightInd w:val="0"/>
      <w:spacing w:before="240" w:after="60" w:line="240" w:lineRule="auto"/>
      <w:textAlignment w:val="baseline"/>
    </w:pPr>
    <w:rPr>
      <w:rFonts w:cs="Arial"/>
      <w:bCs/>
      <w:caps w:val="0"/>
      <w:kern w:val="32"/>
      <w:sz w:val="28"/>
      <w:szCs w:val="32"/>
      <w:lang w:eastAsia="hu-HU"/>
    </w:rPr>
  </w:style>
  <w:style w:type="paragraph" w:customStyle="1" w:styleId="CharCharCharCharCharChar">
    <w:name w:val="Char Char Char Char Char Char"/>
    <w:basedOn w:val="Norml"/>
    <w:rsid w:val="0025034F"/>
    <w:pPr>
      <w:suppressAutoHyphens w:val="0"/>
      <w:spacing w:after="160" w:line="240" w:lineRule="exact"/>
    </w:pPr>
    <w:rPr>
      <w:rFonts w:ascii="Verdana" w:hAnsi="Verdana"/>
      <w:sz w:val="24"/>
      <w:szCs w:val="24"/>
      <w:lang w:val="en-US" w:eastAsia="en-US"/>
    </w:rPr>
  </w:style>
  <w:style w:type="character" w:styleId="Kiemels2">
    <w:name w:val="Strong"/>
    <w:qFormat/>
    <w:rsid w:val="0025034F"/>
    <w:rPr>
      <w:b/>
      <w:bCs/>
    </w:rPr>
  </w:style>
  <w:style w:type="paragraph" w:customStyle="1" w:styleId="bevezetszveg0">
    <w:name w:val="bevezetszveg"/>
    <w:basedOn w:val="Norml"/>
    <w:rsid w:val="0025034F"/>
    <w:pPr>
      <w:suppressAutoHyphens w:val="0"/>
      <w:spacing w:before="100" w:beforeAutospacing="1" w:after="100" w:afterAutospacing="1"/>
    </w:pPr>
    <w:rPr>
      <w:rFonts w:ascii="Times New Roman" w:hAnsi="Times New Roman"/>
      <w:sz w:val="24"/>
      <w:szCs w:val="24"/>
      <w:lang w:eastAsia="hu-HU"/>
    </w:rPr>
  </w:style>
  <w:style w:type="paragraph" w:customStyle="1" w:styleId="Szvegtrzs32">
    <w:name w:val="Szövegtörzs 32"/>
    <w:basedOn w:val="Norml"/>
    <w:rsid w:val="0025034F"/>
    <w:pPr>
      <w:suppressAutoHyphens w:val="0"/>
      <w:overflowPunct w:val="0"/>
      <w:autoSpaceDE w:val="0"/>
      <w:autoSpaceDN w:val="0"/>
      <w:adjustRightInd w:val="0"/>
      <w:textAlignment w:val="baseline"/>
    </w:pPr>
    <w:rPr>
      <w:rFonts w:ascii="Times New Roman" w:hAnsi="Times New Roman"/>
      <w:color w:val="0000FF"/>
      <w:sz w:val="24"/>
      <w:szCs w:val="20"/>
      <w:lang w:eastAsia="hu-HU"/>
    </w:rPr>
  </w:style>
  <w:style w:type="paragraph" w:customStyle="1" w:styleId="Listaszerbekezds1">
    <w:name w:val="Listaszerű bekezdés1"/>
    <w:basedOn w:val="Norml"/>
    <w:qFormat/>
    <w:rsid w:val="0025034F"/>
    <w:pPr>
      <w:widowControl w:val="0"/>
      <w:tabs>
        <w:tab w:val="left" w:pos="709"/>
      </w:tabs>
      <w:ind w:left="720"/>
    </w:pPr>
    <w:rPr>
      <w:rFonts w:ascii="Times New Roman" w:eastAsia="SimSun" w:hAnsi="Times New Roman" w:cs="Mangal"/>
      <w:color w:val="00000A"/>
      <w:kern w:val="1"/>
      <w:sz w:val="24"/>
      <w:szCs w:val="24"/>
      <w:lang w:eastAsia="hi-IN" w:bidi="hi-IN"/>
    </w:rPr>
  </w:style>
  <w:style w:type="paragraph" w:styleId="Listaszerbekezds">
    <w:name w:val="List Paragraph"/>
    <w:aliases w:val="Welt L,lista_2,List Paragraph,Bullet_1,List Paragraph à moi,Számozott lista 1,Eszeri felsorolás,Bullet List,FooterText,numbered,Paragraphe de liste1,Bulletr List Paragraph,列出段落,列出段落1,Listeafsnit1,リスト段落1"/>
    <w:basedOn w:val="Norml"/>
    <w:link w:val="ListaszerbekezdsChar"/>
    <w:uiPriority w:val="99"/>
    <w:qFormat/>
    <w:rsid w:val="0025034F"/>
    <w:pPr>
      <w:ind w:left="720"/>
      <w:contextualSpacing/>
    </w:pPr>
  </w:style>
  <w:style w:type="numbering" w:customStyle="1" w:styleId="Nemlista1">
    <w:name w:val="Nem lista1"/>
    <w:next w:val="Nemlista"/>
    <w:uiPriority w:val="99"/>
    <w:semiHidden/>
    <w:rsid w:val="0025034F"/>
  </w:style>
  <w:style w:type="paragraph" w:customStyle="1" w:styleId="OkeanBehuzas">
    <w:name w:val="Okean_Behuzas"/>
    <w:basedOn w:val="Szvegtrzs3"/>
    <w:rsid w:val="0025034F"/>
    <w:pPr>
      <w:spacing w:after="60" w:line="360" w:lineRule="exact"/>
      <w:ind w:left="567"/>
    </w:pPr>
    <w:rPr>
      <w:rFonts w:ascii="Arial" w:hAnsi="Arial"/>
      <w:sz w:val="22"/>
      <w:szCs w:val="24"/>
      <w:lang w:eastAsia="hu-HU"/>
    </w:rPr>
  </w:style>
  <w:style w:type="paragraph" w:customStyle="1" w:styleId="standard">
    <w:name w:val="standard"/>
    <w:basedOn w:val="Norml"/>
    <w:rsid w:val="0025034F"/>
    <w:pPr>
      <w:suppressAutoHyphens w:val="0"/>
    </w:pPr>
    <w:rPr>
      <w:rFonts w:ascii="&amp;#39" w:hAnsi="&amp;#39" w:cs="&amp;#39"/>
      <w:sz w:val="24"/>
      <w:szCs w:val="24"/>
      <w:lang w:eastAsia="hu-HU"/>
    </w:rPr>
  </w:style>
  <w:style w:type="character" w:customStyle="1" w:styleId="NormlWebChar2">
    <w:name w:val="Normál (Web) Char2"/>
    <w:aliases w:val="Normál (Web) Char Char Char Char Char,Normál (Web) Char Char Char Char Char Char Char Char1 Char Char1 Char Char,Normál (Web) Char11 Char1,Normál (Web) Char2 Char11 Char Char Char,Normal (Web) Char Char Char Char Char"/>
    <w:link w:val="NormlWeb"/>
    <w:uiPriority w:val="99"/>
    <w:rsid w:val="0025034F"/>
    <w:rPr>
      <w:rFonts w:ascii="Times New Roman" w:eastAsia="Times New Roman" w:hAnsi="Times New Roman" w:cs="Times New Roman"/>
      <w:sz w:val="24"/>
      <w:szCs w:val="24"/>
      <w:lang w:eastAsia="ar-SA"/>
    </w:rPr>
  </w:style>
  <w:style w:type="paragraph" w:styleId="Felsorols2">
    <w:name w:val="List Bullet 2"/>
    <w:basedOn w:val="Norml"/>
    <w:autoRedefine/>
    <w:rsid w:val="0025034F"/>
    <w:pPr>
      <w:numPr>
        <w:numId w:val="7"/>
      </w:numPr>
      <w:tabs>
        <w:tab w:val="num" w:pos="643"/>
      </w:tabs>
      <w:suppressAutoHyphens w:val="0"/>
      <w:ind w:left="643"/>
    </w:pPr>
    <w:rPr>
      <w:rFonts w:ascii="Times New Roman" w:hAnsi="Times New Roman"/>
      <w:sz w:val="20"/>
      <w:szCs w:val="20"/>
      <w:lang w:eastAsia="hu-HU"/>
    </w:rPr>
  </w:style>
  <w:style w:type="character" w:customStyle="1" w:styleId="Heading1Char1">
    <w:name w:val="Heading 1 Char1"/>
    <w:aliases w:val="Char7 Char,Címsor 1 Char1 Char,Címsor 1 Char Char Char,Címsor 1 Char Char1,Címsor 11 Char,Heading 1 Char Char Char,Heading 1 Char Char1"/>
    <w:rsid w:val="0025034F"/>
    <w:rPr>
      <w:rFonts w:ascii="H-Gourmand" w:hAnsi="H-Gourmand" w:cs="H-Gourmand"/>
      <w:b/>
      <w:bCs/>
      <w:caps/>
      <w:kern w:val="28"/>
      <w:sz w:val="24"/>
      <w:szCs w:val="24"/>
      <w:lang w:val="en-US" w:eastAsia="hu-HU"/>
    </w:rPr>
  </w:style>
  <w:style w:type="character" w:customStyle="1" w:styleId="Heading5Char">
    <w:name w:val="Heading 5 Char"/>
    <w:semiHidden/>
    <w:rsid w:val="0025034F"/>
    <w:rPr>
      <w:rFonts w:ascii="Calibri" w:hAnsi="Calibri" w:cs="Times New Roman"/>
      <w:b/>
      <w:bCs/>
      <w:i/>
      <w:iCs/>
      <w:sz w:val="26"/>
      <w:szCs w:val="26"/>
    </w:rPr>
  </w:style>
  <w:style w:type="character" w:customStyle="1" w:styleId="Cmsor1Char2">
    <w:name w:val="Címsor 1 Char2"/>
    <w:aliases w:val="Char7 Char2,Címsor 1 Char1 Char2,Címsor 1 Char Char Char2,Címsor 1 Char Char3,Címsor 11 Char2,Heading 1 Char Char Char2,Heading 1 Char Char3"/>
    <w:rsid w:val="0025034F"/>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
    <w:name w:val="Char Char1 Char Char Char1 Char Char Char Char Char Char Char Char Char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character" w:customStyle="1" w:styleId="BodyText2Char">
    <w:name w:val="Body Text 2 Char"/>
    <w:aliases w:val="Char3 Char Char Char Char2,Char3 Char Char Char1"/>
    <w:rsid w:val="0025034F"/>
    <w:rPr>
      <w:rFonts w:cs="Times New Roman"/>
      <w:lang w:val="hu-HU" w:eastAsia="hu-HU"/>
    </w:rPr>
  </w:style>
  <w:style w:type="character" w:customStyle="1" w:styleId="FooterChar1">
    <w:name w:val="Footer Char1"/>
    <w:aliases w:val="Char1 Char Char,Char1 Char Char Char Char1,Char1 Char Char Char Char Char Char1,lQlb Char,NCS footer Char Char,Char1 Char Char Char Char Char Char Char,Footer Char Char,Char1 Char Char Char Char Char1"/>
    <w:semiHidden/>
    <w:rsid w:val="0025034F"/>
    <w:rPr>
      <w:rFonts w:cs="Times New Roman"/>
      <w:sz w:val="20"/>
      <w:szCs w:val="20"/>
    </w:rPr>
  </w:style>
  <w:style w:type="character" w:customStyle="1" w:styleId="HeaderChar">
    <w:name w:val="Header Char"/>
    <w:aliases w:val="En-tête 1.1 Char Char Char,Header1 Char,ƒl?fej Char,En-tête 1.1 Char Char1"/>
    <w:semiHidden/>
    <w:rsid w:val="0025034F"/>
    <w:rPr>
      <w:rFonts w:cs="Times New Roman"/>
      <w:sz w:val="20"/>
      <w:szCs w:val="20"/>
    </w:rPr>
  </w:style>
  <w:style w:type="paragraph" w:customStyle="1" w:styleId="NormlCharCharCharCharCharChar">
    <w:name w:val="Norml Char Char Char Char Char Char"/>
    <w:link w:val="NormlCharCharCharCharCharCharChar"/>
    <w:rsid w:val="0025034F"/>
    <w:pPr>
      <w:autoSpaceDE w:val="0"/>
      <w:autoSpaceDN w:val="0"/>
      <w:adjustRightInd w:val="0"/>
      <w:spacing w:after="0" w:line="240" w:lineRule="auto"/>
    </w:pPr>
    <w:rPr>
      <w:rFonts w:ascii="MS Sans Serif" w:eastAsia="Times New Roman" w:hAnsi="MS Sans Serif" w:cs="Times New Roman"/>
      <w:sz w:val="24"/>
      <w:szCs w:val="20"/>
      <w:lang w:eastAsia="hu-HU"/>
    </w:rPr>
  </w:style>
  <w:style w:type="character" w:customStyle="1" w:styleId="NormlCharCharCharCharCharCharChar">
    <w:name w:val="Norml Char Char Char Char Char Char Char"/>
    <w:link w:val="NormlCharCharCharCharCharChar"/>
    <w:rsid w:val="0025034F"/>
    <w:rPr>
      <w:rFonts w:ascii="MS Sans Serif" w:eastAsia="Times New Roman" w:hAnsi="MS Sans Serif" w:cs="Times New Roman"/>
      <w:sz w:val="24"/>
      <w:szCs w:val="20"/>
      <w:lang w:eastAsia="hu-HU"/>
    </w:rPr>
  </w:style>
  <w:style w:type="character" w:customStyle="1" w:styleId="structpontnev2">
    <w:name w:val="struct_pontnev2"/>
    <w:rsid w:val="0025034F"/>
    <w:rPr>
      <w:rFonts w:cs="Times New Roman"/>
      <w:i/>
      <w:iCs/>
    </w:rPr>
  </w:style>
  <w:style w:type="character" w:customStyle="1" w:styleId="structbekezdesszam">
    <w:name w:val="struct_bekezdesszam"/>
    <w:rsid w:val="0025034F"/>
    <w:rPr>
      <w:rFonts w:cs="Times New Roman"/>
    </w:rPr>
  </w:style>
  <w:style w:type="paragraph" w:customStyle="1" w:styleId="felsorolas3">
    <w:name w:val="felsorolas_3"/>
    <w:basedOn w:val="Norml"/>
    <w:rsid w:val="0025034F"/>
    <w:pPr>
      <w:tabs>
        <w:tab w:val="left" w:pos="1276"/>
      </w:tabs>
      <w:suppressAutoHyphens w:val="0"/>
      <w:spacing w:before="120" w:line="360" w:lineRule="auto"/>
      <w:jc w:val="both"/>
    </w:pPr>
    <w:rPr>
      <w:rFonts w:ascii="Arial" w:hAnsi="Arial" w:cs="Arial"/>
      <w:sz w:val="24"/>
      <w:szCs w:val="24"/>
      <w:lang w:eastAsia="hu-HU"/>
    </w:rPr>
  </w:style>
  <w:style w:type="character" w:styleId="Kiemels">
    <w:name w:val="Emphasis"/>
    <w:qFormat/>
    <w:rsid w:val="0025034F"/>
    <w:rPr>
      <w:rFonts w:cs="Times New Roman"/>
      <w:i/>
      <w:iCs/>
    </w:rPr>
  </w:style>
  <w:style w:type="paragraph" w:customStyle="1" w:styleId="OkeanFelsorolas">
    <w:name w:val="Okean_Felsorolas"/>
    <w:basedOn w:val="Szvegtrzs3"/>
    <w:rsid w:val="0025034F"/>
    <w:rPr>
      <w:rFonts w:ascii="Arial" w:hAnsi="Arial" w:cs="Arial"/>
      <w:sz w:val="22"/>
      <w:szCs w:val="22"/>
    </w:rPr>
  </w:style>
  <w:style w:type="paragraph" w:styleId="Szmozottlista3">
    <w:name w:val="List Number 3"/>
    <w:basedOn w:val="Norml"/>
    <w:rsid w:val="0025034F"/>
    <w:pPr>
      <w:tabs>
        <w:tab w:val="num" w:pos="540"/>
      </w:tabs>
      <w:suppressAutoHyphens w:val="0"/>
      <w:ind w:left="540" w:hanging="540"/>
    </w:pPr>
    <w:rPr>
      <w:rFonts w:ascii="Times New Roman" w:hAnsi="Times New Roman"/>
      <w:sz w:val="20"/>
      <w:szCs w:val="20"/>
      <w:lang w:eastAsia="hu-HU"/>
    </w:rPr>
  </w:style>
  <w:style w:type="paragraph" w:customStyle="1" w:styleId="Szvegtrzsbehzssal20">
    <w:name w:val="Szvegtrzs behzssal 2"/>
    <w:basedOn w:val="NormlCharCharCharCharCharChar"/>
    <w:next w:val="NormlCharCharCharCharCharChar"/>
    <w:rsid w:val="0025034F"/>
    <w:pPr>
      <w:jc w:val="both"/>
    </w:pPr>
  </w:style>
  <w:style w:type="paragraph" w:customStyle="1" w:styleId="CharChar1">
    <w:name w:val="Char Char1"/>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Norml10">
    <w:name w:val="Norml1"/>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CharCharCharCharChar">
    <w:name w:val="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
    <w:name w:val="Char Char1 Char Char Char1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CharCharChar">
    <w:name w:val="Char Char1 Char Char Char1 Char Char Char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CharCharChar1CharCharCharCharCharChar">
    <w:name w:val="Char Char Char Char Char1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
    <w:name w:val="Char Char1 Char Char Char1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Felsorols1">
    <w:name w:val="Felsorolás 1"/>
    <w:basedOn w:val="Felsorols"/>
    <w:rsid w:val="0025034F"/>
    <w:pPr>
      <w:widowControl w:val="0"/>
      <w:spacing w:after="120" w:line="240" w:lineRule="atLeast"/>
      <w:ind w:left="0" w:firstLine="0"/>
    </w:pPr>
    <w:rPr>
      <w:szCs w:val="24"/>
      <w:lang w:eastAsia="hu-HU"/>
    </w:rPr>
  </w:style>
  <w:style w:type="paragraph" w:customStyle="1" w:styleId="NormlCharCharCharChar1Char">
    <w:name w:val="Norml Char Char Char Char1 Char"/>
    <w:link w:val="NormlCharCharCharChar1CharChar"/>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character" w:customStyle="1" w:styleId="NormlCharCharCharChar1CharChar">
    <w:name w:val="Norml Char Char Char Char1 Char Char"/>
    <w:link w:val="NormlCharCharCharChar1Char"/>
    <w:rsid w:val="0025034F"/>
    <w:rPr>
      <w:rFonts w:ascii="MS Sans Serif" w:eastAsia="Times New Roman" w:hAnsi="MS Sans Serif" w:cs="MS Sans Serif"/>
      <w:sz w:val="24"/>
      <w:szCs w:val="24"/>
      <w:lang w:eastAsia="hu-HU"/>
    </w:rPr>
  </w:style>
  <w:style w:type="paragraph" w:customStyle="1" w:styleId="CharCharCharCharCharChar1">
    <w:name w:val="Char Char Char Char Char Char1"/>
    <w:basedOn w:val="Norml"/>
    <w:rsid w:val="0025034F"/>
    <w:pPr>
      <w:suppressAutoHyphens w:val="0"/>
      <w:spacing w:after="160" w:line="240" w:lineRule="exact"/>
    </w:pPr>
    <w:rPr>
      <w:rFonts w:ascii="Verdana" w:hAnsi="Verdana" w:cs="Verdana"/>
      <w:sz w:val="24"/>
      <w:szCs w:val="24"/>
      <w:lang w:val="en-US" w:eastAsia="en-US"/>
    </w:rPr>
  </w:style>
  <w:style w:type="paragraph" w:customStyle="1" w:styleId="AltHeading3">
    <w:name w:val="Alt Heading 3"/>
    <w:basedOn w:val="Cmsor3"/>
    <w:rsid w:val="0025034F"/>
    <w:pPr>
      <w:keepNext w:val="0"/>
      <w:numPr>
        <w:ilvl w:val="0"/>
        <w:numId w:val="0"/>
      </w:numPr>
      <w:tabs>
        <w:tab w:val="num" w:pos="0"/>
      </w:tabs>
      <w:suppressAutoHyphens w:val="0"/>
      <w:spacing w:before="240" w:line="240" w:lineRule="auto"/>
      <w:ind w:left="720" w:hanging="706"/>
    </w:pPr>
    <w:rPr>
      <w:rFonts w:ascii="Cambria" w:hAnsi="Cambria"/>
      <w:b w:val="0"/>
      <w:sz w:val="22"/>
      <w:szCs w:val="22"/>
    </w:rPr>
  </w:style>
  <w:style w:type="paragraph" w:customStyle="1" w:styleId="CharChar1CharCharCharCharCharChar">
    <w:name w:val="Char Char1 Char Char Char Char Char Char"/>
    <w:basedOn w:val="Norml"/>
    <w:semiHidden/>
    <w:rsid w:val="0025034F"/>
    <w:pPr>
      <w:suppressAutoHyphens w:val="0"/>
    </w:pPr>
    <w:rPr>
      <w:rFonts w:ascii="Times New Roman" w:hAnsi="Times New Roman"/>
      <w:sz w:val="24"/>
      <w:szCs w:val="24"/>
      <w:lang w:val="pl-PL" w:eastAsia="pl-PL"/>
    </w:rPr>
  </w:style>
  <w:style w:type="character" w:customStyle="1" w:styleId="En-tte11CharChar11">
    <w:name w:val="En-tête 1.1 Char Char11"/>
    <w:aliases w:val="Header1 Char1,ƒl?fej Char1,En-tête 1.1 Char1"/>
    <w:rsid w:val="0025034F"/>
    <w:rPr>
      <w:rFonts w:ascii="Tms Rmn" w:hAnsi="Tms Rmn" w:cs="Tms Rmn"/>
      <w:sz w:val="254"/>
      <w:szCs w:val="254"/>
      <w:lang w:val="en-US" w:eastAsia="hu-HU"/>
    </w:rPr>
  </w:style>
  <w:style w:type="paragraph" w:customStyle="1" w:styleId="NormlCharCharChar1CharChar">
    <w:name w:val="Norml Char Char Char1 Char Char"/>
    <w:link w:val="NormlCharCharChar1CharCharChar"/>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character" w:customStyle="1" w:styleId="Char1CharChar2">
    <w:name w:val="Char1 Char Char2"/>
    <w:aliases w:val="Char1 Char Char Char Char11,Char1 Char Char Char Char Char Char Char1,Char1 Char Char1,Char1 Char Char Char Char Char Char11"/>
    <w:semiHidden/>
    <w:rsid w:val="0025034F"/>
    <w:rPr>
      <w:rFonts w:ascii="H-Gourmand" w:hAnsi="H-Gourmand" w:cs="H-Gourmand"/>
      <w:sz w:val="24"/>
      <w:szCs w:val="24"/>
      <w:lang w:val="en-GB" w:eastAsia="en-GB"/>
    </w:rPr>
  </w:style>
  <w:style w:type="paragraph" w:styleId="Lista3">
    <w:name w:val="List 3"/>
    <w:basedOn w:val="Norml"/>
    <w:rsid w:val="0025034F"/>
    <w:pPr>
      <w:suppressAutoHyphens w:val="0"/>
      <w:ind w:left="849" w:hanging="283"/>
    </w:pPr>
    <w:rPr>
      <w:rFonts w:ascii="Times New Roman" w:hAnsi="Times New Roman"/>
      <w:sz w:val="20"/>
      <w:szCs w:val="20"/>
      <w:lang w:eastAsia="hu-HU"/>
    </w:rPr>
  </w:style>
  <w:style w:type="paragraph" w:styleId="Lista4">
    <w:name w:val="List 4"/>
    <w:basedOn w:val="Norml"/>
    <w:rsid w:val="0025034F"/>
    <w:pPr>
      <w:suppressAutoHyphens w:val="0"/>
      <w:ind w:left="1132" w:hanging="283"/>
    </w:pPr>
    <w:rPr>
      <w:rFonts w:ascii="Times New Roman" w:hAnsi="Times New Roman"/>
      <w:sz w:val="20"/>
      <w:szCs w:val="20"/>
      <w:lang w:eastAsia="hu-HU"/>
    </w:rPr>
  </w:style>
  <w:style w:type="paragraph" w:styleId="Lista5">
    <w:name w:val="List 5"/>
    <w:basedOn w:val="Norml"/>
    <w:rsid w:val="0025034F"/>
    <w:pPr>
      <w:suppressAutoHyphens w:val="0"/>
      <w:ind w:left="1415" w:hanging="283"/>
    </w:pPr>
    <w:rPr>
      <w:rFonts w:ascii="Times New Roman" w:hAnsi="Times New Roman"/>
      <w:sz w:val="20"/>
      <w:szCs w:val="20"/>
      <w:lang w:eastAsia="hu-HU"/>
    </w:rPr>
  </w:style>
  <w:style w:type="paragraph" w:styleId="Befejezs">
    <w:name w:val="Closing"/>
    <w:aliases w:val=" Char4"/>
    <w:basedOn w:val="Norml"/>
    <w:link w:val="BefejezsChar"/>
    <w:rsid w:val="0025034F"/>
    <w:pPr>
      <w:suppressAutoHyphens w:val="0"/>
      <w:ind w:left="4252"/>
    </w:pPr>
    <w:rPr>
      <w:rFonts w:ascii="Times New Roman" w:hAnsi="Times New Roman"/>
      <w:sz w:val="20"/>
      <w:szCs w:val="20"/>
    </w:rPr>
  </w:style>
  <w:style w:type="character" w:customStyle="1" w:styleId="BefejezsChar">
    <w:name w:val="Befejezés Char"/>
    <w:aliases w:val=" Char4 Char"/>
    <w:basedOn w:val="Bekezdsalapbettpusa"/>
    <w:link w:val="Befejezs"/>
    <w:rsid w:val="0025034F"/>
    <w:rPr>
      <w:rFonts w:ascii="Times New Roman" w:eastAsia="Times New Roman" w:hAnsi="Times New Roman" w:cs="Times New Roman"/>
      <w:sz w:val="20"/>
      <w:szCs w:val="20"/>
      <w:lang w:eastAsia="ar-SA"/>
    </w:rPr>
  </w:style>
  <w:style w:type="paragraph" w:styleId="Felsorols3">
    <w:name w:val="List Bullet 3"/>
    <w:basedOn w:val="Norml"/>
    <w:autoRedefine/>
    <w:rsid w:val="0025034F"/>
    <w:pPr>
      <w:numPr>
        <w:numId w:val="8"/>
      </w:numPr>
      <w:tabs>
        <w:tab w:val="num" w:pos="926"/>
      </w:tabs>
      <w:suppressAutoHyphens w:val="0"/>
      <w:ind w:left="926"/>
    </w:pPr>
    <w:rPr>
      <w:rFonts w:ascii="Times New Roman" w:hAnsi="Times New Roman"/>
      <w:sz w:val="20"/>
      <w:szCs w:val="20"/>
      <w:lang w:eastAsia="hu-HU"/>
    </w:rPr>
  </w:style>
  <w:style w:type="paragraph" w:styleId="Felsorols4">
    <w:name w:val="List Bullet 4"/>
    <w:basedOn w:val="Norml"/>
    <w:autoRedefine/>
    <w:rsid w:val="0025034F"/>
    <w:pPr>
      <w:numPr>
        <w:numId w:val="9"/>
      </w:numPr>
      <w:tabs>
        <w:tab w:val="num" w:pos="1209"/>
      </w:tabs>
      <w:suppressAutoHyphens w:val="0"/>
      <w:ind w:left="1209"/>
    </w:pPr>
    <w:rPr>
      <w:rFonts w:ascii="Times New Roman" w:hAnsi="Times New Roman"/>
      <w:sz w:val="20"/>
      <w:szCs w:val="20"/>
      <w:lang w:eastAsia="hu-HU"/>
    </w:rPr>
  </w:style>
  <w:style w:type="paragraph" w:styleId="Listafolytatsa2">
    <w:name w:val="List Continue 2"/>
    <w:basedOn w:val="Norml"/>
    <w:rsid w:val="0025034F"/>
    <w:pPr>
      <w:suppressAutoHyphens w:val="0"/>
      <w:spacing w:after="120"/>
      <w:ind w:left="566"/>
    </w:pPr>
    <w:rPr>
      <w:rFonts w:ascii="Times New Roman" w:hAnsi="Times New Roman"/>
      <w:sz w:val="20"/>
      <w:szCs w:val="20"/>
      <w:lang w:eastAsia="hu-HU"/>
    </w:rPr>
  </w:style>
  <w:style w:type="paragraph" w:styleId="Listafolytatsa3">
    <w:name w:val="List Continue 3"/>
    <w:basedOn w:val="Norml"/>
    <w:rsid w:val="0025034F"/>
    <w:pPr>
      <w:suppressAutoHyphens w:val="0"/>
      <w:spacing w:after="120"/>
      <w:ind w:left="849"/>
    </w:pPr>
    <w:rPr>
      <w:rFonts w:ascii="Times New Roman" w:hAnsi="Times New Roman"/>
      <w:sz w:val="20"/>
      <w:szCs w:val="20"/>
      <w:lang w:eastAsia="hu-HU"/>
    </w:rPr>
  </w:style>
  <w:style w:type="paragraph" w:styleId="Listafolytatsa4">
    <w:name w:val="List Continue 4"/>
    <w:basedOn w:val="Norml"/>
    <w:rsid w:val="0025034F"/>
    <w:pPr>
      <w:suppressAutoHyphens w:val="0"/>
      <w:spacing w:after="120"/>
      <w:ind w:left="1132"/>
    </w:pPr>
    <w:rPr>
      <w:rFonts w:ascii="Times New Roman" w:hAnsi="Times New Roman"/>
      <w:sz w:val="20"/>
      <w:szCs w:val="20"/>
      <w:lang w:eastAsia="hu-HU"/>
    </w:rPr>
  </w:style>
  <w:style w:type="paragraph" w:styleId="Alrs">
    <w:name w:val="Signature"/>
    <w:aliases w:val=" Char3"/>
    <w:basedOn w:val="Norml"/>
    <w:link w:val="AlrsChar"/>
    <w:rsid w:val="0025034F"/>
    <w:pPr>
      <w:suppressAutoHyphens w:val="0"/>
      <w:ind w:left="4252"/>
    </w:pPr>
    <w:rPr>
      <w:rFonts w:ascii="Times New Roman" w:hAnsi="Times New Roman"/>
      <w:sz w:val="20"/>
      <w:szCs w:val="20"/>
    </w:rPr>
  </w:style>
  <w:style w:type="character" w:customStyle="1" w:styleId="AlrsChar">
    <w:name w:val="Aláírás Char"/>
    <w:aliases w:val=" Char3 Char"/>
    <w:basedOn w:val="Bekezdsalapbettpusa"/>
    <w:link w:val="Alrs"/>
    <w:rsid w:val="0025034F"/>
    <w:rPr>
      <w:rFonts w:ascii="Times New Roman" w:eastAsia="Times New Roman" w:hAnsi="Times New Roman" w:cs="Times New Roman"/>
      <w:sz w:val="20"/>
      <w:szCs w:val="20"/>
      <w:lang w:eastAsia="ar-SA"/>
    </w:rPr>
  </w:style>
  <w:style w:type="character" w:customStyle="1" w:styleId="Char1CharChar11">
    <w:name w:val="Char1 Char Char11"/>
    <w:aliases w:val="Char1 Char Char4,Char1 Char Char Char Char3,Char1 Char Char Char Char Char Char3,lQlb Char1"/>
    <w:rsid w:val="0025034F"/>
    <w:rPr>
      <w:sz w:val="24"/>
      <w:lang w:val="hu-HU" w:eastAsia="hu-HU"/>
    </w:rPr>
  </w:style>
  <w:style w:type="paragraph" w:customStyle="1" w:styleId="Style4">
    <w:name w:val="Style4"/>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Style2">
    <w:name w:val="Style2"/>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Style3">
    <w:name w:val="Style3"/>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Style1">
    <w:name w:val="Style1"/>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Kiemels20">
    <w:name w:val="Kiemels2"/>
    <w:rsid w:val="0025034F"/>
    <w:pPr>
      <w:autoSpaceDE w:val="0"/>
      <w:autoSpaceDN w:val="0"/>
      <w:adjustRightInd w:val="0"/>
      <w:spacing w:after="0" w:line="240" w:lineRule="auto"/>
    </w:pPr>
    <w:rPr>
      <w:rFonts w:ascii="MS Sans Serif" w:eastAsia="Times New Roman" w:hAnsi="MS Sans Serif" w:cs="MS Sans Serif"/>
      <w:b/>
      <w:bCs/>
      <w:sz w:val="24"/>
      <w:szCs w:val="24"/>
      <w:lang w:eastAsia="hu-HU"/>
    </w:rPr>
  </w:style>
  <w:style w:type="paragraph" w:customStyle="1" w:styleId="NormlCharChar2">
    <w:name w:val="Norml Char Char2"/>
    <w:rsid w:val="0025034F"/>
    <w:pPr>
      <w:autoSpaceDE w:val="0"/>
      <w:autoSpaceDN w:val="0"/>
      <w:adjustRightInd w:val="0"/>
      <w:spacing w:after="0" w:line="240" w:lineRule="auto"/>
    </w:pPr>
    <w:rPr>
      <w:rFonts w:ascii="MS Sans Serif" w:eastAsia="Times New Roman" w:hAnsi="MS Sans Serif" w:cs="MS Sans Serif"/>
      <w:sz w:val="24"/>
      <w:szCs w:val="24"/>
      <w:lang w:eastAsia="hu-HU"/>
    </w:rPr>
  </w:style>
  <w:style w:type="paragraph" w:customStyle="1" w:styleId="CharChar5CharChar">
    <w:name w:val="Char Char5 Char Char"/>
    <w:basedOn w:val="Norml"/>
    <w:rsid w:val="0025034F"/>
    <w:pPr>
      <w:suppressAutoHyphens w:val="0"/>
      <w:spacing w:after="160" w:line="240" w:lineRule="exact"/>
    </w:pPr>
    <w:rPr>
      <w:rFonts w:ascii="Verdana" w:hAnsi="Verdana" w:cs="Verdana"/>
      <w:sz w:val="20"/>
      <w:szCs w:val="20"/>
      <w:lang w:val="en-US" w:eastAsia="en-US"/>
    </w:rPr>
  </w:style>
  <w:style w:type="character" w:customStyle="1" w:styleId="NormlCharCharChar1CharCharChar">
    <w:name w:val="Norml Char Char Char1 Char Char Char"/>
    <w:link w:val="NormlCharCharChar1CharChar"/>
    <w:rsid w:val="0025034F"/>
    <w:rPr>
      <w:rFonts w:ascii="MS Sans Serif" w:eastAsia="Times New Roman" w:hAnsi="MS Sans Serif" w:cs="MS Sans Serif"/>
      <w:sz w:val="24"/>
      <w:szCs w:val="24"/>
      <w:lang w:eastAsia="hu-HU"/>
    </w:rPr>
  </w:style>
  <w:style w:type="paragraph" w:customStyle="1" w:styleId="NormlCharCharChar">
    <w:name w:val="Norml Char Char Char"/>
    <w:link w:val="NormlCharCharCharChar"/>
    <w:rsid w:val="0025034F"/>
    <w:pPr>
      <w:autoSpaceDE w:val="0"/>
      <w:autoSpaceDN w:val="0"/>
      <w:adjustRightInd w:val="0"/>
      <w:spacing w:after="0" w:line="240" w:lineRule="auto"/>
    </w:pPr>
    <w:rPr>
      <w:rFonts w:ascii="MS Sans Serif" w:eastAsia="Times New Roman" w:hAnsi="MS Sans Serif" w:cs="MS Sans Serif"/>
      <w:b/>
      <w:bCs/>
      <w:caps/>
      <w:sz w:val="24"/>
      <w:szCs w:val="24"/>
      <w:lang w:eastAsia="hu-HU"/>
    </w:rPr>
  </w:style>
  <w:style w:type="character" w:customStyle="1" w:styleId="NormlCharCharCharChar">
    <w:name w:val="Norml Char Char Char Char"/>
    <w:link w:val="NormlCharCharChar"/>
    <w:rsid w:val="0025034F"/>
    <w:rPr>
      <w:rFonts w:ascii="MS Sans Serif" w:eastAsia="Times New Roman" w:hAnsi="MS Sans Serif" w:cs="MS Sans Serif"/>
      <w:b/>
      <w:bCs/>
      <w:caps/>
      <w:sz w:val="24"/>
      <w:szCs w:val="24"/>
      <w:lang w:eastAsia="hu-HU"/>
    </w:rPr>
  </w:style>
  <w:style w:type="paragraph" w:customStyle="1" w:styleId="Norml0">
    <w:name w:val="Norml"/>
    <w:rsid w:val="0025034F"/>
    <w:pPr>
      <w:autoSpaceDE w:val="0"/>
      <w:autoSpaceDN w:val="0"/>
      <w:adjustRightInd w:val="0"/>
      <w:spacing w:after="0" w:line="240" w:lineRule="auto"/>
    </w:pPr>
    <w:rPr>
      <w:rFonts w:ascii="MS Sans Serif" w:eastAsia="Times New Roman" w:hAnsi="MS Sans Serif" w:cs="MS Sans Serif"/>
      <w:b/>
      <w:bCs/>
      <w:caps/>
      <w:sz w:val="24"/>
      <w:szCs w:val="24"/>
      <w:lang w:eastAsia="hu-HU"/>
    </w:rPr>
  </w:style>
  <w:style w:type="paragraph" w:customStyle="1" w:styleId="CharChar1CharCharCharCharCharCharCharCharChar">
    <w:name w:val="Char Char1 Char Char Char Char Char Char Char Char Char"/>
    <w:basedOn w:val="Norml"/>
    <w:semiHidden/>
    <w:rsid w:val="0025034F"/>
    <w:pPr>
      <w:suppressAutoHyphens w:val="0"/>
    </w:pPr>
    <w:rPr>
      <w:rFonts w:ascii="Times New Roman" w:hAnsi="Times New Roman"/>
      <w:sz w:val="24"/>
      <w:szCs w:val="24"/>
      <w:lang w:val="pl-PL" w:eastAsia="pl-PL"/>
    </w:rPr>
  </w:style>
  <w:style w:type="paragraph" w:customStyle="1" w:styleId="odd">
    <w:name w:val="odd"/>
    <w:basedOn w:val="Norml"/>
    <w:rsid w:val="0025034F"/>
    <w:pPr>
      <w:suppressAutoHyphens w:val="0"/>
      <w:spacing w:before="100" w:beforeAutospacing="1" w:after="100" w:afterAutospacing="1"/>
    </w:pPr>
    <w:rPr>
      <w:rFonts w:ascii="Times New Roman" w:hAnsi="Times New Roman"/>
      <w:sz w:val="24"/>
      <w:szCs w:val="24"/>
      <w:lang w:eastAsia="hu-HU"/>
    </w:rPr>
  </w:style>
  <w:style w:type="character" w:customStyle="1" w:styleId="Heading1CharCharCharChar">
    <w:name w:val="Heading 1 Char Char Char Char"/>
    <w:rsid w:val="0025034F"/>
    <w:rPr>
      <w:rFonts w:ascii="H-Gourmand" w:hAnsi="H-Gourmand"/>
      <w:b/>
      <w:caps/>
      <w:kern w:val="28"/>
      <w:sz w:val="24"/>
      <w:lang w:val="en-US" w:eastAsia="hu-HU"/>
    </w:rPr>
  </w:style>
  <w:style w:type="character" w:customStyle="1" w:styleId="NormlWebChar">
    <w:name w:val="Normál (Web) Char"/>
    <w:aliases w:val="Char Char Char Char2, Char Char Char Char, Char Char Char1, Char Char1,Char Char Char1"/>
    <w:uiPriority w:val="99"/>
    <w:rsid w:val="0025034F"/>
    <w:rPr>
      <w:rFonts w:ascii="Times New Roman félkövér" w:hAnsi="Times New Roman félkövér" w:cs="Times New Roman félkövér"/>
      <w:b/>
      <w:bCs/>
      <w:caps/>
      <w:sz w:val="24"/>
      <w:szCs w:val="24"/>
      <w:lang w:val="hu-HU" w:eastAsia="hu-HU"/>
    </w:rPr>
  </w:style>
  <w:style w:type="paragraph" w:customStyle="1" w:styleId="CharChar2Char">
    <w:name w:val="Char Char2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5CharCharCharCharChar">
    <w:name w:val="Char Char5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1CharCharChar">
    <w:name w:val="Char Char1 Char Char Char"/>
    <w:basedOn w:val="Norml"/>
    <w:rsid w:val="0025034F"/>
    <w:pPr>
      <w:suppressAutoHyphens w:val="0"/>
    </w:pPr>
    <w:rPr>
      <w:rFonts w:ascii="Times New Roman" w:hAnsi="Times New Roman"/>
      <w:sz w:val="24"/>
      <w:szCs w:val="24"/>
      <w:lang w:val="pl-PL" w:eastAsia="pl-PL"/>
    </w:rPr>
  </w:style>
  <w:style w:type="character" w:customStyle="1" w:styleId="apple-converted-space">
    <w:name w:val="apple-converted-space"/>
    <w:rsid w:val="0025034F"/>
    <w:rPr>
      <w:rFonts w:cs="Times New Roman"/>
    </w:rPr>
  </w:style>
  <w:style w:type="paragraph" w:customStyle="1" w:styleId="CharChar2">
    <w:name w:val="Char Char2"/>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5CharCharCharCharChar1CharCharChar">
    <w:name w:val="Char Char5 Char Char Char Char Char1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listaszerbekezds10">
    <w:name w:val="listaszerbekezds1"/>
    <w:basedOn w:val="Norml"/>
    <w:rsid w:val="0025034F"/>
    <w:pPr>
      <w:suppressAutoHyphens w:val="0"/>
      <w:spacing w:before="100" w:beforeAutospacing="1" w:after="100" w:afterAutospacing="1"/>
    </w:pPr>
    <w:rPr>
      <w:rFonts w:ascii="Times New Roman" w:hAnsi="Times New Roman"/>
      <w:sz w:val="24"/>
      <w:szCs w:val="24"/>
      <w:lang w:eastAsia="hu-HU"/>
    </w:rPr>
  </w:style>
  <w:style w:type="paragraph" w:customStyle="1" w:styleId="CharChar3Char">
    <w:name w:val="Char Char3 Char"/>
    <w:basedOn w:val="Norml"/>
    <w:rsid w:val="0025034F"/>
    <w:pPr>
      <w:suppressAutoHyphens w:val="0"/>
      <w:spacing w:after="160" w:line="240" w:lineRule="exact"/>
    </w:pPr>
    <w:rPr>
      <w:rFonts w:ascii="Verdana" w:hAnsi="Verdana" w:cs="Verdana"/>
      <w:sz w:val="24"/>
      <w:szCs w:val="24"/>
      <w:lang w:val="en-US" w:eastAsia="en-US"/>
    </w:rPr>
  </w:style>
  <w:style w:type="paragraph" w:customStyle="1" w:styleId="CharChar1CharCharChar1CharCharCharCharCharCharCharCharCharCharCharCharCharCharCharCharCharCharCharCharChar">
    <w:name w:val="Char Char1 Char Char Char1 Char Char Char Char Char Char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character" w:customStyle="1" w:styleId="NormlWebChar1">
    <w:name w:val="Normál (Web) Char1"/>
    <w:aliases w:val="Normál (Web) Char2 Char1,Normál (Web) Char1 Char Char1,Normál (Web) Char Char1 Char Char1"/>
    <w:rsid w:val="0025034F"/>
    <w:rPr>
      <w:rFonts w:cs="Times New Roman"/>
      <w:sz w:val="24"/>
      <w:szCs w:val="24"/>
      <w:lang w:val="hu-HU" w:eastAsia="hu-HU"/>
    </w:rPr>
  </w:style>
  <w:style w:type="character" w:customStyle="1" w:styleId="CharChar6">
    <w:name w:val="Char Char6"/>
    <w:semiHidden/>
    <w:rsid w:val="0025034F"/>
    <w:rPr>
      <w:rFonts w:cs="Times New Roman"/>
    </w:rPr>
  </w:style>
  <w:style w:type="character" w:customStyle="1" w:styleId="llb2">
    <w:name w:val="Élőláb2"/>
    <w:aliases w:val="Char1 Char Char Char2,Char1 Char Char Char Char Char Char2,Char1 Char Char3,Footer Char2,Char1 Char Char Char Char2,Char1 Char Char Char Char Char Char Char Char2,Char1 Char2"/>
    <w:rsid w:val="0025034F"/>
    <w:rPr>
      <w:rFonts w:cs="Times New Roman"/>
      <w:sz w:val="24"/>
      <w:szCs w:val="24"/>
    </w:rPr>
  </w:style>
  <w:style w:type="paragraph" w:customStyle="1" w:styleId="CharChar5CharCharCharCharChar1">
    <w:name w:val="Char Char5 Char Char Char Char Char1"/>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1CharCharCharChar">
    <w:name w:val="Char Char1 Char Char Char Char"/>
    <w:aliases w:val="Bekezdés alap-betűtípusa1"/>
    <w:basedOn w:val="Norml"/>
    <w:rsid w:val="0025034F"/>
    <w:pPr>
      <w:suppressAutoHyphens w:val="0"/>
    </w:pPr>
    <w:rPr>
      <w:rFonts w:ascii="Times New Roman" w:hAnsi="Times New Roman"/>
      <w:sz w:val="24"/>
      <w:szCs w:val="24"/>
      <w:lang w:val="pl-PL" w:eastAsia="pl-PL"/>
    </w:rPr>
  </w:style>
  <w:style w:type="paragraph" w:customStyle="1" w:styleId="CharChar1CharCharChar1CharCharCharCharCharCharCharCharCharCharCharCharCharCharCharCharCharCharCharCharCharChar">
    <w:name w:val="Char Char1 Char Char Char1 Char Char Char Char Char Char Char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Szvegtrzs21">
    <w:name w:val="Szövegtörzs 21"/>
    <w:aliases w:val="Body Text 2,Törzsszöveg behúzással"/>
    <w:basedOn w:val="Norml"/>
    <w:rsid w:val="0025034F"/>
    <w:pPr>
      <w:suppressAutoHyphens w:val="0"/>
      <w:jc w:val="both"/>
    </w:pPr>
    <w:rPr>
      <w:rFonts w:ascii="Arial Narrow" w:hAnsi="Arial Narrow" w:cs="Arial Narrow"/>
      <w:sz w:val="24"/>
      <w:szCs w:val="24"/>
    </w:rPr>
  </w:style>
  <w:style w:type="character" w:customStyle="1" w:styleId="NormlCharCharChar1Char1">
    <w:name w:val="Norml Char Char Char1 Char1"/>
    <w:rsid w:val="0025034F"/>
    <w:rPr>
      <w:rFonts w:ascii="MS Sans Serif" w:hAnsi="MS Sans Serif" w:cs="MS Sans Serif"/>
      <w:sz w:val="24"/>
      <w:szCs w:val="24"/>
      <w:lang w:val="hu-HU" w:eastAsia="hu-HU"/>
    </w:rPr>
  </w:style>
  <w:style w:type="paragraph" w:customStyle="1" w:styleId="western">
    <w:name w:val="western"/>
    <w:basedOn w:val="Norml"/>
    <w:rsid w:val="0025034F"/>
    <w:pPr>
      <w:suppressAutoHyphens w:val="0"/>
      <w:spacing w:before="100" w:beforeAutospacing="1" w:after="119"/>
    </w:pPr>
    <w:rPr>
      <w:rFonts w:ascii="Times New Roman" w:hAnsi="Times New Roman"/>
      <w:color w:val="000000"/>
      <w:sz w:val="24"/>
      <w:szCs w:val="24"/>
      <w:lang w:eastAsia="hu-HU"/>
    </w:rPr>
  </w:style>
  <w:style w:type="paragraph" w:customStyle="1" w:styleId="rub20">
    <w:name w:val="rub2"/>
    <w:basedOn w:val="Norml"/>
    <w:rsid w:val="0025034F"/>
    <w:pPr>
      <w:suppressAutoHyphens w:val="0"/>
    </w:pPr>
    <w:rPr>
      <w:rFonts w:ascii="&amp;#39" w:hAnsi="&amp;#39" w:cs="&amp;#39"/>
      <w:smallCaps/>
      <w:sz w:val="24"/>
      <w:szCs w:val="24"/>
      <w:lang w:eastAsia="hu-HU"/>
    </w:rPr>
  </w:style>
  <w:style w:type="paragraph" w:customStyle="1" w:styleId="rub10">
    <w:name w:val="rub1"/>
    <w:basedOn w:val="Norml"/>
    <w:rsid w:val="0025034F"/>
    <w:pPr>
      <w:suppressAutoHyphens w:val="0"/>
      <w:jc w:val="both"/>
    </w:pPr>
    <w:rPr>
      <w:rFonts w:ascii="&amp;#39" w:hAnsi="&amp;#39" w:cs="&amp;#39"/>
      <w:b/>
      <w:bCs/>
      <w:smallCaps/>
      <w:sz w:val="24"/>
      <w:szCs w:val="24"/>
      <w:lang w:eastAsia="hu-HU"/>
    </w:rPr>
  </w:style>
  <w:style w:type="paragraph" w:customStyle="1" w:styleId="zu0">
    <w:name w:val="zu"/>
    <w:basedOn w:val="Norml"/>
    <w:rsid w:val="0025034F"/>
    <w:pPr>
      <w:suppressAutoHyphens w:val="0"/>
    </w:pPr>
    <w:rPr>
      <w:rFonts w:ascii="Arial" w:hAnsi="Arial" w:cs="Arial"/>
      <w:b/>
      <w:bCs/>
      <w:sz w:val="24"/>
      <w:szCs w:val="24"/>
      <w:lang w:eastAsia="hu-HU"/>
    </w:rPr>
  </w:style>
  <w:style w:type="paragraph" w:customStyle="1" w:styleId="CharChar1CharCharChar1CharCharCharCharCharCharCharCharCharCharCharCharCharCharCharCharCharCharCharCharCharCharCharCharCharCharChar">
    <w:name w:val="Char Char1 Char Char Char1 Char Char Char Char Char Char Char Char Char Char Char Char Char Char Char Char Char Char Char 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paragraph" w:customStyle="1" w:styleId="CharCharCharCharCharCharCharChar">
    <w:name w:val="Char Char Char Char Char Char Char Char"/>
    <w:basedOn w:val="Norml"/>
    <w:rsid w:val="0025034F"/>
    <w:pPr>
      <w:suppressAutoHyphens w:val="0"/>
      <w:spacing w:after="160" w:line="240" w:lineRule="exact"/>
    </w:pPr>
    <w:rPr>
      <w:rFonts w:ascii="Verdana" w:hAnsi="Verdana" w:cs="Verdana"/>
      <w:sz w:val="20"/>
      <w:szCs w:val="20"/>
      <w:lang w:val="en-US" w:eastAsia="en-US"/>
    </w:rPr>
  </w:style>
  <w:style w:type="character" w:customStyle="1" w:styleId="NormlWebChar11Char">
    <w:name w:val="Normál (Web) Char11 Char"/>
    <w:rsid w:val="0025034F"/>
    <w:rPr>
      <w:sz w:val="24"/>
      <w:lang w:val="hu-HU" w:eastAsia="hu-HU"/>
    </w:rPr>
  </w:style>
  <w:style w:type="numbering" w:customStyle="1" w:styleId="Cmsor1TH">
    <w:name w:val="Címsor 1 TH"/>
    <w:rsid w:val="0025034F"/>
    <w:pPr>
      <w:numPr>
        <w:numId w:val="10"/>
      </w:numPr>
    </w:pPr>
  </w:style>
  <w:style w:type="character" w:customStyle="1" w:styleId="Heading1Char2">
    <w:name w:val="Heading 1 Char2"/>
    <w:aliases w:val="Char7 Char1,Címsor 1 Char1 Char1,Címsor 1 Char Char Char1,Címsor 1 Char Char2,Címsor 11 Char1,Heading 1 Char Char Char1,Heading 1 Char Char2"/>
    <w:rsid w:val="0025034F"/>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Char">
    <w:name w:val="Char Char1 Char Char Char1 Char Char Char Char Char Char Char Char Char Char Char Char Char Char Char Char Char Char Char Char Char Char Char Char Char"/>
    <w:basedOn w:val="Norml"/>
    <w:rsid w:val="0025034F"/>
    <w:pPr>
      <w:suppressAutoHyphens w:val="0"/>
      <w:spacing w:after="160" w:line="240" w:lineRule="exact"/>
    </w:pPr>
    <w:rPr>
      <w:rFonts w:ascii="Verdana" w:hAnsi="Verdana"/>
      <w:sz w:val="20"/>
      <w:szCs w:val="20"/>
      <w:lang w:val="en-US" w:eastAsia="en-US"/>
    </w:rPr>
  </w:style>
  <w:style w:type="character" w:customStyle="1" w:styleId="En-tte11Char1Char">
    <w:name w:val="En-tête 1.1 Char1 Char"/>
    <w:rsid w:val="0025034F"/>
    <w:rPr>
      <w:rFonts w:ascii="Tms Rmn" w:hAnsi="Tms Rmn"/>
      <w:sz w:val="254"/>
      <w:lang w:val="en-US" w:eastAsia="hu-HU" w:bidi="ar-SA"/>
    </w:rPr>
  </w:style>
  <w:style w:type="paragraph" w:customStyle="1" w:styleId="CharChar1CharCharCharCharCharCharCharCharCharCharCharChar">
    <w:name w:val="Char Char1 Char Char Char Char Char Char Char Char Char Char Char Char"/>
    <w:basedOn w:val="Norml"/>
    <w:rsid w:val="0025034F"/>
    <w:pPr>
      <w:suppressAutoHyphens w:val="0"/>
    </w:pPr>
    <w:rPr>
      <w:rFonts w:ascii="Times New Roman" w:hAnsi="Times New Roman"/>
      <w:sz w:val="24"/>
      <w:szCs w:val="20"/>
      <w:lang w:val="pl-PL" w:eastAsia="pl-PL"/>
    </w:rPr>
  </w:style>
  <w:style w:type="paragraph" w:customStyle="1" w:styleId="Alaprtelmezett">
    <w:name w:val="Alapértelmezett"/>
    <w:rsid w:val="0025034F"/>
    <w:pPr>
      <w:tabs>
        <w:tab w:val="left" w:pos="709"/>
      </w:tabs>
      <w:suppressAutoHyphens/>
      <w:spacing w:after="0" w:line="240" w:lineRule="auto"/>
    </w:pPr>
    <w:rPr>
      <w:rFonts w:ascii="Times New Roman" w:eastAsia="MS ??" w:hAnsi="Times New Roman" w:cs="Times New Roman"/>
      <w:sz w:val="20"/>
      <w:szCs w:val="20"/>
      <w:lang w:eastAsia="ar-SA"/>
    </w:rPr>
  </w:style>
  <w:style w:type="paragraph" w:customStyle="1" w:styleId="Listaszerbekezds2">
    <w:name w:val="Listaszerű bekezdés2"/>
    <w:basedOn w:val="Norml"/>
    <w:rsid w:val="0025034F"/>
    <w:pPr>
      <w:suppressAutoHyphens w:val="0"/>
      <w:spacing w:after="200" w:line="276" w:lineRule="auto"/>
      <w:ind w:left="720"/>
    </w:pPr>
    <w:rPr>
      <w:rFonts w:ascii="Calibri" w:hAnsi="Calibri"/>
      <w:sz w:val="22"/>
      <w:szCs w:val="22"/>
      <w:lang w:eastAsia="en-US"/>
    </w:rPr>
  </w:style>
  <w:style w:type="paragraph" w:styleId="Vltozat">
    <w:name w:val="Revision"/>
    <w:hidden/>
    <w:uiPriority w:val="99"/>
    <w:semiHidden/>
    <w:rsid w:val="0025034F"/>
    <w:pPr>
      <w:spacing w:after="0" w:line="240" w:lineRule="auto"/>
    </w:pPr>
    <w:rPr>
      <w:rFonts w:ascii="Times New Roman" w:eastAsia="Times New Roman" w:hAnsi="Times New Roman" w:cs="Times New Roman"/>
      <w:sz w:val="20"/>
      <w:szCs w:val="20"/>
      <w:lang w:eastAsia="hu-HU"/>
    </w:rPr>
  </w:style>
  <w:style w:type="character" w:customStyle="1" w:styleId="NormlCharCharCharCharChar1">
    <w:name w:val="Norml Char Char Char Char Char1"/>
    <w:rsid w:val="0025034F"/>
    <w:rPr>
      <w:rFonts w:ascii="MS Sans Serif" w:hAnsi="MS Sans Serif" w:cs="MS Sans Serif"/>
      <w:sz w:val="24"/>
      <w:szCs w:val="24"/>
      <w:lang w:val="hu-HU" w:eastAsia="hu-HU" w:bidi="ar-SA"/>
    </w:rPr>
  </w:style>
  <w:style w:type="paragraph" w:customStyle="1" w:styleId="CharChar1CharCharChar1CharCharCharCharCharCharCharCharCharCharCharCharCharCharCharCharCharCharCharCharCharCharCharCharCharChar">
    <w:name w:val="Char Char1 Char Char Char1 Char Char Char Char Char Char Char Char Char Char Char Char Char Char Char Char Char Char Char Char Char Char Char Char Char Char"/>
    <w:basedOn w:val="Norml"/>
    <w:next w:val="Norml"/>
    <w:rsid w:val="0025034F"/>
    <w:pPr>
      <w:suppressAutoHyphens w:val="0"/>
      <w:spacing w:after="160" w:line="240" w:lineRule="exact"/>
    </w:pPr>
    <w:rPr>
      <w:rFonts w:ascii="Tahoma" w:hAnsi="Tahoma"/>
      <w:sz w:val="24"/>
      <w:szCs w:val="20"/>
      <w:lang w:val="en-US" w:eastAsia="en-US"/>
    </w:rPr>
  </w:style>
  <w:style w:type="character" w:customStyle="1" w:styleId="BalloonTextChar">
    <w:name w:val="Balloon Text Char"/>
    <w:rsid w:val="0025034F"/>
    <w:rPr>
      <w:rFonts w:cs="Times New Roman"/>
    </w:rPr>
  </w:style>
  <w:style w:type="character" w:customStyle="1" w:styleId="Heading2Char">
    <w:name w:val="Heading 2 Char"/>
    <w:rsid w:val="0025034F"/>
    <w:rPr>
      <w:rFonts w:cs="Times New Roman"/>
    </w:rPr>
  </w:style>
  <w:style w:type="character" w:customStyle="1" w:styleId="Heading3Char">
    <w:name w:val="Heading 3 Char"/>
    <w:rsid w:val="0025034F"/>
    <w:rPr>
      <w:rFonts w:cs="Times New Roman"/>
    </w:rPr>
  </w:style>
  <w:style w:type="character" w:customStyle="1" w:styleId="Heading4Char">
    <w:name w:val="Heading 4 Char"/>
    <w:rsid w:val="0025034F"/>
    <w:rPr>
      <w:rFonts w:cs="Times New Roman"/>
    </w:rPr>
  </w:style>
  <w:style w:type="character" w:customStyle="1" w:styleId="Heading6Char">
    <w:name w:val="Heading 6 Char"/>
    <w:rsid w:val="0025034F"/>
    <w:rPr>
      <w:rFonts w:cs="Times New Roman"/>
    </w:rPr>
  </w:style>
  <w:style w:type="character" w:customStyle="1" w:styleId="Heading7Char">
    <w:name w:val="Heading 7 Char"/>
    <w:rsid w:val="0025034F"/>
    <w:rPr>
      <w:rFonts w:cs="Times New Roman"/>
    </w:rPr>
  </w:style>
  <w:style w:type="character" w:customStyle="1" w:styleId="Heading8Char">
    <w:name w:val="Heading 8 Char"/>
    <w:rsid w:val="0025034F"/>
    <w:rPr>
      <w:rFonts w:cs="Times New Roman"/>
    </w:rPr>
  </w:style>
  <w:style w:type="character" w:customStyle="1" w:styleId="Heading9Char">
    <w:name w:val="Heading 9 Char"/>
    <w:rsid w:val="0025034F"/>
    <w:rPr>
      <w:rFonts w:cs="Times New Roman"/>
    </w:rPr>
  </w:style>
  <w:style w:type="character" w:customStyle="1" w:styleId="Heading1Char3">
    <w:name w:val="Heading 1 Char3"/>
    <w:rsid w:val="0025034F"/>
  </w:style>
  <w:style w:type="character" w:customStyle="1" w:styleId="BodyTextChar">
    <w:name w:val="Body Text Char"/>
    <w:rsid w:val="0025034F"/>
    <w:rPr>
      <w:rFonts w:cs="Times New Roman"/>
    </w:rPr>
  </w:style>
  <w:style w:type="character" w:customStyle="1" w:styleId="BodyTextIndent2Char">
    <w:name w:val="Body Text Indent 2 Char"/>
    <w:rsid w:val="0025034F"/>
    <w:rPr>
      <w:rFonts w:cs="Times New Roman"/>
    </w:rPr>
  </w:style>
  <w:style w:type="character" w:customStyle="1" w:styleId="Internet-hivatkozs">
    <w:name w:val="Internet-hivatkozás"/>
    <w:rsid w:val="0025034F"/>
    <w:rPr>
      <w:color w:val="0000FF"/>
      <w:u w:val="single"/>
      <w:lang w:val="hu-HU" w:eastAsia="hu-HU"/>
    </w:rPr>
  </w:style>
  <w:style w:type="character" w:customStyle="1" w:styleId="TitleChar">
    <w:name w:val="Title Char"/>
    <w:rsid w:val="0025034F"/>
    <w:rPr>
      <w:rFonts w:cs="Times New Roman"/>
    </w:rPr>
  </w:style>
  <w:style w:type="character" w:customStyle="1" w:styleId="BodyTextIndentChar">
    <w:name w:val="Body Text Indent Char"/>
    <w:rsid w:val="0025034F"/>
    <w:rPr>
      <w:rFonts w:cs="Times New Roman"/>
    </w:rPr>
  </w:style>
  <w:style w:type="character" w:customStyle="1" w:styleId="BodyText3Char">
    <w:name w:val="Body Text 3 Char"/>
    <w:rsid w:val="0025034F"/>
    <w:rPr>
      <w:rFonts w:cs="Times New Roman"/>
    </w:rPr>
  </w:style>
  <w:style w:type="character" w:customStyle="1" w:styleId="BodyTextIndent3Char">
    <w:name w:val="Body Text Indent 3 Char"/>
    <w:rsid w:val="0025034F"/>
    <w:rPr>
      <w:rFonts w:cs="Times New Roman"/>
    </w:rPr>
  </w:style>
  <w:style w:type="character" w:customStyle="1" w:styleId="FooterChar3">
    <w:name w:val="Footer Char3"/>
    <w:rsid w:val="0025034F"/>
  </w:style>
  <w:style w:type="character" w:customStyle="1" w:styleId="HeaderChar1">
    <w:name w:val="Header Char1"/>
    <w:rsid w:val="0025034F"/>
  </w:style>
  <w:style w:type="character" w:customStyle="1" w:styleId="Ershangslyozs1">
    <w:name w:val="Erős hangsúlyozás1"/>
    <w:rsid w:val="0025034F"/>
    <w:rPr>
      <w:b/>
    </w:rPr>
  </w:style>
  <w:style w:type="character" w:customStyle="1" w:styleId="PlainTextChar">
    <w:name w:val="Plain Text Char"/>
    <w:rsid w:val="0025034F"/>
    <w:rPr>
      <w:rFonts w:cs="Times New Roman"/>
    </w:rPr>
  </w:style>
  <w:style w:type="character" w:customStyle="1" w:styleId="Hangslyozs">
    <w:name w:val="Hangsúlyozás"/>
    <w:rsid w:val="0025034F"/>
    <w:rPr>
      <w:i/>
    </w:rPr>
  </w:style>
  <w:style w:type="character" w:customStyle="1" w:styleId="SubtitleChar">
    <w:name w:val="Subtitle Char"/>
    <w:rsid w:val="0025034F"/>
    <w:rPr>
      <w:rFonts w:cs="Times New Roman"/>
    </w:rPr>
  </w:style>
  <w:style w:type="character" w:customStyle="1" w:styleId="CommentTextChar">
    <w:name w:val="Comment Text Char"/>
    <w:rsid w:val="0025034F"/>
    <w:rPr>
      <w:rFonts w:cs="Times New Roman"/>
    </w:rPr>
  </w:style>
  <w:style w:type="character" w:customStyle="1" w:styleId="ClosingChar">
    <w:name w:val="Closing Char"/>
    <w:rsid w:val="0025034F"/>
    <w:rPr>
      <w:rFonts w:cs="Times New Roman"/>
    </w:rPr>
  </w:style>
  <w:style w:type="character" w:customStyle="1" w:styleId="SignatureChar">
    <w:name w:val="Signature Char"/>
    <w:rsid w:val="0025034F"/>
    <w:rPr>
      <w:rFonts w:cs="Times New Roman"/>
    </w:rPr>
  </w:style>
  <w:style w:type="character" w:customStyle="1" w:styleId="CommentSubjectChar">
    <w:name w:val="Comment Subject Char"/>
    <w:rsid w:val="0025034F"/>
  </w:style>
  <w:style w:type="character" w:customStyle="1" w:styleId="DocumentMapChar">
    <w:name w:val="Document Map Char"/>
    <w:rsid w:val="0025034F"/>
    <w:rPr>
      <w:rFonts w:cs="Times New Roman"/>
    </w:rPr>
  </w:style>
  <w:style w:type="character" w:customStyle="1" w:styleId="NormalWebChar">
    <w:name w:val="Normal (Web) Char"/>
    <w:rsid w:val="0025034F"/>
  </w:style>
  <w:style w:type="character" w:customStyle="1" w:styleId="Heading5Char1">
    <w:name w:val="Heading 5 Char1"/>
    <w:rsid w:val="0025034F"/>
  </w:style>
  <w:style w:type="character" w:customStyle="1" w:styleId="ListLabel1">
    <w:name w:val="ListLabel 1"/>
    <w:rsid w:val="0025034F"/>
    <w:rPr>
      <w:b/>
      <w:sz w:val="24"/>
    </w:rPr>
  </w:style>
  <w:style w:type="character" w:customStyle="1" w:styleId="ListLabel2">
    <w:name w:val="ListLabel 2"/>
    <w:rsid w:val="0025034F"/>
    <w:rPr>
      <w:b/>
      <w:dstrike/>
      <w:sz w:val="24"/>
    </w:rPr>
  </w:style>
  <w:style w:type="character" w:customStyle="1" w:styleId="ListLabel3">
    <w:name w:val="ListLabel 3"/>
    <w:rsid w:val="0025034F"/>
    <w:rPr>
      <w:b/>
    </w:rPr>
  </w:style>
  <w:style w:type="character" w:customStyle="1" w:styleId="ListLabel4">
    <w:name w:val="ListLabel 4"/>
    <w:rsid w:val="0025034F"/>
    <w:rPr>
      <w:rFonts w:eastAsia="Times New Roman"/>
    </w:rPr>
  </w:style>
  <w:style w:type="character" w:customStyle="1" w:styleId="ListLabel5">
    <w:name w:val="ListLabel 5"/>
    <w:rsid w:val="0025034F"/>
    <w:rPr>
      <w:b/>
      <w:sz w:val="24"/>
    </w:rPr>
  </w:style>
  <w:style w:type="character" w:customStyle="1" w:styleId="ListLabel6">
    <w:name w:val="ListLabel 6"/>
    <w:rsid w:val="0025034F"/>
    <w:rPr>
      <w:b/>
    </w:rPr>
  </w:style>
  <w:style w:type="character" w:customStyle="1" w:styleId="ListLabel7">
    <w:name w:val="ListLabel 7"/>
    <w:rsid w:val="0025034F"/>
  </w:style>
  <w:style w:type="character" w:customStyle="1" w:styleId="ListLabel8">
    <w:name w:val="ListLabel 8"/>
    <w:rsid w:val="0025034F"/>
    <w:rPr>
      <w:rFonts w:eastAsia="Times New Roman"/>
    </w:rPr>
  </w:style>
  <w:style w:type="paragraph" w:customStyle="1" w:styleId="Tartalomjegyzk-fejlc">
    <w:name w:val="Tartalomjegyzék-fejléc"/>
    <w:basedOn w:val="Cmsor1"/>
    <w:rsid w:val="0025034F"/>
    <w:pPr>
      <w:widowControl/>
      <w:numPr>
        <w:numId w:val="0"/>
      </w:numPr>
      <w:suppressLineNumbers/>
      <w:tabs>
        <w:tab w:val="left" w:pos="709"/>
      </w:tabs>
      <w:spacing w:before="480" w:line="100" w:lineRule="atLeast"/>
      <w:jc w:val="left"/>
      <w:outlineLvl w:val="9"/>
    </w:pPr>
    <w:rPr>
      <w:rFonts w:ascii="Cambria" w:hAnsi="Cambria"/>
      <w:bCs/>
      <w:caps w:val="0"/>
      <w:color w:val="365F91"/>
      <w:sz w:val="32"/>
      <w:szCs w:val="32"/>
    </w:rPr>
  </w:style>
  <w:style w:type="paragraph" w:customStyle="1" w:styleId="Tartalomjegyzk1">
    <w:name w:val="Tartalomjegyzék 1"/>
    <w:basedOn w:val="Alaprtelmezett"/>
    <w:rsid w:val="0025034F"/>
    <w:pPr>
      <w:tabs>
        <w:tab w:val="right" w:leader="dot" w:pos="9638"/>
      </w:tabs>
      <w:spacing w:after="100" w:line="100" w:lineRule="atLeast"/>
    </w:pPr>
    <w:rPr>
      <w:rFonts w:eastAsia="Times New Roman"/>
    </w:rPr>
  </w:style>
  <w:style w:type="paragraph" w:customStyle="1" w:styleId="CharChar3CharCharCharCharCharChar1CharCharChar">
    <w:name w:val="Char Char3 Char Char Char Char Char Char1 Char Char Char"/>
    <w:basedOn w:val="Alaprtelmezett"/>
    <w:rsid w:val="0025034F"/>
    <w:pPr>
      <w:spacing w:line="100" w:lineRule="atLeast"/>
    </w:pPr>
    <w:rPr>
      <w:rFonts w:eastAsia="Times New Roman"/>
    </w:rPr>
  </w:style>
  <w:style w:type="paragraph" w:customStyle="1" w:styleId="Szvegtrzsbehzsa">
    <w:name w:val="Szövegtörzs behúzása"/>
    <w:basedOn w:val="Alaprtelmezett"/>
    <w:rsid w:val="0025034F"/>
    <w:pPr>
      <w:overflowPunct w:val="0"/>
      <w:spacing w:line="100" w:lineRule="atLeast"/>
      <w:ind w:left="283"/>
      <w:jc w:val="both"/>
    </w:pPr>
    <w:rPr>
      <w:rFonts w:eastAsia="Times New Roman"/>
      <w:lang w:eastAsia="hu-HU"/>
    </w:rPr>
  </w:style>
  <w:style w:type="paragraph" w:customStyle="1" w:styleId="NormlCharCharCharCharChar">
    <w:name w:val="Norml Char Char Char Char Char"/>
    <w:rsid w:val="0025034F"/>
    <w:pPr>
      <w:widowControl w:val="0"/>
      <w:tabs>
        <w:tab w:val="left" w:pos="709"/>
      </w:tabs>
      <w:suppressAutoHyphens/>
      <w:spacing w:line="276" w:lineRule="atLeast"/>
    </w:pPr>
    <w:rPr>
      <w:rFonts w:ascii="Calibri" w:eastAsia="Times New Roman" w:hAnsi="Calibri" w:cs="Times New Roman"/>
    </w:rPr>
  </w:style>
  <w:style w:type="paragraph" w:customStyle="1" w:styleId="NormlCharCharCharChar1">
    <w:name w:val="Norml Char Char Char Char1"/>
    <w:rsid w:val="0025034F"/>
    <w:pPr>
      <w:widowControl w:val="0"/>
      <w:tabs>
        <w:tab w:val="left" w:pos="709"/>
      </w:tabs>
      <w:suppressAutoHyphens/>
      <w:spacing w:line="276" w:lineRule="atLeast"/>
    </w:pPr>
    <w:rPr>
      <w:rFonts w:ascii="Calibri" w:eastAsia="Times New Roman" w:hAnsi="Calibri" w:cs="Times New Roman"/>
    </w:rPr>
  </w:style>
  <w:style w:type="paragraph" w:customStyle="1" w:styleId="Tartalomjegyzk2">
    <w:name w:val="Tartalomjegyzék 2"/>
    <w:basedOn w:val="Alaprtelmezett"/>
    <w:rsid w:val="0025034F"/>
    <w:pPr>
      <w:keepNext/>
      <w:tabs>
        <w:tab w:val="right" w:leader="dot" w:pos="9717"/>
      </w:tabs>
      <w:spacing w:after="240" w:line="100" w:lineRule="atLeast"/>
      <w:ind w:left="1077" w:right="720" w:hanging="601"/>
      <w:jc w:val="both"/>
    </w:pPr>
    <w:rPr>
      <w:rFonts w:eastAsia="Times New Roman"/>
      <w:sz w:val="24"/>
      <w:szCs w:val="24"/>
      <w:lang w:val="en-GB" w:eastAsia="en-GB"/>
    </w:rPr>
  </w:style>
  <w:style w:type="paragraph" w:customStyle="1" w:styleId="NormlCharCharChar1Char">
    <w:name w:val="Norml Char Char Char1 Char"/>
    <w:rsid w:val="0025034F"/>
    <w:pPr>
      <w:widowControl w:val="0"/>
      <w:tabs>
        <w:tab w:val="left" w:pos="709"/>
      </w:tabs>
      <w:suppressAutoHyphens/>
      <w:spacing w:line="276" w:lineRule="atLeast"/>
    </w:pPr>
    <w:rPr>
      <w:rFonts w:ascii="Calibri" w:eastAsia="Times New Roman" w:hAnsi="Calibri" w:cs="Times New Roman"/>
    </w:rPr>
  </w:style>
  <w:style w:type="paragraph" w:customStyle="1" w:styleId="NormlCharChar">
    <w:name w:val="Norml Char Char"/>
    <w:rsid w:val="0025034F"/>
    <w:pPr>
      <w:widowControl w:val="0"/>
      <w:tabs>
        <w:tab w:val="left" w:pos="709"/>
      </w:tabs>
      <w:suppressAutoHyphens/>
      <w:spacing w:line="276" w:lineRule="atLeast"/>
    </w:pPr>
    <w:rPr>
      <w:rFonts w:ascii="Calibri" w:eastAsia="Times New Roman" w:hAnsi="Calibri" w:cs="Times New Roman"/>
    </w:rPr>
  </w:style>
  <w:style w:type="paragraph" w:customStyle="1" w:styleId="ListParagraph1">
    <w:name w:val="List Paragraph1"/>
    <w:basedOn w:val="Alaprtelmezett"/>
    <w:rsid w:val="0025034F"/>
    <w:pPr>
      <w:spacing w:line="100" w:lineRule="atLeast"/>
    </w:pPr>
    <w:rPr>
      <w:rFonts w:eastAsia="Times New Roman"/>
    </w:rPr>
  </w:style>
  <w:style w:type="paragraph" w:customStyle="1" w:styleId="Vltozat1">
    <w:name w:val="Változat1"/>
    <w:rsid w:val="0025034F"/>
    <w:pPr>
      <w:widowControl w:val="0"/>
      <w:tabs>
        <w:tab w:val="left" w:pos="709"/>
      </w:tabs>
      <w:suppressAutoHyphens/>
      <w:spacing w:line="276" w:lineRule="atLeast"/>
    </w:pPr>
    <w:rPr>
      <w:rFonts w:ascii="Calibri" w:eastAsia="Times New Roman" w:hAnsi="Calibri" w:cs="Times New Roman"/>
    </w:rPr>
  </w:style>
  <w:style w:type="paragraph" w:customStyle="1" w:styleId="CharChar2CharCharChar">
    <w:name w:val="Char Char2 Char Char Char"/>
    <w:basedOn w:val="Norml"/>
    <w:rsid w:val="0025034F"/>
    <w:pPr>
      <w:suppressAutoHyphens w:val="0"/>
      <w:spacing w:after="160" w:line="240" w:lineRule="exact"/>
    </w:pPr>
    <w:rPr>
      <w:rFonts w:ascii="Verdana" w:hAnsi="Verdana"/>
      <w:sz w:val="20"/>
      <w:szCs w:val="20"/>
      <w:lang w:val="en-US" w:eastAsia="en-US"/>
    </w:rPr>
  </w:style>
  <w:style w:type="paragraph" w:customStyle="1" w:styleId="CharChar1CharCharChar1CharCharCharCharCharCharCharCharCharCharCharCharCharCharCharCharCharCharChar">
    <w:name w:val="Char Char1 Char Char Char1 Char Char Char Char Char Char Char Char Char Char Char Char Char Char Char Char Char Char Char"/>
    <w:basedOn w:val="Norml"/>
    <w:next w:val="Norml"/>
    <w:rsid w:val="0025034F"/>
    <w:pPr>
      <w:suppressAutoHyphens w:val="0"/>
      <w:spacing w:after="160" w:line="240" w:lineRule="exact"/>
    </w:pPr>
    <w:rPr>
      <w:rFonts w:ascii="Tahoma" w:hAnsi="Tahoma"/>
      <w:sz w:val="24"/>
      <w:szCs w:val="20"/>
      <w:lang w:val="en-US" w:eastAsia="en-US"/>
    </w:rPr>
  </w:style>
  <w:style w:type="paragraph" w:customStyle="1" w:styleId="BalloonText1">
    <w:name w:val="Balloon Text1"/>
    <w:basedOn w:val="Norml"/>
    <w:semiHidden/>
    <w:rsid w:val="0025034F"/>
    <w:pPr>
      <w:suppressAutoHyphens w:val="0"/>
    </w:pPr>
    <w:rPr>
      <w:rFonts w:ascii="Tahoma" w:hAnsi="Tahoma" w:cs="Tahoma"/>
      <w:sz w:val="16"/>
      <w:szCs w:val="16"/>
      <w:lang w:val="en-GB" w:eastAsia="en-GB"/>
    </w:rPr>
  </w:style>
  <w:style w:type="paragraph" w:customStyle="1" w:styleId="Szvegtrzsbehzssal31">
    <w:name w:val="Szövegtörzs behúzással 31"/>
    <w:basedOn w:val="Norml"/>
    <w:rsid w:val="0025034F"/>
    <w:pPr>
      <w:spacing w:after="120"/>
      <w:ind w:left="283"/>
    </w:pPr>
    <w:rPr>
      <w:rFonts w:ascii="H-Gourmand" w:hAnsi="H-Gourmand" w:cs="H-Gourmand"/>
      <w:sz w:val="16"/>
      <w:szCs w:val="16"/>
    </w:rPr>
  </w:style>
  <w:style w:type="paragraph" w:customStyle="1" w:styleId="NormlChar">
    <w:name w:val="Norml Char"/>
    <w:rsid w:val="0025034F"/>
    <w:pPr>
      <w:suppressAutoHyphens/>
      <w:autoSpaceDE w:val="0"/>
      <w:spacing w:after="0" w:line="240" w:lineRule="auto"/>
    </w:pPr>
    <w:rPr>
      <w:rFonts w:ascii="MS Sans Serif" w:eastAsia="Times New Roman" w:hAnsi="MS Sans Serif" w:cs="MS Sans Serif"/>
      <w:b/>
      <w:caps/>
      <w:sz w:val="24"/>
      <w:szCs w:val="24"/>
      <w:lang w:eastAsia="ar-SA"/>
    </w:rPr>
  </w:style>
  <w:style w:type="character" w:customStyle="1" w:styleId="NormlWebCharCharCharCharCharCharCharChar1CharChar1CharCharChar">
    <w:name w:val="Normál (Web) Char Char Char Char Char Char Char Char1 Char Char1 Char Char Char"/>
    <w:rsid w:val="0025034F"/>
    <w:rPr>
      <w:sz w:val="24"/>
      <w:szCs w:val="24"/>
      <w:lang w:val="hu-HU" w:eastAsia="ar-SA" w:bidi="ar-SA"/>
    </w:rPr>
  </w:style>
  <w:style w:type="paragraph" w:customStyle="1" w:styleId="Szvegtrzs31">
    <w:name w:val="Szövegtörzs 31"/>
    <w:basedOn w:val="Norml"/>
    <w:rsid w:val="0025034F"/>
    <w:pPr>
      <w:spacing w:line="360" w:lineRule="auto"/>
      <w:ind w:right="-192"/>
      <w:jc w:val="both"/>
    </w:pPr>
    <w:rPr>
      <w:rFonts w:ascii="CG Times" w:hAnsi="CG Times" w:cs="H-Gourmand"/>
      <w:sz w:val="28"/>
      <w:szCs w:val="20"/>
    </w:rPr>
  </w:style>
  <w:style w:type="paragraph" w:customStyle="1" w:styleId="BodyTextIMP">
    <w:name w:val="Body Text_IMP"/>
    <w:basedOn w:val="Norml"/>
    <w:rsid w:val="0025034F"/>
    <w:pPr>
      <w:spacing w:line="276" w:lineRule="auto"/>
    </w:pPr>
    <w:rPr>
      <w:rFonts w:ascii="Times New Roman" w:hAnsi="Times New Roman"/>
      <w:sz w:val="24"/>
      <w:szCs w:val="20"/>
      <w:lang w:val="en-US" w:eastAsia="hu-HU"/>
    </w:rPr>
  </w:style>
  <w:style w:type="paragraph" w:customStyle="1" w:styleId="NumberedList">
    <w:name w:val="Numbered List"/>
    <w:basedOn w:val="BodyTextIMP"/>
    <w:rsid w:val="0025034F"/>
    <w:pPr>
      <w:spacing w:line="230" w:lineRule="auto"/>
    </w:pPr>
  </w:style>
  <w:style w:type="paragraph" w:customStyle="1" w:styleId="text-3mezera">
    <w:name w:val="text - 3 mezera"/>
    <w:basedOn w:val="Norml"/>
    <w:rsid w:val="0025034F"/>
    <w:pPr>
      <w:spacing w:before="60" w:line="230" w:lineRule="auto"/>
      <w:jc w:val="both"/>
    </w:pPr>
    <w:rPr>
      <w:rFonts w:ascii="Arial" w:hAnsi="Arial"/>
      <w:noProof/>
      <w:sz w:val="24"/>
      <w:szCs w:val="20"/>
      <w:lang w:eastAsia="hu-HU"/>
    </w:rPr>
  </w:style>
  <w:style w:type="paragraph" w:customStyle="1" w:styleId="Szveg">
    <w:name w:val="Szöveg"/>
    <w:basedOn w:val="Norml"/>
    <w:rsid w:val="0025034F"/>
    <w:pPr>
      <w:widowControl w:val="0"/>
      <w:ind w:left="709" w:firstLine="1"/>
      <w:jc w:val="both"/>
    </w:pPr>
    <w:rPr>
      <w:rFonts w:ascii="Times New Roman" w:hAnsi="Times New Roman"/>
      <w:noProof/>
      <w:sz w:val="24"/>
      <w:szCs w:val="20"/>
      <w:lang w:val="en-US" w:eastAsia="hu-HU"/>
    </w:rPr>
  </w:style>
  <w:style w:type="paragraph" w:customStyle="1" w:styleId="Normalsz">
    <w:name w:val="Normalsz"/>
    <w:basedOn w:val="Norml"/>
    <w:rsid w:val="0025034F"/>
    <w:pPr>
      <w:suppressAutoHyphens w:val="0"/>
      <w:overflowPunct w:val="0"/>
      <w:autoSpaceDE w:val="0"/>
      <w:autoSpaceDN w:val="0"/>
      <w:adjustRightInd w:val="0"/>
      <w:jc w:val="both"/>
      <w:textAlignment w:val="baseline"/>
    </w:pPr>
    <w:rPr>
      <w:rFonts w:ascii="Times New Roman" w:hAnsi="Times New Roman"/>
      <w:sz w:val="24"/>
      <w:szCs w:val="20"/>
      <w:lang w:val="en-US" w:eastAsia="hu-HU"/>
    </w:rPr>
  </w:style>
  <w:style w:type="paragraph" w:customStyle="1" w:styleId="Application2">
    <w:name w:val="Application2"/>
    <w:basedOn w:val="Norml"/>
    <w:autoRedefine/>
    <w:rsid w:val="0025034F"/>
    <w:pPr>
      <w:tabs>
        <w:tab w:val="left" w:pos="-720"/>
      </w:tabs>
      <w:spacing w:after="120"/>
      <w:jc w:val="both"/>
    </w:pPr>
    <w:rPr>
      <w:rFonts w:ascii="Times New Roman" w:hAnsi="Times New Roman"/>
      <w:snapToGrid w:val="0"/>
      <w:spacing w:val="-2"/>
      <w:sz w:val="24"/>
      <w:szCs w:val="24"/>
      <w:lang w:eastAsia="en-US"/>
    </w:rPr>
  </w:style>
  <w:style w:type="character" w:customStyle="1" w:styleId="tartalom">
    <w:name w:val="tartalom"/>
    <w:rsid w:val="0025034F"/>
  </w:style>
  <w:style w:type="paragraph" w:styleId="Szvegtrzselssora2">
    <w:name w:val="Body Text First Indent 2"/>
    <w:basedOn w:val="Szvegtrzsbehzssal"/>
    <w:link w:val="Szvegtrzselssora2Char"/>
    <w:rsid w:val="0025034F"/>
    <w:pPr>
      <w:suppressAutoHyphens w:val="0"/>
      <w:ind w:firstLine="210"/>
    </w:pPr>
    <w:rPr>
      <w:rFonts w:ascii="Times New Roman" w:hAnsi="Times New Roman"/>
      <w:sz w:val="24"/>
      <w:szCs w:val="24"/>
    </w:rPr>
  </w:style>
  <w:style w:type="character" w:customStyle="1" w:styleId="Szvegtrzselssora2Char">
    <w:name w:val="Szövegtörzs első sora 2 Char"/>
    <w:basedOn w:val="SzvegtrzsbehzssalChar"/>
    <w:link w:val="Szvegtrzselssora2"/>
    <w:rsid w:val="0025034F"/>
    <w:rPr>
      <w:rFonts w:ascii="Times New Roman" w:eastAsia="Times New Roman" w:hAnsi="Times New Roman" w:cs="Times New Roman"/>
      <w:sz w:val="24"/>
      <w:szCs w:val="24"/>
      <w:lang w:eastAsia="ar-SA"/>
    </w:rPr>
  </w:style>
  <w:style w:type="paragraph" w:customStyle="1" w:styleId="Lista1bullet">
    <w:name w:val="Lista 1 bullet"/>
    <w:basedOn w:val="Norml"/>
    <w:rsid w:val="0025034F"/>
    <w:pPr>
      <w:numPr>
        <w:numId w:val="12"/>
      </w:numPr>
      <w:suppressAutoHyphens w:val="0"/>
      <w:spacing w:before="120" w:after="120" w:line="240" w:lineRule="atLeast"/>
      <w:jc w:val="both"/>
    </w:pPr>
    <w:rPr>
      <w:rFonts w:ascii="Arial" w:hAnsi="Arial"/>
      <w:sz w:val="22"/>
      <w:szCs w:val="24"/>
      <w:lang w:eastAsia="hu-HU"/>
    </w:rPr>
  </w:style>
  <w:style w:type="paragraph" w:customStyle="1" w:styleId="Lista1utn">
    <w:name w:val="Lista 1 után"/>
    <w:basedOn w:val="Norml"/>
    <w:rsid w:val="0025034F"/>
    <w:pPr>
      <w:suppressAutoHyphens w:val="0"/>
      <w:spacing w:before="120" w:after="120" w:line="240" w:lineRule="atLeast"/>
      <w:ind w:left="357"/>
      <w:jc w:val="both"/>
    </w:pPr>
    <w:rPr>
      <w:rFonts w:ascii="Arial" w:hAnsi="Arial"/>
      <w:sz w:val="22"/>
      <w:szCs w:val="24"/>
      <w:lang w:eastAsia="hu-HU"/>
    </w:rPr>
  </w:style>
  <w:style w:type="paragraph" w:customStyle="1" w:styleId="lofej">
    <w:name w:val="Élofej"/>
    <w:basedOn w:val="Norml"/>
    <w:rsid w:val="0025034F"/>
    <w:pPr>
      <w:tabs>
        <w:tab w:val="center" w:pos="4703"/>
        <w:tab w:val="right" w:pos="9406"/>
      </w:tabs>
      <w:suppressAutoHyphens w:val="0"/>
      <w:jc w:val="both"/>
    </w:pPr>
    <w:rPr>
      <w:rFonts w:ascii="Times New Roman" w:hAnsi="Times New Roman"/>
      <w:sz w:val="28"/>
      <w:szCs w:val="20"/>
      <w:lang w:eastAsia="ko-KR"/>
    </w:rPr>
  </w:style>
  <w:style w:type="paragraph" w:customStyle="1" w:styleId="Buborkszveg1">
    <w:name w:val="Buborékszöveg1"/>
    <w:basedOn w:val="Norml"/>
    <w:semiHidden/>
    <w:rsid w:val="0025034F"/>
    <w:pPr>
      <w:suppressAutoHyphens w:val="0"/>
    </w:pPr>
    <w:rPr>
      <w:rFonts w:ascii="Tahoma" w:hAnsi="Tahoma" w:cs="Webdings"/>
      <w:sz w:val="16"/>
      <w:szCs w:val="16"/>
      <w:lang w:eastAsia="ko-KR"/>
    </w:rPr>
  </w:style>
  <w:style w:type="paragraph" w:customStyle="1" w:styleId="cmsor10">
    <w:name w:val="címsor1"/>
    <w:basedOn w:val="Norml"/>
    <w:rsid w:val="0025034F"/>
    <w:pPr>
      <w:suppressAutoHyphens w:val="0"/>
      <w:jc w:val="both"/>
    </w:pPr>
    <w:rPr>
      <w:rFonts w:ascii="Times New Roman" w:hAnsi="Times New Roman"/>
      <w:sz w:val="28"/>
      <w:szCs w:val="20"/>
      <w:lang w:eastAsia="ko-KR"/>
    </w:rPr>
  </w:style>
  <w:style w:type="paragraph" w:customStyle="1" w:styleId="CharCharCharCharCharCharChar">
    <w:name w:val="Char Char Char Char Char Char Char"/>
    <w:basedOn w:val="Norml"/>
    <w:next w:val="Norml"/>
    <w:rsid w:val="0025034F"/>
    <w:pPr>
      <w:suppressAutoHyphens w:val="0"/>
      <w:jc w:val="both"/>
    </w:pPr>
    <w:rPr>
      <w:rFonts w:ascii="Times New Roman" w:hAnsi="Times New Roman"/>
      <w:sz w:val="24"/>
      <w:szCs w:val="24"/>
      <w:lang w:val="en-US" w:eastAsia="en-US"/>
    </w:rPr>
  </w:style>
  <w:style w:type="paragraph" w:customStyle="1" w:styleId="A5">
    <w:name w:val="A 5"/>
    <w:basedOn w:val="Norml"/>
    <w:next w:val="Norml"/>
    <w:rsid w:val="0025034F"/>
    <w:pPr>
      <w:keepNext/>
      <w:keepLines/>
      <w:suppressAutoHyphens w:val="0"/>
      <w:spacing w:before="180" w:after="80"/>
      <w:ind w:left="851"/>
      <w:jc w:val="both"/>
    </w:pPr>
    <w:rPr>
      <w:rFonts w:ascii="Arial" w:hAnsi="Arial"/>
      <w:b/>
      <w:sz w:val="24"/>
      <w:szCs w:val="20"/>
      <w:lang w:eastAsia="hu-HU"/>
    </w:rPr>
  </w:style>
  <w:style w:type="paragraph" w:customStyle="1" w:styleId="CharCharChar1CharChar">
    <w:name w:val="Char Char Char1 Char Char"/>
    <w:basedOn w:val="Norml"/>
    <w:rsid w:val="0025034F"/>
    <w:pPr>
      <w:keepNext/>
      <w:suppressAutoHyphens w:val="0"/>
      <w:spacing w:before="120" w:after="160" w:line="240" w:lineRule="exact"/>
      <w:contextualSpacing/>
    </w:pPr>
    <w:rPr>
      <w:rFonts w:ascii="Tahoma" w:hAnsi="Tahoma"/>
      <w:sz w:val="20"/>
      <w:szCs w:val="20"/>
      <w:lang w:val="en-US" w:eastAsia="en-US"/>
    </w:rPr>
  </w:style>
  <w:style w:type="paragraph" w:styleId="Szmozottlista">
    <w:name w:val="List Number"/>
    <w:basedOn w:val="Norml"/>
    <w:rsid w:val="0025034F"/>
    <w:pPr>
      <w:numPr>
        <w:numId w:val="13"/>
      </w:numPr>
      <w:suppressAutoHyphens w:val="0"/>
    </w:pPr>
    <w:rPr>
      <w:rFonts w:ascii="Times New Roman" w:hAnsi="Times New Roman"/>
      <w:sz w:val="24"/>
      <w:szCs w:val="24"/>
      <w:lang w:eastAsia="hu-HU"/>
    </w:rPr>
  </w:style>
  <w:style w:type="paragraph" w:customStyle="1" w:styleId="Felsorolasabc">
    <w:name w:val="Felsorolas abc"/>
    <w:basedOn w:val="Norml"/>
    <w:rsid w:val="0025034F"/>
    <w:pPr>
      <w:numPr>
        <w:ilvl w:val="2"/>
        <w:numId w:val="11"/>
      </w:numPr>
      <w:suppressAutoHyphens w:val="0"/>
      <w:spacing w:after="240"/>
      <w:jc w:val="both"/>
    </w:pPr>
    <w:rPr>
      <w:rFonts w:ascii="Arial" w:hAnsi="Arial"/>
      <w:sz w:val="20"/>
      <w:szCs w:val="24"/>
      <w:lang w:eastAsia="hu-HU"/>
    </w:rPr>
  </w:style>
  <w:style w:type="paragraph" w:customStyle="1" w:styleId="Annexetitle">
    <w:name w:val="Annexe_title"/>
    <w:basedOn w:val="Cmsor1"/>
    <w:next w:val="Norml"/>
    <w:autoRedefine/>
    <w:rsid w:val="0025034F"/>
    <w:pPr>
      <w:keepNext w:val="0"/>
      <w:widowControl/>
      <w:numPr>
        <w:numId w:val="0"/>
      </w:numPr>
      <w:tabs>
        <w:tab w:val="left" w:pos="1701"/>
        <w:tab w:val="left" w:pos="2552"/>
      </w:tabs>
      <w:suppressAutoHyphens w:val="0"/>
      <w:spacing w:before="240" w:after="240" w:line="240" w:lineRule="auto"/>
      <w:outlineLvl w:val="9"/>
    </w:pPr>
    <w:rPr>
      <w:rFonts w:ascii="Arial" w:hAnsi="Arial" w:cs="Arial"/>
      <w:sz w:val="24"/>
      <w:lang w:eastAsia="hu-HU"/>
    </w:rPr>
  </w:style>
  <w:style w:type="paragraph" w:customStyle="1" w:styleId="CharCharCharCharCharCharCharCharCharCharCharCharChar">
    <w:name w:val="Char Char Char Char Char Char Char Char Char Char Char Char Char"/>
    <w:basedOn w:val="Norml"/>
    <w:next w:val="Norml"/>
    <w:rsid w:val="0025034F"/>
    <w:pPr>
      <w:suppressAutoHyphens w:val="0"/>
      <w:jc w:val="both"/>
    </w:pPr>
    <w:rPr>
      <w:rFonts w:ascii="Times New Roman" w:hAnsi="Times New Roman"/>
      <w:sz w:val="24"/>
      <w:szCs w:val="24"/>
      <w:lang w:val="en-US" w:eastAsia="en-US"/>
    </w:rPr>
  </w:style>
  <w:style w:type="character" w:customStyle="1" w:styleId="point">
    <w:name w:val="point"/>
    <w:rsid w:val="0025034F"/>
  </w:style>
  <w:style w:type="character" w:customStyle="1" w:styleId="section">
    <w:name w:val="section"/>
    <w:rsid w:val="0025034F"/>
  </w:style>
  <w:style w:type="paragraph" w:styleId="HTML-kntformzott">
    <w:name w:val="HTML Preformatted"/>
    <w:basedOn w:val="Norml"/>
    <w:link w:val="HTML-kntformzottChar"/>
    <w:rsid w:val="00250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kntformzottChar">
    <w:name w:val="HTML-ként formázott Char"/>
    <w:basedOn w:val="Bekezdsalapbettpusa"/>
    <w:link w:val="HTML-kntformzott"/>
    <w:rsid w:val="0025034F"/>
    <w:rPr>
      <w:rFonts w:ascii="Courier New" w:eastAsia="Times New Roman" w:hAnsi="Courier New" w:cs="Times New Roman"/>
      <w:sz w:val="20"/>
      <w:szCs w:val="20"/>
      <w:lang w:eastAsia="ar-SA"/>
    </w:rPr>
  </w:style>
  <w:style w:type="paragraph" w:customStyle="1" w:styleId="Felsorol">
    <w:name w:val="Felsorol"/>
    <w:basedOn w:val="Norml"/>
    <w:autoRedefine/>
    <w:rsid w:val="0025034F"/>
    <w:pPr>
      <w:numPr>
        <w:numId w:val="14"/>
      </w:numPr>
      <w:suppressAutoHyphens w:val="0"/>
      <w:spacing w:before="120" w:after="120"/>
      <w:jc w:val="both"/>
    </w:pPr>
    <w:rPr>
      <w:rFonts w:ascii="Arial" w:hAnsi="Arial"/>
      <w:sz w:val="24"/>
      <w:szCs w:val="24"/>
      <w:lang w:eastAsia="hu-HU"/>
    </w:rPr>
  </w:style>
  <w:style w:type="paragraph" w:customStyle="1" w:styleId="Szvegtrzs1">
    <w:name w:val="Szövegtörzs1"/>
    <w:basedOn w:val="Norml"/>
    <w:rsid w:val="0025034F"/>
    <w:pPr>
      <w:suppressAutoHyphens w:val="0"/>
      <w:jc w:val="both"/>
    </w:pPr>
    <w:rPr>
      <w:rFonts w:ascii="Goudy Old Style ATT" w:hAnsi="Goudy Old Style ATT"/>
      <w:sz w:val="24"/>
      <w:szCs w:val="20"/>
      <w:lang w:eastAsia="hu-HU"/>
    </w:rPr>
  </w:style>
  <w:style w:type="paragraph" w:styleId="Nincstrkz">
    <w:name w:val="No Spacing"/>
    <w:uiPriority w:val="1"/>
    <w:qFormat/>
    <w:rsid w:val="0025034F"/>
    <w:pPr>
      <w:spacing w:after="0" w:line="240" w:lineRule="auto"/>
    </w:pPr>
    <w:rPr>
      <w:rFonts w:ascii="Times New Roman" w:eastAsia="Times New Roman" w:hAnsi="Times New Roman" w:cs="Times New Roman"/>
      <w:sz w:val="24"/>
      <w:szCs w:val="24"/>
      <w:lang w:eastAsia="hu-HU"/>
    </w:rPr>
  </w:style>
  <w:style w:type="paragraph" w:customStyle="1" w:styleId="szveg2">
    <w:name w:val="szöveg_2"/>
    <w:basedOn w:val="Norml"/>
    <w:rsid w:val="0025034F"/>
    <w:pPr>
      <w:suppressAutoHyphens w:val="0"/>
      <w:spacing w:before="40" w:after="40" w:line="360" w:lineRule="atLeast"/>
      <w:ind w:left="709"/>
      <w:jc w:val="both"/>
    </w:pPr>
    <w:rPr>
      <w:rFonts w:ascii="Arial" w:hAnsi="Arial"/>
      <w:sz w:val="24"/>
      <w:szCs w:val="20"/>
      <w:lang w:eastAsia="hu-HU"/>
    </w:rPr>
  </w:style>
  <w:style w:type="character" w:customStyle="1" w:styleId="rgpbet">
    <w:name w:val="Írógépbetű"/>
    <w:rsid w:val="0025034F"/>
    <w:rPr>
      <w:rFonts w:ascii="Luxi Mono" w:eastAsia="Luxi Mono" w:hAnsi="Luxi Mono" w:cs="Luxi Mono"/>
    </w:rPr>
  </w:style>
  <w:style w:type="paragraph" w:customStyle="1" w:styleId="Listaszerbekezds3">
    <w:name w:val="Listaszerű bekezdés3"/>
    <w:basedOn w:val="Norml"/>
    <w:rsid w:val="0025034F"/>
    <w:pPr>
      <w:suppressAutoHyphens w:val="0"/>
      <w:ind w:left="720"/>
      <w:contextualSpacing/>
    </w:pPr>
    <w:rPr>
      <w:rFonts w:ascii="Times New Roman" w:eastAsia="Calibri" w:hAnsi="Times New Roman"/>
      <w:sz w:val="24"/>
      <w:szCs w:val="24"/>
      <w:lang w:eastAsia="hu-HU"/>
    </w:rPr>
  </w:style>
  <w:style w:type="paragraph" w:customStyle="1" w:styleId="Szvegtrzs22">
    <w:name w:val="Szövegtörzs 22"/>
    <w:basedOn w:val="Norml"/>
    <w:rsid w:val="0025034F"/>
    <w:pPr>
      <w:suppressAutoHyphens w:val="0"/>
      <w:ind w:left="360"/>
    </w:pPr>
    <w:rPr>
      <w:rFonts w:ascii="Times New Roman" w:hAnsi="Times New Roman"/>
      <w:sz w:val="20"/>
      <w:szCs w:val="20"/>
      <w:lang w:eastAsia="hu-HU"/>
    </w:rPr>
  </w:style>
  <w:style w:type="paragraph" w:customStyle="1" w:styleId="xmsonormal">
    <w:name w:val="x_msonormal"/>
    <w:basedOn w:val="Norml"/>
    <w:rsid w:val="0025034F"/>
    <w:pPr>
      <w:suppressAutoHyphens w:val="0"/>
      <w:spacing w:before="100" w:beforeAutospacing="1" w:after="100" w:afterAutospacing="1"/>
    </w:pPr>
    <w:rPr>
      <w:rFonts w:ascii="Times New Roman" w:hAnsi="Times New Roman"/>
      <w:sz w:val="24"/>
      <w:szCs w:val="24"/>
      <w:lang w:eastAsia="hu-HU"/>
    </w:rPr>
  </w:style>
  <w:style w:type="character" w:customStyle="1" w:styleId="FontStyle11">
    <w:name w:val="Font Style11"/>
    <w:uiPriority w:val="99"/>
    <w:rsid w:val="0025034F"/>
    <w:rPr>
      <w:rFonts w:ascii="Times New Roman" w:hAnsi="Times New Roman" w:cs="Times New Roman"/>
      <w:sz w:val="22"/>
      <w:szCs w:val="22"/>
    </w:rPr>
  </w:style>
  <w:style w:type="paragraph" w:customStyle="1" w:styleId="Style6">
    <w:name w:val="Style6"/>
    <w:basedOn w:val="Norml"/>
    <w:uiPriority w:val="99"/>
    <w:rsid w:val="0025034F"/>
    <w:pPr>
      <w:widowControl w:val="0"/>
      <w:suppressAutoHyphens w:val="0"/>
      <w:autoSpaceDE w:val="0"/>
      <w:autoSpaceDN w:val="0"/>
      <w:adjustRightInd w:val="0"/>
    </w:pPr>
    <w:rPr>
      <w:rFonts w:ascii="Times New Roman" w:hAnsi="Times New Roman"/>
      <w:sz w:val="24"/>
      <w:szCs w:val="24"/>
      <w:lang w:eastAsia="hu-HU"/>
    </w:rPr>
  </w:style>
  <w:style w:type="character" w:customStyle="1" w:styleId="ListaszerbekezdsChar">
    <w:name w:val="Listaszerű bekezdés Char"/>
    <w:aliases w:val="Welt L Char,lista_2 Char,List Paragraph Char,Bullet_1 Char,List Paragraph à moi Char,Számozott lista 1 Char,Eszeri felsorolás Char,Bullet List Char,FooterText Char,numbered Char,Paragraphe de liste1 Char,列出段落 Char,列出段落1 Char"/>
    <w:link w:val="Listaszerbekezds"/>
    <w:uiPriority w:val="34"/>
    <w:locked/>
    <w:rsid w:val="0025034F"/>
    <w:rPr>
      <w:rFonts w:ascii="Baskerville_PFL" w:eastAsia="Times New Roman" w:hAnsi="Baskerville_PFL" w:cs="Times New Roman"/>
      <w:sz w:val="18"/>
      <w:szCs w:val="18"/>
      <w:lang w:eastAsia="ar-SA"/>
    </w:rPr>
  </w:style>
  <w:style w:type="paragraph" w:customStyle="1" w:styleId="Norml11">
    <w:name w:val="Normál 1"/>
    <w:basedOn w:val="Norml"/>
    <w:link w:val="Norml1Char"/>
    <w:qFormat/>
    <w:rsid w:val="0025034F"/>
    <w:pPr>
      <w:suppressAutoHyphens w:val="0"/>
      <w:spacing w:line="276" w:lineRule="auto"/>
      <w:jc w:val="both"/>
    </w:pPr>
    <w:rPr>
      <w:rFonts w:ascii="Calibri" w:eastAsia="Calibri" w:hAnsi="Calibri"/>
      <w:sz w:val="20"/>
      <w:szCs w:val="20"/>
      <w:lang w:val="en-GB" w:eastAsia="en-GB"/>
    </w:rPr>
  </w:style>
  <w:style w:type="character" w:customStyle="1" w:styleId="Norml1Char">
    <w:name w:val="Normál 1 Char"/>
    <w:link w:val="Norml11"/>
    <w:rsid w:val="0025034F"/>
    <w:rPr>
      <w:rFonts w:ascii="Calibri" w:eastAsia="Calibri" w:hAnsi="Calibri" w:cs="Times New Roman"/>
      <w:sz w:val="20"/>
      <w:szCs w:val="20"/>
      <w:lang w:val="en-GB" w:eastAsia="en-GB"/>
    </w:rPr>
  </w:style>
  <w:style w:type="paragraph" w:customStyle="1" w:styleId="txurl">
    <w:name w:val="txurl"/>
    <w:basedOn w:val="Norml"/>
    <w:rsid w:val="0025034F"/>
    <w:pPr>
      <w:suppressAutoHyphens w:val="0"/>
      <w:spacing w:before="100" w:beforeAutospacing="1" w:after="100" w:afterAutospacing="1"/>
    </w:pPr>
    <w:rPr>
      <w:rFonts w:ascii="Times New Roman" w:hAnsi="Times New Roman"/>
      <w:sz w:val="24"/>
      <w:szCs w:val="24"/>
      <w:lang w:eastAsia="hu-HU"/>
    </w:rPr>
  </w:style>
  <w:style w:type="paragraph" w:customStyle="1" w:styleId="txemail">
    <w:name w:val="txemail"/>
    <w:basedOn w:val="Norml"/>
    <w:rsid w:val="0025034F"/>
    <w:pPr>
      <w:suppressAutoHyphens w:val="0"/>
      <w:spacing w:before="100" w:beforeAutospacing="1" w:after="100" w:afterAutospacing="1"/>
    </w:pPr>
    <w:rPr>
      <w:rFonts w:ascii="Times New Roman" w:hAnsi="Times New Roman"/>
      <w:sz w:val="24"/>
      <w:szCs w:val="24"/>
      <w:lang w:eastAsia="hu-HU"/>
    </w:rPr>
  </w:style>
  <w:style w:type="character" w:customStyle="1" w:styleId="DeltaViewInsertion">
    <w:name w:val="DeltaView Insertion"/>
    <w:rsid w:val="0025034F"/>
    <w:rPr>
      <w:b/>
      <w:i/>
      <w:spacing w:val="0"/>
      <w:lang w:val="hu-HU" w:eastAsia="hu-HU"/>
    </w:rPr>
  </w:style>
  <w:style w:type="paragraph" w:customStyle="1" w:styleId="NormlWeb1">
    <w:name w:val="Normál (Web)1"/>
    <w:basedOn w:val="Norml"/>
    <w:rsid w:val="0025034F"/>
    <w:pPr>
      <w:spacing w:before="28" w:after="28" w:line="100" w:lineRule="atLeast"/>
      <w:textAlignment w:val="baseline"/>
    </w:pPr>
    <w:rPr>
      <w:rFonts w:ascii="Times New Roman" w:hAnsi="Times New Roman"/>
      <w:color w:val="000000"/>
      <w:kern w:val="1"/>
      <w:sz w:val="24"/>
      <w:szCs w:val="24"/>
      <w:lang w:eastAsia="zh-CN"/>
    </w:rPr>
  </w:style>
  <w:style w:type="character" w:customStyle="1" w:styleId="JegyzetszvegChar2">
    <w:name w:val="Jegyzetszöveg Char2"/>
    <w:uiPriority w:val="99"/>
    <w:rsid w:val="0025034F"/>
    <w:rPr>
      <w:rFonts w:ascii="Arial" w:eastAsia="Calibri" w:hAnsi="Arial" w:cs="Arial"/>
      <w:color w:val="000000"/>
      <w:kern w:val="1"/>
      <w:lang w:eastAsia="zh-CN"/>
    </w:rPr>
  </w:style>
  <w:style w:type="paragraph" w:customStyle="1" w:styleId="4Paragraph">
    <w:name w:val="4Paragraph"/>
    <w:rsid w:val="0025034F"/>
    <w:pPr>
      <w:widowControl w:val="0"/>
      <w:spacing w:after="0" w:line="240" w:lineRule="auto"/>
      <w:ind w:left="-1440"/>
      <w:jc w:val="both"/>
    </w:pPr>
    <w:rPr>
      <w:rFonts w:ascii="CG Times" w:eastAsia="Times New Roman" w:hAnsi="CG Times" w:cs="Times New Roman"/>
      <w:sz w:val="24"/>
      <w:szCs w:val="20"/>
      <w:lang w:eastAsia="hu-HU"/>
    </w:rPr>
  </w:style>
  <w:style w:type="paragraph" w:customStyle="1" w:styleId="Tiret0">
    <w:name w:val="Tiret 0"/>
    <w:basedOn w:val="Norml"/>
    <w:rsid w:val="00C461BA"/>
    <w:pPr>
      <w:tabs>
        <w:tab w:val="num" w:pos="850"/>
      </w:tabs>
      <w:suppressAutoHyphens w:val="0"/>
      <w:spacing w:before="120" w:after="120"/>
      <w:ind w:left="850" w:hanging="850"/>
      <w:jc w:val="both"/>
    </w:pPr>
    <w:rPr>
      <w:rFonts w:ascii="Times New Roman" w:eastAsia="Calibri" w:hAnsi="Times New Roman"/>
      <w:sz w:val="24"/>
      <w:szCs w:val="22"/>
      <w:lang w:eastAsia="en-GB"/>
    </w:rPr>
  </w:style>
  <w:style w:type="paragraph" w:customStyle="1" w:styleId="Tiret1">
    <w:name w:val="Tiret 1"/>
    <w:basedOn w:val="Norml"/>
    <w:rsid w:val="00C461BA"/>
    <w:pPr>
      <w:tabs>
        <w:tab w:val="num" w:pos="1417"/>
      </w:tabs>
      <w:suppressAutoHyphens w:val="0"/>
      <w:spacing w:before="120" w:after="120"/>
      <w:ind w:left="1417" w:hanging="567"/>
      <w:jc w:val="both"/>
    </w:pPr>
    <w:rPr>
      <w:rFonts w:ascii="Times New Roman" w:eastAsia="Calibri" w:hAnsi="Times New Roman"/>
      <w:sz w:val="24"/>
      <w:szCs w:val="22"/>
      <w:lang w:eastAsia="en-GB"/>
    </w:rPr>
  </w:style>
  <w:style w:type="paragraph" w:customStyle="1" w:styleId="NumPar1">
    <w:name w:val="NumPar 1"/>
    <w:basedOn w:val="Norml"/>
    <w:next w:val="Norml"/>
    <w:rsid w:val="00C461BA"/>
    <w:pPr>
      <w:tabs>
        <w:tab w:val="num" w:pos="850"/>
      </w:tabs>
      <w:suppressAutoHyphens w:val="0"/>
      <w:spacing w:before="120" w:after="120"/>
      <w:ind w:left="850" w:hanging="850"/>
      <w:jc w:val="both"/>
    </w:pPr>
    <w:rPr>
      <w:rFonts w:ascii="Times New Roman" w:eastAsia="Calibri" w:hAnsi="Times New Roman"/>
      <w:sz w:val="24"/>
      <w:szCs w:val="22"/>
      <w:lang w:eastAsia="en-GB"/>
    </w:rPr>
  </w:style>
  <w:style w:type="paragraph" w:customStyle="1" w:styleId="NumPar2">
    <w:name w:val="NumPar 2"/>
    <w:basedOn w:val="Norml"/>
    <w:next w:val="Norml"/>
    <w:rsid w:val="00C461BA"/>
    <w:pPr>
      <w:tabs>
        <w:tab w:val="num" w:pos="850"/>
      </w:tabs>
      <w:suppressAutoHyphens w:val="0"/>
      <w:spacing w:before="120" w:after="120"/>
      <w:ind w:left="850" w:hanging="850"/>
      <w:jc w:val="both"/>
    </w:pPr>
    <w:rPr>
      <w:rFonts w:ascii="Times New Roman" w:eastAsia="Calibri" w:hAnsi="Times New Roman"/>
      <w:sz w:val="24"/>
      <w:szCs w:val="22"/>
      <w:lang w:eastAsia="en-GB"/>
    </w:rPr>
  </w:style>
  <w:style w:type="paragraph" w:customStyle="1" w:styleId="NumPar3">
    <w:name w:val="NumPar 3"/>
    <w:basedOn w:val="Norml"/>
    <w:next w:val="Norml"/>
    <w:rsid w:val="00C461BA"/>
    <w:pPr>
      <w:tabs>
        <w:tab w:val="num" w:pos="850"/>
      </w:tabs>
      <w:suppressAutoHyphens w:val="0"/>
      <w:spacing w:before="120" w:after="120"/>
      <w:ind w:left="850" w:hanging="850"/>
      <w:jc w:val="both"/>
    </w:pPr>
    <w:rPr>
      <w:rFonts w:ascii="Times New Roman" w:eastAsia="Calibri" w:hAnsi="Times New Roman"/>
      <w:sz w:val="24"/>
      <w:szCs w:val="22"/>
      <w:lang w:eastAsia="en-GB"/>
    </w:rPr>
  </w:style>
  <w:style w:type="paragraph" w:customStyle="1" w:styleId="NumPar4">
    <w:name w:val="NumPar 4"/>
    <w:basedOn w:val="Norml"/>
    <w:next w:val="Norml"/>
    <w:rsid w:val="00C461BA"/>
    <w:pPr>
      <w:tabs>
        <w:tab w:val="num" w:pos="850"/>
      </w:tabs>
      <w:suppressAutoHyphens w:val="0"/>
      <w:spacing w:before="120" w:after="120"/>
      <w:ind w:left="850" w:hanging="850"/>
      <w:jc w:val="both"/>
    </w:pPr>
    <w:rPr>
      <w:rFonts w:ascii="Times New Roman" w:eastAsia="Calibri" w:hAnsi="Times New Roman"/>
      <w:sz w:val="24"/>
      <w:szCs w:val="22"/>
      <w:lang w:eastAsia="en-GB"/>
    </w:rPr>
  </w:style>
  <w:style w:type="paragraph" w:customStyle="1" w:styleId="FootnoteTextChar1">
    <w:name w:val="Footnote Text Char1"/>
    <w:basedOn w:val="Norml"/>
    <w:next w:val="Lbjegyzetszveg"/>
    <w:semiHidden/>
    <w:unhideWhenUsed/>
    <w:rsid w:val="00E96697"/>
    <w:pPr>
      <w:widowControl w:val="0"/>
      <w:suppressAutoHyphens w:val="0"/>
      <w:autoSpaceDE w:val="0"/>
      <w:autoSpaceDN w:val="0"/>
    </w:pPr>
    <w:rPr>
      <w:rFonts w:ascii="Arial" w:eastAsia="Calibri" w:hAnsi="Arial" w:cs="Arial"/>
      <w:sz w:val="22"/>
      <w:szCs w:val="22"/>
      <w:lang w:eastAsia="en-US"/>
    </w:rPr>
  </w:style>
  <w:style w:type="paragraph" w:customStyle="1" w:styleId="SectionTitle">
    <w:name w:val="SectionTitle"/>
    <w:basedOn w:val="Norml"/>
    <w:next w:val="Cmsor1"/>
    <w:rsid w:val="00AF6F94"/>
    <w:pPr>
      <w:keepNext/>
      <w:suppressAutoHyphens w:val="0"/>
      <w:spacing w:before="120" w:after="360"/>
      <w:jc w:val="center"/>
    </w:pPr>
    <w:rPr>
      <w:rFonts w:ascii="Times New Roman" w:eastAsia="Calibri" w:hAnsi="Times New Roman"/>
      <w:b/>
      <w:smallCaps/>
      <w:sz w:val="28"/>
      <w:szCs w:val="22"/>
      <w:lang w:eastAsia="en-GB"/>
    </w:rPr>
  </w:style>
  <w:style w:type="paragraph" w:customStyle="1" w:styleId="Feladat">
    <w:name w:val="Feladat"/>
    <w:basedOn w:val="Norml"/>
    <w:rsid w:val="00C94D81"/>
    <w:pPr>
      <w:suppressAutoHyphens w:val="0"/>
      <w:spacing w:before="60" w:after="60"/>
      <w:jc w:val="both"/>
    </w:pPr>
    <w:rPr>
      <w:rFonts w:ascii="Arial" w:hAnsi="Arial"/>
      <w:color w:val="0000FF"/>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7471">
      <w:bodyDiv w:val="1"/>
      <w:marLeft w:val="0"/>
      <w:marRight w:val="0"/>
      <w:marTop w:val="0"/>
      <w:marBottom w:val="0"/>
      <w:divBdr>
        <w:top w:val="none" w:sz="0" w:space="0" w:color="auto"/>
        <w:left w:val="none" w:sz="0" w:space="0" w:color="auto"/>
        <w:bottom w:val="none" w:sz="0" w:space="0" w:color="auto"/>
        <w:right w:val="none" w:sz="0" w:space="0" w:color="auto"/>
      </w:divBdr>
    </w:div>
    <w:div w:id="133914856">
      <w:bodyDiv w:val="1"/>
      <w:marLeft w:val="0"/>
      <w:marRight w:val="0"/>
      <w:marTop w:val="0"/>
      <w:marBottom w:val="0"/>
      <w:divBdr>
        <w:top w:val="none" w:sz="0" w:space="0" w:color="auto"/>
        <w:left w:val="none" w:sz="0" w:space="0" w:color="auto"/>
        <w:bottom w:val="none" w:sz="0" w:space="0" w:color="auto"/>
        <w:right w:val="none" w:sz="0" w:space="0" w:color="auto"/>
      </w:divBdr>
      <w:divsChild>
        <w:div w:id="642661354">
          <w:marLeft w:val="300"/>
          <w:marRight w:val="300"/>
          <w:marTop w:val="300"/>
          <w:marBottom w:val="300"/>
          <w:divBdr>
            <w:top w:val="none" w:sz="0" w:space="0" w:color="auto"/>
            <w:left w:val="none" w:sz="0" w:space="0" w:color="auto"/>
            <w:bottom w:val="none" w:sz="0" w:space="0" w:color="auto"/>
            <w:right w:val="none" w:sz="0" w:space="0" w:color="auto"/>
          </w:divBdr>
          <w:divsChild>
            <w:div w:id="405887040">
              <w:marLeft w:val="0"/>
              <w:marRight w:val="0"/>
              <w:marTop w:val="0"/>
              <w:marBottom w:val="0"/>
              <w:divBdr>
                <w:top w:val="none" w:sz="0" w:space="0" w:color="auto"/>
                <w:left w:val="none" w:sz="0" w:space="0" w:color="auto"/>
                <w:bottom w:val="none" w:sz="0" w:space="0" w:color="auto"/>
                <w:right w:val="none" w:sz="0" w:space="0" w:color="auto"/>
              </w:divBdr>
              <w:divsChild>
                <w:div w:id="1260866889">
                  <w:marLeft w:val="0"/>
                  <w:marRight w:val="0"/>
                  <w:marTop w:val="0"/>
                  <w:marBottom w:val="0"/>
                  <w:divBdr>
                    <w:top w:val="none" w:sz="0" w:space="0" w:color="auto"/>
                    <w:left w:val="none" w:sz="0" w:space="0" w:color="auto"/>
                    <w:bottom w:val="none" w:sz="0" w:space="0" w:color="auto"/>
                    <w:right w:val="none" w:sz="0" w:space="0" w:color="auto"/>
                  </w:divBdr>
                  <w:divsChild>
                    <w:div w:id="134030871">
                      <w:marLeft w:val="0"/>
                      <w:marRight w:val="0"/>
                      <w:marTop w:val="0"/>
                      <w:marBottom w:val="0"/>
                      <w:divBdr>
                        <w:top w:val="none" w:sz="0" w:space="0" w:color="auto"/>
                        <w:left w:val="none" w:sz="0" w:space="0" w:color="auto"/>
                        <w:bottom w:val="none" w:sz="0" w:space="0" w:color="auto"/>
                        <w:right w:val="none" w:sz="0" w:space="0" w:color="auto"/>
                      </w:divBdr>
                      <w:divsChild>
                        <w:div w:id="713232580">
                          <w:marLeft w:val="0"/>
                          <w:marRight w:val="0"/>
                          <w:marTop w:val="0"/>
                          <w:marBottom w:val="0"/>
                          <w:divBdr>
                            <w:top w:val="none" w:sz="0" w:space="0" w:color="auto"/>
                            <w:left w:val="none" w:sz="0" w:space="0" w:color="auto"/>
                            <w:bottom w:val="none" w:sz="0" w:space="0" w:color="auto"/>
                            <w:right w:val="none" w:sz="0" w:space="0" w:color="auto"/>
                          </w:divBdr>
                          <w:divsChild>
                            <w:div w:id="840967819">
                              <w:marLeft w:val="0"/>
                              <w:marRight w:val="0"/>
                              <w:marTop w:val="0"/>
                              <w:marBottom w:val="0"/>
                              <w:divBdr>
                                <w:top w:val="none" w:sz="0" w:space="0" w:color="auto"/>
                                <w:left w:val="none" w:sz="0" w:space="0" w:color="auto"/>
                                <w:bottom w:val="none" w:sz="0" w:space="0" w:color="auto"/>
                                <w:right w:val="none" w:sz="0" w:space="0" w:color="auto"/>
                              </w:divBdr>
                              <w:divsChild>
                                <w:div w:id="1827479902">
                                  <w:marLeft w:val="0"/>
                                  <w:marRight w:val="0"/>
                                  <w:marTop w:val="0"/>
                                  <w:marBottom w:val="0"/>
                                  <w:divBdr>
                                    <w:top w:val="none" w:sz="0" w:space="0" w:color="auto"/>
                                    <w:left w:val="none" w:sz="0" w:space="0" w:color="auto"/>
                                    <w:bottom w:val="none" w:sz="0" w:space="0" w:color="auto"/>
                                    <w:right w:val="none" w:sz="0" w:space="0" w:color="auto"/>
                                  </w:divBdr>
                                  <w:divsChild>
                                    <w:div w:id="83731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5739457">
      <w:bodyDiv w:val="1"/>
      <w:marLeft w:val="0"/>
      <w:marRight w:val="0"/>
      <w:marTop w:val="0"/>
      <w:marBottom w:val="0"/>
      <w:divBdr>
        <w:top w:val="none" w:sz="0" w:space="0" w:color="auto"/>
        <w:left w:val="none" w:sz="0" w:space="0" w:color="auto"/>
        <w:bottom w:val="none" w:sz="0" w:space="0" w:color="auto"/>
        <w:right w:val="none" w:sz="0" w:space="0" w:color="auto"/>
      </w:divBdr>
    </w:div>
    <w:div w:id="1096557327">
      <w:bodyDiv w:val="1"/>
      <w:marLeft w:val="0"/>
      <w:marRight w:val="0"/>
      <w:marTop w:val="0"/>
      <w:marBottom w:val="0"/>
      <w:divBdr>
        <w:top w:val="none" w:sz="0" w:space="0" w:color="auto"/>
        <w:left w:val="none" w:sz="0" w:space="0" w:color="auto"/>
        <w:bottom w:val="none" w:sz="0" w:space="0" w:color="auto"/>
        <w:right w:val="none" w:sz="0" w:space="0" w:color="auto"/>
      </w:divBdr>
    </w:div>
    <w:div w:id="1443454868">
      <w:bodyDiv w:val="1"/>
      <w:marLeft w:val="0"/>
      <w:marRight w:val="0"/>
      <w:marTop w:val="0"/>
      <w:marBottom w:val="0"/>
      <w:divBdr>
        <w:top w:val="none" w:sz="0" w:space="0" w:color="auto"/>
        <w:left w:val="none" w:sz="0" w:space="0" w:color="auto"/>
        <w:bottom w:val="none" w:sz="0" w:space="0" w:color="auto"/>
        <w:right w:val="none" w:sz="0" w:space="0" w:color="auto"/>
      </w:divBdr>
      <w:divsChild>
        <w:div w:id="975766657">
          <w:marLeft w:val="300"/>
          <w:marRight w:val="300"/>
          <w:marTop w:val="300"/>
          <w:marBottom w:val="300"/>
          <w:divBdr>
            <w:top w:val="none" w:sz="0" w:space="0" w:color="auto"/>
            <w:left w:val="none" w:sz="0" w:space="0" w:color="auto"/>
            <w:bottom w:val="none" w:sz="0" w:space="0" w:color="auto"/>
            <w:right w:val="none" w:sz="0" w:space="0" w:color="auto"/>
          </w:divBdr>
          <w:divsChild>
            <w:div w:id="2059238844">
              <w:marLeft w:val="0"/>
              <w:marRight w:val="0"/>
              <w:marTop w:val="0"/>
              <w:marBottom w:val="0"/>
              <w:divBdr>
                <w:top w:val="none" w:sz="0" w:space="0" w:color="auto"/>
                <w:left w:val="none" w:sz="0" w:space="0" w:color="auto"/>
                <w:bottom w:val="none" w:sz="0" w:space="0" w:color="auto"/>
                <w:right w:val="none" w:sz="0" w:space="0" w:color="auto"/>
              </w:divBdr>
              <w:divsChild>
                <w:div w:id="1109006344">
                  <w:marLeft w:val="0"/>
                  <w:marRight w:val="0"/>
                  <w:marTop w:val="0"/>
                  <w:marBottom w:val="0"/>
                  <w:divBdr>
                    <w:top w:val="none" w:sz="0" w:space="0" w:color="auto"/>
                    <w:left w:val="none" w:sz="0" w:space="0" w:color="auto"/>
                    <w:bottom w:val="none" w:sz="0" w:space="0" w:color="auto"/>
                    <w:right w:val="none" w:sz="0" w:space="0" w:color="auto"/>
                  </w:divBdr>
                  <w:divsChild>
                    <w:div w:id="1144391432">
                      <w:marLeft w:val="0"/>
                      <w:marRight w:val="0"/>
                      <w:marTop w:val="0"/>
                      <w:marBottom w:val="0"/>
                      <w:divBdr>
                        <w:top w:val="none" w:sz="0" w:space="0" w:color="auto"/>
                        <w:left w:val="none" w:sz="0" w:space="0" w:color="auto"/>
                        <w:bottom w:val="none" w:sz="0" w:space="0" w:color="auto"/>
                        <w:right w:val="none" w:sz="0" w:space="0" w:color="auto"/>
                      </w:divBdr>
                      <w:divsChild>
                        <w:div w:id="1044020702">
                          <w:marLeft w:val="0"/>
                          <w:marRight w:val="0"/>
                          <w:marTop w:val="0"/>
                          <w:marBottom w:val="0"/>
                          <w:divBdr>
                            <w:top w:val="none" w:sz="0" w:space="0" w:color="auto"/>
                            <w:left w:val="none" w:sz="0" w:space="0" w:color="auto"/>
                            <w:bottom w:val="none" w:sz="0" w:space="0" w:color="auto"/>
                            <w:right w:val="none" w:sz="0" w:space="0" w:color="auto"/>
                          </w:divBdr>
                          <w:divsChild>
                            <w:div w:id="1662849177">
                              <w:marLeft w:val="0"/>
                              <w:marRight w:val="0"/>
                              <w:marTop w:val="0"/>
                              <w:marBottom w:val="0"/>
                              <w:divBdr>
                                <w:top w:val="none" w:sz="0" w:space="0" w:color="auto"/>
                                <w:left w:val="none" w:sz="0" w:space="0" w:color="auto"/>
                                <w:bottom w:val="none" w:sz="0" w:space="0" w:color="auto"/>
                                <w:right w:val="none" w:sz="0" w:space="0" w:color="auto"/>
                              </w:divBdr>
                              <w:divsChild>
                                <w:div w:id="19138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0288502">
      <w:bodyDiv w:val="1"/>
      <w:marLeft w:val="0"/>
      <w:marRight w:val="0"/>
      <w:marTop w:val="0"/>
      <w:marBottom w:val="0"/>
      <w:divBdr>
        <w:top w:val="none" w:sz="0" w:space="0" w:color="auto"/>
        <w:left w:val="none" w:sz="0" w:space="0" w:color="auto"/>
        <w:bottom w:val="none" w:sz="0" w:space="0" w:color="auto"/>
        <w:right w:val="none" w:sz="0" w:space="0" w:color="auto"/>
      </w:divBdr>
      <w:divsChild>
        <w:div w:id="1069495148">
          <w:marLeft w:val="0"/>
          <w:marRight w:val="0"/>
          <w:marTop w:val="0"/>
          <w:marBottom w:val="0"/>
          <w:divBdr>
            <w:top w:val="none" w:sz="0" w:space="0" w:color="auto"/>
            <w:left w:val="none" w:sz="0" w:space="0" w:color="auto"/>
            <w:bottom w:val="none" w:sz="0" w:space="0" w:color="auto"/>
            <w:right w:val="none" w:sz="0" w:space="0" w:color="auto"/>
          </w:divBdr>
          <w:divsChild>
            <w:div w:id="224099889">
              <w:marLeft w:val="0"/>
              <w:marRight w:val="0"/>
              <w:marTop w:val="0"/>
              <w:marBottom w:val="0"/>
              <w:divBdr>
                <w:top w:val="none" w:sz="0" w:space="0" w:color="auto"/>
                <w:left w:val="none" w:sz="0" w:space="0" w:color="auto"/>
                <w:bottom w:val="none" w:sz="0" w:space="0" w:color="auto"/>
                <w:right w:val="none" w:sz="0" w:space="0" w:color="auto"/>
              </w:divBdr>
              <w:divsChild>
                <w:div w:id="134755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00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ukozbeszerzes@emmi.gov.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zbeszerzes@emmi.gov.h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ormany.hu/hu/dok?source=2&amp;type=21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A25B2-6AFC-41E4-B876-D1415F8ED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96</Pages>
  <Words>30709</Words>
  <Characters>211896</Characters>
  <Application>Microsoft Office Word</Application>
  <DocSecurity>0</DocSecurity>
  <Lines>1765</Lines>
  <Paragraphs>484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242121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Fucskó Bernadett</dc:creator>
  <cp:lastModifiedBy>Molnár Emese</cp:lastModifiedBy>
  <cp:revision>4</cp:revision>
  <cp:lastPrinted>2017-04-12T14:32:00Z</cp:lastPrinted>
  <dcterms:created xsi:type="dcterms:W3CDTF">2017-05-11T08:04:00Z</dcterms:created>
  <dcterms:modified xsi:type="dcterms:W3CDTF">2017-05-12T08:13:00Z</dcterms:modified>
</cp:coreProperties>
</file>